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57BF9C51" w:rsidR="006C5D39" w:rsidRPr="005B217D" w:rsidRDefault="00EF37F6"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C674DD"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00EDF105" wp14:editId="2D4C9969">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4343FD4C" wp14:editId="381F9951">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19908E82" w14:textId="3BBF790F" w:rsidR="00E61DAC" w:rsidRPr="005B217D" w:rsidRDefault="00F712E9" w:rsidP="00536188">
            <w:pPr>
              <w:tabs>
                <w:tab w:val="left" w:pos="7200"/>
              </w:tabs>
              <w:spacing w:before="0"/>
              <w:rPr>
                <w:b/>
                <w:szCs w:val="22"/>
                <w:lang w:val="en-CA"/>
              </w:rPr>
            </w:pPr>
            <w:r>
              <w:t>1</w:t>
            </w:r>
            <w:r w:rsidR="002647D8">
              <w:t>7</w:t>
            </w:r>
            <w:r w:rsidR="00155526">
              <w:t>th</w:t>
            </w:r>
            <w:r w:rsidR="00A767DC" w:rsidRPr="00B648F1">
              <w:t xml:space="preserve"> Meeting: </w:t>
            </w:r>
            <w:r w:rsidR="002647D8">
              <w:rPr>
                <w:lang w:val="en-CA"/>
              </w:rPr>
              <w:t>Brussels</w:t>
            </w:r>
            <w:r w:rsidR="00B57A23" w:rsidRPr="00B57A23">
              <w:rPr>
                <w:lang w:val="en-CA"/>
              </w:rPr>
              <w:t xml:space="preserve">, </w:t>
            </w:r>
            <w:r w:rsidR="002647D8">
              <w:rPr>
                <w:lang w:val="en-CA"/>
              </w:rPr>
              <w:t>BE</w:t>
            </w:r>
            <w:r w:rsidR="00B57A23" w:rsidRPr="00B57A23">
              <w:rPr>
                <w:lang w:val="en-CA"/>
              </w:rPr>
              <w:t xml:space="preserve">, </w:t>
            </w:r>
            <w:r w:rsidR="002647D8">
              <w:rPr>
                <w:lang w:val="en-CA"/>
              </w:rPr>
              <w:t>7</w:t>
            </w:r>
            <w:r w:rsidR="00B57A23" w:rsidRPr="00B57A23">
              <w:rPr>
                <w:lang w:val="en-CA"/>
              </w:rPr>
              <w:t>–</w:t>
            </w:r>
            <w:r w:rsidR="00536188">
              <w:rPr>
                <w:lang w:val="en-CA"/>
              </w:rPr>
              <w:t>1</w:t>
            </w:r>
            <w:r w:rsidR="002647D8">
              <w:rPr>
                <w:lang w:val="en-CA"/>
              </w:rPr>
              <w:t>7</w:t>
            </w:r>
            <w:r w:rsidR="00B57A23" w:rsidRPr="00B57A23">
              <w:rPr>
                <w:lang w:val="en-CA"/>
              </w:rPr>
              <w:t xml:space="preserve"> </w:t>
            </w:r>
            <w:r w:rsidR="002647D8">
              <w:rPr>
                <w:lang w:val="en-CA"/>
              </w:rPr>
              <w:t>January</w:t>
            </w:r>
            <w:r w:rsidR="00B57A23" w:rsidRPr="00B57A23">
              <w:rPr>
                <w:lang w:val="en-CA"/>
              </w:rPr>
              <w:t xml:space="preserve"> 20</w:t>
            </w:r>
            <w:r w:rsidR="002647D8">
              <w:rPr>
                <w:lang w:val="en-CA"/>
              </w:rPr>
              <w:t>20</w:t>
            </w:r>
          </w:p>
        </w:tc>
        <w:tc>
          <w:tcPr>
            <w:tcW w:w="3060" w:type="dxa"/>
          </w:tcPr>
          <w:p w14:paraId="59B7E346" w14:textId="39C80D43"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2647D8">
              <w:rPr>
                <w:lang w:val="en-CA"/>
              </w:rPr>
              <w:t>Q</w:t>
            </w:r>
            <w:r w:rsidR="003D077C">
              <w:rPr>
                <w:lang w:val="en-CA"/>
              </w:rPr>
              <w:t>0</w:t>
            </w:r>
            <w:r w:rsidR="00C241A8">
              <w:rPr>
                <w:rFonts w:hint="eastAsia"/>
                <w:lang w:val="en-CA" w:eastAsia="zh-CN"/>
              </w:rPr>
              <w:t>798</w:t>
            </w:r>
            <w:r w:rsidR="006F116E">
              <w:rPr>
                <w:lang w:val="en-CA"/>
              </w:rPr>
              <w:t>-v</w:t>
            </w:r>
            <w:del w:id="0" w:author="Ling Li" w:date="2020-01-17T01:38:00Z">
              <w:r w:rsidR="008C0285" w:rsidDel="00A377FD">
                <w:rPr>
                  <w:lang w:val="en-CA"/>
                </w:rPr>
                <w:delText>3</w:delText>
              </w:r>
            </w:del>
            <w:ins w:id="1" w:author="Ling Li" w:date="2020-01-17T01:38:00Z">
              <w:r w:rsidR="00A377FD">
                <w:rPr>
                  <w:rFonts w:hint="eastAsia"/>
                  <w:lang w:val="en-CA" w:eastAsia="zh-CN"/>
                </w:rPr>
                <w:t>4</w:t>
              </w:r>
            </w:ins>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6322BE09" w:rsidR="00E61DAC" w:rsidRPr="005B217D" w:rsidRDefault="00C241A8" w:rsidP="009D7CE6">
            <w:pPr>
              <w:spacing w:before="60" w:after="60"/>
              <w:rPr>
                <w:b/>
                <w:szCs w:val="22"/>
                <w:lang w:val="en-CA"/>
              </w:rPr>
            </w:pPr>
            <w:r w:rsidRPr="00C241A8">
              <w:rPr>
                <w:b/>
                <w:szCs w:val="22"/>
                <w:lang w:val="en-CA"/>
              </w:rPr>
              <w:t>SPS level control over the number of merge candidates</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15F9BC6D" w:rsidR="00E61DAC" w:rsidRPr="005B217D" w:rsidRDefault="0013458C" w:rsidP="009D7CE6">
            <w:pPr>
              <w:spacing w:before="60" w:after="60"/>
              <w:rPr>
                <w:szCs w:val="22"/>
                <w:lang w:val="en-CA"/>
              </w:rPr>
            </w:pPr>
            <w:r>
              <w:rPr>
                <w:szCs w:val="22"/>
                <w:lang w:val="en-CA"/>
              </w:rPr>
              <w:t>Input d</w:t>
            </w:r>
            <w:r w:rsidR="00E61DAC" w:rsidRPr="005B217D">
              <w:rPr>
                <w:szCs w:val="22"/>
                <w:lang w:val="en-CA"/>
              </w:rPr>
              <w:t xml:space="preserve">ocument to </w:t>
            </w:r>
            <w:r w:rsidR="009D7CE6">
              <w:rPr>
                <w:szCs w:val="22"/>
                <w:lang w:val="en-CA"/>
              </w:rPr>
              <w:t>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2266573A" w:rsidR="00E61DAC" w:rsidRPr="005B217D" w:rsidRDefault="00E61DAC" w:rsidP="005E1AC6">
            <w:pPr>
              <w:spacing w:before="60" w:after="60"/>
              <w:rPr>
                <w:szCs w:val="22"/>
                <w:lang w:val="en-CA"/>
              </w:rPr>
            </w:pPr>
            <w:r w:rsidRPr="005B217D">
              <w:rPr>
                <w:szCs w:val="22"/>
                <w:lang w:val="en-CA"/>
              </w:rPr>
              <w:t>Proposal</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2A62542D" w14:textId="0947A6DD" w:rsidR="00B93F04" w:rsidRDefault="006F116E">
            <w:pPr>
              <w:spacing w:before="60" w:after="60"/>
              <w:rPr>
                <w:szCs w:val="22"/>
                <w:lang w:val="en-CA"/>
              </w:rPr>
            </w:pPr>
            <w:r>
              <w:rPr>
                <w:szCs w:val="22"/>
                <w:lang w:val="en-CA"/>
              </w:rPr>
              <w:t>Ling Li</w:t>
            </w:r>
            <w:r w:rsidR="00AF7DCD">
              <w:rPr>
                <w:szCs w:val="22"/>
                <w:lang w:val="en-CA"/>
              </w:rPr>
              <w:t xml:space="preserve">, </w:t>
            </w:r>
            <w:r>
              <w:rPr>
                <w:szCs w:val="22"/>
                <w:lang w:val="en-CA"/>
              </w:rPr>
              <w:t>Xiang Li,</w:t>
            </w:r>
            <w:r w:rsidR="00F0214C">
              <w:rPr>
                <w:szCs w:val="22"/>
                <w:lang w:val="en-CA"/>
              </w:rPr>
              <w:t xml:space="preserve"> </w:t>
            </w:r>
            <w:r>
              <w:rPr>
                <w:szCs w:val="22"/>
                <w:lang w:val="en-CA"/>
              </w:rPr>
              <w:t>Shan Liu</w:t>
            </w:r>
          </w:p>
          <w:p w14:paraId="654FA978" w14:textId="77777777" w:rsidR="00413A71" w:rsidRDefault="00413A71">
            <w:pPr>
              <w:spacing w:before="60" w:after="60"/>
              <w:rPr>
                <w:szCs w:val="22"/>
                <w:lang w:val="en-CA"/>
              </w:rPr>
            </w:pPr>
          </w:p>
          <w:p w14:paraId="08CBC7D8" w14:textId="35A2DE97" w:rsidR="00C241A8" w:rsidRDefault="00C241A8">
            <w:pPr>
              <w:spacing w:before="60" w:after="60"/>
              <w:rPr>
                <w:szCs w:val="22"/>
                <w:lang w:val="en-CA"/>
              </w:rPr>
            </w:pPr>
            <w:r>
              <w:rPr>
                <w:szCs w:val="22"/>
                <w:lang w:val="en-CA"/>
              </w:rPr>
              <w:t>Yao-Jen Chang</w:t>
            </w:r>
            <w:r w:rsidR="00B93F04">
              <w:rPr>
                <w:szCs w:val="22"/>
                <w:lang w:val="en-CA"/>
              </w:rPr>
              <w:t xml:space="preserve">, Wei-Jung Chien, </w:t>
            </w:r>
          </w:p>
          <w:p w14:paraId="44421CCC" w14:textId="56DA3FA4" w:rsidR="00B93F04" w:rsidRDefault="00B93F04">
            <w:pPr>
              <w:spacing w:before="60" w:after="60"/>
              <w:rPr>
                <w:szCs w:val="22"/>
                <w:lang w:val="en-CA"/>
              </w:rPr>
            </w:pPr>
            <w:r>
              <w:rPr>
                <w:szCs w:val="22"/>
                <w:lang w:val="en-CA"/>
              </w:rPr>
              <w:t>Vadim Seregin, Muhammed Coban</w:t>
            </w:r>
            <w:r w:rsidR="00413A71">
              <w:rPr>
                <w:szCs w:val="22"/>
                <w:lang w:val="en-CA"/>
              </w:rPr>
              <w:t xml:space="preserve">, Marta </w:t>
            </w:r>
            <w:r w:rsidR="00413A71" w:rsidRPr="00413A71">
              <w:rPr>
                <w:szCs w:val="22"/>
                <w:lang w:val="en-CA"/>
              </w:rPr>
              <w:t>Karczewicz</w:t>
            </w:r>
            <w:r w:rsidR="00413A71">
              <w:rPr>
                <w:szCs w:val="22"/>
                <w:lang w:val="en-CA"/>
              </w:rPr>
              <w:t xml:space="preserve">  </w:t>
            </w:r>
          </w:p>
          <w:p w14:paraId="3278EE95" w14:textId="77777777" w:rsidR="00B93F04" w:rsidRDefault="00B93F04">
            <w:pPr>
              <w:spacing w:before="60" w:after="60"/>
              <w:rPr>
                <w:szCs w:val="22"/>
                <w:lang w:val="en-CA"/>
              </w:rPr>
            </w:pPr>
          </w:p>
          <w:p w14:paraId="1FB4032E" w14:textId="77777777" w:rsidR="00A377FD" w:rsidRDefault="00C241A8">
            <w:pPr>
              <w:spacing w:before="60" w:after="60"/>
              <w:rPr>
                <w:ins w:id="2" w:author="Ling Li" w:date="2020-01-17T01:38:00Z"/>
                <w:szCs w:val="22"/>
                <w:lang w:val="en-CA"/>
              </w:rPr>
            </w:pPr>
            <w:proofErr w:type="spellStart"/>
            <w:r>
              <w:rPr>
                <w:szCs w:val="22"/>
                <w:lang w:val="en-CA"/>
              </w:rPr>
              <w:t>Semih</w:t>
            </w:r>
            <w:proofErr w:type="spellEnd"/>
            <w:r>
              <w:rPr>
                <w:szCs w:val="22"/>
                <w:lang w:val="en-CA"/>
              </w:rPr>
              <w:t xml:space="preserve"> </w:t>
            </w:r>
            <w:proofErr w:type="spellStart"/>
            <w:r>
              <w:rPr>
                <w:szCs w:val="22"/>
                <w:lang w:val="en-CA"/>
              </w:rPr>
              <w:t>Esenlik</w:t>
            </w:r>
            <w:proofErr w:type="spellEnd"/>
            <w:r w:rsidR="00413A71" w:rsidRPr="00413A71">
              <w:rPr>
                <w:szCs w:val="22"/>
                <w:lang w:val="en-CA"/>
              </w:rPr>
              <w:t xml:space="preserve">, Han Gao, Anand </w:t>
            </w:r>
            <w:proofErr w:type="spellStart"/>
            <w:r w:rsidR="00413A71" w:rsidRPr="00413A71">
              <w:rPr>
                <w:szCs w:val="22"/>
                <w:lang w:val="en-CA"/>
              </w:rPr>
              <w:t>Kotra</w:t>
            </w:r>
            <w:proofErr w:type="spellEnd"/>
            <w:r w:rsidR="00413A71" w:rsidRPr="00413A71">
              <w:rPr>
                <w:szCs w:val="22"/>
                <w:lang w:val="en-CA"/>
              </w:rPr>
              <w:t xml:space="preserve">, Biao Wang, </w:t>
            </w:r>
            <w:proofErr w:type="spellStart"/>
            <w:r w:rsidR="00413A71" w:rsidRPr="00413A71">
              <w:rPr>
                <w:szCs w:val="22"/>
                <w:lang w:val="en-CA"/>
              </w:rPr>
              <w:t>Huanbang</w:t>
            </w:r>
            <w:proofErr w:type="spellEnd"/>
            <w:r w:rsidR="00413A71" w:rsidRPr="00413A71">
              <w:rPr>
                <w:szCs w:val="22"/>
                <w:lang w:val="en-CA"/>
              </w:rPr>
              <w:t xml:space="preserve"> Chen, </w:t>
            </w:r>
            <w:proofErr w:type="spellStart"/>
            <w:r w:rsidR="00413A71" w:rsidRPr="00413A71">
              <w:rPr>
                <w:szCs w:val="22"/>
                <w:lang w:val="en-CA"/>
              </w:rPr>
              <w:t>Haitao</w:t>
            </w:r>
            <w:proofErr w:type="spellEnd"/>
            <w:r w:rsidR="00413A71" w:rsidRPr="00413A71">
              <w:rPr>
                <w:szCs w:val="22"/>
                <w:lang w:val="en-CA"/>
              </w:rPr>
              <w:t xml:space="preserve"> Yang, Alexey </w:t>
            </w:r>
            <w:proofErr w:type="spellStart"/>
            <w:r w:rsidR="00413A71" w:rsidRPr="00413A71">
              <w:rPr>
                <w:szCs w:val="22"/>
                <w:lang w:val="en-CA"/>
              </w:rPr>
              <w:t>Filippov</w:t>
            </w:r>
            <w:proofErr w:type="spellEnd"/>
            <w:r w:rsidR="00413A71" w:rsidRPr="00413A71">
              <w:rPr>
                <w:szCs w:val="22"/>
                <w:lang w:val="en-CA"/>
              </w:rPr>
              <w:t xml:space="preserve">, Elena </w:t>
            </w:r>
            <w:proofErr w:type="spellStart"/>
            <w:r w:rsidR="00413A71" w:rsidRPr="00413A71">
              <w:rPr>
                <w:szCs w:val="22"/>
                <w:lang w:val="en-CA"/>
              </w:rPr>
              <w:t>Alshina</w:t>
            </w:r>
            <w:proofErr w:type="spellEnd"/>
          </w:p>
          <w:p w14:paraId="61AB91F8" w14:textId="77777777" w:rsidR="00A377FD" w:rsidRDefault="00A377FD">
            <w:pPr>
              <w:spacing w:before="60" w:after="60"/>
              <w:rPr>
                <w:ins w:id="3" w:author="Ling Li" w:date="2020-01-17T01:38:00Z"/>
                <w:szCs w:val="22"/>
                <w:lang w:val="en-CA"/>
              </w:rPr>
            </w:pPr>
          </w:p>
          <w:p w14:paraId="49D81240" w14:textId="0E0BC611" w:rsidR="00E61DAC" w:rsidRPr="005B217D" w:rsidRDefault="00A377FD">
            <w:pPr>
              <w:spacing w:before="60" w:after="60"/>
              <w:rPr>
                <w:szCs w:val="22"/>
                <w:lang w:val="en-CA"/>
              </w:rPr>
            </w:pPr>
            <w:proofErr w:type="spellStart"/>
            <w:ins w:id="4" w:author="Ling Li" w:date="2020-01-17T01:38:00Z">
              <w:r>
                <w:rPr>
                  <w:rFonts w:eastAsia="PMingLiU" w:hint="eastAsia"/>
                  <w:szCs w:val="22"/>
                  <w:lang w:val="en-CA" w:eastAsia="zh-TW"/>
                </w:rPr>
                <w:t>Chih</w:t>
              </w:r>
              <w:proofErr w:type="spellEnd"/>
              <w:r>
                <w:rPr>
                  <w:rFonts w:eastAsia="PMingLiU" w:hint="eastAsia"/>
                  <w:szCs w:val="22"/>
                  <w:lang w:val="en-CA" w:eastAsia="zh-TW"/>
                </w:rPr>
                <w:t>-Wei Hsu</w:t>
              </w:r>
              <w:r>
                <w:rPr>
                  <w:rFonts w:eastAsia="PMingLiU"/>
                  <w:szCs w:val="22"/>
                  <w:lang w:val="en-CA" w:eastAsia="zh-TW"/>
                </w:rPr>
                <w:t>, Yu-Wen Huang,</w:t>
              </w:r>
              <w:r>
                <w:rPr>
                  <w:rFonts w:eastAsia="PMingLiU"/>
                  <w:szCs w:val="22"/>
                  <w:lang w:val="en-CA" w:eastAsia="zh-TW"/>
                </w:rPr>
                <w:br/>
                <w:t>Shaw-Min Lei</w:t>
              </w:r>
            </w:ins>
            <w:r w:rsidR="00E61DAC" w:rsidRPr="005B217D">
              <w:rPr>
                <w:szCs w:val="22"/>
                <w:lang w:val="en-CA"/>
              </w:rPr>
              <w:br/>
            </w:r>
          </w:p>
        </w:tc>
        <w:tc>
          <w:tcPr>
            <w:tcW w:w="900" w:type="dxa"/>
          </w:tcPr>
          <w:p w14:paraId="0140ECA2"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060" w:type="dxa"/>
          </w:tcPr>
          <w:p w14:paraId="4CCE9E18" w14:textId="3293F647" w:rsidR="00A17BAE" w:rsidRPr="00413A71" w:rsidRDefault="00A17BAE" w:rsidP="00B93F04">
            <w:pPr>
              <w:spacing w:before="60" w:after="60"/>
              <w:jc w:val="left"/>
              <w:rPr>
                <w:rStyle w:val="Hyperlink"/>
                <w:szCs w:val="22"/>
                <w:lang w:val="en-CA"/>
              </w:rPr>
            </w:pPr>
            <w:r w:rsidRPr="00A17BAE">
              <w:rPr>
                <w:rStyle w:val="Hyperlink"/>
                <w:szCs w:val="22"/>
                <w:lang w:val="en-CA"/>
              </w:rPr>
              <w:t>{aurali, xlxiangli, shanl} @tencent.com</w:t>
            </w:r>
          </w:p>
          <w:p w14:paraId="20CD87A9" w14:textId="77777777" w:rsidR="00413A71" w:rsidRPr="00A17BAE" w:rsidRDefault="00413A71" w:rsidP="00B93F04">
            <w:pPr>
              <w:spacing w:before="60" w:after="60"/>
              <w:jc w:val="left"/>
              <w:rPr>
                <w:color w:val="0000FF"/>
                <w:szCs w:val="22"/>
                <w:lang w:val="en-CA"/>
              </w:rPr>
            </w:pPr>
          </w:p>
          <w:p w14:paraId="3ED9D23C" w14:textId="0903B677" w:rsidR="00C241A8" w:rsidRDefault="00C241A8" w:rsidP="00B93F04">
            <w:pPr>
              <w:spacing w:before="60" w:after="60"/>
              <w:jc w:val="left"/>
              <w:rPr>
                <w:rStyle w:val="Hyperlink"/>
                <w:szCs w:val="22"/>
                <w:lang w:val="en-CA"/>
              </w:rPr>
            </w:pPr>
          </w:p>
          <w:p w14:paraId="6C0E4722" w14:textId="1E89953C" w:rsidR="00A17BAE" w:rsidRPr="00413A71" w:rsidRDefault="00A17BAE" w:rsidP="00B93F04">
            <w:pPr>
              <w:spacing w:before="60" w:after="60"/>
              <w:jc w:val="left"/>
              <w:rPr>
                <w:rStyle w:val="Hyperlink"/>
                <w:szCs w:val="22"/>
                <w:lang w:val="en-CA"/>
              </w:rPr>
            </w:pPr>
            <w:proofErr w:type="gramStart"/>
            <w:r w:rsidRPr="00A17BAE">
              <w:rPr>
                <w:rStyle w:val="Hyperlink"/>
                <w:szCs w:val="22"/>
                <w:lang w:val="en-CA"/>
              </w:rPr>
              <w:t>{</w:t>
            </w:r>
            <w:r w:rsidRPr="009808FD">
              <w:t xml:space="preserve"> </w:t>
            </w:r>
            <w:proofErr w:type="spellStart"/>
            <w:r w:rsidRPr="00A17BAE">
              <w:rPr>
                <w:rStyle w:val="Hyperlink"/>
                <w:szCs w:val="22"/>
                <w:lang w:val="en-CA"/>
              </w:rPr>
              <w:t>yjchang</w:t>
            </w:r>
            <w:proofErr w:type="spellEnd"/>
            <w:proofErr w:type="gramEnd"/>
            <w:r w:rsidRPr="00A17BAE">
              <w:rPr>
                <w:rStyle w:val="Hyperlink"/>
                <w:szCs w:val="22"/>
                <w:lang w:val="en-CA"/>
              </w:rPr>
              <w:t xml:space="preserve">, </w:t>
            </w:r>
            <w:proofErr w:type="spellStart"/>
            <w:r w:rsidRPr="00A17BAE">
              <w:rPr>
                <w:rStyle w:val="Hyperlink"/>
                <w:szCs w:val="22"/>
                <w:lang w:val="en-CA"/>
              </w:rPr>
              <w:t>wchien</w:t>
            </w:r>
            <w:proofErr w:type="spellEnd"/>
            <w:r w:rsidRPr="00A17BAE">
              <w:rPr>
                <w:rStyle w:val="Hyperlink"/>
                <w:szCs w:val="22"/>
                <w:lang w:val="en-CA"/>
              </w:rPr>
              <w:t>} @</w:t>
            </w:r>
            <w:r>
              <w:rPr>
                <w:rStyle w:val="Hyperlink"/>
                <w:szCs w:val="22"/>
                <w:lang w:val="en-CA"/>
              </w:rPr>
              <w:t>qti.qualcomm</w:t>
            </w:r>
            <w:r w:rsidRPr="00A17BAE">
              <w:rPr>
                <w:rStyle w:val="Hyperlink"/>
                <w:szCs w:val="22"/>
                <w:lang w:val="en-CA"/>
              </w:rPr>
              <w:t>.com</w:t>
            </w:r>
          </w:p>
          <w:p w14:paraId="1E0B9353" w14:textId="77777777" w:rsidR="00413A71" w:rsidRDefault="00413A71" w:rsidP="00B93F04">
            <w:pPr>
              <w:spacing w:before="60" w:after="60"/>
              <w:jc w:val="left"/>
              <w:rPr>
                <w:rStyle w:val="Hyperlink"/>
                <w:szCs w:val="22"/>
                <w:lang w:val="en-CA"/>
              </w:rPr>
            </w:pPr>
          </w:p>
          <w:p w14:paraId="397ECBDB" w14:textId="77777777" w:rsidR="00413A71" w:rsidRDefault="00413A71" w:rsidP="00B93F04">
            <w:pPr>
              <w:spacing w:before="60" w:after="60"/>
              <w:jc w:val="left"/>
              <w:rPr>
                <w:rStyle w:val="Hyperlink"/>
                <w:szCs w:val="22"/>
                <w:lang w:val="en-CA"/>
              </w:rPr>
            </w:pPr>
          </w:p>
          <w:p w14:paraId="65C43625" w14:textId="3E07E270" w:rsidR="00C241A8" w:rsidRDefault="00A377FD" w:rsidP="00B93F04">
            <w:pPr>
              <w:spacing w:before="60" w:after="60"/>
              <w:jc w:val="left"/>
              <w:rPr>
                <w:ins w:id="5" w:author="Ling Li" w:date="2020-01-17T01:38:00Z"/>
                <w:rStyle w:val="Hyperlink"/>
                <w:szCs w:val="22"/>
                <w:lang w:val="en-CA"/>
              </w:rPr>
            </w:pPr>
            <w:ins w:id="6" w:author="Ling Li" w:date="2020-01-17T01:38:00Z">
              <w:r>
                <w:rPr>
                  <w:rStyle w:val="Hyperlink"/>
                  <w:szCs w:val="22"/>
                  <w:lang w:val="en-CA"/>
                </w:rPr>
                <w:fldChar w:fldCharType="begin"/>
              </w:r>
              <w:r>
                <w:rPr>
                  <w:rStyle w:val="Hyperlink"/>
                  <w:szCs w:val="22"/>
                  <w:lang w:val="en-CA"/>
                </w:rPr>
                <w:instrText xml:space="preserve"> HYPERLINK "mailto:</w:instrText>
              </w:r>
            </w:ins>
            <w:r w:rsidRPr="00C241A8">
              <w:rPr>
                <w:rStyle w:val="Hyperlink"/>
                <w:szCs w:val="22"/>
                <w:lang w:val="en-CA"/>
              </w:rPr>
              <w:instrText>semih.esenlik@huawei.com</w:instrText>
            </w:r>
            <w:ins w:id="7" w:author="Ling Li" w:date="2020-01-17T01:38:00Z">
              <w:r>
                <w:rPr>
                  <w:rStyle w:val="Hyperlink"/>
                  <w:szCs w:val="22"/>
                  <w:lang w:val="en-CA"/>
                </w:rPr>
                <w:instrText xml:space="preserve">" </w:instrText>
              </w:r>
              <w:r>
                <w:rPr>
                  <w:rStyle w:val="Hyperlink"/>
                  <w:szCs w:val="22"/>
                  <w:lang w:val="en-CA"/>
                </w:rPr>
                <w:fldChar w:fldCharType="separate"/>
              </w:r>
            </w:ins>
            <w:r w:rsidRPr="001E4ADB">
              <w:rPr>
                <w:rStyle w:val="Hyperlink"/>
                <w:szCs w:val="22"/>
                <w:lang w:val="en-CA"/>
              </w:rPr>
              <w:t>semih.esenlik@huawei.com</w:t>
            </w:r>
            <w:ins w:id="8" w:author="Ling Li" w:date="2020-01-17T01:38:00Z">
              <w:r>
                <w:rPr>
                  <w:rStyle w:val="Hyperlink"/>
                  <w:szCs w:val="22"/>
                  <w:lang w:val="en-CA"/>
                </w:rPr>
                <w:fldChar w:fldCharType="end"/>
              </w:r>
            </w:ins>
          </w:p>
          <w:p w14:paraId="030C7B59" w14:textId="4F86BD0D" w:rsidR="00A377FD" w:rsidRDefault="00A377FD" w:rsidP="00B93F04">
            <w:pPr>
              <w:spacing w:before="60" w:after="60"/>
              <w:jc w:val="left"/>
              <w:rPr>
                <w:ins w:id="9" w:author="Ling Li" w:date="2020-01-17T01:38:00Z"/>
                <w:rStyle w:val="Hyperlink"/>
                <w:szCs w:val="22"/>
                <w:lang w:val="en-CA"/>
              </w:rPr>
            </w:pPr>
          </w:p>
          <w:p w14:paraId="7F0F77CE" w14:textId="0F74231C" w:rsidR="00A377FD" w:rsidRDefault="00A377FD" w:rsidP="00B93F04">
            <w:pPr>
              <w:spacing w:before="60" w:after="60"/>
              <w:jc w:val="left"/>
              <w:rPr>
                <w:rStyle w:val="Hyperlink"/>
                <w:szCs w:val="22"/>
                <w:lang w:val="en-CA"/>
              </w:rPr>
            </w:pPr>
            <w:proofErr w:type="spellStart"/>
            <w:ins w:id="10" w:author="Ling Li" w:date="2020-01-17T01:38:00Z">
              <w:r>
                <w:rPr>
                  <w:rFonts w:eastAsia="PMingLiU" w:hint="eastAsia"/>
                  <w:szCs w:val="22"/>
                  <w:lang w:eastAsia="zh-TW"/>
                </w:rPr>
                <w:t>cw.hsu</w:t>
              </w:r>
              <w:proofErr w:type="spellEnd"/>
              <w:r>
                <w:rPr>
                  <w:rFonts w:eastAsia="PMingLiU" w:hint="eastAsia"/>
                  <w:szCs w:val="22"/>
                  <w:lang w:val="en-CA" w:eastAsia="zh-TW"/>
                </w:rPr>
                <w:t>@mediatek.com</w:t>
              </w:r>
            </w:ins>
          </w:p>
          <w:p w14:paraId="32C2ABFD" w14:textId="089E601C" w:rsidR="00C241A8" w:rsidRPr="005B217D" w:rsidRDefault="00C241A8" w:rsidP="005952A5">
            <w:pPr>
              <w:spacing w:before="60" w:after="60"/>
              <w:rPr>
                <w:szCs w:val="22"/>
                <w:lang w:val="en-CA"/>
              </w:rPr>
            </w:pPr>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26F58032" w:rsidR="00E61DAC" w:rsidRPr="005B217D" w:rsidRDefault="006F116E">
            <w:pPr>
              <w:spacing w:before="60" w:after="60"/>
              <w:rPr>
                <w:rFonts w:hint="eastAsia"/>
                <w:szCs w:val="22"/>
                <w:lang w:val="en-CA" w:eastAsia="zh-CN"/>
              </w:rPr>
            </w:pPr>
            <w:r>
              <w:rPr>
                <w:szCs w:val="22"/>
                <w:lang w:val="en-CA"/>
              </w:rPr>
              <w:t>Tencent</w:t>
            </w:r>
            <w:r w:rsidR="00C241A8">
              <w:rPr>
                <w:szCs w:val="22"/>
                <w:lang w:val="en-CA"/>
              </w:rPr>
              <w:t>, Qualcomm</w:t>
            </w:r>
            <w:r w:rsidR="00413A71">
              <w:rPr>
                <w:szCs w:val="22"/>
                <w:lang w:val="en-CA"/>
              </w:rPr>
              <w:t xml:space="preserve"> Inc.</w:t>
            </w:r>
            <w:r w:rsidR="00C241A8">
              <w:rPr>
                <w:szCs w:val="22"/>
                <w:lang w:val="en-CA"/>
              </w:rPr>
              <w:t>, Huawei</w:t>
            </w:r>
            <w:ins w:id="11" w:author="Ling Li" w:date="2020-01-17T01:38:00Z">
              <w:r w:rsidR="00A377FD">
                <w:rPr>
                  <w:rFonts w:hint="eastAsia"/>
                  <w:szCs w:val="22"/>
                  <w:lang w:val="en-CA" w:eastAsia="zh-CN"/>
                </w:rPr>
                <w:t>，</w:t>
              </w:r>
              <w:r w:rsidR="00A377FD">
                <w:rPr>
                  <w:szCs w:val="22"/>
                  <w:lang w:val="en-CA"/>
                </w:rPr>
                <w:t>MediaTek Inc.</w:t>
              </w:r>
            </w:ins>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05CEFE4C" w:rsidR="00275BCF" w:rsidRDefault="00275BCF" w:rsidP="009234A5">
      <w:pPr>
        <w:pStyle w:val="Heading1"/>
        <w:numPr>
          <w:ilvl w:val="0"/>
          <w:numId w:val="0"/>
        </w:numPr>
        <w:ind w:left="432" w:hanging="432"/>
        <w:rPr>
          <w:lang w:val="en-CA"/>
        </w:rPr>
      </w:pPr>
      <w:r w:rsidRPr="005B217D">
        <w:rPr>
          <w:lang w:val="en-CA"/>
        </w:rPr>
        <w:t>Abstract</w:t>
      </w:r>
    </w:p>
    <w:p w14:paraId="781B85E1" w14:textId="33B1CA0A" w:rsidR="00766310" w:rsidRDefault="003D0D07" w:rsidP="00432A03">
      <w:pPr>
        <w:rPr>
          <w:lang w:val="en-CA"/>
        </w:rPr>
      </w:pPr>
      <w:r>
        <w:rPr>
          <w:lang w:val="en-CA"/>
        </w:rPr>
        <w:t xml:space="preserve">This </w:t>
      </w:r>
      <w:r w:rsidR="00C241A8">
        <w:rPr>
          <w:lang w:val="en-CA"/>
        </w:rPr>
        <w:t>document describes the decision make in Sunday plenary to have four different maximum number of merge candidates signaled in SPS level</w:t>
      </w:r>
      <w:r w:rsidR="00432A03">
        <w:rPr>
          <w:lang w:val="en-CA"/>
        </w:rPr>
        <w:t>.</w:t>
      </w:r>
      <w:r w:rsidR="00C241A8">
        <w:rPr>
          <w:lang w:val="en-CA"/>
        </w:rPr>
        <w:t xml:space="preserve"> In addition, spec text is provided to reflect the decision.</w:t>
      </w:r>
      <w:r w:rsidR="00432A03">
        <w:rPr>
          <w:lang w:val="en-CA"/>
        </w:rPr>
        <w:t xml:space="preserve"> </w:t>
      </w:r>
    </w:p>
    <w:p w14:paraId="7D2AC1F0" w14:textId="7B051022" w:rsidR="00745F6B" w:rsidRDefault="00745F6B" w:rsidP="00E11923">
      <w:pPr>
        <w:pStyle w:val="Heading1"/>
        <w:rPr>
          <w:lang w:val="en-CA"/>
        </w:rPr>
      </w:pPr>
      <w:r w:rsidRPr="005B217D">
        <w:rPr>
          <w:lang w:val="en-CA"/>
        </w:rPr>
        <w:t>Introduction</w:t>
      </w:r>
    </w:p>
    <w:p w14:paraId="0C48E530" w14:textId="3716BACA" w:rsidR="00C241A8" w:rsidRDefault="00C241A8" w:rsidP="00C241A8">
      <w:pPr>
        <w:rPr>
          <w:lang w:val="en-CA"/>
        </w:rPr>
      </w:pPr>
      <w:r>
        <w:rPr>
          <w:lang w:val="en-CA"/>
        </w:rPr>
        <w:t xml:space="preserve">During Sunday plenary it was decided to have four different maximum number of merge candidates </w:t>
      </w:r>
      <w:r w:rsidRPr="00C241A8">
        <w:rPr>
          <w:lang w:val="en-CA"/>
        </w:rPr>
        <w:t>signaled in SPS level</w:t>
      </w:r>
      <w:r>
        <w:rPr>
          <w:lang w:val="en-CA"/>
        </w:rPr>
        <w:t xml:space="preserve">. Below </w:t>
      </w:r>
      <w:r w:rsidR="006605B7">
        <w:rPr>
          <w:lang w:val="en-CA"/>
        </w:rPr>
        <w:t>are</w:t>
      </w:r>
      <w:r>
        <w:rPr>
          <w:lang w:val="en-CA"/>
        </w:rPr>
        <w:t xml:space="preserve"> the related meeting notes.</w:t>
      </w:r>
    </w:p>
    <w:p w14:paraId="5460DDBC" w14:textId="77777777" w:rsidR="00C241A8" w:rsidRPr="00C241A8" w:rsidRDefault="00C241A8" w:rsidP="00C241A8">
      <w:pPr>
        <w:numPr>
          <w:ilvl w:val="1"/>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textAlignment w:val="auto"/>
        <w:rPr>
          <w:i/>
        </w:rPr>
      </w:pPr>
      <w:r w:rsidRPr="00C241A8">
        <w:rPr>
          <w:i/>
        </w:rPr>
        <w:t xml:space="preserve">This involves four syntax elements –for regular mode, for triangle (geometry), for IBC and for subblock. They should be handled consistently, at the same syntax level. It was agreed (Saturday in Track A CE4 related discussion) that as far as the triangle/geometry control perspective is concerned, SPS level control over the number of merge candidates seemed </w:t>
      </w:r>
      <w:proofErr w:type="gramStart"/>
      <w:r w:rsidRPr="00C241A8">
        <w:rPr>
          <w:i/>
        </w:rPr>
        <w:t>sufficient</w:t>
      </w:r>
      <w:proofErr w:type="gramEnd"/>
      <w:r w:rsidRPr="00C241A8">
        <w:rPr>
          <w:i/>
        </w:rPr>
        <w:t>. As far as Track A was concerned, establishing the max number of merge candidates for all of these at the SPS level without lower-level control seemed sufficient.</w:t>
      </w:r>
    </w:p>
    <w:p w14:paraId="651C5A50" w14:textId="6E64D7CF" w:rsidR="00C241A8" w:rsidRDefault="00C241A8" w:rsidP="00C241A8">
      <w:pPr>
        <w:ind w:left="1080"/>
        <w:rPr>
          <w:i/>
        </w:rPr>
      </w:pPr>
      <w:r w:rsidRPr="00C241A8">
        <w:rPr>
          <w:i/>
        </w:rPr>
        <w:t xml:space="preserve">In the plenary, it was agreed to move all this control to the SPS level. Suggestion of flag and conditional send number minus 1 (except for geometry mode, which is to be </w:t>
      </w:r>
      <w:proofErr w:type="spellStart"/>
      <w:r w:rsidRPr="00C241A8">
        <w:rPr>
          <w:i/>
        </w:rPr>
        <w:t>signalled</w:t>
      </w:r>
      <w:proofErr w:type="spellEnd"/>
      <w:r w:rsidRPr="00C241A8">
        <w:rPr>
          <w:i/>
        </w:rPr>
        <w:t xml:space="preserve"> as a delta similar to VVC draft 7). Revisit in Track A for review of candidate text to be provided by Ling Li, Y.-J. Chang and S. </w:t>
      </w:r>
      <w:proofErr w:type="spellStart"/>
      <w:r w:rsidRPr="00C241A8">
        <w:rPr>
          <w:i/>
        </w:rPr>
        <w:t>Esenlik</w:t>
      </w:r>
      <w:proofErr w:type="spellEnd"/>
      <w:r w:rsidRPr="00C241A8">
        <w:rPr>
          <w:i/>
        </w:rPr>
        <w:t>.</w:t>
      </w:r>
    </w:p>
    <w:p w14:paraId="2DB815C3" w14:textId="7318DAB2" w:rsidR="005B2588" w:rsidRDefault="005B2588" w:rsidP="005B2588">
      <w:r>
        <w:t>In the follow-up discussion in Track A on Thursday morning, following aspects are pointed out.</w:t>
      </w:r>
    </w:p>
    <w:p w14:paraId="1B8AC5D8" w14:textId="1E39A7D2" w:rsidR="005B2588" w:rsidRDefault="005B2588" w:rsidP="005B2588">
      <w:pPr>
        <w:pStyle w:val="ListParagraph"/>
        <w:numPr>
          <w:ilvl w:val="0"/>
          <w:numId w:val="23"/>
        </w:numPr>
      </w:pPr>
      <w:r>
        <w:t>Option 2 is preferred</w:t>
      </w:r>
    </w:p>
    <w:p w14:paraId="24E7E561" w14:textId="2153E063" w:rsidR="005B2588" w:rsidRDefault="005B2588" w:rsidP="005B2588">
      <w:pPr>
        <w:pStyle w:val="ListParagraph"/>
        <w:numPr>
          <w:ilvl w:val="0"/>
          <w:numId w:val="23"/>
        </w:numPr>
      </w:pPr>
      <w:r>
        <w:t>Picture level TMVP flag is required</w:t>
      </w:r>
    </w:p>
    <w:p w14:paraId="7A201798" w14:textId="01CC5B31" w:rsidR="005B2588" w:rsidRDefault="005B2588" w:rsidP="005B2588">
      <w:r>
        <w:t>Accordingly, revision of option 2 is provided in JVET-Q0798-v</w:t>
      </w:r>
      <w:del w:id="12" w:author="Ling Li" w:date="2020-01-17T01:39:00Z">
        <w:r w:rsidDel="00A377FD">
          <w:delText>2</w:delText>
        </w:r>
      </w:del>
      <w:ins w:id="13" w:author="Ling Li" w:date="2020-01-17T01:39:00Z">
        <w:r w:rsidR="00A377FD">
          <w:rPr>
            <w:rFonts w:hint="eastAsia"/>
            <w:lang w:eastAsia="zh-CN"/>
          </w:rPr>
          <w:t>4</w:t>
        </w:r>
      </w:ins>
      <w:bookmarkStart w:id="14" w:name="_GoBack"/>
      <w:bookmarkEnd w:id="14"/>
      <w:r>
        <w:t>.</w:t>
      </w:r>
      <w:r w:rsidR="00AA22BC">
        <w:t>zip</w:t>
      </w:r>
      <w:r>
        <w:t xml:space="preserve"> </w:t>
      </w:r>
    </w:p>
    <w:p w14:paraId="7BC444B9" w14:textId="3DB69880" w:rsidR="00712B09" w:rsidRDefault="006605B7" w:rsidP="005D6E76">
      <w:pPr>
        <w:pStyle w:val="Heading1"/>
        <w:ind w:left="432" w:hanging="432"/>
        <w:rPr>
          <w:lang w:val="en-CA" w:eastAsia="zh-CN"/>
        </w:rPr>
      </w:pPr>
      <w:r>
        <w:rPr>
          <w:lang w:val="en-CA" w:eastAsia="zh-CN"/>
        </w:rPr>
        <w:lastRenderedPageBreak/>
        <w:t xml:space="preserve">Changes in </w:t>
      </w:r>
      <w:r w:rsidR="00712B09">
        <w:rPr>
          <w:lang w:val="en-CA" w:eastAsia="zh-CN"/>
        </w:rPr>
        <w:t>S</w:t>
      </w:r>
      <w:r w:rsidR="00C241A8">
        <w:rPr>
          <w:lang w:val="en-CA" w:eastAsia="zh-CN"/>
        </w:rPr>
        <w:t>pecification Text</w:t>
      </w:r>
    </w:p>
    <w:p w14:paraId="020402FB" w14:textId="0BFF550D" w:rsidR="00C241A8" w:rsidRDefault="00C241A8" w:rsidP="00C241A8">
      <w:pPr>
        <w:rPr>
          <w:lang w:val="en-CA" w:eastAsia="zh-CN"/>
        </w:rPr>
      </w:pPr>
      <w:r>
        <w:rPr>
          <w:lang w:val="en-CA" w:eastAsia="zh-CN"/>
        </w:rPr>
        <w:t>The specification text</w:t>
      </w:r>
      <w:r w:rsidR="002A6148">
        <w:rPr>
          <w:lang w:val="en-CA" w:eastAsia="zh-CN"/>
        </w:rPr>
        <w:t>s</w:t>
      </w:r>
      <w:r>
        <w:rPr>
          <w:lang w:val="en-CA" w:eastAsia="zh-CN"/>
        </w:rPr>
        <w:t xml:space="preserve"> </w:t>
      </w:r>
      <w:r w:rsidR="002A6148">
        <w:rPr>
          <w:lang w:val="en-CA" w:eastAsia="zh-CN"/>
        </w:rPr>
        <w:t>are</w:t>
      </w:r>
      <w:r>
        <w:rPr>
          <w:lang w:val="en-CA" w:eastAsia="zh-CN"/>
        </w:rPr>
        <w:t xml:space="preserve"> written on top of JVET-P0041-v2 and provided together with this document. </w:t>
      </w:r>
      <w:r w:rsidR="00793BA8">
        <w:rPr>
          <w:lang w:val="en-CA" w:eastAsia="zh-CN"/>
        </w:rPr>
        <w:t>Yellow highlight indicates added spec text</w:t>
      </w:r>
      <w:r w:rsidR="002A6148">
        <w:rPr>
          <w:lang w:val="en-CA" w:eastAsia="zh-CN"/>
        </w:rPr>
        <w:t>s</w:t>
      </w:r>
      <w:r w:rsidR="00793BA8">
        <w:rPr>
          <w:lang w:val="en-CA" w:eastAsia="zh-CN"/>
        </w:rPr>
        <w:t xml:space="preserve">. </w:t>
      </w:r>
    </w:p>
    <w:p w14:paraId="76BE1EC2" w14:textId="253AE2F0" w:rsidR="00793BA8" w:rsidRDefault="00793BA8" w:rsidP="00793BA8">
      <w:pPr>
        <w:rPr>
          <w:lang w:val="en-CA" w:eastAsia="zh-CN"/>
        </w:rPr>
      </w:pPr>
      <w:r>
        <w:rPr>
          <w:lang w:val="en-CA" w:eastAsia="zh-CN"/>
        </w:rPr>
        <w:t>Two options are provided, and</w:t>
      </w:r>
      <w:r w:rsidRPr="00793BA8">
        <w:rPr>
          <w:lang w:val="en-CA" w:eastAsia="zh-CN"/>
        </w:rPr>
        <w:t xml:space="preserve"> </w:t>
      </w:r>
      <w:r>
        <w:rPr>
          <w:lang w:val="en-CA" w:eastAsia="zh-CN"/>
        </w:rPr>
        <w:t>both options include</w:t>
      </w:r>
      <w:r w:rsidR="00AF016E">
        <w:rPr>
          <w:lang w:val="en-CA" w:eastAsia="zh-CN"/>
        </w:rPr>
        <w:t xml:space="preserve"> following aspects</w:t>
      </w:r>
      <w:r>
        <w:rPr>
          <w:lang w:val="en-CA" w:eastAsia="zh-CN"/>
        </w:rPr>
        <w:t>:</w:t>
      </w:r>
    </w:p>
    <w:p w14:paraId="2A8529A5" w14:textId="4D2B08B5" w:rsidR="006605B7" w:rsidRDefault="006605B7" w:rsidP="006605B7">
      <w:pPr>
        <w:numPr>
          <w:ilvl w:val="0"/>
          <w:numId w:val="2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eastAsia="zh-CN"/>
        </w:rPr>
      </w:pPr>
      <w:r>
        <w:rPr>
          <w:lang w:eastAsia="zh-CN"/>
        </w:rPr>
        <w:t>Move four picture level number of merge lists to SPS</w:t>
      </w:r>
    </w:p>
    <w:p w14:paraId="52E4D0C8" w14:textId="1F75B7D0" w:rsidR="00793BA8" w:rsidRDefault="00413A71" w:rsidP="00793BA8">
      <w:pPr>
        <w:numPr>
          <w:ilvl w:val="0"/>
          <w:numId w:val="2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eastAsia="zh-CN"/>
        </w:rPr>
      </w:pPr>
      <w:r>
        <w:rPr>
          <w:lang w:eastAsia="zh-CN"/>
        </w:rPr>
        <w:t xml:space="preserve">The signaling </w:t>
      </w:r>
      <w:r w:rsidR="006605B7">
        <w:rPr>
          <w:lang w:eastAsia="zh-CN"/>
        </w:rPr>
        <w:t>condition for the number of geo merge list is changed as proposed in JVET-</w:t>
      </w:r>
      <w:r>
        <w:rPr>
          <w:lang w:eastAsia="zh-CN"/>
        </w:rPr>
        <w:t xml:space="preserve">Q0336 </w:t>
      </w:r>
      <w:r w:rsidR="006605B7">
        <w:rPr>
          <w:lang w:eastAsia="zh-CN"/>
        </w:rPr>
        <w:t>aspect 2 and JVET-Q0422 aspect 1</w:t>
      </w:r>
    </w:p>
    <w:p w14:paraId="52EE9A8F" w14:textId="46874EC4" w:rsidR="006605B7" w:rsidRDefault="00793BA8" w:rsidP="00C752C5">
      <w:pPr>
        <w:pStyle w:val="Heading2"/>
        <w:rPr>
          <w:lang w:eastAsia="zh-CN"/>
        </w:rPr>
      </w:pPr>
      <w:r>
        <w:rPr>
          <w:lang w:eastAsia="zh-CN"/>
        </w:rPr>
        <w:t>SPS changes in option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8"/>
      </w:tblGrid>
      <w:tr w:rsidR="00793BA8" w:rsidRPr="00084198" w14:paraId="638020FD" w14:textId="77777777" w:rsidTr="009808FD">
        <w:trPr>
          <w:cantSplit/>
          <w:jc w:val="center"/>
        </w:trPr>
        <w:tc>
          <w:tcPr>
            <w:tcW w:w="7920" w:type="dxa"/>
          </w:tcPr>
          <w:p w14:paraId="5278BB75" w14:textId="20777E7B" w:rsidR="00793BA8" w:rsidRPr="00084198" w:rsidRDefault="00793BA8" w:rsidP="00793BA8">
            <w:pPr>
              <w:pStyle w:val="tablesyntax"/>
              <w:keepNext w:val="0"/>
              <w:keepLines w:val="0"/>
              <w:spacing w:before="20" w:after="40"/>
              <w:rPr>
                <w:bCs/>
                <w:noProof/>
                <w:lang w:val="en-CA"/>
              </w:rPr>
            </w:pPr>
            <w:r w:rsidRPr="00084198">
              <w:rPr>
                <w:noProof/>
                <w:lang w:val="en-CA"/>
              </w:rPr>
              <w:t>seq_parameter_set_rbsp( ) {</w:t>
            </w:r>
          </w:p>
        </w:tc>
        <w:tc>
          <w:tcPr>
            <w:tcW w:w="1158" w:type="dxa"/>
          </w:tcPr>
          <w:p w14:paraId="7CBC6BCA" w14:textId="233C0575" w:rsidR="00793BA8" w:rsidRPr="00084198" w:rsidRDefault="00793BA8" w:rsidP="00793BA8">
            <w:pPr>
              <w:pStyle w:val="tablecell"/>
              <w:keepNext w:val="0"/>
              <w:keepLines w:val="0"/>
              <w:spacing w:before="20" w:after="40"/>
              <w:jc w:val="center"/>
              <w:rPr>
                <w:noProof/>
                <w:lang w:val="en-CA"/>
              </w:rPr>
            </w:pPr>
            <w:r w:rsidRPr="00084198">
              <w:rPr>
                <w:noProof/>
                <w:lang w:val="en-CA"/>
              </w:rPr>
              <w:t>Descriptor</w:t>
            </w:r>
          </w:p>
        </w:tc>
      </w:tr>
      <w:tr w:rsidR="00793BA8" w:rsidRPr="00084198" w14:paraId="0F4C80A5" w14:textId="77777777" w:rsidTr="009808FD">
        <w:trPr>
          <w:cantSplit/>
          <w:jc w:val="center"/>
        </w:trPr>
        <w:tc>
          <w:tcPr>
            <w:tcW w:w="7920" w:type="dxa"/>
          </w:tcPr>
          <w:p w14:paraId="0FEE4873" w14:textId="49484734" w:rsidR="00793BA8" w:rsidRPr="00084198" w:rsidRDefault="00793BA8" w:rsidP="00793BA8">
            <w:pPr>
              <w:pStyle w:val="tablesyntax"/>
              <w:keepNext w:val="0"/>
              <w:keepLines w:val="0"/>
              <w:spacing w:before="20" w:after="40"/>
              <w:rPr>
                <w:noProof/>
                <w:lang w:val="en-CA"/>
              </w:rPr>
            </w:pPr>
            <w:r w:rsidRPr="00084198">
              <w:rPr>
                <w:bCs/>
                <w:noProof/>
                <w:lang w:val="en-CA"/>
              </w:rPr>
              <w:tab/>
            </w:r>
            <w:r>
              <w:rPr>
                <w:bCs/>
                <w:noProof/>
                <w:lang w:val="en-CA"/>
              </w:rPr>
              <w:t>…</w:t>
            </w:r>
          </w:p>
        </w:tc>
        <w:tc>
          <w:tcPr>
            <w:tcW w:w="1158" w:type="dxa"/>
          </w:tcPr>
          <w:p w14:paraId="435E2F61" w14:textId="77777777" w:rsidR="00793BA8" w:rsidRPr="00084198" w:rsidRDefault="00793BA8" w:rsidP="00793BA8">
            <w:pPr>
              <w:pStyle w:val="tablecell"/>
              <w:keepNext w:val="0"/>
              <w:keepLines w:val="0"/>
              <w:spacing w:before="20" w:after="40"/>
              <w:jc w:val="center"/>
              <w:rPr>
                <w:noProof/>
                <w:lang w:val="en-CA"/>
              </w:rPr>
            </w:pPr>
          </w:p>
        </w:tc>
      </w:tr>
      <w:tr w:rsidR="00793BA8" w:rsidRPr="00084198" w14:paraId="63DC82B0" w14:textId="77777777" w:rsidTr="009808FD">
        <w:trPr>
          <w:cantSplit/>
          <w:jc w:val="center"/>
        </w:trPr>
        <w:tc>
          <w:tcPr>
            <w:tcW w:w="7920" w:type="dxa"/>
          </w:tcPr>
          <w:p w14:paraId="457E6672" w14:textId="77777777" w:rsidR="00793BA8" w:rsidRPr="00900AEF" w:rsidRDefault="00793BA8" w:rsidP="009808FD">
            <w:pPr>
              <w:pStyle w:val="tablesyntax"/>
              <w:keepNext w:val="0"/>
              <w:keepLines w:val="0"/>
              <w:spacing w:before="20" w:after="40"/>
              <w:rPr>
                <w:bCs/>
                <w:noProof/>
                <w:highlight w:val="yellow"/>
                <w:lang w:val="en-CA"/>
              </w:rPr>
            </w:pPr>
            <w:bookmarkStart w:id="15" w:name="_Hlk29740530"/>
            <w:r w:rsidRPr="00900AEF">
              <w:rPr>
                <w:bCs/>
                <w:noProof/>
                <w:highlight w:val="yellow"/>
                <w:lang w:val="en-CA"/>
              </w:rPr>
              <w:tab/>
            </w:r>
            <w:r w:rsidRPr="00900AEF">
              <w:rPr>
                <w:b/>
                <w:noProof/>
                <w:highlight w:val="yellow"/>
                <w:lang w:val="en-CA"/>
              </w:rPr>
              <w:t>six_minus_max_num_merge_cand</w:t>
            </w:r>
          </w:p>
        </w:tc>
        <w:tc>
          <w:tcPr>
            <w:tcW w:w="1158" w:type="dxa"/>
          </w:tcPr>
          <w:p w14:paraId="1D2D09C5" w14:textId="286E234F" w:rsidR="00793BA8" w:rsidRPr="00900AEF" w:rsidRDefault="00793BA8" w:rsidP="009808FD">
            <w:pPr>
              <w:pStyle w:val="tablecell"/>
              <w:keepNext w:val="0"/>
              <w:keepLines w:val="0"/>
              <w:spacing w:before="20" w:after="40"/>
              <w:jc w:val="center"/>
              <w:rPr>
                <w:noProof/>
                <w:highlight w:val="yellow"/>
                <w:lang w:val="en-CA"/>
              </w:rPr>
            </w:pPr>
            <w:r w:rsidRPr="00900AEF">
              <w:rPr>
                <w:noProof/>
                <w:highlight w:val="yellow"/>
                <w:lang w:val="en-CA"/>
              </w:rPr>
              <w:t>ue(v)</w:t>
            </w:r>
          </w:p>
        </w:tc>
      </w:tr>
      <w:bookmarkEnd w:id="15"/>
      <w:tr w:rsidR="00793BA8" w:rsidRPr="00084198" w14:paraId="3F80B663" w14:textId="77777777" w:rsidTr="009808FD">
        <w:trPr>
          <w:cantSplit/>
          <w:jc w:val="center"/>
        </w:trPr>
        <w:tc>
          <w:tcPr>
            <w:tcW w:w="7920" w:type="dxa"/>
            <w:tcBorders>
              <w:top w:val="single" w:sz="4" w:space="0" w:color="auto"/>
              <w:left w:val="single" w:sz="4" w:space="0" w:color="auto"/>
              <w:bottom w:val="single" w:sz="4" w:space="0" w:color="auto"/>
              <w:right w:val="single" w:sz="4" w:space="0" w:color="auto"/>
            </w:tcBorders>
          </w:tcPr>
          <w:p w14:paraId="1D8E75A7" w14:textId="4AC121FA" w:rsidR="00793BA8" w:rsidRPr="00084198" w:rsidRDefault="00793BA8" w:rsidP="009808FD">
            <w:pPr>
              <w:pStyle w:val="tablesyntax"/>
              <w:keepNext w:val="0"/>
              <w:keepLines w:val="0"/>
              <w:spacing w:before="20" w:after="40"/>
              <w:rPr>
                <w:b/>
                <w:bCs/>
                <w:noProof/>
                <w:lang w:val="en-CA"/>
              </w:rPr>
            </w:pPr>
            <w:r w:rsidRPr="00084198">
              <w:rPr>
                <w:bCs/>
                <w:noProof/>
                <w:lang w:val="en-CA"/>
              </w:rPr>
              <w:tab/>
            </w:r>
            <w:r>
              <w:rPr>
                <w:bCs/>
                <w:noProof/>
                <w:lang w:val="en-CA"/>
              </w:rPr>
              <w:t>…</w:t>
            </w:r>
          </w:p>
        </w:tc>
        <w:tc>
          <w:tcPr>
            <w:tcW w:w="1158" w:type="dxa"/>
            <w:tcBorders>
              <w:top w:val="single" w:sz="4" w:space="0" w:color="auto"/>
              <w:left w:val="single" w:sz="4" w:space="0" w:color="auto"/>
              <w:bottom w:val="single" w:sz="4" w:space="0" w:color="auto"/>
              <w:right w:val="single" w:sz="4" w:space="0" w:color="auto"/>
            </w:tcBorders>
          </w:tcPr>
          <w:p w14:paraId="7D4447BA" w14:textId="74E0787E" w:rsidR="00793BA8" w:rsidRPr="00084198" w:rsidRDefault="00793BA8" w:rsidP="009808FD">
            <w:pPr>
              <w:pStyle w:val="tablecell"/>
              <w:keepNext w:val="0"/>
              <w:keepLines w:val="0"/>
              <w:spacing w:before="20" w:after="40"/>
              <w:jc w:val="center"/>
              <w:rPr>
                <w:noProof/>
                <w:lang w:val="en-CA"/>
              </w:rPr>
            </w:pPr>
          </w:p>
        </w:tc>
      </w:tr>
      <w:tr w:rsidR="00793BA8" w:rsidRPr="00084198" w14:paraId="7E0EA4AD" w14:textId="77777777" w:rsidTr="009808FD">
        <w:trPr>
          <w:cantSplit/>
          <w:jc w:val="center"/>
        </w:trPr>
        <w:tc>
          <w:tcPr>
            <w:tcW w:w="7920" w:type="dxa"/>
          </w:tcPr>
          <w:p w14:paraId="47E1CBB5" w14:textId="77777777" w:rsidR="00793BA8" w:rsidRPr="00084198" w:rsidRDefault="00793BA8" w:rsidP="009808FD">
            <w:pPr>
              <w:pStyle w:val="tablesyntax"/>
              <w:keepNext w:val="0"/>
              <w:keepLines w:val="0"/>
              <w:spacing w:before="20" w:after="40"/>
              <w:rPr>
                <w:b/>
                <w:bCs/>
                <w:noProof/>
                <w:lang w:val="en-CA"/>
              </w:rPr>
            </w:pPr>
            <w:r w:rsidRPr="00084198">
              <w:rPr>
                <w:b/>
                <w:bCs/>
                <w:noProof/>
                <w:lang w:val="en-CA"/>
              </w:rPr>
              <w:tab/>
              <w:t>sps_</w:t>
            </w:r>
            <w:r w:rsidRPr="00084198">
              <w:rPr>
                <w:rFonts w:eastAsiaTheme="minorEastAsia"/>
                <w:b/>
                <w:bCs/>
                <w:noProof/>
                <w:lang w:val="en-CA" w:eastAsia="zh-CN"/>
              </w:rPr>
              <w:t>affine</w:t>
            </w:r>
            <w:r w:rsidRPr="00084198">
              <w:rPr>
                <w:b/>
                <w:bCs/>
                <w:noProof/>
                <w:lang w:val="en-CA"/>
              </w:rPr>
              <w:t>_enabled_flag</w:t>
            </w:r>
          </w:p>
        </w:tc>
        <w:tc>
          <w:tcPr>
            <w:tcW w:w="1158" w:type="dxa"/>
          </w:tcPr>
          <w:p w14:paraId="3C50AD21" w14:textId="77777777" w:rsidR="00793BA8" w:rsidRPr="00084198" w:rsidRDefault="00793BA8" w:rsidP="009808FD">
            <w:pPr>
              <w:pStyle w:val="tablecell"/>
              <w:keepNext w:val="0"/>
              <w:keepLines w:val="0"/>
              <w:spacing w:before="20" w:after="40"/>
              <w:jc w:val="center"/>
              <w:rPr>
                <w:noProof/>
                <w:lang w:val="en-CA"/>
              </w:rPr>
            </w:pPr>
            <w:r w:rsidRPr="00084198">
              <w:rPr>
                <w:noProof/>
                <w:lang w:val="en-CA"/>
              </w:rPr>
              <w:t>u(1)</w:t>
            </w:r>
          </w:p>
        </w:tc>
      </w:tr>
      <w:tr w:rsidR="00793BA8" w:rsidRPr="00084198" w14:paraId="015F7357" w14:textId="77777777" w:rsidTr="009808FD">
        <w:trPr>
          <w:cantSplit/>
          <w:jc w:val="center"/>
        </w:trPr>
        <w:tc>
          <w:tcPr>
            <w:tcW w:w="7920" w:type="dxa"/>
          </w:tcPr>
          <w:p w14:paraId="12D06AF3" w14:textId="77777777" w:rsidR="00793BA8" w:rsidRPr="00084198" w:rsidRDefault="00793BA8" w:rsidP="009808FD">
            <w:pPr>
              <w:pStyle w:val="tablesyntax"/>
              <w:keepNext w:val="0"/>
              <w:keepLines w:val="0"/>
              <w:spacing w:before="20" w:after="40"/>
              <w:rPr>
                <w:b/>
                <w:bCs/>
                <w:noProof/>
                <w:lang w:val="en-CA"/>
              </w:rPr>
            </w:pPr>
            <w:r w:rsidRPr="00084198">
              <w:rPr>
                <w:bCs/>
                <w:noProof/>
                <w:lang w:val="en-CA"/>
              </w:rPr>
              <w:tab/>
              <w:t>if(</w:t>
            </w:r>
            <w:r>
              <w:rPr>
                <w:bCs/>
                <w:noProof/>
                <w:lang w:val="en-CA"/>
              </w:rPr>
              <w:t xml:space="preserve"> </w:t>
            </w:r>
            <w:r w:rsidRPr="00084198">
              <w:rPr>
                <w:bCs/>
                <w:noProof/>
                <w:lang w:val="en-CA"/>
              </w:rPr>
              <w:t>sps_affine_enabled_flag</w:t>
            </w:r>
            <w:r>
              <w:rPr>
                <w:bCs/>
                <w:noProof/>
                <w:lang w:val="en-CA"/>
              </w:rPr>
              <w:t xml:space="preserve"> </w:t>
            </w:r>
            <w:r w:rsidRPr="00084198">
              <w:rPr>
                <w:bCs/>
                <w:noProof/>
                <w:lang w:val="en-CA"/>
              </w:rPr>
              <w:t>) {</w:t>
            </w:r>
          </w:p>
        </w:tc>
        <w:tc>
          <w:tcPr>
            <w:tcW w:w="1158" w:type="dxa"/>
          </w:tcPr>
          <w:p w14:paraId="60A3A78B" w14:textId="77777777" w:rsidR="00793BA8" w:rsidRPr="00084198" w:rsidRDefault="00793BA8" w:rsidP="009808FD">
            <w:pPr>
              <w:pStyle w:val="tablecell"/>
              <w:keepNext w:val="0"/>
              <w:keepLines w:val="0"/>
              <w:spacing w:before="20" w:after="40"/>
              <w:jc w:val="center"/>
              <w:rPr>
                <w:noProof/>
                <w:lang w:val="en-CA"/>
              </w:rPr>
            </w:pPr>
          </w:p>
        </w:tc>
      </w:tr>
      <w:tr w:rsidR="00793BA8" w:rsidRPr="00084198" w14:paraId="7D27EC1A" w14:textId="77777777" w:rsidTr="009808FD">
        <w:trPr>
          <w:cantSplit/>
          <w:jc w:val="center"/>
        </w:trPr>
        <w:tc>
          <w:tcPr>
            <w:tcW w:w="7920" w:type="dxa"/>
          </w:tcPr>
          <w:p w14:paraId="45D87D0A" w14:textId="77777777" w:rsidR="00793BA8" w:rsidRPr="00900AEF" w:rsidRDefault="00793BA8" w:rsidP="009808FD">
            <w:pPr>
              <w:pStyle w:val="tablesyntax"/>
              <w:keepNext w:val="0"/>
              <w:keepLines w:val="0"/>
              <w:spacing w:before="20" w:after="40"/>
              <w:rPr>
                <w:bCs/>
                <w:noProof/>
                <w:highlight w:val="yellow"/>
                <w:lang w:val="en-CA"/>
              </w:rPr>
            </w:pPr>
            <w:r w:rsidRPr="00900AEF">
              <w:rPr>
                <w:b/>
                <w:bCs/>
                <w:noProof/>
                <w:highlight w:val="yellow"/>
                <w:lang w:val="en-CA"/>
              </w:rPr>
              <w:tab/>
            </w:r>
            <w:r w:rsidRPr="00900AEF">
              <w:rPr>
                <w:b/>
                <w:bCs/>
                <w:noProof/>
                <w:highlight w:val="yellow"/>
                <w:lang w:val="en-CA"/>
              </w:rPr>
              <w:tab/>
            </w:r>
            <w:r w:rsidRPr="00900AEF">
              <w:rPr>
                <w:b/>
                <w:noProof/>
                <w:highlight w:val="yellow"/>
                <w:lang w:val="en-CA" w:eastAsia="ko-KR"/>
              </w:rPr>
              <w:t>five_minus_max_num_subblock_merge_cand</w:t>
            </w:r>
          </w:p>
        </w:tc>
        <w:tc>
          <w:tcPr>
            <w:tcW w:w="1158" w:type="dxa"/>
          </w:tcPr>
          <w:p w14:paraId="1D41B776" w14:textId="0946A291" w:rsidR="00793BA8" w:rsidRPr="00900AEF" w:rsidRDefault="00793BA8" w:rsidP="009808FD">
            <w:pPr>
              <w:pStyle w:val="tablecell"/>
              <w:keepNext w:val="0"/>
              <w:keepLines w:val="0"/>
              <w:spacing w:before="20" w:after="40"/>
              <w:jc w:val="center"/>
              <w:rPr>
                <w:noProof/>
                <w:highlight w:val="yellow"/>
                <w:lang w:val="en-CA"/>
              </w:rPr>
            </w:pPr>
            <w:r w:rsidRPr="00900AEF">
              <w:rPr>
                <w:noProof/>
                <w:highlight w:val="yellow"/>
                <w:lang w:val="en-CA"/>
              </w:rPr>
              <w:t>ue(v)</w:t>
            </w:r>
          </w:p>
        </w:tc>
      </w:tr>
      <w:tr w:rsidR="00793BA8" w:rsidRPr="00084198" w14:paraId="0625E637" w14:textId="77777777" w:rsidTr="009808FD">
        <w:trPr>
          <w:cantSplit/>
          <w:jc w:val="center"/>
        </w:trPr>
        <w:tc>
          <w:tcPr>
            <w:tcW w:w="7920" w:type="dxa"/>
          </w:tcPr>
          <w:p w14:paraId="7F999129" w14:textId="1A8FFF8A" w:rsidR="00793BA8" w:rsidRPr="00793BA8" w:rsidRDefault="00793BA8" w:rsidP="009808FD">
            <w:pPr>
              <w:pStyle w:val="tablesyntax"/>
              <w:keepNext w:val="0"/>
              <w:keepLines w:val="0"/>
              <w:spacing w:before="20" w:after="40"/>
              <w:rPr>
                <w:bCs/>
                <w:noProof/>
                <w:lang w:val="en-CA"/>
              </w:rPr>
            </w:pPr>
            <w:r w:rsidRPr="00084198">
              <w:rPr>
                <w:b/>
                <w:bCs/>
                <w:noProof/>
                <w:lang w:val="en-CA"/>
              </w:rPr>
              <w:tab/>
            </w:r>
            <w:r w:rsidRPr="00084198">
              <w:rPr>
                <w:b/>
                <w:bCs/>
                <w:noProof/>
                <w:lang w:val="en-CA"/>
              </w:rPr>
              <w:tab/>
            </w:r>
            <w:r w:rsidRPr="00793BA8">
              <w:rPr>
                <w:bCs/>
                <w:noProof/>
                <w:lang w:val="en-CA"/>
              </w:rPr>
              <w:t>…</w:t>
            </w:r>
          </w:p>
        </w:tc>
        <w:tc>
          <w:tcPr>
            <w:tcW w:w="1158" w:type="dxa"/>
          </w:tcPr>
          <w:p w14:paraId="4162CB81" w14:textId="214B1FBC" w:rsidR="00793BA8" w:rsidRPr="00084198" w:rsidRDefault="00793BA8" w:rsidP="009808FD">
            <w:pPr>
              <w:pStyle w:val="tablecell"/>
              <w:keepNext w:val="0"/>
              <w:keepLines w:val="0"/>
              <w:spacing w:before="20" w:after="40"/>
              <w:jc w:val="center"/>
              <w:rPr>
                <w:noProof/>
                <w:lang w:val="en-CA"/>
              </w:rPr>
            </w:pPr>
          </w:p>
        </w:tc>
      </w:tr>
      <w:tr w:rsidR="00793BA8" w:rsidRPr="00084198" w14:paraId="6418E83B" w14:textId="77777777" w:rsidTr="009808FD">
        <w:trPr>
          <w:cantSplit/>
          <w:jc w:val="center"/>
        </w:trPr>
        <w:tc>
          <w:tcPr>
            <w:tcW w:w="7920" w:type="dxa"/>
          </w:tcPr>
          <w:p w14:paraId="20DFBA0E" w14:textId="77777777" w:rsidR="00793BA8" w:rsidRPr="00084198" w:rsidRDefault="00793BA8" w:rsidP="009808FD">
            <w:pPr>
              <w:pStyle w:val="tablesyntax"/>
              <w:keepNext w:val="0"/>
              <w:keepLines w:val="0"/>
              <w:spacing w:before="20" w:after="40"/>
              <w:rPr>
                <w:bCs/>
                <w:noProof/>
                <w:lang w:val="en-CA"/>
              </w:rPr>
            </w:pPr>
            <w:r w:rsidRPr="00084198">
              <w:rPr>
                <w:bCs/>
                <w:noProof/>
                <w:lang w:val="en-CA"/>
              </w:rPr>
              <w:tab/>
              <w:t>}</w:t>
            </w:r>
          </w:p>
        </w:tc>
        <w:tc>
          <w:tcPr>
            <w:tcW w:w="1158" w:type="dxa"/>
          </w:tcPr>
          <w:p w14:paraId="41F160BC" w14:textId="77777777" w:rsidR="00793BA8" w:rsidRPr="00084198" w:rsidRDefault="00793BA8" w:rsidP="009808FD">
            <w:pPr>
              <w:pStyle w:val="tablecell"/>
              <w:keepNext w:val="0"/>
              <w:keepLines w:val="0"/>
              <w:spacing w:before="20" w:after="40"/>
              <w:jc w:val="center"/>
              <w:rPr>
                <w:noProof/>
                <w:lang w:val="en-CA"/>
              </w:rPr>
            </w:pPr>
          </w:p>
        </w:tc>
      </w:tr>
      <w:tr w:rsidR="00793BA8" w:rsidRPr="00084198" w14:paraId="4F42572B" w14:textId="77777777" w:rsidTr="009808FD">
        <w:trPr>
          <w:cantSplit/>
          <w:jc w:val="center"/>
        </w:trPr>
        <w:tc>
          <w:tcPr>
            <w:tcW w:w="7920" w:type="dxa"/>
          </w:tcPr>
          <w:p w14:paraId="218CE591" w14:textId="5D55F525" w:rsidR="00793BA8" w:rsidRPr="00793BA8" w:rsidRDefault="00793BA8" w:rsidP="009808FD">
            <w:pPr>
              <w:pStyle w:val="tablesyntax"/>
              <w:keepNext w:val="0"/>
              <w:keepLines w:val="0"/>
              <w:spacing w:before="20" w:after="40"/>
              <w:rPr>
                <w:bCs/>
                <w:noProof/>
                <w:lang w:val="en-CA"/>
              </w:rPr>
            </w:pPr>
            <w:r w:rsidRPr="00793BA8">
              <w:rPr>
                <w:bCs/>
                <w:noProof/>
                <w:lang w:val="en-CA"/>
              </w:rPr>
              <w:tab/>
              <w:t>…</w:t>
            </w:r>
          </w:p>
        </w:tc>
        <w:tc>
          <w:tcPr>
            <w:tcW w:w="1158" w:type="dxa"/>
          </w:tcPr>
          <w:p w14:paraId="354FBE3F" w14:textId="45AA641C" w:rsidR="00793BA8" w:rsidRPr="00084198" w:rsidRDefault="00793BA8" w:rsidP="009808FD">
            <w:pPr>
              <w:pStyle w:val="tablecell"/>
              <w:keepNext w:val="0"/>
              <w:keepLines w:val="0"/>
              <w:spacing w:before="20" w:after="40"/>
              <w:jc w:val="center"/>
              <w:rPr>
                <w:noProof/>
                <w:lang w:val="en-CA"/>
              </w:rPr>
            </w:pPr>
          </w:p>
        </w:tc>
      </w:tr>
      <w:tr w:rsidR="00793BA8" w:rsidRPr="00084198" w14:paraId="0E7B10AD" w14:textId="77777777" w:rsidTr="009808FD">
        <w:trPr>
          <w:cantSplit/>
          <w:jc w:val="center"/>
        </w:trPr>
        <w:tc>
          <w:tcPr>
            <w:tcW w:w="7920" w:type="dxa"/>
          </w:tcPr>
          <w:p w14:paraId="3F16F61F" w14:textId="77777777" w:rsidR="00793BA8" w:rsidRPr="00084198" w:rsidRDefault="00793BA8" w:rsidP="009808FD">
            <w:pPr>
              <w:pStyle w:val="tablesyntax"/>
              <w:keepNext w:val="0"/>
              <w:keepLines w:val="0"/>
              <w:spacing w:before="20" w:after="40"/>
              <w:rPr>
                <w:b/>
                <w:bCs/>
                <w:noProof/>
                <w:lang w:val="en-CA"/>
              </w:rPr>
            </w:pPr>
            <w:r w:rsidRPr="00084198">
              <w:rPr>
                <w:b/>
                <w:bCs/>
                <w:noProof/>
                <w:lang w:val="en-CA"/>
              </w:rPr>
              <w:tab/>
              <w:t>sps_ibc_enabled_flag</w:t>
            </w:r>
          </w:p>
        </w:tc>
        <w:tc>
          <w:tcPr>
            <w:tcW w:w="1158" w:type="dxa"/>
          </w:tcPr>
          <w:p w14:paraId="6EECD382" w14:textId="77777777" w:rsidR="00793BA8" w:rsidRPr="00084198" w:rsidRDefault="00793BA8" w:rsidP="009808FD">
            <w:pPr>
              <w:pStyle w:val="tablecell"/>
              <w:keepNext w:val="0"/>
              <w:keepLines w:val="0"/>
              <w:spacing w:before="20" w:after="40"/>
              <w:jc w:val="center"/>
              <w:rPr>
                <w:noProof/>
                <w:lang w:val="en-CA"/>
              </w:rPr>
            </w:pPr>
            <w:r w:rsidRPr="00084198">
              <w:rPr>
                <w:noProof/>
                <w:lang w:val="en-CA"/>
              </w:rPr>
              <w:t>u(1)</w:t>
            </w:r>
          </w:p>
        </w:tc>
      </w:tr>
      <w:tr w:rsidR="00793BA8" w:rsidRPr="00084198" w14:paraId="290B6B7A" w14:textId="77777777" w:rsidTr="009808FD">
        <w:trPr>
          <w:cantSplit/>
          <w:jc w:val="center"/>
        </w:trPr>
        <w:tc>
          <w:tcPr>
            <w:tcW w:w="7920" w:type="dxa"/>
          </w:tcPr>
          <w:p w14:paraId="223B666F" w14:textId="77777777" w:rsidR="00793BA8" w:rsidRPr="00900AEF" w:rsidRDefault="00793BA8" w:rsidP="009808FD">
            <w:pPr>
              <w:pStyle w:val="tablesyntax"/>
              <w:keepNext w:val="0"/>
              <w:keepLines w:val="0"/>
              <w:spacing w:before="20" w:after="40"/>
              <w:rPr>
                <w:b/>
                <w:bCs/>
                <w:noProof/>
                <w:highlight w:val="yellow"/>
                <w:lang w:val="en-CA"/>
              </w:rPr>
            </w:pPr>
            <w:r w:rsidRPr="00900AEF">
              <w:rPr>
                <w:b/>
                <w:bCs/>
                <w:noProof/>
                <w:highlight w:val="yellow"/>
                <w:lang w:val="en-CA"/>
              </w:rPr>
              <w:tab/>
            </w:r>
            <w:r w:rsidRPr="00900AEF">
              <w:rPr>
                <w:noProof/>
                <w:highlight w:val="yellow"/>
                <w:lang w:val="en-CA"/>
              </w:rPr>
              <w:t xml:space="preserve">if ( </w:t>
            </w:r>
            <w:r w:rsidRPr="00900AEF">
              <w:rPr>
                <w:noProof/>
                <w:color w:val="000000" w:themeColor="text1"/>
                <w:highlight w:val="yellow"/>
                <w:lang w:val="en-CA"/>
              </w:rPr>
              <w:t>sps_ibc_enabled_flag</w:t>
            </w:r>
            <w:r w:rsidRPr="00900AEF">
              <w:rPr>
                <w:noProof/>
                <w:highlight w:val="yellow"/>
                <w:lang w:val="en-CA"/>
              </w:rPr>
              <w:t xml:space="preserve"> )</w:t>
            </w:r>
          </w:p>
        </w:tc>
        <w:tc>
          <w:tcPr>
            <w:tcW w:w="1158" w:type="dxa"/>
          </w:tcPr>
          <w:p w14:paraId="5BD582E5" w14:textId="77777777" w:rsidR="00793BA8" w:rsidRPr="00900AEF" w:rsidRDefault="00793BA8" w:rsidP="009808FD">
            <w:pPr>
              <w:pStyle w:val="tablecell"/>
              <w:keepNext w:val="0"/>
              <w:keepLines w:val="0"/>
              <w:spacing w:before="20" w:after="40"/>
              <w:jc w:val="center"/>
              <w:rPr>
                <w:noProof/>
                <w:highlight w:val="yellow"/>
                <w:lang w:val="en-CA"/>
              </w:rPr>
            </w:pPr>
          </w:p>
        </w:tc>
      </w:tr>
      <w:tr w:rsidR="00793BA8" w:rsidRPr="00084198" w14:paraId="4B8F6632" w14:textId="77777777" w:rsidTr="009808FD">
        <w:trPr>
          <w:cantSplit/>
          <w:jc w:val="center"/>
        </w:trPr>
        <w:tc>
          <w:tcPr>
            <w:tcW w:w="7920" w:type="dxa"/>
          </w:tcPr>
          <w:p w14:paraId="3626EA75" w14:textId="77777777" w:rsidR="00793BA8" w:rsidRPr="00900AEF" w:rsidRDefault="00793BA8" w:rsidP="009808FD">
            <w:pPr>
              <w:pStyle w:val="tablesyntax"/>
              <w:keepNext w:val="0"/>
              <w:keepLines w:val="0"/>
              <w:spacing w:before="20" w:after="40"/>
              <w:rPr>
                <w:b/>
                <w:bCs/>
                <w:noProof/>
                <w:highlight w:val="yellow"/>
                <w:lang w:val="en-CA"/>
              </w:rPr>
            </w:pPr>
            <w:r w:rsidRPr="00900AEF">
              <w:rPr>
                <w:noProof/>
                <w:highlight w:val="yellow"/>
                <w:lang w:val="en-CA" w:eastAsia="ko-KR"/>
              </w:rPr>
              <w:tab/>
            </w:r>
            <w:r w:rsidRPr="00900AEF">
              <w:rPr>
                <w:noProof/>
                <w:highlight w:val="yellow"/>
                <w:lang w:val="en-CA" w:eastAsia="ko-KR"/>
              </w:rPr>
              <w:tab/>
            </w:r>
            <w:r w:rsidRPr="00900AEF">
              <w:rPr>
                <w:b/>
                <w:noProof/>
                <w:highlight w:val="yellow"/>
                <w:lang w:val="en-CA" w:eastAsia="ko-KR"/>
              </w:rPr>
              <w:t>six_minus_max_num_ibc_merge_cand</w:t>
            </w:r>
          </w:p>
        </w:tc>
        <w:tc>
          <w:tcPr>
            <w:tcW w:w="1158" w:type="dxa"/>
          </w:tcPr>
          <w:p w14:paraId="0DFD5AC1" w14:textId="780B0B61" w:rsidR="00793BA8" w:rsidRPr="00900AEF" w:rsidRDefault="00793BA8" w:rsidP="009808FD">
            <w:pPr>
              <w:pStyle w:val="tablecell"/>
              <w:keepNext w:val="0"/>
              <w:keepLines w:val="0"/>
              <w:spacing w:before="20" w:after="40"/>
              <w:jc w:val="center"/>
              <w:rPr>
                <w:noProof/>
                <w:highlight w:val="yellow"/>
                <w:lang w:val="en-CA"/>
              </w:rPr>
            </w:pPr>
            <w:r w:rsidRPr="00900AEF">
              <w:rPr>
                <w:noProof/>
                <w:highlight w:val="yellow"/>
                <w:lang w:val="en-CA"/>
              </w:rPr>
              <w:t>ue(v)</w:t>
            </w:r>
          </w:p>
        </w:tc>
      </w:tr>
      <w:tr w:rsidR="00793BA8" w:rsidRPr="00084198" w14:paraId="2626F350" w14:textId="77777777" w:rsidTr="009808FD">
        <w:trPr>
          <w:cantSplit/>
          <w:jc w:val="center"/>
        </w:trPr>
        <w:tc>
          <w:tcPr>
            <w:tcW w:w="7920" w:type="dxa"/>
          </w:tcPr>
          <w:p w14:paraId="57505BF6" w14:textId="758B2C3F" w:rsidR="00793BA8" w:rsidRPr="00793BA8" w:rsidRDefault="00793BA8" w:rsidP="009808FD">
            <w:pPr>
              <w:pStyle w:val="tablesyntax"/>
              <w:keepNext w:val="0"/>
              <w:keepLines w:val="0"/>
              <w:spacing w:before="20" w:after="40"/>
              <w:rPr>
                <w:bCs/>
                <w:noProof/>
                <w:lang w:val="en-CA"/>
              </w:rPr>
            </w:pPr>
            <w:r w:rsidRPr="00793BA8">
              <w:rPr>
                <w:bCs/>
                <w:noProof/>
                <w:lang w:val="en-CA"/>
              </w:rPr>
              <w:tab/>
              <w:t>…</w:t>
            </w:r>
          </w:p>
        </w:tc>
        <w:tc>
          <w:tcPr>
            <w:tcW w:w="1158" w:type="dxa"/>
          </w:tcPr>
          <w:p w14:paraId="40E4D75D" w14:textId="772D58B5" w:rsidR="00793BA8" w:rsidRPr="00084198" w:rsidRDefault="00793BA8" w:rsidP="009808FD">
            <w:pPr>
              <w:pStyle w:val="tablecell"/>
              <w:keepNext w:val="0"/>
              <w:keepLines w:val="0"/>
              <w:spacing w:before="20" w:after="40"/>
              <w:jc w:val="center"/>
              <w:rPr>
                <w:noProof/>
                <w:lang w:val="en-CA"/>
              </w:rPr>
            </w:pPr>
          </w:p>
        </w:tc>
      </w:tr>
      <w:tr w:rsidR="00793BA8" w:rsidRPr="00084198" w14:paraId="4CA4725A" w14:textId="77777777" w:rsidTr="009808FD">
        <w:trPr>
          <w:cantSplit/>
          <w:jc w:val="center"/>
        </w:trPr>
        <w:tc>
          <w:tcPr>
            <w:tcW w:w="7920" w:type="dxa"/>
          </w:tcPr>
          <w:p w14:paraId="51F51D59" w14:textId="77777777" w:rsidR="00793BA8" w:rsidRPr="00084198" w:rsidRDefault="00793BA8" w:rsidP="009808FD">
            <w:pPr>
              <w:pStyle w:val="tablesyntax"/>
              <w:keepNext w:val="0"/>
              <w:keepLines w:val="0"/>
              <w:spacing w:before="20" w:after="40"/>
              <w:rPr>
                <w:b/>
                <w:bCs/>
                <w:noProof/>
                <w:lang w:val="en-CA"/>
              </w:rPr>
            </w:pPr>
            <w:r w:rsidRPr="00084198">
              <w:rPr>
                <w:b/>
                <w:bCs/>
                <w:noProof/>
                <w:color w:val="000000" w:themeColor="text1"/>
                <w:lang w:val="en-CA"/>
              </w:rPr>
              <w:tab/>
              <w:t>sps_</w:t>
            </w:r>
            <w:r>
              <w:rPr>
                <w:rFonts w:eastAsiaTheme="minorEastAsia"/>
                <w:b/>
                <w:bCs/>
                <w:noProof/>
                <w:color w:val="000000" w:themeColor="text1"/>
                <w:lang w:val="en-CA" w:eastAsia="zh-CN"/>
              </w:rPr>
              <w:t>geo</w:t>
            </w:r>
            <w:r w:rsidRPr="00084198">
              <w:rPr>
                <w:b/>
                <w:bCs/>
                <w:noProof/>
                <w:color w:val="000000" w:themeColor="text1"/>
                <w:lang w:val="en-CA"/>
              </w:rPr>
              <w:t>_enabled_flag</w:t>
            </w:r>
          </w:p>
        </w:tc>
        <w:tc>
          <w:tcPr>
            <w:tcW w:w="1158" w:type="dxa"/>
          </w:tcPr>
          <w:p w14:paraId="4373CDA1" w14:textId="77777777" w:rsidR="00793BA8" w:rsidRPr="00084198" w:rsidRDefault="00793BA8" w:rsidP="009808FD">
            <w:pPr>
              <w:pStyle w:val="tablecell"/>
              <w:keepNext w:val="0"/>
              <w:keepLines w:val="0"/>
              <w:spacing w:before="20" w:after="40"/>
              <w:jc w:val="center"/>
              <w:rPr>
                <w:noProof/>
                <w:lang w:val="en-CA"/>
              </w:rPr>
            </w:pPr>
            <w:r w:rsidRPr="00084198">
              <w:rPr>
                <w:noProof/>
                <w:lang w:val="en-CA"/>
              </w:rPr>
              <w:t>u(1)</w:t>
            </w:r>
          </w:p>
        </w:tc>
      </w:tr>
      <w:tr w:rsidR="00793BA8" w:rsidRPr="00084198" w14:paraId="22D9099B" w14:textId="77777777" w:rsidTr="009808FD">
        <w:trPr>
          <w:cantSplit/>
          <w:jc w:val="center"/>
        </w:trPr>
        <w:tc>
          <w:tcPr>
            <w:tcW w:w="7920" w:type="dxa"/>
          </w:tcPr>
          <w:p w14:paraId="5BC3D0DE" w14:textId="77777777" w:rsidR="00793BA8" w:rsidRPr="00900AEF" w:rsidRDefault="00793BA8" w:rsidP="009808FD">
            <w:pPr>
              <w:pStyle w:val="tablesyntax"/>
              <w:keepNext w:val="0"/>
              <w:keepLines w:val="0"/>
              <w:spacing w:before="20" w:after="40"/>
              <w:rPr>
                <w:bCs/>
                <w:noProof/>
                <w:color w:val="000000" w:themeColor="text1"/>
                <w:highlight w:val="yellow"/>
                <w:lang w:val="en-CA"/>
              </w:rPr>
            </w:pPr>
            <w:r w:rsidRPr="00900AEF">
              <w:rPr>
                <w:bCs/>
                <w:noProof/>
                <w:color w:val="000000" w:themeColor="text1"/>
                <w:highlight w:val="yellow"/>
                <w:lang w:val="en-CA"/>
              </w:rPr>
              <w:tab/>
              <w:t>if ( sps_</w:t>
            </w:r>
            <w:r w:rsidRPr="00900AEF">
              <w:rPr>
                <w:rFonts w:eastAsiaTheme="minorEastAsia"/>
                <w:bCs/>
                <w:noProof/>
                <w:color w:val="000000" w:themeColor="text1"/>
                <w:highlight w:val="yellow"/>
                <w:lang w:val="en-CA" w:eastAsia="zh-CN"/>
              </w:rPr>
              <w:t>geo</w:t>
            </w:r>
            <w:r w:rsidRPr="00900AEF">
              <w:rPr>
                <w:bCs/>
                <w:noProof/>
                <w:color w:val="000000" w:themeColor="text1"/>
                <w:highlight w:val="yellow"/>
                <w:lang w:val="en-CA"/>
              </w:rPr>
              <w:t>_enabled_flag</w:t>
            </w:r>
            <w:r w:rsidRPr="00900AEF">
              <w:rPr>
                <w:noProof/>
                <w:highlight w:val="yellow"/>
                <w:lang w:val="en-CA"/>
              </w:rPr>
              <w:t xml:space="preserve"> &amp;&amp; MaxNumMergeCand  &gt;=  3 </w:t>
            </w:r>
            <w:r w:rsidRPr="00900AEF">
              <w:rPr>
                <w:bCs/>
                <w:noProof/>
                <w:color w:val="000000" w:themeColor="text1"/>
                <w:highlight w:val="yellow"/>
                <w:lang w:val="en-CA"/>
              </w:rPr>
              <w:t>)</w:t>
            </w:r>
          </w:p>
        </w:tc>
        <w:tc>
          <w:tcPr>
            <w:tcW w:w="1158" w:type="dxa"/>
          </w:tcPr>
          <w:p w14:paraId="0230BD41" w14:textId="77777777" w:rsidR="00793BA8" w:rsidRPr="00900AEF" w:rsidRDefault="00793BA8" w:rsidP="009808FD">
            <w:pPr>
              <w:pStyle w:val="tablecell"/>
              <w:keepNext w:val="0"/>
              <w:keepLines w:val="0"/>
              <w:spacing w:before="20" w:after="40"/>
              <w:jc w:val="center"/>
              <w:rPr>
                <w:noProof/>
                <w:highlight w:val="yellow"/>
                <w:lang w:val="en-CA"/>
              </w:rPr>
            </w:pPr>
          </w:p>
        </w:tc>
      </w:tr>
      <w:tr w:rsidR="00793BA8" w:rsidRPr="00084198" w14:paraId="639F41BC" w14:textId="77777777" w:rsidTr="009808FD">
        <w:trPr>
          <w:cantSplit/>
          <w:jc w:val="center"/>
        </w:trPr>
        <w:tc>
          <w:tcPr>
            <w:tcW w:w="7920" w:type="dxa"/>
          </w:tcPr>
          <w:p w14:paraId="7B52527A" w14:textId="77777777" w:rsidR="00793BA8" w:rsidRPr="00900AEF" w:rsidRDefault="00793BA8" w:rsidP="009808FD">
            <w:pPr>
              <w:pStyle w:val="tablesyntax"/>
              <w:keepNext w:val="0"/>
              <w:keepLines w:val="0"/>
              <w:spacing w:before="20" w:after="40"/>
              <w:rPr>
                <w:b/>
                <w:bCs/>
                <w:highlight w:val="yellow"/>
                <w:lang w:val="en-CA"/>
              </w:rPr>
            </w:pPr>
            <w:r w:rsidRPr="00900AEF">
              <w:rPr>
                <w:noProof/>
                <w:highlight w:val="yellow"/>
                <w:lang w:val="en-CA" w:eastAsia="ko-KR"/>
              </w:rPr>
              <w:tab/>
            </w:r>
            <w:r w:rsidRPr="00900AEF">
              <w:rPr>
                <w:noProof/>
                <w:highlight w:val="yellow"/>
                <w:lang w:val="en-CA" w:eastAsia="ko-KR"/>
              </w:rPr>
              <w:tab/>
            </w:r>
            <w:r w:rsidRPr="00900AEF">
              <w:rPr>
                <w:b/>
                <w:noProof/>
                <w:highlight w:val="yellow"/>
                <w:lang w:val="en-CA" w:eastAsia="ko-KR"/>
              </w:rPr>
              <w:t>max_num_merge_cand_minus_max_num_geo_cand</w:t>
            </w:r>
          </w:p>
        </w:tc>
        <w:tc>
          <w:tcPr>
            <w:tcW w:w="1158" w:type="dxa"/>
          </w:tcPr>
          <w:p w14:paraId="20331AFE" w14:textId="5AC08AFD" w:rsidR="00793BA8" w:rsidRPr="00900AEF" w:rsidRDefault="00793BA8" w:rsidP="009808FD">
            <w:pPr>
              <w:pStyle w:val="tablecell"/>
              <w:keepNext w:val="0"/>
              <w:keepLines w:val="0"/>
              <w:spacing w:before="20" w:after="40"/>
              <w:jc w:val="center"/>
              <w:rPr>
                <w:highlight w:val="yellow"/>
                <w:lang w:val="en-CA"/>
              </w:rPr>
            </w:pPr>
            <w:r w:rsidRPr="00900AEF">
              <w:rPr>
                <w:noProof/>
                <w:highlight w:val="yellow"/>
                <w:lang w:val="en-CA"/>
              </w:rPr>
              <w:t>ue(v)</w:t>
            </w:r>
          </w:p>
        </w:tc>
      </w:tr>
      <w:tr w:rsidR="00793BA8" w:rsidRPr="00084198" w14:paraId="01650FB7" w14:textId="77777777" w:rsidTr="009808FD">
        <w:trPr>
          <w:cantSplit/>
          <w:jc w:val="center"/>
        </w:trPr>
        <w:tc>
          <w:tcPr>
            <w:tcW w:w="7920" w:type="dxa"/>
          </w:tcPr>
          <w:p w14:paraId="54B584E6" w14:textId="05376939" w:rsidR="00793BA8" w:rsidRPr="00084198" w:rsidRDefault="00793BA8" w:rsidP="009808FD">
            <w:pPr>
              <w:pStyle w:val="tablesyntax"/>
              <w:keepNext w:val="0"/>
              <w:keepLines w:val="0"/>
              <w:spacing w:before="20" w:after="40"/>
              <w:rPr>
                <w:bCs/>
                <w:noProof/>
                <w:lang w:val="en-CA"/>
              </w:rPr>
            </w:pPr>
            <w:r w:rsidRPr="00084198">
              <w:rPr>
                <w:b/>
                <w:bCs/>
                <w:noProof/>
                <w:lang w:val="en-CA"/>
              </w:rPr>
              <w:tab/>
            </w:r>
            <w:r>
              <w:rPr>
                <w:bCs/>
                <w:noProof/>
                <w:lang w:val="en-CA"/>
              </w:rPr>
              <w:t>…</w:t>
            </w:r>
          </w:p>
        </w:tc>
        <w:tc>
          <w:tcPr>
            <w:tcW w:w="1158" w:type="dxa"/>
          </w:tcPr>
          <w:p w14:paraId="52B83F66" w14:textId="77777777" w:rsidR="00793BA8" w:rsidRPr="00084198" w:rsidRDefault="00793BA8" w:rsidP="009808FD">
            <w:pPr>
              <w:pStyle w:val="tablecell"/>
              <w:keepNext w:val="0"/>
              <w:keepLines w:val="0"/>
              <w:spacing w:before="20" w:after="40"/>
              <w:jc w:val="center"/>
              <w:rPr>
                <w:noProof/>
                <w:lang w:val="en-CA"/>
              </w:rPr>
            </w:pPr>
          </w:p>
        </w:tc>
      </w:tr>
      <w:tr w:rsidR="00793BA8" w:rsidRPr="00084198" w14:paraId="4DD70CB4" w14:textId="77777777" w:rsidTr="009808FD">
        <w:trPr>
          <w:cantSplit/>
          <w:jc w:val="center"/>
        </w:trPr>
        <w:tc>
          <w:tcPr>
            <w:tcW w:w="7920" w:type="dxa"/>
          </w:tcPr>
          <w:p w14:paraId="137EEC97" w14:textId="26B1C84E" w:rsidR="00793BA8" w:rsidRPr="00084198" w:rsidRDefault="00793BA8" w:rsidP="009808FD">
            <w:pPr>
              <w:pStyle w:val="tablesyntax"/>
              <w:keepNext w:val="0"/>
              <w:keepLines w:val="0"/>
              <w:spacing w:before="20" w:after="40"/>
              <w:rPr>
                <w:b/>
                <w:bCs/>
                <w:noProof/>
                <w:lang w:val="en-CA"/>
              </w:rPr>
            </w:pPr>
            <w:r>
              <w:rPr>
                <w:b/>
                <w:bCs/>
                <w:noProof/>
                <w:lang w:val="en-CA"/>
              </w:rPr>
              <w:t>}</w:t>
            </w:r>
          </w:p>
        </w:tc>
        <w:tc>
          <w:tcPr>
            <w:tcW w:w="1158" w:type="dxa"/>
          </w:tcPr>
          <w:p w14:paraId="07471AAD" w14:textId="77777777" w:rsidR="00793BA8" w:rsidRPr="00084198" w:rsidRDefault="00793BA8" w:rsidP="009808FD">
            <w:pPr>
              <w:pStyle w:val="tablecell"/>
              <w:keepNext w:val="0"/>
              <w:keepLines w:val="0"/>
              <w:spacing w:before="20" w:after="40"/>
              <w:jc w:val="center"/>
              <w:rPr>
                <w:noProof/>
                <w:lang w:val="en-CA"/>
              </w:rPr>
            </w:pPr>
          </w:p>
        </w:tc>
      </w:tr>
    </w:tbl>
    <w:p w14:paraId="143C402D" w14:textId="77777777" w:rsidR="00AF016E" w:rsidRPr="00AF016E" w:rsidRDefault="00AF016E" w:rsidP="00AF016E">
      <w:pPr>
        <w:rPr>
          <w:noProof/>
          <w:highlight w:val="yellow"/>
          <w:lang w:val="en-CA"/>
        </w:rPr>
      </w:pPr>
      <w:r w:rsidRPr="00AF016E">
        <w:rPr>
          <w:b/>
          <w:noProof/>
          <w:color w:val="000000"/>
          <w:szCs w:val="21"/>
          <w:highlight w:val="yellow"/>
          <w:lang w:val="en-CA"/>
        </w:rPr>
        <w:t xml:space="preserve">six_minus_max_num_merge_cand </w:t>
      </w:r>
      <w:r w:rsidRPr="00AF016E">
        <w:rPr>
          <w:noProof/>
          <w:color w:val="000000"/>
          <w:szCs w:val="21"/>
          <w:highlight w:val="yellow"/>
          <w:lang w:val="en-CA"/>
        </w:rPr>
        <w:t xml:space="preserve">specifies the maximum number of merging motion vector prediction (MVP) candidates supported in the SPS subtracted from 6. </w:t>
      </w:r>
      <w:r w:rsidRPr="00AF016E">
        <w:rPr>
          <w:noProof/>
          <w:highlight w:val="yellow"/>
          <w:lang w:val="en-CA"/>
        </w:rPr>
        <w:t>The maximum number of merging MVP candidates, MaxNumMergeCand is derived as follows:</w:t>
      </w:r>
    </w:p>
    <w:p w14:paraId="6676B1E6" w14:textId="1FDECA7F" w:rsidR="00AF016E" w:rsidRPr="00AF016E" w:rsidRDefault="00AF016E" w:rsidP="00AF016E">
      <w:pPr>
        <w:rPr>
          <w:noProof/>
          <w:highlight w:val="yellow"/>
          <w:lang w:val="en-CA"/>
        </w:rPr>
      </w:pPr>
      <w:r w:rsidRPr="00AF016E">
        <w:rPr>
          <w:noProof/>
          <w:highlight w:val="yellow"/>
          <w:lang w:val="en-CA"/>
        </w:rPr>
        <w:tab/>
        <w:t>MaxNumMergeCand = 6 − six_minus_max_num_merge_cand</w:t>
      </w:r>
    </w:p>
    <w:p w14:paraId="7293A8B2" w14:textId="77777777" w:rsidR="00AF016E" w:rsidRPr="00AF016E" w:rsidRDefault="00AF016E" w:rsidP="00AF016E">
      <w:pPr>
        <w:rPr>
          <w:b/>
          <w:noProof/>
          <w:color w:val="000000"/>
          <w:szCs w:val="21"/>
          <w:highlight w:val="yellow"/>
          <w:lang w:val="en-CA"/>
        </w:rPr>
      </w:pPr>
      <w:r w:rsidRPr="00AF016E">
        <w:rPr>
          <w:noProof/>
          <w:highlight w:val="yellow"/>
          <w:lang w:val="en-CA"/>
        </w:rPr>
        <w:t>The value of MaxNumMergeCand shall be in the range of 1 to 6, inclusive.</w:t>
      </w:r>
    </w:p>
    <w:p w14:paraId="4F47D9E2" w14:textId="22D2D9B6" w:rsidR="00AF016E" w:rsidRPr="00AF016E" w:rsidRDefault="00AF016E">
      <w:pPr>
        <w:rPr>
          <w:noProof/>
          <w:color w:val="000000"/>
          <w:szCs w:val="21"/>
          <w:highlight w:val="yellow"/>
          <w:lang w:val="en-CA"/>
        </w:rPr>
      </w:pPr>
      <w:r w:rsidRPr="00AF016E">
        <w:rPr>
          <w:b/>
          <w:noProof/>
          <w:highlight w:val="yellow"/>
          <w:lang w:val="en-CA" w:eastAsia="ko-KR"/>
        </w:rPr>
        <w:t>five_minus_max_num_subblock_merge_cand</w:t>
      </w:r>
      <w:r w:rsidRPr="00AF016E">
        <w:rPr>
          <w:noProof/>
          <w:highlight w:val="yellow"/>
          <w:lang w:val="en-CA" w:eastAsia="ko-KR"/>
        </w:rPr>
        <w:t xml:space="preserve"> specifies the maximum number of subblock-based merging motion vector prediction (MVP) candidates supported in the SPS subtracted from 5. </w:t>
      </w:r>
    </w:p>
    <w:p w14:paraId="5A594064" w14:textId="77777777" w:rsidR="00AF016E" w:rsidRPr="00AF016E" w:rsidRDefault="00AF016E" w:rsidP="00AF016E">
      <w:pPr>
        <w:rPr>
          <w:noProof/>
          <w:highlight w:val="yellow"/>
          <w:lang w:val="en-CA"/>
        </w:rPr>
      </w:pPr>
      <w:r w:rsidRPr="00AF016E">
        <w:rPr>
          <w:b/>
          <w:noProof/>
          <w:highlight w:val="yellow"/>
          <w:lang w:val="en-CA" w:eastAsia="ko-KR"/>
        </w:rPr>
        <w:t xml:space="preserve">six_minus_max_num_ibc_merge_cand </w:t>
      </w:r>
      <w:r w:rsidRPr="00AF016E">
        <w:rPr>
          <w:noProof/>
          <w:highlight w:val="yellow"/>
          <w:lang w:val="en-CA"/>
        </w:rPr>
        <w:t xml:space="preserve">specifies the maximum number of IBC merging block vector prediction (BVP) candidates supported in the SPS subtracted from 6. </w:t>
      </w:r>
    </w:p>
    <w:p w14:paraId="2D082A40" w14:textId="77777777" w:rsidR="00AF016E" w:rsidRPr="00AF016E" w:rsidRDefault="00AF016E" w:rsidP="00AF016E">
      <w:pPr>
        <w:pStyle w:val="ListParagraph"/>
        <w:numPr>
          <w:ilvl w:val="0"/>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highlight w:val="yellow"/>
          <w:lang w:val="en-CA"/>
        </w:rPr>
      </w:pPr>
      <w:r w:rsidRPr="00AF016E">
        <w:rPr>
          <w:noProof/>
          <w:highlight w:val="yellow"/>
          <w:lang w:val="en-CA"/>
        </w:rPr>
        <w:t>If sps_ibc_enabled_flag is equal to 1, the maximum number of IBC merging BVP candidates, MaxNumIbcMergeCand is derived as follows:</w:t>
      </w:r>
    </w:p>
    <w:p w14:paraId="2D499EA3" w14:textId="05A9BEF8" w:rsidR="00AF016E" w:rsidRPr="00AF016E" w:rsidRDefault="00AF016E" w:rsidP="00AF016E">
      <w:pPr>
        <w:pStyle w:val="Equation"/>
        <w:tabs>
          <w:tab w:val="left" w:pos="1170"/>
          <w:tab w:val="left" w:pos="1890"/>
        </w:tabs>
        <w:ind w:left="794"/>
        <w:rPr>
          <w:noProof/>
          <w:highlight w:val="yellow"/>
          <w:lang w:val="en-CA"/>
        </w:rPr>
      </w:pPr>
      <w:r w:rsidRPr="00AF016E">
        <w:rPr>
          <w:noProof/>
          <w:highlight w:val="yellow"/>
          <w:lang w:val="en-CA"/>
        </w:rPr>
        <w:t>MaxNumIbcMergeCand = 6 − six_minus_max_num_ibc_merge_cand</w:t>
      </w:r>
    </w:p>
    <w:p w14:paraId="7C578E54" w14:textId="7A4B328F" w:rsidR="00AF016E" w:rsidRPr="00AF016E" w:rsidRDefault="00AF016E" w:rsidP="00AF016E">
      <w:pPr>
        <w:rPr>
          <w:noProof/>
          <w:highlight w:val="yellow"/>
          <w:lang w:val="en-CA"/>
        </w:rPr>
      </w:pPr>
      <w:r w:rsidRPr="00AF016E">
        <w:rPr>
          <w:noProof/>
          <w:highlight w:val="yellow"/>
          <w:lang w:val="en-CA"/>
        </w:rPr>
        <w:tab/>
      </w:r>
      <w:r w:rsidRPr="00AF016E">
        <w:rPr>
          <w:noProof/>
          <w:highlight w:val="yellow"/>
          <w:lang w:val="en-CA"/>
        </w:rPr>
        <w:tab/>
        <w:t>The value of MaxNumIbcMergeCand shall be in the range of 1 to 6, inclusive.</w:t>
      </w:r>
    </w:p>
    <w:p w14:paraId="45FC38C8" w14:textId="77777777" w:rsidR="00AF016E" w:rsidRPr="00AF016E" w:rsidRDefault="00AF016E" w:rsidP="00AF016E">
      <w:pPr>
        <w:pStyle w:val="ListParagraph"/>
        <w:numPr>
          <w:ilvl w:val="0"/>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highlight w:val="yellow"/>
          <w:lang w:val="en-CA"/>
        </w:rPr>
      </w:pPr>
      <w:r w:rsidRPr="00AF016E">
        <w:rPr>
          <w:noProof/>
          <w:highlight w:val="yellow"/>
          <w:lang w:val="en-CA"/>
        </w:rPr>
        <w:t>Otherwise, MaxNumIbcMergeCand shall be equal to 0.</w:t>
      </w:r>
    </w:p>
    <w:p w14:paraId="25EF9E1E" w14:textId="77777777" w:rsidR="00AF016E" w:rsidRPr="00AF016E" w:rsidRDefault="00AF016E" w:rsidP="00AF016E">
      <w:pPr>
        <w:rPr>
          <w:noProof/>
          <w:highlight w:val="yellow"/>
          <w:lang w:val="en-CA"/>
        </w:rPr>
      </w:pPr>
      <w:r w:rsidRPr="00AF016E">
        <w:rPr>
          <w:b/>
          <w:noProof/>
          <w:highlight w:val="yellow"/>
          <w:lang w:val="en-CA"/>
        </w:rPr>
        <w:lastRenderedPageBreak/>
        <w:t>max_num_merge_cand_minus_max_num_geo_cand</w:t>
      </w:r>
      <w:r w:rsidRPr="00AF016E">
        <w:rPr>
          <w:noProof/>
          <w:highlight w:val="yellow"/>
          <w:lang w:val="en-CA"/>
        </w:rPr>
        <w:t xml:space="preserve"> specifies the maximum number of GEO merge mode candidates supported in the SPS subtracted from MaxNumMergeCand.</w:t>
      </w:r>
    </w:p>
    <w:p w14:paraId="7491B2D2" w14:textId="77777777" w:rsidR="00AF016E" w:rsidRPr="00AF016E" w:rsidRDefault="00AF016E" w:rsidP="00AF016E">
      <w:pPr>
        <w:pStyle w:val="ListParagraph"/>
        <w:numPr>
          <w:ilvl w:val="0"/>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highlight w:val="yellow"/>
          <w:lang w:val="en-CA"/>
        </w:rPr>
      </w:pPr>
      <w:r w:rsidRPr="00AF016E">
        <w:rPr>
          <w:noProof/>
          <w:highlight w:val="yellow"/>
          <w:lang w:val="en-CA"/>
        </w:rPr>
        <w:t xml:space="preserve">If </w:t>
      </w:r>
      <w:proofErr w:type="spellStart"/>
      <w:r w:rsidRPr="00AF016E">
        <w:rPr>
          <w:szCs w:val="22"/>
          <w:highlight w:val="yellow"/>
          <w:lang w:val="en-CA"/>
        </w:rPr>
        <w:t>sps</w:t>
      </w:r>
      <w:r w:rsidRPr="00AF016E">
        <w:rPr>
          <w:bCs/>
          <w:noProof/>
          <w:color w:val="000000" w:themeColor="text1"/>
          <w:highlight w:val="yellow"/>
          <w:lang w:val="en-CA"/>
        </w:rPr>
        <w:t>_</w:t>
      </w:r>
      <w:r w:rsidRPr="00AF016E">
        <w:rPr>
          <w:bCs/>
          <w:noProof/>
          <w:color w:val="000000" w:themeColor="text1"/>
          <w:highlight w:val="yellow"/>
          <w:lang w:val="en-CA" w:eastAsia="zh-CN"/>
        </w:rPr>
        <w:t>geo</w:t>
      </w:r>
      <w:r w:rsidRPr="00AF016E">
        <w:rPr>
          <w:bCs/>
          <w:noProof/>
          <w:color w:val="000000" w:themeColor="text1"/>
          <w:highlight w:val="yellow"/>
          <w:lang w:val="en-CA"/>
        </w:rPr>
        <w:t>_enabled_flag</w:t>
      </w:r>
      <w:proofErr w:type="spellEnd"/>
      <w:r w:rsidRPr="00AF016E">
        <w:rPr>
          <w:noProof/>
          <w:highlight w:val="yellow"/>
          <w:lang w:val="en-CA"/>
        </w:rPr>
        <w:t xml:space="preserve"> is equal to 1 and MaxNumMergeCand is greater than or equal to 3, the maximum number of GEO merge mode candidates, MaxNumGeoMergeCand is derived as follows:</w:t>
      </w:r>
    </w:p>
    <w:p w14:paraId="14861EE6" w14:textId="2F21E1D9" w:rsidR="00AF016E" w:rsidRPr="00AF016E" w:rsidRDefault="00AF016E" w:rsidP="00AF016E">
      <w:pPr>
        <w:pStyle w:val="Equation"/>
        <w:tabs>
          <w:tab w:val="left" w:pos="1890"/>
        </w:tabs>
        <w:ind w:left="794"/>
        <w:rPr>
          <w:noProof/>
          <w:highlight w:val="yellow"/>
          <w:lang w:val="en-CA"/>
        </w:rPr>
      </w:pPr>
      <w:r w:rsidRPr="00AF016E">
        <w:rPr>
          <w:noProof/>
          <w:highlight w:val="yellow"/>
          <w:lang w:val="en-CA"/>
        </w:rPr>
        <w:t xml:space="preserve">MaxNumGeoMergeCand = </w:t>
      </w:r>
      <w:r w:rsidRPr="00AF016E">
        <w:rPr>
          <w:noProof/>
          <w:highlight w:val="yellow"/>
          <w:lang w:val="en-CA"/>
        </w:rPr>
        <w:br/>
      </w:r>
      <w:r w:rsidRPr="00AF016E">
        <w:rPr>
          <w:noProof/>
          <w:highlight w:val="yellow"/>
          <w:lang w:val="en-CA"/>
        </w:rPr>
        <w:tab/>
        <w:t>MaxNumMergeCand − max_num_merge_cand_minus_max_num_geo_cand</w:t>
      </w:r>
    </w:p>
    <w:p w14:paraId="785C13BA" w14:textId="0FE5EF70" w:rsidR="00AF016E" w:rsidRPr="00AF016E" w:rsidRDefault="00AF016E" w:rsidP="00AF016E">
      <w:pPr>
        <w:rPr>
          <w:szCs w:val="22"/>
          <w:highlight w:val="yellow"/>
          <w:lang w:val="en-CA"/>
        </w:rPr>
      </w:pPr>
      <w:r w:rsidRPr="00AF016E">
        <w:rPr>
          <w:szCs w:val="22"/>
          <w:highlight w:val="yellow"/>
          <w:lang w:val="en-CA"/>
        </w:rPr>
        <w:tab/>
      </w:r>
      <w:r w:rsidRPr="00AF016E">
        <w:rPr>
          <w:szCs w:val="22"/>
          <w:highlight w:val="yellow"/>
          <w:lang w:val="en-CA"/>
        </w:rPr>
        <w:tab/>
        <w:t xml:space="preserve">The value of </w:t>
      </w:r>
      <w:proofErr w:type="spellStart"/>
      <w:r w:rsidRPr="00AF016E">
        <w:rPr>
          <w:szCs w:val="22"/>
          <w:highlight w:val="yellow"/>
          <w:lang w:val="en-CA"/>
        </w:rPr>
        <w:t>MaxNumGeoMergeCand</w:t>
      </w:r>
      <w:proofErr w:type="spellEnd"/>
      <w:r w:rsidRPr="00AF016E">
        <w:rPr>
          <w:szCs w:val="22"/>
          <w:highlight w:val="yellow"/>
          <w:lang w:val="en-CA"/>
        </w:rPr>
        <w:t xml:space="preserve"> shall be in the range of 2 to MaxNumMergeCand, inclusive.</w:t>
      </w:r>
    </w:p>
    <w:p w14:paraId="7F6DACEB" w14:textId="77777777" w:rsidR="00AF016E" w:rsidRPr="00AF016E" w:rsidRDefault="00AF016E" w:rsidP="00AF016E">
      <w:pPr>
        <w:pStyle w:val="ListParagraph"/>
        <w:numPr>
          <w:ilvl w:val="0"/>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Cs w:val="22"/>
          <w:highlight w:val="yellow"/>
          <w:lang w:val="en-CA"/>
        </w:rPr>
      </w:pPr>
      <w:r w:rsidRPr="00AF016E">
        <w:rPr>
          <w:szCs w:val="22"/>
          <w:highlight w:val="yellow"/>
          <w:lang w:val="en-CA"/>
        </w:rPr>
        <w:t xml:space="preserve">Otherwise, when </w:t>
      </w:r>
      <w:proofErr w:type="spellStart"/>
      <w:r w:rsidRPr="00AF016E">
        <w:rPr>
          <w:szCs w:val="22"/>
          <w:highlight w:val="yellow"/>
          <w:lang w:val="en-CA"/>
        </w:rPr>
        <w:t>sps</w:t>
      </w:r>
      <w:r w:rsidRPr="00AF016E">
        <w:rPr>
          <w:bCs/>
          <w:noProof/>
          <w:color w:val="000000" w:themeColor="text1"/>
          <w:highlight w:val="yellow"/>
          <w:lang w:val="en-CA"/>
        </w:rPr>
        <w:t>_</w:t>
      </w:r>
      <w:r w:rsidRPr="00AF016E">
        <w:rPr>
          <w:bCs/>
          <w:noProof/>
          <w:color w:val="000000" w:themeColor="text1"/>
          <w:highlight w:val="yellow"/>
          <w:lang w:val="en-CA" w:eastAsia="zh-CN"/>
        </w:rPr>
        <w:t>geo</w:t>
      </w:r>
      <w:r w:rsidRPr="00AF016E">
        <w:rPr>
          <w:bCs/>
          <w:noProof/>
          <w:color w:val="000000" w:themeColor="text1"/>
          <w:highlight w:val="yellow"/>
          <w:lang w:val="en-CA"/>
        </w:rPr>
        <w:t>_enabled_flag</w:t>
      </w:r>
      <w:proofErr w:type="spellEnd"/>
      <w:r w:rsidRPr="00AF016E">
        <w:rPr>
          <w:noProof/>
          <w:highlight w:val="yellow"/>
          <w:lang w:val="en-CA"/>
        </w:rPr>
        <w:t xml:space="preserve"> is equal to 1 and MaxNumMergeCand is equal to 2, </w:t>
      </w:r>
      <w:proofErr w:type="spellStart"/>
      <w:r w:rsidRPr="00AF016E">
        <w:rPr>
          <w:szCs w:val="22"/>
          <w:highlight w:val="yellow"/>
          <w:lang w:val="en-CA"/>
        </w:rPr>
        <w:t>MaxNumGeoMergeCand</w:t>
      </w:r>
      <w:proofErr w:type="spellEnd"/>
      <w:r w:rsidRPr="00AF016E">
        <w:rPr>
          <w:szCs w:val="22"/>
          <w:highlight w:val="yellow"/>
          <w:lang w:val="en-CA"/>
        </w:rPr>
        <w:t xml:space="preserve"> is set equal to 2.</w:t>
      </w:r>
    </w:p>
    <w:p w14:paraId="09BD4337" w14:textId="13A8473B" w:rsidR="000D23C7" w:rsidRPr="00A377FD" w:rsidRDefault="00AF016E" w:rsidP="000D23C7">
      <w:pPr>
        <w:pStyle w:val="ListParagraph"/>
        <w:numPr>
          <w:ilvl w:val="0"/>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highlight w:val="yellow"/>
          <w:lang w:val="en-CA"/>
        </w:rPr>
      </w:pPr>
      <w:r w:rsidRPr="00AF016E">
        <w:rPr>
          <w:szCs w:val="22"/>
          <w:highlight w:val="yellow"/>
          <w:lang w:val="en-CA"/>
        </w:rPr>
        <w:t xml:space="preserve">Otherwise, </w:t>
      </w:r>
      <w:proofErr w:type="spellStart"/>
      <w:r w:rsidRPr="00AF016E">
        <w:rPr>
          <w:szCs w:val="22"/>
          <w:highlight w:val="yellow"/>
          <w:lang w:val="en-CA"/>
        </w:rPr>
        <w:t>MaxNumGeoMergeCand</w:t>
      </w:r>
      <w:proofErr w:type="spellEnd"/>
      <w:r w:rsidRPr="00AF016E">
        <w:rPr>
          <w:szCs w:val="22"/>
          <w:highlight w:val="yellow"/>
          <w:lang w:val="en-CA"/>
        </w:rPr>
        <w:t xml:space="preserve"> is set equal to 0.</w:t>
      </w:r>
    </w:p>
    <w:p w14:paraId="6FB89EE8" w14:textId="18B52D55" w:rsidR="000D23C7" w:rsidRDefault="000D23C7" w:rsidP="000D23C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highlight w:val="yellow"/>
          <w:lang w:val="en-CA"/>
        </w:rPr>
      </w:pPr>
    </w:p>
    <w:p w14:paraId="5D002A3B" w14:textId="77777777" w:rsidR="000D23C7" w:rsidRDefault="000D23C7" w:rsidP="000D23C7">
      <w:pPr>
        <w:rPr>
          <w:noProof/>
          <w:lang w:val="en-CA"/>
        </w:rPr>
      </w:pPr>
      <w:r>
        <w:rPr>
          <w:b/>
          <w:noProof/>
          <w:lang w:val="en-CA"/>
        </w:rPr>
        <w:t>pic</w:t>
      </w:r>
      <w:r w:rsidRPr="00084198">
        <w:rPr>
          <w:b/>
          <w:noProof/>
          <w:lang w:val="en-CA"/>
        </w:rPr>
        <w:t>_temporal_mvp_enabled_flag</w:t>
      </w:r>
      <w:r w:rsidRPr="00084198">
        <w:rPr>
          <w:noProof/>
          <w:lang w:val="en-CA"/>
        </w:rPr>
        <w:t xml:space="preserve"> specifies whether temporal motion vector predictors can be used for inter prediction</w:t>
      </w:r>
      <w:r>
        <w:rPr>
          <w:noProof/>
          <w:lang w:val="en-CA"/>
        </w:rPr>
        <w:t xml:space="preserve"> for slices associated with the PH</w:t>
      </w:r>
      <w:r w:rsidRPr="00084198">
        <w:rPr>
          <w:noProof/>
          <w:lang w:val="en-CA"/>
        </w:rPr>
        <w:t xml:space="preserve">. If </w:t>
      </w:r>
      <w:r>
        <w:rPr>
          <w:noProof/>
          <w:lang w:val="en-CA"/>
        </w:rPr>
        <w:t>pic</w:t>
      </w:r>
      <w:r w:rsidRPr="00084198">
        <w:rPr>
          <w:noProof/>
          <w:lang w:val="en-CA"/>
        </w:rPr>
        <w:t xml:space="preserve">_temporal_mvp_enabled_flag is equal to 0, the syntax elements of the </w:t>
      </w:r>
      <w:r>
        <w:rPr>
          <w:noProof/>
          <w:lang w:val="en-CA"/>
        </w:rPr>
        <w:t>slices associated with the PH</w:t>
      </w:r>
      <w:r w:rsidRPr="00084198">
        <w:rPr>
          <w:noProof/>
          <w:lang w:val="en-CA"/>
        </w:rPr>
        <w:t xml:space="preserve"> shall be constrained such that no temporal motion vector predictor is used in decoding of the </w:t>
      </w:r>
      <w:r>
        <w:rPr>
          <w:noProof/>
          <w:lang w:val="en-CA"/>
        </w:rPr>
        <w:t>slices</w:t>
      </w:r>
      <w:r w:rsidRPr="00084198">
        <w:rPr>
          <w:noProof/>
          <w:lang w:val="en-CA"/>
        </w:rPr>
        <w:t>. Otherwise (</w:t>
      </w:r>
      <w:r>
        <w:rPr>
          <w:noProof/>
          <w:lang w:val="en-CA"/>
        </w:rPr>
        <w:t>pic</w:t>
      </w:r>
      <w:r w:rsidRPr="00084198">
        <w:rPr>
          <w:noProof/>
          <w:lang w:val="en-CA"/>
        </w:rPr>
        <w:t xml:space="preserve">_temporal_mvp_enabled_flag is equal to 1), temporal motion vector predictors may be used in decoding of the </w:t>
      </w:r>
      <w:r>
        <w:rPr>
          <w:noProof/>
          <w:lang w:val="en-CA"/>
        </w:rPr>
        <w:t>slices associated with the PH</w:t>
      </w:r>
      <w:r w:rsidRPr="00084198">
        <w:rPr>
          <w:noProof/>
          <w:lang w:val="en-CA"/>
        </w:rPr>
        <w:t>.</w:t>
      </w:r>
      <w:r>
        <w:rPr>
          <w:noProof/>
          <w:lang w:val="en-CA"/>
        </w:rPr>
        <w:t xml:space="preserve"> When not present, the value of pic_temporal_mvp_enabled_flag is inferred to be equal to 0. </w:t>
      </w:r>
      <w:r>
        <w:t xml:space="preserve">When no reference picture in the DPB has the same spatial resolution as the current picture, the value of </w:t>
      </w:r>
      <w:proofErr w:type="spellStart"/>
      <w:r>
        <w:t>pic_temporal_mvp_enabled_flag</w:t>
      </w:r>
      <w:proofErr w:type="spellEnd"/>
      <w:r>
        <w:t xml:space="preserve"> shall be equal to 0</w:t>
      </w:r>
      <w:r>
        <w:rPr>
          <w:noProof/>
          <w:lang w:val="en-CA"/>
        </w:rPr>
        <w:t>.</w:t>
      </w:r>
    </w:p>
    <w:p w14:paraId="6A60FF7C" w14:textId="77777777" w:rsidR="000D23C7" w:rsidRPr="00745416" w:rsidRDefault="000D23C7" w:rsidP="000D23C7">
      <w:pPr>
        <w:rPr>
          <w:noProof/>
          <w:highlight w:val="yellow"/>
          <w:lang w:val="en-CA"/>
        </w:rPr>
      </w:pPr>
      <w:r w:rsidRPr="00745416">
        <w:rPr>
          <w:noProof/>
          <w:highlight w:val="yellow"/>
          <w:lang w:val="en-CA"/>
        </w:rPr>
        <w:t>When sps_affine_enabled_flag is equal to 0, the value of five_minus_max_num_subblock_merge_cand is inferred to be equal to 5 – ( sps_sbtmvp_enabled_flag &amp;&amp; pic_temporal_mvp_enable_flag ).</w:t>
      </w:r>
    </w:p>
    <w:p w14:paraId="26362106" w14:textId="77777777" w:rsidR="000D23C7" w:rsidRPr="00745416" w:rsidRDefault="000D23C7" w:rsidP="000D23C7">
      <w:pPr>
        <w:rPr>
          <w:noProof/>
          <w:highlight w:val="yellow"/>
          <w:lang w:val="en-CA" w:eastAsia="ko-KR"/>
        </w:rPr>
      </w:pPr>
      <w:r w:rsidRPr="00745416">
        <w:rPr>
          <w:noProof/>
          <w:highlight w:val="yellow"/>
          <w:lang w:val="en-CA" w:eastAsia="ko-KR"/>
        </w:rPr>
        <w:t>The maximum number of subblock-based merging MVP candidates, MaxNumSubblockMergeCand is derived as follows:</w:t>
      </w:r>
    </w:p>
    <w:p w14:paraId="059DA904" w14:textId="77777777" w:rsidR="000D23C7" w:rsidRPr="00745416" w:rsidRDefault="000D23C7" w:rsidP="000D23C7">
      <w:pPr>
        <w:rPr>
          <w:noProof/>
          <w:highlight w:val="yellow"/>
          <w:lang w:val="en-CA" w:eastAsia="ko-KR"/>
        </w:rPr>
      </w:pPr>
      <w:r w:rsidRPr="00745416">
        <w:rPr>
          <w:noProof/>
          <w:highlight w:val="yellow"/>
          <w:lang w:val="en-CA" w:eastAsia="ko-KR"/>
        </w:rPr>
        <w:tab/>
        <w:t xml:space="preserve">MaxNumSubblockMergeCand = 5 − five_minus_max_num_subblock_merge_cand      </w:t>
      </w:r>
      <w:r w:rsidRPr="00745416">
        <w:rPr>
          <w:noProof/>
          <w:highlight w:val="yellow"/>
          <w:lang w:val="en-CA"/>
        </w:rPr>
        <w:tab/>
        <w:t>(xx)</w:t>
      </w:r>
      <w:r w:rsidRPr="00745416">
        <w:rPr>
          <w:noProof/>
          <w:highlight w:val="yellow"/>
          <w:lang w:val="en-CA" w:eastAsia="ko-KR"/>
        </w:rPr>
        <w:t xml:space="preserve"> </w:t>
      </w:r>
    </w:p>
    <w:p w14:paraId="7998E3E0" w14:textId="4F8535FE" w:rsidR="000D23C7" w:rsidRPr="00A377FD" w:rsidRDefault="000D23C7" w:rsidP="00A377FD">
      <w:pPr>
        <w:rPr>
          <w:noProof/>
          <w:lang w:val="en-CA"/>
        </w:rPr>
      </w:pPr>
      <w:r w:rsidRPr="00745416">
        <w:rPr>
          <w:noProof/>
          <w:highlight w:val="yellow"/>
          <w:lang w:val="en-CA" w:eastAsia="ko-KR"/>
        </w:rPr>
        <w:t>The value of MaxNumSubblockMergeCand shall be in the range of 0 to 5, inclusive.</w:t>
      </w:r>
    </w:p>
    <w:p w14:paraId="4FE582E7" w14:textId="77777777" w:rsidR="00793BA8" w:rsidRPr="00AF016E" w:rsidRDefault="00793BA8" w:rsidP="00793BA8">
      <w:pPr>
        <w:rPr>
          <w:lang w:val="en-CA" w:eastAsia="zh-CN"/>
        </w:rPr>
      </w:pPr>
    </w:p>
    <w:p w14:paraId="2EA6D7A1" w14:textId="26C09E58" w:rsidR="00793BA8" w:rsidRDefault="00793BA8" w:rsidP="00793BA8">
      <w:pPr>
        <w:pStyle w:val="Heading2"/>
        <w:rPr>
          <w:lang w:eastAsia="zh-CN"/>
        </w:rPr>
      </w:pPr>
      <w:r>
        <w:rPr>
          <w:lang w:eastAsia="zh-CN"/>
        </w:rPr>
        <w:t>SPS changes in option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8"/>
      </w:tblGrid>
      <w:tr w:rsidR="00900AEF" w:rsidRPr="00084198" w14:paraId="48C7F3BA" w14:textId="77777777" w:rsidTr="009808FD">
        <w:trPr>
          <w:cantSplit/>
          <w:jc w:val="center"/>
        </w:trPr>
        <w:tc>
          <w:tcPr>
            <w:tcW w:w="7920" w:type="dxa"/>
          </w:tcPr>
          <w:p w14:paraId="089CA7C6" w14:textId="77777777" w:rsidR="00900AEF" w:rsidRPr="00084198" w:rsidRDefault="00900AEF" w:rsidP="009808FD">
            <w:pPr>
              <w:pStyle w:val="tablesyntax"/>
              <w:keepNext w:val="0"/>
              <w:keepLines w:val="0"/>
              <w:spacing w:before="20" w:after="40"/>
              <w:rPr>
                <w:bCs/>
                <w:noProof/>
                <w:lang w:val="en-CA"/>
              </w:rPr>
            </w:pPr>
            <w:r w:rsidRPr="00084198">
              <w:rPr>
                <w:noProof/>
                <w:lang w:val="en-CA"/>
              </w:rPr>
              <w:t>seq_parameter_set_rbsp( ) {</w:t>
            </w:r>
          </w:p>
        </w:tc>
        <w:tc>
          <w:tcPr>
            <w:tcW w:w="1158" w:type="dxa"/>
          </w:tcPr>
          <w:p w14:paraId="7CDD16FD" w14:textId="77777777" w:rsidR="00900AEF" w:rsidRPr="00084198" w:rsidRDefault="00900AEF" w:rsidP="009808FD">
            <w:pPr>
              <w:pStyle w:val="tablecell"/>
              <w:keepNext w:val="0"/>
              <w:keepLines w:val="0"/>
              <w:spacing w:before="20" w:after="40"/>
              <w:jc w:val="center"/>
              <w:rPr>
                <w:noProof/>
                <w:lang w:val="en-CA"/>
              </w:rPr>
            </w:pPr>
            <w:r w:rsidRPr="00084198">
              <w:rPr>
                <w:noProof/>
                <w:lang w:val="en-CA"/>
              </w:rPr>
              <w:t>Descriptor</w:t>
            </w:r>
          </w:p>
        </w:tc>
      </w:tr>
      <w:tr w:rsidR="00900AEF" w:rsidRPr="00084198" w14:paraId="7713CF60" w14:textId="77777777" w:rsidTr="009808FD">
        <w:trPr>
          <w:cantSplit/>
          <w:jc w:val="center"/>
        </w:trPr>
        <w:tc>
          <w:tcPr>
            <w:tcW w:w="7920" w:type="dxa"/>
          </w:tcPr>
          <w:p w14:paraId="39DDFE50" w14:textId="77777777" w:rsidR="00900AEF" w:rsidRPr="00084198" w:rsidRDefault="00900AEF" w:rsidP="009808FD">
            <w:pPr>
              <w:pStyle w:val="tablesyntax"/>
              <w:keepNext w:val="0"/>
              <w:keepLines w:val="0"/>
              <w:spacing w:before="20" w:after="40"/>
              <w:rPr>
                <w:noProof/>
                <w:lang w:val="en-CA"/>
              </w:rPr>
            </w:pPr>
            <w:r w:rsidRPr="00084198">
              <w:rPr>
                <w:bCs/>
                <w:noProof/>
                <w:lang w:val="en-CA"/>
              </w:rPr>
              <w:tab/>
            </w:r>
            <w:r>
              <w:rPr>
                <w:bCs/>
                <w:noProof/>
                <w:lang w:val="en-CA"/>
              </w:rPr>
              <w:t>…</w:t>
            </w:r>
          </w:p>
        </w:tc>
        <w:tc>
          <w:tcPr>
            <w:tcW w:w="1158" w:type="dxa"/>
          </w:tcPr>
          <w:p w14:paraId="14721171" w14:textId="77777777" w:rsidR="00900AEF" w:rsidRPr="00084198" w:rsidRDefault="00900AEF" w:rsidP="009808FD">
            <w:pPr>
              <w:pStyle w:val="tablecell"/>
              <w:keepNext w:val="0"/>
              <w:keepLines w:val="0"/>
              <w:spacing w:before="20" w:after="40"/>
              <w:jc w:val="center"/>
              <w:rPr>
                <w:noProof/>
                <w:lang w:val="en-CA"/>
              </w:rPr>
            </w:pPr>
          </w:p>
        </w:tc>
      </w:tr>
      <w:tr w:rsidR="00900AEF" w:rsidRPr="00084198" w14:paraId="7D5E20D4" w14:textId="77777777" w:rsidTr="009808FD">
        <w:trPr>
          <w:cantSplit/>
          <w:jc w:val="center"/>
        </w:trPr>
        <w:tc>
          <w:tcPr>
            <w:tcW w:w="7920" w:type="dxa"/>
          </w:tcPr>
          <w:p w14:paraId="4E077FF9" w14:textId="77777777" w:rsidR="00900AEF" w:rsidRPr="009808FD" w:rsidRDefault="00900AEF" w:rsidP="009808FD">
            <w:pPr>
              <w:pStyle w:val="tablesyntax"/>
              <w:keepNext w:val="0"/>
              <w:keepLines w:val="0"/>
              <w:spacing w:before="20" w:after="40"/>
              <w:rPr>
                <w:bCs/>
                <w:noProof/>
                <w:highlight w:val="yellow"/>
                <w:lang w:val="en-CA"/>
              </w:rPr>
            </w:pPr>
            <w:r w:rsidRPr="009808FD">
              <w:rPr>
                <w:bCs/>
                <w:noProof/>
                <w:highlight w:val="yellow"/>
                <w:lang w:val="en-CA"/>
              </w:rPr>
              <w:tab/>
            </w:r>
            <w:r w:rsidRPr="009808FD">
              <w:rPr>
                <w:b/>
                <w:noProof/>
                <w:highlight w:val="yellow"/>
                <w:lang w:val="en-CA"/>
              </w:rPr>
              <w:t>six_minus_max_num_merge_cand</w:t>
            </w:r>
          </w:p>
        </w:tc>
        <w:tc>
          <w:tcPr>
            <w:tcW w:w="1158" w:type="dxa"/>
          </w:tcPr>
          <w:p w14:paraId="10C55518" w14:textId="77777777" w:rsidR="00900AEF" w:rsidRPr="009808FD" w:rsidRDefault="00900AEF" w:rsidP="009808FD">
            <w:pPr>
              <w:pStyle w:val="tablecell"/>
              <w:keepNext w:val="0"/>
              <w:keepLines w:val="0"/>
              <w:spacing w:before="20" w:after="40"/>
              <w:jc w:val="center"/>
              <w:rPr>
                <w:noProof/>
                <w:highlight w:val="yellow"/>
                <w:lang w:val="en-CA"/>
              </w:rPr>
            </w:pPr>
            <w:r w:rsidRPr="009808FD">
              <w:rPr>
                <w:noProof/>
                <w:highlight w:val="yellow"/>
                <w:lang w:val="en-CA"/>
              </w:rPr>
              <w:t>ue(v)</w:t>
            </w:r>
          </w:p>
        </w:tc>
      </w:tr>
      <w:tr w:rsidR="00900AEF" w:rsidRPr="00084198" w14:paraId="545C5BFD" w14:textId="77777777" w:rsidTr="009808FD">
        <w:trPr>
          <w:cantSplit/>
          <w:jc w:val="center"/>
        </w:trPr>
        <w:tc>
          <w:tcPr>
            <w:tcW w:w="7920" w:type="dxa"/>
            <w:tcBorders>
              <w:top w:val="single" w:sz="4" w:space="0" w:color="auto"/>
              <w:left w:val="single" w:sz="4" w:space="0" w:color="auto"/>
              <w:bottom w:val="single" w:sz="4" w:space="0" w:color="auto"/>
              <w:right w:val="single" w:sz="4" w:space="0" w:color="auto"/>
            </w:tcBorders>
          </w:tcPr>
          <w:p w14:paraId="1F1E5E2D" w14:textId="77777777" w:rsidR="00900AEF" w:rsidRPr="00084198" w:rsidRDefault="00900AEF" w:rsidP="009808FD">
            <w:pPr>
              <w:pStyle w:val="tablesyntax"/>
              <w:keepNext w:val="0"/>
              <w:keepLines w:val="0"/>
              <w:spacing w:before="20" w:after="40"/>
              <w:rPr>
                <w:b/>
                <w:bCs/>
                <w:noProof/>
                <w:lang w:val="en-CA"/>
              </w:rPr>
            </w:pPr>
            <w:r w:rsidRPr="00084198">
              <w:rPr>
                <w:bCs/>
                <w:noProof/>
                <w:lang w:val="en-CA"/>
              </w:rPr>
              <w:tab/>
            </w:r>
            <w:r>
              <w:rPr>
                <w:bCs/>
                <w:noProof/>
                <w:lang w:val="en-CA"/>
              </w:rPr>
              <w:t>…</w:t>
            </w:r>
          </w:p>
        </w:tc>
        <w:tc>
          <w:tcPr>
            <w:tcW w:w="1158" w:type="dxa"/>
            <w:tcBorders>
              <w:top w:val="single" w:sz="4" w:space="0" w:color="auto"/>
              <w:left w:val="single" w:sz="4" w:space="0" w:color="auto"/>
              <w:bottom w:val="single" w:sz="4" w:space="0" w:color="auto"/>
              <w:right w:val="single" w:sz="4" w:space="0" w:color="auto"/>
            </w:tcBorders>
          </w:tcPr>
          <w:p w14:paraId="6B0FB33F" w14:textId="77777777" w:rsidR="00900AEF" w:rsidRPr="00084198" w:rsidRDefault="00900AEF" w:rsidP="009808FD">
            <w:pPr>
              <w:pStyle w:val="tablecell"/>
              <w:keepNext w:val="0"/>
              <w:keepLines w:val="0"/>
              <w:spacing w:before="20" w:after="40"/>
              <w:jc w:val="center"/>
              <w:rPr>
                <w:noProof/>
                <w:lang w:val="en-CA"/>
              </w:rPr>
            </w:pPr>
          </w:p>
        </w:tc>
      </w:tr>
      <w:tr w:rsidR="00900AEF" w:rsidRPr="00084198" w14:paraId="73F91029" w14:textId="77777777" w:rsidTr="009808FD">
        <w:trPr>
          <w:cantSplit/>
          <w:jc w:val="center"/>
        </w:trPr>
        <w:tc>
          <w:tcPr>
            <w:tcW w:w="7920" w:type="dxa"/>
          </w:tcPr>
          <w:p w14:paraId="7641EC86" w14:textId="77777777" w:rsidR="00900AEF" w:rsidRPr="00084198" w:rsidRDefault="00900AEF" w:rsidP="009808FD">
            <w:pPr>
              <w:pStyle w:val="tablesyntax"/>
              <w:keepNext w:val="0"/>
              <w:keepLines w:val="0"/>
              <w:spacing w:before="20" w:after="40"/>
              <w:rPr>
                <w:b/>
                <w:bCs/>
                <w:noProof/>
                <w:lang w:val="en-CA"/>
              </w:rPr>
            </w:pPr>
            <w:r w:rsidRPr="00084198">
              <w:rPr>
                <w:b/>
                <w:bCs/>
                <w:noProof/>
                <w:lang w:val="en-CA"/>
              </w:rPr>
              <w:tab/>
              <w:t>sps_</w:t>
            </w:r>
            <w:r w:rsidRPr="00084198">
              <w:rPr>
                <w:rFonts w:eastAsiaTheme="minorEastAsia"/>
                <w:b/>
                <w:bCs/>
                <w:noProof/>
                <w:lang w:val="en-CA" w:eastAsia="zh-CN"/>
              </w:rPr>
              <w:t>affine</w:t>
            </w:r>
            <w:r w:rsidRPr="00084198">
              <w:rPr>
                <w:b/>
                <w:bCs/>
                <w:noProof/>
                <w:lang w:val="en-CA"/>
              </w:rPr>
              <w:t>_enabled_flag</w:t>
            </w:r>
          </w:p>
        </w:tc>
        <w:tc>
          <w:tcPr>
            <w:tcW w:w="1158" w:type="dxa"/>
          </w:tcPr>
          <w:p w14:paraId="5A1BB4EF" w14:textId="77777777" w:rsidR="00900AEF" w:rsidRPr="00084198" w:rsidRDefault="00900AEF" w:rsidP="009808FD">
            <w:pPr>
              <w:pStyle w:val="tablecell"/>
              <w:keepNext w:val="0"/>
              <w:keepLines w:val="0"/>
              <w:spacing w:before="20" w:after="40"/>
              <w:jc w:val="center"/>
              <w:rPr>
                <w:noProof/>
                <w:lang w:val="en-CA"/>
              </w:rPr>
            </w:pPr>
            <w:r w:rsidRPr="00084198">
              <w:rPr>
                <w:noProof/>
                <w:lang w:val="en-CA"/>
              </w:rPr>
              <w:t>u(1)</w:t>
            </w:r>
          </w:p>
        </w:tc>
      </w:tr>
      <w:tr w:rsidR="00900AEF" w:rsidRPr="00084198" w14:paraId="7D9958B7" w14:textId="77777777" w:rsidTr="009808FD">
        <w:trPr>
          <w:cantSplit/>
          <w:jc w:val="center"/>
        </w:trPr>
        <w:tc>
          <w:tcPr>
            <w:tcW w:w="7920" w:type="dxa"/>
          </w:tcPr>
          <w:p w14:paraId="34EDDED8" w14:textId="77777777" w:rsidR="00900AEF" w:rsidRPr="00084198" w:rsidRDefault="00900AEF" w:rsidP="009808FD">
            <w:pPr>
              <w:pStyle w:val="tablesyntax"/>
              <w:keepNext w:val="0"/>
              <w:keepLines w:val="0"/>
              <w:spacing w:before="20" w:after="40"/>
              <w:rPr>
                <w:b/>
                <w:bCs/>
                <w:noProof/>
                <w:lang w:val="en-CA"/>
              </w:rPr>
            </w:pPr>
            <w:r w:rsidRPr="00084198">
              <w:rPr>
                <w:bCs/>
                <w:noProof/>
                <w:lang w:val="en-CA"/>
              </w:rPr>
              <w:tab/>
              <w:t>if(</w:t>
            </w:r>
            <w:r>
              <w:rPr>
                <w:bCs/>
                <w:noProof/>
                <w:lang w:val="en-CA"/>
              </w:rPr>
              <w:t xml:space="preserve"> </w:t>
            </w:r>
            <w:r w:rsidRPr="00084198">
              <w:rPr>
                <w:bCs/>
                <w:noProof/>
                <w:lang w:val="en-CA"/>
              </w:rPr>
              <w:t>sps_affine_enabled_flag</w:t>
            </w:r>
            <w:r>
              <w:rPr>
                <w:bCs/>
                <w:noProof/>
                <w:lang w:val="en-CA"/>
              </w:rPr>
              <w:t xml:space="preserve"> </w:t>
            </w:r>
            <w:r w:rsidRPr="00084198">
              <w:rPr>
                <w:bCs/>
                <w:noProof/>
                <w:lang w:val="en-CA"/>
              </w:rPr>
              <w:t>) {</w:t>
            </w:r>
          </w:p>
        </w:tc>
        <w:tc>
          <w:tcPr>
            <w:tcW w:w="1158" w:type="dxa"/>
          </w:tcPr>
          <w:p w14:paraId="248AD851" w14:textId="77777777" w:rsidR="00900AEF" w:rsidRPr="00084198" w:rsidRDefault="00900AEF" w:rsidP="009808FD">
            <w:pPr>
              <w:pStyle w:val="tablecell"/>
              <w:keepNext w:val="0"/>
              <w:keepLines w:val="0"/>
              <w:spacing w:before="20" w:after="40"/>
              <w:jc w:val="center"/>
              <w:rPr>
                <w:noProof/>
                <w:lang w:val="en-CA"/>
              </w:rPr>
            </w:pPr>
          </w:p>
        </w:tc>
      </w:tr>
      <w:tr w:rsidR="00900AEF" w:rsidRPr="00084198" w14:paraId="1C45289F" w14:textId="77777777" w:rsidTr="009808FD">
        <w:trPr>
          <w:cantSplit/>
          <w:jc w:val="center"/>
        </w:trPr>
        <w:tc>
          <w:tcPr>
            <w:tcW w:w="7920" w:type="dxa"/>
          </w:tcPr>
          <w:p w14:paraId="7EED54A5" w14:textId="77777777" w:rsidR="00900AEF" w:rsidRPr="009808FD" w:rsidRDefault="00900AEF" w:rsidP="009808FD">
            <w:pPr>
              <w:pStyle w:val="tablesyntax"/>
              <w:keepNext w:val="0"/>
              <w:keepLines w:val="0"/>
              <w:spacing w:before="20" w:after="40"/>
              <w:rPr>
                <w:bCs/>
                <w:noProof/>
                <w:highlight w:val="yellow"/>
                <w:lang w:val="en-CA"/>
              </w:rPr>
            </w:pPr>
            <w:r w:rsidRPr="009808FD">
              <w:rPr>
                <w:b/>
                <w:bCs/>
                <w:noProof/>
                <w:highlight w:val="yellow"/>
                <w:lang w:val="en-CA"/>
              </w:rPr>
              <w:tab/>
            </w:r>
            <w:r w:rsidRPr="009808FD">
              <w:rPr>
                <w:b/>
                <w:bCs/>
                <w:noProof/>
                <w:highlight w:val="yellow"/>
                <w:lang w:val="en-CA"/>
              </w:rPr>
              <w:tab/>
            </w:r>
            <w:r w:rsidRPr="009808FD">
              <w:rPr>
                <w:b/>
                <w:noProof/>
                <w:highlight w:val="yellow"/>
                <w:lang w:val="en-CA" w:eastAsia="ko-KR"/>
              </w:rPr>
              <w:t>five_minus_max_num_subblock_merge_cand</w:t>
            </w:r>
          </w:p>
        </w:tc>
        <w:tc>
          <w:tcPr>
            <w:tcW w:w="1158" w:type="dxa"/>
          </w:tcPr>
          <w:p w14:paraId="71D53AFE" w14:textId="77777777" w:rsidR="00900AEF" w:rsidRPr="009808FD" w:rsidRDefault="00900AEF" w:rsidP="009808FD">
            <w:pPr>
              <w:pStyle w:val="tablecell"/>
              <w:keepNext w:val="0"/>
              <w:keepLines w:val="0"/>
              <w:spacing w:before="20" w:after="40"/>
              <w:jc w:val="center"/>
              <w:rPr>
                <w:noProof/>
                <w:highlight w:val="yellow"/>
                <w:lang w:val="en-CA"/>
              </w:rPr>
            </w:pPr>
            <w:r w:rsidRPr="009808FD">
              <w:rPr>
                <w:noProof/>
                <w:highlight w:val="yellow"/>
                <w:lang w:val="en-CA"/>
              </w:rPr>
              <w:t>ue(v)</w:t>
            </w:r>
          </w:p>
        </w:tc>
      </w:tr>
      <w:tr w:rsidR="00900AEF" w:rsidRPr="00084198" w14:paraId="05BC5281" w14:textId="77777777" w:rsidTr="009808FD">
        <w:trPr>
          <w:cantSplit/>
          <w:jc w:val="center"/>
        </w:trPr>
        <w:tc>
          <w:tcPr>
            <w:tcW w:w="7920" w:type="dxa"/>
          </w:tcPr>
          <w:p w14:paraId="24342977" w14:textId="77777777" w:rsidR="00900AEF" w:rsidRPr="00793BA8" w:rsidRDefault="00900AEF" w:rsidP="009808FD">
            <w:pPr>
              <w:pStyle w:val="tablesyntax"/>
              <w:keepNext w:val="0"/>
              <w:keepLines w:val="0"/>
              <w:spacing w:before="20" w:after="40"/>
              <w:rPr>
                <w:bCs/>
                <w:noProof/>
                <w:lang w:val="en-CA"/>
              </w:rPr>
            </w:pPr>
            <w:r w:rsidRPr="00084198">
              <w:rPr>
                <w:b/>
                <w:bCs/>
                <w:noProof/>
                <w:lang w:val="en-CA"/>
              </w:rPr>
              <w:tab/>
            </w:r>
            <w:r w:rsidRPr="00084198">
              <w:rPr>
                <w:b/>
                <w:bCs/>
                <w:noProof/>
                <w:lang w:val="en-CA"/>
              </w:rPr>
              <w:tab/>
            </w:r>
            <w:r w:rsidRPr="00793BA8">
              <w:rPr>
                <w:bCs/>
                <w:noProof/>
                <w:lang w:val="en-CA"/>
              </w:rPr>
              <w:t>…</w:t>
            </w:r>
          </w:p>
        </w:tc>
        <w:tc>
          <w:tcPr>
            <w:tcW w:w="1158" w:type="dxa"/>
          </w:tcPr>
          <w:p w14:paraId="00277B92" w14:textId="77777777" w:rsidR="00900AEF" w:rsidRPr="00084198" w:rsidRDefault="00900AEF" w:rsidP="009808FD">
            <w:pPr>
              <w:pStyle w:val="tablecell"/>
              <w:keepNext w:val="0"/>
              <w:keepLines w:val="0"/>
              <w:spacing w:before="20" w:after="40"/>
              <w:jc w:val="center"/>
              <w:rPr>
                <w:noProof/>
                <w:lang w:val="en-CA"/>
              </w:rPr>
            </w:pPr>
          </w:p>
        </w:tc>
      </w:tr>
      <w:tr w:rsidR="00900AEF" w:rsidRPr="00084198" w14:paraId="732BB2EB" w14:textId="77777777" w:rsidTr="009808FD">
        <w:trPr>
          <w:cantSplit/>
          <w:jc w:val="center"/>
        </w:trPr>
        <w:tc>
          <w:tcPr>
            <w:tcW w:w="7920" w:type="dxa"/>
          </w:tcPr>
          <w:p w14:paraId="24B5D6C3" w14:textId="77777777" w:rsidR="00900AEF" w:rsidRPr="00084198" w:rsidRDefault="00900AEF" w:rsidP="009808FD">
            <w:pPr>
              <w:pStyle w:val="tablesyntax"/>
              <w:keepNext w:val="0"/>
              <w:keepLines w:val="0"/>
              <w:spacing w:before="20" w:after="40"/>
              <w:rPr>
                <w:bCs/>
                <w:noProof/>
                <w:lang w:val="en-CA"/>
              </w:rPr>
            </w:pPr>
            <w:r w:rsidRPr="00084198">
              <w:rPr>
                <w:bCs/>
                <w:noProof/>
                <w:lang w:val="en-CA"/>
              </w:rPr>
              <w:tab/>
              <w:t>}</w:t>
            </w:r>
          </w:p>
        </w:tc>
        <w:tc>
          <w:tcPr>
            <w:tcW w:w="1158" w:type="dxa"/>
          </w:tcPr>
          <w:p w14:paraId="6EFCCC04" w14:textId="77777777" w:rsidR="00900AEF" w:rsidRPr="00084198" w:rsidRDefault="00900AEF" w:rsidP="009808FD">
            <w:pPr>
              <w:pStyle w:val="tablecell"/>
              <w:keepNext w:val="0"/>
              <w:keepLines w:val="0"/>
              <w:spacing w:before="20" w:after="40"/>
              <w:jc w:val="center"/>
              <w:rPr>
                <w:noProof/>
                <w:lang w:val="en-CA"/>
              </w:rPr>
            </w:pPr>
          </w:p>
        </w:tc>
      </w:tr>
      <w:tr w:rsidR="00900AEF" w:rsidRPr="00084198" w14:paraId="42761743" w14:textId="77777777" w:rsidTr="009808FD">
        <w:trPr>
          <w:cantSplit/>
          <w:jc w:val="center"/>
        </w:trPr>
        <w:tc>
          <w:tcPr>
            <w:tcW w:w="7920" w:type="dxa"/>
          </w:tcPr>
          <w:p w14:paraId="6E7BD489" w14:textId="77777777" w:rsidR="00900AEF" w:rsidRPr="00793BA8" w:rsidRDefault="00900AEF" w:rsidP="009808FD">
            <w:pPr>
              <w:pStyle w:val="tablesyntax"/>
              <w:keepNext w:val="0"/>
              <w:keepLines w:val="0"/>
              <w:spacing w:before="20" w:after="40"/>
              <w:rPr>
                <w:bCs/>
                <w:noProof/>
                <w:lang w:val="en-CA"/>
              </w:rPr>
            </w:pPr>
            <w:r w:rsidRPr="00793BA8">
              <w:rPr>
                <w:bCs/>
                <w:noProof/>
                <w:lang w:val="en-CA"/>
              </w:rPr>
              <w:tab/>
              <w:t>…</w:t>
            </w:r>
          </w:p>
        </w:tc>
        <w:tc>
          <w:tcPr>
            <w:tcW w:w="1158" w:type="dxa"/>
          </w:tcPr>
          <w:p w14:paraId="1F956CA7" w14:textId="77777777" w:rsidR="00900AEF" w:rsidRPr="00084198" w:rsidRDefault="00900AEF" w:rsidP="009808FD">
            <w:pPr>
              <w:pStyle w:val="tablecell"/>
              <w:keepNext w:val="0"/>
              <w:keepLines w:val="0"/>
              <w:spacing w:before="20" w:after="40"/>
              <w:jc w:val="center"/>
              <w:rPr>
                <w:noProof/>
                <w:lang w:val="en-CA"/>
              </w:rPr>
            </w:pPr>
          </w:p>
        </w:tc>
      </w:tr>
      <w:tr w:rsidR="00900AEF" w:rsidRPr="00084198" w14:paraId="19096BF3" w14:textId="77777777" w:rsidTr="009808FD">
        <w:trPr>
          <w:cantSplit/>
          <w:jc w:val="center"/>
        </w:trPr>
        <w:tc>
          <w:tcPr>
            <w:tcW w:w="7920" w:type="dxa"/>
          </w:tcPr>
          <w:p w14:paraId="476741F3" w14:textId="77777777" w:rsidR="00900AEF" w:rsidRPr="00084198" w:rsidRDefault="00900AEF" w:rsidP="009808FD">
            <w:pPr>
              <w:pStyle w:val="tablesyntax"/>
              <w:keepNext w:val="0"/>
              <w:keepLines w:val="0"/>
              <w:spacing w:before="20" w:after="40"/>
              <w:rPr>
                <w:b/>
                <w:bCs/>
                <w:noProof/>
                <w:lang w:val="en-CA"/>
              </w:rPr>
            </w:pPr>
            <w:r w:rsidRPr="00084198">
              <w:rPr>
                <w:b/>
                <w:bCs/>
                <w:noProof/>
                <w:lang w:val="en-CA"/>
              </w:rPr>
              <w:tab/>
              <w:t>sps_ibc_enabled_flag</w:t>
            </w:r>
          </w:p>
        </w:tc>
        <w:tc>
          <w:tcPr>
            <w:tcW w:w="1158" w:type="dxa"/>
          </w:tcPr>
          <w:p w14:paraId="5F59F499" w14:textId="77777777" w:rsidR="00900AEF" w:rsidRPr="00084198" w:rsidRDefault="00900AEF" w:rsidP="009808FD">
            <w:pPr>
              <w:pStyle w:val="tablecell"/>
              <w:keepNext w:val="0"/>
              <w:keepLines w:val="0"/>
              <w:spacing w:before="20" w:after="40"/>
              <w:jc w:val="center"/>
              <w:rPr>
                <w:noProof/>
                <w:lang w:val="en-CA"/>
              </w:rPr>
            </w:pPr>
            <w:r w:rsidRPr="00084198">
              <w:rPr>
                <w:noProof/>
                <w:lang w:val="en-CA"/>
              </w:rPr>
              <w:t>u(1)</w:t>
            </w:r>
          </w:p>
        </w:tc>
      </w:tr>
      <w:tr w:rsidR="00900AEF" w:rsidRPr="00084198" w14:paraId="6062E621" w14:textId="77777777" w:rsidTr="009808FD">
        <w:trPr>
          <w:cantSplit/>
          <w:jc w:val="center"/>
        </w:trPr>
        <w:tc>
          <w:tcPr>
            <w:tcW w:w="7920" w:type="dxa"/>
          </w:tcPr>
          <w:p w14:paraId="197EFF01" w14:textId="77777777" w:rsidR="00900AEF" w:rsidRPr="009808FD" w:rsidRDefault="00900AEF" w:rsidP="009808FD">
            <w:pPr>
              <w:pStyle w:val="tablesyntax"/>
              <w:keepNext w:val="0"/>
              <w:keepLines w:val="0"/>
              <w:spacing w:before="20" w:after="40"/>
              <w:rPr>
                <w:b/>
                <w:bCs/>
                <w:noProof/>
                <w:highlight w:val="yellow"/>
                <w:lang w:val="en-CA"/>
              </w:rPr>
            </w:pPr>
            <w:r w:rsidRPr="009808FD">
              <w:rPr>
                <w:b/>
                <w:bCs/>
                <w:noProof/>
                <w:highlight w:val="yellow"/>
                <w:lang w:val="en-CA"/>
              </w:rPr>
              <w:tab/>
            </w:r>
            <w:r w:rsidRPr="009808FD">
              <w:rPr>
                <w:noProof/>
                <w:highlight w:val="yellow"/>
                <w:lang w:val="en-CA"/>
              </w:rPr>
              <w:t xml:space="preserve">if ( </w:t>
            </w:r>
            <w:r w:rsidRPr="009808FD">
              <w:rPr>
                <w:noProof/>
                <w:color w:val="000000" w:themeColor="text1"/>
                <w:highlight w:val="yellow"/>
                <w:lang w:val="en-CA"/>
              </w:rPr>
              <w:t>sps_ibc_enabled_flag</w:t>
            </w:r>
            <w:r w:rsidRPr="009808FD">
              <w:rPr>
                <w:noProof/>
                <w:highlight w:val="yellow"/>
                <w:lang w:val="en-CA"/>
              </w:rPr>
              <w:t xml:space="preserve"> )</w:t>
            </w:r>
          </w:p>
        </w:tc>
        <w:tc>
          <w:tcPr>
            <w:tcW w:w="1158" w:type="dxa"/>
          </w:tcPr>
          <w:p w14:paraId="380985E8" w14:textId="77777777" w:rsidR="00900AEF" w:rsidRPr="009808FD" w:rsidRDefault="00900AEF" w:rsidP="009808FD">
            <w:pPr>
              <w:pStyle w:val="tablecell"/>
              <w:keepNext w:val="0"/>
              <w:keepLines w:val="0"/>
              <w:spacing w:before="20" w:after="40"/>
              <w:jc w:val="center"/>
              <w:rPr>
                <w:noProof/>
                <w:highlight w:val="yellow"/>
                <w:lang w:val="en-CA"/>
              </w:rPr>
            </w:pPr>
          </w:p>
        </w:tc>
      </w:tr>
      <w:tr w:rsidR="00900AEF" w:rsidRPr="00084198" w14:paraId="01B386E1" w14:textId="77777777" w:rsidTr="009808FD">
        <w:trPr>
          <w:cantSplit/>
          <w:jc w:val="center"/>
        </w:trPr>
        <w:tc>
          <w:tcPr>
            <w:tcW w:w="7920" w:type="dxa"/>
          </w:tcPr>
          <w:p w14:paraId="4D235974" w14:textId="77777777" w:rsidR="00900AEF" w:rsidRPr="009808FD" w:rsidRDefault="00900AEF" w:rsidP="009808FD">
            <w:pPr>
              <w:pStyle w:val="tablesyntax"/>
              <w:keepNext w:val="0"/>
              <w:keepLines w:val="0"/>
              <w:spacing w:before="20" w:after="40"/>
              <w:rPr>
                <w:b/>
                <w:bCs/>
                <w:noProof/>
                <w:highlight w:val="yellow"/>
                <w:lang w:val="en-CA"/>
              </w:rPr>
            </w:pPr>
            <w:r w:rsidRPr="009808FD">
              <w:rPr>
                <w:noProof/>
                <w:highlight w:val="yellow"/>
                <w:lang w:val="en-CA" w:eastAsia="ko-KR"/>
              </w:rPr>
              <w:tab/>
            </w:r>
            <w:r w:rsidRPr="009808FD">
              <w:rPr>
                <w:noProof/>
                <w:highlight w:val="yellow"/>
                <w:lang w:val="en-CA" w:eastAsia="ko-KR"/>
              </w:rPr>
              <w:tab/>
            </w:r>
            <w:r w:rsidRPr="009808FD">
              <w:rPr>
                <w:b/>
                <w:noProof/>
                <w:highlight w:val="yellow"/>
                <w:lang w:val="en-CA" w:eastAsia="ko-KR"/>
              </w:rPr>
              <w:t>six_minus_max_num_ibc_merge_cand</w:t>
            </w:r>
          </w:p>
        </w:tc>
        <w:tc>
          <w:tcPr>
            <w:tcW w:w="1158" w:type="dxa"/>
          </w:tcPr>
          <w:p w14:paraId="602B8C55" w14:textId="77777777" w:rsidR="00900AEF" w:rsidRPr="009808FD" w:rsidRDefault="00900AEF" w:rsidP="009808FD">
            <w:pPr>
              <w:pStyle w:val="tablecell"/>
              <w:keepNext w:val="0"/>
              <w:keepLines w:val="0"/>
              <w:spacing w:before="20" w:after="40"/>
              <w:jc w:val="center"/>
              <w:rPr>
                <w:noProof/>
                <w:highlight w:val="yellow"/>
                <w:lang w:val="en-CA"/>
              </w:rPr>
            </w:pPr>
            <w:r w:rsidRPr="009808FD">
              <w:rPr>
                <w:noProof/>
                <w:highlight w:val="yellow"/>
                <w:lang w:val="en-CA"/>
              </w:rPr>
              <w:t>ue(v)</w:t>
            </w:r>
          </w:p>
        </w:tc>
      </w:tr>
      <w:tr w:rsidR="00900AEF" w:rsidRPr="00084198" w14:paraId="352696BE" w14:textId="77777777" w:rsidTr="009808FD">
        <w:trPr>
          <w:cantSplit/>
          <w:jc w:val="center"/>
        </w:trPr>
        <w:tc>
          <w:tcPr>
            <w:tcW w:w="7920" w:type="dxa"/>
          </w:tcPr>
          <w:p w14:paraId="5F4A0BBA" w14:textId="77777777" w:rsidR="00900AEF" w:rsidRPr="00793BA8" w:rsidRDefault="00900AEF" w:rsidP="009808FD">
            <w:pPr>
              <w:pStyle w:val="tablesyntax"/>
              <w:keepNext w:val="0"/>
              <w:keepLines w:val="0"/>
              <w:spacing w:before="20" w:after="40"/>
              <w:rPr>
                <w:bCs/>
                <w:noProof/>
                <w:lang w:val="en-CA"/>
              </w:rPr>
            </w:pPr>
            <w:r w:rsidRPr="00793BA8">
              <w:rPr>
                <w:bCs/>
                <w:noProof/>
                <w:lang w:val="en-CA"/>
              </w:rPr>
              <w:tab/>
              <w:t>…</w:t>
            </w:r>
          </w:p>
        </w:tc>
        <w:tc>
          <w:tcPr>
            <w:tcW w:w="1158" w:type="dxa"/>
          </w:tcPr>
          <w:p w14:paraId="36B0BBEF" w14:textId="77777777" w:rsidR="00900AEF" w:rsidRPr="00084198" w:rsidRDefault="00900AEF" w:rsidP="009808FD">
            <w:pPr>
              <w:pStyle w:val="tablecell"/>
              <w:keepNext w:val="0"/>
              <w:keepLines w:val="0"/>
              <w:spacing w:before="20" w:after="40"/>
              <w:jc w:val="center"/>
              <w:rPr>
                <w:noProof/>
                <w:lang w:val="en-CA"/>
              </w:rPr>
            </w:pPr>
          </w:p>
        </w:tc>
      </w:tr>
      <w:tr w:rsidR="00900AEF" w:rsidRPr="00084198" w14:paraId="6936CE50" w14:textId="77777777" w:rsidTr="009808FD">
        <w:trPr>
          <w:cantSplit/>
          <w:jc w:val="center"/>
        </w:trPr>
        <w:tc>
          <w:tcPr>
            <w:tcW w:w="7920" w:type="dxa"/>
          </w:tcPr>
          <w:p w14:paraId="25BFEE8D" w14:textId="1627AAC9" w:rsidR="00900AEF" w:rsidRPr="00084198" w:rsidRDefault="00900AEF" w:rsidP="009808FD">
            <w:pPr>
              <w:pStyle w:val="tablesyntax"/>
              <w:keepNext w:val="0"/>
              <w:keepLines w:val="0"/>
              <w:spacing w:before="20" w:after="40"/>
              <w:rPr>
                <w:b/>
                <w:bCs/>
                <w:noProof/>
                <w:color w:val="000000" w:themeColor="text1"/>
                <w:lang w:val="en-CA"/>
              </w:rPr>
            </w:pPr>
            <w:r w:rsidRPr="00793BA8">
              <w:rPr>
                <w:bCs/>
                <w:noProof/>
                <w:lang w:val="en-CA"/>
              </w:rPr>
              <w:tab/>
            </w:r>
            <w:r w:rsidRPr="009E5202">
              <w:rPr>
                <w:bCs/>
                <w:noProof/>
                <w:highlight w:val="yellow"/>
                <w:lang w:val="en-CA"/>
              </w:rPr>
              <w:t>if (</w:t>
            </w:r>
            <w:r w:rsidR="009E5202" w:rsidRPr="009E5202">
              <w:rPr>
                <w:bCs/>
                <w:noProof/>
                <w:highlight w:val="yellow"/>
                <w:lang w:val="en-CA"/>
              </w:rPr>
              <w:t>MaxNumMergeCand &gt;= 2</w:t>
            </w:r>
            <w:r w:rsidRPr="009E5202">
              <w:rPr>
                <w:bCs/>
                <w:noProof/>
                <w:highlight w:val="yellow"/>
                <w:lang w:val="en-CA"/>
              </w:rPr>
              <w:t>)</w:t>
            </w:r>
          </w:p>
        </w:tc>
        <w:tc>
          <w:tcPr>
            <w:tcW w:w="1158" w:type="dxa"/>
          </w:tcPr>
          <w:p w14:paraId="4F2F6B5E" w14:textId="77777777" w:rsidR="00900AEF" w:rsidRPr="00084198" w:rsidRDefault="00900AEF" w:rsidP="009808FD">
            <w:pPr>
              <w:pStyle w:val="tablecell"/>
              <w:keepNext w:val="0"/>
              <w:keepLines w:val="0"/>
              <w:spacing w:before="20" w:after="40"/>
              <w:jc w:val="center"/>
              <w:rPr>
                <w:noProof/>
                <w:lang w:val="en-CA"/>
              </w:rPr>
            </w:pPr>
          </w:p>
        </w:tc>
      </w:tr>
      <w:tr w:rsidR="00900AEF" w:rsidRPr="00084198" w14:paraId="2678D404" w14:textId="77777777" w:rsidTr="009808FD">
        <w:trPr>
          <w:cantSplit/>
          <w:jc w:val="center"/>
        </w:trPr>
        <w:tc>
          <w:tcPr>
            <w:tcW w:w="7920" w:type="dxa"/>
          </w:tcPr>
          <w:p w14:paraId="2471C57A" w14:textId="6A63E568" w:rsidR="00900AEF" w:rsidRPr="00084198" w:rsidRDefault="00900AEF" w:rsidP="009808FD">
            <w:pPr>
              <w:pStyle w:val="tablesyntax"/>
              <w:keepNext w:val="0"/>
              <w:keepLines w:val="0"/>
              <w:spacing w:before="20" w:after="40"/>
              <w:rPr>
                <w:b/>
                <w:bCs/>
                <w:noProof/>
                <w:lang w:val="en-CA"/>
              </w:rPr>
            </w:pPr>
            <w:r w:rsidRPr="00084198">
              <w:rPr>
                <w:b/>
                <w:bCs/>
                <w:noProof/>
                <w:color w:val="000000" w:themeColor="text1"/>
                <w:lang w:val="en-CA"/>
              </w:rPr>
              <w:lastRenderedPageBreak/>
              <w:tab/>
            </w:r>
            <w:r w:rsidR="009E5202" w:rsidRPr="00084198">
              <w:rPr>
                <w:b/>
                <w:bCs/>
                <w:noProof/>
                <w:color w:val="000000" w:themeColor="text1"/>
                <w:lang w:val="en-CA"/>
              </w:rPr>
              <w:tab/>
            </w:r>
            <w:r w:rsidRPr="00084198">
              <w:rPr>
                <w:b/>
                <w:bCs/>
                <w:noProof/>
                <w:color w:val="000000" w:themeColor="text1"/>
                <w:lang w:val="en-CA"/>
              </w:rPr>
              <w:t>sps_</w:t>
            </w:r>
            <w:r>
              <w:rPr>
                <w:rFonts w:eastAsiaTheme="minorEastAsia"/>
                <w:b/>
                <w:bCs/>
                <w:noProof/>
                <w:color w:val="000000" w:themeColor="text1"/>
                <w:lang w:val="en-CA" w:eastAsia="zh-CN"/>
              </w:rPr>
              <w:t>geo</w:t>
            </w:r>
            <w:r w:rsidRPr="00084198">
              <w:rPr>
                <w:b/>
                <w:bCs/>
                <w:noProof/>
                <w:color w:val="000000" w:themeColor="text1"/>
                <w:lang w:val="en-CA"/>
              </w:rPr>
              <w:t>_enabled_flag</w:t>
            </w:r>
          </w:p>
        </w:tc>
        <w:tc>
          <w:tcPr>
            <w:tcW w:w="1158" w:type="dxa"/>
          </w:tcPr>
          <w:p w14:paraId="3BB1939D" w14:textId="77777777" w:rsidR="00900AEF" w:rsidRPr="00084198" w:rsidRDefault="00900AEF" w:rsidP="009808FD">
            <w:pPr>
              <w:pStyle w:val="tablecell"/>
              <w:keepNext w:val="0"/>
              <w:keepLines w:val="0"/>
              <w:spacing w:before="20" w:after="40"/>
              <w:jc w:val="center"/>
              <w:rPr>
                <w:noProof/>
                <w:lang w:val="en-CA"/>
              </w:rPr>
            </w:pPr>
            <w:r w:rsidRPr="00084198">
              <w:rPr>
                <w:noProof/>
                <w:lang w:val="en-CA"/>
              </w:rPr>
              <w:t>u(1)</w:t>
            </w:r>
          </w:p>
        </w:tc>
      </w:tr>
      <w:tr w:rsidR="00900AEF" w:rsidRPr="00084198" w14:paraId="469AE3D3" w14:textId="77777777" w:rsidTr="009808FD">
        <w:trPr>
          <w:cantSplit/>
          <w:jc w:val="center"/>
        </w:trPr>
        <w:tc>
          <w:tcPr>
            <w:tcW w:w="7920" w:type="dxa"/>
          </w:tcPr>
          <w:p w14:paraId="046A591A" w14:textId="1564C078" w:rsidR="00900AEF" w:rsidRPr="009E5202" w:rsidRDefault="00900AEF" w:rsidP="009808FD">
            <w:pPr>
              <w:pStyle w:val="tablesyntax"/>
              <w:keepNext w:val="0"/>
              <w:keepLines w:val="0"/>
              <w:spacing w:before="20" w:after="40"/>
              <w:rPr>
                <w:bCs/>
                <w:noProof/>
                <w:color w:val="000000" w:themeColor="text1"/>
                <w:highlight w:val="yellow"/>
                <w:lang w:val="en-CA"/>
              </w:rPr>
            </w:pPr>
            <w:r w:rsidRPr="009E5202">
              <w:rPr>
                <w:bCs/>
                <w:noProof/>
                <w:color w:val="000000" w:themeColor="text1"/>
                <w:highlight w:val="yellow"/>
                <w:lang w:val="en-CA"/>
              </w:rPr>
              <w:tab/>
            </w:r>
            <w:r w:rsidR="009E5202" w:rsidRPr="00AF016E">
              <w:rPr>
                <w:b/>
                <w:bCs/>
                <w:noProof/>
                <w:color w:val="000000" w:themeColor="text1"/>
                <w:highlight w:val="yellow"/>
                <w:lang w:val="en-CA"/>
              </w:rPr>
              <w:tab/>
            </w:r>
            <w:r w:rsidRPr="009E5202">
              <w:rPr>
                <w:bCs/>
                <w:noProof/>
                <w:color w:val="000000" w:themeColor="text1"/>
                <w:highlight w:val="yellow"/>
                <w:lang w:val="en-CA"/>
              </w:rPr>
              <w:t>if ( sps_</w:t>
            </w:r>
            <w:r w:rsidRPr="009E5202">
              <w:rPr>
                <w:rFonts w:eastAsiaTheme="minorEastAsia"/>
                <w:bCs/>
                <w:noProof/>
                <w:color w:val="000000" w:themeColor="text1"/>
                <w:highlight w:val="yellow"/>
                <w:lang w:val="en-CA" w:eastAsia="zh-CN"/>
              </w:rPr>
              <w:t>geo</w:t>
            </w:r>
            <w:r w:rsidRPr="009E5202">
              <w:rPr>
                <w:bCs/>
                <w:noProof/>
                <w:color w:val="000000" w:themeColor="text1"/>
                <w:highlight w:val="yellow"/>
                <w:lang w:val="en-CA"/>
              </w:rPr>
              <w:t>_enabled_flag</w:t>
            </w:r>
            <w:r w:rsidRPr="009E5202">
              <w:rPr>
                <w:noProof/>
                <w:highlight w:val="yellow"/>
                <w:lang w:val="en-CA"/>
              </w:rPr>
              <w:t xml:space="preserve"> &amp;&amp; MaxNumMergeCand  &gt;=  3 </w:t>
            </w:r>
            <w:r w:rsidRPr="009E5202">
              <w:rPr>
                <w:bCs/>
                <w:noProof/>
                <w:color w:val="000000" w:themeColor="text1"/>
                <w:highlight w:val="yellow"/>
                <w:lang w:val="en-CA"/>
              </w:rPr>
              <w:t>)</w:t>
            </w:r>
          </w:p>
        </w:tc>
        <w:tc>
          <w:tcPr>
            <w:tcW w:w="1158" w:type="dxa"/>
          </w:tcPr>
          <w:p w14:paraId="7EE8DE08" w14:textId="77777777" w:rsidR="00900AEF" w:rsidRPr="009E5202" w:rsidRDefault="00900AEF" w:rsidP="009808FD">
            <w:pPr>
              <w:pStyle w:val="tablecell"/>
              <w:keepNext w:val="0"/>
              <w:keepLines w:val="0"/>
              <w:spacing w:before="20" w:after="40"/>
              <w:jc w:val="center"/>
              <w:rPr>
                <w:noProof/>
                <w:highlight w:val="yellow"/>
                <w:lang w:val="en-CA"/>
              </w:rPr>
            </w:pPr>
          </w:p>
        </w:tc>
      </w:tr>
      <w:tr w:rsidR="00900AEF" w:rsidRPr="00084198" w14:paraId="2712F9ED" w14:textId="77777777" w:rsidTr="009808FD">
        <w:trPr>
          <w:cantSplit/>
          <w:jc w:val="center"/>
        </w:trPr>
        <w:tc>
          <w:tcPr>
            <w:tcW w:w="7920" w:type="dxa"/>
          </w:tcPr>
          <w:p w14:paraId="3F22E680" w14:textId="55386E78" w:rsidR="00900AEF" w:rsidRPr="009E5202" w:rsidRDefault="00900AEF" w:rsidP="009808FD">
            <w:pPr>
              <w:pStyle w:val="tablesyntax"/>
              <w:keepNext w:val="0"/>
              <w:keepLines w:val="0"/>
              <w:spacing w:before="20" w:after="40"/>
              <w:rPr>
                <w:b/>
                <w:bCs/>
                <w:highlight w:val="yellow"/>
                <w:lang w:val="en-CA"/>
              </w:rPr>
            </w:pPr>
            <w:r w:rsidRPr="009E5202">
              <w:rPr>
                <w:noProof/>
                <w:highlight w:val="yellow"/>
                <w:lang w:val="en-CA" w:eastAsia="ko-KR"/>
              </w:rPr>
              <w:tab/>
            </w:r>
            <w:r w:rsidRPr="009E5202">
              <w:rPr>
                <w:noProof/>
                <w:highlight w:val="yellow"/>
                <w:lang w:val="en-CA" w:eastAsia="ko-KR"/>
              </w:rPr>
              <w:tab/>
            </w:r>
            <w:r w:rsidR="009E5202" w:rsidRPr="00AF016E">
              <w:rPr>
                <w:b/>
                <w:bCs/>
                <w:noProof/>
                <w:color w:val="000000" w:themeColor="text1"/>
                <w:highlight w:val="yellow"/>
                <w:lang w:val="en-CA"/>
              </w:rPr>
              <w:tab/>
            </w:r>
            <w:r w:rsidRPr="009E5202">
              <w:rPr>
                <w:b/>
                <w:noProof/>
                <w:highlight w:val="yellow"/>
                <w:lang w:val="en-CA" w:eastAsia="ko-KR"/>
              </w:rPr>
              <w:t>max_num_merge_cand_minus_max_num_geo_cand</w:t>
            </w:r>
          </w:p>
        </w:tc>
        <w:tc>
          <w:tcPr>
            <w:tcW w:w="1158" w:type="dxa"/>
          </w:tcPr>
          <w:p w14:paraId="38F195F7" w14:textId="77777777" w:rsidR="00900AEF" w:rsidRPr="009E5202" w:rsidRDefault="00900AEF" w:rsidP="009808FD">
            <w:pPr>
              <w:pStyle w:val="tablecell"/>
              <w:keepNext w:val="0"/>
              <w:keepLines w:val="0"/>
              <w:spacing w:before="20" w:after="40"/>
              <w:jc w:val="center"/>
              <w:rPr>
                <w:highlight w:val="yellow"/>
                <w:lang w:val="en-CA"/>
              </w:rPr>
            </w:pPr>
            <w:r w:rsidRPr="009E5202">
              <w:rPr>
                <w:noProof/>
                <w:highlight w:val="yellow"/>
                <w:lang w:val="en-CA"/>
              </w:rPr>
              <w:t>ue(v)</w:t>
            </w:r>
          </w:p>
        </w:tc>
      </w:tr>
      <w:tr w:rsidR="00900AEF" w:rsidRPr="00084198" w14:paraId="4E48D7E1" w14:textId="77777777" w:rsidTr="009808FD">
        <w:trPr>
          <w:cantSplit/>
          <w:jc w:val="center"/>
        </w:trPr>
        <w:tc>
          <w:tcPr>
            <w:tcW w:w="7920" w:type="dxa"/>
          </w:tcPr>
          <w:p w14:paraId="1E0AC0BB" w14:textId="77777777" w:rsidR="00900AEF" w:rsidRPr="00084198" w:rsidRDefault="00900AEF" w:rsidP="009808FD">
            <w:pPr>
              <w:pStyle w:val="tablesyntax"/>
              <w:keepNext w:val="0"/>
              <w:keepLines w:val="0"/>
              <w:spacing w:before="20" w:after="40"/>
              <w:rPr>
                <w:bCs/>
                <w:noProof/>
                <w:lang w:val="en-CA"/>
              </w:rPr>
            </w:pPr>
            <w:r w:rsidRPr="00084198">
              <w:rPr>
                <w:b/>
                <w:bCs/>
                <w:noProof/>
                <w:lang w:val="en-CA"/>
              </w:rPr>
              <w:tab/>
            </w:r>
            <w:r>
              <w:rPr>
                <w:bCs/>
                <w:noProof/>
                <w:lang w:val="en-CA"/>
              </w:rPr>
              <w:t>…</w:t>
            </w:r>
          </w:p>
        </w:tc>
        <w:tc>
          <w:tcPr>
            <w:tcW w:w="1158" w:type="dxa"/>
          </w:tcPr>
          <w:p w14:paraId="1D90924A" w14:textId="77777777" w:rsidR="00900AEF" w:rsidRPr="00084198" w:rsidRDefault="00900AEF" w:rsidP="009808FD">
            <w:pPr>
              <w:pStyle w:val="tablecell"/>
              <w:keepNext w:val="0"/>
              <w:keepLines w:val="0"/>
              <w:spacing w:before="20" w:after="40"/>
              <w:jc w:val="center"/>
              <w:rPr>
                <w:noProof/>
                <w:lang w:val="en-CA"/>
              </w:rPr>
            </w:pPr>
          </w:p>
        </w:tc>
      </w:tr>
      <w:tr w:rsidR="00900AEF" w:rsidRPr="00084198" w14:paraId="3657FAEE" w14:textId="77777777" w:rsidTr="009808FD">
        <w:trPr>
          <w:cantSplit/>
          <w:jc w:val="center"/>
        </w:trPr>
        <w:tc>
          <w:tcPr>
            <w:tcW w:w="7920" w:type="dxa"/>
          </w:tcPr>
          <w:p w14:paraId="5B8EB904" w14:textId="77777777" w:rsidR="00900AEF" w:rsidRPr="00084198" w:rsidRDefault="00900AEF" w:rsidP="009808FD">
            <w:pPr>
              <w:pStyle w:val="tablesyntax"/>
              <w:keepNext w:val="0"/>
              <w:keepLines w:val="0"/>
              <w:spacing w:before="20" w:after="40"/>
              <w:rPr>
                <w:b/>
                <w:bCs/>
                <w:noProof/>
                <w:lang w:val="en-CA"/>
              </w:rPr>
            </w:pPr>
            <w:r>
              <w:rPr>
                <w:b/>
                <w:bCs/>
                <w:noProof/>
                <w:lang w:val="en-CA"/>
              </w:rPr>
              <w:t>}</w:t>
            </w:r>
          </w:p>
        </w:tc>
        <w:tc>
          <w:tcPr>
            <w:tcW w:w="1158" w:type="dxa"/>
          </w:tcPr>
          <w:p w14:paraId="0D5CA5F9" w14:textId="77777777" w:rsidR="00900AEF" w:rsidRPr="00084198" w:rsidRDefault="00900AEF" w:rsidP="009808FD">
            <w:pPr>
              <w:pStyle w:val="tablecell"/>
              <w:keepNext w:val="0"/>
              <w:keepLines w:val="0"/>
              <w:spacing w:before="20" w:after="40"/>
              <w:jc w:val="center"/>
              <w:rPr>
                <w:noProof/>
                <w:lang w:val="en-CA"/>
              </w:rPr>
            </w:pPr>
          </w:p>
        </w:tc>
      </w:tr>
    </w:tbl>
    <w:p w14:paraId="3200CF0F" w14:textId="77777777" w:rsidR="000D23C7" w:rsidRPr="00AF016E" w:rsidRDefault="000D23C7" w:rsidP="000D23C7">
      <w:pPr>
        <w:rPr>
          <w:noProof/>
          <w:highlight w:val="yellow"/>
          <w:lang w:val="en-CA"/>
        </w:rPr>
      </w:pPr>
      <w:r w:rsidRPr="00AF016E">
        <w:rPr>
          <w:b/>
          <w:noProof/>
          <w:color w:val="000000"/>
          <w:szCs w:val="21"/>
          <w:highlight w:val="yellow"/>
          <w:lang w:val="en-CA"/>
        </w:rPr>
        <w:t xml:space="preserve">six_minus_max_num_merge_cand </w:t>
      </w:r>
      <w:r w:rsidRPr="00AF016E">
        <w:rPr>
          <w:noProof/>
          <w:color w:val="000000"/>
          <w:szCs w:val="21"/>
          <w:highlight w:val="yellow"/>
          <w:lang w:val="en-CA"/>
        </w:rPr>
        <w:t xml:space="preserve">specifies the maximum number of merging motion vector prediction (MVP) candidates supported in the SPS subtracted from 6. </w:t>
      </w:r>
      <w:r w:rsidRPr="00AF016E">
        <w:rPr>
          <w:noProof/>
          <w:highlight w:val="yellow"/>
          <w:lang w:val="en-CA"/>
        </w:rPr>
        <w:t>The maximum number of merging MVP candidates, MaxNumMergeCand is derived as follows:</w:t>
      </w:r>
    </w:p>
    <w:p w14:paraId="64144492" w14:textId="77777777" w:rsidR="000D23C7" w:rsidRPr="00AF016E" w:rsidRDefault="000D23C7" w:rsidP="000D23C7">
      <w:pPr>
        <w:rPr>
          <w:noProof/>
          <w:highlight w:val="yellow"/>
          <w:lang w:val="en-CA"/>
        </w:rPr>
      </w:pPr>
      <w:r w:rsidRPr="00AF016E">
        <w:rPr>
          <w:noProof/>
          <w:highlight w:val="yellow"/>
          <w:lang w:val="en-CA"/>
        </w:rPr>
        <w:tab/>
        <w:t>MaxNumMergeCand = 6 − six_minus_max_num_merge_cand</w:t>
      </w:r>
    </w:p>
    <w:p w14:paraId="789771DF" w14:textId="77777777" w:rsidR="000D23C7" w:rsidRPr="00AF016E" w:rsidRDefault="000D23C7" w:rsidP="000D23C7">
      <w:pPr>
        <w:rPr>
          <w:b/>
          <w:noProof/>
          <w:color w:val="000000"/>
          <w:szCs w:val="21"/>
          <w:highlight w:val="yellow"/>
          <w:lang w:val="en-CA"/>
        </w:rPr>
      </w:pPr>
      <w:r w:rsidRPr="00AF016E">
        <w:rPr>
          <w:noProof/>
          <w:highlight w:val="yellow"/>
          <w:lang w:val="en-CA"/>
        </w:rPr>
        <w:t>The value of MaxNumMergeCand shall be in the range of 1 to 6, inclusive.</w:t>
      </w:r>
    </w:p>
    <w:p w14:paraId="4BE0D5EE" w14:textId="03DA6149" w:rsidR="000D23C7" w:rsidRPr="00AF016E" w:rsidRDefault="000D23C7">
      <w:pPr>
        <w:rPr>
          <w:noProof/>
          <w:color w:val="000000"/>
          <w:szCs w:val="21"/>
          <w:highlight w:val="yellow"/>
          <w:lang w:val="en-CA"/>
        </w:rPr>
      </w:pPr>
      <w:r w:rsidRPr="00AF016E">
        <w:rPr>
          <w:b/>
          <w:noProof/>
          <w:highlight w:val="yellow"/>
          <w:lang w:val="en-CA" w:eastAsia="ko-KR"/>
        </w:rPr>
        <w:t>five_minus_max_num_subblock_merge_cand</w:t>
      </w:r>
      <w:r w:rsidRPr="00AF016E">
        <w:rPr>
          <w:noProof/>
          <w:highlight w:val="yellow"/>
          <w:lang w:val="en-CA" w:eastAsia="ko-KR"/>
        </w:rPr>
        <w:t xml:space="preserve"> specifies the maximum number of subblock-based merging motion vector prediction (MVP) candidates supported in the SPS subtracted from 5. </w:t>
      </w:r>
    </w:p>
    <w:p w14:paraId="0B7BEC0C" w14:textId="77777777" w:rsidR="000D23C7" w:rsidRPr="00AF016E" w:rsidRDefault="000D23C7" w:rsidP="000D23C7">
      <w:pPr>
        <w:rPr>
          <w:noProof/>
          <w:highlight w:val="yellow"/>
          <w:lang w:val="en-CA"/>
        </w:rPr>
      </w:pPr>
      <w:r w:rsidRPr="00AF016E">
        <w:rPr>
          <w:b/>
          <w:noProof/>
          <w:highlight w:val="yellow"/>
          <w:lang w:val="en-CA" w:eastAsia="ko-KR"/>
        </w:rPr>
        <w:t xml:space="preserve">six_minus_max_num_ibc_merge_cand </w:t>
      </w:r>
      <w:r w:rsidRPr="00AF016E">
        <w:rPr>
          <w:noProof/>
          <w:highlight w:val="yellow"/>
          <w:lang w:val="en-CA"/>
        </w:rPr>
        <w:t xml:space="preserve">specifies the maximum number of IBC merging block vector prediction (BVP) candidates supported in the SPS subtracted from 6. </w:t>
      </w:r>
    </w:p>
    <w:p w14:paraId="2C1B4102" w14:textId="77777777" w:rsidR="000D23C7" w:rsidRPr="00AF016E" w:rsidRDefault="000D23C7" w:rsidP="000D23C7">
      <w:pPr>
        <w:pStyle w:val="ListParagraph"/>
        <w:numPr>
          <w:ilvl w:val="0"/>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highlight w:val="yellow"/>
          <w:lang w:val="en-CA"/>
        </w:rPr>
      </w:pPr>
      <w:r w:rsidRPr="00AF016E">
        <w:rPr>
          <w:noProof/>
          <w:highlight w:val="yellow"/>
          <w:lang w:val="en-CA"/>
        </w:rPr>
        <w:t>If sps_ibc_enabled_flag is equal to 1, the maximum number of IBC merging BVP candidates, MaxNumIbcMergeCand is derived as follows:</w:t>
      </w:r>
    </w:p>
    <w:p w14:paraId="2C99A97E" w14:textId="77777777" w:rsidR="000D23C7" w:rsidRPr="00AF016E" w:rsidRDefault="000D23C7" w:rsidP="000D23C7">
      <w:pPr>
        <w:pStyle w:val="Equation"/>
        <w:tabs>
          <w:tab w:val="left" w:pos="1170"/>
          <w:tab w:val="left" w:pos="1890"/>
        </w:tabs>
        <w:ind w:left="794"/>
        <w:rPr>
          <w:noProof/>
          <w:highlight w:val="yellow"/>
          <w:lang w:val="en-CA"/>
        </w:rPr>
      </w:pPr>
      <w:r w:rsidRPr="00AF016E">
        <w:rPr>
          <w:noProof/>
          <w:highlight w:val="yellow"/>
          <w:lang w:val="en-CA"/>
        </w:rPr>
        <w:t>MaxNumIbcMergeCand = 6 − six_minus_max_num_ibc_merge_cand</w:t>
      </w:r>
    </w:p>
    <w:p w14:paraId="1E08105B" w14:textId="77777777" w:rsidR="000D23C7" w:rsidRPr="00AF016E" w:rsidRDefault="000D23C7" w:rsidP="000D23C7">
      <w:pPr>
        <w:rPr>
          <w:noProof/>
          <w:highlight w:val="yellow"/>
          <w:lang w:val="en-CA"/>
        </w:rPr>
      </w:pPr>
      <w:r w:rsidRPr="00AF016E">
        <w:rPr>
          <w:noProof/>
          <w:highlight w:val="yellow"/>
          <w:lang w:val="en-CA"/>
        </w:rPr>
        <w:tab/>
      </w:r>
      <w:r w:rsidRPr="00AF016E">
        <w:rPr>
          <w:noProof/>
          <w:highlight w:val="yellow"/>
          <w:lang w:val="en-CA"/>
        </w:rPr>
        <w:tab/>
        <w:t>The value of MaxNumIbcMergeCand shall be in the range of 1 to 6, inclusive.</w:t>
      </w:r>
    </w:p>
    <w:p w14:paraId="366834C6" w14:textId="77777777" w:rsidR="000D23C7" w:rsidRPr="00AF016E" w:rsidRDefault="000D23C7" w:rsidP="000D23C7">
      <w:pPr>
        <w:pStyle w:val="ListParagraph"/>
        <w:numPr>
          <w:ilvl w:val="0"/>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highlight w:val="yellow"/>
          <w:lang w:val="en-CA"/>
        </w:rPr>
      </w:pPr>
      <w:r w:rsidRPr="00AF016E">
        <w:rPr>
          <w:noProof/>
          <w:highlight w:val="yellow"/>
          <w:lang w:val="en-CA"/>
        </w:rPr>
        <w:t>Otherwise, MaxNumIbcMergeCand shall be equal to 0.</w:t>
      </w:r>
    </w:p>
    <w:p w14:paraId="56BD4EDE" w14:textId="77777777" w:rsidR="000D23C7" w:rsidRPr="00AF016E" w:rsidRDefault="000D23C7" w:rsidP="000D23C7">
      <w:pPr>
        <w:rPr>
          <w:noProof/>
          <w:highlight w:val="yellow"/>
          <w:lang w:val="en-CA"/>
        </w:rPr>
      </w:pPr>
      <w:r w:rsidRPr="00AF016E">
        <w:rPr>
          <w:b/>
          <w:noProof/>
          <w:highlight w:val="yellow"/>
          <w:lang w:val="en-CA"/>
        </w:rPr>
        <w:t>max_num_merge_cand_minus_max_num_geo_cand</w:t>
      </w:r>
      <w:r w:rsidRPr="00AF016E">
        <w:rPr>
          <w:noProof/>
          <w:highlight w:val="yellow"/>
          <w:lang w:val="en-CA"/>
        </w:rPr>
        <w:t xml:space="preserve"> specifies the maximum number of GEO merge mode candidates supported in the SPS subtracted from MaxNumMergeCand.</w:t>
      </w:r>
    </w:p>
    <w:p w14:paraId="37878AAB" w14:textId="77777777" w:rsidR="000D23C7" w:rsidRPr="00AF016E" w:rsidRDefault="000D23C7" w:rsidP="000D23C7">
      <w:pPr>
        <w:pStyle w:val="ListParagraph"/>
        <w:numPr>
          <w:ilvl w:val="0"/>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highlight w:val="yellow"/>
          <w:lang w:val="en-CA"/>
        </w:rPr>
      </w:pPr>
      <w:r w:rsidRPr="00AF016E">
        <w:rPr>
          <w:noProof/>
          <w:highlight w:val="yellow"/>
          <w:lang w:val="en-CA"/>
        </w:rPr>
        <w:t xml:space="preserve">If </w:t>
      </w:r>
      <w:proofErr w:type="spellStart"/>
      <w:r w:rsidRPr="00AF016E">
        <w:rPr>
          <w:szCs w:val="22"/>
          <w:highlight w:val="yellow"/>
          <w:lang w:val="en-CA"/>
        </w:rPr>
        <w:t>sps</w:t>
      </w:r>
      <w:r w:rsidRPr="00AF016E">
        <w:rPr>
          <w:bCs/>
          <w:noProof/>
          <w:color w:val="000000" w:themeColor="text1"/>
          <w:highlight w:val="yellow"/>
          <w:lang w:val="en-CA"/>
        </w:rPr>
        <w:t>_</w:t>
      </w:r>
      <w:r w:rsidRPr="00AF016E">
        <w:rPr>
          <w:bCs/>
          <w:noProof/>
          <w:color w:val="000000" w:themeColor="text1"/>
          <w:highlight w:val="yellow"/>
          <w:lang w:val="en-CA" w:eastAsia="zh-CN"/>
        </w:rPr>
        <w:t>geo</w:t>
      </w:r>
      <w:r w:rsidRPr="00AF016E">
        <w:rPr>
          <w:bCs/>
          <w:noProof/>
          <w:color w:val="000000" w:themeColor="text1"/>
          <w:highlight w:val="yellow"/>
          <w:lang w:val="en-CA"/>
        </w:rPr>
        <w:t>_enabled_flag</w:t>
      </w:r>
      <w:proofErr w:type="spellEnd"/>
      <w:r w:rsidRPr="00AF016E">
        <w:rPr>
          <w:noProof/>
          <w:highlight w:val="yellow"/>
          <w:lang w:val="en-CA"/>
        </w:rPr>
        <w:t xml:space="preserve"> is equal to 1 and MaxNumMergeCand is greater than or equal to 3, the maximum number of GEO merge mode candidates, MaxNumGeoMergeCand is derived as follows:</w:t>
      </w:r>
    </w:p>
    <w:p w14:paraId="65DF8ACD" w14:textId="77777777" w:rsidR="000D23C7" w:rsidRPr="00AF016E" w:rsidRDefault="000D23C7" w:rsidP="000D23C7">
      <w:pPr>
        <w:pStyle w:val="Equation"/>
        <w:tabs>
          <w:tab w:val="left" w:pos="1890"/>
        </w:tabs>
        <w:ind w:left="794"/>
        <w:rPr>
          <w:noProof/>
          <w:highlight w:val="yellow"/>
          <w:lang w:val="en-CA"/>
        </w:rPr>
      </w:pPr>
      <w:r w:rsidRPr="00AF016E">
        <w:rPr>
          <w:noProof/>
          <w:highlight w:val="yellow"/>
          <w:lang w:val="en-CA"/>
        </w:rPr>
        <w:t xml:space="preserve">MaxNumGeoMergeCand = </w:t>
      </w:r>
      <w:r w:rsidRPr="00AF016E">
        <w:rPr>
          <w:noProof/>
          <w:highlight w:val="yellow"/>
          <w:lang w:val="en-CA"/>
        </w:rPr>
        <w:br/>
      </w:r>
      <w:r w:rsidRPr="00AF016E">
        <w:rPr>
          <w:noProof/>
          <w:highlight w:val="yellow"/>
          <w:lang w:val="en-CA"/>
        </w:rPr>
        <w:tab/>
        <w:t>MaxNumMergeCand − max_num_merge_cand_minus_max_num_geo_cand</w:t>
      </w:r>
    </w:p>
    <w:p w14:paraId="4BDCBBA7" w14:textId="77777777" w:rsidR="000D23C7" w:rsidRPr="00AF016E" w:rsidRDefault="000D23C7" w:rsidP="000D23C7">
      <w:pPr>
        <w:rPr>
          <w:szCs w:val="22"/>
          <w:highlight w:val="yellow"/>
          <w:lang w:val="en-CA"/>
        </w:rPr>
      </w:pPr>
      <w:r w:rsidRPr="00AF016E">
        <w:rPr>
          <w:szCs w:val="22"/>
          <w:highlight w:val="yellow"/>
          <w:lang w:val="en-CA"/>
        </w:rPr>
        <w:tab/>
      </w:r>
      <w:r w:rsidRPr="00AF016E">
        <w:rPr>
          <w:szCs w:val="22"/>
          <w:highlight w:val="yellow"/>
          <w:lang w:val="en-CA"/>
        </w:rPr>
        <w:tab/>
        <w:t xml:space="preserve">The value of </w:t>
      </w:r>
      <w:proofErr w:type="spellStart"/>
      <w:r w:rsidRPr="00AF016E">
        <w:rPr>
          <w:szCs w:val="22"/>
          <w:highlight w:val="yellow"/>
          <w:lang w:val="en-CA"/>
        </w:rPr>
        <w:t>MaxNumGeoMergeCand</w:t>
      </w:r>
      <w:proofErr w:type="spellEnd"/>
      <w:r w:rsidRPr="00AF016E">
        <w:rPr>
          <w:szCs w:val="22"/>
          <w:highlight w:val="yellow"/>
          <w:lang w:val="en-CA"/>
        </w:rPr>
        <w:t xml:space="preserve"> shall be in the range of 2 to MaxNumMergeCand, inclusive.</w:t>
      </w:r>
    </w:p>
    <w:p w14:paraId="6E17E60F" w14:textId="77777777" w:rsidR="000D23C7" w:rsidRPr="00AF016E" w:rsidRDefault="000D23C7" w:rsidP="000D23C7">
      <w:pPr>
        <w:pStyle w:val="ListParagraph"/>
        <w:numPr>
          <w:ilvl w:val="0"/>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Cs w:val="22"/>
          <w:highlight w:val="yellow"/>
          <w:lang w:val="en-CA"/>
        </w:rPr>
      </w:pPr>
      <w:r w:rsidRPr="00AF016E">
        <w:rPr>
          <w:szCs w:val="22"/>
          <w:highlight w:val="yellow"/>
          <w:lang w:val="en-CA"/>
        </w:rPr>
        <w:t xml:space="preserve">Otherwise, when </w:t>
      </w:r>
      <w:proofErr w:type="spellStart"/>
      <w:r w:rsidRPr="00AF016E">
        <w:rPr>
          <w:szCs w:val="22"/>
          <w:highlight w:val="yellow"/>
          <w:lang w:val="en-CA"/>
        </w:rPr>
        <w:t>sps</w:t>
      </w:r>
      <w:r w:rsidRPr="00AF016E">
        <w:rPr>
          <w:bCs/>
          <w:noProof/>
          <w:color w:val="000000" w:themeColor="text1"/>
          <w:highlight w:val="yellow"/>
          <w:lang w:val="en-CA"/>
        </w:rPr>
        <w:t>_</w:t>
      </w:r>
      <w:r w:rsidRPr="00AF016E">
        <w:rPr>
          <w:bCs/>
          <w:noProof/>
          <w:color w:val="000000" w:themeColor="text1"/>
          <w:highlight w:val="yellow"/>
          <w:lang w:val="en-CA" w:eastAsia="zh-CN"/>
        </w:rPr>
        <w:t>geo</w:t>
      </w:r>
      <w:r w:rsidRPr="00AF016E">
        <w:rPr>
          <w:bCs/>
          <w:noProof/>
          <w:color w:val="000000" w:themeColor="text1"/>
          <w:highlight w:val="yellow"/>
          <w:lang w:val="en-CA"/>
        </w:rPr>
        <w:t>_enabled_flag</w:t>
      </w:r>
      <w:proofErr w:type="spellEnd"/>
      <w:r w:rsidRPr="00AF016E">
        <w:rPr>
          <w:noProof/>
          <w:highlight w:val="yellow"/>
          <w:lang w:val="en-CA"/>
        </w:rPr>
        <w:t xml:space="preserve"> is equal to 1 and MaxNumMergeCand is equal to 2, </w:t>
      </w:r>
      <w:proofErr w:type="spellStart"/>
      <w:r w:rsidRPr="00AF016E">
        <w:rPr>
          <w:szCs w:val="22"/>
          <w:highlight w:val="yellow"/>
          <w:lang w:val="en-CA"/>
        </w:rPr>
        <w:t>MaxNumGeoMergeCand</w:t>
      </w:r>
      <w:proofErr w:type="spellEnd"/>
      <w:r w:rsidRPr="00AF016E">
        <w:rPr>
          <w:szCs w:val="22"/>
          <w:highlight w:val="yellow"/>
          <w:lang w:val="en-CA"/>
        </w:rPr>
        <w:t xml:space="preserve"> is set equal to 2.</w:t>
      </w:r>
    </w:p>
    <w:p w14:paraId="25E1B8F9" w14:textId="77777777" w:rsidR="000D23C7" w:rsidRPr="00AF016E" w:rsidRDefault="000D23C7" w:rsidP="000D23C7">
      <w:pPr>
        <w:pStyle w:val="ListParagraph"/>
        <w:numPr>
          <w:ilvl w:val="0"/>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highlight w:val="yellow"/>
          <w:lang w:val="en-CA"/>
        </w:rPr>
      </w:pPr>
      <w:r w:rsidRPr="00AF016E">
        <w:rPr>
          <w:szCs w:val="22"/>
          <w:highlight w:val="yellow"/>
          <w:lang w:val="en-CA"/>
        </w:rPr>
        <w:t xml:space="preserve">Otherwise, </w:t>
      </w:r>
      <w:proofErr w:type="spellStart"/>
      <w:r w:rsidRPr="00AF016E">
        <w:rPr>
          <w:szCs w:val="22"/>
          <w:highlight w:val="yellow"/>
          <w:lang w:val="en-CA"/>
        </w:rPr>
        <w:t>MaxNumGeoMergeCand</w:t>
      </w:r>
      <w:proofErr w:type="spellEnd"/>
      <w:r w:rsidRPr="00AF016E">
        <w:rPr>
          <w:szCs w:val="22"/>
          <w:highlight w:val="yellow"/>
          <w:lang w:val="en-CA"/>
        </w:rPr>
        <w:t xml:space="preserve"> is set equal to 0.</w:t>
      </w:r>
    </w:p>
    <w:p w14:paraId="642FA863" w14:textId="0DC97DB6" w:rsidR="00793BA8" w:rsidRDefault="00793BA8" w:rsidP="00793BA8">
      <w:pPr>
        <w:rPr>
          <w:lang w:val="en-CA" w:eastAsia="zh-CN"/>
        </w:rPr>
      </w:pPr>
    </w:p>
    <w:p w14:paraId="3DA2A3D5" w14:textId="77777777" w:rsidR="000D23C7" w:rsidRDefault="000D23C7" w:rsidP="000D23C7">
      <w:pPr>
        <w:rPr>
          <w:noProof/>
          <w:lang w:val="en-CA"/>
        </w:rPr>
      </w:pPr>
      <w:r>
        <w:rPr>
          <w:b/>
          <w:noProof/>
          <w:lang w:val="en-CA"/>
        </w:rPr>
        <w:t>pic</w:t>
      </w:r>
      <w:r w:rsidRPr="00084198">
        <w:rPr>
          <w:b/>
          <w:noProof/>
          <w:lang w:val="en-CA"/>
        </w:rPr>
        <w:t>_temporal_mvp_enabled_flag</w:t>
      </w:r>
      <w:r w:rsidRPr="00084198">
        <w:rPr>
          <w:noProof/>
          <w:lang w:val="en-CA"/>
        </w:rPr>
        <w:t xml:space="preserve"> specifies whether temporal motion vector predictors can be used for inter prediction</w:t>
      </w:r>
      <w:r>
        <w:rPr>
          <w:noProof/>
          <w:lang w:val="en-CA"/>
        </w:rPr>
        <w:t xml:space="preserve"> for slices associated with the PH</w:t>
      </w:r>
      <w:r w:rsidRPr="00084198">
        <w:rPr>
          <w:noProof/>
          <w:lang w:val="en-CA"/>
        </w:rPr>
        <w:t xml:space="preserve">. If </w:t>
      </w:r>
      <w:r>
        <w:rPr>
          <w:noProof/>
          <w:lang w:val="en-CA"/>
        </w:rPr>
        <w:t>pic</w:t>
      </w:r>
      <w:r w:rsidRPr="00084198">
        <w:rPr>
          <w:noProof/>
          <w:lang w:val="en-CA"/>
        </w:rPr>
        <w:t xml:space="preserve">_temporal_mvp_enabled_flag is equal to 0, the syntax elements of the </w:t>
      </w:r>
      <w:r>
        <w:rPr>
          <w:noProof/>
          <w:lang w:val="en-CA"/>
        </w:rPr>
        <w:t>slices associated with the PH</w:t>
      </w:r>
      <w:r w:rsidRPr="00084198">
        <w:rPr>
          <w:noProof/>
          <w:lang w:val="en-CA"/>
        </w:rPr>
        <w:t xml:space="preserve"> shall be constrained such that no temporal motion vector predictor is used in decoding of the </w:t>
      </w:r>
      <w:r>
        <w:rPr>
          <w:noProof/>
          <w:lang w:val="en-CA"/>
        </w:rPr>
        <w:t>slices</w:t>
      </w:r>
      <w:r w:rsidRPr="00084198">
        <w:rPr>
          <w:noProof/>
          <w:lang w:val="en-CA"/>
        </w:rPr>
        <w:t>. Otherwise (</w:t>
      </w:r>
      <w:r>
        <w:rPr>
          <w:noProof/>
          <w:lang w:val="en-CA"/>
        </w:rPr>
        <w:t>pic</w:t>
      </w:r>
      <w:r w:rsidRPr="00084198">
        <w:rPr>
          <w:noProof/>
          <w:lang w:val="en-CA"/>
        </w:rPr>
        <w:t xml:space="preserve">_temporal_mvp_enabled_flag is equal to 1), temporal motion vector predictors may be used in decoding of the </w:t>
      </w:r>
      <w:r>
        <w:rPr>
          <w:noProof/>
          <w:lang w:val="en-CA"/>
        </w:rPr>
        <w:t>slices associated with the PH</w:t>
      </w:r>
      <w:r w:rsidRPr="00084198">
        <w:rPr>
          <w:noProof/>
          <w:lang w:val="en-CA"/>
        </w:rPr>
        <w:t>.</w:t>
      </w:r>
      <w:r>
        <w:rPr>
          <w:noProof/>
          <w:lang w:val="en-CA"/>
        </w:rPr>
        <w:t xml:space="preserve"> When not present, the value of pic_temporal_mvp_enabled_flag is inferred to be equal to 0. </w:t>
      </w:r>
      <w:r>
        <w:t xml:space="preserve">When no reference picture in the DPB has the same spatial resolution as the current picture, the value of </w:t>
      </w:r>
      <w:proofErr w:type="spellStart"/>
      <w:r>
        <w:t>pic_temporal_mvp_enabled_flag</w:t>
      </w:r>
      <w:proofErr w:type="spellEnd"/>
      <w:r>
        <w:t xml:space="preserve"> shall be equal to 0</w:t>
      </w:r>
      <w:r>
        <w:rPr>
          <w:noProof/>
          <w:lang w:val="en-CA"/>
        </w:rPr>
        <w:t>.</w:t>
      </w:r>
    </w:p>
    <w:p w14:paraId="2373FE8B" w14:textId="77777777" w:rsidR="000D23C7" w:rsidRPr="00A377FD" w:rsidRDefault="000D23C7" w:rsidP="000D23C7">
      <w:pPr>
        <w:rPr>
          <w:noProof/>
          <w:highlight w:val="yellow"/>
          <w:lang w:val="en-CA"/>
        </w:rPr>
      </w:pPr>
      <w:r w:rsidRPr="00A377FD">
        <w:rPr>
          <w:noProof/>
          <w:highlight w:val="yellow"/>
          <w:lang w:val="en-CA"/>
        </w:rPr>
        <w:t>When sps_affine_enabled_flag is equal to 0, the value of five_minus_max_num_subblock_merge_cand is inferred to be equal to 5 – ( sps_sbtmvp_enabled_flag &amp;&amp; pic_temporal_mvp_enable_flag ).</w:t>
      </w:r>
    </w:p>
    <w:p w14:paraId="33F8DE02" w14:textId="77777777" w:rsidR="000D23C7" w:rsidRPr="00A377FD" w:rsidRDefault="000D23C7" w:rsidP="000D23C7">
      <w:pPr>
        <w:rPr>
          <w:noProof/>
          <w:highlight w:val="yellow"/>
          <w:lang w:val="en-CA" w:eastAsia="ko-KR"/>
        </w:rPr>
      </w:pPr>
      <w:r w:rsidRPr="00A377FD">
        <w:rPr>
          <w:noProof/>
          <w:highlight w:val="yellow"/>
          <w:lang w:val="en-CA" w:eastAsia="ko-KR"/>
        </w:rPr>
        <w:lastRenderedPageBreak/>
        <w:t>The maximum number of subblock-based merging MVP candidates, MaxNumSubblockMergeCand is derived as follows:</w:t>
      </w:r>
    </w:p>
    <w:p w14:paraId="6D69BF73" w14:textId="77777777" w:rsidR="000D23C7" w:rsidRPr="00A377FD" w:rsidRDefault="000D23C7" w:rsidP="000D23C7">
      <w:pPr>
        <w:rPr>
          <w:noProof/>
          <w:highlight w:val="yellow"/>
          <w:lang w:val="en-CA" w:eastAsia="ko-KR"/>
        </w:rPr>
      </w:pPr>
      <w:r w:rsidRPr="00A377FD">
        <w:rPr>
          <w:noProof/>
          <w:highlight w:val="yellow"/>
          <w:lang w:val="en-CA" w:eastAsia="ko-KR"/>
        </w:rPr>
        <w:tab/>
        <w:t xml:space="preserve">MaxNumSubblockMergeCand = 5 − five_minus_max_num_subblock_merge_cand      </w:t>
      </w:r>
      <w:r w:rsidRPr="00A377FD">
        <w:rPr>
          <w:noProof/>
          <w:highlight w:val="yellow"/>
          <w:lang w:val="en-CA"/>
        </w:rPr>
        <w:tab/>
        <w:t>(xx)</w:t>
      </w:r>
      <w:r w:rsidRPr="00A377FD">
        <w:rPr>
          <w:noProof/>
          <w:highlight w:val="yellow"/>
          <w:lang w:val="en-CA" w:eastAsia="ko-KR"/>
        </w:rPr>
        <w:t xml:space="preserve"> </w:t>
      </w:r>
    </w:p>
    <w:p w14:paraId="0CE29EFC" w14:textId="77777777" w:rsidR="000D23C7" w:rsidRPr="00084198" w:rsidRDefault="000D23C7" w:rsidP="000D23C7">
      <w:pPr>
        <w:rPr>
          <w:noProof/>
          <w:lang w:val="en-CA"/>
        </w:rPr>
      </w:pPr>
      <w:r w:rsidRPr="00A377FD">
        <w:rPr>
          <w:noProof/>
          <w:highlight w:val="yellow"/>
          <w:lang w:val="en-CA" w:eastAsia="ko-KR"/>
        </w:rPr>
        <w:t>The value of MaxNumSubblockMergeCand shall be in the range of 0 to 5, inclusive.</w:t>
      </w:r>
    </w:p>
    <w:p w14:paraId="05E858C8" w14:textId="77777777" w:rsidR="000D23C7" w:rsidRPr="00AF016E" w:rsidRDefault="000D23C7" w:rsidP="00793BA8">
      <w:pPr>
        <w:rPr>
          <w:lang w:val="en-CA" w:eastAsia="zh-CN"/>
        </w:rPr>
      </w:pPr>
    </w:p>
    <w:p w14:paraId="5F0CF8E4"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7A9B4D21" w14:textId="0DE501D7" w:rsidR="00342FF4" w:rsidRDefault="006F116E" w:rsidP="009234A5">
      <w:pPr>
        <w:rPr>
          <w:b/>
          <w:szCs w:val="22"/>
          <w:lang w:val="en-CA"/>
        </w:rPr>
      </w:pPr>
      <w:r>
        <w:rPr>
          <w:b/>
          <w:szCs w:val="22"/>
          <w:lang w:val="en-CA"/>
        </w:rPr>
        <w:t>Tencent</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47E1E">
        <w:rPr>
          <w:b/>
          <w:szCs w:val="22"/>
          <w:lang w:val="en-CA"/>
        </w:rPr>
        <w:t> </w:t>
      </w:r>
      <w:r w:rsidR="002F164D" w:rsidRPr="005B217D">
        <w:rPr>
          <w:b/>
          <w:szCs w:val="22"/>
          <w:lang w:val="en-CA"/>
        </w:rPr>
        <w:t xml:space="preserve">|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5F3D49A9" w14:textId="43D0EAA3" w:rsidR="00C241A8" w:rsidRPr="005B217D" w:rsidRDefault="00413A71" w:rsidP="00C241A8">
      <w:pPr>
        <w:rPr>
          <w:szCs w:val="22"/>
          <w:lang w:val="en-CA"/>
        </w:rPr>
      </w:pPr>
      <w:r>
        <w:rPr>
          <w:b/>
          <w:szCs w:val="22"/>
          <w:lang w:val="en-CA"/>
        </w:rPr>
        <w:t xml:space="preserve">Qualcomm Inc. </w:t>
      </w:r>
      <w:r w:rsidR="00B558BE">
        <w:rPr>
          <w:b/>
          <w:szCs w:val="22"/>
          <w:lang w:val="en-CA"/>
        </w:rPr>
        <w:t>have</w:t>
      </w:r>
      <w:r w:rsidR="00C241A8" w:rsidRPr="005B217D">
        <w:rPr>
          <w:b/>
          <w:szCs w:val="22"/>
          <w:lang w:val="en-CA"/>
        </w:rPr>
        <w:t xml:space="preserve"> current or pending patent rights relating to the technology described in this contribution and, conditioned on reciprocity, is prepared to grant licenses under reasonable and non-discriminatory terms as necessary for implementation of the resulting ITU-T Recommendation</w:t>
      </w:r>
      <w:r w:rsidR="00C241A8">
        <w:rPr>
          <w:b/>
          <w:szCs w:val="22"/>
          <w:lang w:val="en-CA"/>
        </w:rPr>
        <w:t> </w:t>
      </w:r>
      <w:r w:rsidR="00C241A8" w:rsidRPr="005B217D">
        <w:rPr>
          <w:b/>
          <w:szCs w:val="22"/>
          <w:lang w:val="en-CA"/>
        </w:rPr>
        <w:t>| ISO/IEC International Standard (per box 2 of the ITU-T/ITU-R/ISO/IEC patent statement and licensing declaration form).</w:t>
      </w:r>
    </w:p>
    <w:p w14:paraId="32EAF635" w14:textId="439D4F00" w:rsidR="007F1F8B" w:rsidRDefault="00413A71" w:rsidP="009234A5">
      <w:pPr>
        <w:rPr>
          <w:ins w:id="16" w:author="Ling Li" w:date="2020-01-17T01:39:00Z"/>
          <w:b/>
          <w:szCs w:val="22"/>
          <w:lang w:val="en-CA"/>
        </w:rPr>
      </w:pPr>
      <w:r>
        <w:rPr>
          <w:b/>
          <w:szCs w:val="22"/>
          <w:lang w:val="en-CA"/>
        </w:rPr>
        <w:t>Huawei</w:t>
      </w:r>
      <w:r w:rsidRPr="005B217D">
        <w:rPr>
          <w:b/>
          <w:szCs w:val="22"/>
          <w:lang w:val="en-CA"/>
        </w:rPr>
        <w:t xml:space="preserve"> </w:t>
      </w:r>
      <w:r w:rsidR="00C241A8" w:rsidRPr="005B217D">
        <w:rPr>
          <w:b/>
          <w:szCs w:val="22"/>
          <w:lang w:val="en-CA"/>
        </w:rPr>
        <w:t>have current or pending patent rights relating to the technology described in this contribution and, conditioned on reciprocity, is prepared to grant licenses under reasonable and non-discriminatory terms as necessary for implementation of the resulting ITU-T Recommendation</w:t>
      </w:r>
      <w:r w:rsidR="00C241A8">
        <w:rPr>
          <w:b/>
          <w:szCs w:val="22"/>
          <w:lang w:val="en-CA"/>
        </w:rPr>
        <w:t> </w:t>
      </w:r>
      <w:r w:rsidR="00C241A8" w:rsidRPr="005B217D">
        <w:rPr>
          <w:b/>
          <w:szCs w:val="22"/>
          <w:lang w:val="en-CA"/>
        </w:rPr>
        <w:t>| ISO/IEC International Standard (per box 2 of the ITU-T/ITU-R/ISO/IEC patent statement and licensing declaration form).</w:t>
      </w:r>
    </w:p>
    <w:p w14:paraId="5E2FE394" w14:textId="77777777" w:rsidR="00A377FD" w:rsidRPr="005B217D" w:rsidRDefault="00A377FD" w:rsidP="00A377FD">
      <w:pPr>
        <w:rPr>
          <w:ins w:id="17" w:author="Ling Li" w:date="2020-01-17T01:39:00Z"/>
          <w:szCs w:val="22"/>
          <w:lang w:val="en-CA"/>
        </w:rPr>
      </w:pPr>
      <w:ins w:id="18" w:author="Ling Li" w:date="2020-01-17T01:39:00Z">
        <w:r w:rsidRPr="00241DCA">
          <w:rPr>
            <w:b/>
            <w:szCs w:val="22"/>
            <w:lang w:val="en-CA"/>
          </w:rPr>
          <w:t>MediaTek Inc.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ins>
    </w:p>
    <w:p w14:paraId="28F1C56E" w14:textId="77777777" w:rsidR="00A377FD" w:rsidRPr="005B217D" w:rsidRDefault="00A377FD" w:rsidP="009234A5">
      <w:pPr>
        <w:rPr>
          <w:szCs w:val="22"/>
          <w:lang w:val="en-CA"/>
        </w:rPr>
      </w:pPr>
    </w:p>
    <w:sectPr w:rsidR="00A377FD" w:rsidRPr="005B217D" w:rsidSect="00247E1E">
      <w:footerReference w:type="default" r:id="rId10"/>
      <w:pgSz w:w="12240" w:h="15840" w:code="1"/>
      <w:pgMar w:top="1152" w:right="1440" w:bottom="1152"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18AE9" w14:textId="77777777" w:rsidR="003F2C18" w:rsidRDefault="003F2C18">
      <w:r>
        <w:separator/>
      </w:r>
    </w:p>
  </w:endnote>
  <w:endnote w:type="continuationSeparator" w:id="0">
    <w:p w14:paraId="687A7001" w14:textId="77777777" w:rsidR="003F2C18" w:rsidRDefault="003F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E0003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A5A88" w14:textId="6BD2CCFD" w:rsidR="000B4FF9" w:rsidRPr="00C00DDE" w:rsidRDefault="000B4FF9"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413A71">
      <w:rPr>
        <w:rStyle w:val="PageNumber"/>
        <w:noProof/>
      </w:rPr>
      <w:t>1</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A366C5">
      <w:rPr>
        <w:rStyle w:val="PageNumber"/>
        <w:noProof/>
      </w:rPr>
      <w:t>2020-01-17</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F3A687" w14:textId="77777777" w:rsidR="003F2C18" w:rsidRDefault="003F2C18">
      <w:r>
        <w:separator/>
      </w:r>
    </w:p>
  </w:footnote>
  <w:footnote w:type="continuationSeparator" w:id="0">
    <w:p w14:paraId="7428C838" w14:textId="77777777" w:rsidR="003F2C18" w:rsidRDefault="003F2C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C1534"/>
    <w:multiLevelType w:val="hybridMultilevel"/>
    <w:tmpl w:val="39468F62"/>
    <w:lvl w:ilvl="0" w:tplc="739240D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737190"/>
    <w:multiLevelType w:val="hybridMultilevel"/>
    <w:tmpl w:val="E474D7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3C45E46"/>
    <w:multiLevelType w:val="hybridMultilevel"/>
    <w:tmpl w:val="F3187FD6"/>
    <w:lvl w:ilvl="0" w:tplc="0276D0BA">
      <w:start w:val="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EC1DEA"/>
    <w:multiLevelType w:val="hybridMultilevel"/>
    <w:tmpl w:val="675CB6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6A5F40"/>
    <w:multiLevelType w:val="hybridMultilevel"/>
    <w:tmpl w:val="FA4A7458"/>
    <w:lvl w:ilvl="0" w:tplc="0BFADADE">
      <w:start w:val="2"/>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674A6B"/>
    <w:multiLevelType w:val="hybridMultilevel"/>
    <w:tmpl w:val="18A28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084DF6"/>
    <w:multiLevelType w:val="hybridMultilevel"/>
    <w:tmpl w:val="12AE2114"/>
    <w:lvl w:ilvl="0" w:tplc="9F3C321A">
      <w:start w:val="1"/>
      <w:numFmt w:val="decimal"/>
      <w:lvlText w:val="[%1]"/>
      <w:lvlJc w:val="left"/>
      <w:pPr>
        <w:ind w:left="400" w:hanging="400"/>
      </w:pPr>
      <w:rPr>
        <w:rFonts w:hint="eastAsia"/>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3"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F7A52DF"/>
    <w:multiLevelType w:val="hybridMultilevel"/>
    <w:tmpl w:val="9C562D50"/>
    <w:lvl w:ilvl="0" w:tplc="C1B6D8E6">
      <w:start w:val="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EF70699"/>
    <w:multiLevelType w:val="hybridMultilevel"/>
    <w:tmpl w:val="56CC4684"/>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15:restartNumberingAfterBreak="0">
    <w:nsid w:val="6E5E6BEF"/>
    <w:multiLevelType w:val="hybridMultilevel"/>
    <w:tmpl w:val="675CB6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4C191C"/>
    <w:multiLevelType w:val="hybridMultilevel"/>
    <w:tmpl w:val="B2EA57AC"/>
    <w:lvl w:ilvl="0" w:tplc="8864E9C4">
      <w:numFmt w:val="bullet"/>
      <w:lvlText w:val="-"/>
      <w:lvlJc w:val="left"/>
      <w:pPr>
        <w:ind w:left="720" w:hanging="360"/>
      </w:pPr>
      <w:rPr>
        <w:rFonts w:ascii="Calibri" w:eastAsia="DengXi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49142B0"/>
    <w:multiLevelType w:val="hybridMultilevel"/>
    <w:tmpl w:val="0AE69B84"/>
    <w:lvl w:ilvl="0" w:tplc="7378205E">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6"/>
  </w:num>
  <w:num w:numId="4">
    <w:abstractNumId w:val="13"/>
  </w:num>
  <w:num w:numId="5">
    <w:abstractNumId w:val="15"/>
  </w:num>
  <w:num w:numId="6">
    <w:abstractNumId w:val="6"/>
  </w:num>
  <w:num w:numId="7">
    <w:abstractNumId w:val="10"/>
  </w:num>
  <w:num w:numId="8">
    <w:abstractNumId w:val="6"/>
  </w:num>
  <w:num w:numId="9">
    <w:abstractNumId w:val="1"/>
  </w:num>
  <w:num w:numId="10">
    <w:abstractNumId w:val="5"/>
  </w:num>
  <w:num w:numId="11">
    <w:abstractNumId w:val="3"/>
  </w:num>
  <w:num w:numId="12">
    <w:abstractNumId w:val="12"/>
  </w:num>
  <w:num w:numId="13">
    <w:abstractNumId w:val="2"/>
  </w:num>
  <w:num w:numId="14">
    <w:abstractNumId w:val="14"/>
  </w:num>
  <w:num w:numId="15">
    <w:abstractNumId w:val="9"/>
  </w:num>
  <w:num w:numId="16">
    <w:abstractNumId w:val="7"/>
  </w:num>
  <w:num w:numId="17">
    <w:abstractNumId w:val="11"/>
  </w:num>
  <w:num w:numId="18">
    <w:abstractNumId w:val="8"/>
  </w:num>
  <w:num w:numId="19">
    <w:abstractNumId w:val="19"/>
  </w:num>
  <w:num w:numId="20">
    <w:abstractNumId w:val="4"/>
  </w:num>
  <w:num w:numId="21">
    <w:abstractNumId w:val="20"/>
  </w:num>
  <w:num w:numId="22">
    <w:abstractNumId w:val="17"/>
  </w:num>
  <w:num w:numId="23">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ng Li">
    <w15:presenceInfo w15:providerId="None" w15:userId="Ling L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308A3"/>
    <w:rsid w:val="0003126C"/>
    <w:rsid w:val="000458BC"/>
    <w:rsid w:val="00045C41"/>
    <w:rsid w:val="00046C03"/>
    <w:rsid w:val="00065039"/>
    <w:rsid w:val="0007614F"/>
    <w:rsid w:val="00081398"/>
    <w:rsid w:val="00094479"/>
    <w:rsid w:val="000962AC"/>
    <w:rsid w:val="000A1E4F"/>
    <w:rsid w:val="000B0C0F"/>
    <w:rsid w:val="000B1C6B"/>
    <w:rsid w:val="000B4FF9"/>
    <w:rsid w:val="000C09AC"/>
    <w:rsid w:val="000C2BAA"/>
    <w:rsid w:val="000D23C7"/>
    <w:rsid w:val="000E00F3"/>
    <w:rsid w:val="000E04D4"/>
    <w:rsid w:val="000F158C"/>
    <w:rsid w:val="00102F3D"/>
    <w:rsid w:val="00124E38"/>
    <w:rsid w:val="0012580B"/>
    <w:rsid w:val="00131F90"/>
    <w:rsid w:val="0013458C"/>
    <w:rsid w:val="0013526E"/>
    <w:rsid w:val="00146152"/>
    <w:rsid w:val="0014698D"/>
    <w:rsid w:val="00155526"/>
    <w:rsid w:val="00171371"/>
    <w:rsid w:val="001723C7"/>
    <w:rsid w:val="00175A24"/>
    <w:rsid w:val="001856C3"/>
    <w:rsid w:val="00187E58"/>
    <w:rsid w:val="00190268"/>
    <w:rsid w:val="001913D1"/>
    <w:rsid w:val="001A297E"/>
    <w:rsid w:val="001A368E"/>
    <w:rsid w:val="001A7329"/>
    <w:rsid w:val="001A792F"/>
    <w:rsid w:val="001B4B13"/>
    <w:rsid w:val="001B4E28"/>
    <w:rsid w:val="001C3525"/>
    <w:rsid w:val="001C3AFB"/>
    <w:rsid w:val="001D121F"/>
    <w:rsid w:val="001D1BD2"/>
    <w:rsid w:val="001E0248"/>
    <w:rsid w:val="001E02BE"/>
    <w:rsid w:val="001E3B37"/>
    <w:rsid w:val="001F2594"/>
    <w:rsid w:val="002055A6"/>
    <w:rsid w:val="00206460"/>
    <w:rsid w:val="002069B4"/>
    <w:rsid w:val="00215DFC"/>
    <w:rsid w:val="002212DF"/>
    <w:rsid w:val="00222CD4"/>
    <w:rsid w:val="00225016"/>
    <w:rsid w:val="002253CA"/>
    <w:rsid w:val="002264A6"/>
    <w:rsid w:val="00226803"/>
    <w:rsid w:val="00227BA7"/>
    <w:rsid w:val="0023011C"/>
    <w:rsid w:val="0023141D"/>
    <w:rsid w:val="002375C1"/>
    <w:rsid w:val="00247E1E"/>
    <w:rsid w:val="0025338A"/>
    <w:rsid w:val="00263398"/>
    <w:rsid w:val="00263B99"/>
    <w:rsid w:val="002647D8"/>
    <w:rsid w:val="00266F06"/>
    <w:rsid w:val="00275BCF"/>
    <w:rsid w:val="00280613"/>
    <w:rsid w:val="00291E36"/>
    <w:rsid w:val="00292257"/>
    <w:rsid w:val="002A54E0"/>
    <w:rsid w:val="002A6148"/>
    <w:rsid w:val="002B1595"/>
    <w:rsid w:val="002B1812"/>
    <w:rsid w:val="002B191D"/>
    <w:rsid w:val="002B2E83"/>
    <w:rsid w:val="002C1C4C"/>
    <w:rsid w:val="002D0AF6"/>
    <w:rsid w:val="002F164D"/>
    <w:rsid w:val="003021BC"/>
    <w:rsid w:val="00306206"/>
    <w:rsid w:val="00317D85"/>
    <w:rsid w:val="0032134C"/>
    <w:rsid w:val="00327C56"/>
    <w:rsid w:val="003315A1"/>
    <w:rsid w:val="003373EC"/>
    <w:rsid w:val="00337424"/>
    <w:rsid w:val="00342FF4"/>
    <w:rsid w:val="00344E5A"/>
    <w:rsid w:val="00346148"/>
    <w:rsid w:val="003669EA"/>
    <w:rsid w:val="003706CC"/>
    <w:rsid w:val="00372ABA"/>
    <w:rsid w:val="00377710"/>
    <w:rsid w:val="003A2D8E"/>
    <w:rsid w:val="003A7CE6"/>
    <w:rsid w:val="003C20E4"/>
    <w:rsid w:val="003D077C"/>
    <w:rsid w:val="003D0D07"/>
    <w:rsid w:val="003D6342"/>
    <w:rsid w:val="003E6F90"/>
    <w:rsid w:val="003E73ED"/>
    <w:rsid w:val="003F2C18"/>
    <w:rsid w:val="003F5D0F"/>
    <w:rsid w:val="00413A71"/>
    <w:rsid w:val="00414101"/>
    <w:rsid w:val="004219CF"/>
    <w:rsid w:val="004234F0"/>
    <w:rsid w:val="00432A03"/>
    <w:rsid w:val="00433DDB"/>
    <w:rsid w:val="004349F1"/>
    <w:rsid w:val="00435A29"/>
    <w:rsid w:val="00437619"/>
    <w:rsid w:val="0044651D"/>
    <w:rsid w:val="00465A1E"/>
    <w:rsid w:val="00486E35"/>
    <w:rsid w:val="0049445A"/>
    <w:rsid w:val="004A2A63"/>
    <w:rsid w:val="004B210C"/>
    <w:rsid w:val="004B6170"/>
    <w:rsid w:val="004C0BB8"/>
    <w:rsid w:val="004D405F"/>
    <w:rsid w:val="004E4F4F"/>
    <w:rsid w:val="004E6789"/>
    <w:rsid w:val="004F1DDD"/>
    <w:rsid w:val="004F61E3"/>
    <w:rsid w:val="00502E10"/>
    <w:rsid w:val="005048CF"/>
    <w:rsid w:val="0051015C"/>
    <w:rsid w:val="00513184"/>
    <w:rsid w:val="00516CF1"/>
    <w:rsid w:val="00531AE9"/>
    <w:rsid w:val="00536188"/>
    <w:rsid w:val="00550A66"/>
    <w:rsid w:val="00554EC9"/>
    <w:rsid w:val="00567EC7"/>
    <w:rsid w:val="00570013"/>
    <w:rsid w:val="005753EC"/>
    <w:rsid w:val="005801A2"/>
    <w:rsid w:val="005802EA"/>
    <w:rsid w:val="005952A5"/>
    <w:rsid w:val="005A2CF0"/>
    <w:rsid w:val="005A33A1"/>
    <w:rsid w:val="005B217D"/>
    <w:rsid w:val="005B2588"/>
    <w:rsid w:val="005C385F"/>
    <w:rsid w:val="005C7C26"/>
    <w:rsid w:val="005D6E76"/>
    <w:rsid w:val="005E1AC6"/>
    <w:rsid w:val="005E3D52"/>
    <w:rsid w:val="005E3F2B"/>
    <w:rsid w:val="005F6F1B"/>
    <w:rsid w:val="00615995"/>
    <w:rsid w:val="00616155"/>
    <w:rsid w:val="00624B33"/>
    <w:rsid w:val="0063041A"/>
    <w:rsid w:val="00630AA2"/>
    <w:rsid w:val="0063139C"/>
    <w:rsid w:val="006376BE"/>
    <w:rsid w:val="00646707"/>
    <w:rsid w:val="00656A8E"/>
    <w:rsid w:val="00657F7E"/>
    <w:rsid w:val="006605B7"/>
    <w:rsid w:val="00662E58"/>
    <w:rsid w:val="006637F2"/>
    <w:rsid w:val="006642A5"/>
    <w:rsid w:val="00664DCF"/>
    <w:rsid w:val="0068003C"/>
    <w:rsid w:val="00695F0A"/>
    <w:rsid w:val="006C5D39"/>
    <w:rsid w:val="006D6D9B"/>
    <w:rsid w:val="006E2810"/>
    <w:rsid w:val="006E5417"/>
    <w:rsid w:val="006F0794"/>
    <w:rsid w:val="006F116E"/>
    <w:rsid w:val="006F7528"/>
    <w:rsid w:val="007023DE"/>
    <w:rsid w:val="00712B09"/>
    <w:rsid w:val="00712F60"/>
    <w:rsid w:val="00720E3B"/>
    <w:rsid w:val="0074393F"/>
    <w:rsid w:val="00745F6B"/>
    <w:rsid w:val="007466E3"/>
    <w:rsid w:val="0075175B"/>
    <w:rsid w:val="0075585E"/>
    <w:rsid w:val="0076088B"/>
    <w:rsid w:val="00766310"/>
    <w:rsid w:val="00770571"/>
    <w:rsid w:val="007765B1"/>
    <w:rsid w:val="007768FF"/>
    <w:rsid w:val="007824D3"/>
    <w:rsid w:val="00793BA8"/>
    <w:rsid w:val="00796EE3"/>
    <w:rsid w:val="007A7D29"/>
    <w:rsid w:val="007B0D60"/>
    <w:rsid w:val="007B4AB8"/>
    <w:rsid w:val="007B75A3"/>
    <w:rsid w:val="007D1181"/>
    <w:rsid w:val="007D5C2F"/>
    <w:rsid w:val="007E01A3"/>
    <w:rsid w:val="007F1F8B"/>
    <w:rsid w:val="007F6205"/>
    <w:rsid w:val="007F67A1"/>
    <w:rsid w:val="00811C05"/>
    <w:rsid w:val="00811EE4"/>
    <w:rsid w:val="008206C8"/>
    <w:rsid w:val="00836923"/>
    <w:rsid w:val="0086387C"/>
    <w:rsid w:val="00874A6C"/>
    <w:rsid w:val="00876C65"/>
    <w:rsid w:val="00882F72"/>
    <w:rsid w:val="008A4B4C"/>
    <w:rsid w:val="008C0285"/>
    <w:rsid w:val="008C239F"/>
    <w:rsid w:val="008C752E"/>
    <w:rsid w:val="008E480C"/>
    <w:rsid w:val="00900AEF"/>
    <w:rsid w:val="00907757"/>
    <w:rsid w:val="009212B0"/>
    <w:rsid w:val="00921FA1"/>
    <w:rsid w:val="009234A5"/>
    <w:rsid w:val="00933453"/>
    <w:rsid w:val="009336F7"/>
    <w:rsid w:val="0093636C"/>
    <w:rsid w:val="009374A7"/>
    <w:rsid w:val="00951126"/>
    <w:rsid w:val="00955F6D"/>
    <w:rsid w:val="00977C16"/>
    <w:rsid w:val="0098551D"/>
    <w:rsid w:val="00985DCB"/>
    <w:rsid w:val="0099518F"/>
    <w:rsid w:val="0099566E"/>
    <w:rsid w:val="00997554"/>
    <w:rsid w:val="009A458E"/>
    <w:rsid w:val="009A523D"/>
    <w:rsid w:val="009B02A1"/>
    <w:rsid w:val="009B3361"/>
    <w:rsid w:val="009B5CE6"/>
    <w:rsid w:val="009B7F3F"/>
    <w:rsid w:val="009D5A65"/>
    <w:rsid w:val="009D7CE6"/>
    <w:rsid w:val="009E448E"/>
    <w:rsid w:val="009E5202"/>
    <w:rsid w:val="009F496B"/>
    <w:rsid w:val="00A01439"/>
    <w:rsid w:val="00A02E61"/>
    <w:rsid w:val="00A05CFF"/>
    <w:rsid w:val="00A13048"/>
    <w:rsid w:val="00A17BAE"/>
    <w:rsid w:val="00A24E81"/>
    <w:rsid w:val="00A366C5"/>
    <w:rsid w:val="00A377FD"/>
    <w:rsid w:val="00A46843"/>
    <w:rsid w:val="00A56B97"/>
    <w:rsid w:val="00A6093D"/>
    <w:rsid w:val="00A661D3"/>
    <w:rsid w:val="00A767DC"/>
    <w:rsid w:val="00A76A6D"/>
    <w:rsid w:val="00A83253"/>
    <w:rsid w:val="00A868CF"/>
    <w:rsid w:val="00AA22BC"/>
    <w:rsid w:val="00AA2727"/>
    <w:rsid w:val="00AA6E84"/>
    <w:rsid w:val="00AB1A1C"/>
    <w:rsid w:val="00AC0855"/>
    <w:rsid w:val="00AD02CB"/>
    <w:rsid w:val="00AD05A8"/>
    <w:rsid w:val="00AD73CE"/>
    <w:rsid w:val="00AE341B"/>
    <w:rsid w:val="00AF016E"/>
    <w:rsid w:val="00AF7DCD"/>
    <w:rsid w:val="00B01905"/>
    <w:rsid w:val="00B07CA7"/>
    <w:rsid w:val="00B1279A"/>
    <w:rsid w:val="00B3640F"/>
    <w:rsid w:val="00B4194A"/>
    <w:rsid w:val="00B437E8"/>
    <w:rsid w:val="00B5222E"/>
    <w:rsid w:val="00B53179"/>
    <w:rsid w:val="00B558BE"/>
    <w:rsid w:val="00B57A23"/>
    <w:rsid w:val="00B600CD"/>
    <w:rsid w:val="00B61C96"/>
    <w:rsid w:val="00B73A2A"/>
    <w:rsid w:val="00B75A51"/>
    <w:rsid w:val="00B827C6"/>
    <w:rsid w:val="00B93F04"/>
    <w:rsid w:val="00B94B06"/>
    <w:rsid w:val="00B94C28"/>
    <w:rsid w:val="00BB31E8"/>
    <w:rsid w:val="00BC10BA"/>
    <w:rsid w:val="00BC5AFD"/>
    <w:rsid w:val="00BE51D3"/>
    <w:rsid w:val="00BF7EEF"/>
    <w:rsid w:val="00C00DDE"/>
    <w:rsid w:val="00C04F43"/>
    <w:rsid w:val="00C0609D"/>
    <w:rsid w:val="00C115AB"/>
    <w:rsid w:val="00C241A8"/>
    <w:rsid w:val="00C26CCB"/>
    <w:rsid w:val="00C30249"/>
    <w:rsid w:val="00C3723B"/>
    <w:rsid w:val="00C42466"/>
    <w:rsid w:val="00C606C9"/>
    <w:rsid w:val="00C752C5"/>
    <w:rsid w:val="00C80288"/>
    <w:rsid w:val="00C84003"/>
    <w:rsid w:val="00C8451A"/>
    <w:rsid w:val="00C90650"/>
    <w:rsid w:val="00C97D78"/>
    <w:rsid w:val="00CA7F33"/>
    <w:rsid w:val="00CC2AAE"/>
    <w:rsid w:val="00CC5A42"/>
    <w:rsid w:val="00CD0EAB"/>
    <w:rsid w:val="00CE5E02"/>
    <w:rsid w:val="00CF34DB"/>
    <w:rsid w:val="00CF3917"/>
    <w:rsid w:val="00CF558F"/>
    <w:rsid w:val="00D010C0"/>
    <w:rsid w:val="00D073E2"/>
    <w:rsid w:val="00D1555A"/>
    <w:rsid w:val="00D31AB1"/>
    <w:rsid w:val="00D446EC"/>
    <w:rsid w:val="00D51BF0"/>
    <w:rsid w:val="00D531DB"/>
    <w:rsid w:val="00D55942"/>
    <w:rsid w:val="00D807BF"/>
    <w:rsid w:val="00D82FCC"/>
    <w:rsid w:val="00D83E6F"/>
    <w:rsid w:val="00DA17FC"/>
    <w:rsid w:val="00DA7887"/>
    <w:rsid w:val="00DB2C26"/>
    <w:rsid w:val="00DD02F4"/>
    <w:rsid w:val="00DD6622"/>
    <w:rsid w:val="00DE1C7C"/>
    <w:rsid w:val="00DE6B43"/>
    <w:rsid w:val="00E11923"/>
    <w:rsid w:val="00E262D4"/>
    <w:rsid w:val="00E36250"/>
    <w:rsid w:val="00E41AA4"/>
    <w:rsid w:val="00E47F2D"/>
    <w:rsid w:val="00E54511"/>
    <w:rsid w:val="00E60EDC"/>
    <w:rsid w:val="00E61DAC"/>
    <w:rsid w:val="00E6594B"/>
    <w:rsid w:val="00E72B80"/>
    <w:rsid w:val="00E73DF9"/>
    <w:rsid w:val="00E75FE3"/>
    <w:rsid w:val="00E86C4C"/>
    <w:rsid w:val="00E907A3"/>
    <w:rsid w:val="00EA5AE0"/>
    <w:rsid w:val="00EB56E1"/>
    <w:rsid w:val="00EB7AB1"/>
    <w:rsid w:val="00EC32BD"/>
    <w:rsid w:val="00EC642B"/>
    <w:rsid w:val="00ED56ED"/>
    <w:rsid w:val="00EE7CD8"/>
    <w:rsid w:val="00EF37F6"/>
    <w:rsid w:val="00EF48CC"/>
    <w:rsid w:val="00F00801"/>
    <w:rsid w:val="00F0214C"/>
    <w:rsid w:val="00F066E8"/>
    <w:rsid w:val="00F2488D"/>
    <w:rsid w:val="00F601A0"/>
    <w:rsid w:val="00F712E9"/>
    <w:rsid w:val="00F73032"/>
    <w:rsid w:val="00F848FC"/>
    <w:rsid w:val="00F906F6"/>
    <w:rsid w:val="00F9282A"/>
    <w:rsid w:val="00F96BAD"/>
    <w:rsid w:val="00FA139D"/>
    <w:rsid w:val="00FA60F5"/>
    <w:rsid w:val="00FB0E84"/>
    <w:rsid w:val="00FC0A8E"/>
    <w:rsid w:val="00FC2405"/>
    <w:rsid w:val="00FD01C2"/>
    <w:rsid w:val="00FE595C"/>
    <w:rsid w:val="00FF0CE3"/>
    <w:rsid w:val="00FF53AB"/>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link w:val="ListParagraphChar"/>
    <w:uiPriority w:val="34"/>
    <w:qFormat/>
    <w:rsid w:val="005D6E76"/>
    <w:pPr>
      <w:ind w:left="720"/>
      <w:contextualSpacing/>
    </w:pPr>
    <w:rPr>
      <w:rFonts w:eastAsiaTheme="minorEastAsia"/>
    </w:rPr>
  </w:style>
  <w:style w:type="paragraph" w:customStyle="1" w:styleId="tablecell">
    <w:name w:val="table cell"/>
    <w:basedOn w:val="Normal"/>
    <w:rsid w:val="0076631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sz w:val="20"/>
      <w:lang w:val="en-GB"/>
    </w:rPr>
  </w:style>
  <w:style w:type="paragraph" w:customStyle="1" w:styleId="tablesyntax">
    <w:name w:val="table syntax"/>
    <w:basedOn w:val="Normal"/>
    <w:link w:val="tablesyntaxChar"/>
    <w:qFormat/>
    <w:rsid w:val="00766310"/>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eastAsia="Malgun Gothic"/>
      <w:sz w:val="20"/>
      <w:lang w:val="en-GB"/>
    </w:rPr>
  </w:style>
  <w:style w:type="character" w:customStyle="1" w:styleId="tablesyntaxChar">
    <w:name w:val="table syntax Char"/>
    <w:link w:val="tablesyntax"/>
    <w:qFormat/>
    <w:locked/>
    <w:rsid w:val="00766310"/>
    <w:rPr>
      <w:rFonts w:eastAsia="Malgun Gothic"/>
      <w:lang w:val="en-GB"/>
    </w:rPr>
  </w:style>
  <w:style w:type="paragraph" w:customStyle="1" w:styleId="tableheading">
    <w:name w:val="table heading"/>
    <w:basedOn w:val="Normal"/>
    <w:rsid w:val="00766310"/>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b/>
      <w:bCs/>
      <w:sz w:val="20"/>
      <w:lang w:val="en-GB"/>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uiPriority w:val="35"/>
    <w:locked/>
    <w:rsid w:val="00432A03"/>
    <w:rPr>
      <w:rFonts w:eastAsia="MS Mincho"/>
      <w:i/>
      <w:iCs/>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link w:val="CaptionChar"/>
    <w:uiPriority w:val="35"/>
    <w:unhideWhenUsed/>
    <w:qFormat/>
    <w:rsid w:val="00432A03"/>
    <w:pPr>
      <w:suppressLineNumber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120" w:after="120"/>
      <w:textAlignment w:val="auto"/>
    </w:pPr>
    <w:rPr>
      <w:rFonts w:eastAsia="MS Mincho"/>
      <w:i/>
      <w:iCs/>
      <w:sz w:val="24"/>
      <w:szCs w:val="24"/>
    </w:rPr>
  </w:style>
  <w:style w:type="paragraph" w:customStyle="1" w:styleId="Equation">
    <w:name w:val="Equation"/>
    <w:basedOn w:val="Normal"/>
    <w:qFormat/>
    <w:rsid w:val="00F066E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enter" w:pos="4320"/>
        <w:tab w:val="right" w:pos="8640"/>
      </w:tabs>
      <w:overflowPunct/>
      <w:autoSpaceDE/>
      <w:autoSpaceDN/>
      <w:adjustRightInd/>
      <w:spacing w:before="240" w:after="240"/>
      <w:textAlignment w:val="auto"/>
    </w:pPr>
    <w:rPr>
      <w:sz w:val="24"/>
    </w:rPr>
  </w:style>
  <w:style w:type="table" w:styleId="TableGrid">
    <w:name w:val="Table Grid"/>
    <w:basedOn w:val="TableNormal"/>
    <w:rsid w:val="00A66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9A458E"/>
    <w:rPr>
      <w:rFonts w:eastAsiaTheme="minorEastAsia"/>
      <w:sz w:val="22"/>
    </w:rPr>
  </w:style>
  <w:style w:type="character" w:styleId="CommentReference">
    <w:name w:val="annotation reference"/>
    <w:basedOn w:val="DefaultParagraphFont"/>
    <w:rsid w:val="001B4B13"/>
    <w:rPr>
      <w:sz w:val="16"/>
      <w:szCs w:val="16"/>
    </w:rPr>
  </w:style>
  <w:style w:type="paragraph" w:styleId="CommentText">
    <w:name w:val="annotation text"/>
    <w:basedOn w:val="Normal"/>
    <w:link w:val="CommentTextChar"/>
    <w:rsid w:val="001B4B13"/>
    <w:rPr>
      <w:sz w:val="20"/>
    </w:rPr>
  </w:style>
  <w:style w:type="character" w:customStyle="1" w:styleId="CommentTextChar">
    <w:name w:val="Comment Text Char"/>
    <w:basedOn w:val="DefaultParagraphFont"/>
    <w:link w:val="CommentText"/>
    <w:rsid w:val="001B4B13"/>
  </w:style>
  <w:style w:type="paragraph" w:styleId="CommentSubject">
    <w:name w:val="annotation subject"/>
    <w:basedOn w:val="CommentText"/>
    <w:next w:val="CommentText"/>
    <w:link w:val="CommentSubjectChar"/>
    <w:semiHidden/>
    <w:unhideWhenUsed/>
    <w:rsid w:val="001B4B13"/>
    <w:rPr>
      <w:b/>
      <w:bCs/>
    </w:rPr>
  </w:style>
  <w:style w:type="character" w:customStyle="1" w:styleId="CommentSubjectChar">
    <w:name w:val="Comment Subject Char"/>
    <w:basedOn w:val="CommentTextChar"/>
    <w:link w:val="CommentSubject"/>
    <w:semiHidden/>
    <w:rsid w:val="001B4B13"/>
    <w:rPr>
      <w:b/>
      <w:bCs/>
    </w:rPr>
  </w:style>
  <w:style w:type="character" w:customStyle="1" w:styleId="UnresolvedMention1">
    <w:name w:val="Unresolved Mention1"/>
    <w:basedOn w:val="DefaultParagraphFont"/>
    <w:uiPriority w:val="99"/>
    <w:semiHidden/>
    <w:unhideWhenUsed/>
    <w:rsid w:val="00C241A8"/>
    <w:rPr>
      <w:color w:val="605E5C"/>
      <w:shd w:val="clear" w:color="auto" w:fill="E1DFDD"/>
    </w:rPr>
  </w:style>
  <w:style w:type="paragraph" w:customStyle="1" w:styleId="AppendixHeading2">
    <w:name w:val="Appendix Heading 2"/>
    <w:basedOn w:val="Heading2"/>
    <w:uiPriority w:val="99"/>
    <w:rsid w:val="009E5202"/>
    <w:pPr>
      <w:numPr>
        <w:numId w:val="22"/>
      </w:numPr>
      <w:tabs>
        <w:tab w:val="clear" w:pos="720"/>
        <w:tab w:val="clear" w:pos="1440"/>
        <w:tab w:val="clear" w:pos="1800"/>
        <w:tab w:val="clear" w:pos="2160"/>
        <w:tab w:val="clear" w:pos="2520"/>
        <w:tab w:val="clear" w:pos="2880"/>
        <w:tab w:val="clear" w:pos="3240"/>
        <w:tab w:val="clear" w:pos="3600"/>
        <w:tab w:val="clear" w:pos="3960"/>
        <w:tab w:val="clear" w:pos="4320"/>
        <w:tab w:val="num" w:pos="576"/>
      </w:tabs>
      <w:ind w:left="576" w:hanging="576"/>
      <w:jc w:val="left"/>
    </w:pPr>
    <w:rPr>
      <w:rFonts w:eastAsia="Batang"/>
      <w:i w:val="0"/>
      <w:iCs w:val="0"/>
      <w:sz w:val="22"/>
      <w:szCs w:val="22"/>
    </w:rPr>
  </w:style>
  <w:style w:type="paragraph" w:customStyle="1" w:styleId="AppendixHeading3">
    <w:name w:val="Appendix Heading 3"/>
    <w:basedOn w:val="Heading3"/>
    <w:uiPriority w:val="99"/>
    <w:rsid w:val="009E5202"/>
    <w:pPr>
      <w:numPr>
        <w:numId w:val="22"/>
      </w:numPr>
      <w:tabs>
        <w:tab w:val="clear" w:pos="360"/>
        <w:tab w:val="clear" w:pos="720"/>
        <w:tab w:val="clear" w:pos="1080"/>
        <w:tab w:val="clear" w:pos="1440"/>
        <w:tab w:val="clear" w:pos="2160"/>
        <w:tab w:val="clear" w:pos="2520"/>
        <w:tab w:val="clear" w:pos="2880"/>
        <w:tab w:val="clear" w:pos="3240"/>
        <w:tab w:val="clear" w:pos="3600"/>
        <w:tab w:val="clear" w:pos="3960"/>
        <w:tab w:val="clear" w:pos="4320"/>
        <w:tab w:val="left" w:pos="794"/>
      </w:tabs>
      <w:ind w:left="720" w:hanging="720"/>
      <w:jc w:val="left"/>
    </w:pPr>
    <w:rPr>
      <w:rFonts w:eastAsia="Batang"/>
      <w:sz w:val="22"/>
      <w:szCs w:val="22"/>
      <w:lang w:val="nb-NO"/>
    </w:rPr>
  </w:style>
  <w:style w:type="paragraph" w:customStyle="1" w:styleId="AppendixHeading4">
    <w:name w:val="Appendix Heading 4"/>
    <w:basedOn w:val="Heading4"/>
    <w:uiPriority w:val="99"/>
    <w:rsid w:val="009E5202"/>
    <w:pPr>
      <w:numPr>
        <w:numId w:val="22"/>
      </w:numPr>
      <w:tabs>
        <w:tab w:val="clear" w:pos="360"/>
        <w:tab w:val="clear" w:pos="720"/>
        <w:tab w:val="clear" w:pos="1080"/>
        <w:tab w:val="clear" w:pos="1440"/>
        <w:tab w:val="clear" w:pos="2160"/>
        <w:tab w:val="clear" w:pos="2880"/>
        <w:tab w:val="clear" w:pos="3240"/>
        <w:tab w:val="clear" w:pos="3600"/>
        <w:tab w:val="clear" w:pos="3960"/>
        <w:tab w:val="clear" w:pos="4320"/>
        <w:tab w:val="left" w:pos="794"/>
        <w:tab w:val="num" w:pos="864"/>
        <w:tab w:val="num" w:pos="1800"/>
      </w:tabs>
      <w:ind w:left="864" w:right="0" w:hanging="864"/>
      <w:jc w:val="left"/>
    </w:pPr>
    <w:rPr>
      <w:rFonts w:ascii="Times New Roman" w:eastAsia="Batang" w:hAnsi="Times New Roman"/>
      <w:sz w:val="22"/>
      <w:szCs w:val="22"/>
      <w:lang w:eastAsia="zh-CN"/>
    </w:rPr>
  </w:style>
  <w:style w:type="paragraph" w:customStyle="1" w:styleId="AppendixHeading5">
    <w:name w:val="Appendix Heading 5"/>
    <w:basedOn w:val="Heading5"/>
    <w:uiPriority w:val="99"/>
    <w:rsid w:val="009E5202"/>
    <w:pPr>
      <w:keepNext w:val="0"/>
      <w:numPr>
        <w:numId w:val="22"/>
      </w:numPr>
      <w:tabs>
        <w:tab w:val="clear" w:pos="360"/>
        <w:tab w:val="clear" w:pos="720"/>
        <w:tab w:val="clear" w:pos="1080"/>
        <w:tab w:val="clear" w:pos="1440"/>
        <w:tab w:val="clear" w:pos="2160"/>
        <w:tab w:val="clear" w:pos="2520"/>
        <w:tab w:val="clear" w:pos="2880"/>
        <w:tab w:val="clear" w:pos="3600"/>
        <w:tab w:val="clear" w:pos="3960"/>
        <w:tab w:val="clear" w:pos="4320"/>
        <w:tab w:val="left" w:pos="794"/>
        <w:tab w:val="num" w:pos="1008"/>
        <w:tab w:val="num" w:pos="1800"/>
      </w:tabs>
      <w:ind w:left="1008" w:hanging="1008"/>
      <w:jc w:val="left"/>
    </w:pPr>
    <w:rPr>
      <w:rFonts w:eastAsia="Batang"/>
      <w:i w:val="0"/>
      <w:iCs w:val="0"/>
      <w:sz w:val="22"/>
      <w:szCs w:val="22"/>
      <w:lang w:eastAsia="zh-CN"/>
    </w:rPr>
  </w:style>
  <w:style w:type="character" w:styleId="UnresolvedMention">
    <w:name w:val="Unresolved Mention"/>
    <w:basedOn w:val="DefaultParagraphFont"/>
    <w:uiPriority w:val="99"/>
    <w:semiHidden/>
    <w:unhideWhenUsed/>
    <w:rsid w:val="00A377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15423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47CE6-1CE8-497F-AE8A-90308EB63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1675</Words>
  <Characters>9551</Characters>
  <Application>Microsoft Office Word</Application>
  <DocSecurity>0</DocSecurity>
  <Lines>79</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11204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Ling Li</cp:lastModifiedBy>
  <cp:revision>3</cp:revision>
  <cp:lastPrinted>1900-01-01T08:00:00Z</cp:lastPrinted>
  <dcterms:created xsi:type="dcterms:W3CDTF">2020-01-16T16:37:00Z</dcterms:created>
  <dcterms:modified xsi:type="dcterms:W3CDTF">2020-01-16T16:39:00Z</dcterms:modified>
</cp:coreProperties>
</file>