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2C27D" w14:textId="77777777" w:rsidR="003966D9" w:rsidRPr="003966D9" w:rsidRDefault="003966D9" w:rsidP="003966D9">
      <w:pPr>
        <w:pStyle w:val="ListParagraph"/>
        <w:keepNext/>
        <w:keepLines/>
        <w:numPr>
          <w:ilvl w:val="0"/>
          <w:numId w:val="1"/>
        </w:numPr>
        <w:spacing w:before="360"/>
        <w:contextualSpacing w:val="0"/>
        <w:jc w:val="left"/>
        <w:outlineLvl w:val="0"/>
        <w:rPr>
          <w:b/>
          <w:noProof/>
          <w:vanish/>
          <w:sz w:val="24"/>
          <w:lang w:val="en-CA"/>
        </w:rPr>
      </w:pPr>
      <w:bookmarkStart w:id="0" w:name="_Toc33624342"/>
    </w:p>
    <w:p w14:paraId="585A5006" w14:textId="77777777" w:rsidR="003966D9" w:rsidRPr="003966D9" w:rsidRDefault="003966D9" w:rsidP="003966D9">
      <w:pPr>
        <w:pStyle w:val="ListParagraph"/>
        <w:keepNext/>
        <w:keepLines/>
        <w:numPr>
          <w:ilvl w:val="0"/>
          <w:numId w:val="1"/>
        </w:numPr>
        <w:spacing w:before="360"/>
        <w:contextualSpacing w:val="0"/>
        <w:jc w:val="left"/>
        <w:outlineLvl w:val="0"/>
        <w:rPr>
          <w:b/>
          <w:noProof/>
          <w:vanish/>
          <w:sz w:val="24"/>
          <w:lang w:val="en-CA"/>
        </w:rPr>
      </w:pPr>
    </w:p>
    <w:p w14:paraId="36205A81" w14:textId="77777777" w:rsidR="003966D9" w:rsidRPr="003966D9" w:rsidRDefault="003966D9" w:rsidP="003966D9">
      <w:pPr>
        <w:pStyle w:val="ListParagraph"/>
        <w:keepNext/>
        <w:keepLines/>
        <w:numPr>
          <w:ilvl w:val="0"/>
          <w:numId w:val="1"/>
        </w:numPr>
        <w:spacing w:before="360"/>
        <w:contextualSpacing w:val="0"/>
        <w:jc w:val="left"/>
        <w:outlineLvl w:val="0"/>
        <w:rPr>
          <w:b/>
          <w:noProof/>
          <w:vanish/>
          <w:sz w:val="24"/>
          <w:lang w:val="en-CA"/>
        </w:rPr>
      </w:pPr>
    </w:p>
    <w:p w14:paraId="45991EA6" w14:textId="77777777" w:rsidR="003966D9" w:rsidRPr="003966D9" w:rsidRDefault="003966D9" w:rsidP="003966D9">
      <w:pPr>
        <w:pStyle w:val="ListParagraph"/>
        <w:keepNext/>
        <w:keepLines/>
        <w:numPr>
          <w:ilvl w:val="0"/>
          <w:numId w:val="1"/>
        </w:numPr>
        <w:spacing w:before="360"/>
        <w:contextualSpacing w:val="0"/>
        <w:jc w:val="left"/>
        <w:outlineLvl w:val="0"/>
        <w:rPr>
          <w:b/>
          <w:noProof/>
          <w:vanish/>
          <w:sz w:val="24"/>
          <w:lang w:val="en-CA"/>
        </w:rPr>
      </w:pPr>
    </w:p>
    <w:p w14:paraId="21E45295" w14:textId="77777777" w:rsidR="003966D9" w:rsidRPr="003966D9" w:rsidRDefault="003966D9" w:rsidP="003966D9">
      <w:pPr>
        <w:pStyle w:val="ListParagraph"/>
        <w:keepNext/>
        <w:keepLines/>
        <w:numPr>
          <w:ilvl w:val="0"/>
          <w:numId w:val="1"/>
        </w:numPr>
        <w:spacing w:before="360"/>
        <w:contextualSpacing w:val="0"/>
        <w:jc w:val="left"/>
        <w:outlineLvl w:val="0"/>
        <w:rPr>
          <w:b/>
          <w:noProof/>
          <w:vanish/>
          <w:sz w:val="24"/>
          <w:lang w:val="en-CA"/>
        </w:rPr>
      </w:pPr>
    </w:p>
    <w:p w14:paraId="096D42AB" w14:textId="77777777" w:rsidR="003966D9" w:rsidRPr="003966D9" w:rsidRDefault="003966D9" w:rsidP="003966D9">
      <w:pPr>
        <w:pStyle w:val="ListParagraph"/>
        <w:keepNext/>
        <w:keepLines/>
        <w:numPr>
          <w:ilvl w:val="0"/>
          <w:numId w:val="1"/>
        </w:numPr>
        <w:spacing w:before="360"/>
        <w:contextualSpacing w:val="0"/>
        <w:jc w:val="left"/>
        <w:outlineLvl w:val="0"/>
        <w:rPr>
          <w:b/>
          <w:noProof/>
          <w:vanish/>
          <w:sz w:val="24"/>
          <w:lang w:val="en-CA"/>
        </w:rPr>
      </w:pPr>
    </w:p>
    <w:p w14:paraId="762700C9" w14:textId="77777777" w:rsidR="003966D9" w:rsidRPr="003966D9" w:rsidRDefault="003966D9" w:rsidP="003966D9">
      <w:pPr>
        <w:pStyle w:val="ListParagraph"/>
        <w:keepNext/>
        <w:keepLines/>
        <w:numPr>
          <w:ilvl w:val="0"/>
          <w:numId w:val="1"/>
        </w:numPr>
        <w:spacing w:before="360"/>
        <w:contextualSpacing w:val="0"/>
        <w:jc w:val="left"/>
        <w:outlineLvl w:val="0"/>
        <w:rPr>
          <w:b/>
          <w:noProof/>
          <w:vanish/>
          <w:sz w:val="24"/>
          <w:lang w:val="en-CA"/>
        </w:rPr>
      </w:pPr>
    </w:p>
    <w:p w14:paraId="706B9A47" w14:textId="77777777" w:rsidR="003966D9" w:rsidRPr="003966D9" w:rsidRDefault="003966D9" w:rsidP="003966D9">
      <w:pPr>
        <w:pStyle w:val="ListParagraph"/>
        <w:keepNext/>
        <w:keepLines/>
        <w:numPr>
          <w:ilvl w:val="0"/>
          <w:numId w:val="1"/>
        </w:numPr>
        <w:spacing w:before="360"/>
        <w:contextualSpacing w:val="0"/>
        <w:jc w:val="left"/>
        <w:outlineLvl w:val="0"/>
        <w:rPr>
          <w:b/>
          <w:noProof/>
          <w:vanish/>
          <w:sz w:val="24"/>
          <w:lang w:val="en-CA"/>
        </w:rPr>
      </w:pPr>
    </w:p>
    <w:p w14:paraId="325E714B" w14:textId="77777777" w:rsidR="003966D9" w:rsidRPr="003966D9" w:rsidRDefault="003966D9" w:rsidP="003966D9">
      <w:pPr>
        <w:pStyle w:val="ListParagraph"/>
        <w:keepNext/>
        <w:keepLines/>
        <w:numPr>
          <w:ilvl w:val="1"/>
          <w:numId w:val="1"/>
        </w:numPr>
        <w:spacing w:before="360"/>
        <w:contextualSpacing w:val="0"/>
        <w:outlineLvl w:val="1"/>
        <w:rPr>
          <w:b/>
          <w:noProof/>
          <w:vanish/>
          <w:sz w:val="22"/>
          <w:lang w:val="en-CA"/>
        </w:rPr>
      </w:pPr>
    </w:p>
    <w:p w14:paraId="168702F1" w14:textId="77777777" w:rsidR="003966D9" w:rsidRPr="003966D9" w:rsidRDefault="003966D9" w:rsidP="003966D9">
      <w:pPr>
        <w:pStyle w:val="ListParagraph"/>
        <w:keepNext/>
        <w:keepLines/>
        <w:numPr>
          <w:ilvl w:val="1"/>
          <w:numId w:val="1"/>
        </w:numPr>
        <w:spacing w:before="360"/>
        <w:contextualSpacing w:val="0"/>
        <w:outlineLvl w:val="1"/>
        <w:rPr>
          <w:b/>
          <w:noProof/>
          <w:vanish/>
          <w:sz w:val="22"/>
          <w:lang w:val="en-CA"/>
        </w:rPr>
      </w:pPr>
    </w:p>
    <w:p w14:paraId="14D1A2A6" w14:textId="77777777" w:rsidR="003966D9" w:rsidRPr="003966D9" w:rsidRDefault="003966D9" w:rsidP="003966D9">
      <w:pPr>
        <w:pStyle w:val="ListParagraph"/>
        <w:keepNext/>
        <w:keepLines/>
        <w:numPr>
          <w:ilvl w:val="1"/>
          <w:numId w:val="1"/>
        </w:numPr>
        <w:spacing w:before="360"/>
        <w:contextualSpacing w:val="0"/>
        <w:outlineLvl w:val="1"/>
        <w:rPr>
          <w:b/>
          <w:noProof/>
          <w:vanish/>
          <w:sz w:val="22"/>
          <w:lang w:val="en-CA"/>
        </w:rPr>
      </w:pPr>
    </w:p>
    <w:p w14:paraId="09B54239" w14:textId="77777777" w:rsidR="003966D9" w:rsidRPr="003966D9" w:rsidRDefault="003966D9" w:rsidP="003966D9">
      <w:pPr>
        <w:pStyle w:val="ListParagraph"/>
        <w:keepNext/>
        <w:keepLines/>
        <w:numPr>
          <w:ilvl w:val="1"/>
          <w:numId w:val="1"/>
        </w:numPr>
        <w:spacing w:before="360"/>
        <w:contextualSpacing w:val="0"/>
        <w:outlineLvl w:val="1"/>
        <w:rPr>
          <w:b/>
          <w:noProof/>
          <w:vanish/>
          <w:sz w:val="22"/>
          <w:lang w:val="en-CA"/>
        </w:rPr>
      </w:pPr>
    </w:p>
    <w:p w14:paraId="4AD8D46A" w14:textId="77777777" w:rsidR="003966D9" w:rsidRPr="003966D9" w:rsidRDefault="003966D9" w:rsidP="003966D9">
      <w:pPr>
        <w:pStyle w:val="ListParagraph"/>
        <w:keepNext/>
        <w:keepLines/>
        <w:numPr>
          <w:ilvl w:val="1"/>
          <w:numId w:val="1"/>
        </w:numPr>
        <w:spacing w:before="360"/>
        <w:contextualSpacing w:val="0"/>
        <w:outlineLvl w:val="1"/>
        <w:rPr>
          <w:b/>
          <w:noProof/>
          <w:vanish/>
          <w:sz w:val="22"/>
          <w:lang w:val="en-CA"/>
        </w:rPr>
      </w:pPr>
    </w:p>
    <w:p w14:paraId="3DF85F36" w14:textId="77777777" w:rsidR="003966D9" w:rsidRPr="003966D9" w:rsidRDefault="003966D9" w:rsidP="003966D9">
      <w:pPr>
        <w:pStyle w:val="ListParagraph"/>
        <w:keepNext/>
        <w:keepLines/>
        <w:numPr>
          <w:ilvl w:val="1"/>
          <w:numId w:val="1"/>
        </w:numPr>
        <w:spacing w:before="360"/>
        <w:contextualSpacing w:val="0"/>
        <w:outlineLvl w:val="1"/>
        <w:rPr>
          <w:b/>
          <w:noProof/>
          <w:vanish/>
          <w:sz w:val="22"/>
          <w:lang w:val="en-CA"/>
        </w:rPr>
      </w:pPr>
    </w:p>
    <w:p w14:paraId="72D992DD" w14:textId="77777777" w:rsidR="003966D9" w:rsidRPr="003966D9" w:rsidRDefault="003966D9" w:rsidP="003966D9">
      <w:pPr>
        <w:pStyle w:val="ListParagraph"/>
        <w:keepNext/>
        <w:keepLines/>
        <w:numPr>
          <w:ilvl w:val="1"/>
          <w:numId w:val="1"/>
        </w:numPr>
        <w:spacing w:before="360"/>
        <w:contextualSpacing w:val="0"/>
        <w:outlineLvl w:val="1"/>
        <w:rPr>
          <w:b/>
          <w:noProof/>
          <w:vanish/>
          <w:sz w:val="22"/>
          <w:lang w:val="en-CA"/>
        </w:rPr>
      </w:pPr>
    </w:p>
    <w:p w14:paraId="0FFA8943" w14:textId="77777777" w:rsidR="003966D9" w:rsidRPr="003966D9" w:rsidRDefault="003966D9" w:rsidP="003966D9">
      <w:pPr>
        <w:pStyle w:val="ListParagraph"/>
        <w:keepNext/>
        <w:keepLines/>
        <w:numPr>
          <w:ilvl w:val="1"/>
          <w:numId w:val="1"/>
        </w:numPr>
        <w:spacing w:before="360"/>
        <w:contextualSpacing w:val="0"/>
        <w:outlineLvl w:val="1"/>
        <w:rPr>
          <w:b/>
          <w:noProof/>
          <w:vanish/>
          <w:sz w:val="22"/>
          <w:lang w:val="en-CA"/>
        </w:rPr>
      </w:pPr>
    </w:p>
    <w:p w14:paraId="4198F55C" w14:textId="77777777" w:rsidR="003966D9" w:rsidRPr="003966D9" w:rsidRDefault="003966D9" w:rsidP="003966D9">
      <w:pPr>
        <w:pStyle w:val="ListParagraph"/>
        <w:keepNext/>
        <w:keepLines/>
        <w:numPr>
          <w:ilvl w:val="2"/>
          <w:numId w:val="1"/>
        </w:numPr>
        <w:spacing w:before="181"/>
        <w:contextualSpacing w:val="0"/>
        <w:outlineLvl w:val="2"/>
        <w:rPr>
          <w:b/>
          <w:noProof/>
          <w:vanish/>
          <w:lang w:val="en-CA"/>
        </w:rPr>
      </w:pPr>
    </w:p>
    <w:p w14:paraId="232E5626" w14:textId="77777777" w:rsidR="003966D9" w:rsidRPr="003966D9" w:rsidRDefault="003966D9" w:rsidP="003966D9">
      <w:pPr>
        <w:pStyle w:val="ListParagraph"/>
        <w:keepNext/>
        <w:keepLines/>
        <w:numPr>
          <w:ilvl w:val="2"/>
          <w:numId w:val="1"/>
        </w:numPr>
        <w:spacing w:before="181"/>
        <w:contextualSpacing w:val="0"/>
        <w:outlineLvl w:val="2"/>
        <w:rPr>
          <w:b/>
          <w:noProof/>
          <w:vanish/>
          <w:lang w:val="en-CA"/>
        </w:rPr>
      </w:pPr>
    </w:p>
    <w:p w14:paraId="2D897177" w14:textId="77777777" w:rsidR="003966D9" w:rsidRPr="003966D9" w:rsidRDefault="003966D9" w:rsidP="003966D9">
      <w:pPr>
        <w:pStyle w:val="ListParagraph"/>
        <w:keepNext/>
        <w:keepLines/>
        <w:numPr>
          <w:ilvl w:val="2"/>
          <w:numId w:val="1"/>
        </w:numPr>
        <w:spacing w:before="181"/>
        <w:contextualSpacing w:val="0"/>
        <w:outlineLvl w:val="2"/>
        <w:rPr>
          <w:b/>
          <w:noProof/>
          <w:vanish/>
          <w:lang w:val="en-CA"/>
        </w:rPr>
      </w:pPr>
    </w:p>
    <w:p w14:paraId="07588053" w14:textId="77777777" w:rsidR="003966D9" w:rsidRPr="003966D9" w:rsidRDefault="003966D9" w:rsidP="003966D9">
      <w:pPr>
        <w:pStyle w:val="ListParagraph"/>
        <w:keepNext/>
        <w:keepLines/>
        <w:numPr>
          <w:ilvl w:val="2"/>
          <w:numId w:val="1"/>
        </w:numPr>
        <w:spacing w:before="181"/>
        <w:contextualSpacing w:val="0"/>
        <w:outlineLvl w:val="2"/>
        <w:rPr>
          <w:b/>
          <w:noProof/>
          <w:vanish/>
          <w:lang w:val="en-CA"/>
        </w:rPr>
      </w:pPr>
    </w:p>
    <w:p w14:paraId="0EE89E7D" w14:textId="0CD2A033" w:rsidR="003966D9" w:rsidRPr="00125512" w:rsidRDefault="003966D9" w:rsidP="003966D9">
      <w:pPr>
        <w:pStyle w:val="Heading3"/>
        <w:rPr>
          <w:noProof/>
          <w:lang w:val="en-CA" w:eastAsia="ko-KR"/>
        </w:rPr>
      </w:pPr>
      <w:r w:rsidRPr="00125512">
        <w:rPr>
          <w:noProof/>
          <w:lang w:val="en-CA"/>
        </w:rPr>
        <w:t>Adaptive loop filter process</w:t>
      </w:r>
      <w:bookmarkEnd w:id="0"/>
    </w:p>
    <w:p w14:paraId="0D14E3BA" w14:textId="77777777" w:rsidR="003966D9" w:rsidRPr="00125512" w:rsidRDefault="003966D9" w:rsidP="003966D9">
      <w:pPr>
        <w:pStyle w:val="Heading4"/>
        <w:rPr>
          <w:noProof/>
          <w:lang w:val="en-CA" w:eastAsia="ko-KR"/>
        </w:rPr>
      </w:pPr>
      <w:bookmarkStart w:id="1" w:name="_Ref525222192"/>
      <w:r w:rsidRPr="00125512">
        <w:rPr>
          <w:noProof/>
          <w:lang w:val="en-CA" w:eastAsia="ko-KR"/>
        </w:rPr>
        <w:t>General</w:t>
      </w:r>
      <w:bookmarkEnd w:id="1"/>
    </w:p>
    <w:p w14:paraId="3AE8F7E7" w14:textId="77777777" w:rsidR="00832852" w:rsidRDefault="00832852" w:rsidP="00832852">
      <w:pPr>
        <w:rPr>
          <w:noProof/>
          <w:lang w:val="en-CA" w:eastAsia="ko-KR"/>
        </w:rPr>
      </w:pPr>
      <w:r>
        <w:rPr>
          <w:noProof/>
          <w:lang w:val="en-CA" w:eastAsia="ko-KR"/>
        </w:rPr>
        <w:t xml:space="preserve">Inputs of this process are the </w:t>
      </w:r>
      <w:r>
        <w:rPr>
          <w:noProof/>
          <w:lang w:val="en-CA"/>
        </w:rPr>
        <w:t>reconstructed</w:t>
      </w:r>
      <w:r>
        <w:rPr>
          <w:noProof/>
          <w:lang w:val="en-CA" w:eastAsia="ko-KR"/>
        </w:rPr>
        <w:t xml:space="preserve"> picture sample array prior to adaptive loop filter recPicture</w:t>
      </w:r>
      <w:r>
        <w:rPr>
          <w:noProof/>
          <w:vertAlign w:val="subscript"/>
          <w:lang w:val="en-CA" w:eastAsia="ko-KR"/>
        </w:rPr>
        <w:t>L</w:t>
      </w:r>
      <w:r>
        <w:rPr>
          <w:noProof/>
          <w:lang w:val="en-CA" w:eastAsia="ko-KR"/>
        </w:rPr>
        <w:t xml:space="preserve"> and, </w:t>
      </w:r>
      <w:r>
        <w:rPr>
          <w:noProof/>
          <w:lang w:val="en-CA"/>
        </w:rPr>
        <w:t xml:space="preserve">when </w:t>
      </w:r>
      <w:r>
        <w:rPr>
          <w:noProof/>
          <w:lang w:val="en-CA" w:eastAsia="ko-KR"/>
        </w:rPr>
        <w:t>ChromaArrayType is not equal to 0,</w:t>
      </w:r>
      <w:r>
        <w:rPr>
          <w:noProof/>
          <w:lang w:val="en-CA"/>
        </w:rPr>
        <w:t xml:space="preserve"> the arrays</w:t>
      </w:r>
      <w:r>
        <w:rPr>
          <w:noProof/>
          <w:lang w:val="en-CA" w:eastAsia="ko-KR"/>
        </w:rPr>
        <w:t xml:space="preserve"> recPicture</w:t>
      </w:r>
      <w:r>
        <w:rPr>
          <w:noProof/>
          <w:vertAlign w:val="subscript"/>
          <w:lang w:val="en-CA" w:eastAsia="ko-KR"/>
        </w:rPr>
        <w:t>Cb</w:t>
      </w:r>
      <w:r>
        <w:rPr>
          <w:noProof/>
          <w:lang w:val="en-CA" w:eastAsia="ko-KR"/>
        </w:rPr>
        <w:t xml:space="preserve"> and recPicture</w:t>
      </w:r>
      <w:r>
        <w:rPr>
          <w:noProof/>
          <w:vertAlign w:val="subscript"/>
          <w:lang w:val="en-CA" w:eastAsia="ko-KR"/>
        </w:rPr>
        <w:t>Cr</w:t>
      </w:r>
      <w:r>
        <w:rPr>
          <w:noProof/>
          <w:lang w:val="en-CA" w:eastAsia="ko-KR"/>
        </w:rPr>
        <w:t>.</w:t>
      </w:r>
    </w:p>
    <w:p w14:paraId="167B2978" w14:textId="77777777" w:rsidR="00832852" w:rsidRDefault="00832852" w:rsidP="00832852">
      <w:pPr>
        <w:rPr>
          <w:noProof/>
          <w:lang w:val="en-CA" w:eastAsia="ko-KR"/>
        </w:rPr>
      </w:pPr>
      <w:r>
        <w:rPr>
          <w:noProof/>
          <w:lang w:val="en-CA" w:eastAsia="ko-KR"/>
        </w:rPr>
        <w:t xml:space="preserve">Outputs of this process are the </w:t>
      </w:r>
      <w:r>
        <w:rPr>
          <w:noProof/>
          <w:lang w:val="en-CA"/>
        </w:rPr>
        <w:t>modified reconstructed</w:t>
      </w:r>
      <w:r>
        <w:rPr>
          <w:noProof/>
          <w:lang w:val="en-CA" w:eastAsia="ko-KR"/>
        </w:rPr>
        <w:t xml:space="preserve"> picture sample array after adaptive loop filter alfPicture</w:t>
      </w:r>
      <w:r>
        <w:rPr>
          <w:noProof/>
          <w:vertAlign w:val="subscript"/>
          <w:lang w:val="en-CA" w:eastAsia="ko-KR"/>
        </w:rPr>
        <w:t>L</w:t>
      </w:r>
      <w:r>
        <w:rPr>
          <w:noProof/>
          <w:lang w:val="en-CA" w:eastAsia="ko-KR"/>
        </w:rPr>
        <w:t xml:space="preserve"> and, </w:t>
      </w:r>
      <w:r>
        <w:rPr>
          <w:noProof/>
          <w:lang w:val="en-CA"/>
        </w:rPr>
        <w:t xml:space="preserve">when </w:t>
      </w:r>
      <w:r>
        <w:rPr>
          <w:noProof/>
          <w:lang w:val="en-CA" w:eastAsia="ko-KR"/>
        </w:rPr>
        <w:t>ChromaArrayType is not equal to 0,</w:t>
      </w:r>
      <w:r>
        <w:rPr>
          <w:noProof/>
          <w:lang w:val="en-CA"/>
        </w:rPr>
        <w:t xml:space="preserve"> the arrays</w:t>
      </w:r>
      <w:r>
        <w:rPr>
          <w:noProof/>
          <w:lang w:val="en-CA" w:eastAsia="ko-KR"/>
        </w:rPr>
        <w:t xml:space="preserve"> ccAlfPicture</w:t>
      </w:r>
      <w:r>
        <w:rPr>
          <w:noProof/>
          <w:vertAlign w:val="subscript"/>
          <w:lang w:val="en-CA" w:eastAsia="ko-KR"/>
        </w:rPr>
        <w:t>Cb</w:t>
      </w:r>
      <w:r>
        <w:rPr>
          <w:noProof/>
          <w:lang w:val="en-CA" w:eastAsia="ko-KR"/>
        </w:rPr>
        <w:t xml:space="preserve"> and ccAlfPicture</w:t>
      </w:r>
      <w:r>
        <w:rPr>
          <w:noProof/>
          <w:vertAlign w:val="subscript"/>
          <w:lang w:val="en-CA" w:eastAsia="ko-KR"/>
        </w:rPr>
        <w:t>Cr</w:t>
      </w:r>
      <w:r>
        <w:rPr>
          <w:noProof/>
          <w:lang w:val="en-CA" w:eastAsia="ko-KR"/>
        </w:rPr>
        <w:t>.</w:t>
      </w:r>
    </w:p>
    <w:p w14:paraId="0DF29E30" w14:textId="77777777" w:rsidR="00832852" w:rsidRDefault="00832852" w:rsidP="00832852">
      <w:pPr>
        <w:rPr>
          <w:noProof/>
          <w:lang w:val="en-CA" w:eastAsia="ko-KR"/>
        </w:rPr>
      </w:pPr>
      <w:r>
        <w:rPr>
          <w:noProof/>
          <w:lang w:val="en-CA" w:eastAsia="ko-KR"/>
        </w:rPr>
        <w:t>The sample values in the modified reconstructed picture sample array after adaptive loop filter alfPicture</w:t>
      </w:r>
      <w:r>
        <w:rPr>
          <w:noProof/>
          <w:vertAlign w:val="subscript"/>
          <w:lang w:val="en-CA" w:eastAsia="ko-KR"/>
        </w:rPr>
        <w:t>L</w:t>
      </w:r>
      <w:r>
        <w:rPr>
          <w:noProof/>
          <w:lang w:val="en-CA" w:eastAsia="ko-KR"/>
        </w:rPr>
        <w:t xml:space="preserve"> and, </w:t>
      </w:r>
      <w:r>
        <w:rPr>
          <w:noProof/>
          <w:lang w:val="en-CA"/>
        </w:rPr>
        <w:t xml:space="preserve">when </w:t>
      </w:r>
      <w:r>
        <w:rPr>
          <w:noProof/>
          <w:lang w:val="en-CA" w:eastAsia="ko-KR"/>
        </w:rPr>
        <w:t>ChromaArrayType is not equal to 0,</w:t>
      </w:r>
      <w:r>
        <w:rPr>
          <w:noProof/>
          <w:lang w:val="en-CA"/>
        </w:rPr>
        <w:t xml:space="preserve"> the arrays</w:t>
      </w:r>
      <w:r>
        <w:rPr>
          <w:noProof/>
          <w:lang w:val="en-CA" w:eastAsia="ko-KR"/>
        </w:rPr>
        <w:t xml:space="preserve"> alfPicture</w:t>
      </w:r>
      <w:r>
        <w:rPr>
          <w:noProof/>
          <w:vertAlign w:val="subscript"/>
          <w:lang w:val="en-CA" w:eastAsia="ko-KR"/>
        </w:rPr>
        <w:t>Cb</w:t>
      </w:r>
      <w:r>
        <w:rPr>
          <w:noProof/>
          <w:lang w:val="en-CA" w:eastAsia="ko-KR"/>
        </w:rPr>
        <w:t xml:space="preserve"> and alfPicture</w:t>
      </w:r>
      <w:r>
        <w:rPr>
          <w:noProof/>
          <w:vertAlign w:val="subscript"/>
          <w:lang w:val="en-CA" w:eastAsia="ko-KR"/>
        </w:rPr>
        <w:t>Cr</w:t>
      </w:r>
      <w:r>
        <w:rPr>
          <w:noProof/>
          <w:lang w:val="en-CA" w:eastAsia="ko-KR"/>
        </w:rPr>
        <w:t xml:space="preserve"> are initially set equal to the sample values in the reconstructed picture sample array prior to adaptive loop filter recPicture</w:t>
      </w:r>
      <w:r>
        <w:rPr>
          <w:noProof/>
          <w:vertAlign w:val="subscript"/>
          <w:lang w:val="en-CA" w:eastAsia="ko-KR"/>
        </w:rPr>
        <w:t>L</w:t>
      </w:r>
      <w:r>
        <w:rPr>
          <w:noProof/>
          <w:lang w:val="en-CA" w:eastAsia="ko-KR"/>
        </w:rPr>
        <w:t xml:space="preserve"> and, </w:t>
      </w:r>
      <w:r>
        <w:rPr>
          <w:noProof/>
          <w:lang w:val="en-CA"/>
        </w:rPr>
        <w:t xml:space="preserve">when </w:t>
      </w:r>
      <w:r>
        <w:rPr>
          <w:noProof/>
          <w:lang w:val="en-CA" w:eastAsia="ko-KR"/>
        </w:rPr>
        <w:t>ChromaArrayType is not equal to 0,</w:t>
      </w:r>
      <w:r>
        <w:rPr>
          <w:noProof/>
          <w:lang w:val="en-CA"/>
        </w:rPr>
        <w:t xml:space="preserve"> the arrays</w:t>
      </w:r>
      <w:r>
        <w:rPr>
          <w:noProof/>
          <w:lang w:val="en-CA" w:eastAsia="ko-KR"/>
        </w:rPr>
        <w:t xml:space="preserve"> recPicture</w:t>
      </w:r>
      <w:r>
        <w:rPr>
          <w:noProof/>
          <w:vertAlign w:val="subscript"/>
          <w:lang w:val="en-CA" w:eastAsia="ko-KR"/>
        </w:rPr>
        <w:t>Cb</w:t>
      </w:r>
      <w:r>
        <w:rPr>
          <w:noProof/>
          <w:lang w:val="en-CA" w:eastAsia="ko-KR"/>
        </w:rPr>
        <w:t xml:space="preserve"> and recPicture</w:t>
      </w:r>
      <w:r>
        <w:rPr>
          <w:noProof/>
          <w:vertAlign w:val="subscript"/>
          <w:lang w:val="en-CA" w:eastAsia="ko-KR"/>
        </w:rPr>
        <w:t>Cr</w:t>
      </w:r>
      <w:r>
        <w:rPr>
          <w:noProof/>
          <w:lang w:val="en-CA" w:eastAsia="ko-KR"/>
        </w:rPr>
        <w:t>, respectively.</w:t>
      </w:r>
    </w:p>
    <w:p w14:paraId="2FAB56C1" w14:textId="77777777" w:rsidR="00832852" w:rsidRDefault="00832852" w:rsidP="00832852">
      <w:pPr>
        <w:tabs>
          <w:tab w:val="clear" w:pos="794"/>
        </w:tabs>
        <w:rPr>
          <w:noProof/>
          <w:lang w:val="en-CA" w:eastAsia="ko-KR"/>
        </w:rPr>
      </w:pPr>
      <w:r>
        <w:rPr>
          <w:noProof/>
          <w:lang w:val="en-CA" w:eastAsia="ko-KR"/>
        </w:rPr>
        <w:t>The following ordered steps apply:</w:t>
      </w:r>
    </w:p>
    <w:p w14:paraId="5B2BF03F"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For every coding tree unit with luma coding tree block location ( rx, ry ), where rx = 0..PicWidthInCtbsY − 1 and ry = 0..PicHeightInCtbsY − 1, the following applies:</w:t>
      </w:r>
    </w:p>
    <w:p w14:paraId="3FAC7B53" w14:textId="77777777" w:rsidR="00832852" w:rsidRDefault="00832852" w:rsidP="00832852">
      <w:pPr>
        <w:numPr>
          <w:ilvl w:val="1"/>
          <w:numId w:val="61"/>
        </w:numPr>
        <w:tabs>
          <w:tab w:val="clear" w:pos="800"/>
        </w:tabs>
        <w:ind w:left="540" w:hanging="270"/>
        <w:textAlignment w:val="auto"/>
        <w:rPr>
          <w:noProof/>
          <w:lang w:val="en-CA" w:eastAsia="ko-KR"/>
        </w:rPr>
      </w:pPr>
      <w:r>
        <w:rPr>
          <w:noProof/>
          <w:lang w:val="en-CA" w:eastAsia="ko-KR"/>
        </w:rPr>
        <w:t xml:space="preserve">When </w:t>
      </w:r>
      <w:r>
        <w:rPr>
          <w:rFonts w:eastAsia="PMingLiU"/>
          <w:bCs/>
          <w:noProof/>
          <w:lang w:val="en-CA" w:eastAsia="zh-TW"/>
        </w:rPr>
        <w:t>alf_ctb_flag[ 0 ][ rx ][ ry ] is equal to 1</w:t>
      </w:r>
      <w:r>
        <w:rPr>
          <w:bCs/>
          <w:noProof/>
          <w:lang w:val="en-CA" w:eastAsia="ko-KR"/>
        </w:rPr>
        <w:t xml:space="preserve">, </w:t>
      </w:r>
      <w:r>
        <w:rPr>
          <w:noProof/>
          <w:lang w:val="en-CA" w:eastAsia="ko-KR"/>
        </w:rPr>
        <w:t xml:space="preserve">the coding tree block filtering process for luma samples as specified in clause </w:t>
      </w:r>
      <w:r>
        <w:rPr>
          <w:noProof/>
          <w:highlight w:val="yellow"/>
          <w:lang w:val="en-CA" w:eastAsia="ko-KR"/>
        </w:rPr>
        <w:fldChar w:fldCharType="begin" w:fldLock="1"/>
      </w:r>
      <w:r>
        <w:rPr>
          <w:noProof/>
          <w:lang w:val="en-CA" w:eastAsia="ko-KR"/>
        </w:rPr>
        <w:instrText xml:space="preserve"> REF _Ref328573810 \r \h </w:instrText>
      </w:r>
      <w:r>
        <w:rPr>
          <w:noProof/>
          <w:highlight w:val="yellow"/>
          <w:lang w:val="en-CA" w:eastAsia="ko-KR"/>
        </w:rPr>
      </w:r>
      <w:r>
        <w:rPr>
          <w:noProof/>
          <w:highlight w:val="yellow"/>
          <w:lang w:val="en-CA" w:eastAsia="ko-KR"/>
        </w:rPr>
        <w:fldChar w:fldCharType="separate"/>
      </w:r>
      <w:r>
        <w:rPr>
          <w:noProof/>
          <w:lang w:val="en-CA" w:eastAsia="ko-KR"/>
        </w:rPr>
        <w:t>8.8.5.2</w:t>
      </w:r>
      <w:r>
        <w:rPr>
          <w:noProof/>
          <w:highlight w:val="yellow"/>
          <w:lang w:val="en-CA" w:eastAsia="ko-KR"/>
        </w:rPr>
        <w:fldChar w:fldCharType="end"/>
      </w:r>
      <w:r>
        <w:rPr>
          <w:noProof/>
          <w:lang w:val="en-CA" w:eastAsia="ko-KR"/>
        </w:rPr>
        <w:t xml:space="preserve"> is invoked with recPicture</w:t>
      </w:r>
      <w:r>
        <w:rPr>
          <w:noProof/>
          <w:vertAlign w:val="subscript"/>
          <w:lang w:val="en-CA" w:eastAsia="ko-KR"/>
        </w:rPr>
        <w:t>L</w:t>
      </w:r>
      <w:r>
        <w:rPr>
          <w:noProof/>
          <w:lang w:val="en-CA" w:eastAsia="ko-KR"/>
        </w:rPr>
        <w:t>, alfPicture</w:t>
      </w:r>
      <w:r>
        <w:rPr>
          <w:noProof/>
          <w:vertAlign w:val="subscript"/>
          <w:lang w:val="en-CA" w:eastAsia="ko-KR"/>
        </w:rPr>
        <w:t>L</w:t>
      </w:r>
      <w:r>
        <w:rPr>
          <w:noProof/>
          <w:lang w:val="en-CA" w:eastAsia="ko-KR"/>
        </w:rPr>
        <w:t>, and the luma coding tree block location ( xCtb, yCtb ) set equal to ( rx  </w:t>
      </w:r>
      <w:r>
        <w:rPr>
          <w:noProof/>
          <w:lang w:val="en-CA"/>
        </w:rPr>
        <w:t>&lt;&lt;  CtbLog2SizeY</w:t>
      </w:r>
      <w:r>
        <w:rPr>
          <w:noProof/>
          <w:lang w:val="en-CA" w:eastAsia="ko-KR"/>
        </w:rPr>
        <w:t>, ry  </w:t>
      </w:r>
      <w:r>
        <w:rPr>
          <w:noProof/>
          <w:lang w:val="en-CA"/>
        </w:rPr>
        <w:t>&lt;&lt;  CtbLog2SizeY</w:t>
      </w:r>
      <w:r>
        <w:rPr>
          <w:noProof/>
          <w:lang w:val="en-CA" w:eastAsia="ko-KR"/>
        </w:rPr>
        <w:t> ) as inputs, and the output is the modified filtered picture alfPicture</w:t>
      </w:r>
      <w:r>
        <w:rPr>
          <w:noProof/>
          <w:vertAlign w:val="subscript"/>
          <w:lang w:val="en-CA" w:eastAsia="ko-KR"/>
        </w:rPr>
        <w:t>L</w:t>
      </w:r>
      <w:r>
        <w:rPr>
          <w:noProof/>
          <w:lang w:val="en-CA" w:eastAsia="ko-KR"/>
        </w:rPr>
        <w:t>.</w:t>
      </w:r>
    </w:p>
    <w:p w14:paraId="57040235" w14:textId="77777777" w:rsidR="00832852" w:rsidRDefault="00832852" w:rsidP="00832852">
      <w:pPr>
        <w:numPr>
          <w:ilvl w:val="1"/>
          <w:numId w:val="61"/>
        </w:numPr>
        <w:tabs>
          <w:tab w:val="clear" w:pos="800"/>
          <w:tab w:val="num" w:pos="270"/>
        </w:tabs>
        <w:ind w:left="540" w:hanging="270"/>
        <w:textAlignment w:val="auto"/>
        <w:rPr>
          <w:noProof/>
          <w:lang w:val="en-CA" w:eastAsia="ko-KR"/>
        </w:rPr>
      </w:pPr>
      <w:r>
        <w:rPr>
          <w:noProof/>
          <w:lang w:val="en-CA" w:eastAsia="ko-KR"/>
        </w:rPr>
        <w:t xml:space="preserve">When ChromaArrayType is not equal to 0 and </w:t>
      </w:r>
      <w:r>
        <w:rPr>
          <w:rFonts w:eastAsia="PMingLiU"/>
          <w:bCs/>
          <w:noProof/>
          <w:lang w:val="en-CA" w:eastAsia="zh-TW"/>
        </w:rPr>
        <w:t>alf_ctb_flag[ 1 ][ rx ][ ry ] is equal to 1</w:t>
      </w:r>
      <w:r>
        <w:rPr>
          <w:noProof/>
          <w:lang w:val="en-CA" w:eastAsia="ko-KR"/>
        </w:rPr>
        <w:t xml:space="preserve">, the coding tree block filtering process for chroma samples as specified in clause </w:t>
      </w:r>
      <w:r>
        <w:rPr>
          <w:noProof/>
          <w:lang w:val="en-CA" w:eastAsia="ko-KR"/>
        </w:rPr>
        <w:fldChar w:fldCharType="begin" w:fldLock="1"/>
      </w:r>
      <w:r>
        <w:rPr>
          <w:noProof/>
          <w:lang w:val="en-CA" w:eastAsia="ko-KR"/>
        </w:rPr>
        <w:instrText xml:space="preserve"> REF _Ref525240265 \r \h </w:instrText>
      </w:r>
      <w:r>
        <w:rPr>
          <w:noProof/>
          <w:lang w:val="en-CA" w:eastAsia="ko-KR"/>
        </w:rPr>
      </w:r>
      <w:r>
        <w:rPr>
          <w:noProof/>
          <w:lang w:val="en-CA" w:eastAsia="ko-KR"/>
        </w:rPr>
        <w:fldChar w:fldCharType="separate"/>
      </w:r>
      <w:r>
        <w:rPr>
          <w:noProof/>
          <w:lang w:val="en-CA" w:eastAsia="ko-KR"/>
        </w:rPr>
        <w:t>8.8.5.4</w:t>
      </w:r>
      <w:r>
        <w:rPr>
          <w:noProof/>
          <w:lang w:val="en-CA" w:eastAsia="ko-KR"/>
        </w:rPr>
        <w:fldChar w:fldCharType="end"/>
      </w:r>
      <w:r>
        <w:rPr>
          <w:noProof/>
          <w:lang w:val="en-CA" w:eastAsia="ko-KR"/>
        </w:rPr>
        <w:t xml:space="preserve"> is invoked with recPicture set equal to recPicture</w:t>
      </w:r>
      <w:r>
        <w:rPr>
          <w:noProof/>
          <w:vertAlign w:val="subscript"/>
          <w:lang w:val="en-CA" w:eastAsia="ko-KR"/>
        </w:rPr>
        <w:t>Cb</w:t>
      </w:r>
      <w:r>
        <w:rPr>
          <w:noProof/>
          <w:lang w:val="en-CA" w:eastAsia="ko-KR"/>
        </w:rPr>
        <w:t>, alfPicture set equal to alfPicture</w:t>
      </w:r>
      <w:r>
        <w:rPr>
          <w:noProof/>
          <w:vertAlign w:val="subscript"/>
          <w:lang w:val="en-CA" w:eastAsia="ko-KR"/>
        </w:rPr>
        <w:t>Cb</w:t>
      </w:r>
      <w:r>
        <w:rPr>
          <w:noProof/>
          <w:lang w:val="en-CA" w:eastAsia="ko-KR"/>
        </w:rPr>
        <w:t>, the chroma coding tree block location ( xCtbC, yCtbC ) set equal to ( </w:t>
      </w:r>
      <w:r>
        <w:rPr>
          <w:noProof/>
          <w:lang w:val="en-CA"/>
        </w:rPr>
        <w:t>( </w:t>
      </w:r>
      <w:r>
        <w:rPr>
          <w:noProof/>
          <w:lang w:val="en-CA" w:eastAsia="ko-KR"/>
        </w:rPr>
        <w:t>rx  </w:t>
      </w:r>
      <w:r>
        <w:rPr>
          <w:noProof/>
          <w:lang w:val="en-CA"/>
        </w:rPr>
        <w:t>&lt;&lt;  CtbLog2SizeY ) / SubWidthC</w:t>
      </w:r>
      <w:r>
        <w:rPr>
          <w:noProof/>
          <w:lang w:val="en-CA" w:eastAsia="ko-KR"/>
        </w:rPr>
        <w:t>, ( ry  </w:t>
      </w:r>
      <w:r>
        <w:rPr>
          <w:noProof/>
          <w:lang w:val="en-CA"/>
        </w:rPr>
        <w:t>&lt;&lt;  CtbLog2SizeY ) / SubHeightC</w:t>
      </w:r>
      <w:r>
        <w:rPr>
          <w:noProof/>
          <w:lang w:val="en-CA" w:eastAsia="ko-KR"/>
        </w:rPr>
        <w:t xml:space="preserve"> ), and the alternative chroma filter index altIdx set equal to </w:t>
      </w:r>
      <w:r>
        <w:rPr>
          <w:noProof/>
          <w:lang w:val="en-CA"/>
        </w:rPr>
        <w:t>alf_ctb_filter_alt_idx[ 0 ][ rx ][ ry ]</w:t>
      </w:r>
      <w:r>
        <w:rPr>
          <w:noProof/>
          <w:lang w:val="en-CA" w:eastAsia="ko-KR"/>
        </w:rPr>
        <w:t xml:space="preserve"> as inputs, and the output is the modified filtered picture alfPicture</w:t>
      </w:r>
      <w:r>
        <w:rPr>
          <w:noProof/>
          <w:vertAlign w:val="subscript"/>
          <w:lang w:val="en-CA" w:eastAsia="ko-KR"/>
        </w:rPr>
        <w:t>Cb</w:t>
      </w:r>
      <w:r>
        <w:rPr>
          <w:noProof/>
          <w:lang w:val="en-CA" w:eastAsia="ko-KR"/>
        </w:rPr>
        <w:t>.</w:t>
      </w:r>
    </w:p>
    <w:p w14:paraId="4FD58A0A" w14:textId="77777777" w:rsidR="00832852" w:rsidRDefault="00832852" w:rsidP="00832852">
      <w:pPr>
        <w:numPr>
          <w:ilvl w:val="1"/>
          <w:numId w:val="61"/>
        </w:numPr>
        <w:tabs>
          <w:tab w:val="clear" w:pos="800"/>
          <w:tab w:val="num" w:pos="270"/>
        </w:tabs>
        <w:ind w:left="540" w:hanging="270"/>
        <w:textAlignment w:val="auto"/>
        <w:rPr>
          <w:noProof/>
          <w:lang w:val="en-CA" w:eastAsia="ko-KR"/>
        </w:rPr>
      </w:pPr>
      <w:r>
        <w:rPr>
          <w:noProof/>
          <w:lang w:val="en-CA" w:eastAsia="ko-KR"/>
        </w:rPr>
        <w:t xml:space="preserve">When ChromaArrayType is not equal to 0 and </w:t>
      </w:r>
      <w:r>
        <w:rPr>
          <w:rFonts w:eastAsia="PMingLiU"/>
          <w:bCs/>
          <w:noProof/>
          <w:lang w:val="en-CA" w:eastAsia="zh-TW"/>
        </w:rPr>
        <w:t>alf_ctb_flag[ 2 ][ rx ][ ry ] is equal to 1,</w:t>
      </w:r>
      <w:r>
        <w:rPr>
          <w:noProof/>
          <w:lang w:val="en-CA" w:eastAsia="ko-KR"/>
        </w:rPr>
        <w:t xml:space="preserve"> the coding tree block filtering process for chroma samples as specified in clause </w:t>
      </w:r>
      <w:r>
        <w:rPr>
          <w:noProof/>
          <w:lang w:val="en-CA" w:eastAsia="ko-KR"/>
        </w:rPr>
        <w:fldChar w:fldCharType="begin" w:fldLock="1"/>
      </w:r>
      <w:r>
        <w:rPr>
          <w:noProof/>
          <w:lang w:val="en-CA" w:eastAsia="ko-KR"/>
        </w:rPr>
        <w:instrText xml:space="preserve"> REF _Ref525240265 \r \h </w:instrText>
      </w:r>
      <w:r>
        <w:rPr>
          <w:noProof/>
          <w:lang w:val="en-CA" w:eastAsia="ko-KR"/>
        </w:rPr>
      </w:r>
      <w:r>
        <w:rPr>
          <w:noProof/>
          <w:lang w:val="en-CA" w:eastAsia="ko-KR"/>
        </w:rPr>
        <w:fldChar w:fldCharType="separate"/>
      </w:r>
      <w:r>
        <w:rPr>
          <w:noProof/>
          <w:lang w:val="en-CA" w:eastAsia="ko-KR"/>
        </w:rPr>
        <w:t>8.8.5.4</w:t>
      </w:r>
      <w:r>
        <w:rPr>
          <w:noProof/>
          <w:lang w:val="en-CA" w:eastAsia="ko-KR"/>
        </w:rPr>
        <w:fldChar w:fldCharType="end"/>
      </w:r>
      <w:r>
        <w:rPr>
          <w:noProof/>
          <w:lang w:val="en-CA" w:eastAsia="ko-KR"/>
        </w:rPr>
        <w:t xml:space="preserve"> is invoked with recPicture set equal to recPicture</w:t>
      </w:r>
      <w:r>
        <w:rPr>
          <w:noProof/>
          <w:vertAlign w:val="subscript"/>
          <w:lang w:val="en-CA" w:eastAsia="ko-KR"/>
        </w:rPr>
        <w:t>Cr</w:t>
      </w:r>
      <w:r>
        <w:rPr>
          <w:noProof/>
          <w:lang w:val="en-CA" w:eastAsia="ko-KR"/>
        </w:rPr>
        <w:t>, alfPicture set equal to alfPicture</w:t>
      </w:r>
      <w:r>
        <w:rPr>
          <w:noProof/>
          <w:vertAlign w:val="subscript"/>
          <w:lang w:val="en-CA" w:eastAsia="ko-KR"/>
        </w:rPr>
        <w:t>Cr</w:t>
      </w:r>
      <w:r>
        <w:rPr>
          <w:noProof/>
          <w:lang w:val="en-CA" w:eastAsia="ko-KR"/>
        </w:rPr>
        <w:t>, the chroma coding tree block location ( xCtbC, yCtbC ) set equal to ( ( rx  </w:t>
      </w:r>
      <w:r>
        <w:rPr>
          <w:noProof/>
          <w:lang w:val="en-CA"/>
        </w:rPr>
        <w:t>&lt;&lt;  CtbLog2SizeY ) / SubWidthC</w:t>
      </w:r>
      <w:r>
        <w:rPr>
          <w:noProof/>
          <w:lang w:val="en-CA" w:eastAsia="ko-KR"/>
        </w:rPr>
        <w:t>, ( ry  </w:t>
      </w:r>
      <w:r>
        <w:rPr>
          <w:noProof/>
          <w:lang w:val="en-CA"/>
        </w:rPr>
        <w:t>&lt;&lt;  CtbLog2SizeY ) / SubHeightC</w:t>
      </w:r>
      <w:r>
        <w:rPr>
          <w:noProof/>
          <w:lang w:val="en-CA" w:eastAsia="ko-KR"/>
        </w:rPr>
        <w:t xml:space="preserve"> ), and the alternative chroma filter index altIdx set equal to </w:t>
      </w:r>
      <w:r>
        <w:rPr>
          <w:noProof/>
          <w:lang w:val="en-CA"/>
        </w:rPr>
        <w:t>alf_ctb_filter_alt_idx[ 1 ][ rx ][ ry ]</w:t>
      </w:r>
      <w:r>
        <w:rPr>
          <w:noProof/>
          <w:lang w:val="en-CA" w:eastAsia="ko-KR"/>
        </w:rPr>
        <w:t xml:space="preserve"> as inputs, and the output is the modified filtered picture alfPicture</w:t>
      </w:r>
      <w:r>
        <w:rPr>
          <w:noProof/>
          <w:vertAlign w:val="subscript"/>
          <w:lang w:val="en-CA" w:eastAsia="ko-KR"/>
        </w:rPr>
        <w:t>Cr</w:t>
      </w:r>
      <w:r>
        <w:rPr>
          <w:noProof/>
          <w:lang w:val="en-CA" w:eastAsia="ko-KR"/>
        </w:rPr>
        <w:t>.</w:t>
      </w:r>
    </w:p>
    <w:p w14:paraId="4E1D72DB" w14:textId="77777777" w:rsidR="00832852" w:rsidRDefault="00832852" w:rsidP="00832852">
      <w:pPr>
        <w:numPr>
          <w:ilvl w:val="1"/>
          <w:numId w:val="61"/>
        </w:numPr>
        <w:tabs>
          <w:tab w:val="clear" w:pos="800"/>
          <w:tab w:val="num" w:pos="270"/>
        </w:tabs>
        <w:ind w:left="270" w:hanging="270"/>
        <w:textAlignment w:val="auto"/>
        <w:rPr>
          <w:noProof/>
          <w:lang w:val="en-CA" w:eastAsia="ko-KR"/>
        </w:rPr>
      </w:pPr>
      <w:bookmarkStart w:id="2" w:name="_Toc329080094"/>
      <w:bookmarkStart w:id="3" w:name="_Ref328067389"/>
      <w:r>
        <w:rPr>
          <w:lang w:val="en-CA"/>
        </w:rPr>
        <w:t>When ChromaArrayType is not equal to 0, the sample values in the arrays ccAlfPicture</w:t>
      </w:r>
      <w:r>
        <w:rPr>
          <w:vertAlign w:val="subscript"/>
          <w:lang w:val="en-CA"/>
        </w:rPr>
        <w:t>Cb</w:t>
      </w:r>
      <w:r>
        <w:rPr>
          <w:lang w:val="en-CA"/>
        </w:rPr>
        <w:t xml:space="preserve"> and ccAlfPicture</w:t>
      </w:r>
      <w:r>
        <w:rPr>
          <w:vertAlign w:val="subscript"/>
          <w:lang w:val="en-CA"/>
        </w:rPr>
        <w:t>Cr</w:t>
      </w:r>
      <w:r>
        <w:rPr>
          <w:lang w:val="en-CA"/>
        </w:rPr>
        <w:t xml:space="preserve"> are set equal to the </w:t>
      </w:r>
      <w:r>
        <w:rPr>
          <w:noProof/>
          <w:lang w:val="en-CA"/>
        </w:rPr>
        <w:t>sample</w:t>
      </w:r>
      <w:r>
        <w:rPr>
          <w:lang w:val="en-CA"/>
        </w:rPr>
        <w:t xml:space="preserve"> values in the arrays alfPicture</w:t>
      </w:r>
      <w:r>
        <w:rPr>
          <w:vertAlign w:val="subscript"/>
          <w:lang w:val="en-CA"/>
        </w:rPr>
        <w:t>Cb</w:t>
      </w:r>
      <w:r>
        <w:rPr>
          <w:lang w:val="en-CA"/>
        </w:rPr>
        <w:t xml:space="preserve"> and alfPicture</w:t>
      </w:r>
      <w:r>
        <w:rPr>
          <w:vertAlign w:val="subscript"/>
          <w:lang w:val="en-CA"/>
        </w:rPr>
        <w:t>Cr</w:t>
      </w:r>
      <w:r>
        <w:rPr>
          <w:lang w:val="en-CA"/>
        </w:rPr>
        <w:t>, respectively.</w:t>
      </w:r>
    </w:p>
    <w:p w14:paraId="5ACC1180"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For every coding tree unit with luma coding tree block location ( rx, ry ), where rx = 0..PicWidthInCtbsY − 1 and ry = 0..PicHeightInCtbsY − 1, the following applies:</w:t>
      </w:r>
    </w:p>
    <w:p w14:paraId="61C84273" w14:textId="77777777" w:rsidR="00832852" w:rsidRDefault="00832852" w:rsidP="00832852">
      <w:pPr>
        <w:numPr>
          <w:ilvl w:val="1"/>
          <w:numId w:val="61"/>
        </w:numPr>
        <w:tabs>
          <w:tab w:val="clear" w:pos="800"/>
        </w:tabs>
        <w:ind w:left="567" w:hanging="270"/>
        <w:textAlignment w:val="auto"/>
        <w:rPr>
          <w:noProof/>
          <w:lang w:val="en-CA" w:eastAsia="ko-KR"/>
        </w:rPr>
      </w:pPr>
      <w:r>
        <w:rPr>
          <w:noProof/>
          <w:lang w:val="en-CA" w:eastAsia="ko-KR"/>
        </w:rPr>
        <w:t>When ChromaArrayType is not equal to 0 and alf_ctb_cc_cb_idc[ rx ][ ry ] is not equal to 0, the cross</w:t>
      </w:r>
      <w:r>
        <w:rPr>
          <w:noProof/>
          <w:lang w:val="en-CA" w:eastAsia="zh-CN"/>
        </w:rPr>
        <w:t>-</w:t>
      </w:r>
      <w:r>
        <w:rPr>
          <w:noProof/>
          <w:lang w:val="en-CA" w:eastAsia="ko-KR"/>
        </w:rPr>
        <w:t xml:space="preserve">component filtering process as specified in clause </w:t>
      </w:r>
      <w:r>
        <w:fldChar w:fldCharType="begin" w:fldLock="1"/>
      </w:r>
      <w:r>
        <w:rPr>
          <w:noProof/>
          <w:lang w:val="en-CA" w:eastAsia="ko-KR"/>
        </w:rPr>
        <w:instrText xml:space="preserve"> REF _Hlk26788393 \n \h </w:instrText>
      </w:r>
      <w:r>
        <w:fldChar w:fldCharType="separate"/>
      </w:r>
      <w:r>
        <w:rPr>
          <w:noProof/>
          <w:lang w:val="en-CA" w:eastAsia="ko-KR"/>
        </w:rPr>
        <w:t>8.8.5.7</w:t>
      </w:r>
      <w:r>
        <w:fldChar w:fldCharType="end"/>
      </w:r>
      <w:r>
        <w:rPr>
          <w:lang w:val="en-CA"/>
        </w:rPr>
        <w:t xml:space="preserve"> </w:t>
      </w:r>
      <w:r>
        <w:rPr>
          <w:noProof/>
          <w:lang w:val="en-CA" w:eastAsia="ko-KR"/>
        </w:rPr>
        <w:t xml:space="preserve">is invoked with </w:t>
      </w:r>
      <w:r>
        <w:rPr>
          <w:lang w:val="en-CA"/>
        </w:rPr>
        <w:t>recPicture</w:t>
      </w:r>
      <w:r>
        <w:rPr>
          <w:vertAlign w:val="subscript"/>
          <w:lang w:val="en-CA"/>
        </w:rPr>
        <w:t>L</w:t>
      </w:r>
      <w:r>
        <w:rPr>
          <w:lang w:val="en-CA"/>
        </w:rPr>
        <w:t xml:space="preserve"> set equal to recPicture</w:t>
      </w:r>
      <w:r>
        <w:rPr>
          <w:vertAlign w:val="subscript"/>
          <w:lang w:val="en-CA"/>
        </w:rPr>
        <w:t>L</w:t>
      </w:r>
      <w:r>
        <w:rPr>
          <w:noProof/>
          <w:lang w:val="en-CA" w:eastAsia="ko-KR"/>
        </w:rPr>
        <w:t>, alfPicture</w:t>
      </w:r>
      <w:r>
        <w:rPr>
          <w:vertAlign w:val="subscript"/>
          <w:lang w:val="en-CA"/>
        </w:rPr>
        <w:t>C</w:t>
      </w:r>
      <w:r>
        <w:rPr>
          <w:noProof/>
          <w:lang w:val="en-CA" w:eastAsia="ko-KR"/>
        </w:rPr>
        <w:t xml:space="preserve"> set equal to alfPicture</w:t>
      </w:r>
      <w:r>
        <w:rPr>
          <w:vertAlign w:val="subscript"/>
          <w:lang w:val="en-CA"/>
        </w:rPr>
        <w:t>Cb</w:t>
      </w:r>
      <w:r>
        <w:rPr>
          <w:noProof/>
          <w:lang w:val="en-CA" w:eastAsia="ko-KR"/>
        </w:rPr>
        <w:t>, the chroma coding tree block location ( xCtbC, yCtbC ) set equal to ( ( rx &lt;&lt; CtbLog2SizeY ) / SubWidthC, ( ry &lt;&lt; CtbLog2SizeY  )/ SubHeightC ) ), the luma coding tree block location ( xCtb, yCtb ) set equal to ( rx  </w:t>
      </w:r>
      <w:r>
        <w:rPr>
          <w:noProof/>
          <w:lang w:val="en-CA"/>
        </w:rPr>
        <w:t>&lt;&lt;  CtbLog2SizeY</w:t>
      </w:r>
      <w:r>
        <w:rPr>
          <w:noProof/>
          <w:lang w:val="en-CA" w:eastAsia="ko-KR"/>
        </w:rPr>
        <w:t>, ry  </w:t>
      </w:r>
      <w:r>
        <w:rPr>
          <w:noProof/>
          <w:lang w:val="en-CA"/>
        </w:rPr>
        <w:t>&lt;&lt;  CtbLog2SizeY</w:t>
      </w:r>
      <w:r>
        <w:rPr>
          <w:noProof/>
          <w:lang w:val="en-CA" w:eastAsia="ko-KR"/>
        </w:rPr>
        <w:t> ), ccAlfWidth set equal to ( 1 &lt;&lt; CtbLog2SizeY ) / SubWidthC, ccAlfHeight set equal to ( 1&lt;&lt; CtbLog2SizeY ) / SubHeightC, and the cross</w:t>
      </w:r>
      <w:r>
        <w:rPr>
          <w:noProof/>
          <w:lang w:val="en-CA" w:eastAsia="zh-CN"/>
        </w:rPr>
        <w:t>-</w:t>
      </w:r>
      <w:r>
        <w:rPr>
          <w:noProof/>
          <w:lang w:val="en-CA" w:eastAsia="ko-KR"/>
        </w:rPr>
        <w:t>component filter coefficients CcAlfCoeff[ j ] set equal to CcAlfApsCoeff</w:t>
      </w:r>
      <w:r>
        <w:rPr>
          <w:vertAlign w:val="subscript"/>
          <w:lang w:val="en-CA"/>
        </w:rPr>
        <w:t>Cb</w:t>
      </w:r>
      <w:r>
        <w:rPr>
          <w:noProof/>
          <w:lang w:val="en-CA" w:eastAsia="ko-KR"/>
        </w:rPr>
        <w:t>[ slice_cc_alf_cb_aps_id ]</w:t>
      </w:r>
      <w:bookmarkStart w:id="4" w:name="_Hlk21163357"/>
      <w:r>
        <w:rPr>
          <w:noProof/>
          <w:lang w:val="en-CA" w:eastAsia="ko-KR"/>
        </w:rPr>
        <w:t>[ alf_ctb_cc_cb_idc[ rx ][ ry ] − 1 ]</w:t>
      </w:r>
      <w:bookmarkEnd w:id="4"/>
      <w:r>
        <w:rPr>
          <w:noProof/>
          <w:lang w:val="en-CA" w:eastAsia="ko-KR"/>
        </w:rPr>
        <w:t>[ j ], with j = 0..6, as inputs, and the output is the modified filtered picture ccAlfPicture</w:t>
      </w:r>
      <w:r>
        <w:rPr>
          <w:vertAlign w:val="subscript"/>
          <w:lang w:val="en-CA"/>
        </w:rPr>
        <w:t>Cb</w:t>
      </w:r>
      <w:r>
        <w:rPr>
          <w:noProof/>
          <w:lang w:val="en-CA" w:eastAsia="ko-KR"/>
        </w:rPr>
        <w:t>.</w:t>
      </w:r>
    </w:p>
    <w:p w14:paraId="5AAA25A5" w14:textId="77777777" w:rsidR="00832852" w:rsidRDefault="00832852" w:rsidP="00832852">
      <w:pPr>
        <w:numPr>
          <w:ilvl w:val="1"/>
          <w:numId w:val="61"/>
        </w:numPr>
        <w:tabs>
          <w:tab w:val="clear" w:pos="800"/>
        </w:tabs>
        <w:ind w:left="567" w:hanging="270"/>
        <w:textAlignment w:val="auto"/>
        <w:rPr>
          <w:noProof/>
          <w:lang w:val="en-CA" w:eastAsia="ko-KR"/>
        </w:rPr>
      </w:pPr>
      <w:r>
        <w:rPr>
          <w:noProof/>
          <w:lang w:val="en-CA" w:eastAsia="ko-KR"/>
        </w:rPr>
        <w:t>When ChromaArrayType is not equal to 0 and alf_ctb_cc_cr_idc[ rx ][ ry ] is not equal to 0, the cross</w:t>
      </w:r>
      <w:r>
        <w:rPr>
          <w:noProof/>
          <w:lang w:val="en-CA" w:eastAsia="zh-CN"/>
        </w:rPr>
        <w:t>-</w:t>
      </w:r>
      <w:r>
        <w:rPr>
          <w:noProof/>
          <w:lang w:val="en-CA" w:eastAsia="ko-KR"/>
        </w:rPr>
        <w:t xml:space="preserve">component filtering process as specified in clause </w:t>
      </w:r>
      <w:r>
        <w:fldChar w:fldCharType="begin" w:fldLock="1"/>
      </w:r>
      <w:r>
        <w:rPr>
          <w:noProof/>
          <w:lang w:val="en-CA" w:eastAsia="ko-KR"/>
        </w:rPr>
        <w:instrText xml:space="preserve"> REF _Hlk26788393 \n \h </w:instrText>
      </w:r>
      <w:r>
        <w:fldChar w:fldCharType="separate"/>
      </w:r>
      <w:r>
        <w:rPr>
          <w:noProof/>
          <w:lang w:val="en-CA" w:eastAsia="ko-KR"/>
        </w:rPr>
        <w:t>8.8.5.7</w:t>
      </w:r>
      <w:r>
        <w:fldChar w:fldCharType="end"/>
      </w:r>
      <w:r>
        <w:rPr>
          <w:noProof/>
          <w:lang w:val="en-CA" w:eastAsia="ko-KR"/>
        </w:rPr>
        <w:t xml:space="preserve"> is invoked with </w:t>
      </w:r>
      <w:r>
        <w:rPr>
          <w:lang w:val="en-CA"/>
        </w:rPr>
        <w:t>recPicture</w:t>
      </w:r>
      <w:r>
        <w:rPr>
          <w:vertAlign w:val="subscript"/>
          <w:lang w:val="en-CA"/>
        </w:rPr>
        <w:t>L</w:t>
      </w:r>
      <w:r>
        <w:rPr>
          <w:lang w:val="en-CA"/>
        </w:rPr>
        <w:t xml:space="preserve"> set equal to recPicture</w:t>
      </w:r>
      <w:r>
        <w:rPr>
          <w:vertAlign w:val="subscript"/>
          <w:lang w:val="en-CA"/>
        </w:rPr>
        <w:t>L</w:t>
      </w:r>
      <w:r>
        <w:rPr>
          <w:noProof/>
          <w:lang w:val="en-CA" w:eastAsia="ko-KR"/>
        </w:rPr>
        <w:t>, alfPicture</w:t>
      </w:r>
      <w:r>
        <w:rPr>
          <w:vertAlign w:val="subscript"/>
          <w:lang w:val="en-CA"/>
        </w:rPr>
        <w:t>C</w:t>
      </w:r>
      <w:r>
        <w:rPr>
          <w:noProof/>
          <w:lang w:val="en-CA" w:eastAsia="ko-KR"/>
        </w:rPr>
        <w:t xml:space="preserve"> set equal to alfPicture</w:t>
      </w:r>
      <w:r>
        <w:rPr>
          <w:vertAlign w:val="subscript"/>
          <w:lang w:val="en-CA"/>
        </w:rPr>
        <w:t>Cr</w:t>
      </w:r>
      <w:r>
        <w:rPr>
          <w:noProof/>
          <w:lang w:val="en-CA" w:eastAsia="ko-KR"/>
        </w:rPr>
        <w:t xml:space="preserve">, the chroma coding tree block location ( xCtbC, yCtbC ) set equal to ( ( rx &lt;&lt; CtbLog2SizeY ) / SubWidthC, ( ry &lt;&lt; CtbLog2SizeY  )/ SubHeightC ) ), ccAlfWidth set equal to ( 1 &lt;&lt; CtbLog2SizeY ) / SubWidthC, ccAlfHeight set equal to ( 1&lt;&lt; CtbLog2SizeY ) / SubHeightC, and the </w:t>
      </w:r>
      <w:r>
        <w:rPr>
          <w:noProof/>
          <w:lang w:val="en-CA" w:eastAsia="ko-KR"/>
        </w:rPr>
        <w:lastRenderedPageBreak/>
        <w:t>cross</w:t>
      </w:r>
      <w:r>
        <w:rPr>
          <w:noProof/>
          <w:lang w:val="en-CA" w:eastAsia="zh-CN"/>
        </w:rPr>
        <w:t>-</w:t>
      </w:r>
      <w:r>
        <w:rPr>
          <w:noProof/>
          <w:lang w:val="en-CA" w:eastAsia="ko-KR"/>
        </w:rPr>
        <w:t>component filter coefficients CcAlfCoeff[ j ] set equal to CcAlfApsCoeff</w:t>
      </w:r>
      <w:r>
        <w:rPr>
          <w:vertAlign w:val="subscript"/>
          <w:lang w:val="en-CA"/>
        </w:rPr>
        <w:t>Cr</w:t>
      </w:r>
      <w:r>
        <w:rPr>
          <w:noProof/>
          <w:lang w:val="en-CA" w:eastAsia="ko-KR"/>
        </w:rPr>
        <w:t>[ slice_cc_alf_cr_aps_id ][ alf_ctb_cc_cr_idc[ rx ][ ry ] − 1 ][ j ], with j = 0..6, as inputs, and the output is the modified filtered picture ccAlfPicture</w:t>
      </w:r>
      <w:r>
        <w:rPr>
          <w:vertAlign w:val="subscript"/>
          <w:lang w:val="en-CA"/>
        </w:rPr>
        <w:t>Cr</w:t>
      </w:r>
      <w:r>
        <w:rPr>
          <w:noProof/>
          <w:lang w:val="en-CA" w:eastAsia="ko-KR"/>
        </w:rPr>
        <w:t>.</w:t>
      </w:r>
    </w:p>
    <w:p w14:paraId="4C730C0C" w14:textId="77777777" w:rsidR="00832852" w:rsidRDefault="00832852" w:rsidP="00832852">
      <w:pPr>
        <w:tabs>
          <w:tab w:val="clear" w:pos="794"/>
          <w:tab w:val="left" w:pos="400"/>
        </w:tabs>
        <w:rPr>
          <w:noProof/>
          <w:lang w:val="en-CA" w:eastAsia="ko-KR"/>
        </w:rPr>
      </w:pPr>
    </w:p>
    <w:p w14:paraId="74A211C8" w14:textId="77777777" w:rsidR="00832852" w:rsidRDefault="00832852" w:rsidP="00832852">
      <w:pPr>
        <w:pStyle w:val="Heading4"/>
        <w:numPr>
          <w:ilvl w:val="3"/>
          <w:numId w:val="38"/>
        </w:numPr>
        <w:tabs>
          <w:tab w:val="num" w:pos="862"/>
        </w:tabs>
        <w:ind w:left="1870" w:hanging="1870"/>
        <w:jc w:val="left"/>
        <w:textAlignment w:val="auto"/>
        <w:rPr>
          <w:noProof/>
          <w:lang w:val="en-CA"/>
        </w:rPr>
      </w:pPr>
      <w:bookmarkStart w:id="5" w:name="_Toc329080095"/>
      <w:bookmarkStart w:id="6" w:name="_Ref328573810"/>
      <w:r>
        <w:rPr>
          <w:noProof/>
          <w:lang w:val="en-CA"/>
        </w:rPr>
        <w:t>Coding tree block filtering process for luma samples</w:t>
      </w:r>
      <w:bookmarkEnd w:id="5"/>
      <w:bookmarkEnd w:id="6"/>
    </w:p>
    <w:p w14:paraId="0891154E" w14:textId="77777777" w:rsidR="00832852" w:rsidRDefault="00832852" w:rsidP="00832852">
      <w:pPr>
        <w:tabs>
          <w:tab w:val="left" w:pos="284"/>
        </w:tabs>
        <w:ind w:left="284" w:hanging="284"/>
        <w:rPr>
          <w:noProof/>
          <w:lang w:val="en-CA" w:eastAsia="ko-KR"/>
        </w:rPr>
      </w:pPr>
      <w:bookmarkStart w:id="7" w:name="_Toc317198826"/>
      <w:bookmarkStart w:id="8" w:name="_Toc311217278"/>
      <w:bookmarkStart w:id="9" w:name="_Ref287542912"/>
      <w:r>
        <w:rPr>
          <w:noProof/>
          <w:lang w:val="en-CA" w:eastAsia="ko-KR"/>
        </w:rPr>
        <w:t>Inputs of this process are:</w:t>
      </w:r>
    </w:p>
    <w:p w14:paraId="40EAF753" w14:textId="77777777" w:rsidR="00832852" w:rsidRDefault="00832852" w:rsidP="00832852">
      <w:pPr>
        <w:numPr>
          <w:ilvl w:val="0"/>
          <w:numId w:val="62"/>
        </w:numPr>
        <w:tabs>
          <w:tab w:val="clear" w:pos="794"/>
          <w:tab w:val="num" w:pos="284"/>
          <w:tab w:val="left" w:pos="709"/>
        </w:tabs>
        <w:ind w:left="284" w:hanging="284"/>
        <w:textAlignment w:val="auto"/>
        <w:rPr>
          <w:noProof/>
          <w:lang w:val="en-CA"/>
        </w:rPr>
      </w:pPr>
      <w:r>
        <w:rPr>
          <w:noProof/>
          <w:lang w:val="en-CA"/>
        </w:rPr>
        <w:t>a reconstructed luma picture sample array recPicture prior to the adaptive loop filtering process,</w:t>
      </w:r>
    </w:p>
    <w:p w14:paraId="111F0884" w14:textId="77777777" w:rsidR="00832852" w:rsidRDefault="00832852" w:rsidP="00832852">
      <w:pPr>
        <w:numPr>
          <w:ilvl w:val="0"/>
          <w:numId w:val="62"/>
        </w:numPr>
        <w:tabs>
          <w:tab w:val="clear" w:pos="794"/>
          <w:tab w:val="num" w:pos="284"/>
          <w:tab w:val="left" w:pos="709"/>
        </w:tabs>
        <w:ind w:left="284" w:hanging="284"/>
        <w:textAlignment w:val="auto"/>
        <w:rPr>
          <w:noProof/>
          <w:lang w:val="en-CA"/>
        </w:rPr>
      </w:pPr>
      <w:r>
        <w:rPr>
          <w:noProof/>
          <w:lang w:val="en-CA"/>
        </w:rPr>
        <w:t xml:space="preserve">a </w:t>
      </w:r>
      <w:r>
        <w:rPr>
          <w:noProof/>
          <w:lang w:val="en-CA" w:eastAsia="ko-KR"/>
        </w:rPr>
        <w:t xml:space="preserve">filtered </w:t>
      </w:r>
      <w:r>
        <w:rPr>
          <w:noProof/>
          <w:lang w:val="en-CA"/>
        </w:rPr>
        <w:t>reconstructed luma picture sample array alfPicture</w:t>
      </w:r>
      <w:r>
        <w:rPr>
          <w:noProof/>
          <w:vertAlign w:val="subscript"/>
          <w:lang w:val="en-CA" w:eastAsia="ko-KR"/>
        </w:rPr>
        <w:t>L</w:t>
      </w:r>
      <w:r>
        <w:rPr>
          <w:noProof/>
          <w:lang w:val="en-CA"/>
        </w:rPr>
        <w:t>,</w:t>
      </w:r>
    </w:p>
    <w:p w14:paraId="6E966FDD" w14:textId="77777777" w:rsidR="00832852" w:rsidRDefault="00832852" w:rsidP="00832852">
      <w:pPr>
        <w:numPr>
          <w:ilvl w:val="0"/>
          <w:numId w:val="62"/>
        </w:numPr>
        <w:tabs>
          <w:tab w:val="clear" w:pos="794"/>
          <w:tab w:val="num" w:pos="284"/>
          <w:tab w:val="left" w:pos="709"/>
        </w:tabs>
        <w:ind w:left="284" w:hanging="284"/>
        <w:textAlignment w:val="auto"/>
        <w:rPr>
          <w:noProof/>
          <w:lang w:val="en-CA"/>
        </w:rPr>
      </w:pPr>
      <w:r>
        <w:rPr>
          <w:noProof/>
          <w:lang w:val="en-CA" w:eastAsia="ko-KR"/>
        </w:rPr>
        <w:t>a luma location ( xCtb, yCtb ) specifying the top-left sample of the current luma coding tree block relative to the top left sample of the current picture.</w:t>
      </w:r>
    </w:p>
    <w:p w14:paraId="1C4E6F2B" w14:textId="77777777" w:rsidR="00832852" w:rsidRDefault="00832852" w:rsidP="00832852">
      <w:pPr>
        <w:tabs>
          <w:tab w:val="left" w:pos="284"/>
        </w:tabs>
        <w:ind w:left="284" w:hanging="284"/>
        <w:rPr>
          <w:noProof/>
          <w:lang w:val="en-CA" w:eastAsia="ko-KR"/>
        </w:rPr>
      </w:pPr>
      <w:r>
        <w:rPr>
          <w:noProof/>
          <w:lang w:val="en-CA" w:eastAsia="ko-KR"/>
        </w:rPr>
        <w:t xml:space="preserve">Output of this process is the modified filtered </w:t>
      </w:r>
      <w:r>
        <w:rPr>
          <w:noProof/>
          <w:lang w:val="en-CA"/>
        </w:rPr>
        <w:t>reconstructed luma picture sample array alfPicture</w:t>
      </w:r>
      <w:r>
        <w:rPr>
          <w:noProof/>
          <w:vertAlign w:val="subscript"/>
          <w:lang w:val="en-CA" w:eastAsia="ko-KR"/>
        </w:rPr>
        <w:t>L</w:t>
      </w:r>
      <w:r>
        <w:rPr>
          <w:noProof/>
          <w:lang w:val="en-CA" w:eastAsia="ko-KR"/>
        </w:rPr>
        <w:t>.</w:t>
      </w:r>
    </w:p>
    <w:p w14:paraId="080B7E18" w14:textId="77777777" w:rsidR="00832852" w:rsidRDefault="00832852" w:rsidP="00832852">
      <w:pPr>
        <w:rPr>
          <w:noProof/>
          <w:lang w:val="en-CA" w:eastAsia="ko-KR"/>
        </w:rPr>
      </w:pPr>
      <w:r>
        <w:rPr>
          <w:noProof/>
          <w:lang w:val="en-CA" w:eastAsia="ko-KR"/>
        </w:rPr>
        <w:t xml:space="preserve">The derivation process for filter index clause </w:t>
      </w:r>
      <w:r>
        <w:fldChar w:fldCharType="begin" w:fldLock="1"/>
      </w:r>
      <w:r>
        <w:rPr>
          <w:noProof/>
          <w:lang w:val="en-CA" w:eastAsia="ko-KR"/>
        </w:rPr>
        <w:instrText xml:space="preserve"> REF _Ref525240294 \r \h </w:instrText>
      </w:r>
      <w:r>
        <w:fldChar w:fldCharType="separate"/>
      </w:r>
      <w:r>
        <w:rPr>
          <w:noProof/>
          <w:lang w:val="en-CA" w:eastAsia="ko-KR"/>
        </w:rPr>
        <w:t>8.8.5.3</w:t>
      </w:r>
      <w:r>
        <w:fldChar w:fldCharType="end"/>
      </w:r>
      <w:r>
        <w:rPr>
          <w:noProof/>
          <w:lang w:val="en-CA" w:eastAsia="ko-KR"/>
        </w:rPr>
        <w:t xml:space="preserve"> is invoked with the location ( xCtb, yCtb ) and the </w:t>
      </w:r>
      <w:r>
        <w:rPr>
          <w:noProof/>
          <w:lang w:val="en-CA"/>
        </w:rPr>
        <w:t>reconstructed luma picture sample array recPicture as inputs, and</w:t>
      </w:r>
      <w:r>
        <w:rPr>
          <w:noProof/>
          <w:lang w:val="en-CA" w:eastAsia="ko-KR"/>
        </w:rPr>
        <w:t xml:space="preserve"> filtIdx[ x ][ y ] and transposeIdx[ x ][ y ] with x, y = 0..CtbSizeY </w:t>
      </w:r>
      <w:r>
        <w:rPr>
          <w:noProof/>
          <w:lang w:val="en-CA"/>
        </w:rPr>
        <w:t>−</w:t>
      </w:r>
      <w:r>
        <w:rPr>
          <w:noProof/>
          <w:lang w:val="en-CA" w:eastAsia="ko-KR"/>
        </w:rPr>
        <w:t> 1 as outputs.</w:t>
      </w:r>
    </w:p>
    <w:p w14:paraId="3BF11E69" w14:textId="77777777" w:rsidR="00832852" w:rsidRDefault="00832852" w:rsidP="00832852">
      <w:pPr>
        <w:rPr>
          <w:noProof/>
          <w:lang w:val="en-CA" w:eastAsia="ko-KR"/>
        </w:rPr>
      </w:pPr>
      <w:r>
        <w:rPr>
          <w:noProof/>
          <w:lang w:val="en-CA" w:eastAsia="ko-KR"/>
        </w:rPr>
        <w:t xml:space="preserve">For the derivation of the filtered reconstructed luma samples </w:t>
      </w:r>
      <w:r>
        <w:rPr>
          <w:noProof/>
          <w:lang w:val="en-CA"/>
        </w:rPr>
        <w:t>alfPicture</w:t>
      </w:r>
      <w:r>
        <w:rPr>
          <w:noProof/>
          <w:vertAlign w:val="subscript"/>
          <w:lang w:val="en-CA" w:eastAsia="ko-KR"/>
        </w:rPr>
        <w:t>L</w:t>
      </w:r>
      <w:r>
        <w:rPr>
          <w:noProof/>
          <w:lang w:val="en-CA" w:eastAsia="ko-KR"/>
        </w:rPr>
        <w:t xml:space="preserve">[ x ][ y ], each reconstructed luma sample inside the current luma coding tree block </w:t>
      </w:r>
      <w:r>
        <w:rPr>
          <w:noProof/>
          <w:lang w:val="en-CA"/>
        </w:rPr>
        <w:t>recPicture</w:t>
      </w:r>
      <w:r>
        <w:rPr>
          <w:noProof/>
          <w:lang w:val="en-CA" w:eastAsia="ko-KR"/>
        </w:rPr>
        <w:t>[ x ][ y ] is filtered as follows with x, y = 0..CtbSizeY − 1:</w:t>
      </w:r>
    </w:p>
    <w:p w14:paraId="2C2864C2" w14:textId="77777777" w:rsidR="00832852" w:rsidRDefault="00832852" w:rsidP="00832852">
      <w:pPr>
        <w:numPr>
          <w:ilvl w:val="1"/>
          <w:numId w:val="61"/>
        </w:numPr>
        <w:tabs>
          <w:tab w:val="clear" w:pos="800"/>
        </w:tabs>
        <w:ind w:left="270" w:hanging="270"/>
        <w:textAlignment w:val="auto"/>
        <w:rPr>
          <w:noProof/>
          <w:lang w:val="en-CA" w:eastAsia="ko-KR"/>
        </w:rPr>
      </w:pPr>
      <w:r>
        <w:rPr>
          <w:noProof/>
          <w:lang w:val="en-CA" w:eastAsia="ko-KR"/>
        </w:rPr>
        <w:t>The array of luma filter coefficients f[ j ] and the array of luma clipping values c[ j ] corresponding to the filter specified by filtIdx[ x ][ y ] is derived as follows with j = 0..11:</w:t>
      </w:r>
    </w:p>
    <w:p w14:paraId="24AE2C50" w14:textId="77777777" w:rsidR="00832852" w:rsidRDefault="00832852" w:rsidP="00832852">
      <w:pPr>
        <w:numPr>
          <w:ilvl w:val="1"/>
          <w:numId w:val="61"/>
        </w:numPr>
        <w:tabs>
          <w:tab w:val="clear" w:pos="800"/>
        </w:tabs>
        <w:ind w:left="567" w:hanging="270"/>
        <w:textAlignment w:val="auto"/>
        <w:rPr>
          <w:noProof/>
          <w:lang w:val="en-CA" w:eastAsia="ko-KR"/>
        </w:rPr>
      </w:pPr>
      <w:r>
        <w:rPr>
          <w:noProof/>
          <w:lang w:val="en-CA" w:eastAsia="ko-KR"/>
        </w:rPr>
        <w:t>If AlfCtbFiltSetIdxY[ xCtb  &gt;&gt;  CtbLog2SizeY ][ yCtb  &gt;&gt;  CtbLog2SizeY ] is less than 16, the following applies:</w:t>
      </w:r>
    </w:p>
    <w:p w14:paraId="48E6B7A1"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i = </w:t>
      </w:r>
      <w:r>
        <w:rPr>
          <w:noProof/>
          <w:lang w:val="en-CA"/>
        </w:rPr>
        <w:t>AlfCtbFiltSetIdxY</w:t>
      </w:r>
      <w:r>
        <w:rPr>
          <w:rFonts w:eastAsia="MS Mincho"/>
          <w:noProof/>
          <w:lang w:val="en-CA" w:eastAsia="ja-JP"/>
        </w:rPr>
        <w:t>[ xCtb</w:t>
      </w:r>
      <w:r>
        <w:rPr>
          <w:bCs/>
          <w:noProof/>
          <w:lang w:val="en-CA" w:eastAsia="ko-KR"/>
        </w:rPr>
        <w:t>  &gt;&gt;  CtbLog2SizeY</w:t>
      </w:r>
      <w:r>
        <w:rPr>
          <w:rFonts w:eastAsia="MS Mincho"/>
          <w:noProof/>
          <w:lang w:val="en-CA" w:eastAsia="ja-JP"/>
        </w:rPr>
        <w:t> ][ yCtb</w:t>
      </w:r>
      <w:r>
        <w:rPr>
          <w:bCs/>
          <w:noProof/>
          <w:lang w:val="en-CA" w:eastAsia="ko-KR"/>
        </w:rPr>
        <w:t>  &gt;&gt;  CtbLog2SizeY</w:t>
      </w:r>
      <w:r>
        <w:rPr>
          <w:rFonts w:eastAsia="MS Mincho"/>
          <w:noProof/>
          <w:lang w:val="en-CA" w:eastAsia="ja-JP"/>
        </w:rPr>
        <w:t> ]</w:t>
      </w:r>
      <w:r>
        <w:rPr>
          <w:noProof/>
          <w:lang w:val="en-CA" w:eastAsia="ko-KR"/>
        </w:rPr>
        <w:t xml:space="preserve"> </w:t>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1454</w:t>
      </w:r>
      <w:r>
        <w:fldChar w:fldCharType="end"/>
      </w:r>
      <w:r>
        <w:rPr>
          <w:rFonts w:eastAsia="Malgun Gothic"/>
          <w:noProof/>
          <w:szCs w:val="22"/>
          <w:lang w:val="en-CA"/>
        </w:rPr>
        <w:t>)</w:t>
      </w:r>
    </w:p>
    <w:p w14:paraId="561F68AA"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f[ j ] = AlfFixFiltCoeff[ AlfClassToFiltMap[ i ][ filtIdx[ x ][ y ] ] ][ j ]</w:t>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1455</w:t>
      </w:r>
      <w:r>
        <w:fldChar w:fldCharType="end"/>
      </w:r>
      <w:r>
        <w:rPr>
          <w:rFonts w:eastAsia="Malgun Gothic"/>
          <w:noProof/>
          <w:szCs w:val="22"/>
          <w:lang w:val="en-CA"/>
        </w:rPr>
        <w:t>)</w:t>
      </w:r>
    </w:p>
    <w:p w14:paraId="0DFF1F0C"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c[ j ] = 2</w:t>
      </w:r>
      <w:r>
        <w:rPr>
          <w:noProof/>
          <w:vertAlign w:val="superscript"/>
          <w:lang w:val="en-CA" w:eastAsia="ko-KR"/>
        </w:rPr>
        <w:t>BitDepth</w:t>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1456</w:t>
      </w:r>
      <w:r>
        <w:fldChar w:fldCharType="end"/>
      </w:r>
      <w:r>
        <w:rPr>
          <w:rFonts w:eastAsia="Malgun Gothic"/>
          <w:noProof/>
          <w:szCs w:val="22"/>
          <w:lang w:val="en-CA"/>
        </w:rPr>
        <w:t>)</w:t>
      </w:r>
    </w:p>
    <w:p w14:paraId="0F56C84F" w14:textId="77777777" w:rsidR="00832852" w:rsidRDefault="00832852" w:rsidP="00832852">
      <w:pPr>
        <w:numPr>
          <w:ilvl w:val="1"/>
          <w:numId w:val="61"/>
        </w:numPr>
        <w:tabs>
          <w:tab w:val="clear" w:pos="800"/>
        </w:tabs>
        <w:ind w:left="567" w:hanging="270"/>
        <w:textAlignment w:val="auto"/>
        <w:rPr>
          <w:noProof/>
          <w:lang w:val="en-CA" w:eastAsia="ko-KR"/>
        </w:rPr>
      </w:pPr>
      <w:r>
        <w:rPr>
          <w:noProof/>
          <w:lang w:val="en-CA" w:eastAsia="ko-KR"/>
        </w:rPr>
        <w:t>Otherwise (AlfCtbFiltSetIdxY[ xCtb  &gt;&gt;  CtbLog2SizeY ][ yCtb  &gt;&gt;  CtbLog2SizeY ] is greater than or equal to 16, the following applies:</w:t>
      </w:r>
    </w:p>
    <w:p w14:paraId="0F4F33FA" w14:textId="77777777" w:rsidR="00832852" w:rsidRDefault="00832852" w:rsidP="00832852">
      <w:pPr>
        <w:pStyle w:val="Equation"/>
        <w:tabs>
          <w:tab w:val="clear" w:pos="794"/>
          <w:tab w:val="clear" w:pos="1588"/>
        </w:tabs>
        <w:ind w:left="562"/>
        <w:rPr>
          <w:noProof/>
          <w:lang w:val="en-CA" w:eastAsia="ko-KR"/>
        </w:rPr>
      </w:pPr>
      <w:r>
        <w:rPr>
          <w:noProof/>
          <w:lang w:val="en-CA" w:eastAsia="ko-KR"/>
        </w:rPr>
        <w:t>i = slice_alf_aps_id_luma[ AlfCtbFiltSetIdxY[ xCtb  &gt;&gt;  CtbLog2SizeY ][ yCtb  &gt;&gt;  CtbLog2SizeY ] − 16 ]</w:t>
      </w:r>
      <w:r>
        <w:rPr>
          <w:noProof/>
          <w:lang w:val="en-CA" w:eastAsia="ko-KR"/>
        </w:rPr>
        <w:br/>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1457</w:t>
      </w:r>
      <w:r>
        <w:fldChar w:fldCharType="end"/>
      </w:r>
      <w:r>
        <w:rPr>
          <w:rFonts w:eastAsia="Malgun Gothic"/>
          <w:noProof/>
          <w:szCs w:val="22"/>
          <w:lang w:val="en-CA"/>
        </w:rPr>
        <w:t>)</w:t>
      </w:r>
    </w:p>
    <w:p w14:paraId="6C89B6EA"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f[ j ] = AlfCoeff</w:t>
      </w:r>
      <w:r>
        <w:rPr>
          <w:noProof/>
          <w:vertAlign w:val="subscript"/>
          <w:lang w:val="en-CA"/>
        </w:rPr>
        <w:t>L</w:t>
      </w:r>
      <w:r>
        <w:rPr>
          <w:noProof/>
          <w:lang w:val="en-CA" w:eastAsia="ko-KR"/>
        </w:rPr>
        <w:t>[ i ][ filtIdx[ x ][ y ] ][ j ]</w:t>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1458</w:t>
      </w:r>
      <w:r>
        <w:fldChar w:fldCharType="end"/>
      </w:r>
      <w:r>
        <w:rPr>
          <w:rFonts w:eastAsia="Malgun Gothic"/>
          <w:noProof/>
          <w:szCs w:val="22"/>
          <w:lang w:val="en-CA"/>
        </w:rPr>
        <w:t>)</w:t>
      </w:r>
    </w:p>
    <w:p w14:paraId="7A3B1894"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c[ j ] = AlfClip</w:t>
      </w:r>
      <w:r>
        <w:rPr>
          <w:noProof/>
          <w:vertAlign w:val="subscript"/>
          <w:lang w:val="en-CA"/>
        </w:rPr>
        <w:t>L</w:t>
      </w:r>
      <w:r>
        <w:rPr>
          <w:noProof/>
          <w:lang w:val="en-CA" w:eastAsia="ko-KR"/>
        </w:rPr>
        <w:t>[ i ][ filtIdx[ x ][ y ] ][ j ]</w:t>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1459</w:t>
      </w:r>
      <w:r>
        <w:fldChar w:fldCharType="end"/>
      </w:r>
      <w:r>
        <w:rPr>
          <w:rFonts w:eastAsia="Malgun Gothic"/>
          <w:noProof/>
          <w:szCs w:val="22"/>
          <w:lang w:val="en-CA"/>
        </w:rPr>
        <w:t>)</w:t>
      </w:r>
    </w:p>
    <w:p w14:paraId="482AE36C"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The luma filter coefficients and clipping values index idx are derived depending on transposeIdx[ x ][ y ] as follows:</w:t>
      </w:r>
    </w:p>
    <w:p w14:paraId="3063713D" w14:textId="77777777" w:rsidR="00832852" w:rsidRDefault="00832852" w:rsidP="00832852">
      <w:pPr>
        <w:numPr>
          <w:ilvl w:val="1"/>
          <w:numId w:val="61"/>
        </w:numPr>
        <w:tabs>
          <w:tab w:val="clear" w:pos="800"/>
        </w:tabs>
        <w:ind w:left="567" w:hanging="270"/>
        <w:textAlignment w:val="auto"/>
        <w:rPr>
          <w:noProof/>
          <w:lang w:val="en-CA" w:eastAsia="ko-KR"/>
        </w:rPr>
      </w:pPr>
      <w:r>
        <w:rPr>
          <w:noProof/>
          <w:lang w:val="en-CA" w:eastAsia="ko-KR"/>
        </w:rPr>
        <w:t xml:space="preserve">If transposeIndex[ x ][ y ] </w:t>
      </w:r>
      <w:r>
        <w:rPr>
          <w:noProof/>
          <w:lang w:val="en-CA"/>
        </w:rPr>
        <w:t xml:space="preserve">is equal to </w:t>
      </w:r>
      <w:r>
        <w:rPr>
          <w:noProof/>
          <w:lang w:val="en-CA" w:eastAsia="ko-KR"/>
        </w:rPr>
        <w:t>1, the following applies:</w:t>
      </w:r>
    </w:p>
    <w:p w14:paraId="71FC042E"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idx[ ] = { 9, 4, 10, 8, 1, 5, 11, 7, 3, 0, 2, 6 }</w:t>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1460</w:t>
      </w:r>
      <w:r>
        <w:fldChar w:fldCharType="end"/>
      </w:r>
      <w:r>
        <w:rPr>
          <w:rFonts w:eastAsia="Malgun Gothic"/>
          <w:noProof/>
          <w:szCs w:val="22"/>
          <w:lang w:val="en-CA"/>
        </w:rPr>
        <w:t>)</w:t>
      </w:r>
    </w:p>
    <w:p w14:paraId="6C393C70" w14:textId="77777777" w:rsidR="00832852" w:rsidRDefault="00832852" w:rsidP="00832852">
      <w:pPr>
        <w:numPr>
          <w:ilvl w:val="1"/>
          <w:numId w:val="61"/>
        </w:numPr>
        <w:tabs>
          <w:tab w:val="clear" w:pos="800"/>
        </w:tabs>
        <w:ind w:left="567" w:hanging="270"/>
        <w:textAlignment w:val="auto"/>
        <w:rPr>
          <w:noProof/>
          <w:lang w:val="en-CA" w:eastAsia="ko-KR"/>
        </w:rPr>
      </w:pPr>
      <w:r>
        <w:rPr>
          <w:noProof/>
          <w:lang w:val="en-CA" w:eastAsia="ko-KR"/>
        </w:rPr>
        <w:t xml:space="preserve">Otherwise, if transposeIndex[ x ][ y ] </w:t>
      </w:r>
      <w:r>
        <w:rPr>
          <w:noProof/>
          <w:lang w:val="en-CA"/>
        </w:rPr>
        <w:t>is equal to</w:t>
      </w:r>
      <w:r>
        <w:rPr>
          <w:noProof/>
          <w:lang w:val="en-CA" w:eastAsia="ko-KR"/>
        </w:rPr>
        <w:t xml:space="preserve"> 2, the following applies:</w:t>
      </w:r>
    </w:p>
    <w:p w14:paraId="6AD08BE5"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idx[ ] = { 0, 3, 2, 1, 8, 7, 6, 5, 4, 9, 10, 11 }</w:t>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1461</w:t>
      </w:r>
      <w:r>
        <w:fldChar w:fldCharType="end"/>
      </w:r>
      <w:r>
        <w:rPr>
          <w:rFonts w:eastAsia="Malgun Gothic"/>
          <w:noProof/>
          <w:szCs w:val="22"/>
          <w:lang w:val="en-CA"/>
        </w:rPr>
        <w:t>)</w:t>
      </w:r>
    </w:p>
    <w:p w14:paraId="5D93D018" w14:textId="77777777" w:rsidR="00832852" w:rsidRDefault="00832852" w:rsidP="00832852">
      <w:pPr>
        <w:numPr>
          <w:ilvl w:val="1"/>
          <w:numId w:val="61"/>
        </w:numPr>
        <w:tabs>
          <w:tab w:val="clear" w:pos="800"/>
        </w:tabs>
        <w:ind w:left="567" w:hanging="270"/>
        <w:textAlignment w:val="auto"/>
        <w:rPr>
          <w:noProof/>
          <w:lang w:val="en-CA" w:eastAsia="ko-KR"/>
        </w:rPr>
      </w:pPr>
      <w:r>
        <w:rPr>
          <w:noProof/>
          <w:lang w:val="en-CA" w:eastAsia="ko-KR"/>
        </w:rPr>
        <w:t xml:space="preserve">Otherwise, if transposeIndex[ x ][ y ] </w:t>
      </w:r>
      <w:r>
        <w:rPr>
          <w:noProof/>
          <w:lang w:val="en-CA"/>
        </w:rPr>
        <w:t xml:space="preserve">is equal to </w:t>
      </w:r>
      <w:r>
        <w:rPr>
          <w:noProof/>
          <w:lang w:val="en-CA" w:eastAsia="ko-KR"/>
        </w:rPr>
        <w:t>3, the following applies:</w:t>
      </w:r>
    </w:p>
    <w:p w14:paraId="0AA304F6"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lastRenderedPageBreak/>
        <w:t>idx[ ] = { 9, 8, 10, 4, 3, 7, 11, 5, 1, 0, 2, 6 }</w:t>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1462</w:t>
      </w:r>
      <w:r>
        <w:fldChar w:fldCharType="end"/>
      </w:r>
      <w:r>
        <w:rPr>
          <w:rFonts w:eastAsia="Malgun Gothic"/>
          <w:noProof/>
          <w:szCs w:val="22"/>
          <w:lang w:val="en-CA"/>
        </w:rPr>
        <w:t>)</w:t>
      </w:r>
    </w:p>
    <w:p w14:paraId="2B01F57C" w14:textId="77777777" w:rsidR="00832852" w:rsidRDefault="00832852" w:rsidP="00832852">
      <w:pPr>
        <w:numPr>
          <w:ilvl w:val="1"/>
          <w:numId w:val="61"/>
        </w:numPr>
        <w:tabs>
          <w:tab w:val="clear" w:pos="800"/>
        </w:tabs>
        <w:ind w:left="567" w:hanging="270"/>
        <w:textAlignment w:val="auto"/>
        <w:rPr>
          <w:noProof/>
          <w:lang w:val="en-CA" w:eastAsia="ko-KR"/>
        </w:rPr>
      </w:pPr>
      <w:r>
        <w:rPr>
          <w:noProof/>
          <w:lang w:val="en-CA" w:eastAsia="ko-KR"/>
        </w:rPr>
        <w:t>Otherwise, the following applies:</w:t>
      </w:r>
    </w:p>
    <w:p w14:paraId="05335EA8"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idx[ ] = { 0, 1, 2, 3, 4, 5, 6, 7, 8, 9, 10, 11 }</w:t>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1463</w:t>
      </w:r>
      <w:r>
        <w:fldChar w:fldCharType="end"/>
      </w:r>
      <w:r>
        <w:rPr>
          <w:rFonts w:eastAsia="Malgun Gothic"/>
          <w:noProof/>
          <w:szCs w:val="22"/>
          <w:lang w:val="en-CA"/>
        </w:rPr>
        <w:t>)</w:t>
      </w:r>
    </w:p>
    <w:p w14:paraId="1EC306E2"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The locations ( h</w:t>
      </w:r>
      <w:r>
        <w:rPr>
          <w:noProof/>
          <w:vertAlign w:val="subscript"/>
          <w:lang w:val="en-CA" w:eastAsia="ko-KR"/>
        </w:rPr>
        <w:t>x</w:t>
      </w:r>
      <w:r>
        <w:rPr>
          <w:vertAlign w:val="subscript"/>
          <w:lang w:val="en-CA" w:eastAsia="ko-KR"/>
        </w:rPr>
        <w:t> + i</w:t>
      </w:r>
      <w:r>
        <w:rPr>
          <w:noProof/>
          <w:lang w:val="en-CA" w:eastAsia="ko-KR"/>
        </w:rPr>
        <w:t>, v</w:t>
      </w:r>
      <w:r>
        <w:rPr>
          <w:noProof/>
          <w:vertAlign w:val="subscript"/>
          <w:lang w:val="en-CA" w:eastAsia="ko-KR"/>
        </w:rPr>
        <w:t>y</w:t>
      </w:r>
      <w:r>
        <w:rPr>
          <w:vertAlign w:val="subscript"/>
          <w:lang w:val="en-CA" w:eastAsia="ko-KR"/>
        </w:rPr>
        <w:t> + j</w:t>
      </w:r>
      <w:r>
        <w:rPr>
          <w:noProof/>
          <w:lang w:val="en-CA" w:eastAsia="ko-KR"/>
        </w:rPr>
        <w:t xml:space="preserve"> ) for each of the corresponding luma samples ( x, y ) inside the given array </w:t>
      </w:r>
      <w:r>
        <w:rPr>
          <w:noProof/>
          <w:lang w:val="en-CA"/>
        </w:rPr>
        <w:t>recPicture</w:t>
      </w:r>
      <w:r>
        <w:rPr>
          <w:noProof/>
          <w:lang w:val="en-CA" w:eastAsia="ko-KR"/>
        </w:rPr>
        <w:t xml:space="preserve"> of luma samples with i, j = −3..3 are derived as follows:</w:t>
      </w:r>
    </w:p>
    <w:p w14:paraId="3AEBDA41" w14:textId="77777777" w:rsidR="00832852" w:rsidRDefault="00832852" w:rsidP="00832852">
      <w:pPr>
        <w:pStyle w:val="Equation"/>
        <w:tabs>
          <w:tab w:val="clear" w:pos="794"/>
          <w:tab w:val="clear" w:pos="1588"/>
          <w:tab w:val="left" w:pos="851"/>
          <w:tab w:val="left" w:pos="1134"/>
          <w:tab w:val="left" w:pos="1418"/>
        </w:tabs>
        <w:ind w:left="851"/>
        <w:rPr>
          <w:noProof/>
          <w:lang w:val="en-CA"/>
        </w:rPr>
      </w:pPr>
      <w:r>
        <w:rPr>
          <w:noProof/>
          <w:lang w:val="en-CA" w:eastAsia="ko-KR"/>
        </w:rPr>
        <w:t>h</w:t>
      </w:r>
      <w:r>
        <w:rPr>
          <w:noProof/>
          <w:vertAlign w:val="subscript"/>
          <w:lang w:val="en-CA" w:eastAsia="ko-KR"/>
        </w:rPr>
        <w:t>x + i</w:t>
      </w:r>
      <w:r>
        <w:rPr>
          <w:noProof/>
          <w:lang w:val="en-CA" w:eastAsia="ko-KR"/>
        </w:rPr>
        <w:t> = Clip3( 0, pic_width_in_luma_samples − 1, xCtb + x</w:t>
      </w:r>
      <w:r>
        <w:rPr>
          <w:lang w:val="en-CA" w:eastAsia="ko-KR"/>
        </w:rPr>
        <w:t> + i</w:t>
      </w:r>
      <w:r>
        <w:rPr>
          <w:noProof/>
          <w:lang w:val="en-CA" w:eastAsia="ko-KR"/>
        </w:rPr>
        <w:t> )</w:t>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1464</w:t>
      </w:r>
      <w:r>
        <w:fldChar w:fldCharType="end"/>
      </w:r>
      <w:r>
        <w:rPr>
          <w:rFonts w:eastAsia="Malgun Gothic"/>
          <w:noProof/>
          <w:szCs w:val="22"/>
          <w:lang w:val="en-CA"/>
        </w:rPr>
        <w:t>)</w:t>
      </w:r>
    </w:p>
    <w:p w14:paraId="0520B467"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eastAsia="ko-KR"/>
        </w:rPr>
        <w:t>v</w:t>
      </w:r>
      <w:r>
        <w:rPr>
          <w:noProof/>
          <w:vertAlign w:val="subscript"/>
          <w:lang w:val="en-CA" w:eastAsia="ko-KR"/>
        </w:rPr>
        <w:t>y + j</w:t>
      </w:r>
      <w:r>
        <w:rPr>
          <w:noProof/>
          <w:lang w:val="en-CA" w:eastAsia="ko-KR"/>
        </w:rPr>
        <w:t> = Clip3( 0, pic_height_in_luma_samples − 1, yCtb + y + j )</w:t>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1465</w:t>
      </w:r>
      <w:r>
        <w:fldChar w:fldCharType="end"/>
      </w:r>
      <w:r>
        <w:rPr>
          <w:rFonts w:eastAsia="Malgun Gothic"/>
          <w:noProof/>
          <w:szCs w:val="22"/>
          <w:lang w:val="en-CA"/>
        </w:rPr>
        <w:t>)</w:t>
      </w:r>
    </w:p>
    <w:p w14:paraId="52B57D27" w14:textId="6D1E836C" w:rsidR="00832852" w:rsidRDefault="00832852" w:rsidP="00832852">
      <w:pPr>
        <w:numPr>
          <w:ilvl w:val="1"/>
          <w:numId w:val="61"/>
        </w:numPr>
        <w:tabs>
          <w:tab w:val="clear" w:pos="800"/>
          <w:tab w:val="num" w:pos="270"/>
        </w:tabs>
        <w:ind w:left="270" w:hanging="270"/>
        <w:textAlignment w:val="auto"/>
        <w:rPr>
          <w:rFonts w:eastAsia="Malgun Gothic"/>
          <w:noProof/>
          <w:szCs w:val="22"/>
          <w:lang w:val="en-CA"/>
        </w:rPr>
      </w:pPr>
      <w:r>
        <w:rPr>
          <w:rFonts w:eastAsia="Malgun Gothic"/>
          <w:noProof/>
          <w:szCs w:val="22"/>
          <w:lang w:val="en-CA"/>
        </w:rPr>
        <w:t xml:space="preserve">The variables </w:t>
      </w:r>
      <w:r>
        <w:rPr>
          <w:lang w:val="en-CA" w:eastAsia="ko-KR"/>
        </w:rPr>
        <w:t xml:space="preserve">clipLeftPos, clipRightPos, </w:t>
      </w:r>
      <w:r>
        <w:rPr>
          <w:rFonts w:eastAsia="Malgun Gothic"/>
          <w:noProof/>
          <w:szCs w:val="22"/>
          <w:lang w:val="en-CA"/>
        </w:rPr>
        <w:t>clipTopPos, clipBottomPos, clipTopLeftFlag and clipBotRightFlag are derived by invoking the ALF boundary position derivation process as specified in clause </w:t>
      </w:r>
      <w:r>
        <w:fldChar w:fldCharType="begin" w:fldLock="1"/>
      </w:r>
      <w:r>
        <w:rPr>
          <w:rFonts w:eastAsia="Malgun Gothic"/>
          <w:noProof/>
          <w:szCs w:val="22"/>
          <w:lang w:val="en-CA"/>
        </w:rPr>
        <w:instrText xml:space="preserve"> REF _Ref14736842 \r \h </w:instrText>
      </w:r>
      <w:r>
        <w:fldChar w:fldCharType="separate"/>
      </w:r>
      <w:r>
        <w:rPr>
          <w:rFonts w:eastAsia="Malgun Gothic"/>
          <w:noProof/>
          <w:szCs w:val="22"/>
          <w:lang w:val="en-CA"/>
        </w:rPr>
        <w:t>8.8.5.5</w:t>
      </w:r>
      <w:r>
        <w:fldChar w:fldCharType="end"/>
      </w:r>
      <w:r>
        <w:rPr>
          <w:rFonts w:eastAsia="Malgun Gothic"/>
          <w:noProof/>
          <w:szCs w:val="22"/>
          <w:lang w:val="en-CA"/>
        </w:rPr>
        <w:t xml:space="preserve"> with ( xCtb, yCtb ) </w:t>
      </w:r>
      <w:del w:id="10" w:author="Nan Hu" w:date="2020-04-29T13:45:00Z">
        <w:r w:rsidDel="00E858F0">
          <w:rPr>
            <w:rFonts w:eastAsia="Malgun Gothic"/>
            <w:noProof/>
            <w:szCs w:val="22"/>
            <w:lang w:val="en-CA"/>
          </w:rPr>
          <w:delText xml:space="preserve">and </w:delText>
        </w:r>
      </w:del>
      <w:r>
        <w:rPr>
          <w:rFonts w:eastAsia="Malgun Gothic"/>
          <w:noProof/>
          <w:szCs w:val="22"/>
          <w:lang w:val="en-CA"/>
        </w:rPr>
        <w:t>( x, y )</w:t>
      </w:r>
      <w:ins w:id="11" w:author="Nan Hu" w:date="2020-04-29T13:45:00Z">
        <w:r w:rsidR="00E858F0">
          <w:rPr>
            <w:rFonts w:eastAsia="Malgun Gothic"/>
            <w:noProof/>
            <w:szCs w:val="22"/>
            <w:lang w:val="en-CA"/>
          </w:rPr>
          <w:t>,</w:t>
        </w:r>
      </w:ins>
      <w:r>
        <w:rPr>
          <w:rFonts w:eastAsia="Malgun Gothic"/>
          <w:noProof/>
          <w:szCs w:val="22"/>
          <w:lang w:val="en-CA"/>
        </w:rPr>
        <w:t xml:space="preserve"> </w:t>
      </w:r>
      <w:ins w:id="12" w:author="Nan Hu" w:date="2020-04-29T13:45:00Z">
        <w:r w:rsidR="00E858F0">
          <w:rPr>
            <w:rFonts w:eastAsia="Malgun Gothic"/>
            <w:noProof/>
            <w:szCs w:val="22"/>
            <w:lang w:val="en-CA"/>
          </w:rPr>
          <w:t xml:space="preserve">and 2 </w:t>
        </w:r>
      </w:ins>
      <w:r>
        <w:rPr>
          <w:rFonts w:eastAsia="Malgun Gothic"/>
          <w:noProof/>
          <w:szCs w:val="22"/>
          <w:lang w:val="en-CA"/>
        </w:rPr>
        <w:t>as inputs.</w:t>
      </w:r>
    </w:p>
    <w:p w14:paraId="178F21AE" w14:textId="77777777" w:rsidR="00832852" w:rsidRDefault="00832852" w:rsidP="00832852">
      <w:pPr>
        <w:numPr>
          <w:ilvl w:val="1"/>
          <w:numId w:val="61"/>
        </w:numPr>
        <w:tabs>
          <w:tab w:val="clear" w:pos="800"/>
          <w:tab w:val="num" w:pos="270"/>
        </w:tabs>
        <w:ind w:left="270" w:hanging="270"/>
        <w:textAlignment w:val="auto"/>
        <w:rPr>
          <w:rFonts w:eastAsia="Malgun Gothic"/>
          <w:noProof/>
          <w:szCs w:val="22"/>
          <w:lang w:val="en-CA"/>
        </w:rPr>
      </w:pPr>
      <w:r>
        <w:rPr>
          <w:noProof/>
          <w:lang w:val="en-CA" w:eastAsia="ko-KR"/>
        </w:rPr>
        <w:t>The variables h</w:t>
      </w:r>
      <w:r>
        <w:rPr>
          <w:noProof/>
          <w:vertAlign w:val="subscript"/>
          <w:lang w:val="en-CA" w:eastAsia="ko-KR"/>
        </w:rPr>
        <w:t>x + i</w:t>
      </w:r>
      <w:r>
        <w:rPr>
          <w:lang w:val="en-CA" w:eastAsia="ko-KR"/>
        </w:rPr>
        <w:t xml:space="preserve"> and v</w:t>
      </w:r>
      <w:r>
        <w:rPr>
          <w:vertAlign w:val="subscript"/>
          <w:lang w:val="en-CA" w:eastAsia="ko-KR"/>
        </w:rPr>
        <w:t>y + j</w:t>
      </w:r>
      <w:r>
        <w:rPr>
          <w:lang w:val="en-CA" w:eastAsia="ko-KR"/>
        </w:rPr>
        <w:t xml:space="preserve"> are modified by invoking the ALF sample padding process as specified in clause </w:t>
      </w:r>
      <w:r>
        <w:fldChar w:fldCharType="begin" w:fldLock="1"/>
      </w:r>
      <w:r>
        <w:rPr>
          <w:lang w:val="en-CA" w:eastAsia="ko-KR"/>
        </w:rPr>
        <w:instrText xml:space="preserve"> REF _Ref23347554 \r \h </w:instrText>
      </w:r>
      <w:r>
        <w:fldChar w:fldCharType="separate"/>
      </w:r>
      <w:r>
        <w:rPr>
          <w:lang w:val="en-CA" w:eastAsia="ko-KR"/>
        </w:rPr>
        <w:t>8.8.5.6</w:t>
      </w:r>
      <w:r>
        <w:fldChar w:fldCharType="end"/>
      </w:r>
      <w:r>
        <w:rPr>
          <w:lang w:val="en-CA" w:eastAsia="ko-KR"/>
        </w:rPr>
        <w:t xml:space="preserve"> with </w:t>
      </w:r>
      <w:r>
        <w:rPr>
          <w:rFonts w:eastAsia="Malgun Gothic"/>
          <w:noProof/>
          <w:szCs w:val="22"/>
          <w:lang w:val="en-CA"/>
        </w:rPr>
        <w:t>( xCtb, yCtb ), ( </w:t>
      </w:r>
      <w:r>
        <w:rPr>
          <w:noProof/>
          <w:lang w:val="en-CA" w:eastAsia="ko-KR"/>
        </w:rPr>
        <w:t>h</w:t>
      </w:r>
      <w:r>
        <w:rPr>
          <w:noProof/>
          <w:vertAlign w:val="subscript"/>
          <w:lang w:val="en-CA" w:eastAsia="ko-KR"/>
        </w:rPr>
        <w:t>x + i</w:t>
      </w:r>
      <w:r>
        <w:rPr>
          <w:noProof/>
          <w:lang w:val="en-CA" w:eastAsia="ko-KR"/>
        </w:rPr>
        <w:t>, </w:t>
      </w:r>
      <w:r>
        <w:rPr>
          <w:lang w:val="en-CA" w:eastAsia="ko-KR"/>
        </w:rPr>
        <w:t>v</w:t>
      </w:r>
      <w:r>
        <w:rPr>
          <w:vertAlign w:val="subscript"/>
          <w:lang w:val="en-CA" w:eastAsia="ko-KR"/>
        </w:rPr>
        <w:t>y + j</w:t>
      </w:r>
      <w:r>
        <w:rPr>
          <w:lang w:val="en-CA" w:eastAsia="ko-KR"/>
        </w:rPr>
        <w:t> )</w:t>
      </w:r>
      <w:r>
        <w:rPr>
          <w:noProof/>
          <w:lang w:val="en-CA" w:eastAsia="ko-KR"/>
        </w:rPr>
        <w:t xml:space="preserve">, 0, </w:t>
      </w:r>
      <w:r>
        <w:rPr>
          <w:lang w:val="en-CA" w:eastAsia="ko-KR"/>
        </w:rPr>
        <w:t xml:space="preserve">clipLeftPos, clipRightPos, </w:t>
      </w:r>
      <w:r>
        <w:rPr>
          <w:rFonts w:eastAsia="Malgun Gothic"/>
          <w:noProof/>
          <w:szCs w:val="22"/>
          <w:lang w:val="en-CA"/>
        </w:rPr>
        <w:t>clipTopPos, clipBottomPos, clipTopLeftFlag and clipBotRightFlag as input</w:t>
      </w:r>
      <w:r>
        <w:rPr>
          <w:lang w:val="en-CA" w:eastAsia="ko-KR"/>
        </w:rPr>
        <w:t>.</w:t>
      </w:r>
    </w:p>
    <w:p w14:paraId="690BC1E3" w14:textId="77777777" w:rsidR="00832852" w:rsidRDefault="00832852" w:rsidP="00832852">
      <w:pPr>
        <w:numPr>
          <w:ilvl w:val="1"/>
          <w:numId w:val="61"/>
        </w:numPr>
        <w:tabs>
          <w:tab w:val="clear" w:pos="800"/>
          <w:tab w:val="num" w:pos="270"/>
        </w:tabs>
        <w:ind w:left="270" w:hanging="270"/>
        <w:textAlignment w:val="auto"/>
        <w:rPr>
          <w:rFonts w:eastAsia="Malgun Gothic"/>
          <w:noProof/>
          <w:szCs w:val="22"/>
          <w:lang w:val="en-CA"/>
        </w:rPr>
      </w:pPr>
      <w:r>
        <w:rPr>
          <w:rFonts w:eastAsia="Malgun Gothic"/>
          <w:noProof/>
          <w:szCs w:val="22"/>
          <w:lang w:val="en-CA"/>
        </w:rPr>
        <w:t>The variable applyAlfLineBufBoundaryis derived as follows:</w:t>
      </w:r>
    </w:p>
    <w:p w14:paraId="031A0BB8"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567" w:hanging="270"/>
        <w:textAlignment w:val="auto"/>
        <w:rPr>
          <w:lang w:val="en-CA" w:eastAsia="ko-KR"/>
        </w:rPr>
      </w:pPr>
      <w:r>
        <w:rPr>
          <w:rFonts w:eastAsia="Malgun Gothic"/>
          <w:noProof/>
          <w:szCs w:val="22"/>
          <w:lang w:val="en-CA"/>
        </w:rPr>
        <w:t xml:space="preserve">If </w:t>
      </w:r>
      <w:r>
        <w:rPr>
          <w:rFonts w:eastAsia="PMingLiU"/>
          <w:noProof/>
          <w:lang w:val="en-CA" w:eastAsia="zh-TW"/>
        </w:rPr>
        <w:t>t</w:t>
      </w:r>
      <w:r>
        <w:rPr>
          <w:noProof/>
          <w:lang w:val="en-CA" w:eastAsia="ko-KR"/>
        </w:rPr>
        <w:t xml:space="preserve">he bottom boundary of the current coding tree block is the bottom boundary of current picture and </w:t>
      </w:r>
      <w:r>
        <w:rPr>
          <w:lang w:val="en-CA" w:eastAsia="ko-KR"/>
        </w:rPr>
        <w:t>pic_height_in_luma_samples </w:t>
      </w:r>
      <w:r>
        <w:rPr>
          <w:noProof/>
          <w:lang w:val="en-CA" w:eastAsia="ko-KR"/>
        </w:rPr>
        <w:t>−</w:t>
      </w:r>
      <w:r>
        <w:rPr>
          <w:lang w:val="en-CA" w:eastAsia="ko-KR"/>
        </w:rPr>
        <w:t> yCtb  &lt;=  CtbSizeY</w:t>
      </w:r>
      <w:r>
        <w:rPr>
          <w:noProof/>
          <w:lang w:val="en-CA" w:eastAsia="ko-KR"/>
        </w:rPr>
        <w:t> − </w:t>
      </w:r>
      <w:r>
        <w:rPr>
          <w:lang w:val="en-CA" w:eastAsia="ko-KR"/>
        </w:rPr>
        <w:t>4</w:t>
      </w:r>
      <w:r>
        <w:rPr>
          <w:rFonts w:eastAsia="Malgun Gothic"/>
          <w:noProof/>
          <w:szCs w:val="22"/>
          <w:lang w:val="en-CA"/>
        </w:rPr>
        <w:t>, applyAlfLineBufBoundary is set equal to 0:</w:t>
      </w:r>
    </w:p>
    <w:p w14:paraId="194034B0"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567" w:hanging="270"/>
        <w:textAlignment w:val="auto"/>
        <w:rPr>
          <w:noProof/>
          <w:lang w:val="en-CA" w:eastAsia="ko-KR"/>
        </w:rPr>
      </w:pPr>
      <w:r>
        <w:rPr>
          <w:noProof/>
          <w:lang w:val="en-CA" w:eastAsia="ko-KR"/>
        </w:rPr>
        <w:t xml:space="preserve">Otherwise, </w:t>
      </w:r>
      <w:r>
        <w:rPr>
          <w:rFonts w:eastAsia="Malgun Gothic"/>
          <w:noProof/>
          <w:szCs w:val="22"/>
          <w:lang w:val="en-CA"/>
        </w:rPr>
        <w:t>applyAlfLineBufBoundary is set equal to 1.</w:t>
      </w:r>
    </w:p>
    <w:p w14:paraId="4F32092C" w14:textId="77777777" w:rsidR="00832852" w:rsidRDefault="00832852" w:rsidP="00832852">
      <w:pPr>
        <w:numPr>
          <w:ilvl w:val="1"/>
          <w:numId w:val="61"/>
        </w:numPr>
        <w:tabs>
          <w:tab w:val="clear" w:pos="800"/>
          <w:tab w:val="num" w:pos="270"/>
        </w:tabs>
        <w:ind w:left="270" w:hanging="270"/>
        <w:textAlignment w:val="auto"/>
        <w:rPr>
          <w:rFonts w:eastAsia="Malgun Gothic"/>
          <w:noProof/>
          <w:szCs w:val="22"/>
          <w:lang w:val="en-CA"/>
        </w:rPr>
      </w:pPr>
      <w:r>
        <w:rPr>
          <w:rFonts w:eastAsia="Malgun Gothic"/>
          <w:noProof/>
          <w:szCs w:val="22"/>
          <w:lang w:val="en-CA"/>
        </w:rPr>
        <w:t xml:space="preserve">The vertical sample position offsets y1, y2, y3 and the variable alfShiftY are specified in </w:t>
      </w:r>
      <w:r>
        <w:fldChar w:fldCharType="begin" w:fldLock="1"/>
      </w:r>
      <w:r>
        <w:rPr>
          <w:rFonts w:eastAsia="Malgun Gothic"/>
          <w:noProof/>
          <w:szCs w:val="22"/>
          <w:lang w:val="en-CA"/>
        </w:rPr>
        <w:instrText xml:space="preserve"> REF _Ref8237643 \h </w:instrText>
      </w:r>
      <w:r>
        <w:fldChar w:fldCharType="separate"/>
      </w:r>
      <w:r>
        <w:rPr>
          <w:noProof/>
          <w:lang w:val="en-CA"/>
        </w:rPr>
        <w:t>Table 45</w:t>
      </w:r>
      <w:r>
        <w:fldChar w:fldCharType="end"/>
      </w:r>
      <w:r>
        <w:rPr>
          <w:rFonts w:eastAsia="Malgun Gothic"/>
          <w:noProof/>
          <w:szCs w:val="22"/>
          <w:lang w:val="en-CA"/>
        </w:rPr>
        <w:t xml:space="preserve"> according to the vertical luma sample position y and applyAlfLineBufBoundary.</w:t>
      </w:r>
    </w:p>
    <w:p w14:paraId="4D96C788"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The variable curr is derived as follows:</w:t>
      </w:r>
    </w:p>
    <w:p w14:paraId="2C71917C"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eastAsia="ko-KR"/>
        </w:rPr>
        <w:t>curr = recPicture[ h</w:t>
      </w:r>
      <w:r>
        <w:rPr>
          <w:noProof/>
          <w:vertAlign w:val="subscript"/>
          <w:lang w:val="en-CA" w:eastAsia="ko-KR"/>
        </w:rPr>
        <w:t>x</w:t>
      </w:r>
      <w:r>
        <w:rPr>
          <w:noProof/>
          <w:lang w:val="en-CA" w:eastAsia="ko-KR"/>
        </w:rPr>
        <w:t> ][ v</w:t>
      </w:r>
      <w:r>
        <w:rPr>
          <w:noProof/>
          <w:vertAlign w:val="subscript"/>
          <w:lang w:val="en-CA" w:eastAsia="ko-KR"/>
        </w:rPr>
        <w:t>y</w:t>
      </w:r>
      <w:r>
        <w:rPr>
          <w:noProof/>
          <w:lang w:val="en-CA" w:eastAsia="ko-KR"/>
        </w:rPr>
        <w:t> ]</w:t>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1466</w:t>
      </w:r>
      <w:r>
        <w:fldChar w:fldCharType="end"/>
      </w:r>
      <w:r>
        <w:rPr>
          <w:rFonts w:eastAsia="Malgun Gothic"/>
          <w:noProof/>
          <w:szCs w:val="22"/>
          <w:lang w:val="en-CA"/>
        </w:rPr>
        <w:t>)</w:t>
      </w:r>
    </w:p>
    <w:p w14:paraId="1BE71D2A" w14:textId="77777777" w:rsidR="00832852" w:rsidRDefault="00832852" w:rsidP="00832852">
      <w:pPr>
        <w:keepNext/>
        <w:keepLines/>
        <w:numPr>
          <w:ilvl w:val="1"/>
          <w:numId w:val="61"/>
        </w:numPr>
        <w:tabs>
          <w:tab w:val="clear" w:pos="800"/>
          <w:tab w:val="num" w:pos="270"/>
        </w:tabs>
        <w:ind w:left="270" w:hanging="270"/>
        <w:textAlignment w:val="auto"/>
        <w:rPr>
          <w:noProof/>
          <w:lang w:val="en-CA" w:eastAsia="ko-KR"/>
        </w:rPr>
      </w:pPr>
      <w:r>
        <w:rPr>
          <w:noProof/>
          <w:lang w:val="en-CA" w:eastAsia="ko-KR"/>
        </w:rPr>
        <w:lastRenderedPageBreak/>
        <w:t>The variable sum is derived as follows:</w:t>
      </w:r>
    </w:p>
    <w:p w14:paraId="0C5682F1" w14:textId="77777777" w:rsidR="00832852" w:rsidRDefault="00832852" w:rsidP="00832852">
      <w:pPr>
        <w:pStyle w:val="Equation"/>
        <w:keepNext/>
        <w:keepLines/>
        <w:tabs>
          <w:tab w:val="clear" w:pos="794"/>
          <w:tab w:val="clear" w:pos="1588"/>
          <w:tab w:val="left" w:pos="1260"/>
          <w:tab w:val="left" w:pos="2610"/>
        </w:tabs>
        <w:ind w:left="720"/>
        <w:rPr>
          <w:noProof/>
          <w:lang w:val="en-CA" w:eastAsia="ko-KR"/>
        </w:rPr>
      </w:pPr>
      <w:r>
        <w:rPr>
          <w:noProof/>
          <w:lang w:val="en-CA"/>
        </w:rPr>
        <w:t>sum</w:t>
      </w:r>
      <w:r>
        <w:rPr>
          <w:noProof/>
          <w:lang w:val="en-CA" w:eastAsia="ko-KR"/>
        </w:rPr>
        <w:t> = f[ idx[ 0 ] ]   * (  Clip3( </w:t>
      </w:r>
      <w:r>
        <w:rPr>
          <w:lang w:val="en-CA" w:eastAsia="ko-KR"/>
        </w:rPr>
        <w:t>−c</w:t>
      </w:r>
      <w:r>
        <w:rPr>
          <w:noProof/>
          <w:lang w:val="en-CA" w:eastAsia="ko-KR"/>
        </w:rPr>
        <w:t>[ idx[ 0 ] ], c[ idx[ 0 ]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y3</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idx[ 0 ] ], c[ idx[ 0 ]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y3</w:t>
      </w:r>
      <w:r>
        <w:rPr>
          <w:noProof/>
          <w:lang w:val="en-CA" w:eastAsia="ko-KR"/>
        </w:rPr>
        <w:t> ] </w:t>
      </w:r>
      <w:r>
        <w:rPr>
          <w:lang w:val="en-CA" w:eastAsia="ko-KR"/>
        </w:rPr>
        <w:t>− curr</w:t>
      </w:r>
      <w:r>
        <w:rPr>
          <w:noProof/>
          <w:lang w:val="en-CA" w:eastAsia="ko-KR"/>
        </w:rPr>
        <w:t> ) ) +</w:t>
      </w:r>
      <w:r>
        <w:rPr>
          <w:noProof/>
          <w:lang w:val="en-CA"/>
        </w:rPr>
        <w:br/>
      </w:r>
      <w:r>
        <w:rPr>
          <w:noProof/>
          <w:lang w:val="en-CA"/>
        </w:rPr>
        <w:tab/>
      </w:r>
      <w:r>
        <w:rPr>
          <w:noProof/>
          <w:lang w:val="en-CA" w:eastAsia="ko-KR"/>
        </w:rPr>
        <w:t>f[ idx[ 1 ] ]   * (  Clip3( </w:t>
      </w:r>
      <w:r>
        <w:rPr>
          <w:lang w:val="en-CA" w:eastAsia="ko-KR"/>
        </w:rPr>
        <w:t>−c</w:t>
      </w:r>
      <w:r>
        <w:rPr>
          <w:noProof/>
          <w:lang w:val="en-CA" w:eastAsia="ko-KR"/>
        </w:rPr>
        <w:t>[ idx[ 1 ] ], c[ idx[ 1 ]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y2</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idx[ 1 ] ], c[ idx[ 1 ]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y2</w:t>
      </w:r>
      <w:r>
        <w:rPr>
          <w:noProof/>
          <w:lang w:val="en-CA" w:eastAsia="ko-KR"/>
        </w:rPr>
        <w:t> ] </w:t>
      </w:r>
      <w:r>
        <w:rPr>
          <w:lang w:val="en-CA" w:eastAsia="ko-KR"/>
        </w:rPr>
        <w:t>− curr</w:t>
      </w:r>
      <w:r>
        <w:rPr>
          <w:noProof/>
          <w:lang w:val="en-CA" w:eastAsia="ko-KR"/>
        </w:rPr>
        <w:t> ) ) +</w:t>
      </w:r>
      <w:r>
        <w:rPr>
          <w:noProof/>
          <w:lang w:val="en-CA"/>
        </w:rPr>
        <w:br/>
      </w:r>
      <w:r>
        <w:rPr>
          <w:noProof/>
          <w:lang w:val="en-CA"/>
        </w:rPr>
        <w:tab/>
      </w:r>
      <w:r>
        <w:rPr>
          <w:noProof/>
          <w:lang w:val="en-CA" w:eastAsia="ko-KR"/>
        </w:rPr>
        <w:t>f[ idx[ 2 ] ]   * (  Clip3( </w:t>
      </w:r>
      <w:r>
        <w:rPr>
          <w:lang w:val="en-CA" w:eastAsia="ko-KR"/>
        </w:rPr>
        <w:t>−c</w:t>
      </w:r>
      <w:r>
        <w:rPr>
          <w:noProof/>
          <w:lang w:val="en-CA" w:eastAsia="ko-KR"/>
        </w:rPr>
        <w:t>[ idx[ 2 ] ], c[ idx[ 2 ]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y2</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idx[ 2 ] ], c[ idx[ 2 ]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y2</w:t>
      </w:r>
      <w:r>
        <w:rPr>
          <w:noProof/>
          <w:lang w:val="en-CA" w:eastAsia="ko-KR"/>
        </w:rPr>
        <w:t> ] </w:t>
      </w:r>
      <w:r>
        <w:rPr>
          <w:lang w:val="en-CA" w:eastAsia="ko-KR"/>
        </w:rPr>
        <w:t>− curr</w:t>
      </w:r>
      <w:r>
        <w:rPr>
          <w:noProof/>
          <w:lang w:val="en-CA" w:eastAsia="ko-KR"/>
        </w:rPr>
        <w:t> ) ) +</w:t>
      </w:r>
      <w:r>
        <w:rPr>
          <w:noProof/>
          <w:lang w:val="en-CA"/>
        </w:rPr>
        <w:br/>
      </w:r>
      <w:r>
        <w:rPr>
          <w:noProof/>
          <w:lang w:val="en-CA"/>
        </w:rPr>
        <w:tab/>
      </w:r>
      <w:r>
        <w:rPr>
          <w:noProof/>
          <w:lang w:val="en-CA" w:eastAsia="ko-KR"/>
        </w:rPr>
        <w:t>f[ idx[ 3 ] ]   * (  Clip3( </w:t>
      </w:r>
      <w:r>
        <w:rPr>
          <w:lang w:val="en-CA" w:eastAsia="ko-KR"/>
        </w:rPr>
        <w:t>−c</w:t>
      </w:r>
      <w:r>
        <w:rPr>
          <w:noProof/>
          <w:lang w:val="en-CA" w:eastAsia="ko-KR"/>
        </w:rPr>
        <w:t>[ idx[ 3 ] ], c[ idx[ 3 ]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y2</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idx[ 3 ] ], c[ idx[ 3 ]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y2</w:t>
      </w:r>
      <w:r>
        <w:rPr>
          <w:noProof/>
          <w:lang w:val="en-CA" w:eastAsia="ko-KR"/>
        </w:rPr>
        <w:t> ] </w:t>
      </w:r>
      <w:r>
        <w:rPr>
          <w:lang w:val="en-CA" w:eastAsia="ko-KR"/>
        </w:rPr>
        <w:t>− curr</w:t>
      </w:r>
      <w:r>
        <w:rPr>
          <w:noProof/>
          <w:lang w:val="en-CA" w:eastAsia="ko-KR"/>
        </w:rPr>
        <w:t> ) ) +</w:t>
      </w:r>
      <w:r>
        <w:rPr>
          <w:noProof/>
          <w:lang w:val="en-CA"/>
        </w:rPr>
        <w:br/>
      </w:r>
      <w:r>
        <w:rPr>
          <w:noProof/>
          <w:lang w:val="en-CA"/>
        </w:rPr>
        <w:tab/>
      </w:r>
      <w:r>
        <w:rPr>
          <w:noProof/>
          <w:lang w:val="en-CA" w:eastAsia="ko-KR"/>
        </w:rPr>
        <w:t>f[ idx[ 4 ] ]   * (  Clip3( </w:t>
      </w:r>
      <w:r>
        <w:rPr>
          <w:lang w:val="en-CA" w:eastAsia="ko-KR"/>
        </w:rPr>
        <w:t>−c</w:t>
      </w:r>
      <w:r>
        <w:rPr>
          <w:noProof/>
          <w:lang w:val="en-CA" w:eastAsia="ko-KR"/>
        </w:rPr>
        <w:t>[ idx[ 4 ] ], c[ idx[ 4 ] ],     </w:t>
      </w:r>
      <w:r>
        <w:rPr>
          <w:noProof/>
          <w:lang w:val="en-CA"/>
        </w:rPr>
        <w:t>recPicture</w:t>
      </w:r>
      <w:r>
        <w:rPr>
          <w:noProof/>
          <w:lang w:val="en-CA" w:eastAsia="ko-KR"/>
        </w:rPr>
        <w:t>[ h</w:t>
      </w:r>
      <w:r>
        <w:rPr>
          <w:noProof/>
          <w:vertAlign w:val="subscript"/>
          <w:lang w:val="en-CA" w:eastAsia="ko-KR"/>
        </w:rPr>
        <w:t>x + 2</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idx[ 4 ] ], c[ idx[ 4 ] ],     </w:t>
      </w:r>
      <w:r>
        <w:rPr>
          <w:noProof/>
          <w:lang w:val="en-CA"/>
        </w:rPr>
        <w:t>recPicture</w:t>
      </w:r>
      <w:r>
        <w:rPr>
          <w:noProof/>
          <w:lang w:val="en-CA" w:eastAsia="ko-KR"/>
        </w:rPr>
        <w:t>[ h</w:t>
      </w:r>
      <w:r>
        <w:rPr>
          <w:noProof/>
          <w:vertAlign w:val="subscript"/>
          <w:lang w:val="en-CA" w:eastAsia="ko-KR"/>
        </w:rPr>
        <w:t>x − 2</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 +</w:t>
      </w:r>
      <w:r>
        <w:rPr>
          <w:noProof/>
          <w:lang w:val="en-CA"/>
        </w:rPr>
        <w:br/>
      </w:r>
      <w:r>
        <w:rPr>
          <w:noProof/>
          <w:lang w:val="en-CA"/>
        </w:rPr>
        <w:tab/>
      </w:r>
      <w:r>
        <w:rPr>
          <w:noProof/>
          <w:lang w:val="en-CA" w:eastAsia="ko-KR"/>
        </w:rPr>
        <w:t>f[ idx[ 5 ] ]   * (  Clip3( </w:t>
      </w:r>
      <w:r>
        <w:rPr>
          <w:lang w:val="en-CA" w:eastAsia="ko-KR"/>
        </w:rPr>
        <w:t>−c</w:t>
      </w:r>
      <w:r>
        <w:rPr>
          <w:noProof/>
          <w:lang w:val="en-CA" w:eastAsia="ko-KR"/>
        </w:rPr>
        <w:t>[ idx[ 5 ] ], c[ idx[ 5 ]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idx[ 5 ] ], c[ idx[ 5 ]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 +</w:t>
      </w:r>
      <w:r>
        <w:rPr>
          <w:noProof/>
          <w:lang w:val="en-CA"/>
        </w:rPr>
        <w:br/>
      </w:r>
      <w:r>
        <w:rPr>
          <w:noProof/>
          <w:lang w:val="en-CA"/>
        </w:rPr>
        <w:tab/>
      </w:r>
      <w:r>
        <w:rPr>
          <w:noProof/>
          <w:lang w:val="en-CA" w:eastAsia="ko-KR"/>
        </w:rPr>
        <w:t>f[ idx[ 6 ] ]   * (  Clip3( </w:t>
      </w:r>
      <w:r>
        <w:rPr>
          <w:lang w:val="en-CA" w:eastAsia="ko-KR"/>
        </w:rPr>
        <w:t>−c</w:t>
      </w:r>
      <w:r>
        <w:rPr>
          <w:noProof/>
          <w:lang w:val="en-CA" w:eastAsia="ko-KR"/>
        </w:rPr>
        <w:t>[ idx[ 6 ] ], c[ idx[ 6 ]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idx[ 6 ] ], c[ idx[ 6 ]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 +</w:t>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1467</w:t>
      </w:r>
      <w:r>
        <w:fldChar w:fldCharType="end"/>
      </w:r>
      <w:r>
        <w:rPr>
          <w:rFonts w:eastAsia="Malgun Gothic"/>
          <w:noProof/>
          <w:szCs w:val="22"/>
          <w:lang w:val="en-CA"/>
        </w:rPr>
        <w:t>)</w:t>
      </w:r>
      <w:r>
        <w:rPr>
          <w:noProof/>
          <w:lang w:val="en-CA"/>
        </w:rPr>
        <w:br/>
      </w:r>
      <w:r>
        <w:rPr>
          <w:noProof/>
          <w:lang w:val="en-CA"/>
        </w:rPr>
        <w:tab/>
      </w:r>
      <w:r>
        <w:rPr>
          <w:noProof/>
          <w:lang w:val="en-CA" w:eastAsia="ko-KR"/>
        </w:rPr>
        <w:t>f[ idx[ 7 ] ]   * (  Clip3( </w:t>
      </w:r>
      <w:r>
        <w:rPr>
          <w:lang w:val="en-CA" w:eastAsia="ko-KR"/>
        </w:rPr>
        <w:t>−c</w:t>
      </w:r>
      <w:r>
        <w:rPr>
          <w:noProof/>
          <w:lang w:val="en-CA" w:eastAsia="ko-KR"/>
        </w:rPr>
        <w:t>[ idx[ 7 ] ], c[ idx[ 7 ]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idx[ 7 ] ], c[ idx[ 7 ]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 +</w:t>
      </w:r>
      <w:r>
        <w:rPr>
          <w:noProof/>
          <w:lang w:val="en-CA"/>
        </w:rPr>
        <w:br/>
      </w:r>
      <w:r>
        <w:rPr>
          <w:noProof/>
          <w:lang w:val="en-CA"/>
        </w:rPr>
        <w:tab/>
      </w:r>
      <w:r>
        <w:rPr>
          <w:noProof/>
          <w:lang w:val="en-CA" w:eastAsia="ko-KR"/>
        </w:rPr>
        <w:t>f[ idx[ 8 ] ]   * (  Clip3( </w:t>
      </w:r>
      <w:r>
        <w:rPr>
          <w:lang w:val="en-CA" w:eastAsia="ko-KR"/>
        </w:rPr>
        <w:t>−c</w:t>
      </w:r>
      <w:r>
        <w:rPr>
          <w:noProof/>
          <w:lang w:val="en-CA" w:eastAsia="ko-KR"/>
        </w:rPr>
        <w:t>[ idx[ 8 ] ], c[ idx[ 8 ] ],     </w:t>
      </w:r>
      <w:r>
        <w:rPr>
          <w:noProof/>
          <w:lang w:val="en-CA"/>
        </w:rPr>
        <w:t>recPicture</w:t>
      </w:r>
      <w:r>
        <w:rPr>
          <w:noProof/>
          <w:lang w:val="en-CA" w:eastAsia="ko-KR"/>
        </w:rPr>
        <w:t>[ h</w:t>
      </w:r>
      <w:r>
        <w:rPr>
          <w:noProof/>
          <w:vertAlign w:val="subscript"/>
          <w:lang w:val="en-CA" w:eastAsia="ko-KR"/>
        </w:rPr>
        <w:t>x − 2</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idx[ 8 ] ], c[ idx[ 8 ] ],     </w:t>
      </w:r>
      <w:r>
        <w:rPr>
          <w:noProof/>
          <w:lang w:val="en-CA"/>
        </w:rPr>
        <w:t>recPicture</w:t>
      </w:r>
      <w:r>
        <w:rPr>
          <w:noProof/>
          <w:lang w:val="en-CA" w:eastAsia="ko-KR"/>
        </w:rPr>
        <w:t>[ h</w:t>
      </w:r>
      <w:r>
        <w:rPr>
          <w:noProof/>
          <w:vertAlign w:val="subscript"/>
          <w:lang w:val="en-CA" w:eastAsia="ko-KR"/>
        </w:rPr>
        <w:t>x + 2</w:t>
      </w:r>
      <w:r>
        <w:rPr>
          <w:noProof/>
          <w:lang w:val="en-CA" w:eastAsia="ko-KR"/>
        </w:rPr>
        <w:t> ][ v</w:t>
      </w:r>
      <w:r>
        <w:rPr>
          <w:noProof/>
          <w:vertAlign w:val="subscript"/>
          <w:lang w:val="en-CA" w:eastAsia="ko-KR"/>
        </w:rPr>
        <w:t>y − y1</w:t>
      </w:r>
      <w:r>
        <w:rPr>
          <w:noProof/>
          <w:lang w:val="en-CA" w:eastAsia="ko-KR"/>
        </w:rPr>
        <w:t> ] </w:t>
      </w:r>
      <w:r>
        <w:rPr>
          <w:lang w:val="en-CA" w:eastAsia="ko-KR"/>
        </w:rPr>
        <w:t>− curr</w:t>
      </w:r>
      <w:r>
        <w:rPr>
          <w:noProof/>
          <w:lang w:val="en-CA" w:eastAsia="ko-KR"/>
        </w:rPr>
        <w:t> ) ) +</w:t>
      </w:r>
      <w:r>
        <w:rPr>
          <w:noProof/>
          <w:lang w:val="en-CA"/>
        </w:rPr>
        <w:br/>
      </w:r>
      <w:r>
        <w:rPr>
          <w:noProof/>
          <w:lang w:val="en-CA"/>
        </w:rPr>
        <w:tab/>
      </w:r>
      <w:r>
        <w:rPr>
          <w:noProof/>
          <w:lang w:val="en-CA" w:eastAsia="ko-KR"/>
        </w:rPr>
        <w:t>f[ idx[ 9 ] ]   * (  Clip3( </w:t>
      </w:r>
      <w:r>
        <w:rPr>
          <w:lang w:val="en-CA" w:eastAsia="ko-KR"/>
        </w:rPr>
        <w:t>−c</w:t>
      </w:r>
      <w:r>
        <w:rPr>
          <w:noProof/>
          <w:lang w:val="en-CA" w:eastAsia="ko-KR"/>
        </w:rPr>
        <w:t>[ idx[ 9 ] ], c[ idx[ 9 ] ],     </w:t>
      </w:r>
      <w:r>
        <w:rPr>
          <w:noProof/>
          <w:lang w:val="en-CA"/>
        </w:rPr>
        <w:t>recPicture</w:t>
      </w:r>
      <w:r>
        <w:rPr>
          <w:noProof/>
          <w:lang w:val="en-CA" w:eastAsia="ko-KR"/>
        </w:rPr>
        <w:t>[ h</w:t>
      </w:r>
      <w:r>
        <w:rPr>
          <w:noProof/>
          <w:vertAlign w:val="subscript"/>
          <w:lang w:val="en-CA" w:eastAsia="ko-KR"/>
        </w:rPr>
        <w:t>x + 3</w:t>
      </w:r>
      <w:r>
        <w:rPr>
          <w:noProof/>
          <w:lang w:val="en-CA" w:eastAsia="ko-KR"/>
        </w:rPr>
        <w:t> ][ v</w:t>
      </w:r>
      <w:r>
        <w:rPr>
          <w:noProof/>
          <w:vertAlign w:val="subscript"/>
          <w:lang w:val="en-CA" w:eastAsia="ko-KR"/>
        </w:rPr>
        <w:t>y</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idx[ 9 ] ], c[ idx[ 9 ] ],     </w:t>
      </w:r>
      <w:r>
        <w:rPr>
          <w:noProof/>
          <w:lang w:val="en-CA"/>
        </w:rPr>
        <w:t>recPicture</w:t>
      </w:r>
      <w:r>
        <w:rPr>
          <w:noProof/>
          <w:lang w:val="en-CA" w:eastAsia="ko-KR"/>
        </w:rPr>
        <w:t>[ h</w:t>
      </w:r>
      <w:r>
        <w:rPr>
          <w:noProof/>
          <w:vertAlign w:val="subscript"/>
          <w:lang w:val="en-CA" w:eastAsia="ko-KR"/>
        </w:rPr>
        <w:t>x − 3</w:t>
      </w:r>
      <w:r>
        <w:rPr>
          <w:noProof/>
          <w:lang w:val="en-CA" w:eastAsia="ko-KR"/>
        </w:rPr>
        <w:t> ][ v</w:t>
      </w:r>
      <w:r>
        <w:rPr>
          <w:noProof/>
          <w:vertAlign w:val="subscript"/>
          <w:lang w:val="en-CA" w:eastAsia="ko-KR"/>
        </w:rPr>
        <w:t>y</w:t>
      </w:r>
      <w:r>
        <w:rPr>
          <w:noProof/>
          <w:lang w:val="en-CA" w:eastAsia="ko-KR"/>
        </w:rPr>
        <w:t> ] </w:t>
      </w:r>
      <w:r>
        <w:rPr>
          <w:lang w:val="en-CA" w:eastAsia="ko-KR"/>
        </w:rPr>
        <w:t>− curr</w:t>
      </w:r>
      <w:r>
        <w:rPr>
          <w:noProof/>
          <w:lang w:val="en-CA" w:eastAsia="ko-KR"/>
        </w:rPr>
        <w:t> ) ) +</w:t>
      </w:r>
      <w:r>
        <w:rPr>
          <w:noProof/>
          <w:lang w:val="en-CA"/>
        </w:rPr>
        <w:br/>
      </w:r>
      <w:r>
        <w:rPr>
          <w:noProof/>
          <w:lang w:val="en-CA"/>
        </w:rPr>
        <w:tab/>
      </w:r>
      <w:r>
        <w:rPr>
          <w:noProof/>
          <w:lang w:val="en-CA" w:eastAsia="ko-KR"/>
        </w:rPr>
        <w:t>f[ idx[ 10 ] ] * (  Clip3( </w:t>
      </w:r>
      <w:r>
        <w:rPr>
          <w:lang w:val="en-CA" w:eastAsia="ko-KR"/>
        </w:rPr>
        <w:t>−c</w:t>
      </w:r>
      <w:r>
        <w:rPr>
          <w:noProof/>
          <w:lang w:val="en-CA" w:eastAsia="ko-KR"/>
        </w:rPr>
        <w:t>[ idx[ 10 ] ], c[ idx[ 10 ] ], </w:t>
      </w:r>
      <w:r>
        <w:rPr>
          <w:noProof/>
          <w:lang w:val="en-CA"/>
        </w:rPr>
        <w:t>recPicture</w:t>
      </w:r>
      <w:r>
        <w:rPr>
          <w:noProof/>
          <w:lang w:val="en-CA" w:eastAsia="ko-KR"/>
        </w:rPr>
        <w:t>[ h</w:t>
      </w:r>
      <w:r>
        <w:rPr>
          <w:noProof/>
          <w:vertAlign w:val="subscript"/>
          <w:lang w:val="en-CA" w:eastAsia="ko-KR"/>
        </w:rPr>
        <w:t>x + 2</w:t>
      </w:r>
      <w:r>
        <w:rPr>
          <w:noProof/>
          <w:lang w:val="en-CA" w:eastAsia="ko-KR"/>
        </w:rPr>
        <w:t> ][ v</w:t>
      </w:r>
      <w:r>
        <w:rPr>
          <w:noProof/>
          <w:vertAlign w:val="subscript"/>
          <w:lang w:val="en-CA" w:eastAsia="ko-KR"/>
        </w:rPr>
        <w:t>y</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idx[ 10 ] ], c[ idx[ 10 ] ], </w:t>
      </w:r>
      <w:r>
        <w:rPr>
          <w:noProof/>
          <w:lang w:val="en-CA"/>
        </w:rPr>
        <w:t>recPicture</w:t>
      </w:r>
      <w:r>
        <w:rPr>
          <w:noProof/>
          <w:lang w:val="en-CA" w:eastAsia="ko-KR"/>
        </w:rPr>
        <w:t>[ h</w:t>
      </w:r>
      <w:r>
        <w:rPr>
          <w:noProof/>
          <w:vertAlign w:val="subscript"/>
          <w:lang w:val="en-CA" w:eastAsia="ko-KR"/>
        </w:rPr>
        <w:t>x − 2</w:t>
      </w:r>
      <w:r>
        <w:rPr>
          <w:noProof/>
          <w:lang w:val="en-CA" w:eastAsia="ko-KR"/>
        </w:rPr>
        <w:t> ][ v</w:t>
      </w:r>
      <w:r>
        <w:rPr>
          <w:noProof/>
          <w:vertAlign w:val="subscript"/>
          <w:lang w:val="en-CA" w:eastAsia="ko-KR"/>
        </w:rPr>
        <w:t>y</w:t>
      </w:r>
      <w:r>
        <w:rPr>
          <w:noProof/>
          <w:lang w:val="en-CA" w:eastAsia="ko-KR"/>
        </w:rPr>
        <w:t> ] </w:t>
      </w:r>
      <w:r>
        <w:rPr>
          <w:lang w:val="en-CA" w:eastAsia="ko-KR"/>
        </w:rPr>
        <w:t>− curr</w:t>
      </w:r>
      <w:r>
        <w:rPr>
          <w:noProof/>
          <w:lang w:val="en-CA" w:eastAsia="ko-KR"/>
        </w:rPr>
        <w:t> ) ) +</w:t>
      </w:r>
      <w:r>
        <w:rPr>
          <w:noProof/>
          <w:lang w:val="en-CA"/>
        </w:rPr>
        <w:br/>
      </w:r>
      <w:r>
        <w:rPr>
          <w:noProof/>
          <w:lang w:val="en-CA" w:eastAsia="ko-KR"/>
        </w:rPr>
        <w:tab/>
        <w:t>f[ idx[ 11 ] ] * (  Clip3( </w:t>
      </w:r>
      <w:r>
        <w:rPr>
          <w:lang w:val="en-CA" w:eastAsia="ko-KR"/>
        </w:rPr>
        <w:t>−c</w:t>
      </w:r>
      <w:r>
        <w:rPr>
          <w:noProof/>
          <w:lang w:val="en-CA" w:eastAsia="ko-KR"/>
        </w:rPr>
        <w:t>[ idx[ 11 ] ], c[ idx[ 11 ]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w:t>
      </w:r>
      <w:r>
        <w:rPr>
          <w:noProof/>
          <w:lang w:val="en-CA" w:eastAsia="ko-KR"/>
        </w:rPr>
        <w:t> ] </w:t>
      </w:r>
      <w:r>
        <w:rPr>
          <w:lang w:val="en-CA" w:eastAsia="ko-KR"/>
        </w:rPr>
        <w:t>− curr</w:t>
      </w:r>
      <w:r>
        <w:rPr>
          <w:noProof/>
          <w:lang w:val="en-CA" w:eastAsia="ko-KR"/>
        </w:rPr>
        <w:t> ) +</w:t>
      </w:r>
      <w:r>
        <w:rPr>
          <w:noProof/>
          <w:lang w:val="en-CA"/>
        </w:rPr>
        <w:br/>
      </w:r>
      <w:r>
        <w:rPr>
          <w:noProof/>
          <w:lang w:val="en-CA"/>
        </w:rPr>
        <w:tab/>
      </w:r>
      <w:r>
        <w:rPr>
          <w:noProof/>
          <w:lang w:val="en-CA"/>
        </w:rPr>
        <w:tab/>
      </w:r>
      <w:r>
        <w:rPr>
          <w:noProof/>
          <w:lang w:val="en-CA" w:eastAsia="ko-KR"/>
        </w:rPr>
        <w:t>Clip3( </w:t>
      </w:r>
      <w:r>
        <w:rPr>
          <w:lang w:val="en-CA" w:eastAsia="ko-KR"/>
        </w:rPr>
        <w:t>−c</w:t>
      </w:r>
      <w:r>
        <w:rPr>
          <w:noProof/>
          <w:lang w:val="en-CA" w:eastAsia="ko-KR"/>
        </w:rPr>
        <w:t>[ idx[ 11 ] ], c[ idx[ 11 ]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w:t>
      </w:r>
      <w:r>
        <w:rPr>
          <w:noProof/>
          <w:lang w:val="en-CA" w:eastAsia="ko-KR"/>
        </w:rPr>
        <w:t> ] </w:t>
      </w:r>
      <w:r>
        <w:rPr>
          <w:lang w:val="en-CA" w:eastAsia="ko-KR"/>
        </w:rPr>
        <w:t>− curr</w:t>
      </w:r>
      <w:r>
        <w:rPr>
          <w:noProof/>
          <w:lang w:val="en-CA" w:eastAsia="ko-KR"/>
        </w:rPr>
        <w:t> ) )</w:t>
      </w:r>
    </w:p>
    <w:p w14:paraId="6DEA113E"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rPr>
        <w:t>sum</w:t>
      </w:r>
      <w:r>
        <w:rPr>
          <w:noProof/>
          <w:lang w:val="en-CA" w:eastAsia="ko-KR"/>
        </w:rPr>
        <w:t> = curr + ( ( sum + 64 )  &gt;&gt;  alfShiftY  )</w:t>
      </w:r>
      <w:r>
        <w:rPr>
          <w:noProof/>
          <w:lang w:val="en-CA" w:eastAsia="ko-KR"/>
        </w:rPr>
        <w:tab/>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1468</w:t>
      </w:r>
      <w:r>
        <w:fldChar w:fldCharType="end"/>
      </w:r>
      <w:r>
        <w:rPr>
          <w:rFonts w:eastAsia="Malgun Gothic"/>
          <w:noProof/>
          <w:szCs w:val="22"/>
          <w:lang w:val="en-CA"/>
        </w:rPr>
        <w:t>)</w:t>
      </w:r>
    </w:p>
    <w:p w14:paraId="47A4727B"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 xml:space="preserve">The modified filtered </w:t>
      </w:r>
      <w:r>
        <w:rPr>
          <w:noProof/>
          <w:lang w:val="en-CA"/>
        </w:rPr>
        <w:t>reconstructed luma picture sample alfPicture</w:t>
      </w:r>
      <w:r>
        <w:rPr>
          <w:noProof/>
          <w:vertAlign w:val="subscript"/>
          <w:lang w:val="en-CA" w:eastAsia="ko-KR"/>
        </w:rPr>
        <w:t>L</w:t>
      </w:r>
      <w:r>
        <w:rPr>
          <w:noProof/>
          <w:lang w:val="en-CA" w:eastAsia="ko-KR"/>
        </w:rPr>
        <w:t>[ xCtb + x ][ yCtb + y ]</w:t>
      </w:r>
      <w:r>
        <w:rPr>
          <w:noProof/>
          <w:lang w:val="en-CA"/>
        </w:rPr>
        <w:t xml:space="preserve"> is derived as follows:</w:t>
      </w:r>
    </w:p>
    <w:p w14:paraId="0AC8B560" w14:textId="77777777" w:rsidR="00832852" w:rsidRDefault="00832852" w:rsidP="00832852">
      <w:pPr>
        <w:pStyle w:val="Equation"/>
        <w:tabs>
          <w:tab w:val="clear" w:pos="794"/>
          <w:tab w:val="clear" w:pos="1588"/>
          <w:tab w:val="left" w:pos="851"/>
          <w:tab w:val="left" w:pos="1134"/>
          <w:tab w:val="left" w:pos="1418"/>
        </w:tabs>
        <w:ind w:left="851"/>
        <w:rPr>
          <w:rFonts w:eastAsia="Malgun Gothic"/>
          <w:noProof/>
          <w:szCs w:val="22"/>
          <w:lang w:val="en-CA"/>
        </w:rPr>
      </w:pPr>
      <w:r>
        <w:rPr>
          <w:noProof/>
          <w:lang w:val="en-CA"/>
        </w:rPr>
        <w:t>alfPicture</w:t>
      </w:r>
      <w:r>
        <w:rPr>
          <w:noProof/>
          <w:vertAlign w:val="subscript"/>
          <w:lang w:val="en-CA"/>
        </w:rPr>
        <w:t>L</w:t>
      </w:r>
      <w:r>
        <w:rPr>
          <w:noProof/>
          <w:lang w:val="en-CA" w:eastAsia="ko-KR"/>
        </w:rPr>
        <w:t>[ xCtb + x ][ yCtb + y ] = Clip3( 0, ( 1  &lt;&lt;  BitDepth ) − 1, sum )</w:t>
      </w:r>
      <w:r>
        <w:rPr>
          <w:noProof/>
          <w:lang w:val="en-CA" w:eastAsia="ko-KR"/>
        </w:rPr>
        <w:tab/>
      </w:r>
      <w:r>
        <w:rPr>
          <w:rFonts w:eastAsia="Malgun Gothic"/>
          <w:noProof/>
          <w:szCs w:val="22"/>
          <w:lang w:val="en-CA"/>
        </w:rPr>
        <w:t>(</w:t>
      </w:r>
      <w:r>
        <w:fldChar w:fldCharType="begin" w:fldLock="1"/>
      </w:r>
      <w:r>
        <w:rPr>
          <w:noProof/>
          <w:lang w:val="en-CA"/>
        </w:rPr>
        <w:instrText xml:space="preserve"> SEQ Equation \* ARABIC </w:instrText>
      </w:r>
      <w:r>
        <w:fldChar w:fldCharType="separate"/>
      </w:r>
      <w:r>
        <w:rPr>
          <w:noProof/>
          <w:lang w:val="en-CA"/>
        </w:rPr>
        <w:t>1469</w:t>
      </w:r>
      <w:r>
        <w:fldChar w:fldCharType="end"/>
      </w:r>
      <w:r>
        <w:rPr>
          <w:rFonts w:eastAsia="Malgun Gothic"/>
          <w:noProof/>
          <w:szCs w:val="22"/>
          <w:lang w:val="en-CA"/>
        </w:rPr>
        <w:t>)</w:t>
      </w:r>
    </w:p>
    <w:p w14:paraId="50E2CB70" w14:textId="77777777" w:rsidR="00832852" w:rsidRDefault="00832852" w:rsidP="00832852">
      <w:pPr>
        <w:rPr>
          <w:noProof/>
          <w:lang w:val="en-CA" w:eastAsia="ko-KR"/>
        </w:rPr>
      </w:pPr>
    </w:p>
    <w:p w14:paraId="27A35DEF" w14:textId="77777777" w:rsidR="00832852" w:rsidRDefault="00832852" w:rsidP="00832852">
      <w:pPr>
        <w:pStyle w:val="Caption"/>
        <w:keepLines/>
        <w:rPr>
          <w:noProof/>
          <w:lang w:val="en-CA" w:eastAsia="ko-KR"/>
        </w:rPr>
      </w:pPr>
      <w:bookmarkStart w:id="13" w:name="_Ref8237643"/>
      <w:r>
        <w:rPr>
          <w:noProof/>
          <w:lang w:val="en-CA"/>
        </w:rPr>
        <w:t>Table </w:t>
      </w:r>
      <w:r>
        <w:fldChar w:fldCharType="begin" w:fldLock="1"/>
      </w:r>
      <w:r>
        <w:rPr>
          <w:noProof/>
          <w:lang w:val="en-CA"/>
        </w:rPr>
        <w:instrText xml:space="preserve"> SEQ Table \* ARABIC </w:instrText>
      </w:r>
      <w:r>
        <w:fldChar w:fldCharType="separate"/>
      </w:r>
      <w:r>
        <w:rPr>
          <w:noProof/>
          <w:lang w:val="en-CA"/>
        </w:rPr>
        <w:t>45</w:t>
      </w:r>
      <w:r>
        <w:fldChar w:fldCharType="end"/>
      </w:r>
      <w:bookmarkEnd w:id="13"/>
      <w:r>
        <w:rPr>
          <w:noProof/>
          <w:lang w:val="en-CA" w:eastAsia="ko-KR"/>
        </w:rPr>
        <w:t xml:space="preserve"> </w:t>
      </w:r>
      <w:r>
        <w:rPr>
          <w:noProof/>
          <w:lang w:val="en-CA"/>
        </w:rPr>
        <w:t xml:space="preserve">– </w:t>
      </w:r>
      <w:r>
        <w:rPr>
          <w:noProof/>
          <w:lang w:val="en-CA" w:eastAsia="ko-KR"/>
        </w:rPr>
        <w:t xml:space="preserve">Specification of y1, y2, y3 and alfShiftY according to the </w:t>
      </w:r>
      <w:r>
        <w:rPr>
          <w:noProof/>
          <w:szCs w:val="22"/>
          <w:lang w:val="en-CA"/>
        </w:rPr>
        <w:t>vertical luma sample position y and applyAlfLineBufBoundary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4"/>
        <w:gridCol w:w="994"/>
        <w:gridCol w:w="416"/>
        <w:gridCol w:w="416"/>
        <w:gridCol w:w="500"/>
      </w:tblGrid>
      <w:tr w:rsidR="00832852" w14:paraId="75443703" w14:textId="77777777" w:rsidTr="00832852">
        <w:trPr>
          <w:jc w:val="center"/>
        </w:trPr>
        <w:tc>
          <w:tcPr>
            <w:tcW w:w="7200" w:type="dxa"/>
            <w:tcBorders>
              <w:top w:val="single" w:sz="4" w:space="0" w:color="auto"/>
              <w:left w:val="single" w:sz="4" w:space="0" w:color="auto"/>
              <w:bottom w:val="single" w:sz="4" w:space="0" w:color="auto"/>
              <w:right w:val="single" w:sz="4" w:space="0" w:color="auto"/>
            </w:tcBorders>
            <w:hideMark/>
          </w:tcPr>
          <w:p w14:paraId="41574FEC" w14:textId="77777777" w:rsidR="00832852" w:rsidRDefault="00832852">
            <w:pPr>
              <w:pStyle w:val="Tablehead"/>
              <w:keepNext/>
              <w:keepLines/>
              <w:rPr>
                <w:sz w:val="20"/>
                <w:lang w:val="en-CA"/>
              </w:rPr>
            </w:pPr>
            <w:r>
              <w:rPr>
                <w:sz w:val="20"/>
                <w:lang w:val="en-CA"/>
              </w:rPr>
              <w:t>Condition</w:t>
            </w:r>
          </w:p>
        </w:tc>
        <w:tc>
          <w:tcPr>
            <w:tcW w:w="0" w:type="auto"/>
            <w:tcBorders>
              <w:top w:val="single" w:sz="4" w:space="0" w:color="auto"/>
              <w:left w:val="single" w:sz="4" w:space="0" w:color="auto"/>
              <w:bottom w:val="single" w:sz="4" w:space="0" w:color="auto"/>
              <w:right w:val="single" w:sz="4" w:space="0" w:color="auto"/>
            </w:tcBorders>
            <w:hideMark/>
          </w:tcPr>
          <w:p w14:paraId="4DA1F01E" w14:textId="77777777" w:rsidR="00832852" w:rsidRDefault="00832852">
            <w:pPr>
              <w:pStyle w:val="Tablehead"/>
              <w:keepNext/>
              <w:keepLines/>
              <w:rPr>
                <w:sz w:val="20"/>
                <w:lang w:val="en-CA" w:eastAsia="ko-KR"/>
              </w:rPr>
            </w:pPr>
            <w:r>
              <w:rPr>
                <w:sz w:val="20"/>
                <w:lang w:val="en-CA" w:eastAsia="ko-KR"/>
              </w:rPr>
              <w:t>alfShiftY</w:t>
            </w:r>
          </w:p>
        </w:tc>
        <w:tc>
          <w:tcPr>
            <w:tcW w:w="0" w:type="auto"/>
            <w:tcBorders>
              <w:top w:val="single" w:sz="4" w:space="0" w:color="auto"/>
              <w:left w:val="single" w:sz="4" w:space="0" w:color="auto"/>
              <w:bottom w:val="single" w:sz="4" w:space="0" w:color="auto"/>
              <w:right w:val="single" w:sz="4" w:space="0" w:color="auto"/>
            </w:tcBorders>
            <w:hideMark/>
          </w:tcPr>
          <w:p w14:paraId="58859181" w14:textId="77777777" w:rsidR="00832852" w:rsidRDefault="00832852">
            <w:pPr>
              <w:pStyle w:val="Tablehead"/>
              <w:keepNext/>
              <w:keepLines/>
              <w:rPr>
                <w:sz w:val="20"/>
                <w:lang w:val="en-CA" w:eastAsia="ko-KR"/>
              </w:rPr>
            </w:pPr>
            <w:r>
              <w:rPr>
                <w:sz w:val="20"/>
                <w:lang w:val="en-CA" w:eastAsia="ko-KR"/>
              </w:rPr>
              <w:t>y1</w:t>
            </w:r>
          </w:p>
        </w:tc>
        <w:tc>
          <w:tcPr>
            <w:tcW w:w="0" w:type="auto"/>
            <w:tcBorders>
              <w:top w:val="single" w:sz="4" w:space="0" w:color="auto"/>
              <w:left w:val="single" w:sz="4" w:space="0" w:color="auto"/>
              <w:bottom w:val="single" w:sz="4" w:space="0" w:color="auto"/>
              <w:right w:val="single" w:sz="4" w:space="0" w:color="auto"/>
            </w:tcBorders>
            <w:hideMark/>
          </w:tcPr>
          <w:p w14:paraId="172BDD34" w14:textId="77777777" w:rsidR="00832852" w:rsidRDefault="00832852">
            <w:pPr>
              <w:pStyle w:val="Tablehead"/>
              <w:keepNext/>
              <w:keepLines/>
              <w:rPr>
                <w:sz w:val="20"/>
                <w:lang w:val="en-CA" w:eastAsia="ko-KR"/>
              </w:rPr>
            </w:pPr>
            <w:r>
              <w:rPr>
                <w:sz w:val="20"/>
                <w:lang w:val="en-CA" w:eastAsia="ko-KR"/>
              </w:rPr>
              <w:t>y2</w:t>
            </w:r>
          </w:p>
        </w:tc>
        <w:tc>
          <w:tcPr>
            <w:tcW w:w="505" w:type="dxa"/>
            <w:tcBorders>
              <w:top w:val="single" w:sz="4" w:space="0" w:color="auto"/>
              <w:left w:val="single" w:sz="4" w:space="0" w:color="auto"/>
              <w:bottom w:val="single" w:sz="4" w:space="0" w:color="auto"/>
              <w:right w:val="single" w:sz="4" w:space="0" w:color="auto"/>
            </w:tcBorders>
            <w:hideMark/>
          </w:tcPr>
          <w:p w14:paraId="08D1D77B" w14:textId="77777777" w:rsidR="00832852" w:rsidRDefault="00832852">
            <w:pPr>
              <w:pStyle w:val="Tablehead"/>
              <w:keepNext/>
              <w:keepLines/>
              <w:rPr>
                <w:sz w:val="20"/>
                <w:lang w:val="en-CA" w:eastAsia="ko-KR"/>
              </w:rPr>
            </w:pPr>
            <w:r>
              <w:rPr>
                <w:sz w:val="20"/>
                <w:lang w:val="en-CA" w:eastAsia="ko-KR"/>
              </w:rPr>
              <w:t>y3</w:t>
            </w:r>
          </w:p>
        </w:tc>
      </w:tr>
      <w:tr w:rsidR="00832852" w14:paraId="16D5C496" w14:textId="77777777" w:rsidTr="00832852">
        <w:trPr>
          <w:jc w:val="center"/>
        </w:trPr>
        <w:tc>
          <w:tcPr>
            <w:tcW w:w="7200" w:type="dxa"/>
            <w:tcBorders>
              <w:top w:val="single" w:sz="4" w:space="0" w:color="auto"/>
              <w:left w:val="single" w:sz="4" w:space="0" w:color="auto"/>
              <w:bottom w:val="single" w:sz="4" w:space="0" w:color="auto"/>
              <w:right w:val="single" w:sz="4" w:space="0" w:color="auto"/>
            </w:tcBorders>
            <w:hideMark/>
          </w:tcPr>
          <w:p w14:paraId="54FF6A2C" w14:textId="77777777" w:rsidR="00832852" w:rsidRDefault="00832852">
            <w:pPr>
              <w:pStyle w:val="TableText"/>
              <w:keepNext/>
              <w:jc w:val="left"/>
              <w:rPr>
                <w:noProof/>
                <w:sz w:val="20"/>
                <w:lang w:val="en-CA"/>
              </w:rPr>
            </w:pPr>
            <w:r>
              <w:rPr>
                <w:sz w:val="20"/>
                <w:lang w:val="en-CA" w:eastAsia="ko-KR"/>
              </w:rPr>
              <w:t>( y</w:t>
            </w:r>
            <w:r>
              <w:rPr>
                <w:szCs w:val="22"/>
                <w:lang w:val="en-CA"/>
              </w:rPr>
              <w:t>  </w:t>
            </w:r>
            <w:r>
              <w:rPr>
                <w:sz w:val="20"/>
                <w:lang w:val="en-CA" w:eastAsia="ko-KR"/>
              </w:rPr>
              <w:t>= = </w:t>
            </w:r>
            <w:r>
              <w:rPr>
                <w:szCs w:val="22"/>
                <w:lang w:val="en-CA"/>
              </w:rPr>
              <w:t> </w:t>
            </w:r>
            <w:r>
              <w:rPr>
                <w:sz w:val="20"/>
                <w:lang w:val="en-CA" w:eastAsia="ko-KR"/>
              </w:rPr>
              <w:t>CtbSizeY</w:t>
            </w:r>
            <w:r>
              <w:rPr>
                <w:lang w:val="en-CA" w:eastAsia="ko-KR"/>
              </w:rPr>
              <w:t> − </w:t>
            </w:r>
            <w:r>
              <w:rPr>
                <w:sz w:val="20"/>
                <w:lang w:val="en-CA" w:eastAsia="ko-KR"/>
              </w:rPr>
              <w:t>5  | |  y</w:t>
            </w:r>
            <w:r>
              <w:rPr>
                <w:szCs w:val="22"/>
                <w:lang w:val="en-CA"/>
              </w:rPr>
              <w:t>  </w:t>
            </w:r>
            <w:r>
              <w:rPr>
                <w:sz w:val="20"/>
                <w:lang w:val="en-CA" w:eastAsia="ko-KR"/>
              </w:rPr>
              <w:t>= = </w:t>
            </w:r>
            <w:r>
              <w:rPr>
                <w:szCs w:val="22"/>
                <w:lang w:val="en-CA"/>
              </w:rPr>
              <w:t> </w:t>
            </w:r>
            <w:r>
              <w:rPr>
                <w:sz w:val="20"/>
                <w:lang w:val="en-CA" w:eastAsia="ko-KR"/>
              </w:rPr>
              <w:t>CtbSizeY</w:t>
            </w:r>
            <w:r>
              <w:rPr>
                <w:lang w:val="en-CA" w:eastAsia="ko-KR"/>
              </w:rPr>
              <w:t> − </w:t>
            </w:r>
            <w:r>
              <w:rPr>
                <w:sz w:val="20"/>
                <w:lang w:val="en-CA" w:eastAsia="ko-KR"/>
              </w:rPr>
              <w:t>4 )  &amp;&amp;</w:t>
            </w:r>
            <w:r>
              <w:rPr>
                <w:sz w:val="20"/>
                <w:lang w:val="en-CA" w:eastAsia="ko-KR"/>
              </w:rPr>
              <w:br/>
            </w:r>
            <w:r>
              <w:rPr>
                <w:sz w:val="20"/>
                <w:lang w:val="en-CA" w:eastAsia="ko-KR"/>
              </w:rPr>
              <w:tab/>
              <w:t>( </w:t>
            </w:r>
            <w:r>
              <w:rPr>
                <w:rFonts w:eastAsia="Malgun Gothic"/>
                <w:noProof/>
                <w:sz w:val="20"/>
                <w:lang w:val="en-CA"/>
              </w:rPr>
              <w:t>applyAlfLineBufBoundary</w:t>
            </w:r>
            <w:r>
              <w:rPr>
                <w:szCs w:val="22"/>
                <w:lang w:val="en-CA"/>
              </w:rPr>
              <w:t>  </w:t>
            </w:r>
            <w:r>
              <w:rPr>
                <w:noProof/>
                <w:sz w:val="20"/>
                <w:lang w:val="en-CA" w:eastAsia="ko-KR"/>
              </w:rPr>
              <w:t>= = </w:t>
            </w:r>
            <w:r>
              <w:rPr>
                <w:szCs w:val="22"/>
                <w:lang w:val="en-CA"/>
              </w:rPr>
              <w:t> </w:t>
            </w:r>
            <w:r>
              <w:rPr>
                <w:noProof/>
                <w:sz w:val="20"/>
                <w:lang w:val="en-CA" w:eastAsia="ko-KR"/>
              </w:rPr>
              <w:t>1 )</w:t>
            </w:r>
          </w:p>
        </w:tc>
        <w:tc>
          <w:tcPr>
            <w:tcW w:w="0" w:type="auto"/>
            <w:tcBorders>
              <w:top w:val="single" w:sz="4" w:space="0" w:color="auto"/>
              <w:left w:val="single" w:sz="4" w:space="0" w:color="auto"/>
              <w:bottom w:val="single" w:sz="4" w:space="0" w:color="auto"/>
              <w:right w:val="single" w:sz="4" w:space="0" w:color="auto"/>
            </w:tcBorders>
            <w:hideMark/>
          </w:tcPr>
          <w:p w14:paraId="6598EC07" w14:textId="77777777" w:rsidR="00832852" w:rsidRDefault="00832852">
            <w:pPr>
              <w:pStyle w:val="TableText"/>
              <w:keepNext/>
              <w:jc w:val="center"/>
              <w:rPr>
                <w:noProof/>
                <w:sz w:val="20"/>
                <w:lang w:val="en-CA"/>
              </w:rPr>
            </w:pPr>
            <w:r>
              <w:rPr>
                <w:lang w:val="en-CA"/>
              </w:rPr>
              <w:t>10</w:t>
            </w:r>
          </w:p>
        </w:tc>
        <w:tc>
          <w:tcPr>
            <w:tcW w:w="0" w:type="auto"/>
            <w:tcBorders>
              <w:top w:val="single" w:sz="4" w:space="0" w:color="auto"/>
              <w:left w:val="single" w:sz="4" w:space="0" w:color="auto"/>
              <w:bottom w:val="single" w:sz="4" w:space="0" w:color="auto"/>
              <w:right w:val="single" w:sz="4" w:space="0" w:color="auto"/>
            </w:tcBorders>
            <w:hideMark/>
          </w:tcPr>
          <w:p w14:paraId="36A3C4C6" w14:textId="77777777" w:rsidR="00832852" w:rsidRDefault="00832852">
            <w:pPr>
              <w:pStyle w:val="TableText"/>
              <w:keepNext/>
              <w:jc w:val="center"/>
              <w:rPr>
                <w:noProof/>
                <w:sz w:val="20"/>
                <w:lang w:val="en-CA"/>
              </w:rPr>
            </w:pPr>
            <w:r>
              <w:rPr>
                <w:noProof/>
                <w:sz w:val="20"/>
                <w:lang w:val="en-CA"/>
              </w:rPr>
              <w:t>0</w:t>
            </w:r>
          </w:p>
        </w:tc>
        <w:tc>
          <w:tcPr>
            <w:tcW w:w="0" w:type="auto"/>
            <w:tcBorders>
              <w:top w:val="single" w:sz="4" w:space="0" w:color="auto"/>
              <w:left w:val="single" w:sz="4" w:space="0" w:color="auto"/>
              <w:bottom w:val="single" w:sz="4" w:space="0" w:color="auto"/>
              <w:right w:val="single" w:sz="4" w:space="0" w:color="auto"/>
            </w:tcBorders>
            <w:hideMark/>
          </w:tcPr>
          <w:p w14:paraId="43C0BFEA" w14:textId="77777777" w:rsidR="00832852" w:rsidRDefault="00832852">
            <w:pPr>
              <w:pStyle w:val="TableText"/>
              <w:keepNext/>
              <w:jc w:val="center"/>
              <w:rPr>
                <w:noProof/>
                <w:sz w:val="20"/>
                <w:lang w:val="en-CA"/>
              </w:rPr>
            </w:pPr>
            <w:r>
              <w:rPr>
                <w:noProof/>
                <w:sz w:val="20"/>
                <w:lang w:val="en-CA"/>
              </w:rPr>
              <w:t>0</w:t>
            </w:r>
          </w:p>
        </w:tc>
        <w:tc>
          <w:tcPr>
            <w:tcW w:w="505" w:type="dxa"/>
            <w:tcBorders>
              <w:top w:val="single" w:sz="4" w:space="0" w:color="auto"/>
              <w:left w:val="single" w:sz="4" w:space="0" w:color="auto"/>
              <w:bottom w:val="single" w:sz="4" w:space="0" w:color="auto"/>
              <w:right w:val="single" w:sz="4" w:space="0" w:color="auto"/>
            </w:tcBorders>
            <w:hideMark/>
          </w:tcPr>
          <w:p w14:paraId="548F41A2" w14:textId="77777777" w:rsidR="00832852" w:rsidRDefault="00832852">
            <w:pPr>
              <w:pStyle w:val="TableText"/>
              <w:keepNext/>
              <w:jc w:val="center"/>
              <w:rPr>
                <w:noProof/>
                <w:sz w:val="20"/>
                <w:lang w:val="en-CA"/>
              </w:rPr>
            </w:pPr>
            <w:r>
              <w:rPr>
                <w:noProof/>
                <w:sz w:val="20"/>
                <w:lang w:val="en-CA"/>
              </w:rPr>
              <w:t>0</w:t>
            </w:r>
          </w:p>
        </w:tc>
      </w:tr>
      <w:tr w:rsidR="00832852" w14:paraId="653C6CBD" w14:textId="77777777" w:rsidTr="00832852">
        <w:trPr>
          <w:jc w:val="center"/>
        </w:trPr>
        <w:tc>
          <w:tcPr>
            <w:tcW w:w="7200" w:type="dxa"/>
            <w:tcBorders>
              <w:top w:val="single" w:sz="4" w:space="0" w:color="auto"/>
              <w:left w:val="single" w:sz="4" w:space="0" w:color="auto"/>
              <w:bottom w:val="single" w:sz="4" w:space="0" w:color="auto"/>
              <w:right w:val="single" w:sz="4" w:space="0" w:color="auto"/>
            </w:tcBorders>
            <w:hideMark/>
          </w:tcPr>
          <w:p w14:paraId="21E37514" w14:textId="77777777" w:rsidR="00832852" w:rsidRDefault="00832852">
            <w:pPr>
              <w:pStyle w:val="TableText"/>
              <w:keepNext/>
              <w:jc w:val="left"/>
              <w:rPr>
                <w:noProof/>
                <w:sz w:val="20"/>
                <w:lang w:val="en-CA"/>
              </w:rPr>
            </w:pPr>
            <w:r>
              <w:rPr>
                <w:sz w:val="20"/>
                <w:lang w:val="en-CA" w:eastAsia="ko-KR"/>
              </w:rPr>
              <w:t>( y</w:t>
            </w:r>
            <w:r>
              <w:rPr>
                <w:szCs w:val="22"/>
                <w:lang w:val="en-CA"/>
              </w:rPr>
              <w:t>  </w:t>
            </w:r>
            <w:r>
              <w:rPr>
                <w:sz w:val="20"/>
                <w:lang w:val="en-CA" w:eastAsia="ko-KR"/>
              </w:rPr>
              <w:t>= = </w:t>
            </w:r>
            <w:r>
              <w:rPr>
                <w:szCs w:val="22"/>
                <w:lang w:val="en-CA"/>
              </w:rPr>
              <w:t> </w:t>
            </w:r>
            <w:r>
              <w:rPr>
                <w:sz w:val="20"/>
                <w:lang w:val="en-CA" w:eastAsia="ko-KR"/>
              </w:rPr>
              <w:t>CtbSizeY</w:t>
            </w:r>
            <w:r>
              <w:rPr>
                <w:lang w:val="en-CA" w:eastAsia="ko-KR"/>
              </w:rPr>
              <w:t> − </w:t>
            </w:r>
            <w:r>
              <w:rPr>
                <w:sz w:val="20"/>
                <w:lang w:val="en-CA" w:eastAsia="ko-KR"/>
              </w:rPr>
              <w:t>6  | |  y</w:t>
            </w:r>
            <w:r>
              <w:rPr>
                <w:szCs w:val="22"/>
                <w:lang w:val="en-CA"/>
              </w:rPr>
              <w:t>  </w:t>
            </w:r>
            <w:r>
              <w:rPr>
                <w:sz w:val="20"/>
                <w:lang w:val="en-CA" w:eastAsia="ko-KR"/>
              </w:rPr>
              <w:t>= = </w:t>
            </w:r>
            <w:r>
              <w:rPr>
                <w:szCs w:val="22"/>
                <w:lang w:val="en-CA"/>
              </w:rPr>
              <w:t> </w:t>
            </w:r>
            <w:r>
              <w:rPr>
                <w:sz w:val="20"/>
                <w:lang w:val="en-CA" w:eastAsia="ko-KR"/>
              </w:rPr>
              <w:t>CtbSizeY</w:t>
            </w:r>
            <w:r>
              <w:rPr>
                <w:lang w:val="en-CA" w:eastAsia="ko-KR"/>
              </w:rPr>
              <w:t> − </w:t>
            </w:r>
            <w:r>
              <w:rPr>
                <w:sz w:val="20"/>
                <w:lang w:val="en-CA" w:eastAsia="ko-KR"/>
              </w:rPr>
              <w:t>3 )  &amp;&amp;</w:t>
            </w:r>
            <w:r>
              <w:rPr>
                <w:sz w:val="20"/>
                <w:lang w:val="en-CA" w:eastAsia="ko-KR"/>
              </w:rPr>
              <w:br/>
            </w:r>
            <w:r>
              <w:rPr>
                <w:sz w:val="20"/>
                <w:lang w:val="en-CA" w:eastAsia="ko-KR"/>
              </w:rPr>
              <w:tab/>
              <w:t>( </w:t>
            </w:r>
            <w:r>
              <w:rPr>
                <w:rFonts w:eastAsia="Malgun Gothic"/>
                <w:noProof/>
                <w:sz w:val="20"/>
                <w:lang w:val="en-CA"/>
              </w:rPr>
              <w:t>applyAlfLineBufBoundary</w:t>
            </w:r>
            <w:r>
              <w:rPr>
                <w:szCs w:val="22"/>
                <w:lang w:val="en-CA"/>
              </w:rPr>
              <w:t>  </w:t>
            </w:r>
            <w:r>
              <w:rPr>
                <w:noProof/>
                <w:sz w:val="20"/>
                <w:lang w:val="en-CA" w:eastAsia="ko-KR"/>
              </w:rPr>
              <w:t>= = </w:t>
            </w:r>
            <w:r>
              <w:rPr>
                <w:szCs w:val="22"/>
                <w:lang w:val="en-CA"/>
              </w:rPr>
              <w:t> </w:t>
            </w:r>
            <w:r>
              <w:rPr>
                <w:noProof/>
                <w:sz w:val="20"/>
                <w:lang w:val="en-CA" w:eastAsia="ko-KR"/>
              </w:rPr>
              <w:t>1 )</w:t>
            </w:r>
          </w:p>
        </w:tc>
        <w:tc>
          <w:tcPr>
            <w:tcW w:w="0" w:type="auto"/>
            <w:tcBorders>
              <w:top w:val="single" w:sz="4" w:space="0" w:color="auto"/>
              <w:left w:val="single" w:sz="4" w:space="0" w:color="auto"/>
              <w:bottom w:val="single" w:sz="4" w:space="0" w:color="auto"/>
              <w:right w:val="single" w:sz="4" w:space="0" w:color="auto"/>
            </w:tcBorders>
            <w:hideMark/>
          </w:tcPr>
          <w:p w14:paraId="2E0F37CA" w14:textId="77777777" w:rsidR="00832852" w:rsidRDefault="00832852">
            <w:pPr>
              <w:pStyle w:val="TableText"/>
              <w:keepNext/>
              <w:jc w:val="center"/>
              <w:rPr>
                <w:noProof/>
                <w:sz w:val="20"/>
                <w:lang w:val="en-CA"/>
              </w:rPr>
            </w:pPr>
            <w:r>
              <w:rPr>
                <w:lang w:val="en-CA"/>
              </w:rPr>
              <w:t>7</w:t>
            </w:r>
          </w:p>
        </w:tc>
        <w:tc>
          <w:tcPr>
            <w:tcW w:w="0" w:type="auto"/>
            <w:tcBorders>
              <w:top w:val="single" w:sz="4" w:space="0" w:color="auto"/>
              <w:left w:val="single" w:sz="4" w:space="0" w:color="auto"/>
              <w:bottom w:val="single" w:sz="4" w:space="0" w:color="auto"/>
              <w:right w:val="single" w:sz="4" w:space="0" w:color="auto"/>
            </w:tcBorders>
            <w:hideMark/>
          </w:tcPr>
          <w:p w14:paraId="18DC0AB7" w14:textId="77777777" w:rsidR="00832852" w:rsidRDefault="00832852">
            <w:pPr>
              <w:pStyle w:val="TableText"/>
              <w:keepNext/>
              <w:jc w:val="center"/>
              <w:rPr>
                <w:noProof/>
                <w:sz w:val="20"/>
                <w:lang w:val="en-CA"/>
              </w:rPr>
            </w:pPr>
            <w:r>
              <w:rPr>
                <w:noProof/>
                <w:sz w:val="20"/>
                <w:lang w:val="en-CA"/>
              </w:rPr>
              <w:t>1</w:t>
            </w:r>
          </w:p>
        </w:tc>
        <w:tc>
          <w:tcPr>
            <w:tcW w:w="0" w:type="auto"/>
            <w:tcBorders>
              <w:top w:val="single" w:sz="4" w:space="0" w:color="auto"/>
              <w:left w:val="single" w:sz="4" w:space="0" w:color="auto"/>
              <w:bottom w:val="single" w:sz="4" w:space="0" w:color="auto"/>
              <w:right w:val="single" w:sz="4" w:space="0" w:color="auto"/>
            </w:tcBorders>
            <w:hideMark/>
          </w:tcPr>
          <w:p w14:paraId="4C93C926" w14:textId="77777777" w:rsidR="00832852" w:rsidRDefault="00832852">
            <w:pPr>
              <w:pStyle w:val="TableText"/>
              <w:keepNext/>
              <w:jc w:val="center"/>
              <w:rPr>
                <w:noProof/>
                <w:sz w:val="20"/>
                <w:lang w:val="en-CA"/>
              </w:rPr>
            </w:pPr>
            <w:r>
              <w:rPr>
                <w:noProof/>
                <w:sz w:val="20"/>
                <w:lang w:val="en-CA"/>
              </w:rPr>
              <w:t>1</w:t>
            </w:r>
          </w:p>
        </w:tc>
        <w:tc>
          <w:tcPr>
            <w:tcW w:w="505" w:type="dxa"/>
            <w:tcBorders>
              <w:top w:val="single" w:sz="4" w:space="0" w:color="auto"/>
              <w:left w:val="single" w:sz="4" w:space="0" w:color="auto"/>
              <w:bottom w:val="single" w:sz="4" w:space="0" w:color="auto"/>
              <w:right w:val="single" w:sz="4" w:space="0" w:color="auto"/>
            </w:tcBorders>
            <w:hideMark/>
          </w:tcPr>
          <w:p w14:paraId="5C989942" w14:textId="77777777" w:rsidR="00832852" w:rsidRDefault="00832852">
            <w:pPr>
              <w:pStyle w:val="TableText"/>
              <w:keepNext/>
              <w:jc w:val="center"/>
              <w:rPr>
                <w:noProof/>
                <w:sz w:val="20"/>
                <w:lang w:val="en-CA"/>
              </w:rPr>
            </w:pPr>
            <w:r>
              <w:rPr>
                <w:noProof/>
                <w:sz w:val="20"/>
                <w:lang w:val="en-CA"/>
              </w:rPr>
              <w:t>1</w:t>
            </w:r>
          </w:p>
        </w:tc>
      </w:tr>
      <w:tr w:rsidR="00832852" w14:paraId="7EA483F7" w14:textId="77777777" w:rsidTr="00832852">
        <w:trPr>
          <w:jc w:val="center"/>
        </w:trPr>
        <w:tc>
          <w:tcPr>
            <w:tcW w:w="7200" w:type="dxa"/>
            <w:tcBorders>
              <w:top w:val="single" w:sz="4" w:space="0" w:color="auto"/>
              <w:left w:val="single" w:sz="4" w:space="0" w:color="auto"/>
              <w:bottom w:val="single" w:sz="4" w:space="0" w:color="auto"/>
              <w:right w:val="single" w:sz="4" w:space="0" w:color="auto"/>
            </w:tcBorders>
            <w:hideMark/>
          </w:tcPr>
          <w:p w14:paraId="5A2480D9" w14:textId="77777777" w:rsidR="00832852" w:rsidRDefault="00832852">
            <w:pPr>
              <w:pStyle w:val="TableText"/>
              <w:keepNext/>
              <w:jc w:val="left"/>
              <w:rPr>
                <w:noProof/>
                <w:sz w:val="20"/>
                <w:lang w:val="en-CA"/>
              </w:rPr>
            </w:pPr>
            <w:r>
              <w:rPr>
                <w:sz w:val="20"/>
                <w:lang w:val="en-CA" w:eastAsia="ko-KR"/>
              </w:rPr>
              <w:t>( y</w:t>
            </w:r>
            <w:r>
              <w:rPr>
                <w:szCs w:val="22"/>
                <w:lang w:val="en-CA"/>
              </w:rPr>
              <w:t>  </w:t>
            </w:r>
            <w:r>
              <w:rPr>
                <w:sz w:val="20"/>
                <w:lang w:val="en-CA" w:eastAsia="ko-KR"/>
              </w:rPr>
              <w:t>= = </w:t>
            </w:r>
            <w:r>
              <w:rPr>
                <w:szCs w:val="22"/>
                <w:lang w:val="en-CA"/>
              </w:rPr>
              <w:t> </w:t>
            </w:r>
            <w:r>
              <w:rPr>
                <w:sz w:val="20"/>
                <w:lang w:val="en-CA" w:eastAsia="ko-KR"/>
              </w:rPr>
              <w:t>CtbSizeY</w:t>
            </w:r>
            <w:r>
              <w:rPr>
                <w:lang w:val="en-CA" w:eastAsia="ko-KR"/>
              </w:rPr>
              <w:t> − </w:t>
            </w:r>
            <w:r>
              <w:rPr>
                <w:sz w:val="20"/>
                <w:lang w:val="en-CA" w:eastAsia="ko-KR"/>
              </w:rPr>
              <w:t>7  | |  y</w:t>
            </w:r>
            <w:r>
              <w:rPr>
                <w:szCs w:val="22"/>
                <w:lang w:val="en-CA"/>
              </w:rPr>
              <w:t>  </w:t>
            </w:r>
            <w:r>
              <w:rPr>
                <w:sz w:val="20"/>
                <w:lang w:val="en-CA" w:eastAsia="ko-KR"/>
              </w:rPr>
              <w:t>= = </w:t>
            </w:r>
            <w:r>
              <w:rPr>
                <w:szCs w:val="22"/>
                <w:lang w:val="en-CA"/>
              </w:rPr>
              <w:t> </w:t>
            </w:r>
            <w:r>
              <w:rPr>
                <w:sz w:val="20"/>
                <w:lang w:val="en-CA" w:eastAsia="ko-KR"/>
              </w:rPr>
              <w:t>CtbSizeY</w:t>
            </w:r>
            <w:r>
              <w:rPr>
                <w:lang w:val="en-CA" w:eastAsia="ko-KR"/>
              </w:rPr>
              <w:t> − </w:t>
            </w:r>
            <w:r>
              <w:rPr>
                <w:sz w:val="20"/>
                <w:lang w:val="en-CA" w:eastAsia="ko-KR"/>
              </w:rPr>
              <w:t>2 )  &amp;&amp;</w:t>
            </w:r>
            <w:r>
              <w:rPr>
                <w:sz w:val="20"/>
                <w:lang w:val="en-CA" w:eastAsia="ko-KR"/>
              </w:rPr>
              <w:br/>
            </w:r>
            <w:r>
              <w:rPr>
                <w:sz w:val="20"/>
                <w:lang w:val="en-CA" w:eastAsia="ko-KR"/>
              </w:rPr>
              <w:tab/>
              <w:t>( </w:t>
            </w:r>
            <w:r>
              <w:rPr>
                <w:rFonts w:eastAsia="Malgun Gothic"/>
                <w:noProof/>
                <w:sz w:val="20"/>
                <w:lang w:val="en-CA"/>
              </w:rPr>
              <w:t>applyAlfLineBufBoundary</w:t>
            </w:r>
            <w:r>
              <w:rPr>
                <w:szCs w:val="22"/>
                <w:lang w:val="en-CA"/>
              </w:rPr>
              <w:t>  </w:t>
            </w:r>
            <w:r>
              <w:rPr>
                <w:noProof/>
                <w:sz w:val="20"/>
                <w:lang w:val="en-CA" w:eastAsia="ko-KR"/>
              </w:rPr>
              <w:t>= = </w:t>
            </w:r>
            <w:r>
              <w:rPr>
                <w:szCs w:val="22"/>
                <w:lang w:val="en-CA"/>
              </w:rPr>
              <w:t> </w:t>
            </w:r>
            <w:r>
              <w:rPr>
                <w:noProof/>
                <w:sz w:val="20"/>
                <w:lang w:val="en-CA" w:eastAsia="ko-KR"/>
              </w:rPr>
              <w:t>1 )</w:t>
            </w:r>
          </w:p>
        </w:tc>
        <w:tc>
          <w:tcPr>
            <w:tcW w:w="0" w:type="auto"/>
            <w:tcBorders>
              <w:top w:val="single" w:sz="4" w:space="0" w:color="auto"/>
              <w:left w:val="single" w:sz="4" w:space="0" w:color="auto"/>
              <w:bottom w:val="single" w:sz="4" w:space="0" w:color="auto"/>
              <w:right w:val="single" w:sz="4" w:space="0" w:color="auto"/>
            </w:tcBorders>
            <w:hideMark/>
          </w:tcPr>
          <w:p w14:paraId="456FFE24" w14:textId="77777777" w:rsidR="00832852" w:rsidRDefault="00832852">
            <w:pPr>
              <w:pStyle w:val="TableText"/>
              <w:keepNext/>
              <w:jc w:val="center"/>
              <w:rPr>
                <w:noProof/>
                <w:sz w:val="20"/>
                <w:lang w:val="en-CA"/>
              </w:rPr>
            </w:pPr>
            <w:r>
              <w:rPr>
                <w:lang w:val="en-CA"/>
              </w:rPr>
              <w:t>7</w:t>
            </w:r>
          </w:p>
        </w:tc>
        <w:tc>
          <w:tcPr>
            <w:tcW w:w="0" w:type="auto"/>
            <w:tcBorders>
              <w:top w:val="single" w:sz="4" w:space="0" w:color="auto"/>
              <w:left w:val="single" w:sz="4" w:space="0" w:color="auto"/>
              <w:bottom w:val="single" w:sz="4" w:space="0" w:color="auto"/>
              <w:right w:val="single" w:sz="4" w:space="0" w:color="auto"/>
            </w:tcBorders>
            <w:hideMark/>
          </w:tcPr>
          <w:p w14:paraId="747587D6" w14:textId="77777777" w:rsidR="00832852" w:rsidRDefault="00832852">
            <w:pPr>
              <w:pStyle w:val="TableText"/>
              <w:keepNext/>
              <w:jc w:val="center"/>
              <w:rPr>
                <w:noProof/>
                <w:sz w:val="20"/>
                <w:lang w:val="en-CA"/>
              </w:rPr>
            </w:pPr>
            <w:r>
              <w:rPr>
                <w:noProof/>
                <w:sz w:val="20"/>
                <w:lang w:val="en-CA"/>
              </w:rPr>
              <w:t>1</w:t>
            </w:r>
          </w:p>
        </w:tc>
        <w:tc>
          <w:tcPr>
            <w:tcW w:w="0" w:type="auto"/>
            <w:tcBorders>
              <w:top w:val="single" w:sz="4" w:space="0" w:color="auto"/>
              <w:left w:val="single" w:sz="4" w:space="0" w:color="auto"/>
              <w:bottom w:val="single" w:sz="4" w:space="0" w:color="auto"/>
              <w:right w:val="single" w:sz="4" w:space="0" w:color="auto"/>
            </w:tcBorders>
            <w:hideMark/>
          </w:tcPr>
          <w:p w14:paraId="5BE917FF" w14:textId="77777777" w:rsidR="00832852" w:rsidRDefault="00832852">
            <w:pPr>
              <w:pStyle w:val="TableText"/>
              <w:keepNext/>
              <w:jc w:val="center"/>
              <w:rPr>
                <w:noProof/>
                <w:sz w:val="20"/>
                <w:lang w:val="en-CA"/>
              </w:rPr>
            </w:pPr>
            <w:r>
              <w:rPr>
                <w:noProof/>
                <w:sz w:val="20"/>
                <w:lang w:val="en-CA"/>
              </w:rPr>
              <w:t>2</w:t>
            </w:r>
          </w:p>
        </w:tc>
        <w:tc>
          <w:tcPr>
            <w:tcW w:w="505" w:type="dxa"/>
            <w:tcBorders>
              <w:top w:val="single" w:sz="4" w:space="0" w:color="auto"/>
              <w:left w:val="single" w:sz="4" w:space="0" w:color="auto"/>
              <w:bottom w:val="single" w:sz="4" w:space="0" w:color="auto"/>
              <w:right w:val="single" w:sz="4" w:space="0" w:color="auto"/>
            </w:tcBorders>
            <w:hideMark/>
          </w:tcPr>
          <w:p w14:paraId="184A8A33" w14:textId="77777777" w:rsidR="00832852" w:rsidRDefault="00832852">
            <w:pPr>
              <w:pStyle w:val="TableText"/>
              <w:keepNext/>
              <w:jc w:val="center"/>
              <w:rPr>
                <w:noProof/>
                <w:sz w:val="20"/>
                <w:lang w:val="en-CA"/>
              </w:rPr>
            </w:pPr>
            <w:r>
              <w:rPr>
                <w:noProof/>
                <w:sz w:val="20"/>
                <w:lang w:val="en-CA"/>
              </w:rPr>
              <w:t>2</w:t>
            </w:r>
          </w:p>
        </w:tc>
      </w:tr>
      <w:tr w:rsidR="00832852" w14:paraId="53F16E41" w14:textId="77777777" w:rsidTr="00832852">
        <w:trPr>
          <w:jc w:val="center"/>
        </w:trPr>
        <w:tc>
          <w:tcPr>
            <w:tcW w:w="7200" w:type="dxa"/>
            <w:tcBorders>
              <w:top w:val="single" w:sz="4" w:space="0" w:color="auto"/>
              <w:left w:val="single" w:sz="4" w:space="0" w:color="auto"/>
              <w:bottom w:val="single" w:sz="4" w:space="0" w:color="auto"/>
              <w:right w:val="single" w:sz="4" w:space="0" w:color="auto"/>
            </w:tcBorders>
            <w:hideMark/>
          </w:tcPr>
          <w:p w14:paraId="086798D7" w14:textId="77777777" w:rsidR="00832852" w:rsidRDefault="00832852">
            <w:pPr>
              <w:pStyle w:val="TableText"/>
              <w:rPr>
                <w:noProof/>
                <w:sz w:val="20"/>
                <w:lang w:val="en-CA" w:eastAsia="ko-KR"/>
              </w:rPr>
            </w:pPr>
            <w:r>
              <w:rPr>
                <w:noProof/>
                <w:sz w:val="20"/>
                <w:lang w:val="en-CA" w:eastAsia="ko-KR"/>
              </w:rPr>
              <w:t>otherwise</w:t>
            </w:r>
          </w:p>
        </w:tc>
        <w:tc>
          <w:tcPr>
            <w:tcW w:w="0" w:type="auto"/>
            <w:tcBorders>
              <w:top w:val="single" w:sz="4" w:space="0" w:color="auto"/>
              <w:left w:val="single" w:sz="4" w:space="0" w:color="auto"/>
              <w:bottom w:val="single" w:sz="4" w:space="0" w:color="auto"/>
              <w:right w:val="single" w:sz="4" w:space="0" w:color="auto"/>
            </w:tcBorders>
            <w:hideMark/>
          </w:tcPr>
          <w:p w14:paraId="095F1832" w14:textId="77777777" w:rsidR="00832852" w:rsidRDefault="00832852">
            <w:pPr>
              <w:pStyle w:val="TableText"/>
              <w:jc w:val="center"/>
              <w:rPr>
                <w:noProof/>
                <w:sz w:val="20"/>
                <w:lang w:val="en-CA"/>
              </w:rPr>
            </w:pPr>
            <w:r>
              <w:rPr>
                <w:lang w:val="en-CA"/>
              </w:rPr>
              <w:t>7</w:t>
            </w:r>
          </w:p>
        </w:tc>
        <w:tc>
          <w:tcPr>
            <w:tcW w:w="0" w:type="auto"/>
            <w:tcBorders>
              <w:top w:val="single" w:sz="4" w:space="0" w:color="auto"/>
              <w:left w:val="single" w:sz="4" w:space="0" w:color="auto"/>
              <w:bottom w:val="single" w:sz="4" w:space="0" w:color="auto"/>
              <w:right w:val="single" w:sz="4" w:space="0" w:color="auto"/>
            </w:tcBorders>
            <w:hideMark/>
          </w:tcPr>
          <w:p w14:paraId="202FF076" w14:textId="77777777" w:rsidR="00832852" w:rsidRDefault="00832852">
            <w:pPr>
              <w:pStyle w:val="TableText"/>
              <w:jc w:val="center"/>
              <w:rPr>
                <w:noProof/>
                <w:sz w:val="20"/>
                <w:lang w:val="en-CA"/>
              </w:rPr>
            </w:pPr>
            <w:r>
              <w:rPr>
                <w:noProof/>
                <w:sz w:val="20"/>
                <w:lang w:val="en-CA"/>
              </w:rPr>
              <w:t>1</w:t>
            </w:r>
          </w:p>
        </w:tc>
        <w:tc>
          <w:tcPr>
            <w:tcW w:w="0" w:type="auto"/>
            <w:tcBorders>
              <w:top w:val="single" w:sz="4" w:space="0" w:color="auto"/>
              <w:left w:val="single" w:sz="4" w:space="0" w:color="auto"/>
              <w:bottom w:val="single" w:sz="4" w:space="0" w:color="auto"/>
              <w:right w:val="single" w:sz="4" w:space="0" w:color="auto"/>
            </w:tcBorders>
            <w:hideMark/>
          </w:tcPr>
          <w:p w14:paraId="6A289E7B" w14:textId="77777777" w:rsidR="00832852" w:rsidRDefault="00832852">
            <w:pPr>
              <w:pStyle w:val="TableText"/>
              <w:jc w:val="center"/>
              <w:rPr>
                <w:noProof/>
                <w:sz w:val="20"/>
                <w:lang w:val="en-CA"/>
              </w:rPr>
            </w:pPr>
            <w:r>
              <w:rPr>
                <w:noProof/>
                <w:sz w:val="20"/>
                <w:lang w:val="en-CA"/>
              </w:rPr>
              <w:t>2</w:t>
            </w:r>
          </w:p>
        </w:tc>
        <w:tc>
          <w:tcPr>
            <w:tcW w:w="505" w:type="dxa"/>
            <w:tcBorders>
              <w:top w:val="single" w:sz="4" w:space="0" w:color="auto"/>
              <w:left w:val="single" w:sz="4" w:space="0" w:color="auto"/>
              <w:bottom w:val="single" w:sz="4" w:space="0" w:color="auto"/>
              <w:right w:val="single" w:sz="4" w:space="0" w:color="auto"/>
            </w:tcBorders>
            <w:hideMark/>
          </w:tcPr>
          <w:p w14:paraId="3354B6B1" w14:textId="77777777" w:rsidR="00832852" w:rsidRDefault="00832852">
            <w:pPr>
              <w:pStyle w:val="TableText"/>
              <w:jc w:val="center"/>
              <w:rPr>
                <w:noProof/>
                <w:sz w:val="20"/>
                <w:lang w:val="en-CA"/>
              </w:rPr>
            </w:pPr>
            <w:r>
              <w:rPr>
                <w:noProof/>
                <w:sz w:val="20"/>
                <w:lang w:val="en-CA"/>
              </w:rPr>
              <w:t>3</w:t>
            </w:r>
          </w:p>
        </w:tc>
      </w:tr>
    </w:tbl>
    <w:p w14:paraId="701F982A" w14:textId="77777777" w:rsidR="00832852" w:rsidRDefault="00832852" w:rsidP="00832852">
      <w:pPr>
        <w:rPr>
          <w:noProof/>
          <w:lang w:val="en-CA" w:eastAsia="ko-KR"/>
        </w:rPr>
      </w:pPr>
    </w:p>
    <w:p w14:paraId="071D7A53" w14:textId="77777777" w:rsidR="00832852" w:rsidRDefault="00832852" w:rsidP="00832852">
      <w:pPr>
        <w:pStyle w:val="Heading4"/>
        <w:numPr>
          <w:ilvl w:val="3"/>
          <w:numId w:val="38"/>
        </w:numPr>
        <w:tabs>
          <w:tab w:val="num" w:pos="862"/>
        </w:tabs>
        <w:ind w:left="1870" w:hanging="1870"/>
        <w:jc w:val="left"/>
        <w:textAlignment w:val="auto"/>
        <w:rPr>
          <w:noProof/>
          <w:lang w:val="en-CA"/>
        </w:rPr>
      </w:pPr>
      <w:bookmarkStart w:id="14" w:name="_Ref525240294"/>
      <w:r>
        <w:rPr>
          <w:noProof/>
          <w:lang w:val="en-CA"/>
        </w:rPr>
        <w:t>Derivation process for ALF transpose and filter index for luma samples</w:t>
      </w:r>
      <w:bookmarkEnd w:id="7"/>
      <w:bookmarkEnd w:id="8"/>
      <w:bookmarkEnd w:id="9"/>
      <w:bookmarkEnd w:id="14"/>
    </w:p>
    <w:bookmarkEnd w:id="2"/>
    <w:bookmarkEnd w:id="3"/>
    <w:p w14:paraId="10EA6765" w14:textId="77777777" w:rsidR="00832852" w:rsidRDefault="00832852" w:rsidP="00832852">
      <w:pPr>
        <w:tabs>
          <w:tab w:val="left" w:pos="284"/>
        </w:tabs>
        <w:ind w:left="284" w:hanging="284"/>
        <w:rPr>
          <w:noProof/>
          <w:lang w:val="en-CA" w:eastAsia="ko-KR"/>
        </w:rPr>
      </w:pPr>
      <w:r>
        <w:rPr>
          <w:noProof/>
          <w:lang w:val="en-CA" w:eastAsia="ko-KR"/>
        </w:rPr>
        <w:t>Inputs of this process are:</w:t>
      </w:r>
    </w:p>
    <w:p w14:paraId="0B8D4BBC" w14:textId="77777777" w:rsidR="00832852" w:rsidRDefault="00832852" w:rsidP="00832852">
      <w:pPr>
        <w:numPr>
          <w:ilvl w:val="0"/>
          <w:numId w:val="62"/>
        </w:numPr>
        <w:tabs>
          <w:tab w:val="clear" w:pos="794"/>
          <w:tab w:val="num" w:pos="284"/>
          <w:tab w:val="left" w:pos="709"/>
        </w:tabs>
        <w:ind w:left="284" w:hanging="284"/>
        <w:textAlignment w:val="auto"/>
        <w:rPr>
          <w:noProof/>
          <w:lang w:val="en-CA"/>
        </w:rPr>
      </w:pPr>
      <w:r>
        <w:rPr>
          <w:noProof/>
          <w:lang w:val="en-CA" w:eastAsia="ko-KR"/>
        </w:rPr>
        <w:t>a luma location ( xCtb, yCtb ) specifying the top-left sample of the current luma coding tree block relative to the top left sample of the current picture,</w:t>
      </w:r>
    </w:p>
    <w:p w14:paraId="469F2E0F" w14:textId="77777777" w:rsidR="00832852" w:rsidRDefault="00832852" w:rsidP="00832852">
      <w:pPr>
        <w:numPr>
          <w:ilvl w:val="0"/>
          <w:numId w:val="62"/>
        </w:numPr>
        <w:tabs>
          <w:tab w:val="clear" w:pos="794"/>
          <w:tab w:val="num" w:pos="284"/>
          <w:tab w:val="left" w:pos="709"/>
        </w:tabs>
        <w:ind w:left="284" w:hanging="284"/>
        <w:textAlignment w:val="auto"/>
        <w:rPr>
          <w:noProof/>
          <w:lang w:val="en-CA"/>
        </w:rPr>
      </w:pPr>
      <w:r>
        <w:rPr>
          <w:noProof/>
          <w:lang w:val="en-CA"/>
        </w:rPr>
        <w:lastRenderedPageBreak/>
        <w:t>a reconstructed luma picture sample array recPicture prior to the adaptive loop filtering process.</w:t>
      </w:r>
    </w:p>
    <w:p w14:paraId="63B6C938" w14:textId="77777777" w:rsidR="00832852" w:rsidRDefault="00832852" w:rsidP="00832852">
      <w:pPr>
        <w:tabs>
          <w:tab w:val="left" w:pos="284"/>
        </w:tabs>
        <w:ind w:left="284" w:hanging="284"/>
        <w:rPr>
          <w:noProof/>
          <w:lang w:val="en-CA" w:eastAsia="ko-KR"/>
        </w:rPr>
      </w:pPr>
      <w:r>
        <w:rPr>
          <w:noProof/>
          <w:lang w:val="en-CA" w:eastAsia="ko-KR"/>
        </w:rPr>
        <w:t>Outputs of this process are</w:t>
      </w:r>
    </w:p>
    <w:p w14:paraId="76524607" w14:textId="77777777" w:rsidR="00832852" w:rsidRDefault="00832852" w:rsidP="00832852">
      <w:pPr>
        <w:numPr>
          <w:ilvl w:val="0"/>
          <w:numId w:val="62"/>
        </w:numPr>
        <w:tabs>
          <w:tab w:val="clear" w:pos="794"/>
          <w:tab w:val="num" w:pos="284"/>
          <w:tab w:val="left" w:pos="709"/>
        </w:tabs>
        <w:ind w:left="284" w:hanging="284"/>
        <w:textAlignment w:val="auto"/>
        <w:rPr>
          <w:noProof/>
          <w:lang w:val="en-CA" w:eastAsia="ko-KR"/>
        </w:rPr>
      </w:pPr>
      <w:r>
        <w:rPr>
          <w:noProof/>
          <w:lang w:val="en-CA" w:eastAsia="ko-KR"/>
        </w:rPr>
        <w:t>the classification filter index array filtIdx[ x ][ y ] with x, y = 0..CtbSizeY </w:t>
      </w:r>
      <w:r>
        <w:rPr>
          <w:noProof/>
          <w:lang w:val="en-CA"/>
        </w:rPr>
        <w:t>−</w:t>
      </w:r>
      <w:r>
        <w:rPr>
          <w:noProof/>
          <w:lang w:val="en-CA" w:eastAsia="ko-KR"/>
        </w:rPr>
        <w:t> 1,</w:t>
      </w:r>
    </w:p>
    <w:p w14:paraId="4D556ED5" w14:textId="77777777" w:rsidR="00832852" w:rsidRDefault="00832852" w:rsidP="00832852">
      <w:pPr>
        <w:numPr>
          <w:ilvl w:val="0"/>
          <w:numId w:val="62"/>
        </w:numPr>
        <w:tabs>
          <w:tab w:val="clear" w:pos="794"/>
          <w:tab w:val="num" w:pos="284"/>
          <w:tab w:val="left" w:pos="709"/>
        </w:tabs>
        <w:ind w:left="284" w:hanging="284"/>
        <w:textAlignment w:val="auto"/>
        <w:rPr>
          <w:noProof/>
          <w:lang w:val="en-CA" w:eastAsia="ko-KR"/>
        </w:rPr>
      </w:pPr>
      <w:r>
        <w:rPr>
          <w:noProof/>
          <w:lang w:val="en-CA" w:eastAsia="ko-KR"/>
        </w:rPr>
        <w:t>the transpose index array transposeIdx[ x ][ y ] with x, y = 0..CtbSizeY </w:t>
      </w:r>
      <w:r>
        <w:rPr>
          <w:noProof/>
          <w:lang w:val="en-CA"/>
        </w:rPr>
        <w:t>−</w:t>
      </w:r>
      <w:r>
        <w:rPr>
          <w:noProof/>
          <w:lang w:val="en-CA" w:eastAsia="ko-KR"/>
        </w:rPr>
        <w:t> 1.</w:t>
      </w:r>
    </w:p>
    <w:p w14:paraId="6189B79F" w14:textId="77777777" w:rsidR="00832852" w:rsidRDefault="00832852" w:rsidP="00832852">
      <w:pPr>
        <w:tabs>
          <w:tab w:val="clear" w:pos="794"/>
          <w:tab w:val="left" w:pos="709"/>
        </w:tabs>
        <w:rPr>
          <w:noProof/>
          <w:lang w:val="en-CA" w:eastAsia="ko-KR"/>
        </w:rPr>
      </w:pPr>
      <w:r>
        <w:rPr>
          <w:noProof/>
          <w:lang w:val="en-CA" w:eastAsia="ko-KR"/>
        </w:rPr>
        <w:t>The variables ac[ x ][ y ], sumH[ x ][ y ], sumV[ x ][ y ], sumD0[ x ][ y ], sumD1[ x ][ y ] and sumOfHV[ x ][ y ] with x, y = 0..( CtbSizeY − 1 )  &gt;&gt;  2 are derived as follows:</w:t>
      </w:r>
    </w:p>
    <w:p w14:paraId="7B562B38"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lang w:val="en-CA" w:eastAsia="ko-KR"/>
        </w:rPr>
        <w:t>The</w:t>
      </w:r>
      <w:r>
        <w:rPr>
          <w:noProof/>
          <w:lang w:val="en-CA" w:eastAsia="ko-KR"/>
        </w:rPr>
        <w:t xml:space="preserve"> variables x4 and y4 are set as ( x  &lt;&lt;  2 ) and ( y  &lt;&lt;  2 ), respectively.</w:t>
      </w:r>
    </w:p>
    <w:p w14:paraId="33C50918" w14:textId="77777777" w:rsidR="00832852" w:rsidRDefault="00832852" w:rsidP="00832852">
      <w:pPr>
        <w:numPr>
          <w:ilvl w:val="0"/>
          <w:numId w:val="61"/>
        </w:numPr>
        <w:tabs>
          <w:tab w:val="clear" w:pos="794"/>
          <w:tab w:val="left" w:pos="2160"/>
          <w:tab w:val="left" w:pos="2520"/>
          <w:tab w:val="left" w:pos="2880"/>
          <w:tab w:val="left" w:pos="3240"/>
          <w:tab w:val="left" w:pos="3600"/>
          <w:tab w:val="left" w:pos="3960"/>
          <w:tab w:val="left" w:pos="4320"/>
        </w:tabs>
        <w:textAlignment w:val="auto"/>
        <w:rPr>
          <w:noProof/>
          <w:lang w:val="en-CA" w:eastAsia="ko-KR"/>
        </w:rPr>
      </w:pPr>
      <w:r>
        <w:rPr>
          <w:noProof/>
          <w:lang w:val="en-CA" w:eastAsia="ko-KR"/>
        </w:rPr>
        <w:t xml:space="preserve">The </w:t>
      </w:r>
      <w:r>
        <w:rPr>
          <w:lang w:val="en-CA" w:eastAsia="ko-KR"/>
        </w:rPr>
        <w:t>variables</w:t>
      </w:r>
      <w:r>
        <w:rPr>
          <w:noProof/>
          <w:lang w:val="en-CA" w:eastAsia="ko-KR"/>
        </w:rPr>
        <w:t xml:space="preserve"> minY, maxY, and ac[ x ][ y ] are derived as follows:</w:t>
      </w:r>
    </w:p>
    <w:p w14:paraId="28FA9A0A" w14:textId="77777777" w:rsidR="00832852" w:rsidRDefault="00832852" w:rsidP="00832852">
      <w:pPr>
        <w:numPr>
          <w:ilvl w:val="0"/>
          <w:numId w:val="61"/>
        </w:numPr>
        <w:tabs>
          <w:tab w:val="clear" w:pos="400"/>
          <w:tab w:val="clear" w:pos="794"/>
          <w:tab w:val="num" w:pos="800"/>
          <w:tab w:val="left" w:pos="2160"/>
          <w:tab w:val="left" w:pos="2520"/>
          <w:tab w:val="left" w:pos="2880"/>
          <w:tab w:val="left" w:pos="3240"/>
          <w:tab w:val="left" w:pos="3600"/>
          <w:tab w:val="left" w:pos="3960"/>
          <w:tab w:val="left" w:pos="4320"/>
        </w:tabs>
        <w:ind w:left="800"/>
        <w:textAlignment w:val="auto"/>
        <w:rPr>
          <w:lang w:val="en-CA" w:eastAsia="ko-KR"/>
        </w:rPr>
      </w:pPr>
      <w:r>
        <w:rPr>
          <w:lang w:val="en-CA" w:eastAsia="ko-KR"/>
        </w:rPr>
        <w:t>If y4 is equal to ( CtbSizeY</w:t>
      </w:r>
      <w:r>
        <w:rPr>
          <w:noProof/>
          <w:lang w:val="en-CA" w:eastAsia="ko-KR"/>
        </w:rPr>
        <w:t> − </w:t>
      </w:r>
      <w:r>
        <w:rPr>
          <w:lang w:val="en-CA" w:eastAsia="ko-KR"/>
        </w:rPr>
        <w:t xml:space="preserve">8 ) and one of the following condition is true, minY is set equal to </w:t>
      </w:r>
      <w:r>
        <w:rPr>
          <w:noProof/>
          <w:lang w:val="en-CA" w:eastAsia="ko-KR"/>
        </w:rPr>
        <w:t>−</w:t>
      </w:r>
      <w:r>
        <w:rPr>
          <w:lang w:val="en-CA" w:eastAsia="ko-KR"/>
        </w:rPr>
        <w:t>2, maxY is set equal to 3, and ac</w:t>
      </w:r>
      <w:r>
        <w:rPr>
          <w:noProof/>
          <w:lang w:val="en-CA" w:eastAsia="ko-KR"/>
        </w:rPr>
        <w:t>[ x ][ y ]</w:t>
      </w:r>
      <w:r>
        <w:rPr>
          <w:lang w:val="en-CA" w:eastAsia="ko-KR"/>
        </w:rPr>
        <w:t xml:space="preserve"> is set equal to 3.</w:t>
      </w:r>
    </w:p>
    <w:p w14:paraId="30F42D94" w14:textId="77777777" w:rsidR="00832852" w:rsidRDefault="00832852" w:rsidP="00832852">
      <w:pPr>
        <w:numPr>
          <w:ilvl w:val="1"/>
          <w:numId w:val="61"/>
        </w:numPr>
        <w:tabs>
          <w:tab w:val="clear" w:pos="800"/>
          <w:tab w:val="clear" w:pos="1191"/>
          <w:tab w:val="num" w:pos="1200"/>
          <w:tab w:val="left" w:pos="2160"/>
          <w:tab w:val="left" w:pos="2520"/>
          <w:tab w:val="left" w:pos="2880"/>
          <w:tab w:val="left" w:pos="3240"/>
          <w:tab w:val="left" w:pos="3600"/>
          <w:tab w:val="left" w:pos="3960"/>
          <w:tab w:val="left" w:pos="4320"/>
        </w:tabs>
        <w:ind w:left="1200"/>
        <w:textAlignment w:val="auto"/>
        <w:rPr>
          <w:lang w:val="en-CA" w:eastAsia="ko-KR"/>
        </w:rPr>
      </w:pPr>
      <w:r>
        <w:rPr>
          <w:lang w:val="en-CA" w:eastAsia="ko-KR"/>
        </w:rPr>
        <w:t>T</w:t>
      </w:r>
      <w:r>
        <w:rPr>
          <w:noProof/>
          <w:lang w:val="en-CA" w:eastAsia="ko-KR"/>
        </w:rPr>
        <w:t xml:space="preserve">he bottom boundary of the current coding tree block is the bottom boundary of the picture and </w:t>
      </w:r>
      <w:r>
        <w:rPr>
          <w:lang w:val="en-CA" w:eastAsia="ko-KR"/>
        </w:rPr>
        <w:t>pic_height_in_luma_samples </w:t>
      </w:r>
      <w:r>
        <w:rPr>
          <w:noProof/>
          <w:lang w:val="en-CA" w:eastAsia="ko-KR"/>
        </w:rPr>
        <w:t>−</w:t>
      </w:r>
      <w:r>
        <w:rPr>
          <w:lang w:val="en-CA" w:eastAsia="ko-KR"/>
        </w:rPr>
        <w:t> yCtb &gt; CtbSizeY </w:t>
      </w:r>
      <w:r>
        <w:rPr>
          <w:noProof/>
          <w:lang w:val="en-CA" w:eastAsia="ko-KR"/>
        </w:rPr>
        <w:t>−</w:t>
      </w:r>
      <w:r>
        <w:rPr>
          <w:lang w:val="en-CA" w:eastAsia="ko-KR"/>
        </w:rPr>
        <w:t> 4.</w:t>
      </w:r>
    </w:p>
    <w:p w14:paraId="2285463B" w14:textId="77777777" w:rsidR="00832852" w:rsidRDefault="00832852" w:rsidP="00832852">
      <w:pPr>
        <w:numPr>
          <w:ilvl w:val="1"/>
          <w:numId w:val="61"/>
        </w:numPr>
        <w:tabs>
          <w:tab w:val="clear" w:pos="800"/>
          <w:tab w:val="clear" w:pos="1191"/>
          <w:tab w:val="num" w:pos="1200"/>
          <w:tab w:val="left" w:pos="2160"/>
          <w:tab w:val="left" w:pos="2520"/>
          <w:tab w:val="left" w:pos="2880"/>
          <w:tab w:val="left" w:pos="3240"/>
          <w:tab w:val="left" w:pos="3600"/>
          <w:tab w:val="left" w:pos="3960"/>
          <w:tab w:val="left" w:pos="4320"/>
        </w:tabs>
        <w:ind w:left="1200"/>
        <w:textAlignment w:val="auto"/>
        <w:rPr>
          <w:lang w:val="en-CA" w:eastAsia="ko-KR"/>
        </w:rPr>
      </w:pPr>
      <w:r>
        <w:rPr>
          <w:noProof/>
          <w:lang w:val="en-CA" w:eastAsia="ko-KR"/>
        </w:rPr>
        <w:t>The bottom boundary of the current coding tree block is not the bottom boudary of the picture.</w:t>
      </w:r>
    </w:p>
    <w:p w14:paraId="6DE41980" w14:textId="77777777" w:rsidR="00832852" w:rsidRDefault="00832852" w:rsidP="00832852">
      <w:pPr>
        <w:numPr>
          <w:ilvl w:val="0"/>
          <w:numId w:val="61"/>
        </w:numPr>
        <w:tabs>
          <w:tab w:val="clear" w:pos="400"/>
          <w:tab w:val="clear" w:pos="794"/>
          <w:tab w:val="left" w:pos="709"/>
          <w:tab w:val="num" w:pos="800"/>
        </w:tabs>
        <w:ind w:left="800"/>
        <w:textAlignment w:val="auto"/>
        <w:rPr>
          <w:noProof/>
          <w:lang w:val="en-CA" w:eastAsia="ko-KR"/>
        </w:rPr>
      </w:pPr>
      <w:r>
        <w:rPr>
          <w:noProof/>
          <w:lang w:val="en-CA" w:eastAsia="ko-KR"/>
        </w:rPr>
        <w:t xml:space="preserve">Otherwise, if </w:t>
      </w:r>
      <w:r>
        <w:rPr>
          <w:lang w:val="en-CA" w:eastAsia="ko-KR"/>
        </w:rPr>
        <w:t>y4 is equal to ( CtbSizeY</w:t>
      </w:r>
      <w:r>
        <w:rPr>
          <w:noProof/>
          <w:lang w:val="en-CA" w:eastAsia="ko-KR"/>
        </w:rPr>
        <w:t> − </w:t>
      </w:r>
      <w:r>
        <w:rPr>
          <w:lang w:val="en-CA" w:eastAsia="ko-KR"/>
        </w:rPr>
        <w:t xml:space="preserve">4 ) and one of the following condition is true, minY is set equal to </w:t>
      </w:r>
      <w:r>
        <w:rPr>
          <w:noProof/>
          <w:lang w:val="en-CA" w:eastAsia="ko-KR"/>
        </w:rPr>
        <w:t>0</w:t>
      </w:r>
      <w:r>
        <w:rPr>
          <w:lang w:val="en-CA" w:eastAsia="ko-KR"/>
        </w:rPr>
        <w:t>, maxY is set equal to 5, and ac</w:t>
      </w:r>
      <w:r>
        <w:rPr>
          <w:noProof/>
          <w:lang w:val="en-CA" w:eastAsia="ko-KR"/>
        </w:rPr>
        <w:t>[ x ][ y ]</w:t>
      </w:r>
      <w:r>
        <w:rPr>
          <w:lang w:val="en-CA" w:eastAsia="ko-KR"/>
        </w:rPr>
        <w:t xml:space="preserve"> is set equal to 3.</w:t>
      </w:r>
    </w:p>
    <w:p w14:paraId="62B33C0F" w14:textId="77777777" w:rsidR="00832852" w:rsidRDefault="00832852" w:rsidP="00832852">
      <w:pPr>
        <w:numPr>
          <w:ilvl w:val="1"/>
          <w:numId w:val="61"/>
        </w:numPr>
        <w:tabs>
          <w:tab w:val="clear" w:pos="800"/>
          <w:tab w:val="clear" w:pos="1191"/>
          <w:tab w:val="num" w:pos="1200"/>
          <w:tab w:val="left" w:pos="2160"/>
          <w:tab w:val="left" w:pos="2520"/>
          <w:tab w:val="left" w:pos="2880"/>
          <w:tab w:val="left" w:pos="3240"/>
          <w:tab w:val="left" w:pos="3600"/>
          <w:tab w:val="left" w:pos="3960"/>
          <w:tab w:val="left" w:pos="4320"/>
        </w:tabs>
        <w:ind w:left="1200"/>
        <w:textAlignment w:val="auto"/>
        <w:rPr>
          <w:lang w:val="en-CA" w:eastAsia="ko-KR"/>
        </w:rPr>
      </w:pPr>
      <w:r>
        <w:rPr>
          <w:lang w:val="en-CA" w:eastAsia="ko-KR"/>
        </w:rPr>
        <w:t>T</w:t>
      </w:r>
      <w:r>
        <w:rPr>
          <w:noProof/>
          <w:lang w:val="en-CA" w:eastAsia="ko-KR"/>
        </w:rPr>
        <w:t xml:space="preserve">he bottom boundary of the current coding tree block is the bottom boundary of the picture and </w:t>
      </w:r>
      <w:r>
        <w:rPr>
          <w:lang w:val="en-CA" w:eastAsia="ko-KR"/>
        </w:rPr>
        <w:t>pic_height_in_luma_samples </w:t>
      </w:r>
      <w:r>
        <w:rPr>
          <w:noProof/>
          <w:lang w:val="en-CA" w:eastAsia="ko-KR"/>
        </w:rPr>
        <w:t>−</w:t>
      </w:r>
      <w:r>
        <w:rPr>
          <w:lang w:val="en-CA" w:eastAsia="ko-KR"/>
        </w:rPr>
        <w:t> yCtb &gt; CtbSizeY </w:t>
      </w:r>
      <w:r>
        <w:rPr>
          <w:noProof/>
          <w:lang w:val="en-CA" w:eastAsia="ko-KR"/>
        </w:rPr>
        <w:t>−</w:t>
      </w:r>
      <w:r>
        <w:rPr>
          <w:lang w:val="en-CA" w:eastAsia="ko-KR"/>
        </w:rPr>
        <w:t> 4.</w:t>
      </w:r>
    </w:p>
    <w:p w14:paraId="1113EF55" w14:textId="77777777" w:rsidR="00832852" w:rsidRDefault="00832852" w:rsidP="00832852">
      <w:pPr>
        <w:numPr>
          <w:ilvl w:val="1"/>
          <w:numId w:val="61"/>
        </w:numPr>
        <w:tabs>
          <w:tab w:val="clear" w:pos="800"/>
          <w:tab w:val="clear" w:pos="1191"/>
          <w:tab w:val="num" w:pos="1200"/>
          <w:tab w:val="left" w:pos="2160"/>
          <w:tab w:val="left" w:pos="2520"/>
          <w:tab w:val="left" w:pos="2880"/>
          <w:tab w:val="left" w:pos="3240"/>
          <w:tab w:val="left" w:pos="3600"/>
          <w:tab w:val="left" w:pos="3960"/>
          <w:tab w:val="left" w:pos="4320"/>
        </w:tabs>
        <w:ind w:left="1200"/>
        <w:textAlignment w:val="auto"/>
        <w:rPr>
          <w:lang w:val="en-CA" w:eastAsia="ko-KR"/>
        </w:rPr>
      </w:pPr>
      <w:r>
        <w:rPr>
          <w:noProof/>
          <w:lang w:val="en-CA" w:eastAsia="ko-KR"/>
        </w:rPr>
        <w:t>The bottom boundary of the current coding tree block is not the bottom boudary of the picture</w:t>
      </w:r>
    </w:p>
    <w:p w14:paraId="44D1483A" w14:textId="77777777" w:rsidR="00832852" w:rsidRDefault="00832852" w:rsidP="00832852">
      <w:pPr>
        <w:pStyle w:val="ListParagraph"/>
        <w:numPr>
          <w:ilvl w:val="0"/>
          <w:numId w:val="63"/>
        </w:numPr>
        <w:tabs>
          <w:tab w:val="clear" w:pos="400"/>
          <w:tab w:val="clear" w:pos="794"/>
          <w:tab w:val="left" w:pos="709"/>
          <w:tab w:val="num" w:pos="800"/>
        </w:tabs>
        <w:ind w:left="800"/>
        <w:textAlignment w:val="auto"/>
        <w:rPr>
          <w:noProof/>
          <w:lang w:val="en-CA" w:eastAsia="ko-KR"/>
        </w:rPr>
      </w:pPr>
      <w:r>
        <w:rPr>
          <w:noProof/>
          <w:lang w:val="en-CA" w:eastAsia="ko-KR"/>
        </w:rPr>
        <w:t>Otherwise</w:t>
      </w:r>
      <w:r>
        <w:rPr>
          <w:lang w:val="en-CA" w:eastAsia="ko-KR"/>
        </w:rPr>
        <w:t xml:space="preserve">, minY is set equal to </w:t>
      </w:r>
      <w:r>
        <w:rPr>
          <w:noProof/>
          <w:lang w:val="en-CA" w:eastAsia="ko-KR"/>
        </w:rPr>
        <w:t>−</w:t>
      </w:r>
      <w:r>
        <w:rPr>
          <w:lang w:val="en-CA" w:eastAsia="ko-KR"/>
        </w:rPr>
        <w:t>2 and maxY is set equal to 5, and ac</w:t>
      </w:r>
      <w:r>
        <w:rPr>
          <w:noProof/>
          <w:lang w:val="en-CA" w:eastAsia="ko-KR"/>
        </w:rPr>
        <w:t>[ x ][ y ]</w:t>
      </w:r>
      <w:r>
        <w:rPr>
          <w:lang w:val="en-CA" w:eastAsia="ko-KR"/>
        </w:rPr>
        <w:t xml:space="preserve"> is set equal to 2.</w:t>
      </w:r>
    </w:p>
    <w:p w14:paraId="2BCCA353" w14:textId="1024859F"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rFonts w:eastAsia="Malgun Gothic"/>
          <w:noProof/>
          <w:szCs w:val="22"/>
          <w:lang w:val="en-CA"/>
        </w:rPr>
      </w:pPr>
      <w:r>
        <w:rPr>
          <w:rFonts w:eastAsia="Malgun Gothic"/>
          <w:noProof/>
          <w:szCs w:val="22"/>
          <w:lang w:val="en-CA"/>
        </w:rPr>
        <w:t xml:space="preserve">The variables </w:t>
      </w:r>
      <w:r>
        <w:rPr>
          <w:lang w:val="en-CA" w:eastAsia="ko-KR"/>
        </w:rPr>
        <w:t xml:space="preserve">clipLeftPos, clipRightPos, </w:t>
      </w:r>
      <w:r>
        <w:rPr>
          <w:rFonts w:eastAsia="Malgun Gothic"/>
          <w:noProof/>
          <w:szCs w:val="22"/>
          <w:lang w:val="en-CA"/>
        </w:rPr>
        <w:t>clipTopPos, clipBottomPos, clipTopLeftFlag and clipBotRightFlag are derived by invoking the ALF boundary position derivation process as specified in clause </w:t>
      </w:r>
      <w:r>
        <w:rPr>
          <w:rFonts w:eastAsia="Malgun Gothic"/>
          <w:noProof/>
          <w:szCs w:val="22"/>
          <w:lang w:val="en-CA"/>
        </w:rPr>
        <w:fldChar w:fldCharType="begin" w:fldLock="1"/>
      </w:r>
      <w:r>
        <w:rPr>
          <w:rFonts w:eastAsia="Malgun Gothic"/>
          <w:noProof/>
          <w:szCs w:val="22"/>
          <w:lang w:val="en-CA"/>
        </w:rPr>
        <w:instrText xml:space="preserve"> REF _Ref14736842 \r \h </w:instrText>
      </w:r>
      <w:r>
        <w:rPr>
          <w:rFonts w:eastAsia="Malgun Gothic"/>
          <w:noProof/>
          <w:szCs w:val="22"/>
          <w:lang w:val="en-CA"/>
        </w:rPr>
      </w:r>
      <w:r>
        <w:rPr>
          <w:rFonts w:eastAsia="Malgun Gothic"/>
          <w:noProof/>
          <w:szCs w:val="22"/>
          <w:lang w:val="en-CA"/>
        </w:rPr>
        <w:fldChar w:fldCharType="separate"/>
      </w:r>
      <w:r>
        <w:rPr>
          <w:rFonts w:eastAsia="Malgun Gothic"/>
          <w:noProof/>
          <w:szCs w:val="22"/>
          <w:lang w:val="en-CA"/>
        </w:rPr>
        <w:t>8.8.5.5</w:t>
      </w:r>
      <w:r>
        <w:rPr>
          <w:rFonts w:eastAsia="Malgun Gothic"/>
          <w:noProof/>
          <w:szCs w:val="22"/>
          <w:lang w:val="en-CA"/>
        </w:rPr>
        <w:fldChar w:fldCharType="end"/>
      </w:r>
      <w:r>
        <w:rPr>
          <w:rFonts w:eastAsia="Malgun Gothic"/>
          <w:noProof/>
          <w:szCs w:val="22"/>
          <w:lang w:val="en-CA"/>
        </w:rPr>
        <w:t xml:space="preserve"> with ( xCtb, yCtb )</w:t>
      </w:r>
      <w:ins w:id="15" w:author="Nan Hu" w:date="2020-04-29T13:47:00Z">
        <w:r w:rsidR="00DC5AD9">
          <w:rPr>
            <w:rFonts w:eastAsia="Malgun Gothic"/>
            <w:noProof/>
            <w:szCs w:val="22"/>
            <w:lang w:val="en-CA"/>
          </w:rPr>
          <w:t>,</w:t>
        </w:r>
      </w:ins>
      <w:del w:id="16" w:author="Nan Hu" w:date="2020-04-29T13:47:00Z">
        <w:r w:rsidDel="00DC5AD9">
          <w:rPr>
            <w:rFonts w:eastAsia="Malgun Gothic"/>
            <w:noProof/>
            <w:szCs w:val="22"/>
            <w:lang w:val="en-CA"/>
          </w:rPr>
          <w:delText xml:space="preserve"> and</w:delText>
        </w:r>
      </w:del>
      <w:r>
        <w:rPr>
          <w:rFonts w:eastAsia="Malgun Gothic"/>
          <w:noProof/>
          <w:szCs w:val="22"/>
          <w:lang w:val="en-CA"/>
        </w:rPr>
        <w:t xml:space="preserve"> ( x4, y4 ) </w:t>
      </w:r>
      <w:ins w:id="17" w:author="Nan Hu" w:date="2020-04-29T13:47:00Z">
        <w:r w:rsidR="00DC5AD9">
          <w:rPr>
            <w:rFonts w:eastAsia="Malgun Gothic"/>
            <w:noProof/>
            <w:szCs w:val="22"/>
            <w:lang w:val="en-CA"/>
          </w:rPr>
          <w:t xml:space="preserve">and 2 </w:t>
        </w:r>
      </w:ins>
      <w:r>
        <w:rPr>
          <w:rFonts w:eastAsia="Malgun Gothic"/>
          <w:noProof/>
          <w:szCs w:val="22"/>
          <w:lang w:val="en-CA"/>
        </w:rPr>
        <w:t>as inputs.</w:t>
      </w:r>
    </w:p>
    <w:p w14:paraId="64A28137"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locations ( h</w:t>
      </w:r>
      <w:r>
        <w:rPr>
          <w:noProof/>
          <w:vertAlign w:val="subscript"/>
          <w:lang w:val="en-CA" w:eastAsia="ko-KR"/>
        </w:rPr>
        <w:t>x4 + i</w:t>
      </w:r>
      <w:r>
        <w:rPr>
          <w:noProof/>
          <w:lang w:val="en-CA" w:eastAsia="ko-KR"/>
        </w:rPr>
        <w:t>, v</w:t>
      </w:r>
      <w:r>
        <w:rPr>
          <w:noProof/>
          <w:vertAlign w:val="subscript"/>
          <w:lang w:val="en-CA" w:eastAsia="ko-KR"/>
        </w:rPr>
        <w:t>y4 + j</w:t>
      </w:r>
      <w:r>
        <w:rPr>
          <w:noProof/>
          <w:lang w:val="en-CA" w:eastAsia="ko-KR"/>
        </w:rPr>
        <w:t xml:space="preserve"> ) for each of the corresponding luma samples inside the given array </w:t>
      </w:r>
      <w:r>
        <w:rPr>
          <w:noProof/>
          <w:lang w:val="en-CA"/>
        </w:rPr>
        <w:t>recPicture</w:t>
      </w:r>
      <w:r>
        <w:rPr>
          <w:noProof/>
          <w:lang w:val="en-CA" w:eastAsia="ko-KR"/>
        </w:rPr>
        <w:t xml:space="preserve"> of luma samples </w:t>
      </w:r>
      <w:r>
        <w:rPr>
          <w:lang w:val="en-CA" w:eastAsia="ko-KR"/>
        </w:rPr>
        <w:t xml:space="preserve">with i, j = −3..6 </w:t>
      </w:r>
      <w:r>
        <w:rPr>
          <w:noProof/>
          <w:lang w:val="en-CA" w:eastAsia="ko-KR"/>
        </w:rPr>
        <w:t>are derived as follows:</w:t>
      </w:r>
    </w:p>
    <w:p w14:paraId="4944018F" w14:textId="77777777" w:rsidR="00832852" w:rsidRDefault="00832852" w:rsidP="00832852">
      <w:pPr>
        <w:pStyle w:val="Equation"/>
        <w:tabs>
          <w:tab w:val="clear" w:pos="794"/>
          <w:tab w:val="clear" w:pos="1588"/>
          <w:tab w:val="left" w:pos="851"/>
          <w:tab w:val="left" w:pos="1134"/>
          <w:tab w:val="left" w:pos="1418"/>
        </w:tabs>
        <w:ind w:left="851"/>
        <w:rPr>
          <w:noProof/>
          <w:lang w:val="en-CA"/>
        </w:rPr>
      </w:pPr>
      <w:r>
        <w:rPr>
          <w:noProof/>
          <w:lang w:val="en-CA" w:eastAsia="ko-KR"/>
        </w:rPr>
        <w:t>h</w:t>
      </w:r>
      <w:r>
        <w:rPr>
          <w:noProof/>
          <w:vertAlign w:val="subscript"/>
          <w:lang w:val="en-CA" w:eastAsia="ko-KR"/>
        </w:rPr>
        <w:t>x4 + i</w:t>
      </w:r>
      <w:r>
        <w:rPr>
          <w:noProof/>
          <w:lang w:val="en-CA" w:eastAsia="ko-KR"/>
        </w:rPr>
        <w:t> = Clip3( 0, pic_width_in_luma_samples − 1, </w:t>
      </w:r>
      <w:r>
        <w:rPr>
          <w:lang w:val="en-CA" w:eastAsia="ko-KR"/>
        </w:rPr>
        <w:t>xCtb + </w:t>
      </w:r>
      <w:r>
        <w:rPr>
          <w:noProof/>
          <w:lang w:val="en-CA" w:eastAsia="ko-KR"/>
        </w:rPr>
        <w:t>x4</w:t>
      </w:r>
      <w:r>
        <w:rPr>
          <w:lang w:val="en-CA" w:eastAsia="ko-KR"/>
        </w:rPr>
        <w:t> + i</w:t>
      </w:r>
      <w:r>
        <w:rPr>
          <w:noProof/>
          <w:lang w:val="en-CA" w:eastAsia="ko-KR"/>
        </w:rPr>
        <w:t>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1470</w:t>
      </w:r>
      <w:r>
        <w:rPr>
          <w:noProof/>
          <w:lang w:val="en-CA"/>
        </w:rPr>
        <w:fldChar w:fldCharType="end"/>
      </w:r>
      <w:r>
        <w:rPr>
          <w:rFonts w:eastAsia="Malgun Gothic"/>
          <w:noProof/>
          <w:szCs w:val="22"/>
          <w:lang w:val="en-CA"/>
        </w:rPr>
        <w:t>)</w:t>
      </w:r>
    </w:p>
    <w:p w14:paraId="50FC97FA" w14:textId="77777777" w:rsidR="00832852" w:rsidRDefault="00832852" w:rsidP="00832852">
      <w:pPr>
        <w:pStyle w:val="Equation"/>
        <w:tabs>
          <w:tab w:val="clear" w:pos="794"/>
          <w:tab w:val="clear" w:pos="1588"/>
          <w:tab w:val="left" w:pos="851"/>
          <w:tab w:val="left" w:pos="1134"/>
          <w:tab w:val="left" w:pos="1418"/>
        </w:tabs>
        <w:ind w:left="851"/>
        <w:rPr>
          <w:noProof/>
          <w:vertAlign w:val="subscript"/>
          <w:lang w:val="en-CA" w:eastAsia="ko-KR"/>
        </w:rPr>
      </w:pPr>
      <w:r>
        <w:rPr>
          <w:noProof/>
          <w:lang w:val="en-CA" w:eastAsia="ko-KR"/>
        </w:rPr>
        <w:t>v</w:t>
      </w:r>
      <w:r>
        <w:rPr>
          <w:noProof/>
          <w:vertAlign w:val="subscript"/>
          <w:lang w:val="en-CA" w:eastAsia="ko-KR"/>
        </w:rPr>
        <w:t>y4 + j</w:t>
      </w:r>
      <w:r>
        <w:rPr>
          <w:noProof/>
          <w:lang w:val="en-CA" w:eastAsia="ko-KR"/>
        </w:rPr>
        <w:t> = Clip3( 0, pic_height_in_luma_samples − 1, </w:t>
      </w:r>
      <w:r>
        <w:rPr>
          <w:lang w:val="en-CA" w:eastAsia="ko-KR"/>
        </w:rPr>
        <w:t>yCtb + </w:t>
      </w:r>
      <w:r>
        <w:rPr>
          <w:noProof/>
          <w:lang w:val="en-CA" w:eastAsia="ko-KR"/>
        </w:rPr>
        <w:t>y4</w:t>
      </w:r>
      <w:r>
        <w:rPr>
          <w:lang w:val="en-CA" w:eastAsia="ko-KR"/>
        </w:rPr>
        <w:t> + j</w:t>
      </w:r>
      <w:r>
        <w:rPr>
          <w:noProof/>
          <w:lang w:val="en-CA" w:eastAsia="ko-KR"/>
        </w:rPr>
        <w:t>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1471</w:t>
      </w:r>
      <w:r>
        <w:rPr>
          <w:noProof/>
          <w:lang w:val="en-CA"/>
        </w:rPr>
        <w:fldChar w:fldCharType="end"/>
      </w:r>
      <w:r>
        <w:rPr>
          <w:rFonts w:eastAsia="Malgun Gothic"/>
          <w:noProof/>
          <w:szCs w:val="22"/>
          <w:lang w:val="en-CA"/>
        </w:rPr>
        <w:t>)</w:t>
      </w:r>
    </w:p>
    <w:p w14:paraId="055F212C" w14:textId="77777777" w:rsidR="00832852" w:rsidRDefault="00832852" w:rsidP="00832852">
      <w:pPr>
        <w:numPr>
          <w:ilvl w:val="0"/>
          <w:numId w:val="61"/>
        </w:numPr>
        <w:tabs>
          <w:tab w:val="clear" w:pos="400"/>
          <w:tab w:val="clear" w:pos="794"/>
          <w:tab w:val="num" w:pos="800"/>
          <w:tab w:val="left" w:pos="2160"/>
          <w:tab w:val="left" w:pos="2520"/>
          <w:tab w:val="left" w:pos="2880"/>
          <w:tab w:val="left" w:pos="3240"/>
          <w:tab w:val="left" w:pos="3600"/>
          <w:tab w:val="left" w:pos="3960"/>
          <w:tab w:val="left" w:pos="4320"/>
        </w:tabs>
        <w:ind w:left="800"/>
        <w:textAlignment w:val="auto"/>
        <w:rPr>
          <w:rFonts w:eastAsia="Malgun Gothic"/>
          <w:noProof/>
          <w:szCs w:val="22"/>
          <w:lang w:val="en-CA"/>
        </w:rPr>
      </w:pPr>
      <w:r>
        <w:rPr>
          <w:lang w:val="en-CA" w:eastAsia="ko-KR"/>
        </w:rPr>
        <w:t>The</w:t>
      </w:r>
      <w:r>
        <w:rPr>
          <w:noProof/>
          <w:lang w:val="en-CA" w:eastAsia="ko-KR"/>
        </w:rPr>
        <w:t xml:space="preserve"> variables h</w:t>
      </w:r>
      <w:r>
        <w:rPr>
          <w:noProof/>
          <w:vertAlign w:val="subscript"/>
          <w:lang w:val="en-CA" w:eastAsia="ko-KR"/>
        </w:rPr>
        <w:t>x4 + i</w:t>
      </w:r>
      <w:r>
        <w:rPr>
          <w:lang w:val="en-CA" w:eastAsia="ko-KR"/>
        </w:rPr>
        <w:t xml:space="preserve"> and v</w:t>
      </w:r>
      <w:r>
        <w:rPr>
          <w:vertAlign w:val="subscript"/>
          <w:lang w:val="en-CA" w:eastAsia="ko-KR"/>
        </w:rPr>
        <w:t>y4 + j</w:t>
      </w:r>
      <w:r>
        <w:rPr>
          <w:lang w:val="en-CA" w:eastAsia="ko-KR"/>
        </w:rPr>
        <w:t xml:space="preserve"> are modified by invoking the ALF sample padding process as specified in clause </w:t>
      </w:r>
      <w:r>
        <w:rPr>
          <w:lang w:val="en-CA" w:eastAsia="ko-KR"/>
        </w:rPr>
        <w:fldChar w:fldCharType="begin" w:fldLock="1"/>
      </w:r>
      <w:r>
        <w:rPr>
          <w:lang w:val="en-CA" w:eastAsia="ko-KR"/>
        </w:rPr>
        <w:instrText xml:space="preserve"> REF _Ref23347554 \r \h </w:instrText>
      </w:r>
      <w:r>
        <w:rPr>
          <w:lang w:val="en-CA" w:eastAsia="ko-KR"/>
        </w:rPr>
      </w:r>
      <w:r>
        <w:rPr>
          <w:lang w:val="en-CA" w:eastAsia="ko-KR"/>
        </w:rPr>
        <w:fldChar w:fldCharType="separate"/>
      </w:r>
      <w:r>
        <w:rPr>
          <w:lang w:val="en-CA" w:eastAsia="ko-KR"/>
        </w:rPr>
        <w:t>8.8.5.6</w:t>
      </w:r>
      <w:r>
        <w:rPr>
          <w:lang w:val="en-CA" w:eastAsia="ko-KR"/>
        </w:rPr>
        <w:fldChar w:fldCharType="end"/>
      </w:r>
      <w:r>
        <w:rPr>
          <w:lang w:val="en-CA" w:eastAsia="ko-KR"/>
        </w:rPr>
        <w:t xml:space="preserve"> with </w:t>
      </w:r>
      <w:r>
        <w:rPr>
          <w:rFonts w:eastAsia="Malgun Gothic"/>
          <w:noProof/>
          <w:szCs w:val="22"/>
          <w:lang w:val="en-CA"/>
        </w:rPr>
        <w:t>( xCtb, yCtb ), ( </w:t>
      </w:r>
      <w:r>
        <w:rPr>
          <w:noProof/>
          <w:lang w:val="en-CA" w:eastAsia="ko-KR"/>
        </w:rPr>
        <w:t>h</w:t>
      </w:r>
      <w:r>
        <w:rPr>
          <w:noProof/>
          <w:vertAlign w:val="subscript"/>
          <w:lang w:val="en-CA" w:eastAsia="ko-KR"/>
        </w:rPr>
        <w:t>x4 + i</w:t>
      </w:r>
      <w:r>
        <w:rPr>
          <w:noProof/>
          <w:lang w:val="en-CA" w:eastAsia="ko-KR"/>
        </w:rPr>
        <w:t xml:space="preserve">, </w:t>
      </w:r>
      <w:r>
        <w:rPr>
          <w:lang w:val="en-CA" w:eastAsia="ko-KR"/>
        </w:rPr>
        <w:t>v</w:t>
      </w:r>
      <w:r>
        <w:rPr>
          <w:vertAlign w:val="subscript"/>
          <w:lang w:val="en-CA" w:eastAsia="ko-KR"/>
        </w:rPr>
        <w:t>y4 + j</w:t>
      </w:r>
      <w:r>
        <w:rPr>
          <w:lang w:val="en-CA" w:eastAsia="ko-KR"/>
        </w:rPr>
        <w:t xml:space="preserve"> )</w:t>
      </w:r>
      <w:r>
        <w:rPr>
          <w:noProof/>
          <w:lang w:val="en-CA" w:eastAsia="ko-KR"/>
        </w:rPr>
        <w:t xml:space="preserve">, the variable isChroma set equal to 0, </w:t>
      </w:r>
      <w:r>
        <w:rPr>
          <w:lang w:val="en-CA" w:eastAsia="ko-KR"/>
        </w:rPr>
        <w:t xml:space="preserve">clipLeftPos, clipRightPos, </w:t>
      </w:r>
      <w:r>
        <w:rPr>
          <w:rFonts w:eastAsia="Malgun Gothic"/>
          <w:noProof/>
          <w:szCs w:val="22"/>
          <w:lang w:val="en-CA"/>
        </w:rPr>
        <w:t>clipTopPos, clipBottomPos, clipTopLeftFlag and clipBotRightFlag as input</w:t>
      </w:r>
      <w:r>
        <w:rPr>
          <w:lang w:val="en-CA" w:eastAsia="ko-KR"/>
        </w:rPr>
        <w:t>.</w:t>
      </w:r>
    </w:p>
    <w:p w14:paraId="2D88562C"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variables filtH[ i ][ j ], filtV[ i ][ j ], filtD0[ i ][ j ] and filtD1[ i ][ j ] with i, j = −2..5 are derived as follows:</w:t>
      </w:r>
    </w:p>
    <w:p w14:paraId="625EB0DF"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567" w:hanging="270"/>
        <w:textAlignment w:val="auto"/>
        <w:rPr>
          <w:noProof/>
          <w:lang w:val="en-CA" w:eastAsia="ko-KR"/>
        </w:rPr>
      </w:pPr>
      <w:r>
        <w:rPr>
          <w:noProof/>
          <w:lang w:val="en-CA" w:eastAsia="ko-KR"/>
        </w:rPr>
        <w:t>If both i and j are even numbers or both i and j are not even numbers, the following applies:</w:t>
      </w:r>
    </w:p>
    <w:p w14:paraId="65B44183" w14:textId="77777777" w:rsidR="00832852" w:rsidRDefault="00832852" w:rsidP="00832852">
      <w:pPr>
        <w:pStyle w:val="Equation"/>
        <w:tabs>
          <w:tab w:val="clear" w:pos="794"/>
          <w:tab w:val="clear" w:pos="1588"/>
          <w:tab w:val="left" w:pos="3261"/>
        </w:tabs>
        <w:spacing w:after="0"/>
        <w:ind w:left="1418"/>
        <w:rPr>
          <w:noProof/>
          <w:lang w:val="en-CA" w:eastAsia="ko-KR"/>
        </w:rPr>
      </w:pPr>
      <w:r>
        <w:rPr>
          <w:noProof/>
          <w:lang w:val="en-CA" w:eastAsia="ko-KR"/>
        </w:rPr>
        <w:t>filtH[ i ][ j ] = Abs( ( recPicture[ h</w:t>
      </w:r>
      <w:r>
        <w:rPr>
          <w:noProof/>
          <w:vertAlign w:val="subscript"/>
          <w:lang w:val="en-CA" w:eastAsia="ko-KR"/>
        </w:rPr>
        <w:t>x4 + i</w:t>
      </w:r>
      <w:r>
        <w:rPr>
          <w:noProof/>
          <w:lang w:val="en-CA" w:eastAsia="ko-KR"/>
        </w:rPr>
        <w:t> ][ v</w:t>
      </w:r>
      <w:r>
        <w:rPr>
          <w:noProof/>
          <w:vertAlign w:val="subscript"/>
          <w:lang w:val="en-CA" w:eastAsia="ko-KR"/>
        </w:rPr>
        <w:t>y4 + j</w:t>
      </w:r>
      <w:r>
        <w:rPr>
          <w:noProof/>
          <w:lang w:val="en-CA" w:eastAsia="ko-KR"/>
        </w:rPr>
        <w:t> ]  &lt;&lt;  1 ) − recPicture[ h</w:t>
      </w:r>
      <w:r>
        <w:rPr>
          <w:noProof/>
          <w:vertAlign w:val="subscript"/>
          <w:lang w:val="en-CA" w:eastAsia="ko-KR"/>
        </w:rPr>
        <w:t>x4 +  i − 1</w:t>
      </w:r>
      <w:r>
        <w:rPr>
          <w:noProof/>
          <w:lang w:val="en-CA" w:eastAsia="ko-KR"/>
        </w:rPr>
        <w:t> ][ v</w:t>
      </w:r>
      <w:r>
        <w:rPr>
          <w:noProof/>
          <w:vertAlign w:val="subscript"/>
          <w:lang w:val="en-CA" w:eastAsia="ko-KR"/>
        </w:rPr>
        <w:t>y4 +j</w:t>
      </w:r>
      <w:r>
        <w:rPr>
          <w:noProof/>
          <w:lang w:val="en-CA" w:eastAsia="ko-KR"/>
        </w:rPr>
        <w:t> ]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1472</w:t>
      </w:r>
      <w:r>
        <w:rPr>
          <w:noProof/>
          <w:lang w:val="en-CA"/>
        </w:rPr>
        <w:fldChar w:fldCharType="end"/>
      </w:r>
      <w:r>
        <w:rPr>
          <w:rFonts w:eastAsia="Malgun Gothic"/>
          <w:noProof/>
          <w:szCs w:val="22"/>
          <w:lang w:val="en-CA"/>
        </w:rPr>
        <w:t>)</w:t>
      </w:r>
      <w:r>
        <w:rPr>
          <w:noProof/>
          <w:lang w:val="en-CA"/>
        </w:rPr>
        <w:br/>
      </w:r>
      <w:r>
        <w:rPr>
          <w:noProof/>
          <w:lang w:val="en-CA" w:eastAsia="ko-KR"/>
        </w:rPr>
        <w:tab/>
        <w:t> recPicture[ h</w:t>
      </w:r>
      <w:r>
        <w:rPr>
          <w:noProof/>
          <w:vertAlign w:val="subscript"/>
          <w:lang w:val="en-CA" w:eastAsia="ko-KR"/>
        </w:rPr>
        <w:t>x4 + i + 1</w:t>
      </w:r>
      <w:r>
        <w:rPr>
          <w:noProof/>
          <w:lang w:val="en-CA" w:eastAsia="ko-KR"/>
        </w:rPr>
        <w:t> ][ v</w:t>
      </w:r>
      <w:r>
        <w:rPr>
          <w:noProof/>
          <w:vertAlign w:val="subscript"/>
          <w:lang w:val="en-CA" w:eastAsia="ko-KR"/>
        </w:rPr>
        <w:t>y4 + j</w:t>
      </w:r>
      <w:r>
        <w:rPr>
          <w:noProof/>
          <w:lang w:val="en-CA" w:eastAsia="ko-KR"/>
        </w:rPr>
        <w:t> ] )</w:t>
      </w:r>
    </w:p>
    <w:p w14:paraId="4F422B03" w14:textId="77777777" w:rsidR="00832852" w:rsidRDefault="00832852" w:rsidP="00832852">
      <w:pPr>
        <w:pStyle w:val="Equation"/>
        <w:tabs>
          <w:tab w:val="clear" w:pos="794"/>
          <w:tab w:val="clear" w:pos="1588"/>
          <w:tab w:val="left" w:pos="3261"/>
        </w:tabs>
        <w:spacing w:after="0"/>
        <w:ind w:left="1418"/>
        <w:rPr>
          <w:noProof/>
          <w:lang w:val="en-CA" w:eastAsia="ko-KR"/>
        </w:rPr>
      </w:pPr>
      <w:r>
        <w:rPr>
          <w:noProof/>
          <w:lang w:val="en-CA" w:eastAsia="ko-KR"/>
        </w:rPr>
        <w:t>filtV[ i ][ j ] = Abs( ( recPicture[ h</w:t>
      </w:r>
      <w:r>
        <w:rPr>
          <w:noProof/>
          <w:vertAlign w:val="subscript"/>
          <w:lang w:val="en-CA" w:eastAsia="ko-KR"/>
        </w:rPr>
        <w:t>x4 + i</w:t>
      </w:r>
      <w:r>
        <w:rPr>
          <w:noProof/>
          <w:lang w:val="en-CA" w:eastAsia="ko-KR"/>
        </w:rPr>
        <w:t> ][ v</w:t>
      </w:r>
      <w:r>
        <w:rPr>
          <w:noProof/>
          <w:vertAlign w:val="subscript"/>
          <w:lang w:val="en-CA" w:eastAsia="ko-KR"/>
        </w:rPr>
        <w:t>y4 + j</w:t>
      </w:r>
      <w:r>
        <w:rPr>
          <w:noProof/>
          <w:lang w:val="en-CA" w:eastAsia="ko-KR"/>
        </w:rPr>
        <w:t> ]  &lt;&lt;  1 ) − recPicture[ h</w:t>
      </w:r>
      <w:r>
        <w:rPr>
          <w:noProof/>
          <w:vertAlign w:val="subscript"/>
          <w:lang w:val="en-CA" w:eastAsia="ko-KR"/>
        </w:rPr>
        <w:t>x4 + i</w:t>
      </w:r>
      <w:r>
        <w:rPr>
          <w:noProof/>
          <w:lang w:val="en-CA" w:eastAsia="ko-KR"/>
        </w:rPr>
        <w:t> ][ v</w:t>
      </w:r>
      <w:r>
        <w:rPr>
          <w:noProof/>
          <w:vertAlign w:val="subscript"/>
          <w:lang w:val="en-CA" w:eastAsia="ko-KR"/>
        </w:rPr>
        <w:t>y4 + j − 1</w:t>
      </w:r>
      <w:r>
        <w:rPr>
          <w:noProof/>
          <w:lang w:val="en-CA" w:eastAsia="ko-KR"/>
        </w:rPr>
        <w:t> ]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1473</w:t>
      </w:r>
      <w:r>
        <w:rPr>
          <w:noProof/>
          <w:lang w:val="en-CA"/>
        </w:rPr>
        <w:fldChar w:fldCharType="end"/>
      </w:r>
      <w:r>
        <w:rPr>
          <w:rFonts w:eastAsia="Malgun Gothic"/>
          <w:noProof/>
          <w:szCs w:val="22"/>
          <w:lang w:val="en-CA"/>
        </w:rPr>
        <w:t>)</w:t>
      </w:r>
      <w:r>
        <w:rPr>
          <w:noProof/>
          <w:lang w:val="en-CA"/>
        </w:rPr>
        <w:br/>
      </w:r>
      <w:r>
        <w:rPr>
          <w:noProof/>
          <w:lang w:val="en-CA" w:eastAsia="ko-KR"/>
        </w:rPr>
        <w:tab/>
        <w:t> recPicture[ h</w:t>
      </w:r>
      <w:r>
        <w:rPr>
          <w:noProof/>
          <w:vertAlign w:val="subscript"/>
          <w:lang w:val="en-CA" w:eastAsia="ko-KR"/>
        </w:rPr>
        <w:t>x4 + i</w:t>
      </w:r>
      <w:r>
        <w:rPr>
          <w:noProof/>
          <w:lang w:val="en-CA" w:eastAsia="ko-KR"/>
        </w:rPr>
        <w:t> ][ v</w:t>
      </w:r>
      <w:r>
        <w:rPr>
          <w:noProof/>
          <w:vertAlign w:val="subscript"/>
          <w:lang w:val="en-CA" w:eastAsia="ko-KR"/>
        </w:rPr>
        <w:t>y4 + j + 1</w:t>
      </w:r>
      <w:r>
        <w:rPr>
          <w:noProof/>
          <w:lang w:val="en-CA" w:eastAsia="ko-KR"/>
        </w:rPr>
        <w:t> ] )</w:t>
      </w:r>
    </w:p>
    <w:p w14:paraId="3878E590" w14:textId="77777777" w:rsidR="00832852" w:rsidRDefault="00832852" w:rsidP="00832852">
      <w:pPr>
        <w:pStyle w:val="Equation"/>
        <w:tabs>
          <w:tab w:val="clear" w:pos="794"/>
          <w:tab w:val="clear" w:pos="1588"/>
          <w:tab w:val="left" w:pos="3402"/>
        </w:tabs>
        <w:spacing w:after="0"/>
        <w:ind w:left="1418"/>
        <w:rPr>
          <w:noProof/>
          <w:lang w:val="en-CA" w:eastAsia="ko-KR"/>
        </w:rPr>
      </w:pPr>
      <w:r>
        <w:rPr>
          <w:noProof/>
          <w:lang w:val="en-CA" w:eastAsia="ko-KR"/>
        </w:rPr>
        <w:t>filtD0[ i ][ j ] = Abs( ( recPicture[ h</w:t>
      </w:r>
      <w:r>
        <w:rPr>
          <w:noProof/>
          <w:vertAlign w:val="subscript"/>
          <w:lang w:val="en-CA" w:eastAsia="ko-KR"/>
        </w:rPr>
        <w:t>x4 + i</w:t>
      </w:r>
      <w:r>
        <w:rPr>
          <w:noProof/>
          <w:lang w:val="en-CA" w:eastAsia="ko-KR"/>
        </w:rPr>
        <w:t> ][ v</w:t>
      </w:r>
      <w:r>
        <w:rPr>
          <w:noProof/>
          <w:vertAlign w:val="subscript"/>
          <w:lang w:val="en-CA" w:eastAsia="ko-KR"/>
        </w:rPr>
        <w:t>y4 + j</w:t>
      </w:r>
      <w:r>
        <w:rPr>
          <w:noProof/>
          <w:lang w:val="en-CA" w:eastAsia="ko-KR"/>
        </w:rPr>
        <w:t> ]  &lt;&lt;  1 ) − recPicture[ h</w:t>
      </w:r>
      <w:r>
        <w:rPr>
          <w:noProof/>
          <w:vertAlign w:val="subscript"/>
          <w:lang w:val="en-CA" w:eastAsia="ko-KR"/>
        </w:rPr>
        <w:t>x4 + i − 1</w:t>
      </w:r>
      <w:r>
        <w:rPr>
          <w:noProof/>
          <w:lang w:val="en-CA" w:eastAsia="ko-KR"/>
        </w:rPr>
        <w:t> ][ v</w:t>
      </w:r>
      <w:r>
        <w:rPr>
          <w:noProof/>
          <w:vertAlign w:val="subscript"/>
          <w:lang w:val="en-CA" w:eastAsia="ko-KR"/>
        </w:rPr>
        <w:t>y4 + j − 1</w:t>
      </w:r>
      <w:r>
        <w:rPr>
          <w:noProof/>
          <w:lang w:val="en-CA" w:eastAsia="ko-KR"/>
        </w:rPr>
        <w:t> ]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1474</w:t>
      </w:r>
      <w:r>
        <w:rPr>
          <w:noProof/>
          <w:lang w:val="en-CA"/>
        </w:rPr>
        <w:fldChar w:fldCharType="end"/>
      </w:r>
      <w:r>
        <w:rPr>
          <w:rFonts w:eastAsia="Malgun Gothic"/>
          <w:noProof/>
          <w:szCs w:val="22"/>
          <w:lang w:val="en-CA"/>
        </w:rPr>
        <w:t>)</w:t>
      </w:r>
      <w:r>
        <w:rPr>
          <w:noProof/>
          <w:lang w:val="en-CA"/>
        </w:rPr>
        <w:br/>
      </w:r>
      <w:r>
        <w:rPr>
          <w:noProof/>
          <w:lang w:val="en-CA" w:eastAsia="ko-KR"/>
        </w:rPr>
        <w:tab/>
        <w:t>recPicture[ h</w:t>
      </w:r>
      <w:r>
        <w:rPr>
          <w:noProof/>
          <w:vertAlign w:val="subscript"/>
          <w:lang w:val="en-CA" w:eastAsia="ko-KR"/>
        </w:rPr>
        <w:t>x4 + i + 1</w:t>
      </w:r>
      <w:r>
        <w:rPr>
          <w:noProof/>
          <w:lang w:val="en-CA" w:eastAsia="ko-KR"/>
        </w:rPr>
        <w:t> ][ v</w:t>
      </w:r>
      <w:r>
        <w:rPr>
          <w:noProof/>
          <w:vertAlign w:val="subscript"/>
          <w:lang w:val="en-CA" w:eastAsia="ko-KR"/>
        </w:rPr>
        <w:t>y4 + j + 1</w:t>
      </w:r>
      <w:r>
        <w:rPr>
          <w:noProof/>
          <w:lang w:val="en-CA" w:eastAsia="ko-KR"/>
        </w:rPr>
        <w:t> ] )</w:t>
      </w:r>
    </w:p>
    <w:p w14:paraId="110B8621" w14:textId="77777777" w:rsidR="00832852" w:rsidRDefault="00832852" w:rsidP="00832852">
      <w:pPr>
        <w:pStyle w:val="Equation"/>
        <w:tabs>
          <w:tab w:val="clear" w:pos="794"/>
          <w:tab w:val="clear" w:pos="1588"/>
          <w:tab w:val="left" w:pos="3402"/>
        </w:tabs>
        <w:spacing w:after="0"/>
        <w:ind w:left="1418"/>
        <w:rPr>
          <w:noProof/>
          <w:lang w:val="en-CA" w:eastAsia="ko-KR"/>
        </w:rPr>
      </w:pPr>
      <w:r>
        <w:rPr>
          <w:noProof/>
          <w:lang w:val="en-CA" w:eastAsia="ko-KR"/>
        </w:rPr>
        <w:lastRenderedPageBreak/>
        <w:t>filtD1[ i ][ j ] = Abs( ( recPicture[ h</w:t>
      </w:r>
      <w:r>
        <w:rPr>
          <w:noProof/>
          <w:vertAlign w:val="subscript"/>
          <w:lang w:val="en-CA" w:eastAsia="ko-KR"/>
        </w:rPr>
        <w:t>x4 + i</w:t>
      </w:r>
      <w:r>
        <w:rPr>
          <w:noProof/>
          <w:lang w:val="en-CA" w:eastAsia="ko-KR"/>
        </w:rPr>
        <w:t> ][ v</w:t>
      </w:r>
      <w:r>
        <w:rPr>
          <w:noProof/>
          <w:vertAlign w:val="subscript"/>
          <w:lang w:val="en-CA" w:eastAsia="ko-KR"/>
        </w:rPr>
        <w:t>y4 + j</w:t>
      </w:r>
      <w:r>
        <w:rPr>
          <w:noProof/>
          <w:lang w:val="en-CA" w:eastAsia="ko-KR"/>
        </w:rPr>
        <w:t> ]  &lt;&lt;  1 ) − recPicture[ h</w:t>
      </w:r>
      <w:r>
        <w:rPr>
          <w:noProof/>
          <w:vertAlign w:val="subscript"/>
          <w:lang w:val="en-CA" w:eastAsia="ko-KR"/>
        </w:rPr>
        <w:t>x4 + i + 1</w:t>
      </w:r>
      <w:r>
        <w:rPr>
          <w:noProof/>
          <w:lang w:val="en-CA" w:eastAsia="ko-KR"/>
        </w:rPr>
        <w:t> ][ v</w:t>
      </w:r>
      <w:r>
        <w:rPr>
          <w:noProof/>
          <w:vertAlign w:val="subscript"/>
          <w:lang w:val="en-CA" w:eastAsia="ko-KR"/>
        </w:rPr>
        <w:t>y4 + j − 1</w:t>
      </w:r>
      <w:r>
        <w:rPr>
          <w:noProof/>
          <w:lang w:val="en-CA" w:eastAsia="ko-KR"/>
        </w:rPr>
        <w:t> ]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1475</w:t>
      </w:r>
      <w:r>
        <w:rPr>
          <w:noProof/>
          <w:lang w:val="en-CA"/>
        </w:rPr>
        <w:fldChar w:fldCharType="end"/>
      </w:r>
      <w:r>
        <w:rPr>
          <w:rFonts w:eastAsia="Malgun Gothic"/>
          <w:noProof/>
          <w:szCs w:val="22"/>
          <w:lang w:val="en-CA"/>
        </w:rPr>
        <w:t>)</w:t>
      </w:r>
      <w:r>
        <w:rPr>
          <w:noProof/>
          <w:lang w:val="en-CA"/>
        </w:rPr>
        <w:br/>
      </w:r>
      <w:r>
        <w:rPr>
          <w:noProof/>
          <w:lang w:val="en-CA" w:eastAsia="ko-KR"/>
        </w:rPr>
        <w:tab/>
        <w:t>recPicture[ h</w:t>
      </w:r>
      <w:r>
        <w:rPr>
          <w:noProof/>
          <w:vertAlign w:val="subscript"/>
          <w:lang w:val="en-CA" w:eastAsia="ko-KR"/>
        </w:rPr>
        <w:t>x4 + i − 1</w:t>
      </w:r>
      <w:r>
        <w:rPr>
          <w:noProof/>
          <w:lang w:val="en-CA" w:eastAsia="ko-KR"/>
        </w:rPr>
        <w:t> ][ v</w:t>
      </w:r>
      <w:r>
        <w:rPr>
          <w:noProof/>
          <w:vertAlign w:val="subscript"/>
          <w:lang w:val="en-CA" w:eastAsia="ko-KR"/>
        </w:rPr>
        <w:t>y4 + j + 1</w:t>
      </w:r>
      <w:r>
        <w:rPr>
          <w:noProof/>
          <w:lang w:val="en-CA" w:eastAsia="ko-KR"/>
        </w:rPr>
        <w:t> ] )</w:t>
      </w:r>
    </w:p>
    <w:p w14:paraId="0225580A"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567" w:hanging="270"/>
        <w:textAlignment w:val="auto"/>
        <w:rPr>
          <w:noProof/>
          <w:lang w:val="en-CA" w:eastAsia="ko-KR"/>
        </w:rPr>
      </w:pPr>
      <w:r>
        <w:rPr>
          <w:noProof/>
          <w:lang w:val="en-CA" w:eastAsia="ko-KR"/>
        </w:rPr>
        <w:t>Otherwise, filtH[ i ][ j ], filtV[ i ][ j ], filtD0[ i ][ j ] and filtD1[ i ][ j ] are set equal to 0.</w:t>
      </w:r>
    </w:p>
    <w:p w14:paraId="6DAF2603"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variables sumH[ x ][ y ], sumV[ x ][ y ], sumD0[ x ][ y ], sumD1[ x ][ y ] and sumOfHV[ x ][ y ] are derived as follows:</w:t>
      </w:r>
    </w:p>
    <w:p w14:paraId="73522BA3" w14:textId="77777777" w:rsidR="00832852" w:rsidRDefault="00832852" w:rsidP="00832852">
      <w:pPr>
        <w:pStyle w:val="Equation"/>
        <w:tabs>
          <w:tab w:val="clear" w:pos="794"/>
          <w:tab w:val="clear" w:pos="1588"/>
          <w:tab w:val="clear" w:pos="4849"/>
          <w:tab w:val="left" w:pos="5130"/>
        </w:tabs>
        <w:spacing w:after="0"/>
        <w:ind w:left="1350"/>
        <w:rPr>
          <w:noProof/>
          <w:lang w:val="en-CA" w:eastAsia="ko-KR"/>
        </w:rPr>
      </w:pPr>
      <w:r>
        <w:rPr>
          <w:noProof/>
          <w:lang w:val="en-CA" w:eastAsia="ko-KR"/>
        </w:rPr>
        <w:t>sumH[ x ][ y ] = </w:t>
      </w:r>
      <w:r>
        <w:rPr>
          <w:noProof/>
          <w:lang w:val="en-CA" w:eastAsia="ko-KR"/>
        </w:rPr>
        <w:sym w:font="Symbol" w:char="F053"/>
      </w:r>
      <w:r>
        <w:rPr>
          <w:noProof/>
          <w:vertAlign w:val="subscript"/>
          <w:lang w:val="en-CA" w:eastAsia="ko-KR"/>
        </w:rPr>
        <w:t>i</w:t>
      </w:r>
      <w:r>
        <w:rPr>
          <w:noProof/>
          <w:lang w:val="en-CA" w:eastAsia="ko-KR"/>
        </w:rPr>
        <w:sym w:font="Symbol" w:char="F053"/>
      </w:r>
      <w:r>
        <w:rPr>
          <w:noProof/>
          <w:vertAlign w:val="subscript"/>
          <w:lang w:val="en-CA" w:eastAsia="ko-KR"/>
        </w:rPr>
        <w:t>j</w:t>
      </w:r>
      <w:r>
        <w:rPr>
          <w:noProof/>
          <w:lang w:val="en-CA" w:eastAsia="ko-KR"/>
        </w:rPr>
        <w:t xml:space="preserve"> filtH[ i</w:t>
      </w:r>
      <w:r>
        <w:rPr>
          <w:lang w:val="en-CA" w:eastAsia="ko-KR"/>
        </w:rPr>
        <w:t> </w:t>
      </w:r>
      <w:r>
        <w:rPr>
          <w:noProof/>
          <w:lang w:val="en-CA" w:eastAsia="ko-KR"/>
        </w:rPr>
        <w:t>][ j ], with i = −2..5, j = minY..maxY</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1476</w:t>
      </w:r>
      <w:r>
        <w:rPr>
          <w:noProof/>
          <w:lang w:val="en-CA"/>
        </w:rPr>
        <w:fldChar w:fldCharType="end"/>
      </w:r>
      <w:r>
        <w:rPr>
          <w:rFonts w:eastAsia="Malgun Gothic"/>
          <w:noProof/>
          <w:szCs w:val="22"/>
          <w:lang w:val="en-CA"/>
        </w:rPr>
        <w:t>)</w:t>
      </w:r>
    </w:p>
    <w:p w14:paraId="3261085F" w14:textId="77777777" w:rsidR="00832852" w:rsidRDefault="00832852" w:rsidP="00832852">
      <w:pPr>
        <w:pStyle w:val="Equation"/>
        <w:tabs>
          <w:tab w:val="clear" w:pos="794"/>
          <w:tab w:val="clear" w:pos="1588"/>
          <w:tab w:val="clear" w:pos="4849"/>
          <w:tab w:val="left" w:pos="5130"/>
        </w:tabs>
        <w:spacing w:after="0"/>
        <w:ind w:left="1350"/>
        <w:rPr>
          <w:noProof/>
          <w:lang w:val="en-CA" w:eastAsia="ko-KR"/>
        </w:rPr>
      </w:pPr>
      <w:r>
        <w:rPr>
          <w:noProof/>
          <w:lang w:val="en-CA" w:eastAsia="ko-KR"/>
        </w:rPr>
        <w:t>sumV[ x ][ y ] = </w:t>
      </w:r>
      <w:r>
        <w:rPr>
          <w:noProof/>
          <w:lang w:val="en-CA" w:eastAsia="ko-KR"/>
        </w:rPr>
        <w:sym w:font="Symbol" w:char="F053"/>
      </w:r>
      <w:r>
        <w:rPr>
          <w:noProof/>
          <w:vertAlign w:val="subscript"/>
          <w:lang w:val="en-CA" w:eastAsia="ko-KR"/>
        </w:rPr>
        <w:t>i</w:t>
      </w:r>
      <w:r>
        <w:rPr>
          <w:noProof/>
          <w:lang w:val="en-CA" w:eastAsia="ko-KR"/>
        </w:rPr>
        <w:sym w:font="Symbol" w:char="F053"/>
      </w:r>
      <w:r>
        <w:rPr>
          <w:noProof/>
          <w:vertAlign w:val="subscript"/>
          <w:lang w:val="en-CA" w:eastAsia="ko-KR"/>
        </w:rPr>
        <w:t>j</w:t>
      </w:r>
      <w:r>
        <w:rPr>
          <w:noProof/>
          <w:lang w:val="en-CA" w:eastAsia="ko-KR"/>
        </w:rPr>
        <w:t xml:space="preserve"> filtV[ i</w:t>
      </w:r>
      <w:r>
        <w:rPr>
          <w:lang w:val="en-CA" w:eastAsia="ko-KR"/>
        </w:rPr>
        <w:t> </w:t>
      </w:r>
      <w:r>
        <w:rPr>
          <w:noProof/>
          <w:lang w:val="en-CA" w:eastAsia="ko-KR"/>
        </w:rPr>
        <w:t>][ j</w:t>
      </w:r>
      <w:r>
        <w:rPr>
          <w:lang w:val="en-CA" w:eastAsia="ko-KR"/>
        </w:rPr>
        <w:t> </w:t>
      </w:r>
      <w:r>
        <w:rPr>
          <w:noProof/>
          <w:lang w:val="en-CA" w:eastAsia="ko-KR"/>
        </w:rPr>
        <w:t>], with i = −2..5, j = minY..maxY</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1477</w:t>
      </w:r>
      <w:r>
        <w:rPr>
          <w:noProof/>
          <w:lang w:val="en-CA"/>
        </w:rPr>
        <w:fldChar w:fldCharType="end"/>
      </w:r>
      <w:r>
        <w:rPr>
          <w:rFonts w:eastAsia="Malgun Gothic"/>
          <w:noProof/>
          <w:szCs w:val="22"/>
          <w:lang w:val="en-CA"/>
        </w:rPr>
        <w:t>)</w:t>
      </w:r>
    </w:p>
    <w:p w14:paraId="4F8AFD9A" w14:textId="77777777" w:rsidR="00832852" w:rsidRDefault="00832852" w:rsidP="00832852">
      <w:pPr>
        <w:pStyle w:val="Equation"/>
        <w:tabs>
          <w:tab w:val="clear" w:pos="794"/>
          <w:tab w:val="clear" w:pos="1588"/>
          <w:tab w:val="clear" w:pos="4849"/>
          <w:tab w:val="left" w:pos="5130"/>
        </w:tabs>
        <w:spacing w:after="0"/>
        <w:ind w:left="1350"/>
        <w:rPr>
          <w:noProof/>
          <w:lang w:val="en-CA" w:eastAsia="ko-KR"/>
        </w:rPr>
      </w:pPr>
      <w:r>
        <w:rPr>
          <w:noProof/>
          <w:lang w:val="en-CA" w:eastAsia="ko-KR"/>
        </w:rPr>
        <w:t>sumD0[ x ][ y ] = </w:t>
      </w:r>
      <w:r>
        <w:rPr>
          <w:noProof/>
          <w:lang w:val="en-CA" w:eastAsia="ko-KR"/>
        </w:rPr>
        <w:sym w:font="Symbol" w:char="F053"/>
      </w:r>
      <w:r>
        <w:rPr>
          <w:noProof/>
          <w:vertAlign w:val="subscript"/>
          <w:lang w:val="en-CA" w:eastAsia="ko-KR"/>
        </w:rPr>
        <w:t>i</w:t>
      </w:r>
      <w:r>
        <w:rPr>
          <w:noProof/>
          <w:lang w:val="en-CA" w:eastAsia="ko-KR"/>
        </w:rPr>
        <w:sym w:font="Symbol" w:char="F053"/>
      </w:r>
      <w:r>
        <w:rPr>
          <w:noProof/>
          <w:vertAlign w:val="subscript"/>
          <w:lang w:val="en-CA" w:eastAsia="ko-KR"/>
        </w:rPr>
        <w:t>j</w:t>
      </w:r>
      <w:r>
        <w:rPr>
          <w:noProof/>
          <w:lang w:val="en-CA" w:eastAsia="ko-KR"/>
        </w:rPr>
        <w:t xml:space="preserve"> filtD0[ i</w:t>
      </w:r>
      <w:r>
        <w:rPr>
          <w:lang w:val="en-CA" w:eastAsia="ko-KR"/>
        </w:rPr>
        <w:t> </w:t>
      </w:r>
      <w:r>
        <w:rPr>
          <w:noProof/>
          <w:lang w:val="en-CA" w:eastAsia="ko-KR"/>
        </w:rPr>
        <w:t>][ j</w:t>
      </w:r>
      <w:r>
        <w:rPr>
          <w:lang w:val="en-CA" w:eastAsia="ko-KR"/>
        </w:rPr>
        <w:t> </w:t>
      </w:r>
      <w:r>
        <w:rPr>
          <w:noProof/>
          <w:lang w:val="en-CA" w:eastAsia="ko-KR"/>
        </w:rPr>
        <w:t>], with i = −2..5, j = minY..maxY</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1478</w:t>
      </w:r>
      <w:r>
        <w:rPr>
          <w:noProof/>
          <w:lang w:val="en-CA"/>
        </w:rPr>
        <w:fldChar w:fldCharType="end"/>
      </w:r>
      <w:r>
        <w:rPr>
          <w:rFonts w:eastAsia="Malgun Gothic"/>
          <w:noProof/>
          <w:szCs w:val="22"/>
          <w:lang w:val="en-CA"/>
        </w:rPr>
        <w:t>)</w:t>
      </w:r>
    </w:p>
    <w:p w14:paraId="222FD5AA" w14:textId="77777777" w:rsidR="00832852" w:rsidRDefault="00832852" w:rsidP="00832852">
      <w:pPr>
        <w:pStyle w:val="Equation"/>
        <w:tabs>
          <w:tab w:val="clear" w:pos="794"/>
          <w:tab w:val="clear" w:pos="1588"/>
          <w:tab w:val="clear" w:pos="4849"/>
          <w:tab w:val="left" w:pos="5130"/>
        </w:tabs>
        <w:spacing w:after="0"/>
        <w:ind w:left="1350"/>
        <w:rPr>
          <w:noProof/>
          <w:lang w:val="en-CA" w:eastAsia="ko-KR"/>
        </w:rPr>
      </w:pPr>
      <w:r>
        <w:rPr>
          <w:noProof/>
          <w:lang w:val="en-CA" w:eastAsia="ko-KR"/>
        </w:rPr>
        <w:t>sumD1[ x ][ y ] = </w:t>
      </w:r>
      <w:r>
        <w:rPr>
          <w:noProof/>
          <w:lang w:val="en-CA" w:eastAsia="ko-KR"/>
        </w:rPr>
        <w:sym w:font="Symbol" w:char="F053"/>
      </w:r>
      <w:r>
        <w:rPr>
          <w:noProof/>
          <w:vertAlign w:val="subscript"/>
          <w:lang w:val="en-CA" w:eastAsia="ko-KR"/>
        </w:rPr>
        <w:t>i</w:t>
      </w:r>
      <w:r>
        <w:rPr>
          <w:noProof/>
          <w:lang w:val="en-CA" w:eastAsia="ko-KR"/>
        </w:rPr>
        <w:sym w:font="Symbol" w:char="F053"/>
      </w:r>
      <w:r>
        <w:rPr>
          <w:noProof/>
          <w:vertAlign w:val="subscript"/>
          <w:lang w:val="en-CA" w:eastAsia="ko-KR"/>
        </w:rPr>
        <w:t>j</w:t>
      </w:r>
      <w:r>
        <w:rPr>
          <w:noProof/>
          <w:lang w:val="en-CA" w:eastAsia="ko-KR"/>
        </w:rPr>
        <w:t xml:space="preserve"> filtD1[ i</w:t>
      </w:r>
      <w:r>
        <w:rPr>
          <w:lang w:val="en-CA" w:eastAsia="ko-KR"/>
        </w:rPr>
        <w:t> </w:t>
      </w:r>
      <w:r>
        <w:rPr>
          <w:noProof/>
          <w:lang w:val="en-CA" w:eastAsia="ko-KR"/>
        </w:rPr>
        <w:t>][ j</w:t>
      </w:r>
      <w:r>
        <w:rPr>
          <w:lang w:val="en-CA" w:eastAsia="ko-KR"/>
        </w:rPr>
        <w:t> </w:t>
      </w:r>
      <w:r>
        <w:rPr>
          <w:noProof/>
          <w:lang w:val="en-CA" w:eastAsia="ko-KR"/>
        </w:rPr>
        <w:t>], with i = −2..5, j = minY..maxY</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1479</w:t>
      </w:r>
      <w:r>
        <w:rPr>
          <w:noProof/>
          <w:lang w:val="en-CA"/>
        </w:rPr>
        <w:fldChar w:fldCharType="end"/>
      </w:r>
      <w:r>
        <w:rPr>
          <w:rFonts w:eastAsia="Malgun Gothic"/>
          <w:noProof/>
          <w:szCs w:val="22"/>
          <w:lang w:val="en-CA"/>
        </w:rPr>
        <w:t>)</w:t>
      </w:r>
    </w:p>
    <w:p w14:paraId="202490A2" w14:textId="77777777" w:rsidR="00832852" w:rsidRDefault="00832852" w:rsidP="00832852">
      <w:pPr>
        <w:pStyle w:val="Equation"/>
        <w:tabs>
          <w:tab w:val="clear" w:pos="794"/>
          <w:tab w:val="clear" w:pos="1588"/>
          <w:tab w:val="left" w:pos="851"/>
          <w:tab w:val="left" w:pos="1134"/>
          <w:tab w:val="left" w:pos="1418"/>
        </w:tabs>
        <w:spacing w:after="0"/>
        <w:ind w:left="1350"/>
        <w:rPr>
          <w:rFonts w:eastAsia="Malgun Gothic"/>
          <w:noProof/>
          <w:szCs w:val="22"/>
          <w:lang w:val="en-CA"/>
        </w:rPr>
      </w:pPr>
      <w:r>
        <w:rPr>
          <w:noProof/>
          <w:lang w:val="en-CA" w:eastAsia="ko-KR"/>
        </w:rPr>
        <w:t>sumOfHV[ x ][ y ] = sumH[ x ][ y ] + sumV[ x ][ y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1480</w:t>
      </w:r>
      <w:r>
        <w:rPr>
          <w:noProof/>
          <w:lang w:val="en-CA"/>
        </w:rPr>
        <w:fldChar w:fldCharType="end"/>
      </w:r>
      <w:r>
        <w:rPr>
          <w:rFonts w:eastAsia="Malgun Gothic"/>
          <w:noProof/>
          <w:szCs w:val="22"/>
          <w:lang w:val="en-CA"/>
        </w:rPr>
        <w:t>)</w:t>
      </w:r>
    </w:p>
    <w:p w14:paraId="35CD6155" w14:textId="77777777" w:rsidR="00832852" w:rsidRDefault="00832852" w:rsidP="00832852">
      <w:pPr>
        <w:tabs>
          <w:tab w:val="clear" w:pos="794"/>
          <w:tab w:val="left" w:pos="2160"/>
          <w:tab w:val="left" w:pos="2520"/>
          <w:tab w:val="left" w:pos="2880"/>
          <w:tab w:val="left" w:pos="3240"/>
          <w:tab w:val="left" w:pos="3600"/>
          <w:tab w:val="left" w:pos="3960"/>
          <w:tab w:val="left" w:pos="4320"/>
        </w:tabs>
        <w:rPr>
          <w:noProof/>
          <w:lang w:val="en-CA" w:eastAsia="ko-KR"/>
        </w:rPr>
      </w:pPr>
      <w:r>
        <w:rPr>
          <w:noProof/>
          <w:lang w:val="en-CA" w:eastAsia="ko-KR"/>
        </w:rPr>
        <w:t>The classification filter index array filtIdx and transpose index array transposeIdx are derived by the following steps:</w:t>
      </w:r>
    </w:p>
    <w:p w14:paraId="231BC27D" w14:textId="77777777" w:rsidR="00832852" w:rsidRDefault="00832852" w:rsidP="00832852">
      <w:pPr>
        <w:numPr>
          <w:ilvl w:val="0"/>
          <w:numId w:val="64"/>
        </w:numPr>
        <w:tabs>
          <w:tab w:val="clear" w:pos="794"/>
          <w:tab w:val="clear" w:pos="1191"/>
          <w:tab w:val="clear" w:pos="1588"/>
          <w:tab w:val="left" w:pos="720"/>
          <w:tab w:val="left" w:pos="1080"/>
          <w:tab w:val="left" w:pos="1440"/>
          <w:tab w:val="left" w:pos="1701"/>
        </w:tabs>
        <w:ind w:left="709"/>
        <w:textAlignment w:val="auto"/>
        <w:rPr>
          <w:noProof/>
          <w:lang w:val="en-CA" w:eastAsia="ko-KR"/>
        </w:rPr>
      </w:pPr>
      <w:r>
        <w:rPr>
          <w:noProof/>
          <w:lang w:val="en-CA" w:eastAsia="ko-KR"/>
        </w:rPr>
        <w:t xml:space="preserve">The variables dir1[ x ][ y ], dir2[ x ][ y ] and </w:t>
      </w:r>
      <w:r>
        <w:rPr>
          <w:rFonts w:eastAsia="PMingLiU"/>
          <w:noProof/>
          <w:lang w:val="en-CA" w:eastAsia="zh-TW"/>
        </w:rPr>
        <w:t>dirS</w:t>
      </w:r>
      <w:r>
        <w:rPr>
          <w:noProof/>
          <w:lang w:val="en-CA" w:eastAsia="ko-KR"/>
        </w:rPr>
        <w:t>[ x ][ y ] with x, y = 0..CtbSizeY − 1 are derived as follows:</w:t>
      </w:r>
    </w:p>
    <w:p w14:paraId="7B00E942" w14:textId="77777777" w:rsidR="00832852" w:rsidRDefault="00832852" w:rsidP="00832852">
      <w:pPr>
        <w:numPr>
          <w:ilvl w:val="0"/>
          <w:numId w:val="61"/>
        </w:numPr>
        <w:tabs>
          <w:tab w:val="clear" w:pos="400"/>
          <w:tab w:val="clear" w:pos="794"/>
        </w:tabs>
        <w:ind w:left="1134" w:hanging="425"/>
        <w:textAlignment w:val="auto"/>
        <w:rPr>
          <w:noProof/>
          <w:lang w:val="en-CA" w:eastAsia="ko-KR"/>
        </w:rPr>
      </w:pPr>
      <w:r>
        <w:rPr>
          <w:noProof/>
          <w:lang w:val="en-CA" w:eastAsia="ko-KR"/>
        </w:rPr>
        <w:t>The variables hv1, hv0 and dirHV are derived as follows:</w:t>
      </w:r>
    </w:p>
    <w:p w14:paraId="6D017D7D" w14:textId="77777777" w:rsidR="00832852" w:rsidRDefault="00832852" w:rsidP="00832852">
      <w:pPr>
        <w:numPr>
          <w:ilvl w:val="0"/>
          <w:numId w:val="61"/>
        </w:numPr>
        <w:tabs>
          <w:tab w:val="clear" w:pos="400"/>
          <w:tab w:val="clear" w:pos="794"/>
          <w:tab w:val="clear" w:pos="1191"/>
        </w:tabs>
        <w:ind w:left="1560" w:hanging="425"/>
        <w:textAlignment w:val="auto"/>
        <w:rPr>
          <w:noProof/>
          <w:lang w:val="en-CA" w:eastAsia="ko-KR"/>
        </w:rPr>
      </w:pPr>
      <w:r>
        <w:rPr>
          <w:noProof/>
          <w:lang w:val="en-CA" w:eastAsia="ko-KR"/>
        </w:rPr>
        <w:t>If sumV[ x  &gt;&gt;  2 ][ y  &gt;&gt;  2 ] is greater than sumH[ x  &gt;&gt;  2 ][ y  &gt;&gt;  2 ], the following applies:</w:t>
      </w:r>
    </w:p>
    <w:p w14:paraId="6D380FA1"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hv1 = sumV[ x  &gt;&gt;  2 ][ y  &gt;&gt;  2 ]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1481</w:t>
      </w:r>
      <w:r>
        <w:rPr>
          <w:noProof/>
          <w:lang w:val="en-CA"/>
        </w:rPr>
        <w:fldChar w:fldCharType="end"/>
      </w:r>
      <w:r>
        <w:rPr>
          <w:rFonts w:eastAsia="Malgun Gothic"/>
          <w:noProof/>
          <w:szCs w:val="22"/>
          <w:lang w:val="en-CA"/>
        </w:rPr>
        <w:t>)</w:t>
      </w:r>
    </w:p>
    <w:p w14:paraId="1ABC90FF"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hv0 = sumH[ x  &gt;&gt;  2 ][ y  &gt;&gt;  2 ] </w:t>
      </w:r>
      <w:r>
        <w:rPr>
          <w:noProof/>
          <w:lang w:val="en-CA" w:eastAsia="ko-KR"/>
        </w:rPr>
        <w:tab/>
      </w:r>
      <w:r>
        <w:rPr>
          <w:rFonts w:eastAsia="Malgun Gothic"/>
          <w:noProof/>
          <w:szCs w:val="22"/>
          <w:lang w:val="en-CA"/>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1482</w:t>
      </w:r>
      <w:r>
        <w:rPr>
          <w:noProof/>
          <w:lang w:val="en-CA"/>
        </w:rPr>
        <w:fldChar w:fldCharType="end"/>
      </w:r>
      <w:r>
        <w:rPr>
          <w:rFonts w:eastAsia="Malgun Gothic"/>
          <w:noProof/>
          <w:szCs w:val="22"/>
          <w:lang w:val="en-CA"/>
        </w:rPr>
        <w:t>)</w:t>
      </w:r>
    </w:p>
    <w:p w14:paraId="4F1343B4"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dirHV = 1</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1483</w:t>
      </w:r>
      <w:r>
        <w:rPr>
          <w:noProof/>
          <w:lang w:val="en-CA"/>
        </w:rPr>
        <w:fldChar w:fldCharType="end"/>
      </w:r>
      <w:r>
        <w:rPr>
          <w:rFonts w:eastAsia="Malgun Gothic"/>
          <w:noProof/>
          <w:szCs w:val="22"/>
          <w:lang w:val="en-CA"/>
        </w:rPr>
        <w:t>)</w:t>
      </w:r>
    </w:p>
    <w:p w14:paraId="31192BA8" w14:textId="77777777" w:rsidR="00832852" w:rsidRDefault="00832852" w:rsidP="00832852">
      <w:pPr>
        <w:numPr>
          <w:ilvl w:val="0"/>
          <w:numId w:val="61"/>
        </w:numPr>
        <w:tabs>
          <w:tab w:val="clear" w:pos="400"/>
          <w:tab w:val="clear" w:pos="794"/>
          <w:tab w:val="clear" w:pos="1191"/>
        </w:tabs>
        <w:ind w:left="1560" w:hanging="425"/>
        <w:textAlignment w:val="auto"/>
        <w:rPr>
          <w:noProof/>
          <w:lang w:val="en-CA" w:eastAsia="ko-KR"/>
        </w:rPr>
      </w:pPr>
      <w:r>
        <w:rPr>
          <w:noProof/>
          <w:lang w:val="en-CA" w:eastAsia="ko-KR"/>
        </w:rPr>
        <w:t>Otherwise, the following applies:</w:t>
      </w:r>
    </w:p>
    <w:p w14:paraId="2DAC88A6"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hv1 = sumH[ x  &gt;&gt;  2 ][ y  &gt;&gt;  2 ]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1484</w:t>
      </w:r>
      <w:r>
        <w:rPr>
          <w:noProof/>
          <w:lang w:val="en-CA"/>
        </w:rPr>
        <w:fldChar w:fldCharType="end"/>
      </w:r>
      <w:r>
        <w:rPr>
          <w:rFonts w:eastAsia="Malgun Gothic"/>
          <w:noProof/>
          <w:szCs w:val="22"/>
          <w:lang w:val="en-CA"/>
        </w:rPr>
        <w:t>)</w:t>
      </w:r>
    </w:p>
    <w:p w14:paraId="4F03201F"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hv0 = sumV[ x  &gt;&gt;  2 ][ y  &gt;&gt;  2 ]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1485</w:t>
      </w:r>
      <w:r>
        <w:rPr>
          <w:noProof/>
          <w:lang w:val="en-CA"/>
        </w:rPr>
        <w:fldChar w:fldCharType="end"/>
      </w:r>
      <w:r>
        <w:rPr>
          <w:rFonts w:eastAsia="Malgun Gothic"/>
          <w:noProof/>
          <w:szCs w:val="22"/>
          <w:lang w:val="en-CA"/>
        </w:rPr>
        <w:t>)</w:t>
      </w:r>
    </w:p>
    <w:p w14:paraId="45F41A9B"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dirHV = 3</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1486</w:t>
      </w:r>
      <w:r>
        <w:rPr>
          <w:noProof/>
          <w:lang w:val="en-CA"/>
        </w:rPr>
        <w:fldChar w:fldCharType="end"/>
      </w:r>
      <w:r>
        <w:rPr>
          <w:rFonts w:eastAsia="Malgun Gothic"/>
          <w:noProof/>
          <w:szCs w:val="22"/>
          <w:lang w:val="en-CA"/>
        </w:rPr>
        <w:t>)</w:t>
      </w:r>
    </w:p>
    <w:p w14:paraId="40AD81E1" w14:textId="77777777" w:rsidR="00832852" w:rsidRDefault="00832852" w:rsidP="00832852">
      <w:pPr>
        <w:numPr>
          <w:ilvl w:val="0"/>
          <w:numId w:val="61"/>
        </w:numPr>
        <w:tabs>
          <w:tab w:val="clear" w:pos="400"/>
          <w:tab w:val="clear" w:pos="794"/>
        </w:tabs>
        <w:ind w:left="1134" w:hanging="425"/>
        <w:textAlignment w:val="auto"/>
        <w:rPr>
          <w:noProof/>
          <w:lang w:val="en-CA" w:eastAsia="ko-KR"/>
        </w:rPr>
      </w:pPr>
      <w:r>
        <w:rPr>
          <w:noProof/>
          <w:lang w:val="en-CA" w:eastAsia="ko-KR"/>
        </w:rPr>
        <w:t>The variables d1, d0 and dirD are derived as follows:</w:t>
      </w:r>
    </w:p>
    <w:p w14:paraId="5B5C58D9" w14:textId="77777777" w:rsidR="00832852" w:rsidRDefault="00832852" w:rsidP="00832852">
      <w:pPr>
        <w:numPr>
          <w:ilvl w:val="0"/>
          <w:numId w:val="61"/>
        </w:numPr>
        <w:tabs>
          <w:tab w:val="clear" w:pos="400"/>
          <w:tab w:val="clear" w:pos="794"/>
          <w:tab w:val="clear" w:pos="1191"/>
        </w:tabs>
        <w:ind w:left="1560" w:hanging="425"/>
        <w:textAlignment w:val="auto"/>
        <w:rPr>
          <w:noProof/>
          <w:lang w:val="en-CA" w:eastAsia="ko-KR"/>
        </w:rPr>
      </w:pPr>
      <w:r>
        <w:rPr>
          <w:noProof/>
          <w:lang w:val="en-CA" w:eastAsia="ko-KR"/>
        </w:rPr>
        <w:t>If sumD0[ x  &gt;&gt;  2 ][ y  &gt;&gt;  2 ] is greater than sumD1[ x  &gt;&gt;  2 ][ y  &gt;&gt;  2 ], the following applies:</w:t>
      </w:r>
    </w:p>
    <w:p w14:paraId="00C95AF2"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d1 = sumD0[ x  &gt;&gt;  2 ][ y  &gt;&gt;  2 ]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1487</w:t>
      </w:r>
      <w:r>
        <w:rPr>
          <w:noProof/>
          <w:lang w:val="en-CA"/>
        </w:rPr>
        <w:fldChar w:fldCharType="end"/>
      </w:r>
      <w:r>
        <w:rPr>
          <w:rFonts w:eastAsia="Malgun Gothic"/>
          <w:noProof/>
          <w:szCs w:val="22"/>
          <w:lang w:val="en-CA"/>
        </w:rPr>
        <w:t>)</w:t>
      </w:r>
    </w:p>
    <w:p w14:paraId="47B2AEC9"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d0 = sumD1[ x  &gt;&gt;  2 ][ y  &gt;&gt;  2 ]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1488</w:t>
      </w:r>
      <w:r>
        <w:rPr>
          <w:noProof/>
          <w:lang w:val="en-CA"/>
        </w:rPr>
        <w:fldChar w:fldCharType="end"/>
      </w:r>
      <w:r>
        <w:rPr>
          <w:rFonts w:eastAsia="Malgun Gothic"/>
          <w:noProof/>
          <w:szCs w:val="22"/>
          <w:lang w:val="en-CA"/>
        </w:rPr>
        <w:t>)</w:t>
      </w:r>
    </w:p>
    <w:p w14:paraId="2CE829B1"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dirD = 0</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1489</w:t>
      </w:r>
      <w:r>
        <w:rPr>
          <w:noProof/>
          <w:lang w:val="en-CA"/>
        </w:rPr>
        <w:fldChar w:fldCharType="end"/>
      </w:r>
      <w:r>
        <w:rPr>
          <w:rFonts w:eastAsia="Malgun Gothic"/>
          <w:noProof/>
          <w:szCs w:val="22"/>
          <w:lang w:val="en-CA"/>
        </w:rPr>
        <w:t>)</w:t>
      </w:r>
    </w:p>
    <w:p w14:paraId="619433FB" w14:textId="77777777" w:rsidR="00832852" w:rsidRDefault="00832852" w:rsidP="00832852">
      <w:pPr>
        <w:numPr>
          <w:ilvl w:val="0"/>
          <w:numId w:val="61"/>
        </w:numPr>
        <w:tabs>
          <w:tab w:val="clear" w:pos="400"/>
          <w:tab w:val="clear" w:pos="794"/>
          <w:tab w:val="clear" w:pos="1191"/>
        </w:tabs>
        <w:ind w:left="1560" w:hanging="425"/>
        <w:textAlignment w:val="auto"/>
        <w:rPr>
          <w:noProof/>
          <w:lang w:val="en-CA" w:eastAsia="ko-KR"/>
        </w:rPr>
      </w:pPr>
      <w:r>
        <w:rPr>
          <w:noProof/>
          <w:lang w:val="en-CA" w:eastAsia="ko-KR"/>
        </w:rPr>
        <w:t>Otherwise, the following applies:</w:t>
      </w:r>
    </w:p>
    <w:p w14:paraId="0D9B055E"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d1 = sumD1[ x  &gt;&gt;  2 ][ y  &gt;&gt;  2 ]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1490</w:t>
      </w:r>
      <w:r>
        <w:rPr>
          <w:noProof/>
          <w:lang w:val="en-CA"/>
        </w:rPr>
        <w:fldChar w:fldCharType="end"/>
      </w:r>
      <w:r>
        <w:rPr>
          <w:rFonts w:eastAsia="Malgun Gothic"/>
          <w:noProof/>
          <w:szCs w:val="22"/>
          <w:lang w:val="en-CA"/>
        </w:rPr>
        <w:t>)</w:t>
      </w:r>
    </w:p>
    <w:p w14:paraId="0F29B12E"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d0 = sumD0[ x  &gt;&gt;  2 ][ y  &gt;&gt;  2 ]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1491</w:t>
      </w:r>
      <w:r>
        <w:rPr>
          <w:noProof/>
          <w:lang w:val="en-CA"/>
        </w:rPr>
        <w:fldChar w:fldCharType="end"/>
      </w:r>
      <w:r>
        <w:rPr>
          <w:rFonts w:eastAsia="Malgun Gothic"/>
          <w:noProof/>
          <w:szCs w:val="22"/>
          <w:lang w:val="en-CA"/>
        </w:rPr>
        <w:t>)</w:t>
      </w:r>
    </w:p>
    <w:p w14:paraId="4D7EF6DF"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dirD = 2</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1492</w:t>
      </w:r>
      <w:r>
        <w:rPr>
          <w:noProof/>
          <w:lang w:val="en-CA"/>
        </w:rPr>
        <w:fldChar w:fldCharType="end"/>
      </w:r>
      <w:r>
        <w:rPr>
          <w:rFonts w:eastAsia="Malgun Gothic"/>
          <w:noProof/>
          <w:szCs w:val="22"/>
          <w:lang w:val="en-CA"/>
        </w:rPr>
        <w:t>)</w:t>
      </w:r>
    </w:p>
    <w:p w14:paraId="1AD19597" w14:textId="77777777" w:rsidR="00832852" w:rsidRDefault="00832852" w:rsidP="00832852">
      <w:pPr>
        <w:numPr>
          <w:ilvl w:val="0"/>
          <w:numId w:val="61"/>
        </w:numPr>
        <w:tabs>
          <w:tab w:val="clear" w:pos="400"/>
          <w:tab w:val="clear" w:pos="794"/>
        </w:tabs>
        <w:ind w:left="1134" w:hanging="425"/>
        <w:textAlignment w:val="auto"/>
        <w:rPr>
          <w:noProof/>
          <w:lang w:val="en-CA" w:eastAsia="ko-KR"/>
        </w:rPr>
      </w:pPr>
      <w:r>
        <w:rPr>
          <w:noProof/>
          <w:lang w:val="en-CA" w:eastAsia="ko-KR"/>
        </w:rPr>
        <w:t>The variables hvd1, hvd0, are derived as follows:</w:t>
      </w:r>
    </w:p>
    <w:p w14:paraId="75648DC1"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hvd1 = ( d1 * hv0 &gt; hv1 * d0 ) ? d1 : hv1</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1493</w:t>
      </w:r>
      <w:r>
        <w:rPr>
          <w:noProof/>
          <w:lang w:val="en-CA"/>
        </w:rPr>
        <w:fldChar w:fldCharType="end"/>
      </w:r>
      <w:r>
        <w:rPr>
          <w:rFonts w:eastAsia="Malgun Gothic"/>
          <w:noProof/>
          <w:szCs w:val="22"/>
          <w:lang w:val="en-CA"/>
        </w:rPr>
        <w:t>)</w:t>
      </w:r>
    </w:p>
    <w:p w14:paraId="2D9F2564"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lastRenderedPageBreak/>
        <w:t>hvd0 = ( d1 * hv0 &gt; hv1 * d0 ) ? d0 : hv0</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1494</w:t>
      </w:r>
      <w:r>
        <w:rPr>
          <w:noProof/>
          <w:lang w:val="en-CA"/>
        </w:rPr>
        <w:fldChar w:fldCharType="end"/>
      </w:r>
      <w:r>
        <w:rPr>
          <w:rFonts w:eastAsia="Malgun Gothic"/>
          <w:noProof/>
          <w:szCs w:val="22"/>
          <w:lang w:val="en-CA"/>
        </w:rPr>
        <w:t>)</w:t>
      </w:r>
    </w:p>
    <w:p w14:paraId="4D6A45F8" w14:textId="77777777" w:rsidR="00832852" w:rsidRDefault="00832852" w:rsidP="00832852">
      <w:pPr>
        <w:numPr>
          <w:ilvl w:val="0"/>
          <w:numId w:val="61"/>
        </w:numPr>
        <w:tabs>
          <w:tab w:val="clear" w:pos="400"/>
          <w:tab w:val="clear" w:pos="794"/>
        </w:tabs>
        <w:ind w:left="1134" w:hanging="425"/>
        <w:textAlignment w:val="auto"/>
        <w:rPr>
          <w:rFonts w:eastAsia="PMingLiU"/>
          <w:noProof/>
          <w:lang w:val="en-CA" w:eastAsia="zh-TW"/>
        </w:rPr>
      </w:pPr>
      <w:r>
        <w:rPr>
          <w:rFonts w:eastAsia="PMingLiU"/>
          <w:noProof/>
          <w:lang w:val="en-CA" w:eastAsia="zh-TW"/>
        </w:rPr>
        <w:t>The variables dirS</w:t>
      </w:r>
      <w:r>
        <w:rPr>
          <w:noProof/>
          <w:lang w:val="en-CA" w:eastAsia="ko-KR"/>
        </w:rPr>
        <w:t>[ x ][ y ]</w:t>
      </w:r>
      <w:r>
        <w:rPr>
          <w:rFonts w:eastAsia="PMingLiU"/>
          <w:noProof/>
          <w:lang w:val="en-CA" w:eastAsia="zh-TW"/>
        </w:rPr>
        <w:t xml:space="preserve">, </w:t>
      </w:r>
      <w:r>
        <w:rPr>
          <w:noProof/>
          <w:lang w:val="en-CA" w:eastAsia="ko-KR"/>
        </w:rPr>
        <w:t>dir1[ x ][ y ] and dir2[ x ][ y ]</w:t>
      </w:r>
      <w:r>
        <w:rPr>
          <w:rFonts w:eastAsia="PMingLiU"/>
          <w:noProof/>
          <w:lang w:val="en-CA" w:eastAsia="zh-TW"/>
        </w:rPr>
        <w:t xml:space="preserve"> derived as follows:</w:t>
      </w:r>
    </w:p>
    <w:p w14:paraId="010B105E"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dir1[ x ][ y ] = ( d1 * hv0 &gt; hv1 * d0 ) ? dirD : dirHV</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1495</w:t>
      </w:r>
      <w:r>
        <w:rPr>
          <w:noProof/>
          <w:lang w:val="en-CA"/>
        </w:rPr>
        <w:fldChar w:fldCharType="end"/>
      </w:r>
      <w:r>
        <w:rPr>
          <w:rFonts w:eastAsia="Malgun Gothic"/>
          <w:noProof/>
          <w:szCs w:val="22"/>
          <w:lang w:val="en-CA"/>
        </w:rPr>
        <w:t>)</w:t>
      </w:r>
    </w:p>
    <w:p w14:paraId="207F8E63" w14:textId="77777777" w:rsidR="00832852" w:rsidRDefault="00832852" w:rsidP="00832852">
      <w:pPr>
        <w:pStyle w:val="Equation"/>
        <w:tabs>
          <w:tab w:val="clear" w:pos="794"/>
          <w:tab w:val="clear" w:pos="1588"/>
        </w:tabs>
        <w:spacing w:after="0"/>
        <w:ind w:left="1985"/>
        <w:rPr>
          <w:noProof/>
          <w:lang w:val="en-CA" w:eastAsia="ko-KR"/>
        </w:rPr>
      </w:pPr>
      <w:r>
        <w:rPr>
          <w:noProof/>
          <w:lang w:val="en-CA" w:eastAsia="ko-KR"/>
        </w:rPr>
        <w:t>dir2[ x ][ y ] = ( d1 * hv0 &gt; hv1 * d0 ) ? dirHV : dirD</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1496</w:t>
      </w:r>
      <w:r>
        <w:rPr>
          <w:noProof/>
          <w:lang w:val="en-CA"/>
        </w:rPr>
        <w:fldChar w:fldCharType="end"/>
      </w:r>
      <w:r>
        <w:rPr>
          <w:rFonts w:eastAsia="Malgun Gothic"/>
          <w:noProof/>
          <w:szCs w:val="22"/>
          <w:lang w:val="en-CA"/>
        </w:rPr>
        <w:t>)</w:t>
      </w:r>
    </w:p>
    <w:p w14:paraId="58863432" w14:textId="77777777" w:rsidR="00832852" w:rsidRDefault="00832852" w:rsidP="00832852">
      <w:pPr>
        <w:pStyle w:val="Equation"/>
        <w:tabs>
          <w:tab w:val="clear" w:pos="794"/>
          <w:tab w:val="clear" w:pos="1588"/>
        </w:tabs>
        <w:spacing w:after="0"/>
        <w:ind w:left="1985"/>
        <w:rPr>
          <w:rFonts w:eastAsia="PMingLiU"/>
          <w:noProof/>
          <w:lang w:val="en-CA" w:eastAsia="zh-TW"/>
        </w:rPr>
      </w:pPr>
      <w:r>
        <w:rPr>
          <w:rFonts w:eastAsia="PMingLiU"/>
          <w:noProof/>
          <w:lang w:val="en-CA" w:eastAsia="zh-TW"/>
        </w:rPr>
        <w:t>dirS</w:t>
      </w:r>
      <w:r>
        <w:rPr>
          <w:noProof/>
          <w:lang w:val="en-CA" w:eastAsia="ko-KR"/>
        </w:rPr>
        <w:t>[ x ][ y ] </w:t>
      </w:r>
      <w:r>
        <w:rPr>
          <w:rFonts w:eastAsia="PMingLiU"/>
          <w:noProof/>
          <w:lang w:val="en-CA" w:eastAsia="zh-TW"/>
        </w:rPr>
        <w:t>=</w:t>
      </w:r>
      <w:r>
        <w:rPr>
          <w:noProof/>
          <w:lang w:val="en-CA" w:eastAsia="ko-KR"/>
        </w:rPr>
        <w:t> ( hvd1 *2 &gt; 9 * hvd0 ) ? </w:t>
      </w:r>
      <w:r>
        <w:rPr>
          <w:rFonts w:eastAsia="PMingLiU"/>
          <w:noProof/>
          <w:lang w:val="en-CA" w:eastAsia="zh-TW"/>
        </w:rPr>
        <w:t>2 : ( ( </w:t>
      </w:r>
      <w:r>
        <w:rPr>
          <w:noProof/>
          <w:lang w:val="en-CA" w:eastAsia="ko-KR"/>
        </w:rPr>
        <w:t>hvd1 &gt; 2 * hvd0 ) ? 1 : 0 )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1497</w:t>
      </w:r>
      <w:r>
        <w:rPr>
          <w:noProof/>
          <w:lang w:val="en-CA"/>
        </w:rPr>
        <w:fldChar w:fldCharType="end"/>
      </w:r>
      <w:r>
        <w:rPr>
          <w:rFonts w:eastAsia="Malgun Gothic"/>
          <w:noProof/>
          <w:szCs w:val="22"/>
          <w:lang w:val="en-CA"/>
        </w:rPr>
        <w:t>)</w:t>
      </w:r>
    </w:p>
    <w:p w14:paraId="2F8D4B67" w14:textId="77777777" w:rsidR="00832852" w:rsidRDefault="00832852" w:rsidP="00832852">
      <w:pPr>
        <w:numPr>
          <w:ilvl w:val="0"/>
          <w:numId w:val="64"/>
        </w:numPr>
        <w:tabs>
          <w:tab w:val="clear" w:pos="794"/>
          <w:tab w:val="clear" w:pos="1191"/>
          <w:tab w:val="clear" w:pos="1588"/>
          <w:tab w:val="left" w:pos="720"/>
          <w:tab w:val="left" w:pos="1080"/>
          <w:tab w:val="left" w:pos="1440"/>
          <w:tab w:val="left" w:pos="1701"/>
        </w:tabs>
        <w:ind w:left="709"/>
        <w:textAlignment w:val="auto"/>
        <w:rPr>
          <w:noProof/>
          <w:lang w:val="en-CA" w:eastAsia="ko-KR"/>
        </w:rPr>
      </w:pPr>
      <w:r>
        <w:rPr>
          <w:noProof/>
          <w:lang w:val="en-CA" w:eastAsia="ko-KR"/>
        </w:rPr>
        <w:t xml:space="preserve">The variable </w:t>
      </w:r>
      <w:r>
        <w:rPr>
          <w:rFonts w:eastAsia="PMingLiU"/>
          <w:noProof/>
          <w:lang w:val="en-CA" w:eastAsia="zh-TW"/>
        </w:rPr>
        <w:t>avgVar</w:t>
      </w:r>
      <w:r>
        <w:rPr>
          <w:noProof/>
          <w:lang w:val="en-CA" w:eastAsia="ko-KR"/>
        </w:rPr>
        <w:t>[ x ][ y ] with x, y = 0..CtbSizeY − 1 is derived as follows:</w:t>
      </w:r>
    </w:p>
    <w:p w14:paraId="5A92797F" w14:textId="77777777" w:rsidR="00832852" w:rsidRDefault="00832852" w:rsidP="00832852">
      <w:pPr>
        <w:pStyle w:val="Equation"/>
        <w:tabs>
          <w:tab w:val="clear" w:pos="794"/>
          <w:tab w:val="clear" w:pos="1588"/>
          <w:tab w:val="left" w:pos="851"/>
          <w:tab w:val="left" w:pos="1134"/>
          <w:tab w:val="left" w:pos="1418"/>
        </w:tabs>
        <w:spacing w:after="0"/>
        <w:ind w:left="851"/>
        <w:rPr>
          <w:noProof/>
          <w:lang w:val="en-CA" w:eastAsia="ko-KR"/>
        </w:rPr>
      </w:pPr>
      <w:r>
        <w:rPr>
          <w:noProof/>
          <w:lang w:val="en-CA" w:eastAsia="ko-KR"/>
        </w:rPr>
        <w:t>varTab[ ] = {</w:t>
      </w:r>
      <w:r>
        <w:rPr>
          <w:noProof/>
          <w:lang w:val="en-CA"/>
        </w:rPr>
        <w:t xml:space="preserve"> </w:t>
      </w:r>
      <w:r>
        <w:rPr>
          <w:noProof/>
          <w:lang w:val="en-CA" w:eastAsia="ko-KR"/>
        </w:rPr>
        <w:t>0, 1, 2, 2, 2, 2, 2, 3, 3, 3, 3, 3, 3, 3, 3, 4 }</w:t>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1498</w:t>
      </w:r>
      <w:r>
        <w:rPr>
          <w:noProof/>
          <w:lang w:val="en-CA"/>
        </w:rPr>
        <w:fldChar w:fldCharType="end"/>
      </w:r>
      <w:r>
        <w:rPr>
          <w:noProof/>
          <w:lang w:val="en-CA" w:eastAsia="ko-KR"/>
        </w:rPr>
        <w:t>)</w:t>
      </w:r>
    </w:p>
    <w:p w14:paraId="404BD720" w14:textId="77777777" w:rsidR="00832852" w:rsidRDefault="00832852" w:rsidP="00832852">
      <w:pPr>
        <w:pStyle w:val="Equation"/>
        <w:tabs>
          <w:tab w:val="clear" w:pos="794"/>
          <w:tab w:val="clear" w:pos="1588"/>
          <w:tab w:val="left" w:pos="851"/>
          <w:tab w:val="left" w:pos="2970"/>
        </w:tabs>
        <w:spacing w:after="0"/>
        <w:ind w:left="851"/>
        <w:rPr>
          <w:noProof/>
          <w:lang w:val="en-CA" w:eastAsia="ko-KR"/>
        </w:rPr>
      </w:pPr>
      <w:r>
        <w:rPr>
          <w:noProof/>
          <w:lang w:val="en-CA" w:eastAsia="ko-KR"/>
        </w:rPr>
        <w:t>avgVar[ x ][ y ] = varTab[ Clip3( 0, 15, ( sumOfHV[ x  &gt;&gt;  2 ][ y  &gt;&gt;  2 ] *</w:t>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1499</w:t>
      </w:r>
      <w:r>
        <w:rPr>
          <w:noProof/>
          <w:lang w:val="en-CA"/>
        </w:rPr>
        <w:fldChar w:fldCharType="end"/>
      </w:r>
      <w:r>
        <w:rPr>
          <w:noProof/>
          <w:lang w:val="en-CA" w:eastAsia="ko-KR"/>
        </w:rPr>
        <w:t>)</w:t>
      </w:r>
      <w:r>
        <w:rPr>
          <w:noProof/>
          <w:lang w:val="en-CA" w:eastAsia="ko-KR"/>
        </w:rPr>
        <w:br/>
      </w:r>
      <w:r>
        <w:rPr>
          <w:noProof/>
          <w:lang w:val="en-CA" w:eastAsia="ko-KR"/>
        </w:rPr>
        <w:tab/>
        <w:t>ac[ x  &gt;&gt;  2 ][ y  &gt;&gt;  2 ] )  &gt;&gt;  ( BitDepth − 1 ) ) ]</w:t>
      </w:r>
    </w:p>
    <w:p w14:paraId="3888C63C" w14:textId="77777777" w:rsidR="00832852" w:rsidRDefault="00832852" w:rsidP="00832852">
      <w:pPr>
        <w:numPr>
          <w:ilvl w:val="0"/>
          <w:numId w:val="64"/>
        </w:numPr>
        <w:tabs>
          <w:tab w:val="clear" w:pos="794"/>
          <w:tab w:val="clear" w:pos="1191"/>
          <w:tab w:val="clear" w:pos="1588"/>
          <w:tab w:val="left" w:pos="720"/>
          <w:tab w:val="left" w:pos="1080"/>
          <w:tab w:val="left" w:pos="1440"/>
          <w:tab w:val="left" w:pos="1701"/>
        </w:tabs>
        <w:ind w:left="709"/>
        <w:textAlignment w:val="auto"/>
        <w:rPr>
          <w:noProof/>
          <w:lang w:val="en-CA" w:eastAsia="ko-KR"/>
        </w:rPr>
      </w:pPr>
      <w:r>
        <w:rPr>
          <w:noProof/>
          <w:lang w:val="en-CA" w:eastAsia="ko-KR"/>
        </w:rPr>
        <w:t>The classification filter index array filtIdx[ x ][ y ] and the transpose index array transposeIdx[ x ][ y ] with x = y = 0..CtbSizeY </w:t>
      </w:r>
      <w:r>
        <w:rPr>
          <w:noProof/>
          <w:lang w:val="en-CA"/>
        </w:rPr>
        <w:t>−</w:t>
      </w:r>
      <w:r>
        <w:rPr>
          <w:noProof/>
          <w:lang w:val="en-CA" w:eastAsia="ko-KR"/>
        </w:rPr>
        <w:t> 1 are derived as follows:</w:t>
      </w:r>
    </w:p>
    <w:p w14:paraId="7229BCF1" w14:textId="77777777" w:rsidR="00832852" w:rsidRDefault="00832852" w:rsidP="00832852">
      <w:pPr>
        <w:pStyle w:val="Equation"/>
        <w:tabs>
          <w:tab w:val="clear" w:pos="794"/>
          <w:tab w:val="clear" w:pos="1588"/>
          <w:tab w:val="left" w:pos="851"/>
          <w:tab w:val="left" w:pos="1134"/>
          <w:tab w:val="left" w:pos="1418"/>
        </w:tabs>
        <w:spacing w:after="0"/>
        <w:ind w:left="851"/>
        <w:rPr>
          <w:noProof/>
          <w:lang w:val="en-CA" w:eastAsia="ko-KR"/>
        </w:rPr>
      </w:pPr>
      <w:r>
        <w:rPr>
          <w:noProof/>
          <w:lang w:val="en-CA" w:eastAsia="ko-KR"/>
        </w:rPr>
        <w:t>transposeTable[ ] = { 0, 1, 0, 2, 2, 3, 1, 3 }</w:t>
      </w:r>
    </w:p>
    <w:p w14:paraId="46425EE3" w14:textId="77777777" w:rsidR="00832852" w:rsidRDefault="00832852" w:rsidP="00832852">
      <w:pPr>
        <w:pStyle w:val="Equation"/>
        <w:tabs>
          <w:tab w:val="clear" w:pos="794"/>
          <w:tab w:val="clear" w:pos="1588"/>
          <w:tab w:val="left" w:pos="851"/>
          <w:tab w:val="left" w:pos="1134"/>
          <w:tab w:val="left" w:pos="1418"/>
        </w:tabs>
        <w:spacing w:after="0"/>
        <w:ind w:left="851"/>
        <w:rPr>
          <w:noProof/>
          <w:lang w:val="en-CA" w:eastAsia="ko-KR"/>
        </w:rPr>
      </w:pPr>
      <w:r>
        <w:rPr>
          <w:noProof/>
          <w:lang w:val="en-CA" w:eastAsia="ko-KR"/>
        </w:rPr>
        <w:t>transposeIdx[ x ][ y ] = transposeTable[ dir1[ x ][ y ] * 2 + ( dir2[ x ][ y ]  &gt;&gt;  1 ) ]</w:t>
      </w:r>
    </w:p>
    <w:p w14:paraId="7B3F15AF" w14:textId="77777777" w:rsidR="00832852" w:rsidRDefault="00832852" w:rsidP="00832852">
      <w:pPr>
        <w:pStyle w:val="Equation"/>
        <w:tabs>
          <w:tab w:val="clear" w:pos="794"/>
          <w:tab w:val="clear" w:pos="1588"/>
          <w:tab w:val="left" w:pos="851"/>
          <w:tab w:val="left" w:pos="1134"/>
          <w:tab w:val="left" w:pos="1418"/>
        </w:tabs>
        <w:spacing w:after="0"/>
        <w:ind w:left="851"/>
        <w:rPr>
          <w:noProof/>
          <w:lang w:val="en-CA" w:eastAsia="ko-KR"/>
        </w:rPr>
      </w:pPr>
      <w:r>
        <w:rPr>
          <w:noProof/>
          <w:lang w:val="en-CA" w:eastAsia="ko-KR"/>
        </w:rPr>
        <w:t>filtIdx[ x ][ y ] = avgVar[ x ][ y ]</w:t>
      </w:r>
    </w:p>
    <w:p w14:paraId="3E2FD801" w14:textId="77777777" w:rsidR="00832852" w:rsidRDefault="00832852" w:rsidP="00832852">
      <w:pPr>
        <w:numPr>
          <w:ilvl w:val="0"/>
          <w:numId w:val="61"/>
        </w:numPr>
        <w:tabs>
          <w:tab w:val="clear" w:pos="400"/>
          <w:tab w:val="clear" w:pos="794"/>
        </w:tabs>
        <w:ind w:left="1134" w:hanging="425"/>
        <w:textAlignment w:val="auto"/>
        <w:rPr>
          <w:noProof/>
          <w:lang w:val="en-CA" w:eastAsia="ko-KR"/>
        </w:rPr>
      </w:pPr>
      <w:r>
        <w:rPr>
          <w:rFonts w:eastAsia="PMingLiU"/>
          <w:noProof/>
          <w:lang w:val="en-CA" w:eastAsia="zh-TW"/>
        </w:rPr>
        <w:t>When</w:t>
      </w:r>
      <w:r>
        <w:rPr>
          <w:noProof/>
          <w:lang w:val="en-CA" w:eastAsia="ko-KR"/>
        </w:rPr>
        <w:t xml:space="preserve"> dirS[ x ][ y ] is not equal 0, filtIdx[ x ][ y ] is modified as follows:</w:t>
      </w:r>
    </w:p>
    <w:p w14:paraId="4C7E7AE6" w14:textId="77777777" w:rsidR="00832852" w:rsidRDefault="00832852" w:rsidP="00832852">
      <w:pPr>
        <w:pStyle w:val="Equation"/>
        <w:tabs>
          <w:tab w:val="clear" w:pos="794"/>
          <w:tab w:val="clear" w:pos="1588"/>
          <w:tab w:val="left" w:pos="851"/>
          <w:tab w:val="left" w:pos="1134"/>
          <w:tab w:val="left" w:pos="1418"/>
        </w:tabs>
        <w:spacing w:after="0"/>
        <w:ind w:left="851"/>
        <w:rPr>
          <w:rFonts w:eastAsia="PMingLiU"/>
          <w:noProof/>
          <w:lang w:val="en-CA" w:eastAsia="zh-TW"/>
        </w:rPr>
      </w:pPr>
      <w:r>
        <w:rPr>
          <w:noProof/>
          <w:lang w:val="en-CA" w:eastAsia="ko-KR"/>
        </w:rPr>
        <w:t>filtIdx[ x ][ y ] += ( ( ( dir1[ x ][ y ] &amp; 0x1 )  &lt;&lt;  1 ) + dirS[ x ][ y ] ) * 5</w:t>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1500</w:t>
      </w:r>
      <w:r>
        <w:rPr>
          <w:noProof/>
          <w:lang w:val="en-CA"/>
        </w:rPr>
        <w:fldChar w:fldCharType="end"/>
      </w:r>
      <w:r>
        <w:rPr>
          <w:noProof/>
          <w:lang w:val="en-CA" w:eastAsia="ko-KR"/>
        </w:rPr>
        <w:t>)</w:t>
      </w:r>
    </w:p>
    <w:p w14:paraId="2B3DAFE9" w14:textId="77777777" w:rsidR="00832852" w:rsidRDefault="00832852" w:rsidP="00832852">
      <w:pPr>
        <w:tabs>
          <w:tab w:val="clear" w:pos="794"/>
          <w:tab w:val="left" w:pos="400"/>
        </w:tabs>
        <w:rPr>
          <w:noProof/>
          <w:lang w:val="en-CA" w:eastAsia="ko-KR"/>
        </w:rPr>
      </w:pPr>
    </w:p>
    <w:p w14:paraId="789235C3" w14:textId="77777777" w:rsidR="00832852" w:rsidRDefault="00832852" w:rsidP="00832852">
      <w:pPr>
        <w:pStyle w:val="Heading4"/>
        <w:numPr>
          <w:ilvl w:val="3"/>
          <w:numId w:val="38"/>
        </w:numPr>
        <w:tabs>
          <w:tab w:val="num" w:pos="862"/>
        </w:tabs>
        <w:ind w:left="1870" w:hanging="1870"/>
        <w:jc w:val="left"/>
        <w:textAlignment w:val="auto"/>
        <w:rPr>
          <w:noProof/>
          <w:lang w:val="en-CA"/>
        </w:rPr>
      </w:pPr>
      <w:bookmarkStart w:id="18" w:name="_Ref525240265"/>
      <w:r>
        <w:rPr>
          <w:noProof/>
          <w:lang w:val="en-CA"/>
        </w:rPr>
        <w:t>Coding tree block filtering process for chroma samples</w:t>
      </w:r>
      <w:bookmarkEnd w:id="18"/>
    </w:p>
    <w:p w14:paraId="1C257BEB" w14:textId="77777777" w:rsidR="00832852" w:rsidRDefault="00832852" w:rsidP="00832852">
      <w:pPr>
        <w:tabs>
          <w:tab w:val="left" w:pos="284"/>
        </w:tabs>
        <w:ind w:left="284" w:hanging="284"/>
        <w:rPr>
          <w:noProof/>
          <w:lang w:val="en-CA" w:eastAsia="ko-KR"/>
        </w:rPr>
      </w:pPr>
      <w:r>
        <w:rPr>
          <w:noProof/>
          <w:lang w:val="en-CA" w:eastAsia="ko-KR"/>
        </w:rPr>
        <w:t>Inputs of this process are:</w:t>
      </w:r>
    </w:p>
    <w:p w14:paraId="650FA66F" w14:textId="77777777" w:rsidR="00832852" w:rsidRDefault="00832852" w:rsidP="00832852">
      <w:pPr>
        <w:numPr>
          <w:ilvl w:val="0"/>
          <w:numId w:val="62"/>
        </w:numPr>
        <w:tabs>
          <w:tab w:val="clear" w:pos="794"/>
          <w:tab w:val="num" w:pos="284"/>
          <w:tab w:val="left" w:pos="709"/>
        </w:tabs>
        <w:ind w:left="284" w:hanging="284"/>
        <w:textAlignment w:val="auto"/>
        <w:rPr>
          <w:noProof/>
          <w:lang w:val="en-CA"/>
        </w:rPr>
      </w:pPr>
      <w:r>
        <w:rPr>
          <w:noProof/>
          <w:lang w:val="en-CA"/>
        </w:rPr>
        <w:t>a reconstructed chroma picture sample array recPicture prior to the adaptive loop filtering process,</w:t>
      </w:r>
    </w:p>
    <w:p w14:paraId="2470D5C7" w14:textId="77777777" w:rsidR="00832852" w:rsidRDefault="00832852" w:rsidP="00832852">
      <w:pPr>
        <w:numPr>
          <w:ilvl w:val="0"/>
          <w:numId w:val="62"/>
        </w:numPr>
        <w:tabs>
          <w:tab w:val="clear" w:pos="794"/>
          <w:tab w:val="num" w:pos="284"/>
          <w:tab w:val="left" w:pos="709"/>
        </w:tabs>
        <w:ind w:left="284" w:hanging="284"/>
        <w:textAlignment w:val="auto"/>
        <w:rPr>
          <w:noProof/>
          <w:lang w:val="en-CA"/>
        </w:rPr>
      </w:pPr>
      <w:r>
        <w:rPr>
          <w:noProof/>
          <w:lang w:val="en-CA"/>
        </w:rPr>
        <w:t xml:space="preserve">a </w:t>
      </w:r>
      <w:r>
        <w:rPr>
          <w:noProof/>
          <w:lang w:val="en-CA" w:eastAsia="ko-KR"/>
        </w:rPr>
        <w:t xml:space="preserve">filtered </w:t>
      </w:r>
      <w:r>
        <w:rPr>
          <w:noProof/>
          <w:lang w:val="en-CA"/>
        </w:rPr>
        <w:t>reconstructed chroma picture sample array alfPicture,</w:t>
      </w:r>
    </w:p>
    <w:p w14:paraId="17C60AE3" w14:textId="77777777" w:rsidR="00832852" w:rsidRDefault="00832852" w:rsidP="00832852">
      <w:pPr>
        <w:numPr>
          <w:ilvl w:val="0"/>
          <w:numId w:val="62"/>
        </w:numPr>
        <w:tabs>
          <w:tab w:val="clear" w:pos="794"/>
          <w:tab w:val="num" w:pos="284"/>
          <w:tab w:val="left" w:pos="709"/>
        </w:tabs>
        <w:ind w:left="284" w:hanging="284"/>
        <w:textAlignment w:val="auto"/>
        <w:rPr>
          <w:noProof/>
          <w:lang w:val="en-CA"/>
        </w:rPr>
      </w:pPr>
      <w:r>
        <w:rPr>
          <w:noProof/>
          <w:lang w:val="en-CA" w:eastAsia="ko-KR"/>
        </w:rPr>
        <w:t>a chroma location ( xCtbC, yCtbC ) specifying the top-left sample of the current chroma coding tree block relative to the top left sample of the current picture,</w:t>
      </w:r>
    </w:p>
    <w:p w14:paraId="239C66E8" w14:textId="77777777" w:rsidR="00832852" w:rsidRDefault="00832852" w:rsidP="00832852">
      <w:pPr>
        <w:numPr>
          <w:ilvl w:val="0"/>
          <w:numId w:val="62"/>
        </w:numPr>
        <w:tabs>
          <w:tab w:val="clear" w:pos="794"/>
          <w:tab w:val="num" w:pos="284"/>
          <w:tab w:val="left" w:pos="709"/>
        </w:tabs>
        <w:ind w:left="284" w:hanging="284"/>
        <w:textAlignment w:val="auto"/>
        <w:rPr>
          <w:noProof/>
          <w:lang w:val="en-CA" w:eastAsia="ko-KR"/>
        </w:rPr>
      </w:pPr>
      <w:r>
        <w:rPr>
          <w:noProof/>
          <w:lang w:val="en-CA" w:eastAsia="ko-KR"/>
        </w:rPr>
        <w:t>an alternative chroma filter index altIdx.</w:t>
      </w:r>
    </w:p>
    <w:p w14:paraId="42248DD9" w14:textId="77777777" w:rsidR="00832852" w:rsidRDefault="00832852" w:rsidP="00832852">
      <w:pPr>
        <w:tabs>
          <w:tab w:val="left" w:pos="284"/>
        </w:tabs>
        <w:ind w:left="284" w:hanging="284"/>
        <w:rPr>
          <w:noProof/>
          <w:lang w:val="en-CA" w:eastAsia="ko-KR"/>
        </w:rPr>
      </w:pPr>
      <w:r>
        <w:rPr>
          <w:noProof/>
          <w:lang w:val="en-CA" w:eastAsia="ko-KR"/>
        </w:rPr>
        <w:t xml:space="preserve">Output of this process is the modified filtered </w:t>
      </w:r>
      <w:r>
        <w:rPr>
          <w:noProof/>
          <w:lang w:val="en-CA"/>
        </w:rPr>
        <w:t>reconstructed chroma picture sample array alfPicture</w:t>
      </w:r>
      <w:r>
        <w:rPr>
          <w:noProof/>
          <w:lang w:val="en-CA" w:eastAsia="ko-KR"/>
        </w:rPr>
        <w:t>.</w:t>
      </w:r>
    </w:p>
    <w:p w14:paraId="0F62A72F" w14:textId="77777777" w:rsidR="00832852" w:rsidRDefault="00832852" w:rsidP="00832852">
      <w:pPr>
        <w:rPr>
          <w:noProof/>
          <w:lang w:val="en-CA" w:eastAsia="ko-KR"/>
        </w:rPr>
      </w:pPr>
      <w:r>
        <w:rPr>
          <w:noProof/>
          <w:lang w:val="en-CA" w:eastAsia="ko-KR"/>
        </w:rPr>
        <w:t>The width and height of the current chroma coding tree block ctbWidthC and ctbHeightC is derived as follows:</w:t>
      </w:r>
    </w:p>
    <w:p w14:paraId="56B47862"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ctbWidthC = CtbSizeY / SubWidthC</w:t>
      </w:r>
      <w:r>
        <w:rPr>
          <w:noProof/>
          <w:lang w:val="en-CA" w:eastAsia="ko-KR"/>
        </w:rPr>
        <w:tab/>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1501</w:t>
      </w:r>
      <w:r>
        <w:rPr>
          <w:noProof/>
          <w:lang w:val="en-CA"/>
        </w:rPr>
        <w:fldChar w:fldCharType="end"/>
      </w:r>
      <w:r>
        <w:rPr>
          <w:noProof/>
          <w:lang w:val="en-CA" w:eastAsia="ko-KR"/>
        </w:rPr>
        <w:t>)</w:t>
      </w:r>
    </w:p>
    <w:p w14:paraId="647B3E49"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ctbHeightC = CtbSizeY / SubHeightC</w:t>
      </w:r>
      <w:r>
        <w:rPr>
          <w:noProof/>
          <w:lang w:val="en-CA" w:eastAsia="ko-KR"/>
        </w:rPr>
        <w:tab/>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1502</w:t>
      </w:r>
      <w:r>
        <w:rPr>
          <w:noProof/>
          <w:lang w:val="en-CA"/>
        </w:rPr>
        <w:fldChar w:fldCharType="end"/>
      </w:r>
      <w:r>
        <w:rPr>
          <w:noProof/>
          <w:lang w:val="en-CA" w:eastAsia="ko-KR"/>
        </w:rPr>
        <w:t>)</w:t>
      </w:r>
    </w:p>
    <w:p w14:paraId="67116BEE" w14:textId="77777777" w:rsidR="00832852" w:rsidRDefault="00832852" w:rsidP="00832852">
      <w:pPr>
        <w:rPr>
          <w:noProof/>
          <w:lang w:val="en-CA" w:eastAsia="ko-KR"/>
        </w:rPr>
      </w:pPr>
      <w:r>
        <w:rPr>
          <w:noProof/>
          <w:lang w:val="en-CA" w:eastAsia="ko-KR"/>
        </w:rPr>
        <w:t xml:space="preserve">For the derivation of the filtered reconstructed chroma samples </w:t>
      </w:r>
      <w:r>
        <w:rPr>
          <w:noProof/>
          <w:lang w:val="en-CA"/>
        </w:rPr>
        <w:t>alfPicture</w:t>
      </w:r>
      <w:r>
        <w:rPr>
          <w:noProof/>
          <w:lang w:val="en-CA" w:eastAsia="ko-KR"/>
        </w:rPr>
        <w:t xml:space="preserve">[ x ][ y ], each reconstructed chroma sample inside the current chroma coding tree block </w:t>
      </w:r>
      <w:r>
        <w:rPr>
          <w:noProof/>
          <w:lang w:val="en-CA"/>
        </w:rPr>
        <w:t>recPicture</w:t>
      </w:r>
      <w:r>
        <w:rPr>
          <w:noProof/>
          <w:lang w:val="en-CA" w:eastAsia="ko-KR"/>
        </w:rPr>
        <w:t>[ x ][ y ] is filtered as follows with x = 0..ctbWidthC − 1, y = 0..ctbHeightC − 1:</w:t>
      </w:r>
    </w:p>
    <w:p w14:paraId="22667B81"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The locations ( h</w:t>
      </w:r>
      <w:r>
        <w:rPr>
          <w:noProof/>
          <w:vertAlign w:val="subscript"/>
          <w:lang w:val="en-CA" w:eastAsia="ko-KR"/>
        </w:rPr>
        <w:t>x</w:t>
      </w:r>
      <w:r>
        <w:rPr>
          <w:vertAlign w:val="subscript"/>
          <w:lang w:val="en-CA" w:eastAsia="ko-KR"/>
        </w:rPr>
        <w:t> + i</w:t>
      </w:r>
      <w:r>
        <w:rPr>
          <w:noProof/>
          <w:lang w:val="en-CA" w:eastAsia="ko-KR"/>
        </w:rPr>
        <w:t>, v</w:t>
      </w:r>
      <w:r>
        <w:rPr>
          <w:noProof/>
          <w:vertAlign w:val="subscript"/>
          <w:lang w:val="en-CA" w:eastAsia="ko-KR"/>
        </w:rPr>
        <w:t>y</w:t>
      </w:r>
      <w:r>
        <w:rPr>
          <w:vertAlign w:val="subscript"/>
          <w:lang w:val="en-CA" w:eastAsia="ko-KR"/>
        </w:rPr>
        <w:t> + j</w:t>
      </w:r>
      <w:r>
        <w:rPr>
          <w:noProof/>
          <w:lang w:val="en-CA" w:eastAsia="ko-KR"/>
        </w:rPr>
        <w:t xml:space="preserve"> ) for each of the corresponding chroma samples ( x, y ) inside the given array </w:t>
      </w:r>
      <w:r>
        <w:rPr>
          <w:noProof/>
          <w:lang w:val="en-CA"/>
        </w:rPr>
        <w:t>recPicture</w:t>
      </w:r>
      <w:r>
        <w:rPr>
          <w:noProof/>
          <w:lang w:val="en-CA" w:eastAsia="ko-KR"/>
        </w:rPr>
        <w:t xml:space="preserve"> of chroma samples </w:t>
      </w:r>
      <w:r>
        <w:rPr>
          <w:lang w:val="en-CA" w:eastAsia="ko-KR"/>
        </w:rPr>
        <w:t xml:space="preserve">with i, j = −2..2 </w:t>
      </w:r>
      <w:r>
        <w:rPr>
          <w:noProof/>
          <w:lang w:val="en-CA" w:eastAsia="ko-KR"/>
        </w:rPr>
        <w:t>are derived as follows:</w:t>
      </w:r>
    </w:p>
    <w:p w14:paraId="509CC8DF" w14:textId="77777777" w:rsidR="00832852" w:rsidRDefault="00832852" w:rsidP="00832852">
      <w:pPr>
        <w:pStyle w:val="Equation"/>
        <w:tabs>
          <w:tab w:val="clear" w:pos="794"/>
          <w:tab w:val="clear" w:pos="1588"/>
          <w:tab w:val="left" w:pos="851"/>
          <w:tab w:val="left" w:pos="1134"/>
          <w:tab w:val="left" w:pos="1418"/>
        </w:tabs>
        <w:ind w:left="851"/>
        <w:rPr>
          <w:noProof/>
          <w:lang w:val="en-CA"/>
        </w:rPr>
      </w:pPr>
      <w:r>
        <w:rPr>
          <w:noProof/>
          <w:lang w:val="en-CA" w:eastAsia="ko-KR"/>
        </w:rPr>
        <w:t>h</w:t>
      </w:r>
      <w:r>
        <w:rPr>
          <w:noProof/>
          <w:vertAlign w:val="subscript"/>
          <w:lang w:val="en-CA" w:eastAsia="ko-KR"/>
        </w:rPr>
        <w:t>x</w:t>
      </w:r>
      <w:r>
        <w:rPr>
          <w:vertAlign w:val="subscript"/>
          <w:lang w:val="en-CA" w:eastAsia="ko-KR"/>
        </w:rPr>
        <w:t> + i</w:t>
      </w:r>
      <w:r>
        <w:rPr>
          <w:noProof/>
          <w:lang w:val="en-CA" w:eastAsia="ko-KR"/>
        </w:rPr>
        <w:t> = Clip3( 0, pic_width_in_luma_samples / SubWidthC − 1, xCtbC + x</w:t>
      </w:r>
      <w:r>
        <w:rPr>
          <w:lang w:val="en-CA" w:eastAsia="ko-KR"/>
        </w:rPr>
        <w:t> + i</w:t>
      </w:r>
      <w:r>
        <w:rPr>
          <w:noProof/>
          <w:lang w:val="en-CA" w:eastAsia="ko-KR"/>
        </w:rPr>
        <w:t> )</w:t>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1503</w:t>
      </w:r>
      <w:r>
        <w:rPr>
          <w:noProof/>
          <w:lang w:val="en-CA"/>
        </w:rPr>
        <w:fldChar w:fldCharType="end"/>
      </w:r>
      <w:r>
        <w:rPr>
          <w:noProof/>
          <w:lang w:val="en-CA" w:eastAsia="ko-KR"/>
        </w:rPr>
        <w:t>)</w:t>
      </w:r>
    </w:p>
    <w:p w14:paraId="29D2F804" w14:textId="77777777" w:rsidR="00832852" w:rsidRDefault="00832852" w:rsidP="00832852">
      <w:pPr>
        <w:pStyle w:val="Equation"/>
        <w:tabs>
          <w:tab w:val="clear" w:pos="794"/>
          <w:tab w:val="clear" w:pos="1588"/>
          <w:tab w:val="left" w:pos="851"/>
          <w:tab w:val="left" w:pos="1134"/>
          <w:tab w:val="left" w:pos="1418"/>
        </w:tabs>
        <w:ind w:left="851"/>
        <w:rPr>
          <w:noProof/>
          <w:vertAlign w:val="subscript"/>
          <w:lang w:val="en-CA" w:eastAsia="ko-KR"/>
        </w:rPr>
      </w:pPr>
      <w:r>
        <w:rPr>
          <w:noProof/>
          <w:lang w:val="en-CA" w:eastAsia="ko-KR"/>
        </w:rPr>
        <w:t>v</w:t>
      </w:r>
      <w:r>
        <w:rPr>
          <w:noProof/>
          <w:vertAlign w:val="subscript"/>
          <w:lang w:val="en-CA" w:eastAsia="ko-KR"/>
        </w:rPr>
        <w:t>y</w:t>
      </w:r>
      <w:r>
        <w:rPr>
          <w:vertAlign w:val="subscript"/>
          <w:lang w:val="en-CA" w:eastAsia="ko-KR"/>
        </w:rPr>
        <w:t> + j</w:t>
      </w:r>
      <w:r>
        <w:rPr>
          <w:noProof/>
          <w:lang w:val="en-CA" w:eastAsia="ko-KR"/>
        </w:rPr>
        <w:t> = Clip3( 0, pic_height_in_luma_samples / SubHeightC − 1, yCtbC + y</w:t>
      </w:r>
      <w:r>
        <w:rPr>
          <w:lang w:val="en-CA" w:eastAsia="ko-KR"/>
        </w:rPr>
        <w:t> + j</w:t>
      </w:r>
      <w:r>
        <w:rPr>
          <w:noProof/>
          <w:lang w:val="en-CA" w:eastAsia="ko-KR"/>
        </w:rPr>
        <w:t> )</w:t>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1504</w:t>
      </w:r>
      <w:r>
        <w:rPr>
          <w:noProof/>
          <w:lang w:val="en-CA"/>
        </w:rPr>
        <w:fldChar w:fldCharType="end"/>
      </w:r>
      <w:r>
        <w:rPr>
          <w:noProof/>
          <w:lang w:val="en-CA" w:eastAsia="ko-KR"/>
        </w:rPr>
        <w:t>)</w:t>
      </w:r>
    </w:p>
    <w:p w14:paraId="1D81859A" w14:textId="0F2A4232"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rFonts w:eastAsia="Malgun Gothic"/>
          <w:noProof/>
          <w:szCs w:val="22"/>
          <w:lang w:val="en-CA"/>
        </w:rPr>
      </w:pPr>
      <w:r>
        <w:rPr>
          <w:rFonts w:eastAsia="Malgun Gothic"/>
          <w:noProof/>
          <w:szCs w:val="22"/>
          <w:lang w:val="en-CA"/>
        </w:rPr>
        <w:lastRenderedPageBreak/>
        <w:t xml:space="preserve">The variables </w:t>
      </w:r>
      <w:r>
        <w:rPr>
          <w:lang w:val="en-CA" w:eastAsia="ko-KR"/>
        </w:rPr>
        <w:t xml:space="preserve">clipLeftPos, clipRightPos, </w:t>
      </w:r>
      <w:r>
        <w:rPr>
          <w:rFonts w:eastAsia="Malgun Gothic"/>
          <w:noProof/>
          <w:szCs w:val="22"/>
          <w:lang w:val="en-CA"/>
        </w:rPr>
        <w:t>clipTopPos, clipBottomPos, clipTopLeftFlag and clipBotRightFlag are derived by invoking the ALF boundary position derivation process as specified in clause </w:t>
      </w:r>
      <w:r>
        <w:rPr>
          <w:rFonts w:eastAsia="Malgun Gothic"/>
          <w:noProof/>
          <w:szCs w:val="22"/>
          <w:lang w:val="en-CA"/>
        </w:rPr>
        <w:fldChar w:fldCharType="begin" w:fldLock="1"/>
      </w:r>
      <w:r>
        <w:rPr>
          <w:rFonts w:eastAsia="Malgun Gothic"/>
          <w:noProof/>
          <w:szCs w:val="22"/>
          <w:lang w:val="en-CA"/>
        </w:rPr>
        <w:instrText xml:space="preserve"> REF _Ref14736842 \r \h </w:instrText>
      </w:r>
      <w:r>
        <w:rPr>
          <w:rFonts w:eastAsia="Malgun Gothic"/>
          <w:noProof/>
          <w:szCs w:val="22"/>
          <w:lang w:val="en-CA"/>
        </w:rPr>
      </w:r>
      <w:r>
        <w:rPr>
          <w:rFonts w:eastAsia="Malgun Gothic"/>
          <w:noProof/>
          <w:szCs w:val="22"/>
          <w:lang w:val="en-CA"/>
        </w:rPr>
        <w:fldChar w:fldCharType="separate"/>
      </w:r>
      <w:r>
        <w:rPr>
          <w:rFonts w:eastAsia="Malgun Gothic"/>
          <w:noProof/>
          <w:szCs w:val="22"/>
          <w:lang w:val="en-CA"/>
        </w:rPr>
        <w:t>8.8.5.5</w:t>
      </w:r>
      <w:r>
        <w:rPr>
          <w:rFonts w:eastAsia="Malgun Gothic"/>
          <w:noProof/>
          <w:szCs w:val="22"/>
          <w:lang w:val="en-CA"/>
        </w:rPr>
        <w:fldChar w:fldCharType="end"/>
      </w:r>
      <w:r>
        <w:rPr>
          <w:rFonts w:eastAsia="Malgun Gothic"/>
          <w:noProof/>
          <w:szCs w:val="22"/>
          <w:lang w:val="en-CA"/>
        </w:rPr>
        <w:t xml:space="preserve"> with ( xCtbC * </w:t>
      </w:r>
      <w:r>
        <w:rPr>
          <w:noProof/>
          <w:lang w:val="en-CA" w:eastAsia="ko-KR"/>
        </w:rPr>
        <w:t>SubWidthC</w:t>
      </w:r>
      <w:r>
        <w:rPr>
          <w:rFonts w:eastAsia="Malgun Gothic"/>
          <w:noProof/>
          <w:szCs w:val="22"/>
          <w:lang w:val="en-CA"/>
        </w:rPr>
        <w:t>, yCtbC * </w:t>
      </w:r>
      <w:r>
        <w:rPr>
          <w:noProof/>
          <w:lang w:val="en-CA" w:eastAsia="ko-KR"/>
        </w:rPr>
        <w:t>SubHeightC </w:t>
      </w:r>
      <w:r>
        <w:rPr>
          <w:rFonts w:eastAsia="Malgun Gothic"/>
          <w:noProof/>
          <w:szCs w:val="22"/>
          <w:lang w:val="en-CA"/>
        </w:rPr>
        <w:t>)</w:t>
      </w:r>
      <w:ins w:id="19" w:author="Nan Hu" w:date="2020-04-29T13:48:00Z">
        <w:r w:rsidR="00535F82">
          <w:rPr>
            <w:rFonts w:eastAsia="Malgun Gothic"/>
            <w:noProof/>
            <w:szCs w:val="22"/>
            <w:lang w:val="en-CA"/>
          </w:rPr>
          <w:t>,</w:t>
        </w:r>
      </w:ins>
      <w:del w:id="20" w:author="Nan Hu" w:date="2020-04-29T13:48:00Z">
        <w:r w:rsidDel="00535F82">
          <w:rPr>
            <w:rFonts w:eastAsia="Malgun Gothic"/>
            <w:noProof/>
            <w:szCs w:val="22"/>
            <w:lang w:val="en-CA"/>
          </w:rPr>
          <w:delText xml:space="preserve"> and</w:delText>
        </w:r>
      </w:del>
      <w:r>
        <w:rPr>
          <w:rFonts w:eastAsia="Malgun Gothic"/>
          <w:noProof/>
          <w:szCs w:val="22"/>
          <w:lang w:val="en-CA"/>
        </w:rPr>
        <w:t xml:space="preserve"> ( x * </w:t>
      </w:r>
      <w:r>
        <w:rPr>
          <w:noProof/>
          <w:lang w:val="en-CA" w:eastAsia="ko-KR"/>
        </w:rPr>
        <w:t>SubWidthC</w:t>
      </w:r>
      <w:r>
        <w:rPr>
          <w:rFonts w:eastAsia="Malgun Gothic"/>
          <w:noProof/>
          <w:szCs w:val="22"/>
          <w:lang w:val="en-CA"/>
        </w:rPr>
        <w:t>, y *</w:t>
      </w:r>
      <w:r>
        <w:rPr>
          <w:noProof/>
          <w:lang w:val="en-CA" w:eastAsia="ko-KR"/>
        </w:rPr>
        <w:t>SubHeightC</w:t>
      </w:r>
      <w:r>
        <w:rPr>
          <w:rFonts w:eastAsia="Malgun Gothic"/>
          <w:noProof/>
          <w:szCs w:val="22"/>
          <w:lang w:val="en-CA"/>
        </w:rPr>
        <w:t xml:space="preserve"> ) </w:t>
      </w:r>
      <w:ins w:id="21" w:author="Nan Hu" w:date="2020-04-29T13:48:00Z">
        <w:r w:rsidR="00535F82">
          <w:rPr>
            <w:rFonts w:eastAsia="Malgun Gothic"/>
            <w:noProof/>
            <w:szCs w:val="22"/>
            <w:lang w:val="en-CA"/>
          </w:rPr>
          <w:t xml:space="preserve">and SubHeightC </w:t>
        </w:r>
      </w:ins>
      <w:r>
        <w:rPr>
          <w:rFonts w:eastAsia="Malgun Gothic"/>
          <w:noProof/>
          <w:szCs w:val="22"/>
          <w:lang w:val="en-CA"/>
        </w:rPr>
        <w:t>as inputs.</w:t>
      </w:r>
    </w:p>
    <w:p w14:paraId="0CEF17C0"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rFonts w:eastAsia="Malgun Gothic"/>
          <w:noProof/>
          <w:szCs w:val="22"/>
          <w:lang w:val="en-CA"/>
        </w:rPr>
      </w:pPr>
      <w:r>
        <w:rPr>
          <w:noProof/>
          <w:lang w:val="en-CA" w:eastAsia="ko-KR"/>
        </w:rPr>
        <w:t>The variables h</w:t>
      </w:r>
      <w:r>
        <w:rPr>
          <w:noProof/>
          <w:vertAlign w:val="subscript"/>
          <w:lang w:val="en-CA" w:eastAsia="ko-KR"/>
        </w:rPr>
        <w:t>x + i</w:t>
      </w:r>
      <w:r>
        <w:rPr>
          <w:lang w:val="en-CA" w:eastAsia="ko-KR"/>
        </w:rPr>
        <w:t xml:space="preserve"> and v</w:t>
      </w:r>
      <w:r>
        <w:rPr>
          <w:vertAlign w:val="subscript"/>
          <w:lang w:val="en-CA" w:eastAsia="ko-KR"/>
        </w:rPr>
        <w:t>y + j</w:t>
      </w:r>
      <w:r>
        <w:rPr>
          <w:lang w:val="en-CA" w:eastAsia="ko-KR"/>
        </w:rPr>
        <w:t xml:space="preserve"> are modified by invoking the ALF sample padding process as specified in clause </w:t>
      </w:r>
      <w:r>
        <w:rPr>
          <w:lang w:val="en-CA" w:eastAsia="ko-KR"/>
        </w:rPr>
        <w:fldChar w:fldCharType="begin" w:fldLock="1"/>
      </w:r>
      <w:r>
        <w:rPr>
          <w:lang w:val="en-CA" w:eastAsia="ko-KR"/>
        </w:rPr>
        <w:instrText xml:space="preserve"> REF _Ref23347554 \r \h </w:instrText>
      </w:r>
      <w:r>
        <w:rPr>
          <w:lang w:val="en-CA" w:eastAsia="ko-KR"/>
        </w:rPr>
      </w:r>
      <w:r>
        <w:rPr>
          <w:lang w:val="en-CA" w:eastAsia="ko-KR"/>
        </w:rPr>
        <w:fldChar w:fldCharType="separate"/>
      </w:r>
      <w:r>
        <w:rPr>
          <w:lang w:val="en-CA" w:eastAsia="ko-KR"/>
        </w:rPr>
        <w:t>8.8.5.6</w:t>
      </w:r>
      <w:r>
        <w:rPr>
          <w:lang w:val="en-CA" w:eastAsia="ko-KR"/>
        </w:rPr>
        <w:fldChar w:fldCharType="end"/>
      </w:r>
      <w:r>
        <w:rPr>
          <w:lang w:val="en-CA" w:eastAsia="ko-KR"/>
        </w:rPr>
        <w:t xml:space="preserve"> with </w:t>
      </w:r>
      <w:r>
        <w:rPr>
          <w:rFonts w:eastAsia="Malgun Gothic"/>
          <w:noProof/>
          <w:szCs w:val="22"/>
          <w:lang w:val="en-CA"/>
        </w:rPr>
        <w:t>( xCtb, yCtb ), ( </w:t>
      </w:r>
      <w:r>
        <w:rPr>
          <w:noProof/>
          <w:lang w:val="en-CA" w:eastAsia="ko-KR"/>
        </w:rPr>
        <w:t>h</w:t>
      </w:r>
      <w:r>
        <w:rPr>
          <w:noProof/>
          <w:vertAlign w:val="subscript"/>
          <w:lang w:val="en-CA" w:eastAsia="ko-KR"/>
        </w:rPr>
        <w:t>x + i</w:t>
      </w:r>
      <w:r>
        <w:rPr>
          <w:noProof/>
          <w:lang w:val="en-CA" w:eastAsia="ko-KR"/>
        </w:rPr>
        <w:t>, </w:t>
      </w:r>
      <w:r>
        <w:rPr>
          <w:lang w:val="en-CA" w:eastAsia="ko-KR"/>
        </w:rPr>
        <w:t>v</w:t>
      </w:r>
      <w:r>
        <w:rPr>
          <w:vertAlign w:val="subscript"/>
          <w:lang w:val="en-CA" w:eastAsia="ko-KR"/>
        </w:rPr>
        <w:t>y + j</w:t>
      </w:r>
      <w:r>
        <w:rPr>
          <w:lang w:val="en-CA" w:eastAsia="ko-KR"/>
        </w:rPr>
        <w:t> )</w:t>
      </w:r>
      <w:r>
        <w:rPr>
          <w:noProof/>
          <w:lang w:val="en-CA" w:eastAsia="ko-KR"/>
        </w:rPr>
        <w:t xml:space="preserve">, the variable isChroma set equal to 1, </w:t>
      </w:r>
      <w:r>
        <w:rPr>
          <w:lang w:val="en-CA" w:eastAsia="ko-KR"/>
        </w:rPr>
        <w:t xml:space="preserve">clipLeftPos, clipRightPos, </w:t>
      </w:r>
      <w:r>
        <w:rPr>
          <w:rFonts w:eastAsia="Malgun Gothic"/>
          <w:noProof/>
          <w:szCs w:val="22"/>
          <w:lang w:val="en-CA"/>
        </w:rPr>
        <w:t>clipTopPos, clipBottomPos, clipTopLeftFlag and clipBotRightFlag as input</w:t>
      </w:r>
      <w:r>
        <w:rPr>
          <w:lang w:val="en-CA" w:eastAsia="ko-KR"/>
        </w:rPr>
        <w:t>.</w:t>
      </w:r>
    </w:p>
    <w:p w14:paraId="4B6EDA12"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rFonts w:eastAsia="Malgun Gothic"/>
          <w:noProof/>
          <w:szCs w:val="22"/>
          <w:lang w:val="en-CA"/>
        </w:rPr>
        <w:t>The variable applyAlfLineBufBoundary is derived as follows:</w:t>
      </w:r>
    </w:p>
    <w:p w14:paraId="76B0BCA7" w14:textId="7D6474F2" w:rsidR="00832852" w:rsidRDefault="00832852" w:rsidP="00832852">
      <w:pPr>
        <w:numPr>
          <w:ilvl w:val="1"/>
          <w:numId w:val="61"/>
        </w:numPr>
        <w:tabs>
          <w:tab w:val="left" w:pos="2160"/>
          <w:tab w:val="left" w:pos="2520"/>
          <w:tab w:val="left" w:pos="2880"/>
          <w:tab w:val="left" w:pos="3240"/>
          <w:tab w:val="left" w:pos="3600"/>
          <w:tab w:val="left" w:pos="3960"/>
          <w:tab w:val="left" w:pos="4320"/>
        </w:tabs>
        <w:textAlignment w:val="auto"/>
        <w:rPr>
          <w:lang w:val="en-CA" w:eastAsia="ko-KR"/>
        </w:rPr>
      </w:pPr>
      <w:r>
        <w:rPr>
          <w:rFonts w:eastAsia="Malgun Gothic"/>
          <w:noProof/>
          <w:szCs w:val="22"/>
          <w:lang w:val="en-CA"/>
        </w:rPr>
        <w:t xml:space="preserve">If </w:t>
      </w:r>
      <w:r>
        <w:rPr>
          <w:noProof/>
          <w:lang w:val="en-CA" w:eastAsia="ko-KR"/>
        </w:rPr>
        <w:t xml:space="preserve">the bottom boundary of the current coding tree block is the bottom boundary of the picture and </w:t>
      </w:r>
      <w:r>
        <w:rPr>
          <w:lang w:val="en-CA" w:eastAsia="ko-KR"/>
        </w:rPr>
        <w:t>pic_height_in_luma_samples − ( yCtbC * SubHeightC ) &lt; CtbSizeY </w:t>
      </w:r>
      <w:del w:id="22" w:author="Nan Hu" w:date="2020-04-29T14:04:00Z">
        <w:r w:rsidDel="008A4238">
          <w:rPr>
            <w:lang w:val="en-CA" w:eastAsia="ko-KR"/>
          </w:rPr>
          <w:delText>−</w:delText>
        </w:r>
      </w:del>
      <w:ins w:id="23" w:author="Nan Hu" w:date="2020-04-29T14:04:00Z">
        <w:r w:rsidR="008A4238">
          <w:rPr>
            <w:lang w:val="en-CA" w:eastAsia="ko-KR"/>
          </w:rPr>
          <w:t>–</w:t>
        </w:r>
      </w:ins>
      <w:r>
        <w:rPr>
          <w:lang w:val="en-CA" w:eastAsia="ko-KR"/>
        </w:rPr>
        <w:t> </w:t>
      </w:r>
      <w:ins w:id="24" w:author="Nan Hu" w:date="2020-04-29T14:04:00Z">
        <w:r w:rsidR="008A4238">
          <w:rPr>
            <w:rFonts w:hint="eastAsia"/>
            <w:lang w:val="en-CA" w:eastAsia="zh-CN"/>
          </w:rPr>
          <w:t>2</w:t>
        </w:r>
        <w:r w:rsidR="008A4238">
          <w:rPr>
            <w:lang w:val="en-US" w:eastAsia="zh-CN"/>
          </w:rPr>
          <w:t>*SubHeightC</w:t>
        </w:r>
      </w:ins>
      <w:del w:id="25" w:author="Nan Hu" w:date="2020-04-29T14:04:00Z">
        <w:r w:rsidDel="008A4238">
          <w:rPr>
            <w:lang w:val="en-CA" w:eastAsia="ko-KR"/>
          </w:rPr>
          <w:delText>4</w:delText>
        </w:r>
      </w:del>
      <w:r>
        <w:rPr>
          <w:rFonts w:eastAsia="Malgun Gothic"/>
          <w:noProof/>
          <w:szCs w:val="22"/>
          <w:lang w:val="en-CA"/>
        </w:rPr>
        <w:t>, applyAlfLineBufBoundary is set equal to 0.</w:t>
      </w:r>
    </w:p>
    <w:p w14:paraId="754243E2"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567" w:hanging="270"/>
        <w:textAlignment w:val="auto"/>
        <w:rPr>
          <w:noProof/>
          <w:lang w:val="en-CA" w:eastAsia="ko-KR"/>
        </w:rPr>
      </w:pPr>
      <w:r>
        <w:rPr>
          <w:noProof/>
          <w:lang w:val="en-CA" w:eastAsia="ko-KR"/>
        </w:rPr>
        <w:t xml:space="preserve">Otherwise, </w:t>
      </w:r>
      <w:r>
        <w:rPr>
          <w:rFonts w:eastAsia="Malgun Gothic"/>
          <w:noProof/>
          <w:szCs w:val="22"/>
          <w:lang w:val="en-CA"/>
        </w:rPr>
        <w:t>applyAlfLineBufBoundary is set equal to 1.</w:t>
      </w:r>
    </w:p>
    <w:p w14:paraId="0A3320A1"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rFonts w:eastAsia="Malgun Gothic"/>
          <w:noProof/>
          <w:szCs w:val="22"/>
          <w:lang w:val="en-CA"/>
        </w:rPr>
      </w:pPr>
      <w:r>
        <w:rPr>
          <w:rFonts w:eastAsia="Malgun Gothic"/>
          <w:noProof/>
          <w:szCs w:val="22"/>
          <w:lang w:val="en-CA"/>
        </w:rPr>
        <w:t xml:space="preserve">The vertical sample position offsets y1, y2 and the variable alfShiftC are specified in </w:t>
      </w:r>
      <w:r>
        <w:rPr>
          <w:rFonts w:eastAsia="Malgun Gothic"/>
          <w:noProof/>
          <w:szCs w:val="22"/>
          <w:lang w:val="en-CA"/>
        </w:rPr>
        <w:fldChar w:fldCharType="begin" w:fldLock="1"/>
      </w:r>
      <w:r>
        <w:rPr>
          <w:rFonts w:eastAsia="Malgun Gothic"/>
          <w:noProof/>
          <w:szCs w:val="22"/>
          <w:lang w:val="en-CA"/>
        </w:rPr>
        <w:instrText xml:space="preserve"> REF _Ref8237643 \h </w:instrText>
      </w:r>
      <w:r>
        <w:rPr>
          <w:rFonts w:eastAsia="Malgun Gothic"/>
          <w:noProof/>
          <w:szCs w:val="22"/>
          <w:lang w:val="en-CA"/>
        </w:rPr>
      </w:r>
      <w:r>
        <w:rPr>
          <w:rFonts w:eastAsia="Malgun Gothic"/>
          <w:noProof/>
          <w:szCs w:val="22"/>
          <w:lang w:val="en-CA"/>
        </w:rPr>
        <w:fldChar w:fldCharType="separate"/>
      </w:r>
      <w:r>
        <w:rPr>
          <w:noProof/>
          <w:lang w:val="en-CA"/>
        </w:rPr>
        <w:t>Table 45</w:t>
      </w:r>
      <w:r>
        <w:rPr>
          <w:rFonts w:eastAsia="Malgun Gothic"/>
          <w:noProof/>
          <w:szCs w:val="22"/>
          <w:lang w:val="en-CA"/>
        </w:rPr>
        <w:fldChar w:fldCharType="end"/>
      </w:r>
      <w:r>
        <w:rPr>
          <w:rFonts w:eastAsia="Malgun Gothic"/>
          <w:noProof/>
          <w:szCs w:val="22"/>
          <w:lang w:val="en-CA"/>
        </w:rPr>
        <w:t xml:space="preserve"> according to the vertical chroma sample position y and applyAlfLineBufBoundary.</w:t>
      </w:r>
    </w:p>
    <w:p w14:paraId="667766C6"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variable curr is derived as follows:</w:t>
      </w:r>
    </w:p>
    <w:p w14:paraId="0DAEB32B"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eastAsia="ko-KR"/>
        </w:rPr>
        <w:t>curr = recPicture[ h</w:t>
      </w:r>
      <w:r>
        <w:rPr>
          <w:noProof/>
          <w:vertAlign w:val="subscript"/>
          <w:lang w:val="en-CA" w:eastAsia="ko-KR"/>
        </w:rPr>
        <w:t>x</w:t>
      </w:r>
      <w:r>
        <w:rPr>
          <w:noProof/>
          <w:lang w:val="en-CA" w:eastAsia="ko-KR"/>
        </w:rPr>
        <w:t> ][ v</w:t>
      </w:r>
      <w:r>
        <w:rPr>
          <w:noProof/>
          <w:vertAlign w:val="subscript"/>
          <w:lang w:val="en-CA" w:eastAsia="ko-KR"/>
        </w:rPr>
        <w:t>y</w:t>
      </w:r>
      <w:r>
        <w:rPr>
          <w:noProof/>
          <w:lang w:val="en-CA" w:eastAsia="ko-KR"/>
        </w:rPr>
        <w:t>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1505</w:t>
      </w:r>
      <w:r>
        <w:rPr>
          <w:noProof/>
          <w:lang w:val="en-CA"/>
        </w:rPr>
        <w:fldChar w:fldCharType="end"/>
      </w:r>
      <w:r>
        <w:rPr>
          <w:rFonts w:eastAsia="Malgun Gothic"/>
          <w:noProof/>
          <w:szCs w:val="22"/>
          <w:lang w:val="en-CA"/>
        </w:rPr>
        <w:t>)</w:t>
      </w:r>
    </w:p>
    <w:p w14:paraId="021C280E"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array of chroma filter coefficients f[ j ] and the array of chroma clipping values c[ j ] is derived as follows with j = 0..5:</w:t>
      </w:r>
    </w:p>
    <w:p w14:paraId="0D3953BE"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eastAsia="ko-KR"/>
        </w:rPr>
        <w:t>f[ j ] = AlfCoeff</w:t>
      </w:r>
      <w:r>
        <w:rPr>
          <w:noProof/>
          <w:vertAlign w:val="subscript"/>
          <w:lang w:val="en-CA"/>
        </w:rPr>
        <w:t>C</w:t>
      </w:r>
      <w:r>
        <w:rPr>
          <w:noProof/>
          <w:lang w:val="en-CA" w:eastAsia="ko-KR"/>
        </w:rPr>
        <w:t>[ slice_alf_aps_id_chroma ][ altIdx ][ j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1506</w:t>
      </w:r>
      <w:r>
        <w:rPr>
          <w:noProof/>
          <w:lang w:val="en-CA"/>
        </w:rPr>
        <w:fldChar w:fldCharType="end"/>
      </w:r>
      <w:r>
        <w:rPr>
          <w:rFonts w:eastAsia="Malgun Gothic"/>
          <w:noProof/>
          <w:szCs w:val="22"/>
          <w:lang w:val="en-CA"/>
        </w:rPr>
        <w:t>)</w:t>
      </w:r>
    </w:p>
    <w:p w14:paraId="6B4E4B68"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eastAsia="ko-KR"/>
        </w:rPr>
        <w:t>c[ j ] = AlfClip</w:t>
      </w:r>
      <w:r>
        <w:rPr>
          <w:noProof/>
          <w:vertAlign w:val="subscript"/>
          <w:lang w:val="en-CA"/>
        </w:rPr>
        <w:t>C</w:t>
      </w:r>
      <w:r>
        <w:rPr>
          <w:noProof/>
          <w:lang w:val="en-CA" w:eastAsia="ko-KR"/>
        </w:rPr>
        <w:t>[ slice_alf_aps_id_chroma ][ altIdx ][ j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1507</w:t>
      </w:r>
      <w:r>
        <w:rPr>
          <w:noProof/>
          <w:lang w:val="en-CA"/>
        </w:rPr>
        <w:fldChar w:fldCharType="end"/>
      </w:r>
      <w:r>
        <w:rPr>
          <w:rFonts w:eastAsia="Malgun Gothic"/>
          <w:noProof/>
          <w:szCs w:val="22"/>
          <w:lang w:val="en-CA"/>
        </w:rPr>
        <w:t>)</w:t>
      </w:r>
    </w:p>
    <w:p w14:paraId="35AFCC22"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The variable sum is derived as follows:</w:t>
      </w:r>
    </w:p>
    <w:p w14:paraId="34370C8B" w14:textId="77777777" w:rsidR="00832852" w:rsidRDefault="00832852" w:rsidP="00832852">
      <w:pPr>
        <w:pStyle w:val="Equation"/>
        <w:tabs>
          <w:tab w:val="clear" w:pos="794"/>
          <w:tab w:val="clear" w:pos="1588"/>
          <w:tab w:val="left" w:pos="1134"/>
          <w:tab w:val="left" w:pos="1890"/>
        </w:tabs>
        <w:ind w:left="562"/>
        <w:rPr>
          <w:noProof/>
          <w:lang w:val="en-CA" w:eastAsia="ko-KR"/>
        </w:rPr>
      </w:pPr>
      <w:r>
        <w:rPr>
          <w:noProof/>
          <w:lang w:val="en-CA" w:eastAsia="ko-KR"/>
        </w:rPr>
        <w:t>sum = f[ 0 ] * (  Clip3( −c[ 0 ], c[ 0 ],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y2</w:t>
      </w:r>
      <w:r>
        <w:rPr>
          <w:noProof/>
          <w:lang w:val="en-CA" w:eastAsia="ko-KR"/>
        </w:rPr>
        <w:t> ] − curr ) +</w:t>
      </w:r>
      <w:r>
        <w:rPr>
          <w:noProof/>
          <w:lang w:val="en-CA"/>
        </w:rPr>
        <w:br/>
      </w:r>
      <w:r>
        <w:rPr>
          <w:noProof/>
          <w:lang w:val="en-CA" w:eastAsia="ko-KR"/>
        </w:rPr>
        <w:tab/>
      </w:r>
      <w:r>
        <w:rPr>
          <w:noProof/>
          <w:lang w:val="en-CA" w:eastAsia="ko-KR"/>
        </w:rPr>
        <w:tab/>
        <w:t>Clip3( −c[ 0 ], c[ 0 ],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w:t>
      </w:r>
      <w:bookmarkStart w:id="26" w:name="_Hlk519484903"/>
      <w:r>
        <w:rPr>
          <w:noProof/>
          <w:vertAlign w:val="subscript"/>
          <w:lang w:val="en-CA" w:eastAsia="ko-KR"/>
        </w:rPr>
        <w:t>−</w:t>
      </w:r>
      <w:bookmarkEnd w:id="26"/>
      <w:r>
        <w:rPr>
          <w:noProof/>
          <w:vertAlign w:val="subscript"/>
          <w:lang w:val="en-CA" w:eastAsia="ko-KR"/>
        </w:rPr>
        <w:t> y2</w:t>
      </w:r>
      <w:r>
        <w:rPr>
          <w:noProof/>
          <w:lang w:val="en-CA" w:eastAsia="ko-KR"/>
        </w:rPr>
        <w:t> ] − curr ) ) +</w:t>
      </w:r>
      <w:r>
        <w:rPr>
          <w:noProof/>
          <w:lang w:val="en-CA"/>
        </w:rPr>
        <w:br/>
      </w:r>
      <w:r>
        <w:rPr>
          <w:noProof/>
          <w:lang w:val="en-CA" w:eastAsia="ko-KR"/>
        </w:rPr>
        <w:tab/>
        <w:t>f[ 1 ] * ( Clip3( −c[ 1 ], c[ 1 ],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y1</w:t>
      </w:r>
      <w:r>
        <w:rPr>
          <w:noProof/>
          <w:lang w:val="en-CA" w:eastAsia="ko-KR"/>
        </w:rPr>
        <w:t> ] − curr ) +</w:t>
      </w:r>
      <w:r>
        <w:rPr>
          <w:noProof/>
          <w:lang w:val="en-CA"/>
        </w:rPr>
        <w:br/>
      </w:r>
      <w:r>
        <w:rPr>
          <w:noProof/>
          <w:lang w:val="en-CA" w:eastAsia="ko-KR"/>
        </w:rPr>
        <w:tab/>
      </w:r>
      <w:r>
        <w:rPr>
          <w:noProof/>
          <w:lang w:val="en-CA" w:eastAsia="ko-KR"/>
        </w:rPr>
        <w:tab/>
        <w:t>Clip3( −c[ 1 ], c[ 1 ],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y1</w:t>
      </w:r>
      <w:r>
        <w:rPr>
          <w:noProof/>
          <w:lang w:val="en-CA" w:eastAsia="ko-KR"/>
        </w:rPr>
        <w:t> ] − curr ) ) +</w:t>
      </w:r>
      <w:r>
        <w:rPr>
          <w:noProof/>
          <w:lang w:val="en-CA"/>
        </w:rPr>
        <w:br/>
      </w:r>
      <w:r>
        <w:rPr>
          <w:noProof/>
          <w:lang w:val="en-CA" w:eastAsia="ko-KR"/>
        </w:rPr>
        <w:tab/>
        <w:t>f[ 2 ] * ( Clip3( −c[ 2 ], c[ 2 ],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y1</w:t>
      </w:r>
      <w:r>
        <w:rPr>
          <w:noProof/>
          <w:lang w:val="en-CA" w:eastAsia="ko-KR"/>
        </w:rPr>
        <w:t> ] − curr ) +</w:t>
      </w:r>
      <w:r>
        <w:rPr>
          <w:noProof/>
          <w:lang w:val="en-CA"/>
        </w:rPr>
        <w:br/>
      </w:r>
      <w:r>
        <w:rPr>
          <w:noProof/>
          <w:lang w:val="en-CA" w:eastAsia="ko-KR"/>
        </w:rPr>
        <w:tab/>
      </w:r>
      <w:r>
        <w:rPr>
          <w:noProof/>
          <w:lang w:val="en-CA" w:eastAsia="ko-KR"/>
        </w:rPr>
        <w:tab/>
        <w:t>Clip3( −c[ 2 ], c[ 2 ], </w:t>
      </w:r>
      <w:r>
        <w:rPr>
          <w:noProof/>
          <w:lang w:val="en-CA"/>
        </w:rPr>
        <w:t>recPicture</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y1</w:t>
      </w:r>
      <w:r>
        <w:rPr>
          <w:noProof/>
          <w:lang w:val="en-CA" w:eastAsia="ko-KR"/>
        </w:rPr>
        <w:t> ] − curr ) ) +</w:t>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1508</w:t>
      </w:r>
      <w:r>
        <w:rPr>
          <w:noProof/>
          <w:lang w:val="en-CA"/>
        </w:rPr>
        <w:fldChar w:fldCharType="end"/>
      </w:r>
      <w:r>
        <w:rPr>
          <w:noProof/>
          <w:lang w:val="en-CA" w:eastAsia="ko-KR"/>
        </w:rPr>
        <w:t>)</w:t>
      </w:r>
      <w:r>
        <w:rPr>
          <w:noProof/>
          <w:lang w:val="en-CA"/>
        </w:rPr>
        <w:br/>
      </w:r>
      <w:r>
        <w:rPr>
          <w:noProof/>
          <w:lang w:val="en-CA" w:eastAsia="ko-KR"/>
        </w:rPr>
        <w:tab/>
        <w:t>f[ 3 ] * ( Clip3( −c[ 3 ], c[ 3 ],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y1</w:t>
      </w:r>
      <w:r>
        <w:rPr>
          <w:noProof/>
          <w:lang w:val="en-CA" w:eastAsia="ko-KR"/>
        </w:rPr>
        <w:t> ] − curr ) +</w:t>
      </w:r>
      <w:r>
        <w:rPr>
          <w:noProof/>
          <w:lang w:val="en-CA"/>
        </w:rPr>
        <w:br/>
      </w:r>
      <w:r>
        <w:rPr>
          <w:noProof/>
          <w:lang w:val="en-CA" w:eastAsia="ko-KR"/>
        </w:rPr>
        <w:tab/>
      </w:r>
      <w:r>
        <w:rPr>
          <w:noProof/>
          <w:lang w:val="en-CA" w:eastAsia="ko-KR"/>
        </w:rPr>
        <w:tab/>
        <w:t>Clip3( −c[ 3 ], c[ 3 ],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 − y1</w:t>
      </w:r>
      <w:r>
        <w:rPr>
          <w:noProof/>
          <w:lang w:val="en-CA" w:eastAsia="ko-KR"/>
        </w:rPr>
        <w:t> ] − curr ) ) +</w:t>
      </w:r>
      <w:r>
        <w:rPr>
          <w:noProof/>
          <w:lang w:val="en-CA"/>
        </w:rPr>
        <w:br/>
      </w:r>
      <w:r>
        <w:rPr>
          <w:noProof/>
          <w:lang w:val="en-CA" w:eastAsia="ko-KR"/>
        </w:rPr>
        <w:tab/>
        <w:t>f[ 4 ] * ( Clip3( −c[ 4 ], c[ 4 ], </w:t>
      </w:r>
      <w:r>
        <w:rPr>
          <w:noProof/>
          <w:lang w:val="en-CA"/>
        </w:rPr>
        <w:t>recPicture</w:t>
      </w:r>
      <w:r>
        <w:rPr>
          <w:noProof/>
          <w:lang w:val="en-CA" w:eastAsia="ko-KR"/>
        </w:rPr>
        <w:t>[ h</w:t>
      </w:r>
      <w:r>
        <w:rPr>
          <w:noProof/>
          <w:vertAlign w:val="subscript"/>
          <w:lang w:val="en-CA" w:eastAsia="ko-KR"/>
        </w:rPr>
        <w:t>x + 2</w:t>
      </w:r>
      <w:r>
        <w:rPr>
          <w:noProof/>
          <w:lang w:val="en-CA" w:eastAsia="ko-KR"/>
        </w:rPr>
        <w:t> ][ v</w:t>
      </w:r>
      <w:r>
        <w:rPr>
          <w:noProof/>
          <w:vertAlign w:val="subscript"/>
          <w:lang w:val="en-CA" w:eastAsia="ko-KR"/>
        </w:rPr>
        <w:t>y</w:t>
      </w:r>
      <w:r>
        <w:rPr>
          <w:noProof/>
          <w:lang w:val="en-CA" w:eastAsia="ko-KR"/>
        </w:rPr>
        <w:t> ] − curr ) +</w:t>
      </w:r>
      <w:r>
        <w:rPr>
          <w:noProof/>
          <w:lang w:val="en-CA"/>
        </w:rPr>
        <w:br/>
      </w:r>
      <w:r>
        <w:rPr>
          <w:noProof/>
          <w:lang w:val="en-CA" w:eastAsia="ko-KR"/>
        </w:rPr>
        <w:tab/>
      </w:r>
      <w:r>
        <w:rPr>
          <w:noProof/>
          <w:lang w:val="en-CA" w:eastAsia="ko-KR"/>
        </w:rPr>
        <w:tab/>
        <w:t>Clip3( −c[ 4 ], c[ 4 ], </w:t>
      </w:r>
      <w:r>
        <w:rPr>
          <w:noProof/>
          <w:lang w:val="en-CA"/>
        </w:rPr>
        <w:t>recPicture</w:t>
      </w:r>
      <w:r>
        <w:rPr>
          <w:noProof/>
          <w:lang w:val="en-CA" w:eastAsia="ko-KR"/>
        </w:rPr>
        <w:t>[ h</w:t>
      </w:r>
      <w:r>
        <w:rPr>
          <w:noProof/>
          <w:vertAlign w:val="subscript"/>
          <w:lang w:val="en-CA" w:eastAsia="ko-KR"/>
        </w:rPr>
        <w:t>x − 2</w:t>
      </w:r>
      <w:r>
        <w:rPr>
          <w:noProof/>
          <w:lang w:val="en-CA" w:eastAsia="ko-KR"/>
        </w:rPr>
        <w:t> ][ v</w:t>
      </w:r>
      <w:r>
        <w:rPr>
          <w:noProof/>
          <w:vertAlign w:val="subscript"/>
          <w:lang w:val="en-CA" w:eastAsia="ko-KR"/>
        </w:rPr>
        <w:t>y</w:t>
      </w:r>
      <w:r>
        <w:rPr>
          <w:noProof/>
          <w:lang w:val="en-CA" w:eastAsia="ko-KR"/>
        </w:rPr>
        <w:t> ] − curr ) ) +</w:t>
      </w:r>
      <w:r>
        <w:rPr>
          <w:noProof/>
          <w:lang w:val="en-CA"/>
        </w:rPr>
        <w:br/>
      </w:r>
      <w:r>
        <w:rPr>
          <w:noProof/>
          <w:lang w:val="en-CA" w:eastAsia="ko-KR"/>
        </w:rPr>
        <w:tab/>
        <w:t>f[ 5 ] * ( Clip3( −c[ 5 ], c[ 5 ],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w:t>
      </w:r>
      <w:r>
        <w:rPr>
          <w:noProof/>
          <w:lang w:val="en-CA" w:eastAsia="ko-KR"/>
        </w:rPr>
        <w:t> ] − curr ) +</w:t>
      </w:r>
      <w:r>
        <w:rPr>
          <w:noProof/>
          <w:lang w:val="en-CA"/>
        </w:rPr>
        <w:br/>
      </w:r>
      <w:r>
        <w:rPr>
          <w:noProof/>
          <w:lang w:val="en-CA" w:eastAsia="ko-KR"/>
        </w:rPr>
        <w:tab/>
      </w:r>
      <w:r>
        <w:rPr>
          <w:noProof/>
          <w:lang w:val="en-CA" w:eastAsia="ko-KR"/>
        </w:rPr>
        <w:tab/>
        <w:t>Clip3( −c[ 5 ], c[ 5 ], </w:t>
      </w:r>
      <w:r>
        <w:rPr>
          <w:noProof/>
          <w:lang w:val="en-CA"/>
        </w:rPr>
        <w:t>recPicture</w:t>
      </w:r>
      <w:r>
        <w:rPr>
          <w:noProof/>
          <w:lang w:val="en-CA" w:eastAsia="ko-KR"/>
        </w:rPr>
        <w:t>[ h</w:t>
      </w:r>
      <w:r>
        <w:rPr>
          <w:noProof/>
          <w:vertAlign w:val="subscript"/>
          <w:lang w:val="en-CA" w:eastAsia="ko-KR"/>
        </w:rPr>
        <w:t>x − 1</w:t>
      </w:r>
      <w:r>
        <w:rPr>
          <w:noProof/>
          <w:lang w:val="en-CA" w:eastAsia="ko-KR"/>
        </w:rPr>
        <w:t> ][ v</w:t>
      </w:r>
      <w:r>
        <w:rPr>
          <w:noProof/>
          <w:vertAlign w:val="subscript"/>
          <w:lang w:val="en-CA" w:eastAsia="ko-KR"/>
        </w:rPr>
        <w:t>y</w:t>
      </w:r>
      <w:r>
        <w:rPr>
          <w:noProof/>
          <w:lang w:val="en-CA" w:eastAsia="ko-KR"/>
        </w:rPr>
        <w:t> ] − curr ) )</w:t>
      </w:r>
    </w:p>
    <w:p w14:paraId="3EE90251"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sum = curr + ( ( sum + 64 )  &gt;&gt;  </w:t>
      </w:r>
      <w:r>
        <w:rPr>
          <w:rFonts w:eastAsia="Malgun Gothic"/>
          <w:noProof/>
          <w:szCs w:val="22"/>
          <w:lang w:val="en-CA"/>
        </w:rPr>
        <w:t>alfShiftC</w:t>
      </w:r>
      <w:r>
        <w:rPr>
          <w:noProof/>
          <w:lang w:val="en-CA" w:eastAsia="ko-KR"/>
        </w:rPr>
        <w:t> )</w:t>
      </w:r>
      <w:r>
        <w:rPr>
          <w:noProof/>
          <w:lang w:val="en-CA" w:eastAsia="ko-KR"/>
        </w:rPr>
        <w:tab/>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1509</w:t>
      </w:r>
      <w:r>
        <w:rPr>
          <w:noProof/>
          <w:lang w:val="en-CA"/>
        </w:rPr>
        <w:fldChar w:fldCharType="end"/>
      </w:r>
      <w:r>
        <w:rPr>
          <w:noProof/>
          <w:lang w:val="en-CA" w:eastAsia="ko-KR"/>
        </w:rPr>
        <w:t>)</w:t>
      </w:r>
    </w:p>
    <w:p w14:paraId="0C0AC4C1"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 xml:space="preserve">The modified filtered </w:t>
      </w:r>
      <w:r>
        <w:rPr>
          <w:noProof/>
          <w:lang w:val="en-CA"/>
        </w:rPr>
        <w:t>reconstructed chroma picture sample alfPicture</w:t>
      </w:r>
      <w:r>
        <w:rPr>
          <w:noProof/>
          <w:lang w:val="en-CA" w:eastAsia="ko-KR"/>
        </w:rPr>
        <w:t>[ xCtbC + x ][ yCtbC + y ]</w:t>
      </w:r>
      <w:r>
        <w:rPr>
          <w:noProof/>
          <w:lang w:val="en-CA"/>
        </w:rPr>
        <w:t xml:space="preserve"> is derived as follows:</w:t>
      </w:r>
    </w:p>
    <w:p w14:paraId="142AE619"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rPr>
        <w:t>alfPicture</w:t>
      </w:r>
      <w:r>
        <w:rPr>
          <w:noProof/>
          <w:lang w:val="en-CA" w:eastAsia="ko-KR"/>
        </w:rPr>
        <w:t>[ xCtbC + x ][ yCtbC + y ] = Clip3( 0, ( 1  &lt;&lt;  BitDepth ) − 1, sum )</w:t>
      </w:r>
      <w:r>
        <w:rPr>
          <w:noProof/>
          <w:lang w:val="en-CA" w:eastAsia="ko-KR"/>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1510</w:t>
      </w:r>
      <w:r>
        <w:rPr>
          <w:noProof/>
          <w:lang w:val="en-CA"/>
        </w:rPr>
        <w:fldChar w:fldCharType="end"/>
      </w:r>
      <w:r>
        <w:rPr>
          <w:noProof/>
          <w:lang w:val="en-CA" w:eastAsia="ko-KR"/>
        </w:rPr>
        <w:t>)</w:t>
      </w:r>
    </w:p>
    <w:p w14:paraId="4CCA1995" w14:textId="77777777" w:rsidR="00832852" w:rsidRDefault="00832852" w:rsidP="00832852">
      <w:pPr>
        <w:rPr>
          <w:noProof/>
          <w:lang w:val="en-CA" w:eastAsia="ko-KR"/>
        </w:rPr>
      </w:pPr>
    </w:p>
    <w:p w14:paraId="0044546E" w14:textId="77777777" w:rsidR="00832852" w:rsidRDefault="00832852" w:rsidP="00832852">
      <w:pPr>
        <w:pStyle w:val="Caption"/>
        <w:keepLines/>
        <w:rPr>
          <w:noProof/>
          <w:lang w:val="en-CA" w:eastAsia="ko-KR"/>
        </w:rPr>
      </w:pPr>
      <w:bookmarkStart w:id="27" w:name="_Ref34681235"/>
      <w:r>
        <w:rPr>
          <w:noProof/>
          <w:lang w:val="en-CA"/>
        </w:rPr>
        <w:lastRenderedPageBreak/>
        <w:t>Table </w:t>
      </w:r>
      <w:r>
        <w:fldChar w:fldCharType="begin" w:fldLock="1"/>
      </w:r>
      <w:r>
        <w:rPr>
          <w:noProof/>
          <w:lang w:val="en-CA"/>
        </w:rPr>
        <w:instrText xml:space="preserve"> SEQ Table \* ARABIC </w:instrText>
      </w:r>
      <w:r>
        <w:fldChar w:fldCharType="separate"/>
      </w:r>
      <w:r>
        <w:rPr>
          <w:noProof/>
          <w:lang w:val="en-CA"/>
        </w:rPr>
        <w:t>46</w:t>
      </w:r>
      <w:r>
        <w:fldChar w:fldCharType="end"/>
      </w:r>
      <w:bookmarkEnd w:id="27"/>
      <w:r>
        <w:rPr>
          <w:noProof/>
          <w:lang w:val="en-CA" w:eastAsia="ko-KR"/>
        </w:rPr>
        <w:t xml:space="preserve"> </w:t>
      </w:r>
      <w:r>
        <w:rPr>
          <w:noProof/>
          <w:lang w:val="en-CA"/>
        </w:rPr>
        <w:t xml:space="preserve">– </w:t>
      </w:r>
      <w:r>
        <w:rPr>
          <w:noProof/>
          <w:lang w:val="en-CA" w:eastAsia="ko-KR"/>
        </w:rPr>
        <w:t xml:space="preserve">Specification of y1, y2 and </w:t>
      </w:r>
      <w:r>
        <w:rPr>
          <w:noProof/>
          <w:szCs w:val="22"/>
          <w:lang w:val="en-CA"/>
        </w:rPr>
        <w:t>alfShiftC</w:t>
      </w:r>
      <w:r>
        <w:rPr>
          <w:noProof/>
          <w:lang w:val="en-CA" w:eastAsia="ko-KR"/>
        </w:rPr>
        <w:t xml:space="preserve"> according to the </w:t>
      </w:r>
      <w:r>
        <w:rPr>
          <w:noProof/>
          <w:szCs w:val="22"/>
          <w:lang w:val="en-CA"/>
        </w:rPr>
        <w:t>vertical chroma sample position y and applyAlfLineBufBoundary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0"/>
        <w:gridCol w:w="917"/>
        <w:gridCol w:w="416"/>
        <w:gridCol w:w="416"/>
      </w:tblGrid>
      <w:tr w:rsidR="00832852" w14:paraId="542E64CE" w14:textId="77777777" w:rsidTr="00832852">
        <w:trPr>
          <w:jc w:val="center"/>
        </w:trPr>
        <w:tc>
          <w:tcPr>
            <w:tcW w:w="7200" w:type="dxa"/>
            <w:tcBorders>
              <w:top w:val="single" w:sz="4" w:space="0" w:color="auto"/>
              <w:left w:val="single" w:sz="4" w:space="0" w:color="auto"/>
              <w:bottom w:val="single" w:sz="4" w:space="0" w:color="auto"/>
              <w:right w:val="single" w:sz="4" w:space="0" w:color="auto"/>
            </w:tcBorders>
            <w:hideMark/>
          </w:tcPr>
          <w:p w14:paraId="5867B7A2" w14:textId="77777777" w:rsidR="00832852" w:rsidRDefault="00832852">
            <w:pPr>
              <w:pStyle w:val="Tablehead"/>
              <w:keepNext/>
              <w:keepLines/>
              <w:rPr>
                <w:sz w:val="20"/>
                <w:lang w:val="en-CA"/>
              </w:rPr>
            </w:pPr>
            <w:r>
              <w:rPr>
                <w:sz w:val="20"/>
                <w:lang w:val="en-CA"/>
              </w:rPr>
              <w:t>Condition</w:t>
            </w:r>
          </w:p>
        </w:tc>
        <w:tc>
          <w:tcPr>
            <w:tcW w:w="0" w:type="auto"/>
            <w:tcBorders>
              <w:top w:val="single" w:sz="4" w:space="0" w:color="auto"/>
              <w:left w:val="single" w:sz="4" w:space="0" w:color="auto"/>
              <w:bottom w:val="single" w:sz="4" w:space="0" w:color="auto"/>
              <w:right w:val="single" w:sz="4" w:space="0" w:color="auto"/>
            </w:tcBorders>
            <w:hideMark/>
          </w:tcPr>
          <w:p w14:paraId="1DFC9A1F" w14:textId="77777777" w:rsidR="00832852" w:rsidRDefault="00832852">
            <w:pPr>
              <w:pStyle w:val="Tablehead"/>
              <w:keepNext/>
              <w:keepLines/>
              <w:rPr>
                <w:sz w:val="20"/>
                <w:lang w:val="en-CA" w:eastAsia="ko-KR"/>
              </w:rPr>
            </w:pPr>
            <w:r>
              <w:rPr>
                <w:lang w:val="en-CA" w:eastAsia="ko-KR"/>
              </w:rPr>
              <w:t>alfShiftC</w:t>
            </w:r>
          </w:p>
        </w:tc>
        <w:tc>
          <w:tcPr>
            <w:tcW w:w="0" w:type="auto"/>
            <w:tcBorders>
              <w:top w:val="single" w:sz="4" w:space="0" w:color="auto"/>
              <w:left w:val="single" w:sz="4" w:space="0" w:color="auto"/>
              <w:bottom w:val="single" w:sz="4" w:space="0" w:color="auto"/>
              <w:right w:val="single" w:sz="4" w:space="0" w:color="auto"/>
            </w:tcBorders>
            <w:hideMark/>
          </w:tcPr>
          <w:p w14:paraId="7EB15812" w14:textId="77777777" w:rsidR="00832852" w:rsidRDefault="00832852">
            <w:pPr>
              <w:pStyle w:val="Tablehead"/>
              <w:keepNext/>
              <w:keepLines/>
              <w:rPr>
                <w:sz w:val="20"/>
                <w:lang w:val="en-CA" w:eastAsia="ko-KR"/>
              </w:rPr>
            </w:pPr>
            <w:r>
              <w:rPr>
                <w:sz w:val="20"/>
                <w:lang w:val="en-CA" w:eastAsia="ko-KR"/>
              </w:rPr>
              <w:t>y1</w:t>
            </w:r>
          </w:p>
        </w:tc>
        <w:tc>
          <w:tcPr>
            <w:tcW w:w="0" w:type="auto"/>
            <w:tcBorders>
              <w:top w:val="single" w:sz="4" w:space="0" w:color="auto"/>
              <w:left w:val="single" w:sz="4" w:space="0" w:color="auto"/>
              <w:bottom w:val="single" w:sz="4" w:space="0" w:color="auto"/>
              <w:right w:val="single" w:sz="4" w:space="0" w:color="auto"/>
            </w:tcBorders>
            <w:hideMark/>
          </w:tcPr>
          <w:p w14:paraId="748CAF4F" w14:textId="77777777" w:rsidR="00832852" w:rsidRDefault="00832852">
            <w:pPr>
              <w:pStyle w:val="Tablehead"/>
              <w:keepNext/>
              <w:keepLines/>
              <w:rPr>
                <w:sz w:val="20"/>
                <w:lang w:val="en-CA" w:eastAsia="ko-KR"/>
              </w:rPr>
            </w:pPr>
            <w:r>
              <w:rPr>
                <w:sz w:val="20"/>
                <w:lang w:val="en-CA" w:eastAsia="ko-KR"/>
              </w:rPr>
              <w:t>y2</w:t>
            </w:r>
          </w:p>
        </w:tc>
      </w:tr>
      <w:tr w:rsidR="00832852" w14:paraId="4F959576" w14:textId="77777777" w:rsidTr="00832852">
        <w:trPr>
          <w:jc w:val="center"/>
        </w:trPr>
        <w:tc>
          <w:tcPr>
            <w:tcW w:w="7200" w:type="dxa"/>
            <w:tcBorders>
              <w:top w:val="single" w:sz="4" w:space="0" w:color="auto"/>
              <w:left w:val="single" w:sz="4" w:space="0" w:color="auto"/>
              <w:bottom w:val="single" w:sz="4" w:space="0" w:color="auto"/>
              <w:right w:val="single" w:sz="4" w:space="0" w:color="auto"/>
            </w:tcBorders>
            <w:hideMark/>
          </w:tcPr>
          <w:p w14:paraId="12DE1D76" w14:textId="77777777" w:rsidR="00832852" w:rsidRDefault="00832852">
            <w:pPr>
              <w:pStyle w:val="TableText"/>
              <w:keepNext/>
              <w:jc w:val="left"/>
              <w:rPr>
                <w:noProof/>
                <w:sz w:val="20"/>
                <w:lang w:val="en-CA"/>
              </w:rPr>
            </w:pPr>
            <w:r>
              <w:rPr>
                <w:sz w:val="20"/>
                <w:lang w:val="en-CA" w:eastAsia="ko-KR"/>
              </w:rPr>
              <w:t>( y  = =  ctbHeightC</w:t>
            </w:r>
            <w:r>
              <w:rPr>
                <w:lang w:val="en-CA" w:eastAsia="ko-KR"/>
              </w:rPr>
              <w:t> − 2</w:t>
            </w:r>
            <w:r>
              <w:rPr>
                <w:sz w:val="20"/>
                <w:lang w:val="en-CA" w:eastAsia="ko-KR"/>
              </w:rPr>
              <w:t xml:space="preserve">  | |  y  = =  ctbHeightC</w:t>
            </w:r>
            <w:r>
              <w:rPr>
                <w:lang w:val="en-CA" w:eastAsia="ko-KR"/>
              </w:rPr>
              <w:t> − 3</w:t>
            </w:r>
            <w:r>
              <w:rPr>
                <w:sz w:val="20"/>
                <w:lang w:val="en-CA" w:eastAsia="ko-KR"/>
              </w:rPr>
              <w:t> )  &amp;&amp;</w:t>
            </w:r>
            <w:r>
              <w:rPr>
                <w:sz w:val="20"/>
                <w:lang w:val="en-CA" w:eastAsia="ko-KR"/>
              </w:rPr>
              <w:br/>
            </w:r>
            <w:r>
              <w:rPr>
                <w:sz w:val="20"/>
                <w:lang w:val="en-CA" w:eastAsia="ko-KR"/>
              </w:rPr>
              <w:tab/>
              <w:t>( </w:t>
            </w:r>
            <w:r>
              <w:rPr>
                <w:rFonts w:eastAsia="Malgun Gothic"/>
                <w:noProof/>
                <w:sz w:val="20"/>
                <w:lang w:val="en-CA"/>
              </w:rPr>
              <w:t>applyAlfLineBufBoundary</w:t>
            </w:r>
            <w:r>
              <w:rPr>
                <w:noProof/>
                <w:sz w:val="20"/>
                <w:lang w:val="en-CA" w:eastAsia="ko-KR"/>
              </w:rPr>
              <w:t xml:space="preserve">  = =  1 )</w:t>
            </w:r>
          </w:p>
        </w:tc>
        <w:tc>
          <w:tcPr>
            <w:tcW w:w="0" w:type="auto"/>
            <w:tcBorders>
              <w:top w:val="single" w:sz="4" w:space="0" w:color="auto"/>
              <w:left w:val="single" w:sz="4" w:space="0" w:color="auto"/>
              <w:bottom w:val="single" w:sz="4" w:space="0" w:color="auto"/>
              <w:right w:val="single" w:sz="4" w:space="0" w:color="auto"/>
            </w:tcBorders>
            <w:hideMark/>
          </w:tcPr>
          <w:p w14:paraId="6E1CFD8C" w14:textId="77777777" w:rsidR="00832852" w:rsidRDefault="00832852">
            <w:pPr>
              <w:pStyle w:val="TableText"/>
              <w:keepNext/>
              <w:jc w:val="center"/>
              <w:rPr>
                <w:noProof/>
                <w:sz w:val="20"/>
                <w:lang w:val="en-CA"/>
              </w:rPr>
            </w:pPr>
            <w:r>
              <w:rPr>
                <w:noProof/>
                <w:sz w:val="20"/>
                <w:lang w:val="en-CA"/>
              </w:rPr>
              <w:t>10</w:t>
            </w:r>
          </w:p>
        </w:tc>
        <w:tc>
          <w:tcPr>
            <w:tcW w:w="0" w:type="auto"/>
            <w:tcBorders>
              <w:top w:val="single" w:sz="4" w:space="0" w:color="auto"/>
              <w:left w:val="single" w:sz="4" w:space="0" w:color="auto"/>
              <w:bottom w:val="single" w:sz="4" w:space="0" w:color="auto"/>
              <w:right w:val="single" w:sz="4" w:space="0" w:color="auto"/>
            </w:tcBorders>
            <w:hideMark/>
          </w:tcPr>
          <w:p w14:paraId="6937E136" w14:textId="77777777" w:rsidR="00832852" w:rsidRDefault="00832852">
            <w:pPr>
              <w:pStyle w:val="TableText"/>
              <w:keepNext/>
              <w:jc w:val="center"/>
              <w:rPr>
                <w:noProof/>
                <w:sz w:val="20"/>
                <w:lang w:val="en-CA"/>
              </w:rPr>
            </w:pPr>
            <w:r>
              <w:rPr>
                <w:noProof/>
                <w:sz w:val="20"/>
                <w:lang w:val="en-CA"/>
              </w:rPr>
              <w:t>0</w:t>
            </w:r>
          </w:p>
        </w:tc>
        <w:tc>
          <w:tcPr>
            <w:tcW w:w="0" w:type="auto"/>
            <w:tcBorders>
              <w:top w:val="single" w:sz="4" w:space="0" w:color="auto"/>
              <w:left w:val="single" w:sz="4" w:space="0" w:color="auto"/>
              <w:bottom w:val="single" w:sz="4" w:space="0" w:color="auto"/>
              <w:right w:val="single" w:sz="4" w:space="0" w:color="auto"/>
            </w:tcBorders>
            <w:hideMark/>
          </w:tcPr>
          <w:p w14:paraId="1FC7D07A" w14:textId="77777777" w:rsidR="00832852" w:rsidRDefault="00832852">
            <w:pPr>
              <w:pStyle w:val="TableText"/>
              <w:keepNext/>
              <w:jc w:val="center"/>
              <w:rPr>
                <w:noProof/>
                <w:sz w:val="20"/>
                <w:lang w:val="en-CA"/>
              </w:rPr>
            </w:pPr>
            <w:r>
              <w:rPr>
                <w:noProof/>
                <w:sz w:val="20"/>
                <w:lang w:val="en-CA"/>
              </w:rPr>
              <w:t>0</w:t>
            </w:r>
          </w:p>
        </w:tc>
      </w:tr>
      <w:tr w:rsidR="00832852" w14:paraId="29A7E7CC" w14:textId="77777777" w:rsidTr="00832852">
        <w:trPr>
          <w:jc w:val="center"/>
        </w:trPr>
        <w:tc>
          <w:tcPr>
            <w:tcW w:w="7200" w:type="dxa"/>
            <w:tcBorders>
              <w:top w:val="single" w:sz="4" w:space="0" w:color="auto"/>
              <w:left w:val="single" w:sz="4" w:space="0" w:color="auto"/>
              <w:bottom w:val="single" w:sz="4" w:space="0" w:color="auto"/>
              <w:right w:val="single" w:sz="4" w:space="0" w:color="auto"/>
            </w:tcBorders>
            <w:hideMark/>
          </w:tcPr>
          <w:p w14:paraId="3893B219" w14:textId="77777777" w:rsidR="00832852" w:rsidRDefault="00832852">
            <w:pPr>
              <w:pStyle w:val="TableText"/>
              <w:keepNext/>
              <w:jc w:val="left"/>
              <w:rPr>
                <w:noProof/>
                <w:sz w:val="20"/>
                <w:lang w:val="en-CA"/>
              </w:rPr>
            </w:pPr>
            <w:r>
              <w:rPr>
                <w:sz w:val="20"/>
                <w:lang w:val="en-CA" w:eastAsia="ko-KR"/>
              </w:rPr>
              <w:t>( y  = =  ctbHeightC</w:t>
            </w:r>
            <w:r>
              <w:rPr>
                <w:lang w:val="en-CA" w:eastAsia="ko-KR"/>
              </w:rPr>
              <w:t> − 1</w:t>
            </w:r>
            <w:r>
              <w:rPr>
                <w:sz w:val="20"/>
                <w:lang w:val="en-CA" w:eastAsia="ko-KR"/>
              </w:rPr>
              <w:t xml:space="preserve">  | |  y = = ctbHeightC</w:t>
            </w:r>
            <w:r>
              <w:rPr>
                <w:lang w:val="en-CA" w:eastAsia="ko-KR"/>
              </w:rPr>
              <w:t> − 4</w:t>
            </w:r>
            <w:r>
              <w:rPr>
                <w:sz w:val="20"/>
                <w:lang w:val="en-CA" w:eastAsia="ko-KR"/>
              </w:rPr>
              <w:t> )  &amp;&amp;</w:t>
            </w:r>
            <w:r>
              <w:rPr>
                <w:sz w:val="20"/>
                <w:lang w:val="en-CA" w:eastAsia="ko-KR"/>
              </w:rPr>
              <w:br/>
            </w:r>
            <w:r>
              <w:rPr>
                <w:sz w:val="20"/>
                <w:lang w:val="en-CA" w:eastAsia="ko-KR"/>
              </w:rPr>
              <w:tab/>
              <w:t>( </w:t>
            </w:r>
            <w:r>
              <w:rPr>
                <w:rFonts w:eastAsia="Malgun Gothic"/>
                <w:noProof/>
                <w:sz w:val="20"/>
                <w:lang w:val="en-CA"/>
              </w:rPr>
              <w:t>applyAlfLineBufBoundary</w:t>
            </w:r>
            <w:r>
              <w:rPr>
                <w:noProof/>
                <w:sz w:val="20"/>
                <w:lang w:val="en-CA" w:eastAsia="ko-KR"/>
              </w:rPr>
              <w:t xml:space="preserve">  = =  1 )</w:t>
            </w:r>
          </w:p>
        </w:tc>
        <w:tc>
          <w:tcPr>
            <w:tcW w:w="0" w:type="auto"/>
            <w:tcBorders>
              <w:top w:val="single" w:sz="4" w:space="0" w:color="auto"/>
              <w:left w:val="single" w:sz="4" w:space="0" w:color="auto"/>
              <w:bottom w:val="single" w:sz="4" w:space="0" w:color="auto"/>
              <w:right w:val="single" w:sz="4" w:space="0" w:color="auto"/>
            </w:tcBorders>
            <w:hideMark/>
          </w:tcPr>
          <w:p w14:paraId="152447F2" w14:textId="77777777" w:rsidR="00832852" w:rsidRDefault="00832852">
            <w:pPr>
              <w:pStyle w:val="TableText"/>
              <w:keepNext/>
              <w:jc w:val="center"/>
              <w:rPr>
                <w:noProof/>
                <w:sz w:val="20"/>
                <w:lang w:val="en-CA"/>
              </w:rPr>
            </w:pPr>
            <w:r>
              <w:rPr>
                <w:noProof/>
                <w:sz w:val="20"/>
                <w:lang w:val="en-CA"/>
              </w:rPr>
              <w:t>7</w:t>
            </w:r>
          </w:p>
        </w:tc>
        <w:tc>
          <w:tcPr>
            <w:tcW w:w="0" w:type="auto"/>
            <w:tcBorders>
              <w:top w:val="single" w:sz="4" w:space="0" w:color="auto"/>
              <w:left w:val="single" w:sz="4" w:space="0" w:color="auto"/>
              <w:bottom w:val="single" w:sz="4" w:space="0" w:color="auto"/>
              <w:right w:val="single" w:sz="4" w:space="0" w:color="auto"/>
            </w:tcBorders>
            <w:hideMark/>
          </w:tcPr>
          <w:p w14:paraId="2BE8C0BE" w14:textId="77777777" w:rsidR="00832852" w:rsidRDefault="00832852">
            <w:pPr>
              <w:pStyle w:val="TableText"/>
              <w:keepNext/>
              <w:jc w:val="center"/>
              <w:rPr>
                <w:noProof/>
                <w:sz w:val="20"/>
                <w:lang w:val="en-CA"/>
              </w:rPr>
            </w:pPr>
            <w:r>
              <w:rPr>
                <w:noProof/>
                <w:sz w:val="20"/>
                <w:lang w:val="en-CA"/>
              </w:rPr>
              <w:t>1</w:t>
            </w:r>
          </w:p>
        </w:tc>
        <w:tc>
          <w:tcPr>
            <w:tcW w:w="0" w:type="auto"/>
            <w:tcBorders>
              <w:top w:val="single" w:sz="4" w:space="0" w:color="auto"/>
              <w:left w:val="single" w:sz="4" w:space="0" w:color="auto"/>
              <w:bottom w:val="single" w:sz="4" w:space="0" w:color="auto"/>
              <w:right w:val="single" w:sz="4" w:space="0" w:color="auto"/>
            </w:tcBorders>
            <w:hideMark/>
          </w:tcPr>
          <w:p w14:paraId="1B370AD9" w14:textId="77777777" w:rsidR="00832852" w:rsidRDefault="00832852">
            <w:pPr>
              <w:pStyle w:val="TableText"/>
              <w:keepNext/>
              <w:jc w:val="center"/>
              <w:rPr>
                <w:noProof/>
                <w:sz w:val="20"/>
                <w:lang w:val="en-CA"/>
              </w:rPr>
            </w:pPr>
            <w:r>
              <w:rPr>
                <w:noProof/>
                <w:sz w:val="20"/>
                <w:lang w:val="en-CA"/>
              </w:rPr>
              <w:t>1</w:t>
            </w:r>
          </w:p>
        </w:tc>
      </w:tr>
      <w:tr w:rsidR="00832852" w14:paraId="0AAC1F4E" w14:textId="77777777" w:rsidTr="00832852">
        <w:trPr>
          <w:jc w:val="center"/>
        </w:trPr>
        <w:tc>
          <w:tcPr>
            <w:tcW w:w="7200" w:type="dxa"/>
            <w:tcBorders>
              <w:top w:val="single" w:sz="4" w:space="0" w:color="auto"/>
              <w:left w:val="single" w:sz="4" w:space="0" w:color="auto"/>
              <w:bottom w:val="single" w:sz="4" w:space="0" w:color="auto"/>
              <w:right w:val="single" w:sz="4" w:space="0" w:color="auto"/>
            </w:tcBorders>
            <w:hideMark/>
          </w:tcPr>
          <w:p w14:paraId="29744318" w14:textId="77777777" w:rsidR="00832852" w:rsidRDefault="00832852">
            <w:pPr>
              <w:pStyle w:val="TableText"/>
              <w:rPr>
                <w:noProof/>
                <w:sz w:val="20"/>
                <w:lang w:val="en-CA" w:eastAsia="ko-KR"/>
              </w:rPr>
            </w:pPr>
            <w:r>
              <w:rPr>
                <w:noProof/>
                <w:sz w:val="20"/>
                <w:lang w:val="en-CA" w:eastAsia="ko-KR"/>
              </w:rPr>
              <w:t>Otherwise</w:t>
            </w:r>
          </w:p>
        </w:tc>
        <w:tc>
          <w:tcPr>
            <w:tcW w:w="0" w:type="auto"/>
            <w:tcBorders>
              <w:top w:val="single" w:sz="4" w:space="0" w:color="auto"/>
              <w:left w:val="single" w:sz="4" w:space="0" w:color="auto"/>
              <w:bottom w:val="single" w:sz="4" w:space="0" w:color="auto"/>
              <w:right w:val="single" w:sz="4" w:space="0" w:color="auto"/>
            </w:tcBorders>
            <w:hideMark/>
          </w:tcPr>
          <w:p w14:paraId="6C3EBC38" w14:textId="77777777" w:rsidR="00832852" w:rsidRDefault="00832852">
            <w:pPr>
              <w:pStyle w:val="TableText"/>
              <w:jc w:val="center"/>
              <w:rPr>
                <w:noProof/>
                <w:sz w:val="20"/>
                <w:lang w:val="en-CA"/>
              </w:rPr>
            </w:pPr>
            <w:r>
              <w:rPr>
                <w:noProof/>
                <w:sz w:val="20"/>
                <w:lang w:val="en-CA"/>
              </w:rPr>
              <w:t>7</w:t>
            </w:r>
          </w:p>
        </w:tc>
        <w:tc>
          <w:tcPr>
            <w:tcW w:w="0" w:type="auto"/>
            <w:tcBorders>
              <w:top w:val="single" w:sz="4" w:space="0" w:color="auto"/>
              <w:left w:val="single" w:sz="4" w:space="0" w:color="auto"/>
              <w:bottom w:val="single" w:sz="4" w:space="0" w:color="auto"/>
              <w:right w:val="single" w:sz="4" w:space="0" w:color="auto"/>
            </w:tcBorders>
            <w:hideMark/>
          </w:tcPr>
          <w:p w14:paraId="3DC79BA4" w14:textId="77777777" w:rsidR="00832852" w:rsidRDefault="00832852">
            <w:pPr>
              <w:pStyle w:val="TableText"/>
              <w:jc w:val="center"/>
              <w:rPr>
                <w:noProof/>
                <w:sz w:val="20"/>
                <w:lang w:val="en-CA"/>
              </w:rPr>
            </w:pPr>
            <w:r>
              <w:rPr>
                <w:noProof/>
                <w:sz w:val="20"/>
                <w:lang w:val="en-CA"/>
              </w:rPr>
              <w:t>1</w:t>
            </w:r>
          </w:p>
        </w:tc>
        <w:tc>
          <w:tcPr>
            <w:tcW w:w="0" w:type="auto"/>
            <w:tcBorders>
              <w:top w:val="single" w:sz="4" w:space="0" w:color="auto"/>
              <w:left w:val="single" w:sz="4" w:space="0" w:color="auto"/>
              <w:bottom w:val="single" w:sz="4" w:space="0" w:color="auto"/>
              <w:right w:val="single" w:sz="4" w:space="0" w:color="auto"/>
            </w:tcBorders>
            <w:hideMark/>
          </w:tcPr>
          <w:p w14:paraId="2DAAC09D" w14:textId="77777777" w:rsidR="00832852" w:rsidRDefault="00832852">
            <w:pPr>
              <w:pStyle w:val="TableText"/>
              <w:jc w:val="center"/>
              <w:rPr>
                <w:noProof/>
                <w:sz w:val="20"/>
                <w:lang w:val="en-CA"/>
              </w:rPr>
            </w:pPr>
            <w:r>
              <w:rPr>
                <w:noProof/>
                <w:sz w:val="20"/>
                <w:lang w:val="en-CA"/>
              </w:rPr>
              <w:t>2</w:t>
            </w:r>
          </w:p>
        </w:tc>
      </w:tr>
    </w:tbl>
    <w:p w14:paraId="0839A5C4" w14:textId="77777777" w:rsidR="00832852" w:rsidRDefault="00832852" w:rsidP="00832852">
      <w:pPr>
        <w:rPr>
          <w:lang w:val="en-CA"/>
        </w:rPr>
      </w:pPr>
      <w:bookmarkStart w:id="28" w:name="_Ref13673555"/>
    </w:p>
    <w:p w14:paraId="26990D0C" w14:textId="77777777" w:rsidR="00832852" w:rsidRDefault="00832852" w:rsidP="00832852">
      <w:pPr>
        <w:pStyle w:val="Heading4"/>
        <w:numPr>
          <w:ilvl w:val="3"/>
          <w:numId w:val="38"/>
        </w:numPr>
        <w:textAlignment w:val="auto"/>
        <w:rPr>
          <w:noProof/>
          <w:lang w:val="en-CA"/>
        </w:rPr>
      </w:pPr>
      <w:bookmarkStart w:id="29" w:name="_Ref14736842"/>
      <w:r>
        <w:rPr>
          <w:noProof/>
          <w:lang w:val="en-CA"/>
        </w:rPr>
        <w:t xml:space="preserve">ALF </w:t>
      </w:r>
      <w:r>
        <w:rPr>
          <w:lang w:val="en-CA"/>
        </w:rPr>
        <w:t>boundary</w:t>
      </w:r>
      <w:r>
        <w:rPr>
          <w:noProof/>
          <w:lang w:val="en-CA"/>
        </w:rPr>
        <w:t xml:space="preserve"> position derivation process</w:t>
      </w:r>
      <w:bookmarkEnd w:id="28"/>
      <w:bookmarkEnd w:id="29"/>
    </w:p>
    <w:p w14:paraId="58964BB7" w14:textId="77777777" w:rsidR="00832852" w:rsidRDefault="00832852" w:rsidP="00832852">
      <w:pPr>
        <w:tabs>
          <w:tab w:val="left" w:pos="284"/>
        </w:tabs>
        <w:ind w:left="284" w:hanging="284"/>
        <w:rPr>
          <w:noProof/>
          <w:lang w:val="en-CA" w:eastAsia="ko-KR"/>
        </w:rPr>
      </w:pPr>
      <w:r>
        <w:rPr>
          <w:noProof/>
          <w:lang w:val="en-CA" w:eastAsia="ko-KR"/>
        </w:rPr>
        <w:t>Inputs of this process are:</w:t>
      </w:r>
    </w:p>
    <w:p w14:paraId="18E39AD4"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a luma location ( xCtb, yCtb ) specifying the top-left sample of the current luma coding tree block relative to the top left sample of the current picture,</w:t>
      </w:r>
    </w:p>
    <w:p w14:paraId="665EBE20" w14:textId="77777777" w:rsidR="00646DA0"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ins w:id="30" w:author="Nan Hu" w:date="2020-04-29T13:49:00Z"/>
          <w:noProof/>
          <w:lang w:val="en-CA" w:eastAsia="ko-KR"/>
        </w:rPr>
      </w:pPr>
      <w:r>
        <w:rPr>
          <w:noProof/>
          <w:lang w:val="en-CA" w:eastAsia="ko-KR"/>
        </w:rPr>
        <w:t>a luma location ( x, y ) specifying the current sample relative to the top-left sample of the current luma coding tree block</w:t>
      </w:r>
      <w:ins w:id="31" w:author="Nan Hu" w:date="2020-04-29T13:49:00Z">
        <w:r w:rsidR="00646DA0">
          <w:rPr>
            <w:noProof/>
            <w:lang w:val="en-CA" w:eastAsia="ko-KR"/>
          </w:rPr>
          <w:t>.</w:t>
        </w:r>
      </w:ins>
    </w:p>
    <w:p w14:paraId="6EB76758" w14:textId="20A181A5" w:rsidR="00832852" w:rsidRPr="00646DA0" w:rsidRDefault="00646DA0" w:rsidP="00646DA0">
      <w:pPr>
        <w:numPr>
          <w:ilvl w:val="0"/>
          <w:numId w:val="61"/>
        </w:numPr>
        <w:tabs>
          <w:tab w:val="clear" w:pos="794"/>
          <w:tab w:val="left" w:pos="2160"/>
          <w:tab w:val="left" w:pos="2520"/>
          <w:tab w:val="left" w:pos="2880"/>
          <w:tab w:val="left" w:pos="3240"/>
          <w:tab w:val="left" w:pos="3600"/>
          <w:tab w:val="left" w:pos="3960"/>
          <w:tab w:val="left" w:pos="4320"/>
        </w:tabs>
        <w:textAlignment w:val="auto"/>
        <w:rPr>
          <w:noProof/>
          <w:lang w:val="en-CA" w:eastAsia="ko-KR"/>
        </w:rPr>
        <w:pPrChange w:id="32" w:author="Nan Hu" w:date="2020-04-29T13:49:00Z">
          <w:pPr>
            <w:numPr>
              <w:ilvl w:val="1"/>
              <w:numId w:val="61"/>
            </w:numPr>
            <w:tabs>
              <w:tab w:val="clear" w:pos="794"/>
              <w:tab w:val="left" w:pos="2160"/>
              <w:tab w:val="left" w:pos="2520"/>
              <w:tab w:val="left" w:pos="2880"/>
              <w:tab w:val="left" w:pos="3240"/>
              <w:tab w:val="left" w:pos="3600"/>
              <w:tab w:val="left" w:pos="3960"/>
              <w:tab w:val="left" w:pos="4320"/>
            </w:tabs>
            <w:ind w:left="360" w:hanging="360"/>
            <w:textAlignment w:val="auto"/>
          </w:pPr>
        </w:pPrChange>
      </w:pPr>
      <w:ins w:id="33" w:author="Nan Hu" w:date="2020-04-29T13:49:00Z">
        <w:r>
          <w:rPr>
            <w:noProof/>
            <w:lang w:val="en-CA" w:eastAsia="ko-KR"/>
          </w:rPr>
          <w:t>s</w:t>
        </w:r>
        <w:r>
          <w:rPr>
            <w:noProof/>
            <w:lang w:val="en-CA" w:eastAsia="ko-KR"/>
          </w:rPr>
          <w:t>caling factor scaleHeight</w:t>
        </w:r>
      </w:ins>
      <w:r w:rsidR="00832852" w:rsidRPr="00646DA0">
        <w:rPr>
          <w:noProof/>
          <w:lang w:val="en-CA" w:eastAsia="ko-KR"/>
        </w:rPr>
        <w:t>.</w:t>
      </w:r>
    </w:p>
    <w:p w14:paraId="0D047AE1" w14:textId="77777777" w:rsidR="00832852" w:rsidRDefault="00832852" w:rsidP="00832852">
      <w:pPr>
        <w:tabs>
          <w:tab w:val="left" w:pos="284"/>
        </w:tabs>
        <w:ind w:left="284" w:hanging="284"/>
        <w:rPr>
          <w:noProof/>
          <w:lang w:val="en-CA" w:eastAsia="ko-KR"/>
        </w:rPr>
      </w:pPr>
      <w:r>
        <w:rPr>
          <w:noProof/>
          <w:lang w:val="en-CA" w:eastAsia="ko-KR"/>
        </w:rPr>
        <w:t>Output of this process are:</w:t>
      </w:r>
    </w:p>
    <w:p w14:paraId="7FEAD064"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left vertical boundary position clipLeftPos,</w:t>
      </w:r>
    </w:p>
    <w:p w14:paraId="6E49978B"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right vertical boundary position clipRightPos,</w:t>
      </w:r>
    </w:p>
    <w:p w14:paraId="18479C38"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above horizontal boundary position clipTopPos,</w:t>
      </w:r>
    </w:p>
    <w:p w14:paraId="0E40D967"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below horizontal boundary position clipBottomPos,</w:t>
      </w:r>
    </w:p>
    <w:p w14:paraId="68E0FBB6" w14:textId="77777777" w:rsidR="00832852" w:rsidRDefault="00832852" w:rsidP="00832852">
      <w:pPr>
        <w:numPr>
          <w:ilvl w:val="1"/>
          <w:numId w:val="61"/>
        </w:numPr>
        <w:tabs>
          <w:tab w:val="left" w:pos="2160"/>
          <w:tab w:val="left" w:pos="2520"/>
          <w:tab w:val="left" w:pos="2880"/>
          <w:tab w:val="left" w:pos="3240"/>
          <w:tab w:val="left" w:pos="3600"/>
          <w:tab w:val="left" w:pos="3960"/>
          <w:tab w:val="left" w:pos="4320"/>
        </w:tabs>
        <w:ind w:left="360"/>
        <w:textAlignment w:val="auto"/>
        <w:rPr>
          <w:noProof/>
          <w:lang w:val="en-CA" w:eastAsia="ko-KR"/>
        </w:rPr>
      </w:pPr>
      <w:r>
        <w:rPr>
          <w:noProof/>
          <w:lang w:val="en-CA"/>
        </w:rPr>
        <w:t>the</w:t>
      </w:r>
      <w:r>
        <w:rPr>
          <w:noProof/>
          <w:lang w:val="en-CA" w:eastAsia="ko-KR"/>
        </w:rPr>
        <w:t xml:space="preserve"> top left boundary flag clipTopLeftFlag,</w:t>
      </w:r>
    </w:p>
    <w:p w14:paraId="1A257745"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bottom right boundary flag clipBotRightFlag.</w:t>
      </w:r>
    </w:p>
    <w:p w14:paraId="2A5D591A" w14:textId="77777777" w:rsidR="00832852" w:rsidRDefault="00832852" w:rsidP="00832852">
      <w:pPr>
        <w:tabs>
          <w:tab w:val="clear" w:pos="794"/>
        </w:tabs>
        <w:rPr>
          <w:rFonts w:eastAsia="Malgun Gothic"/>
          <w:noProof/>
          <w:szCs w:val="22"/>
          <w:lang w:val="en-CA"/>
        </w:rPr>
      </w:pPr>
      <w:r>
        <w:rPr>
          <w:rFonts w:eastAsia="Malgun Gothic"/>
          <w:noProof/>
          <w:szCs w:val="22"/>
          <w:lang w:val="en-CA"/>
        </w:rPr>
        <w:t xml:space="preserve">The variables clipLeftPos, clipRightPos, clipTopPos and clipBottomPos are set equal to </w:t>
      </w:r>
      <w:r>
        <w:rPr>
          <w:lang w:val="en-CA" w:eastAsia="ko-KR"/>
        </w:rPr>
        <w:t>−</w:t>
      </w:r>
      <w:r>
        <w:rPr>
          <w:rFonts w:eastAsia="Malgun Gothic"/>
          <w:noProof/>
          <w:szCs w:val="22"/>
          <w:lang w:val="en-CA"/>
        </w:rPr>
        <w:t>128.</w:t>
      </w:r>
    </w:p>
    <w:p w14:paraId="5A2FF56A" w14:textId="77777777" w:rsidR="00832852" w:rsidRDefault="00832852" w:rsidP="00832852">
      <w:pPr>
        <w:rPr>
          <w:rFonts w:eastAsia="Malgun Gothic"/>
          <w:noProof/>
          <w:szCs w:val="22"/>
          <w:lang w:val="en-CA"/>
        </w:rPr>
      </w:pPr>
      <w:r>
        <w:rPr>
          <w:rFonts w:eastAsia="Malgun Gothic"/>
          <w:noProof/>
          <w:lang w:val="en-CA"/>
        </w:rPr>
        <w:t xml:space="preserve">The variables </w:t>
      </w:r>
      <w:r>
        <w:rPr>
          <w:noProof/>
          <w:lang w:val="en-CA" w:eastAsia="ko-KR"/>
        </w:rPr>
        <w:t>clipTopLeftFlag and clipBotRightFlag are both set equal to 0.</w:t>
      </w:r>
    </w:p>
    <w:p w14:paraId="7CE6BB78" w14:textId="77777777" w:rsidR="00832852" w:rsidRDefault="00832852" w:rsidP="00832852">
      <w:pPr>
        <w:tabs>
          <w:tab w:val="clear" w:pos="794"/>
        </w:tabs>
        <w:rPr>
          <w:rFonts w:eastAsia="Malgun Gothic"/>
          <w:noProof/>
          <w:szCs w:val="22"/>
          <w:lang w:val="en-CA"/>
        </w:rPr>
      </w:pPr>
      <w:r>
        <w:rPr>
          <w:rFonts w:eastAsia="Malgun Gothic"/>
          <w:noProof/>
          <w:szCs w:val="22"/>
          <w:lang w:val="en-CA"/>
        </w:rPr>
        <w:t>The variable clipTopPos is modified as follows:</w:t>
      </w:r>
    </w:p>
    <w:p w14:paraId="3AB2F43D" w14:textId="338ED9F4"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rFonts w:eastAsia="Malgun Gothic"/>
          <w:noProof/>
          <w:szCs w:val="22"/>
          <w:lang w:val="en-CA"/>
        </w:rPr>
        <w:t xml:space="preserve">If </w:t>
      </w:r>
      <w:r>
        <w:rPr>
          <w:lang w:val="en-CA" w:eastAsia="ko-KR"/>
        </w:rPr>
        <w:t>y − ( </w:t>
      </w:r>
      <w:r>
        <w:rPr>
          <w:rFonts w:eastAsia="Malgun Gothic"/>
          <w:noProof/>
          <w:szCs w:val="22"/>
          <w:lang w:val="en-CA"/>
        </w:rPr>
        <w:t>CtbSizeY </w:t>
      </w:r>
      <w:del w:id="34" w:author="Nan Hu" w:date="2020-04-29T13:49:00Z">
        <w:r w:rsidDel="00F52AB1">
          <w:rPr>
            <w:rFonts w:eastAsia="Malgun Gothic"/>
            <w:noProof/>
            <w:szCs w:val="22"/>
            <w:lang w:val="en-CA"/>
          </w:rPr>
          <w:delText>−</w:delText>
        </w:r>
      </w:del>
      <w:ins w:id="35" w:author="Nan Hu" w:date="2020-04-29T13:49:00Z">
        <w:r w:rsidR="00F52AB1">
          <w:rPr>
            <w:rFonts w:eastAsia="Malgun Gothic"/>
            <w:noProof/>
            <w:szCs w:val="22"/>
            <w:lang w:val="en-CA"/>
          </w:rPr>
          <w:t>–</w:t>
        </w:r>
      </w:ins>
      <w:r>
        <w:rPr>
          <w:rFonts w:eastAsia="Malgun Gothic"/>
          <w:noProof/>
          <w:szCs w:val="22"/>
          <w:lang w:val="en-CA"/>
        </w:rPr>
        <w:t> </w:t>
      </w:r>
      <w:del w:id="36" w:author="Nan Hu" w:date="2020-04-29T13:49:00Z">
        <w:r w:rsidDel="00F52AB1">
          <w:rPr>
            <w:rFonts w:eastAsia="Malgun Gothic"/>
            <w:noProof/>
            <w:szCs w:val="22"/>
            <w:lang w:val="en-CA"/>
          </w:rPr>
          <w:delText>4</w:delText>
        </w:r>
      </w:del>
      <w:ins w:id="37" w:author="Nan Hu" w:date="2020-04-29T13:49:00Z">
        <w:r w:rsidR="00F52AB1">
          <w:rPr>
            <w:rFonts w:eastAsia="Malgun Gothic"/>
            <w:noProof/>
            <w:szCs w:val="22"/>
            <w:lang w:val="en-CA"/>
          </w:rPr>
          <w:t>2*scaleHeight</w:t>
        </w:r>
      </w:ins>
      <w:r>
        <w:rPr>
          <w:rFonts w:eastAsia="Malgun Gothic"/>
          <w:noProof/>
          <w:szCs w:val="22"/>
          <w:lang w:val="en-CA"/>
        </w:rPr>
        <w:t xml:space="preserve"> ) is greater than or equal to 0, the variable clipTopPos is set equal to </w:t>
      </w:r>
      <w:r>
        <w:rPr>
          <w:noProof/>
          <w:lang w:val="en-CA" w:eastAsia="ko-KR"/>
        </w:rPr>
        <w:t>yCtb </w:t>
      </w:r>
      <w:r>
        <w:rPr>
          <w:rFonts w:eastAsia="Malgun Gothic"/>
          <w:noProof/>
          <w:lang w:val="en-CA" w:eastAsia="ko-KR"/>
        </w:rPr>
        <w:t>+ </w:t>
      </w:r>
      <w:r>
        <w:rPr>
          <w:noProof/>
          <w:lang w:val="en-CA" w:eastAsia="ko-KR"/>
        </w:rPr>
        <w:t>CtbSizeY </w:t>
      </w:r>
      <w:del w:id="38" w:author="Nan Hu" w:date="2020-04-29T13:50:00Z">
        <w:r w:rsidDel="00F52AB1">
          <w:rPr>
            <w:noProof/>
            <w:lang w:val="en-CA" w:eastAsia="ko-KR"/>
          </w:rPr>
          <w:delText>−</w:delText>
        </w:r>
      </w:del>
      <w:ins w:id="39" w:author="Nan Hu" w:date="2020-04-29T13:50:00Z">
        <w:r w:rsidR="00F52AB1">
          <w:rPr>
            <w:noProof/>
            <w:lang w:val="en-CA" w:eastAsia="ko-KR"/>
          </w:rPr>
          <w:t>–</w:t>
        </w:r>
      </w:ins>
      <w:r>
        <w:rPr>
          <w:noProof/>
          <w:lang w:val="en-CA" w:eastAsia="ko-KR"/>
        </w:rPr>
        <w:t> </w:t>
      </w:r>
      <w:del w:id="40" w:author="Nan Hu" w:date="2020-04-29T13:50:00Z">
        <w:r w:rsidDel="00F52AB1">
          <w:rPr>
            <w:noProof/>
            <w:lang w:val="en-CA" w:eastAsia="ko-KR"/>
          </w:rPr>
          <w:delText>4</w:delText>
        </w:r>
      </w:del>
      <w:ins w:id="41" w:author="Nan Hu" w:date="2020-04-29T13:50:00Z">
        <w:r w:rsidR="00F52AB1">
          <w:rPr>
            <w:noProof/>
            <w:lang w:val="en-CA" w:eastAsia="ko-KR"/>
          </w:rPr>
          <w:t>2*scaleHeight</w:t>
        </w:r>
      </w:ins>
      <w:r>
        <w:rPr>
          <w:noProof/>
          <w:lang w:val="en-CA" w:eastAsia="ko-KR"/>
        </w:rPr>
        <w:t>.</w:t>
      </w:r>
    </w:p>
    <w:p w14:paraId="7E50958F"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lang w:val="en-CA" w:eastAsia="ko-KR"/>
        </w:rPr>
        <w:t xml:space="preserve">Otherwise, if </w:t>
      </w:r>
      <w:r>
        <w:rPr>
          <w:noProof/>
          <w:lang w:val="en-CA" w:eastAsia="ko-KR"/>
        </w:rPr>
        <w:t>VirtualBoundariesPresentFlag</w:t>
      </w:r>
      <w:r>
        <w:rPr>
          <w:bCs/>
          <w:lang w:val="en-CA" w:eastAsia="ko-KR"/>
        </w:rPr>
        <w:t xml:space="preserve"> </w:t>
      </w:r>
      <w:r>
        <w:rPr>
          <w:lang w:val="en-CA" w:eastAsia="ko-KR"/>
        </w:rPr>
        <w:t>is equal to 1, and yCtb + y − </w:t>
      </w:r>
      <w:r>
        <w:rPr>
          <w:lang w:val="en-CA"/>
        </w:rPr>
        <w:t>VirtualBoundaryPosY[ n ]</w:t>
      </w:r>
      <w:r>
        <w:rPr>
          <w:bCs/>
          <w:lang w:val="en-CA" w:eastAsia="ko-KR"/>
        </w:rPr>
        <w:t xml:space="preserve"> </w:t>
      </w:r>
      <w:r>
        <w:rPr>
          <w:lang w:val="en-CA" w:eastAsia="ko-KR"/>
        </w:rPr>
        <w:t>is greater than or equal to</w:t>
      </w:r>
      <w:r>
        <w:rPr>
          <w:bCs/>
          <w:lang w:val="en-CA" w:eastAsia="ko-KR"/>
        </w:rPr>
        <w:t xml:space="preserve"> 0 and less than 3 for any n</w:t>
      </w:r>
      <w:r>
        <w:rPr>
          <w:lang w:val="en-CA" w:eastAsia="ko-KR"/>
        </w:rPr>
        <w:t> </w:t>
      </w:r>
      <w:r>
        <w:rPr>
          <w:bCs/>
          <w:lang w:val="en-CA" w:eastAsia="ko-KR"/>
        </w:rPr>
        <w:t>=</w:t>
      </w:r>
      <w:r>
        <w:rPr>
          <w:lang w:val="en-CA" w:eastAsia="ko-KR"/>
        </w:rPr>
        <w:t> </w:t>
      </w:r>
      <w:r>
        <w:rPr>
          <w:bCs/>
          <w:lang w:val="en-CA" w:eastAsia="ko-KR"/>
        </w:rPr>
        <w:t>0..</w:t>
      </w:r>
      <w:r>
        <w:rPr>
          <w:noProof/>
          <w:lang w:val="en-CA" w:eastAsia="ko-KR"/>
        </w:rPr>
        <w:t>NumHorVirtualBoundaries</w:t>
      </w:r>
      <w:r>
        <w:rPr>
          <w:lang w:val="en-CA" w:eastAsia="ko-KR"/>
        </w:rPr>
        <w:t> − </w:t>
      </w:r>
      <w:r>
        <w:rPr>
          <w:bCs/>
          <w:lang w:val="en-CA" w:eastAsia="ko-KR"/>
        </w:rPr>
        <w:t>1</w:t>
      </w:r>
      <w:r>
        <w:rPr>
          <w:lang w:val="en-CA" w:eastAsia="ko-KR"/>
        </w:rPr>
        <w:t>, the following applies:</w:t>
      </w:r>
    </w:p>
    <w:p w14:paraId="74868123" w14:textId="77777777" w:rsidR="00832852" w:rsidRDefault="00832852" w:rsidP="00832852">
      <w:pPr>
        <w:pStyle w:val="Equation"/>
        <w:tabs>
          <w:tab w:val="clear" w:pos="794"/>
          <w:tab w:val="clear" w:pos="1588"/>
          <w:tab w:val="left" w:pos="851"/>
          <w:tab w:val="left" w:pos="1134"/>
          <w:tab w:val="left" w:pos="1418"/>
        </w:tabs>
        <w:ind w:left="851"/>
        <w:rPr>
          <w:lang w:val="en-CA" w:eastAsia="ko-KR"/>
        </w:rPr>
      </w:pPr>
      <w:r>
        <w:rPr>
          <w:rFonts w:eastAsia="Malgun Gothic"/>
          <w:noProof/>
          <w:szCs w:val="22"/>
          <w:lang w:val="en-CA"/>
        </w:rPr>
        <w:t xml:space="preserve">clipTopPos </w:t>
      </w:r>
      <w:r>
        <w:rPr>
          <w:lang w:val="en-CA" w:eastAsia="ko-KR"/>
        </w:rPr>
        <w:t>=</w:t>
      </w:r>
      <w:r>
        <w:rPr>
          <w:lang w:val="en-CA"/>
        </w:rPr>
        <w:t xml:space="preserve"> VirtualBoundaryPosY[ n ]</w:t>
      </w:r>
      <w:r>
        <w:rPr>
          <w:lang w:val="en-CA" w:eastAsia="ko-KR"/>
        </w:rPr>
        <w:tab/>
      </w:r>
      <w:r>
        <w:rPr>
          <w:rFonts w:eastAsia="Malgun Gothic"/>
          <w:noProof/>
          <w:szCs w:val="22"/>
          <w:lang w:val="en-CA"/>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1511</w:t>
      </w:r>
      <w:r>
        <w:rPr>
          <w:noProof/>
          <w:lang w:val="en-CA"/>
        </w:rPr>
        <w:fldChar w:fldCharType="end"/>
      </w:r>
      <w:r>
        <w:rPr>
          <w:rFonts w:eastAsia="Malgun Gothic"/>
          <w:noProof/>
          <w:szCs w:val="22"/>
          <w:lang w:val="en-CA"/>
        </w:rPr>
        <w:t>)</w:t>
      </w:r>
    </w:p>
    <w:p w14:paraId="67151506"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lang w:val="en-CA" w:eastAsia="ko-KR"/>
        </w:rPr>
        <w:t>Otherwise</w:t>
      </w:r>
      <w:r>
        <w:rPr>
          <w:noProof/>
          <w:lang w:val="en-CA" w:eastAsia="ko-KR"/>
        </w:rPr>
        <w:t xml:space="preserve">, if y is less than 3 and one or more of the following conditions are true, </w:t>
      </w:r>
      <w:r>
        <w:rPr>
          <w:rFonts w:eastAsia="Malgun Gothic"/>
          <w:noProof/>
          <w:szCs w:val="22"/>
          <w:lang w:val="en-CA"/>
        </w:rPr>
        <w:t xml:space="preserve">the variable clipTopPos is set equal to </w:t>
      </w:r>
      <w:r>
        <w:rPr>
          <w:noProof/>
          <w:lang w:val="en-CA" w:eastAsia="ko-KR"/>
        </w:rPr>
        <w:t>yCtb:</w:t>
      </w:r>
    </w:p>
    <w:p w14:paraId="2ED46404"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lang w:val="en-CA" w:eastAsia="ko-KR"/>
        </w:rPr>
      </w:pPr>
      <w:r>
        <w:rPr>
          <w:noProof/>
          <w:lang w:val="en-CA" w:eastAsia="ko-KR"/>
        </w:rPr>
        <w:t>The top boundary of the current coding tree block is the top boundary of the tile, and pps_loop_filter_across_tiles_enabled_flag is equal to 0.</w:t>
      </w:r>
    </w:p>
    <w:p w14:paraId="250DC951"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top boundary of the current coding tree block is the top boundary of the slice, and pps_loop_filter_across_slices_enabled_flag is equal to 0.</w:t>
      </w:r>
    </w:p>
    <w:p w14:paraId="1CF0F66E"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lastRenderedPageBreak/>
        <w:t>The top boundary of the current coding tree block is the top boundary of the subpicture, and loop_filter_across_subpic_enabled_flag</w:t>
      </w:r>
      <w:r>
        <w:rPr>
          <w:szCs w:val="22"/>
          <w:lang w:val="en-CA"/>
        </w:rPr>
        <w:t>[ </w:t>
      </w:r>
      <w:r>
        <w:rPr>
          <w:noProof/>
          <w:lang w:val="en-CA"/>
        </w:rPr>
        <w:t>CurrSubpicIdx</w:t>
      </w:r>
      <w:r>
        <w:rPr>
          <w:szCs w:val="22"/>
          <w:lang w:val="en-CA"/>
        </w:rPr>
        <w:t xml:space="preserve"> ] </w:t>
      </w:r>
      <w:r>
        <w:rPr>
          <w:noProof/>
          <w:lang w:val="en-CA" w:eastAsia="ko-KR"/>
        </w:rPr>
        <w:t>is equal to 0.</w:t>
      </w:r>
    </w:p>
    <w:p w14:paraId="632A90CE" w14:textId="77777777" w:rsidR="00832852" w:rsidRDefault="00832852" w:rsidP="00832852">
      <w:pPr>
        <w:tabs>
          <w:tab w:val="clear" w:pos="794"/>
        </w:tabs>
        <w:rPr>
          <w:lang w:val="en-CA" w:eastAsia="ko-KR"/>
        </w:rPr>
      </w:pPr>
      <w:r>
        <w:rPr>
          <w:rFonts w:eastAsia="Malgun Gothic"/>
          <w:noProof/>
          <w:szCs w:val="22"/>
          <w:lang w:val="en-CA"/>
        </w:rPr>
        <w:t>The variable clipBottomPos is modified as follows:</w:t>
      </w:r>
    </w:p>
    <w:p w14:paraId="73022D89"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rFonts w:eastAsia="Malgun Gothic"/>
          <w:noProof/>
          <w:szCs w:val="22"/>
          <w:lang w:val="en-CA"/>
        </w:rPr>
        <w:t>I</w:t>
      </w:r>
      <w:r>
        <w:rPr>
          <w:lang w:val="en-CA" w:eastAsia="ko-KR"/>
        </w:rPr>
        <w:t xml:space="preserve">f </w:t>
      </w:r>
      <w:r>
        <w:rPr>
          <w:noProof/>
          <w:lang w:val="en-CA" w:eastAsia="ko-KR"/>
        </w:rPr>
        <w:t>VirtualBoundariesPresentFlag</w:t>
      </w:r>
      <w:r>
        <w:rPr>
          <w:bCs/>
          <w:lang w:val="en-CA" w:eastAsia="ko-KR"/>
        </w:rPr>
        <w:t xml:space="preserve"> </w:t>
      </w:r>
      <w:r>
        <w:rPr>
          <w:lang w:val="en-CA" w:eastAsia="ko-KR"/>
        </w:rPr>
        <w:t xml:space="preserve">is equal to 1, </w:t>
      </w:r>
      <w:r>
        <w:rPr>
          <w:lang w:val="en-CA"/>
        </w:rPr>
        <w:t xml:space="preserve">VirtualBoundaryPosY[ n ] is not equal to </w:t>
      </w:r>
      <w:r>
        <w:rPr>
          <w:noProof/>
          <w:lang w:val="en-CA" w:eastAsia="ko-KR"/>
        </w:rPr>
        <w:t>pic_height_in_luma_samples − 1 or 0</w:t>
      </w:r>
      <w:r>
        <w:rPr>
          <w:lang w:val="en-CA" w:eastAsia="ko-KR"/>
        </w:rPr>
        <w:t xml:space="preserve">, and </w:t>
      </w:r>
      <w:r>
        <w:rPr>
          <w:lang w:val="en-CA"/>
        </w:rPr>
        <w:t>VirtualBoundaryPosY[ n ]</w:t>
      </w:r>
      <w:r>
        <w:rPr>
          <w:lang w:val="en-CA" w:eastAsia="ko-KR"/>
        </w:rPr>
        <w:t xml:space="preserve"> − yCtb − y is greater than </w:t>
      </w:r>
      <w:r>
        <w:rPr>
          <w:bCs/>
          <w:lang w:val="en-CA" w:eastAsia="ko-KR"/>
        </w:rPr>
        <w:t>0 and less than 5 for any n</w:t>
      </w:r>
      <w:r>
        <w:rPr>
          <w:lang w:val="en-CA" w:eastAsia="ko-KR"/>
        </w:rPr>
        <w:t> </w:t>
      </w:r>
      <w:r>
        <w:rPr>
          <w:bCs/>
          <w:lang w:val="en-CA" w:eastAsia="ko-KR"/>
        </w:rPr>
        <w:t>=</w:t>
      </w:r>
      <w:r>
        <w:rPr>
          <w:lang w:val="en-CA" w:eastAsia="ko-KR"/>
        </w:rPr>
        <w:t> </w:t>
      </w:r>
      <w:r>
        <w:rPr>
          <w:bCs/>
          <w:lang w:val="en-CA" w:eastAsia="ko-KR"/>
        </w:rPr>
        <w:t>0..</w:t>
      </w:r>
      <w:r>
        <w:rPr>
          <w:noProof/>
          <w:lang w:val="en-CA" w:eastAsia="ko-KR"/>
        </w:rPr>
        <w:t>NumHorVirtualBoundaries</w:t>
      </w:r>
      <w:r>
        <w:rPr>
          <w:lang w:val="en-CA" w:eastAsia="ko-KR"/>
        </w:rPr>
        <w:t> − </w:t>
      </w:r>
      <w:r>
        <w:rPr>
          <w:bCs/>
          <w:lang w:val="en-CA" w:eastAsia="ko-KR"/>
        </w:rPr>
        <w:t>1</w:t>
      </w:r>
      <w:r>
        <w:rPr>
          <w:lang w:val="en-CA" w:eastAsia="ko-KR"/>
        </w:rPr>
        <w:t>, the following applies:</w:t>
      </w:r>
    </w:p>
    <w:p w14:paraId="3599E6E4" w14:textId="77777777" w:rsidR="00832852" w:rsidRDefault="00832852" w:rsidP="00832852">
      <w:pPr>
        <w:pStyle w:val="Equation"/>
        <w:tabs>
          <w:tab w:val="clear" w:pos="794"/>
          <w:tab w:val="clear" w:pos="1588"/>
          <w:tab w:val="left" w:pos="851"/>
          <w:tab w:val="left" w:pos="1134"/>
          <w:tab w:val="left" w:pos="1418"/>
        </w:tabs>
        <w:ind w:left="851"/>
        <w:rPr>
          <w:lang w:val="en-CA" w:eastAsia="ko-KR"/>
        </w:rPr>
      </w:pPr>
      <w:r>
        <w:rPr>
          <w:rFonts w:eastAsia="Malgun Gothic"/>
          <w:noProof/>
          <w:szCs w:val="22"/>
          <w:lang w:val="en-CA"/>
        </w:rPr>
        <w:t xml:space="preserve">clipBottomPos </w:t>
      </w:r>
      <w:r>
        <w:rPr>
          <w:lang w:val="en-CA" w:eastAsia="ko-KR"/>
        </w:rPr>
        <w:t>=</w:t>
      </w:r>
      <w:r>
        <w:rPr>
          <w:lang w:val="en-CA"/>
        </w:rPr>
        <w:t xml:space="preserve"> VirtualBoundaryPosY[ n ]</w:t>
      </w:r>
      <w:r>
        <w:rPr>
          <w:lang w:val="en-CA" w:eastAsia="ko-KR"/>
        </w:rPr>
        <w:tab/>
      </w:r>
      <w:r>
        <w:rPr>
          <w:rFonts w:eastAsia="Malgun Gothic"/>
          <w:noProof/>
          <w:szCs w:val="22"/>
          <w:lang w:val="en-CA"/>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1512</w:t>
      </w:r>
      <w:r>
        <w:rPr>
          <w:noProof/>
          <w:lang w:val="en-CA"/>
        </w:rPr>
        <w:fldChar w:fldCharType="end"/>
      </w:r>
      <w:r>
        <w:rPr>
          <w:rFonts w:eastAsia="Malgun Gothic"/>
          <w:noProof/>
          <w:szCs w:val="22"/>
          <w:lang w:val="en-CA"/>
        </w:rPr>
        <w:t>)</w:t>
      </w:r>
    </w:p>
    <w:p w14:paraId="6C3B980F" w14:textId="5E5DD548"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rFonts w:eastAsia="Malgun Gothic"/>
          <w:noProof/>
          <w:szCs w:val="22"/>
          <w:lang w:val="en-CA"/>
        </w:rPr>
        <w:t>Otherwise, if CtbSizeY </w:t>
      </w:r>
      <w:del w:id="42" w:author="Nan Hu" w:date="2020-04-29T13:50:00Z">
        <w:r w:rsidDel="00691F70">
          <w:rPr>
            <w:rFonts w:eastAsia="Malgun Gothic"/>
            <w:noProof/>
            <w:szCs w:val="22"/>
            <w:lang w:val="en-CA"/>
          </w:rPr>
          <w:delText>−</w:delText>
        </w:r>
      </w:del>
      <w:ins w:id="43" w:author="Nan Hu" w:date="2020-04-29T13:50:00Z">
        <w:r w:rsidR="00691F70">
          <w:rPr>
            <w:rFonts w:eastAsia="Malgun Gothic"/>
            <w:noProof/>
            <w:szCs w:val="22"/>
            <w:lang w:val="en-CA"/>
          </w:rPr>
          <w:t>–</w:t>
        </w:r>
      </w:ins>
      <w:r>
        <w:rPr>
          <w:rFonts w:eastAsia="Malgun Gothic"/>
          <w:noProof/>
          <w:szCs w:val="22"/>
          <w:lang w:val="en-CA"/>
        </w:rPr>
        <w:t> </w:t>
      </w:r>
      <w:ins w:id="44" w:author="Nan Hu" w:date="2020-04-29T13:50:00Z">
        <w:r w:rsidR="00691F70">
          <w:rPr>
            <w:rFonts w:eastAsia="Malgun Gothic"/>
            <w:noProof/>
            <w:szCs w:val="22"/>
            <w:lang w:val="en-CA"/>
          </w:rPr>
          <w:t>2*scaleHeight</w:t>
        </w:r>
      </w:ins>
      <w:del w:id="45" w:author="Nan Hu" w:date="2020-04-29T13:50:00Z">
        <w:r w:rsidDel="00691F70">
          <w:rPr>
            <w:rFonts w:eastAsia="Malgun Gothic"/>
            <w:noProof/>
            <w:szCs w:val="22"/>
            <w:lang w:val="en-CA"/>
          </w:rPr>
          <w:delText>4</w:delText>
        </w:r>
      </w:del>
      <w:r>
        <w:rPr>
          <w:rFonts w:eastAsia="Malgun Gothic"/>
          <w:noProof/>
          <w:szCs w:val="22"/>
          <w:lang w:val="en-CA"/>
        </w:rPr>
        <w:t xml:space="preserve"> − y is greater than 0 and is less than 5, the variable clipBottomPos is set equal to </w:t>
      </w:r>
      <w:r>
        <w:rPr>
          <w:noProof/>
          <w:lang w:val="en-CA" w:eastAsia="ko-KR"/>
        </w:rPr>
        <w:t>yCtb </w:t>
      </w:r>
      <w:r>
        <w:rPr>
          <w:rFonts w:eastAsia="Malgun Gothic"/>
          <w:noProof/>
          <w:lang w:val="en-CA" w:eastAsia="ko-KR"/>
        </w:rPr>
        <w:t>+ </w:t>
      </w:r>
      <w:r>
        <w:rPr>
          <w:noProof/>
          <w:lang w:val="en-CA" w:eastAsia="ko-KR"/>
        </w:rPr>
        <w:t>CtbSizeY </w:t>
      </w:r>
      <w:del w:id="46" w:author="Nan Hu" w:date="2020-04-29T13:50:00Z">
        <w:r w:rsidDel="00691F70">
          <w:rPr>
            <w:noProof/>
            <w:lang w:val="en-CA" w:eastAsia="ko-KR"/>
          </w:rPr>
          <w:delText>−</w:delText>
        </w:r>
      </w:del>
      <w:ins w:id="47" w:author="Nan Hu" w:date="2020-04-29T13:50:00Z">
        <w:r w:rsidR="00691F70">
          <w:rPr>
            <w:noProof/>
            <w:lang w:val="en-CA" w:eastAsia="ko-KR"/>
          </w:rPr>
          <w:t>–</w:t>
        </w:r>
      </w:ins>
      <w:r>
        <w:rPr>
          <w:noProof/>
          <w:lang w:val="en-CA" w:eastAsia="ko-KR"/>
        </w:rPr>
        <w:t> </w:t>
      </w:r>
      <w:del w:id="48" w:author="Nan Hu" w:date="2020-04-29T13:50:00Z">
        <w:r w:rsidDel="00691F70">
          <w:rPr>
            <w:noProof/>
            <w:lang w:val="en-CA" w:eastAsia="ko-KR"/>
          </w:rPr>
          <w:delText>4</w:delText>
        </w:r>
      </w:del>
      <w:ins w:id="49" w:author="Nan Hu" w:date="2020-04-29T13:50:00Z">
        <w:r w:rsidR="00691F70">
          <w:rPr>
            <w:noProof/>
            <w:lang w:val="en-CA" w:eastAsia="ko-KR"/>
          </w:rPr>
          <w:t>2*scaleHeight</w:t>
        </w:r>
      </w:ins>
      <w:r>
        <w:rPr>
          <w:noProof/>
          <w:lang w:val="en-CA" w:eastAsia="ko-KR"/>
        </w:rPr>
        <w:t>.</w:t>
      </w:r>
    </w:p>
    <w:p w14:paraId="4545727B"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noProof/>
          <w:lang w:val="en-CA" w:eastAsia="ko-KR"/>
        </w:rPr>
        <w:t xml:space="preserve">Otherwise, if CtbSizeY − y is less than 5, and one or more of the following conditions are true, </w:t>
      </w:r>
      <w:r>
        <w:rPr>
          <w:rFonts w:eastAsia="Malgun Gothic"/>
          <w:noProof/>
          <w:szCs w:val="22"/>
          <w:lang w:val="en-CA"/>
        </w:rPr>
        <w:t xml:space="preserve">the variable clipBottomPos is set equal to </w:t>
      </w:r>
      <w:r>
        <w:rPr>
          <w:noProof/>
          <w:lang w:val="en-CA" w:eastAsia="ko-KR"/>
        </w:rPr>
        <w:t>yCtb </w:t>
      </w:r>
      <w:r>
        <w:rPr>
          <w:rFonts w:eastAsia="Malgun Gothic"/>
          <w:noProof/>
          <w:lang w:val="en-CA" w:eastAsia="ko-KR"/>
        </w:rPr>
        <w:t>+ </w:t>
      </w:r>
      <w:r>
        <w:rPr>
          <w:noProof/>
          <w:lang w:val="en-CA" w:eastAsia="ko-KR"/>
        </w:rPr>
        <w:t>CtbSizeY:</w:t>
      </w:r>
    </w:p>
    <w:p w14:paraId="1445BC6B"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bottom boundary of the current coding tree block is the bottom boundary of the tile, and pps_loop_filter_across_tiles_enabled_flag is equal to 0.</w:t>
      </w:r>
    </w:p>
    <w:p w14:paraId="5259FF48"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bottom boundary of the current coding tree block is the bottom boundary of the slice, and pps_loop_filter_across_slices_enabled_flag is equal to 0.</w:t>
      </w:r>
    </w:p>
    <w:p w14:paraId="61A33FA7"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bottom boundary of the current coding tree block is the bottom boundary of the subpicture, and loop_filter_across_subpic_enabled_flag</w:t>
      </w:r>
      <w:r>
        <w:rPr>
          <w:szCs w:val="22"/>
          <w:lang w:val="en-CA"/>
        </w:rPr>
        <w:t>[ </w:t>
      </w:r>
      <w:r>
        <w:rPr>
          <w:noProof/>
          <w:lang w:val="en-CA"/>
        </w:rPr>
        <w:t>CurrSubpicIdx</w:t>
      </w:r>
      <w:r>
        <w:rPr>
          <w:szCs w:val="22"/>
          <w:lang w:val="en-CA"/>
        </w:rPr>
        <w:t> ]</w:t>
      </w:r>
      <w:r>
        <w:rPr>
          <w:noProof/>
          <w:lang w:val="en-CA" w:eastAsia="ko-KR"/>
        </w:rPr>
        <w:t xml:space="preserve"> is equal to 0.</w:t>
      </w:r>
    </w:p>
    <w:p w14:paraId="4ECDC2FB" w14:textId="77777777" w:rsidR="00832852" w:rsidRDefault="00832852" w:rsidP="00832852">
      <w:pPr>
        <w:tabs>
          <w:tab w:val="clear" w:pos="794"/>
        </w:tabs>
        <w:rPr>
          <w:rFonts w:eastAsia="Malgun Gothic"/>
          <w:noProof/>
          <w:szCs w:val="22"/>
          <w:lang w:val="en-CA"/>
        </w:rPr>
      </w:pPr>
      <w:r>
        <w:rPr>
          <w:rFonts w:eastAsia="Malgun Gothic"/>
          <w:noProof/>
          <w:szCs w:val="22"/>
          <w:lang w:val="en-CA"/>
        </w:rPr>
        <w:t>The variable clipLeftPos is modified as follows:</w:t>
      </w:r>
    </w:p>
    <w:p w14:paraId="46BE04CE"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lang w:val="en-CA" w:eastAsia="ko-KR"/>
        </w:rPr>
        <w:t xml:space="preserve">If </w:t>
      </w:r>
      <w:r>
        <w:rPr>
          <w:noProof/>
          <w:lang w:val="en-CA" w:eastAsia="ko-KR"/>
        </w:rPr>
        <w:t>VirtualBoundariesPresentFlag</w:t>
      </w:r>
      <w:r>
        <w:rPr>
          <w:bCs/>
          <w:lang w:val="en-CA" w:eastAsia="ko-KR"/>
        </w:rPr>
        <w:t xml:space="preserve"> </w:t>
      </w:r>
      <w:r>
        <w:rPr>
          <w:lang w:val="en-CA" w:eastAsia="ko-KR"/>
        </w:rPr>
        <w:t>is equal to 1, and xCtb + x − </w:t>
      </w:r>
      <w:r>
        <w:rPr>
          <w:lang w:val="en-CA"/>
        </w:rPr>
        <w:t>VirtualBoundaryPosX[ n ]</w:t>
      </w:r>
      <w:r>
        <w:rPr>
          <w:bCs/>
          <w:lang w:val="en-CA" w:eastAsia="ko-KR"/>
        </w:rPr>
        <w:t xml:space="preserve"> </w:t>
      </w:r>
      <w:r>
        <w:rPr>
          <w:lang w:val="en-CA" w:eastAsia="ko-KR"/>
        </w:rPr>
        <w:t>is greater than or equal to</w:t>
      </w:r>
      <w:r>
        <w:rPr>
          <w:bCs/>
          <w:lang w:val="en-CA" w:eastAsia="ko-KR"/>
        </w:rPr>
        <w:t xml:space="preserve"> 0 and less than 3 for any n</w:t>
      </w:r>
      <w:r>
        <w:rPr>
          <w:lang w:val="en-CA" w:eastAsia="ko-KR"/>
        </w:rPr>
        <w:t> </w:t>
      </w:r>
      <w:r>
        <w:rPr>
          <w:bCs/>
          <w:lang w:val="en-CA" w:eastAsia="ko-KR"/>
        </w:rPr>
        <w:t>=</w:t>
      </w:r>
      <w:r>
        <w:rPr>
          <w:lang w:val="en-CA" w:eastAsia="ko-KR"/>
        </w:rPr>
        <w:t> </w:t>
      </w:r>
      <w:r>
        <w:rPr>
          <w:bCs/>
          <w:lang w:val="en-CA" w:eastAsia="ko-KR"/>
        </w:rPr>
        <w:t>0..</w:t>
      </w:r>
      <w:r>
        <w:rPr>
          <w:noProof/>
          <w:lang w:val="en-CA" w:eastAsia="ko-KR"/>
        </w:rPr>
        <w:t>NumVerVirtualBoundaries</w:t>
      </w:r>
      <w:r>
        <w:rPr>
          <w:lang w:val="en-CA" w:eastAsia="ko-KR"/>
        </w:rPr>
        <w:t> − </w:t>
      </w:r>
      <w:r>
        <w:rPr>
          <w:bCs/>
          <w:lang w:val="en-CA" w:eastAsia="ko-KR"/>
        </w:rPr>
        <w:t>1</w:t>
      </w:r>
      <w:r>
        <w:rPr>
          <w:lang w:val="en-CA" w:eastAsia="ko-KR"/>
        </w:rPr>
        <w:t>, the following applies:</w:t>
      </w:r>
    </w:p>
    <w:p w14:paraId="02CB22B7" w14:textId="77777777" w:rsidR="00832852" w:rsidRDefault="00832852" w:rsidP="00832852">
      <w:pPr>
        <w:pStyle w:val="Equation"/>
        <w:tabs>
          <w:tab w:val="clear" w:pos="794"/>
          <w:tab w:val="clear" w:pos="1588"/>
          <w:tab w:val="left" w:pos="851"/>
          <w:tab w:val="left" w:pos="1134"/>
          <w:tab w:val="left" w:pos="1418"/>
        </w:tabs>
        <w:ind w:left="851"/>
        <w:rPr>
          <w:lang w:val="en-CA" w:eastAsia="ko-KR"/>
        </w:rPr>
      </w:pPr>
      <w:r>
        <w:rPr>
          <w:rFonts w:eastAsia="Malgun Gothic"/>
          <w:noProof/>
          <w:szCs w:val="22"/>
          <w:lang w:val="en-CA"/>
        </w:rPr>
        <w:t xml:space="preserve">clipLeftPos </w:t>
      </w:r>
      <w:r>
        <w:rPr>
          <w:lang w:val="en-CA" w:eastAsia="ko-KR"/>
        </w:rPr>
        <w:t xml:space="preserve">= </w:t>
      </w:r>
      <w:r>
        <w:rPr>
          <w:lang w:val="en-CA"/>
        </w:rPr>
        <w:t>VirtualBoundaryPosX[ n ]</w:t>
      </w:r>
      <w:r>
        <w:rPr>
          <w:lang w:val="en-CA" w:eastAsia="ko-KR"/>
        </w:rPr>
        <w:tab/>
      </w:r>
      <w:r>
        <w:rPr>
          <w:rFonts w:eastAsia="Malgun Gothic"/>
          <w:noProof/>
          <w:szCs w:val="22"/>
          <w:lang w:val="en-CA"/>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1513</w:t>
      </w:r>
      <w:r>
        <w:rPr>
          <w:noProof/>
          <w:lang w:val="en-CA"/>
        </w:rPr>
        <w:fldChar w:fldCharType="end"/>
      </w:r>
      <w:r>
        <w:rPr>
          <w:rFonts w:eastAsia="Malgun Gothic"/>
          <w:noProof/>
          <w:szCs w:val="22"/>
          <w:lang w:val="en-CA"/>
        </w:rPr>
        <w:t>)</w:t>
      </w:r>
    </w:p>
    <w:p w14:paraId="45FF6BB8"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noProof/>
          <w:lang w:val="en-CA" w:eastAsia="ko-KR"/>
        </w:rPr>
        <w:t xml:space="preserve">Otherwise, if x is less </w:t>
      </w:r>
      <w:r>
        <w:rPr>
          <w:bCs/>
          <w:lang w:val="en-CA" w:eastAsia="ko-KR"/>
        </w:rPr>
        <w:t>than</w:t>
      </w:r>
      <w:r>
        <w:rPr>
          <w:noProof/>
          <w:lang w:val="en-CA" w:eastAsia="ko-KR"/>
        </w:rPr>
        <w:t xml:space="preserve"> 3, and one or more of the following conditions are true, </w:t>
      </w:r>
      <w:r>
        <w:rPr>
          <w:rFonts w:eastAsia="Malgun Gothic"/>
          <w:noProof/>
          <w:szCs w:val="22"/>
          <w:lang w:val="en-CA"/>
        </w:rPr>
        <w:t xml:space="preserve">the variable clipLeftPos is set equal to </w:t>
      </w:r>
      <w:r>
        <w:rPr>
          <w:noProof/>
          <w:lang w:val="en-CA" w:eastAsia="ko-KR"/>
        </w:rPr>
        <w:t>xCtb:</w:t>
      </w:r>
    </w:p>
    <w:p w14:paraId="72D4563F"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left boundary of the current coding tree block is the left boundary of the tile, and pps_loop_filter_across_tiles_enabled_flag is equal to 0.</w:t>
      </w:r>
    </w:p>
    <w:p w14:paraId="56FDAF03"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left boundary of the current coding tree block is the left boundary of the slice, and pps_loop_filter_across_slices_enabled_flag is equal to 0.</w:t>
      </w:r>
    </w:p>
    <w:p w14:paraId="5D2FF74E"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left boundary of the current coding tree block is the left boundary of the subpicture, and loop_filter_across_subpic_enabled_flag</w:t>
      </w:r>
      <w:r>
        <w:rPr>
          <w:szCs w:val="22"/>
          <w:lang w:val="en-CA"/>
        </w:rPr>
        <w:t>[ </w:t>
      </w:r>
      <w:r>
        <w:rPr>
          <w:noProof/>
          <w:lang w:val="en-CA"/>
        </w:rPr>
        <w:t>CurrSubpicIdx</w:t>
      </w:r>
      <w:r>
        <w:rPr>
          <w:szCs w:val="22"/>
          <w:lang w:val="en-CA"/>
        </w:rPr>
        <w:t> ]</w:t>
      </w:r>
      <w:r>
        <w:rPr>
          <w:noProof/>
          <w:lang w:val="en-CA" w:eastAsia="ko-KR"/>
        </w:rPr>
        <w:t xml:space="preserve"> is equal to 0.</w:t>
      </w:r>
    </w:p>
    <w:p w14:paraId="142F56C9" w14:textId="77777777" w:rsidR="00832852" w:rsidRDefault="00832852" w:rsidP="00832852">
      <w:pPr>
        <w:tabs>
          <w:tab w:val="clear" w:pos="794"/>
        </w:tabs>
        <w:rPr>
          <w:rFonts w:eastAsia="Malgun Gothic"/>
          <w:noProof/>
          <w:szCs w:val="22"/>
          <w:lang w:val="en-CA"/>
        </w:rPr>
      </w:pPr>
      <w:r>
        <w:rPr>
          <w:rFonts w:eastAsia="Malgun Gothic"/>
          <w:noProof/>
          <w:szCs w:val="22"/>
          <w:lang w:val="en-CA"/>
        </w:rPr>
        <w:t>The variable clipRightPos</w:t>
      </w:r>
      <w:r>
        <w:rPr>
          <w:lang w:val="en-CA" w:eastAsia="ko-KR"/>
        </w:rPr>
        <w:t xml:space="preserve"> </w:t>
      </w:r>
      <w:r>
        <w:rPr>
          <w:rFonts w:eastAsia="Malgun Gothic"/>
          <w:noProof/>
          <w:szCs w:val="22"/>
          <w:lang w:val="en-CA"/>
        </w:rPr>
        <w:t>is modified as follows:</w:t>
      </w:r>
    </w:p>
    <w:p w14:paraId="772122A0"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lang w:val="en-CA" w:eastAsia="zh-CN"/>
        </w:rPr>
        <w:t>I</w:t>
      </w:r>
      <w:r>
        <w:rPr>
          <w:lang w:val="en-CA" w:eastAsia="ko-KR"/>
        </w:rPr>
        <w:t xml:space="preserve">f </w:t>
      </w:r>
      <w:r>
        <w:rPr>
          <w:noProof/>
          <w:lang w:val="en-CA" w:eastAsia="ko-KR"/>
        </w:rPr>
        <w:t>VirtualBoundariesPresentFlag</w:t>
      </w:r>
      <w:r>
        <w:rPr>
          <w:bCs/>
          <w:lang w:val="en-CA" w:eastAsia="ko-KR"/>
        </w:rPr>
        <w:t xml:space="preserve"> </w:t>
      </w:r>
      <w:r>
        <w:rPr>
          <w:lang w:val="en-CA" w:eastAsia="ko-KR"/>
        </w:rPr>
        <w:t>is equal to 1,</w:t>
      </w:r>
      <w:r>
        <w:rPr>
          <w:lang w:val="en-CA"/>
        </w:rPr>
        <w:t xml:space="preserve"> </w:t>
      </w:r>
      <w:r>
        <w:rPr>
          <w:lang w:val="en-CA" w:eastAsia="ko-KR"/>
        </w:rPr>
        <w:t xml:space="preserve">and </w:t>
      </w:r>
      <w:r>
        <w:rPr>
          <w:lang w:val="en-CA"/>
        </w:rPr>
        <w:t>VirtualBoundaryPosX[ n ]</w:t>
      </w:r>
      <w:r>
        <w:rPr>
          <w:lang w:val="en-CA" w:eastAsia="ko-KR"/>
        </w:rPr>
        <w:t xml:space="preserve">− xCtb − x is greater than </w:t>
      </w:r>
      <w:r>
        <w:rPr>
          <w:bCs/>
          <w:lang w:val="en-CA" w:eastAsia="ko-KR"/>
        </w:rPr>
        <w:t>0 and less than 5 for any n</w:t>
      </w:r>
      <w:r>
        <w:rPr>
          <w:lang w:val="en-CA" w:eastAsia="ko-KR"/>
        </w:rPr>
        <w:t> </w:t>
      </w:r>
      <w:r>
        <w:rPr>
          <w:bCs/>
          <w:lang w:val="en-CA" w:eastAsia="ko-KR"/>
        </w:rPr>
        <w:t>=</w:t>
      </w:r>
      <w:r>
        <w:rPr>
          <w:lang w:val="en-CA" w:eastAsia="ko-KR"/>
        </w:rPr>
        <w:t> </w:t>
      </w:r>
      <w:r>
        <w:rPr>
          <w:bCs/>
          <w:lang w:val="en-CA" w:eastAsia="ko-KR"/>
        </w:rPr>
        <w:t>0..</w:t>
      </w:r>
      <w:r>
        <w:rPr>
          <w:noProof/>
          <w:lang w:val="en-CA" w:eastAsia="ko-KR"/>
        </w:rPr>
        <w:t>NumVerVirtualBoundaries</w:t>
      </w:r>
      <w:r>
        <w:rPr>
          <w:lang w:val="en-CA" w:eastAsia="ko-KR"/>
        </w:rPr>
        <w:t> − </w:t>
      </w:r>
      <w:r>
        <w:rPr>
          <w:bCs/>
          <w:lang w:val="en-CA" w:eastAsia="ko-KR"/>
        </w:rPr>
        <w:t>1</w:t>
      </w:r>
      <w:r>
        <w:rPr>
          <w:lang w:val="en-CA" w:eastAsia="ko-KR"/>
        </w:rPr>
        <w:t>, the following applies:</w:t>
      </w:r>
    </w:p>
    <w:p w14:paraId="4D3A4A83" w14:textId="77777777" w:rsidR="00832852" w:rsidRDefault="00832852" w:rsidP="00832852">
      <w:pPr>
        <w:pStyle w:val="Equation"/>
        <w:tabs>
          <w:tab w:val="clear" w:pos="794"/>
          <w:tab w:val="clear" w:pos="1588"/>
          <w:tab w:val="left" w:pos="851"/>
          <w:tab w:val="left" w:pos="1134"/>
          <w:tab w:val="left" w:pos="1418"/>
        </w:tabs>
        <w:ind w:left="851"/>
        <w:rPr>
          <w:lang w:val="en-CA" w:eastAsia="ko-KR"/>
        </w:rPr>
      </w:pPr>
      <w:r>
        <w:rPr>
          <w:rFonts w:eastAsia="Malgun Gothic"/>
          <w:noProof/>
          <w:szCs w:val="22"/>
          <w:lang w:val="en-CA"/>
        </w:rPr>
        <w:t xml:space="preserve">clipRightPos </w:t>
      </w:r>
      <w:r>
        <w:rPr>
          <w:lang w:val="en-CA" w:eastAsia="ko-KR"/>
        </w:rPr>
        <w:t xml:space="preserve">= </w:t>
      </w:r>
      <w:r>
        <w:rPr>
          <w:lang w:val="en-CA"/>
        </w:rPr>
        <w:t>VirtualBoundaryPosX[ n ]</w:t>
      </w:r>
      <w:r>
        <w:rPr>
          <w:lang w:val="en-CA" w:eastAsia="ko-KR"/>
        </w:rPr>
        <w:tab/>
      </w:r>
      <w:r>
        <w:rPr>
          <w:rFonts w:eastAsia="Malgun Gothic"/>
          <w:noProof/>
          <w:szCs w:val="22"/>
          <w:lang w:val="en-CA"/>
        </w:rPr>
        <w:tab/>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1514</w:t>
      </w:r>
      <w:r>
        <w:rPr>
          <w:noProof/>
          <w:lang w:val="en-CA"/>
        </w:rPr>
        <w:fldChar w:fldCharType="end"/>
      </w:r>
      <w:r>
        <w:rPr>
          <w:rFonts w:eastAsia="Malgun Gothic"/>
          <w:noProof/>
          <w:szCs w:val="22"/>
          <w:lang w:val="en-CA"/>
        </w:rPr>
        <w:t>)</w:t>
      </w:r>
    </w:p>
    <w:p w14:paraId="50495D21"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lang w:val="en-CA" w:eastAsia="ko-KR"/>
        </w:rPr>
      </w:pPr>
      <w:r>
        <w:rPr>
          <w:noProof/>
          <w:lang w:val="en-CA" w:eastAsia="ko-KR"/>
        </w:rPr>
        <w:t xml:space="preserve">Otherwise, if CtbSizeY − x is less than 5, and one or more of the following conditions are true, </w:t>
      </w:r>
      <w:r>
        <w:rPr>
          <w:rFonts w:eastAsia="Malgun Gothic"/>
          <w:noProof/>
          <w:szCs w:val="22"/>
          <w:lang w:val="en-CA"/>
        </w:rPr>
        <w:t xml:space="preserve">the variable clipRightPos is set equal to </w:t>
      </w:r>
      <w:r>
        <w:rPr>
          <w:bCs/>
          <w:lang w:val="en-CA" w:eastAsia="ko-KR"/>
        </w:rPr>
        <w:t>xCtb</w:t>
      </w:r>
      <w:r>
        <w:rPr>
          <w:noProof/>
          <w:lang w:val="en-CA" w:eastAsia="ko-KR"/>
        </w:rPr>
        <w:t> </w:t>
      </w:r>
      <w:r>
        <w:rPr>
          <w:rFonts w:eastAsia="Malgun Gothic"/>
          <w:noProof/>
          <w:lang w:val="en-CA" w:eastAsia="ko-KR"/>
        </w:rPr>
        <w:t>+ </w:t>
      </w:r>
      <w:r>
        <w:rPr>
          <w:noProof/>
          <w:lang w:val="en-CA" w:eastAsia="ko-KR"/>
        </w:rPr>
        <w:t>CtbSizeY:</w:t>
      </w:r>
    </w:p>
    <w:p w14:paraId="29869727"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right boundary of the current coding tree block is the right boundary of the tile, and loop_filter_across_tiless_enabled_flag is equal to 0.</w:t>
      </w:r>
    </w:p>
    <w:p w14:paraId="2B6176AE"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right boundary of the current coding tree block is the right boundary of the slice, and pps_loop_filter_across_slices_enabled_flag is equal to 0.</w:t>
      </w:r>
    </w:p>
    <w:p w14:paraId="5512BDF0" w14:textId="77777777" w:rsidR="00832852" w:rsidRDefault="00832852" w:rsidP="00832852">
      <w:pPr>
        <w:numPr>
          <w:ilvl w:val="2"/>
          <w:numId w:val="61"/>
        </w:numPr>
        <w:tabs>
          <w:tab w:val="clear" w:pos="794"/>
          <w:tab w:val="clear" w:pos="1200"/>
          <w:tab w:val="left" w:pos="2160"/>
          <w:tab w:val="left" w:pos="2520"/>
          <w:tab w:val="left" w:pos="2880"/>
          <w:tab w:val="left" w:pos="3240"/>
          <w:tab w:val="left" w:pos="3600"/>
          <w:tab w:val="left" w:pos="3960"/>
          <w:tab w:val="left" w:pos="4320"/>
        </w:tabs>
        <w:ind w:left="720" w:hanging="360"/>
        <w:textAlignment w:val="auto"/>
        <w:rPr>
          <w:noProof/>
          <w:lang w:val="en-CA" w:eastAsia="ko-KR"/>
        </w:rPr>
      </w:pPr>
      <w:r>
        <w:rPr>
          <w:noProof/>
          <w:lang w:val="en-CA" w:eastAsia="ko-KR"/>
        </w:rPr>
        <w:t>The right boundary of the current coding tree block is the right boundary of the subpicture, and loop_filter_across_subpic_enabled_flag</w:t>
      </w:r>
      <w:r>
        <w:rPr>
          <w:szCs w:val="22"/>
          <w:lang w:val="en-CA"/>
        </w:rPr>
        <w:t>[ </w:t>
      </w:r>
      <w:r>
        <w:rPr>
          <w:noProof/>
          <w:lang w:val="en-CA"/>
        </w:rPr>
        <w:t>CurrSubpicIdx</w:t>
      </w:r>
      <w:r>
        <w:rPr>
          <w:szCs w:val="22"/>
          <w:lang w:val="en-CA"/>
        </w:rPr>
        <w:t> ]</w:t>
      </w:r>
      <w:r>
        <w:rPr>
          <w:noProof/>
          <w:lang w:val="en-CA" w:eastAsia="ko-KR"/>
        </w:rPr>
        <w:t xml:space="preserve"> is equal to 0.</w:t>
      </w:r>
    </w:p>
    <w:p w14:paraId="4B0D7A07" w14:textId="77777777" w:rsidR="00832852" w:rsidRDefault="00832852" w:rsidP="00832852">
      <w:pPr>
        <w:rPr>
          <w:rFonts w:eastAsia="Malgun Gothic"/>
          <w:noProof/>
          <w:lang w:val="en-CA"/>
        </w:rPr>
      </w:pPr>
      <w:r>
        <w:rPr>
          <w:rFonts w:eastAsia="Malgun Gothic"/>
          <w:noProof/>
          <w:lang w:val="en-CA"/>
        </w:rPr>
        <w:lastRenderedPageBreak/>
        <w:t xml:space="preserve">The variable </w:t>
      </w:r>
      <w:r>
        <w:rPr>
          <w:noProof/>
          <w:lang w:val="en-CA" w:eastAsia="ko-KR"/>
        </w:rPr>
        <w:t>clipTopLeftFlag and clipBotRightFlag are modified as following</w:t>
      </w:r>
      <w:r>
        <w:rPr>
          <w:rFonts w:eastAsia="Malgun Gothic"/>
          <w:noProof/>
          <w:lang w:val="en-CA"/>
        </w:rPr>
        <w:t>:</w:t>
      </w:r>
    </w:p>
    <w:p w14:paraId="5F0F3037" w14:textId="77777777" w:rsidR="00832852" w:rsidRDefault="00832852" w:rsidP="00832852">
      <w:pPr>
        <w:numPr>
          <w:ilvl w:val="1"/>
          <w:numId w:val="61"/>
        </w:numPr>
        <w:tabs>
          <w:tab w:val="left" w:pos="2160"/>
          <w:tab w:val="left" w:pos="2520"/>
          <w:tab w:val="left" w:pos="2880"/>
          <w:tab w:val="left" w:pos="3240"/>
          <w:tab w:val="left" w:pos="3600"/>
          <w:tab w:val="left" w:pos="3960"/>
          <w:tab w:val="left" w:pos="4320"/>
        </w:tabs>
        <w:ind w:left="360"/>
        <w:textAlignment w:val="auto"/>
        <w:rPr>
          <w:rFonts w:eastAsia="Malgun Gothic"/>
          <w:noProof/>
          <w:lang w:val="en-CA"/>
        </w:rPr>
      </w:pPr>
      <w:r>
        <w:rPr>
          <w:noProof/>
          <w:lang w:val="en-CA" w:eastAsia="ko-KR"/>
        </w:rPr>
        <w:t>If the coding tree block covering the luma position ( xCtb, yCtb ) and the coding tree block covering the luma position ( xCtb − CtbSizeY, yCtb − CtbSizeY) belong to different slices, and pps_loop_filter_across_slices_enabled_flag is equal to 0</w:t>
      </w:r>
      <w:bookmarkStart w:id="50" w:name="_Ref23116495"/>
      <w:r>
        <w:rPr>
          <w:noProof/>
          <w:lang w:val="en-CA" w:eastAsia="ko-KR"/>
        </w:rPr>
        <w:t>, clipTopLeftFlag is set equal to 1.</w:t>
      </w:r>
    </w:p>
    <w:p w14:paraId="64B9875E" w14:textId="77777777" w:rsidR="00832852" w:rsidRDefault="00832852" w:rsidP="00832852">
      <w:pPr>
        <w:numPr>
          <w:ilvl w:val="1"/>
          <w:numId w:val="61"/>
        </w:numPr>
        <w:tabs>
          <w:tab w:val="left" w:pos="2160"/>
          <w:tab w:val="left" w:pos="2520"/>
          <w:tab w:val="left" w:pos="2880"/>
          <w:tab w:val="left" w:pos="3240"/>
          <w:tab w:val="left" w:pos="3600"/>
          <w:tab w:val="left" w:pos="3960"/>
          <w:tab w:val="left" w:pos="4320"/>
        </w:tabs>
        <w:ind w:left="360"/>
        <w:textAlignment w:val="auto"/>
        <w:rPr>
          <w:rFonts w:eastAsia="Malgun Gothic"/>
          <w:noProof/>
          <w:lang w:val="en-CA"/>
        </w:rPr>
      </w:pPr>
      <w:r>
        <w:rPr>
          <w:noProof/>
          <w:lang w:val="en-CA" w:eastAsia="ko-KR"/>
        </w:rPr>
        <w:t>If the coding tree block covering the luma position ( xCtb, yCtb ) and the coding tree block covering the luma position ( xCtb + CtbSizeY, yCtb + CtbSizeY) belong to different slices, and pps_loop_filter_across_slices_enabled_flag is equal to 0, clipBotRightFlag is set equal to 1.</w:t>
      </w:r>
    </w:p>
    <w:p w14:paraId="3C8B15BD" w14:textId="77777777" w:rsidR="00832852" w:rsidRDefault="00832852" w:rsidP="00832852">
      <w:pPr>
        <w:pStyle w:val="Heading4"/>
        <w:numPr>
          <w:ilvl w:val="3"/>
          <w:numId w:val="38"/>
        </w:numPr>
        <w:textAlignment w:val="auto"/>
        <w:rPr>
          <w:noProof/>
          <w:lang w:val="en-CA"/>
        </w:rPr>
      </w:pPr>
      <w:bookmarkStart w:id="51" w:name="_Ref23347554"/>
      <w:bookmarkEnd w:id="50"/>
      <w:r>
        <w:rPr>
          <w:noProof/>
          <w:lang w:val="en-CA"/>
        </w:rPr>
        <w:t xml:space="preserve">ALF </w:t>
      </w:r>
      <w:r>
        <w:rPr>
          <w:lang w:val="en-CA"/>
        </w:rPr>
        <w:t>sample padding</w:t>
      </w:r>
      <w:r>
        <w:rPr>
          <w:noProof/>
          <w:lang w:val="en-CA"/>
        </w:rPr>
        <w:t xml:space="preserve"> process</w:t>
      </w:r>
      <w:bookmarkEnd w:id="51"/>
    </w:p>
    <w:p w14:paraId="3ECDBF6A" w14:textId="77777777" w:rsidR="00832852" w:rsidRDefault="00832852" w:rsidP="00832852">
      <w:pPr>
        <w:tabs>
          <w:tab w:val="left" w:pos="284"/>
        </w:tabs>
        <w:ind w:left="284" w:hanging="284"/>
        <w:rPr>
          <w:noProof/>
          <w:lang w:val="en-CA" w:eastAsia="ko-KR"/>
        </w:rPr>
      </w:pPr>
      <w:r>
        <w:rPr>
          <w:noProof/>
          <w:lang w:val="en-CA" w:eastAsia="ko-KR"/>
        </w:rPr>
        <w:t>Inputs of this process are:</w:t>
      </w:r>
    </w:p>
    <w:p w14:paraId="7635117B"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a luma location ( xCtb, yCtb ) specifying the top-left sample of the current luma coding tree block relative to the top left sample of the current picture,</w:t>
      </w:r>
    </w:p>
    <w:p w14:paraId="6CECA2ED"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a luma location ( x, y ) specifying the neighbouring sample relative to the top-left sample of the current picture,</w:t>
      </w:r>
    </w:p>
    <w:p w14:paraId="4D33590E"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a flag isChroma specifiying whether the colour componenet is chroma component or not,</w:t>
      </w:r>
    </w:p>
    <w:p w14:paraId="45EC4AC6"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left vertical boundary position clipLeftPos,</w:t>
      </w:r>
    </w:p>
    <w:p w14:paraId="14FD5BDC"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right vertical boundary position clipRightPos,</w:t>
      </w:r>
    </w:p>
    <w:p w14:paraId="56B9B6CD"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above horizontal boundary position clipTopPos,</w:t>
      </w:r>
    </w:p>
    <w:p w14:paraId="2DA6B2F0"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below horizontal boundary position clipBottomPos,</w:t>
      </w:r>
    </w:p>
    <w:p w14:paraId="6F2B5A35" w14:textId="77777777" w:rsidR="00832852" w:rsidRDefault="00832852" w:rsidP="00832852">
      <w:pPr>
        <w:numPr>
          <w:ilvl w:val="1"/>
          <w:numId w:val="61"/>
        </w:numPr>
        <w:tabs>
          <w:tab w:val="left" w:pos="2160"/>
          <w:tab w:val="left" w:pos="2520"/>
          <w:tab w:val="left" w:pos="2880"/>
          <w:tab w:val="left" w:pos="3240"/>
          <w:tab w:val="left" w:pos="3600"/>
          <w:tab w:val="left" w:pos="3960"/>
          <w:tab w:val="left" w:pos="4320"/>
        </w:tabs>
        <w:ind w:left="360"/>
        <w:textAlignment w:val="auto"/>
        <w:rPr>
          <w:noProof/>
          <w:lang w:val="en-CA" w:eastAsia="ko-KR"/>
        </w:rPr>
      </w:pPr>
      <w:r>
        <w:rPr>
          <w:noProof/>
          <w:lang w:val="en-CA"/>
        </w:rPr>
        <w:t>the</w:t>
      </w:r>
      <w:r>
        <w:rPr>
          <w:noProof/>
          <w:lang w:val="en-CA" w:eastAsia="ko-KR"/>
        </w:rPr>
        <w:t xml:space="preserve"> top left boundary flag clipTopLeftFlag,</w:t>
      </w:r>
    </w:p>
    <w:p w14:paraId="6D3085DB" w14:textId="77777777" w:rsidR="00832852" w:rsidRDefault="00832852" w:rsidP="00832852">
      <w:pPr>
        <w:numPr>
          <w:ilvl w:val="1"/>
          <w:numId w:val="61"/>
        </w:numPr>
        <w:tabs>
          <w:tab w:val="left" w:pos="2160"/>
          <w:tab w:val="left" w:pos="2520"/>
          <w:tab w:val="left" w:pos="2880"/>
          <w:tab w:val="left" w:pos="3240"/>
          <w:tab w:val="left" w:pos="3600"/>
          <w:tab w:val="left" w:pos="3960"/>
          <w:tab w:val="left" w:pos="4320"/>
        </w:tabs>
        <w:ind w:left="360"/>
        <w:textAlignment w:val="auto"/>
        <w:rPr>
          <w:noProof/>
          <w:lang w:val="en-CA" w:eastAsia="ko-KR"/>
        </w:rPr>
      </w:pPr>
      <w:r>
        <w:rPr>
          <w:noProof/>
          <w:lang w:val="en-CA" w:eastAsia="ko-KR"/>
        </w:rPr>
        <w:t>the bottom right boundary flag clipBotRightFlag.</w:t>
      </w:r>
    </w:p>
    <w:p w14:paraId="798C2442" w14:textId="77777777" w:rsidR="00832852" w:rsidRDefault="00832852" w:rsidP="00832852">
      <w:pPr>
        <w:tabs>
          <w:tab w:val="clear" w:pos="794"/>
          <w:tab w:val="left" w:pos="400"/>
        </w:tabs>
        <w:rPr>
          <w:noProof/>
          <w:lang w:val="en-CA" w:eastAsia="ko-KR"/>
        </w:rPr>
      </w:pPr>
      <w:r>
        <w:rPr>
          <w:noProof/>
          <w:lang w:val="en-CA" w:eastAsia="ko-KR"/>
        </w:rPr>
        <w:t>Outputs of this process are:</w:t>
      </w:r>
    </w:p>
    <w:p w14:paraId="1057E201"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modified luma location ( x, y ) specifying the neighbouring sample relative to the top-left sample of the current picture,</w:t>
      </w:r>
    </w:p>
    <w:p w14:paraId="1685F4BE" w14:textId="77777777" w:rsidR="00832852" w:rsidRDefault="00832852" w:rsidP="00832852">
      <w:pPr>
        <w:tabs>
          <w:tab w:val="clear" w:pos="794"/>
          <w:tab w:val="left" w:pos="400"/>
        </w:tabs>
        <w:rPr>
          <w:rFonts w:eastAsia="Malgun Gothic"/>
          <w:noProof/>
          <w:lang w:val="en-CA"/>
        </w:rPr>
      </w:pPr>
      <w:r>
        <w:rPr>
          <w:rFonts w:eastAsia="Malgun Gothic"/>
          <w:noProof/>
          <w:lang w:val="en-CA"/>
        </w:rPr>
        <w:t>The variables picWidth, picHeight, xCtbCur, yCtbCur, CtbSizeHor, CtbSizeVer, topBry, botBry, leftBry and rightBry are derived as follows:</w:t>
      </w:r>
    </w:p>
    <w:p w14:paraId="2C0ACF3A"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picWidth</w:t>
      </w:r>
      <w:r>
        <w:rPr>
          <w:noProof/>
          <w:lang w:val="en-CA" w:eastAsia="ko-KR"/>
        </w:rPr>
        <w:t xml:space="preserve"> = isChroma ? pic_width_in_luma_samples / SubWidthC </w:t>
      </w:r>
      <w:r>
        <w:rPr>
          <w:rFonts w:eastAsia="Malgun Gothic"/>
          <w:noProof/>
          <w:lang w:val="en-CA"/>
        </w:rPr>
        <w:t xml:space="preserve">: </w:t>
      </w:r>
      <w:r>
        <w:rPr>
          <w:noProof/>
          <w:lang w:val="en-CA" w:eastAsia="ko-KR"/>
        </w:rPr>
        <w:t>pic_width_in_luma_samples</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1515</w:t>
      </w:r>
      <w:r>
        <w:rPr>
          <w:noProof/>
          <w:lang w:val="en-CA"/>
        </w:rPr>
        <w:fldChar w:fldCharType="end"/>
      </w:r>
      <w:r>
        <w:rPr>
          <w:rFonts w:eastAsia="Malgun Gothic"/>
          <w:noProof/>
          <w:szCs w:val="22"/>
          <w:lang w:val="en-CA"/>
        </w:rPr>
        <w:t>)</w:t>
      </w:r>
    </w:p>
    <w:p w14:paraId="35BCB25F"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picHeight</w:t>
      </w:r>
      <w:r>
        <w:rPr>
          <w:noProof/>
          <w:lang w:val="en-CA" w:eastAsia="ko-KR"/>
        </w:rPr>
        <w:t xml:space="preserve"> = isChroma ? pic_height_in_luma_samples / SubHeightC </w:t>
      </w:r>
      <w:r>
        <w:rPr>
          <w:rFonts w:eastAsia="Malgun Gothic"/>
          <w:noProof/>
          <w:lang w:val="en-CA"/>
        </w:rPr>
        <w:t xml:space="preserve">: </w:t>
      </w:r>
      <w:r>
        <w:rPr>
          <w:noProof/>
          <w:lang w:val="en-CA" w:eastAsia="ko-KR"/>
        </w:rPr>
        <w:t>pic_height_in_luma_samples</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1516</w:t>
      </w:r>
      <w:r>
        <w:rPr>
          <w:noProof/>
          <w:lang w:val="en-CA"/>
        </w:rPr>
        <w:fldChar w:fldCharType="end"/>
      </w:r>
      <w:r>
        <w:rPr>
          <w:rFonts w:eastAsia="Malgun Gothic"/>
          <w:noProof/>
          <w:szCs w:val="22"/>
          <w:lang w:val="en-CA"/>
        </w:rPr>
        <w:t>)</w:t>
      </w:r>
    </w:p>
    <w:p w14:paraId="2313B93C"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xCtbCur</w:t>
      </w:r>
      <w:r>
        <w:rPr>
          <w:noProof/>
          <w:lang w:val="en-CA" w:eastAsia="ko-KR"/>
        </w:rPr>
        <w:t> = isChroma ? </w:t>
      </w:r>
      <w:r>
        <w:rPr>
          <w:rFonts w:eastAsia="Malgun Gothic"/>
          <w:noProof/>
          <w:lang w:val="en-CA"/>
        </w:rPr>
        <w:t xml:space="preserve">xCtb / </w:t>
      </w:r>
      <w:r>
        <w:rPr>
          <w:noProof/>
          <w:lang w:val="en-CA" w:eastAsia="ko-KR"/>
        </w:rPr>
        <w:t xml:space="preserve">SubWidthC </w:t>
      </w:r>
      <w:r>
        <w:rPr>
          <w:rFonts w:eastAsia="Malgun Gothic"/>
          <w:noProof/>
          <w:lang w:val="en-CA"/>
        </w:rPr>
        <w:t>: xCtb</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1517</w:t>
      </w:r>
      <w:r>
        <w:rPr>
          <w:noProof/>
          <w:lang w:val="en-CA"/>
        </w:rPr>
        <w:fldChar w:fldCharType="end"/>
      </w:r>
      <w:r>
        <w:rPr>
          <w:rFonts w:eastAsia="Malgun Gothic"/>
          <w:noProof/>
          <w:szCs w:val="22"/>
          <w:lang w:val="en-CA"/>
        </w:rPr>
        <w:t>)</w:t>
      </w:r>
    </w:p>
    <w:p w14:paraId="46B5FAA7"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yCtbCur</w:t>
      </w:r>
      <w:r>
        <w:rPr>
          <w:noProof/>
          <w:lang w:val="en-CA" w:eastAsia="ko-KR"/>
        </w:rPr>
        <w:t> = isChroma ? </w:t>
      </w:r>
      <w:r>
        <w:rPr>
          <w:rFonts w:eastAsia="Malgun Gothic"/>
          <w:noProof/>
          <w:lang w:val="en-CA"/>
        </w:rPr>
        <w:t xml:space="preserve">yCtb / </w:t>
      </w:r>
      <w:r>
        <w:rPr>
          <w:noProof/>
          <w:lang w:val="en-CA" w:eastAsia="ko-KR"/>
        </w:rPr>
        <w:t>SubHeightC</w:t>
      </w:r>
      <w:r>
        <w:rPr>
          <w:rFonts w:eastAsia="Malgun Gothic"/>
          <w:noProof/>
          <w:lang w:val="en-CA"/>
        </w:rPr>
        <w:t xml:space="preserve"> : yCtb</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1518</w:t>
      </w:r>
      <w:r>
        <w:rPr>
          <w:noProof/>
          <w:lang w:val="en-CA"/>
        </w:rPr>
        <w:fldChar w:fldCharType="end"/>
      </w:r>
      <w:r>
        <w:rPr>
          <w:rFonts w:eastAsia="Malgun Gothic"/>
          <w:noProof/>
          <w:szCs w:val="22"/>
          <w:lang w:val="en-CA"/>
        </w:rPr>
        <w:t>)</w:t>
      </w:r>
    </w:p>
    <w:p w14:paraId="4E5DB9ED"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 xml:space="preserve">ctbSizeHor </w:t>
      </w:r>
      <w:r>
        <w:rPr>
          <w:noProof/>
          <w:lang w:val="en-CA" w:eastAsia="ko-KR"/>
        </w:rPr>
        <w:t xml:space="preserve">= isChroma ? CtbSizeY / SubWidthC </w:t>
      </w:r>
      <w:r>
        <w:rPr>
          <w:rFonts w:eastAsia="Malgun Gothic"/>
          <w:noProof/>
          <w:lang w:val="en-CA"/>
        </w:rPr>
        <w:t xml:space="preserve">: </w:t>
      </w:r>
      <w:r>
        <w:rPr>
          <w:noProof/>
          <w:lang w:val="en-CA" w:eastAsia="ko-KR"/>
        </w:rPr>
        <w:t>CtbSizeY</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1519</w:t>
      </w:r>
      <w:r>
        <w:rPr>
          <w:noProof/>
          <w:lang w:val="en-CA"/>
        </w:rPr>
        <w:fldChar w:fldCharType="end"/>
      </w:r>
      <w:r>
        <w:rPr>
          <w:rFonts w:eastAsia="Malgun Gothic"/>
          <w:noProof/>
          <w:szCs w:val="22"/>
          <w:lang w:val="en-CA"/>
        </w:rPr>
        <w:t>)</w:t>
      </w:r>
    </w:p>
    <w:p w14:paraId="7CB28A17"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 xml:space="preserve">ctbSizeVer </w:t>
      </w:r>
      <w:r>
        <w:rPr>
          <w:noProof/>
          <w:lang w:val="en-CA" w:eastAsia="ko-KR"/>
        </w:rPr>
        <w:t xml:space="preserve">= isChroma ? CtbSizeY / SubHeightC </w:t>
      </w:r>
      <w:r>
        <w:rPr>
          <w:rFonts w:eastAsia="Malgun Gothic"/>
          <w:noProof/>
          <w:lang w:val="en-CA"/>
        </w:rPr>
        <w:t xml:space="preserve">: </w:t>
      </w:r>
      <w:r>
        <w:rPr>
          <w:noProof/>
          <w:lang w:val="en-CA" w:eastAsia="ko-KR"/>
        </w:rPr>
        <w:t>CtbSizeY</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1520</w:t>
      </w:r>
      <w:r>
        <w:rPr>
          <w:noProof/>
          <w:lang w:val="en-CA"/>
        </w:rPr>
        <w:fldChar w:fldCharType="end"/>
      </w:r>
      <w:r>
        <w:rPr>
          <w:rFonts w:eastAsia="Malgun Gothic"/>
          <w:noProof/>
          <w:szCs w:val="22"/>
          <w:lang w:val="en-CA"/>
        </w:rPr>
        <w:t>)</w:t>
      </w:r>
    </w:p>
    <w:p w14:paraId="6868A21E"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 xml:space="preserve">topBryPos = </w:t>
      </w:r>
      <w:r>
        <w:rPr>
          <w:noProof/>
          <w:lang w:val="en-CA" w:eastAsia="ko-KR"/>
        </w:rPr>
        <w:t>isChroma ? </w:t>
      </w:r>
      <w:r>
        <w:rPr>
          <w:rFonts w:eastAsia="Malgun Gothic"/>
          <w:noProof/>
          <w:szCs w:val="22"/>
          <w:lang w:val="en-CA"/>
        </w:rPr>
        <w:t>clipTopPos</w:t>
      </w:r>
      <w:r>
        <w:rPr>
          <w:noProof/>
          <w:lang w:val="en-CA" w:eastAsia="ko-KR"/>
        </w:rPr>
        <w:t xml:space="preserve"> / SubHeightC </w:t>
      </w:r>
      <w:r>
        <w:rPr>
          <w:rFonts w:eastAsia="Malgun Gothic"/>
          <w:noProof/>
          <w:lang w:val="en-CA"/>
        </w:rPr>
        <w:t xml:space="preserve">: </w:t>
      </w:r>
      <w:r>
        <w:rPr>
          <w:rFonts w:eastAsia="Malgun Gothic"/>
          <w:noProof/>
          <w:szCs w:val="22"/>
          <w:lang w:val="en-CA"/>
        </w:rPr>
        <w:t>clipTopPos</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1521</w:t>
      </w:r>
      <w:r>
        <w:rPr>
          <w:noProof/>
          <w:lang w:val="en-CA"/>
        </w:rPr>
        <w:fldChar w:fldCharType="end"/>
      </w:r>
      <w:r>
        <w:rPr>
          <w:rFonts w:eastAsia="Malgun Gothic"/>
          <w:noProof/>
          <w:szCs w:val="22"/>
          <w:lang w:val="en-CA"/>
        </w:rPr>
        <w:t>)</w:t>
      </w:r>
    </w:p>
    <w:p w14:paraId="11204C37"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 xml:space="preserve">botBryPos = </w:t>
      </w:r>
      <w:r>
        <w:rPr>
          <w:noProof/>
          <w:lang w:val="en-CA" w:eastAsia="ko-KR"/>
        </w:rPr>
        <w:t>isChroma ? </w:t>
      </w:r>
      <w:r>
        <w:rPr>
          <w:rFonts w:eastAsia="Malgun Gothic"/>
          <w:noProof/>
          <w:szCs w:val="22"/>
          <w:lang w:val="en-CA"/>
        </w:rPr>
        <w:t>clipBottomPos</w:t>
      </w:r>
      <w:r>
        <w:rPr>
          <w:noProof/>
          <w:lang w:val="en-CA" w:eastAsia="ko-KR"/>
        </w:rPr>
        <w:t xml:space="preserve"> / SubHeightC </w:t>
      </w:r>
      <w:r>
        <w:rPr>
          <w:rFonts w:eastAsia="Malgun Gothic"/>
          <w:noProof/>
          <w:lang w:val="en-CA"/>
        </w:rPr>
        <w:t xml:space="preserve">: </w:t>
      </w:r>
      <w:r>
        <w:rPr>
          <w:rFonts w:eastAsia="Malgun Gothic"/>
          <w:noProof/>
          <w:szCs w:val="22"/>
          <w:lang w:val="en-CA"/>
        </w:rPr>
        <w:t>clipBottomPos</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1522</w:t>
      </w:r>
      <w:r>
        <w:rPr>
          <w:noProof/>
          <w:lang w:val="en-CA"/>
        </w:rPr>
        <w:fldChar w:fldCharType="end"/>
      </w:r>
      <w:r>
        <w:rPr>
          <w:rFonts w:eastAsia="Malgun Gothic"/>
          <w:noProof/>
          <w:szCs w:val="22"/>
          <w:lang w:val="en-CA"/>
        </w:rPr>
        <w:t>)</w:t>
      </w:r>
    </w:p>
    <w:p w14:paraId="1F18A25D"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 xml:space="preserve">leftBryPos = </w:t>
      </w:r>
      <w:r>
        <w:rPr>
          <w:noProof/>
          <w:lang w:val="en-CA" w:eastAsia="ko-KR"/>
        </w:rPr>
        <w:t>isChroma ? </w:t>
      </w:r>
      <w:r>
        <w:rPr>
          <w:rFonts w:eastAsia="Malgun Gothic"/>
          <w:noProof/>
          <w:szCs w:val="22"/>
          <w:lang w:val="en-CA"/>
        </w:rPr>
        <w:t>clipLeftPos</w:t>
      </w:r>
      <w:r>
        <w:rPr>
          <w:noProof/>
          <w:lang w:val="en-CA" w:eastAsia="ko-KR"/>
        </w:rPr>
        <w:t xml:space="preserve"> / SubWidthC </w:t>
      </w:r>
      <w:r>
        <w:rPr>
          <w:rFonts w:eastAsia="Malgun Gothic"/>
          <w:noProof/>
          <w:lang w:val="en-CA"/>
        </w:rPr>
        <w:t xml:space="preserve">: </w:t>
      </w:r>
      <w:r>
        <w:rPr>
          <w:rFonts w:eastAsia="Malgun Gothic"/>
          <w:noProof/>
          <w:szCs w:val="22"/>
          <w:lang w:val="en-CA"/>
        </w:rPr>
        <w:t>clipLeftPos</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1523</w:t>
      </w:r>
      <w:r>
        <w:rPr>
          <w:noProof/>
          <w:lang w:val="en-CA"/>
        </w:rPr>
        <w:fldChar w:fldCharType="end"/>
      </w:r>
      <w:r>
        <w:rPr>
          <w:rFonts w:eastAsia="Malgun Gothic"/>
          <w:noProof/>
          <w:szCs w:val="22"/>
          <w:lang w:val="en-CA"/>
        </w:rPr>
        <w:t>)</w:t>
      </w:r>
    </w:p>
    <w:p w14:paraId="0F198F19" w14:textId="77777777" w:rsidR="00832852" w:rsidRDefault="00832852" w:rsidP="00832852">
      <w:pPr>
        <w:tabs>
          <w:tab w:val="left" w:pos="851"/>
          <w:tab w:val="left" w:pos="1134"/>
          <w:tab w:val="left" w:pos="1418"/>
          <w:tab w:val="center" w:pos="4849"/>
          <w:tab w:val="right" w:pos="9696"/>
        </w:tabs>
        <w:spacing w:before="193" w:after="240"/>
        <w:ind w:left="851"/>
        <w:jc w:val="right"/>
        <w:rPr>
          <w:rFonts w:eastAsia="Malgun Gothic"/>
          <w:noProof/>
          <w:lang w:val="en-CA"/>
        </w:rPr>
      </w:pPr>
      <w:r>
        <w:rPr>
          <w:rFonts w:eastAsia="Malgun Gothic"/>
          <w:noProof/>
          <w:lang w:val="en-CA"/>
        </w:rPr>
        <w:t xml:space="preserve">rightBryPos = </w:t>
      </w:r>
      <w:r>
        <w:rPr>
          <w:noProof/>
          <w:lang w:val="en-CA" w:eastAsia="ko-KR"/>
        </w:rPr>
        <w:t>isChroma ? </w:t>
      </w:r>
      <w:r>
        <w:rPr>
          <w:rFonts w:eastAsia="Malgun Gothic"/>
          <w:noProof/>
          <w:szCs w:val="22"/>
          <w:lang w:val="en-CA"/>
        </w:rPr>
        <w:t>clipRightPos</w:t>
      </w:r>
      <w:r>
        <w:rPr>
          <w:noProof/>
          <w:lang w:val="en-CA" w:eastAsia="ko-KR"/>
        </w:rPr>
        <w:t xml:space="preserve"> / SubWidthC </w:t>
      </w:r>
      <w:r>
        <w:rPr>
          <w:rFonts w:eastAsia="Malgun Gothic"/>
          <w:noProof/>
          <w:lang w:val="en-CA"/>
        </w:rPr>
        <w:t xml:space="preserve">: </w:t>
      </w:r>
      <w:r>
        <w:rPr>
          <w:rFonts w:eastAsia="Malgun Gothic"/>
          <w:noProof/>
          <w:szCs w:val="22"/>
          <w:lang w:val="en-CA"/>
        </w:rPr>
        <w:t>clipRightPos</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1524</w:t>
      </w:r>
      <w:r>
        <w:rPr>
          <w:noProof/>
          <w:lang w:val="en-CA"/>
        </w:rPr>
        <w:fldChar w:fldCharType="end"/>
      </w:r>
      <w:r>
        <w:rPr>
          <w:rFonts w:eastAsia="Malgun Gothic"/>
          <w:noProof/>
          <w:szCs w:val="22"/>
          <w:lang w:val="en-CA"/>
        </w:rPr>
        <w:t>)</w:t>
      </w:r>
    </w:p>
    <w:p w14:paraId="6293663B" w14:textId="77777777" w:rsidR="00832852" w:rsidRDefault="00832852" w:rsidP="00832852">
      <w:pPr>
        <w:tabs>
          <w:tab w:val="clear" w:pos="794"/>
          <w:tab w:val="left" w:pos="400"/>
        </w:tabs>
        <w:rPr>
          <w:noProof/>
          <w:lang w:val="en-CA" w:eastAsia="ko-KR"/>
        </w:rPr>
      </w:pPr>
      <w:r>
        <w:rPr>
          <w:noProof/>
          <w:lang w:val="en-CA" w:eastAsia="ko-KR"/>
        </w:rPr>
        <w:t>The variables ( x , y ) is modified as follows:</w:t>
      </w:r>
    </w:p>
    <w:p w14:paraId="4BC5CF75"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rFonts w:eastAsia="Malgun Gothic"/>
          <w:noProof/>
          <w:szCs w:val="22"/>
          <w:lang w:val="en-CA"/>
        </w:rPr>
      </w:pPr>
      <w:r>
        <w:rPr>
          <w:rFonts w:eastAsia="Malgun Gothic"/>
          <w:noProof/>
          <w:szCs w:val="22"/>
          <w:lang w:val="en-CA"/>
        </w:rPr>
        <w:lastRenderedPageBreak/>
        <w:t xml:space="preserve">When </w:t>
      </w:r>
      <w:r>
        <w:rPr>
          <w:rFonts w:eastAsia="Malgun Gothic"/>
          <w:noProof/>
          <w:lang w:val="en-CA"/>
        </w:rPr>
        <w:t xml:space="preserve">topBryPos </w:t>
      </w:r>
      <w:r>
        <w:rPr>
          <w:rFonts w:eastAsia="Malgun Gothic"/>
          <w:noProof/>
          <w:szCs w:val="22"/>
          <w:lang w:val="en-CA"/>
        </w:rPr>
        <w:t>is not less than 0</w:t>
      </w:r>
      <w:r>
        <w:rPr>
          <w:noProof/>
          <w:lang w:val="en-CA" w:eastAsia="zh-CN"/>
        </w:rPr>
        <w:t>,</w:t>
      </w:r>
      <w:r>
        <w:rPr>
          <w:rFonts w:eastAsia="Malgun Gothic"/>
          <w:noProof/>
          <w:szCs w:val="22"/>
          <w:lang w:val="en-CA"/>
        </w:rPr>
        <w:t xml:space="preserve"> </w:t>
      </w:r>
      <w:r>
        <w:rPr>
          <w:noProof/>
          <w:lang w:val="en-CA" w:eastAsia="ko-KR"/>
        </w:rPr>
        <w:t>the following applies:</w:t>
      </w:r>
    </w:p>
    <w:p w14:paraId="7EB4962A" w14:textId="77777777" w:rsidR="00832852" w:rsidRDefault="00832852" w:rsidP="00832852">
      <w:pPr>
        <w:pStyle w:val="Equation"/>
        <w:tabs>
          <w:tab w:val="clear" w:pos="794"/>
          <w:tab w:val="clear" w:pos="1588"/>
          <w:tab w:val="left" w:pos="851"/>
          <w:tab w:val="left" w:pos="1134"/>
          <w:tab w:val="left" w:pos="1418"/>
        </w:tabs>
        <w:ind w:left="851"/>
        <w:rPr>
          <w:rFonts w:eastAsia="Malgun Gothic"/>
          <w:noProof/>
          <w:szCs w:val="22"/>
          <w:lang w:val="en-CA"/>
        </w:rPr>
      </w:pPr>
      <w:r>
        <w:rPr>
          <w:noProof/>
          <w:lang w:val="en-CA" w:eastAsia="ko-KR"/>
        </w:rPr>
        <w:t>y = Clip3( </w:t>
      </w:r>
      <w:r>
        <w:rPr>
          <w:rFonts w:eastAsia="Malgun Gothic"/>
          <w:noProof/>
          <w:lang w:val="en-CA"/>
        </w:rPr>
        <w:t>topBryPos</w:t>
      </w:r>
      <w:r>
        <w:rPr>
          <w:noProof/>
          <w:lang w:val="en-CA" w:eastAsia="ko-KR"/>
        </w:rPr>
        <w:t xml:space="preserve">, </w:t>
      </w:r>
      <w:r>
        <w:rPr>
          <w:rFonts w:eastAsia="Malgun Gothic"/>
          <w:noProof/>
          <w:lang w:val="en-CA"/>
        </w:rPr>
        <w:t>picHeight</w:t>
      </w:r>
      <w:r>
        <w:rPr>
          <w:noProof/>
          <w:lang w:val="en-CA" w:eastAsia="ko-KR"/>
        </w:rPr>
        <w:t> − 1, y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1525</w:t>
      </w:r>
      <w:r>
        <w:rPr>
          <w:noProof/>
          <w:lang w:val="en-CA"/>
        </w:rPr>
        <w:fldChar w:fldCharType="end"/>
      </w:r>
      <w:r>
        <w:rPr>
          <w:rFonts w:eastAsia="Malgun Gothic"/>
          <w:noProof/>
          <w:szCs w:val="22"/>
          <w:lang w:val="en-CA"/>
        </w:rPr>
        <w:t>)</w:t>
      </w:r>
    </w:p>
    <w:p w14:paraId="70F1C137"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rFonts w:eastAsia="Malgun Gothic"/>
          <w:noProof/>
          <w:szCs w:val="22"/>
          <w:lang w:val="en-CA"/>
        </w:rPr>
      </w:pPr>
      <w:r>
        <w:rPr>
          <w:rFonts w:eastAsia="Malgun Gothic"/>
          <w:noProof/>
          <w:szCs w:val="22"/>
          <w:lang w:val="en-CA"/>
        </w:rPr>
        <w:t>When botBryPos is not less than 0</w:t>
      </w:r>
      <w:r>
        <w:rPr>
          <w:noProof/>
          <w:lang w:val="en-CA" w:eastAsia="ko-KR"/>
        </w:rPr>
        <w:t>, the following applies:</w:t>
      </w:r>
    </w:p>
    <w:p w14:paraId="058E53D8"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eastAsia="ko-KR"/>
        </w:rPr>
        <w:t xml:space="preserve">y = Clip3( 0, </w:t>
      </w:r>
      <w:r>
        <w:rPr>
          <w:rFonts w:eastAsia="Malgun Gothic"/>
          <w:noProof/>
          <w:szCs w:val="22"/>
          <w:lang w:val="en-CA"/>
        </w:rPr>
        <w:t>botBryPos </w:t>
      </w:r>
      <w:r>
        <w:rPr>
          <w:lang w:val="en-CA" w:eastAsia="ko-KR"/>
        </w:rPr>
        <w:t>− 1</w:t>
      </w:r>
      <w:r>
        <w:rPr>
          <w:noProof/>
          <w:lang w:val="en-CA" w:eastAsia="ko-KR"/>
        </w:rPr>
        <w:t>, y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1526</w:t>
      </w:r>
      <w:r>
        <w:rPr>
          <w:noProof/>
          <w:lang w:val="en-CA"/>
        </w:rPr>
        <w:fldChar w:fldCharType="end"/>
      </w:r>
      <w:r>
        <w:rPr>
          <w:rFonts w:eastAsia="Malgun Gothic"/>
          <w:noProof/>
          <w:szCs w:val="22"/>
          <w:lang w:val="en-CA"/>
        </w:rPr>
        <w:t>)</w:t>
      </w:r>
    </w:p>
    <w:p w14:paraId="4033387F"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rFonts w:eastAsia="Malgun Gothic"/>
          <w:noProof/>
          <w:szCs w:val="22"/>
          <w:lang w:val="en-CA"/>
        </w:rPr>
      </w:pPr>
      <w:r>
        <w:rPr>
          <w:rFonts w:eastAsia="Malgun Gothic"/>
          <w:noProof/>
          <w:szCs w:val="22"/>
          <w:lang w:val="en-CA"/>
        </w:rPr>
        <w:t>When leftBryPos is not less than 0</w:t>
      </w:r>
      <w:r>
        <w:rPr>
          <w:noProof/>
          <w:lang w:val="en-CA" w:eastAsia="zh-CN"/>
        </w:rPr>
        <w:t>,</w:t>
      </w:r>
      <w:r>
        <w:rPr>
          <w:rFonts w:eastAsia="Malgun Gothic"/>
          <w:noProof/>
          <w:szCs w:val="22"/>
          <w:lang w:val="en-CA"/>
        </w:rPr>
        <w:t xml:space="preserve"> </w:t>
      </w:r>
      <w:r>
        <w:rPr>
          <w:noProof/>
          <w:lang w:val="en-CA" w:eastAsia="ko-KR"/>
        </w:rPr>
        <w:t>the following applies:</w:t>
      </w:r>
    </w:p>
    <w:p w14:paraId="080B2E5E"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lang w:val="en-CA" w:eastAsia="ko-KR"/>
        </w:rPr>
        <w:t>x</w:t>
      </w:r>
      <w:r>
        <w:rPr>
          <w:noProof/>
          <w:lang w:val="en-CA" w:eastAsia="ko-KR"/>
        </w:rPr>
        <w:t xml:space="preserve"> = Clip3( </w:t>
      </w:r>
      <w:r>
        <w:rPr>
          <w:rFonts w:eastAsia="Malgun Gothic"/>
          <w:noProof/>
          <w:szCs w:val="22"/>
          <w:lang w:val="en-CA"/>
        </w:rPr>
        <w:t>leftBryPos</w:t>
      </w:r>
      <w:r>
        <w:rPr>
          <w:noProof/>
          <w:lang w:val="en-CA" w:eastAsia="ko-KR"/>
        </w:rPr>
        <w:t xml:space="preserve">, </w:t>
      </w:r>
      <w:r>
        <w:rPr>
          <w:rFonts w:eastAsia="Malgun Gothic"/>
          <w:noProof/>
          <w:lang w:val="en-CA"/>
        </w:rPr>
        <w:t>picWidth</w:t>
      </w:r>
      <w:r>
        <w:rPr>
          <w:noProof/>
          <w:lang w:val="en-CA" w:eastAsia="ko-KR"/>
        </w:rPr>
        <w:t> − 1,  x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1527</w:t>
      </w:r>
      <w:r>
        <w:rPr>
          <w:noProof/>
          <w:lang w:val="en-CA"/>
        </w:rPr>
        <w:fldChar w:fldCharType="end"/>
      </w:r>
      <w:r>
        <w:rPr>
          <w:rFonts w:eastAsia="Malgun Gothic"/>
          <w:noProof/>
          <w:szCs w:val="22"/>
          <w:lang w:val="en-CA"/>
        </w:rPr>
        <w:t>)</w:t>
      </w:r>
    </w:p>
    <w:p w14:paraId="2FFE718A"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rFonts w:eastAsia="Malgun Gothic"/>
          <w:noProof/>
          <w:szCs w:val="22"/>
          <w:lang w:val="en-CA"/>
        </w:rPr>
      </w:pPr>
      <w:r>
        <w:rPr>
          <w:rFonts w:eastAsia="Malgun Gothic"/>
          <w:noProof/>
          <w:szCs w:val="22"/>
          <w:lang w:val="en-CA"/>
        </w:rPr>
        <w:t>When rightBryPos is not less than 0</w:t>
      </w:r>
      <w:r>
        <w:rPr>
          <w:noProof/>
          <w:lang w:val="en-CA" w:eastAsia="ko-KR"/>
        </w:rPr>
        <w:t>, the following applies:</w:t>
      </w:r>
    </w:p>
    <w:p w14:paraId="4F56871C"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lang w:val="en-CA" w:eastAsia="ko-KR"/>
        </w:rPr>
        <w:t>x</w:t>
      </w:r>
      <w:r>
        <w:rPr>
          <w:noProof/>
          <w:lang w:val="en-CA" w:eastAsia="ko-KR"/>
        </w:rPr>
        <w:t xml:space="preserve"> = Clip3( </w:t>
      </w:r>
      <w:r>
        <w:rPr>
          <w:rFonts w:eastAsia="Malgun Gothic"/>
          <w:noProof/>
          <w:szCs w:val="22"/>
          <w:lang w:val="en-CA"/>
        </w:rPr>
        <w:t>0</w:t>
      </w:r>
      <w:r>
        <w:rPr>
          <w:noProof/>
          <w:lang w:val="en-CA" w:eastAsia="ko-KR"/>
        </w:rPr>
        <w:t xml:space="preserve">, </w:t>
      </w:r>
      <w:r>
        <w:rPr>
          <w:rFonts w:eastAsia="Malgun Gothic"/>
          <w:noProof/>
          <w:szCs w:val="22"/>
          <w:lang w:val="en-CA"/>
        </w:rPr>
        <w:t>rightBryPos </w:t>
      </w:r>
      <w:r>
        <w:rPr>
          <w:noProof/>
          <w:lang w:val="en-CA" w:eastAsia="ko-KR"/>
        </w:rPr>
        <w:t>− 1, x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1528</w:t>
      </w:r>
      <w:r>
        <w:rPr>
          <w:noProof/>
          <w:lang w:val="en-CA"/>
        </w:rPr>
        <w:fldChar w:fldCharType="end"/>
      </w:r>
      <w:r>
        <w:rPr>
          <w:rFonts w:eastAsia="Malgun Gothic"/>
          <w:noProof/>
          <w:szCs w:val="22"/>
          <w:lang w:val="en-CA"/>
        </w:rPr>
        <w:t>)</w:t>
      </w:r>
    </w:p>
    <w:p w14:paraId="458A1E0E" w14:textId="77777777" w:rsidR="00832852" w:rsidRDefault="00832852" w:rsidP="00832852">
      <w:pPr>
        <w:numPr>
          <w:ilvl w:val="1"/>
          <w:numId w:val="61"/>
        </w:numPr>
        <w:tabs>
          <w:tab w:val="num" w:pos="270"/>
        </w:tabs>
        <w:ind w:left="270" w:hanging="270"/>
        <w:textAlignment w:val="auto"/>
        <w:rPr>
          <w:rFonts w:eastAsia="Malgun Gothic"/>
          <w:noProof/>
          <w:lang w:val="en-CA"/>
        </w:rPr>
      </w:pPr>
      <w:r>
        <w:rPr>
          <w:rFonts w:eastAsia="Malgun Gothic"/>
          <w:noProof/>
          <w:lang w:val="en-CA"/>
        </w:rPr>
        <w:t>( x, y ) is set equal to ( xCtbCur, y ) if all of the followig conditions are true:</w:t>
      </w:r>
    </w:p>
    <w:p w14:paraId="5EAFD39A" w14:textId="77777777" w:rsidR="00832852" w:rsidRDefault="00832852" w:rsidP="00832852">
      <w:pPr>
        <w:numPr>
          <w:ilvl w:val="2"/>
          <w:numId w:val="61"/>
        </w:numPr>
        <w:tabs>
          <w:tab w:val="clear" w:pos="794"/>
        </w:tabs>
        <w:textAlignment w:val="auto"/>
        <w:rPr>
          <w:rFonts w:eastAsia="Malgun Gothic"/>
          <w:noProof/>
          <w:lang w:val="en-CA"/>
        </w:rPr>
      </w:pPr>
      <w:r>
        <w:rPr>
          <w:rFonts w:eastAsia="Malgun Gothic"/>
          <w:noProof/>
          <w:lang w:val="en-CA"/>
        </w:rPr>
        <w:t>clipTopLeftFlag is equal to true</w:t>
      </w:r>
    </w:p>
    <w:p w14:paraId="1A55B6F4" w14:textId="77777777" w:rsidR="00832852" w:rsidRDefault="00832852" w:rsidP="00832852">
      <w:pPr>
        <w:numPr>
          <w:ilvl w:val="2"/>
          <w:numId w:val="61"/>
        </w:numPr>
        <w:tabs>
          <w:tab w:val="clear" w:pos="794"/>
        </w:tabs>
        <w:textAlignment w:val="auto"/>
        <w:rPr>
          <w:rFonts w:eastAsia="Malgun Gothic"/>
          <w:noProof/>
          <w:lang w:val="en-CA"/>
        </w:rPr>
      </w:pPr>
      <w:r>
        <w:rPr>
          <w:rFonts w:eastAsia="Malgun Gothic"/>
          <w:noProof/>
          <w:lang w:val="en-CA"/>
        </w:rPr>
        <w:t>topBryPos is less than 0 and leftBryPos is less than 0</w:t>
      </w:r>
    </w:p>
    <w:p w14:paraId="655879B8" w14:textId="77777777" w:rsidR="00832852" w:rsidRDefault="00832852" w:rsidP="00832852">
      <w:pPr>
        <w:numPr>
          <w:ilvl w:val="2"/>
          <w:numId w:val="61"/>
        </w:numPr>
        <w:tabs>
          <w:tab w:val="clear" w:pos="794"/>
        </w:tabs>
        <w:textAlignment w:val="auto"/>
        <w:rPr>
          <w:rFonts w:eastAsia="Malgun Gothic"/>
          <w:noProof/>
          <w:lang w:val="en-CA"/>
        </w:rPr>
      </w:pPr>
      <w:r>
        <w:rPr>
          <w:rFonts w:eastAsia="Malgun Gothic"/>
          <w:noProof/>
          <w:lang w:val="en-CA"/>
        </w:rPr>
        <w:t>x is less than xCtbCur and y is less than yCtbCur</w:t>
      </w:r>
    </w:p>
    <w:p w14:paraId="0E4261D6" w14:textId="77777777" w:rsidR="00832852" w:rsidRDefault="00832852" w:rsidP="00832852">
      <w:pPr>
        <w:numPr>
          <w:ilvl w:val="1"/>
          <w:numId w:val="61"/>
        </w:numPr>
        <w:tabs>
          <w:tab w:val="num" w:pos="270"/>
        </w:tabs>
        <w:ind w:left="270" w:hanging="270"/>
        <w:textAlignment w:val="auto"/>
        <w:rPr>
          <w:rFonts w:eastAsia="Malgun Gothic"/>
          <w:noProof/>
          <w:lang w:val="en-CA"/>
        </w:rPr>
      </w:pPr>
      <w:r>
        <w:rPr>
          <w:rFonts w:eastAsia="Malgun Gothic"/>
          <w:noProof/>
          <w:lang w:val="en-CA"/>
        </w:rPr>
        <w:t>( x, y ) is set equal to ( xCtbCur + </w:t>
      </w:r>
      <w:r>
        <w:rPr>
          <w:noProof/>
          <w:lang w:val="en-CA" w:eastAsia="ko-KR"/>
        </w:rPr>
        <w:t>CtbSizeHor − 1</w:t>
      </w:r>
      <w:r>
        <w:rPr>
          <w:rFonts w:eastAsia="Malgun Gothic"/>
          <w:noProof/>
          <w:lang w:val="en-CA"/>
        </w:rPr>
        <w:t>, y ) if all of the followig conditions are true:</w:t>
      </w:r>
    </w:p>
    <w:p w14:paraId="23B007FD" w14:textId="77777777" w:rsidR="00832852" w:rsidRDefault="00832852" w:rsidP="00832852">
      <w:pPr>
        <w:numPr>
          <w:ilvl w:val="2"/>
          <w:numId w:val="61"/>
        </w:numPr>
        <w:tabs>
          <w:tab w:val="clear" w:pos="794"/>
        </w:tabs>
        <w:textAlignment w:val="auto"/>
        <w:rPr>
          <w:rFonts w:eastAsia="Malgun Gothic"/>
          <w:noProof/>
          <w:lang w:val="en-CA"/>
        </w:rPr>
      </w:pPr>
      <w:r>
        <w:rPr>
          <w:rFonts w:eastAsia="Malgun Gothic"/>
          <w:noProof/>
          <w:lang w:val="en-CA"/>
        </w:rPr>
        <w:t>clipBotRightFlag is equal to true</w:t>
      </w:r>
    </w:p>
    <w:p w14:paraId="332F460F" w14:textId="77777777" w:rsidR="00832852" w:rsidRDefault="00832852" w:rsidP="00832852">
      <w:pPr>
        <w:numPr>
          <w:ilvl w:val="2"/>
          <w:numId w:val="61"/>
        </w:numPr>
        <w:tabs>
          <w:tab w:val="clear" w:pos="794"/>
        </w:tabs>
        <w:textAlignment w:val="auto"/>
        <w:rPr>
          <w:rFonts w:eastAsia="Malgun Gothic"/>
          <w:noProof/>
          <w:lang w:val="en-CA"/>
        </w:rPr>
      </w:pPr>
      <w:r>
        <w:rPr>
          <w:rFonts w:eastAsia="Malgun Gothic"/>
          <w:noProof/>
          <w:szCs w:val="22"/>
          <w:lang w:val="en-CA"/>
        </w:rPr>
        <w:t>botBryPos is less than 0 and rightBryPos is less than 0</w:t>
      </w:r>
    </w:p>
    <w:p w14:paraId="379F7C6D" w14:textId="77777777" w:rsidR="00832852" w:rsidRDefault="00832852" w:rsidP="00832852">
      <w:pPr>
        <w:numPr>
          <w:ilvl w:val="2"/>
          <w:numId w:val="61"/>
        </w:numPr>
        <w:tabs>
          <w:tab w:val="clear" w:pos="794"/>
        </w:tabs>
        <w:textAlignment w:val="auto"/>
        <w:rPr>
          <w:rFonts w:eastAsia="Malgun Gothic"/>
          <w:noProof/>
          <w:lang w:val="en-CA"/>
        </w:rPr>
      </w:pPr>
      <w:r>
        <w:rPr>
          <w:rFonts w:eastAsia="Malgun Gothic"/>
          <w:noProof/>
          <w:szCs w:val="22"/>
          <w:lang w:val="en-CA"/>
        </w:rPr>
        <w:t xml:space="preserve">x is greater than </w:t>
      </w:r>
      <w:r>
        <w:rPr>
          <w:rFonts w:eastAsia="Malgun Gothic"/>
          <w:noProof/>
          <w:lang w:val="en-CA"/>
        </w:rPr>
        <w:t>xCtbCur + </w:t>
      </w:r>
      <w:r>
        <w:rPr>
          <w:noProof/>
          <w:lang w:val="en-CA" w:eastAsia="ko-KR"/>
        </w:rPr>
        <w:t xml:space="preserve">CtbSizeHor − 1 and </w:t>
      </w:r>
      <w:r>
        <w:rPr>
          <w:rFonts w:eastAsia="Malgun Gothic"/>
          <w:noProof/>
          <w:lang w:val="en-CA"/>
        </w:rPr>
        <w:t>y is greater than yCtbCur + </w:t>
      </w:r>
      <w:r>
        <w:rPr>
          <w:noProof/>
          <w:lang w:val="en-CA" w:eastAsia="ko-KR"/>
        </w:rPr>
        <w:t>CtbSizeVer − 1</w:t>
      </w:r>
    </w:p>
    <w:p w14:paraId="7C75264E" w14:textId="77777777" w:rsidR="00832852" w:rsidRDefault="00832852" w:rsidP="00832852">
      <w:pPr>
        <w:tabs>
          <w:tab w:val="clear" w:pos="794"/>
          <w:tab w:val="clear" w:pos="1191"/>
          <w:tab w:val="left" w:pos="2160"/>
          <w:tab w:val="left" w:pos="2520"/>
          <w:tab w:val="left" w:pos="2880"/>
          <w:tab w:val="left" w:pos="3240"/>
          <w:tab w:val="left" w:pos="3600"/>
          <w:tab w:val="left" w:pos="3960"/>
          <w:tab w:val="left" w:pos="4320"/>
        </w:tabs>
        <w:rPr>
          <w:noProof/>
          <w:lang w:val="en-CA" w:eastAsia="ko-KR"/>
        </w:rPr>
      </w:pPr>
    </w:p>
    <w:p w14:paraId="354B6DD5" w14:textId="77777777" w:rsidR="00832852" w:rsidRDefault="00832852" w:rsidP="00832852">
      <w:pPr>
        <w:pStyle w:val="Heading4"/>
        <w:numPr>
          <w:ilvl w:val="3"/>
          <w:numId w:val="38"/>
        </w:numPr>
        <w:textAlignment w:val="auto"/>
        <w:rPr>
          <w:noProof/>
          <w:lang w:val="en-CA"/>
        </w:rPr>
      </w:pPr>
      <w:bookmarkStart w:id="52" w:name="_Hlk26788393"/>
      <w:r>
        <w:rPr>
          <w:noProof/>
          <w:lang w:val="en-CA"/>
        </w:rPr>
        <w:t>Cross</w:t>
      </w:r>
      <w:r>
        <w:rPr>
          <w:noProof/>
          <w:lang w:val="en-CA" w:eastAsia="zh-CN"/>
        </w:rPr>
        <w:t>-</w:t>
      </w:r>
      <w:r>
        <w:rPr>
          <w:noProof/>
          <w:lang w:val="en-CA"/>
        </w:rPr>
        <w:t>component filtering process</w:t>
      </w:r>
      <w:bookmarkEnd w:id="52"/>
    </w:p>
    <w:p w14:paraId="29C142A5" w14:textId="77777777" w:rsidR="00832852" w:rsidRDefault="00832852" w:rsidP="00832852">
      <w:pPr>
        <w:tabs>
          <w:tab w:val="left" w:pos="284"/>
        </w:tabs>
        <w:ind w:left="284" w:hanging="284"/>
        <w:rPr>
          <w:noProof/>
          <w:lang w:val="en-CA" w:eastAsia="ko-KR"/>
        </w:rPr>
      </w:pPr>
      <w:r>
        <w:rPr>
          <w:noProof/>
          <w:lang w:val="en-CA" w:eastAsia="ko-KR"/>
        </w:rPr>
        <w:t>Inputs of this process are:</w:t>
      </w:r>
    </w:p>
    <w:p w14:paraId="76268B9B" w14:textId="77777777" w:rsidR="00832852" w:rsidRDefault="00832852" w:rsidP="00832852">
      <w:pPr>
        <w:numPr>
          <w:ilvl w:val="0"/>
          <w:numId w:val="65"/>
        </w:numPr>
        <w:tabs>
          <w:tab w:val="clear" w:pos="794"/>
          <w:tab w:val="num" w:pos="284"/>
          <w:tab w:val="left" w:pos="709"/>
        </w:tabs>
        <w:ind w:left="284" w:hanging="284"/>
        <w:textAlignment w:val="auto"/>
        <w:rPr>
          <w:noProof/>
          <w:lang w:val="en-CA"/>
        </w:rPr>
      </w:pPr>
      <w:r>
        <w:rPr>
          <w:noProof/>
          <w:lang w:val="en-CA"/>
        </w:rPr>
        <w:t>a reconstructed luma picture sample array recPicture</w:t>
      </w:r>
      <w:r>
        <w:rPr>
          <w:vertAlign w:val="subscript"/>
          <w:lang w:val="en-CA"/>
        </w:rPr>
        <w:t>L</w:t>
      </w:r>
      <w:r>
        <w:rPr>
          <w:noProof/>
          <w:lang w:val="en-CA"/>
        </w:rPr>
        <w:t xml:space="preserve"> prior to the luma adaptive loop filtering process,</w:t>
      </w:r>
    </w:p>
    <w:p w14:paraId="3FC6A714" w14:textId="77777777" w:rsidR="00832852" w:rsidRDefault="00832852" w:rsidP="00832852">
      <w:pPr>
        <w:numPr>
          <w:ilvl w:val="0"/>
          <w:numId w:val="65"/>
        </w:numPr>
        <w:tabs>
          <w:tab w:val="clear" w:pos="794"/>
          <w:tab w:val="num" w:pos="284"/>
          <w:tab w:val="left" w:pos="709"/>
        </w:tabs>
        <w:ind w:left="284" w:hanging="284"/>
        <w:textAlignment w:val="auto"/>
        <w:rPr>
          <w:noProof/>
          <w:lang w:val="en-CA"/>
        </w:rPr>
      </w:pPr>
      <w:r>
        <w:rPr>
          <w:noProof/>
          <w:lang w:val="en-CA"/>
        </w:rPr>
        <w:t xml:space="preserve">a </w:t>
      </w:r>
      <w:r>
        <w:rPr>
          <w:noProof/>
          <w:lang w:val="en-CA" w:eastAsia="ko-KR"/>
        </w:rPr>
        <w:t xml:space="preserve">filtered </w:t>
      </w:r>
      <w:r>
        <w:rPr>
          <w:noProof/>
          <w:lang w:val="en-CA"/>
        </w:rPr>
        <w:t>reconstructed chroma picture sample array alfPicture</w:t>
      </w:r>
      <w:r>
        <w:rPr>
          <w:vertAlign w:val="subscript"/>
          <w:lang w:val="en-CA"/>
        </w:rPr>
        <w:t>C</w:t>
      </w:r>
      <w:r>
        <w:rPr>
          <w:noProof/>
          <w:lang w:val="en-CA"/>
        </w:rPr>
        <w:t>,</w:t>
      </w:r>
    </w:p>
    <w:p w14:paraId="43048827" w14:textId="77777777" w:rsidR="00832852" w:rsidRDefault="00832852" w:rsidP="00832852">
      <w:pPr>
        <w:numPr>
          <w:ilvl w:val="0"/>
          <w:numId w:val="65"/>
        </w:numPr>
        <w:tabs>
          <w:tab w:val="clear" w:pos="794"/>
          <w:tab w:val="num" w:pos="284"/>
          <w:tab w:val="left" w:pos="709"/>
        </w:tabs>
        <w:ind w:left="284" w:hanging="284"/>
        <w:textAlignment w:val="auto"/>
        <w:rPr>
          <w:noProof/>
          <w:lang w:val="en-CA"/>
        </w:rPr>
      </w:pPr>
      <w:r>
        <w:rPr>
          <w:noProof/>
          <w:lang w:val="en-CA" w:eastAsia="ko-KR"/>
        </w:rPr>
        <w:t>a chroma location ( xCtbC, yCtbC ) specifying the top-left sample of the current chroma coding tree block relative to the top-left sample of the current picture,</w:t>
      </w:r>
    </w:p>
    <w:p w14:paraId="1FE80A80" w14:textId="77777777" w:rsidR="00832852" w:rsidRDefault="00832852" w:rsidP="00832852">
      <w:pPr>
        <w:numPr>
          <w:ilvl w:val="0"/>
          <w:numId w:val="65"/>
        </w:numPr>
        <w:tabs>
          <w:tab w:val="clear" w:pos="794"/>
          <w:tab w:val="num" w:pos="284"/>
          <w:tab w:val="left" w:pos="709"/>
        </w:tabs>
        <w:ind w:left="284" w:hanging="284"/>
        <w:textAlignment w:val="auto"/>
        <w:rPr>
          <w:noProof/>
          <w:lang w:val="en-CA" w:eastAsia="ko-KR"/>
        </w:rPr>
      </w:pPr>
      <w:r>
        <w:rPr>
          <w:noProof/>
          <w:lang w:val="en-CA" w:eastAsia="ko-KR"/>
        </w:rPr>
        <w:t>a CTB width ccAlfWidth in chroma samples,</w:t>
      </w:r>
    </w:p>
    <w:p w14:paraId="23E78B2C" w14:textId="77777777" w:rsidR="00832852" w:rsidRDefault="00832852" w:rsidP="00832852">
      <w:pPr>
        <w:numPr>
          <w:ilvl w:val="0"/>
          <w:numId w:val="65"/>
        </w:numPr>
        <w:tabs>
          <w:tab w:val="clear" w:pos="794"/>
          <w:tab w:val="num" w:pos="284"/>
          <w:tab w:val="left" w:pos="709"/>
        </w:tabs>
        <w:ind w:left="284" w:hanging="284"/>
        <w:textAlignment w:val="auto"/>
        <w:rPr>
          <w:noProof/>
          <w:lang w:val="en-CA" w:eastAsia="ko-KR"/>
        </w:rPr>
      </w:pPr>
      <w:r>
        <w:rPr>
          <w:noProof/>
          <w:lang w:val="en-CA" w:eastAsia="ko-KR"/>
        </w:rPr>
        <w:t>a CTB height ccAlfHeight in chroma samples,</w:t>
      </w:r>
    </w:p>
    <w:p w14:paraId="04D2D315" w14:textId="77777777" w:rsidR="00832852" w:rsidRDefault="00832852" w:rsidP="00832852">
      <w:pPr>
        <w:numPr>
          <w:ilvl w:val="0"/>
          <w:numId w:val="65"/>
        </w:numPr>
        <w:tabs>
          <w:tab w:val="clear" w:pos="794"/>
          <w:tab w:val="num" w:pos="284"/>
          <w:tab w:val="left" w:pos="709"/>
        </w:tabs>
        <w:ind w:left="284" w:hanging="284"/>
        <w:textAlignment w:val="auto"/>
        <w:rPr>
          <w:noProof/>
          <w:lang w:val="en-CA" w:eastAsia="ko-KR"/>
        </w:rPr>
      </w:pPr>
      <w:r>
        <w:rPr>
          <w:noProof/>
          <w:lang w:val="en-CA" w:eastAsia="ko-KR"/>
        </w:rPr>
        <w:t>cross</w:t>
      </w:r>
      <w:r>
        <w:rPr>
          <w:noProof/>
          <w:lang w:val="en-CA" w:eastAsia="zh-CN"/>
        </w:rPr>
        <w:t>-</w:t>
      </w:r>
      <w:r>
        <w:rPr>
          <w:noProof/>
          <w:lang w:val="en-CA" w:eastAsia="ko-KR"/>
        </w:rPr>
        <w:t>component filter coefficients CcAlfCoeff[ j ], with j = 0..6.</w:t>
      </w:r>
    </w:p>
    <w:p w14:paraId="26F873AB" w14:textId="77777777" w:rsidR="00832852" w:rsidRDefault="00832852" w:rsidP="00832852">
      <w:pPr>
        <w:tabs>
          <w:tab w:val="left" w:pos="284"/>
        </w:tabs>
        <w:ind w:left="284" w:hanging="284"/>
        <w:rPr>
          <w:noProof/>
          <w:lang w:val="en-CA" w:eastAsia="ko-KR"/>
        </w:rPr>
      </w:pPr>
      <w:r>
        <w:rPr>
          <w:noProof/>
          <w:lang w:val="en-CA" w:eastAsia="ko-KR"/>
        </w:rPr>
        <w:t xml:space="preserve">Output of this process is the modified filtered </w:t>
      </w:r>
      <w:r>
        <w:rPr>
          <w:noProof/>
          <w:lang w:val="en-CA"/>
        </w:rPr>
        <w:t>reconstructed chroma picture sample array ccAlfPicture</w:t>
      </w:r>
      <w:r>
        <w:rPr>
          <w:noProof/>
          <w:lang w:val="en-CA" w:eastAsia="ko-KR"/>
        </w:rPr>
        <w:t>.</w:t>
      </w:r>
    </w:p>
    <w:p w14:paraId="247A32F3" w14:textId="77777777" w:rsidR="00832852" w:rsidRDefault="00832852" w:rsidP="00832852">
      <w:pPr>
        <w:rPr>
          <w:noProof/>
          <w:lang w:val="en-CA" w:eastAsia="ko-KR"/>
        </w:rPr>
      </w:pPr>
      <w:r>
        <w:rPr>
          <w:noProof/>
          <w:lang w:val="en-CA" w:eastAsia="ko-KR"/>
        </w:rPr>
        <w:t>For the derivation of the filtered reconstructed chroma samples ccA</w:t>
      </w:r>
      <w:r>
        <w:rPr>
          <w:noProof/>
          <w:lang w:val="en-CA"/>
        </w:rPr>
        <w:t>lfPicture</w:t>
      </w:r>
      <w:r>
        <w:rPr>
          <w:noProof/>
          <w:lang w:val="en-CA" w:eastAsia="ko-KR"/>
        </w:rPr>
        <w:t xml:space="preserve">[ xCtbC + x ][ yCtbC + y ], each reconstructed chroma sample inside the current chroma block of samples </w:t>
      </w:r>
      <w:r>
        <w:rPr>
          <w:noProof/>
          <w:lang w:val="en-CA"/>
        </w:rPr>
        <w:t>alfPicture</w:t>
      </w:r>
      <w:r>
        <w:rPr>
          <w:vertAlign w:val="subscript"/>
          <w:lang w:val="en-CA"/>
        </w:rPr>
        <w:t>C</w:t>
      </w:r>
      <w:r>
        <w:rPr>
          <w:noProof/>
          <w:lang w:val="en-CA" w:eastAsia="ko-KR"/>
        </w:rPr>
        <w:t>[ xCtbC + x ][ yCtbC + y ] with x = 0..ccAlfWidth − 1, y = 0..ccAlfHeight − 1, is filtered as follows:</w:t>
      </w:r>
    </w:p>
    <w:p w14:paraId="7F016738"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The luma location ( xL, yL ) corresponding to the current chroma sample at chroma location ( xCtbC + x, yCtbC + y ) is set equal to ( ( xCtbC + x ) * SubWidthC, ( yCtbC + y ) * SubHeightC ).</w:t>
      </w:r>
    </w:p>
    <w:p w14:paraId="73E1D277"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The luma locations ( h</w:t>
      </w:r>
      <w:r>
        <w:rPr>
          <w:noProof/>
          <w:vertAlign w:val="subscript"/>
          <w:lang w:val="en-CA" w:eastAsia="ko-KR"/>
        </w:rPr>
        <w:t>x</w:t>
      </w:r>
      <w:r>
        <w:rPr>
          <w:vertAlign w:val="subscript"/>
          <w:lang w:val="en-CA" w:eastAsia="ko-KR"/>
        </w:rPr>
        <w:t> + i</w:t>
      </w:r>
      <w:r>
        <w:rPr>
          <w:noProof/>
          <w:lang w:val="en-CA" w:eastAsia="ko-KR"/>
        </w:rPr>
        <w:t>, v</w:t>
      </w:r>
      <w:r>
        <w:rPr>
          <w:noProof/>
          <w:vertAlign w:val="subscript"/>
          <w:lang w:val="en-CA" w:eastAsia="ko-KR"/>
        </w:rPr>
        <w:t>y</w:t>
      </w:r>
      <w:r>
        <w:rPr>
          <w:vertAlign w:val="subscript"/>
          <w:lang w:val="en-CA" w:eastAsia="ko-KR"/>
        </w:rPr>
        <w:t> + j</w:t>
      </w:r>
      <w:r>
        <w:rPr>
          <w:noProof/>
          <w:lang w:val="en-CA" w:eastAsia="ko-KR"/>
        </w:rPr>
        <w:t xml:space="preserve"> ) with i = −1..1, j = −1..2 inside the array </w:t>
      </w:r>
      <w:r>
        <w:rPr>
          <w:noProof/>
          <w:lang w:val="en-CA"/>
        </w:rPr>
        <w:t>recPicture</w:t>
      </w:r>
      <w:r>
        <w:rPr>
          <w:noProof/>
          <w:vertAlign w:val="subscript"/>
          <w:lang w:val="en-CA"/>
        </w:rPr>
        <w:t>L</w:t>
      </w:r>
      <w:r>
        <w:rPr>
          <w:noProof/>
          <w:lang w:val="en-CA" w:eastAsia="ko-KR"/>
        </w:rPr>
        <w:t xml:space="preserve"> are derived as follows:</w:t>
      </w:r>
    </w:p>
    <w:p w14:paraId="39541AA3" w14:textId="77777777" w:rsidR="00832852" w:rsidRDefault="00832852" w:rsidP="00832852">
      <w:pPr>
        <w:pStyle w:val="Equation"/>
        <w:tabs>
          <w:tab w:val="clear" w:pos="794"/>
          <w:tab w:val="clear" w:pos="1588"/>
          <w:tab w:val="left" w:pos="851"/>
          <w:tab w:val="left" w:pos="1134"/>
          <w:tab w:val="left" w:pos="1418"/>
        </w:tabs>
        <w:ind w:left="851"/>
        <w:rPr>
          <w:noProof/>
          <w:lang w:val="en-CA"/>
        </w:rPr>
      </w:pPr>
      <w:r>
        <w:rPr>
          <w:noProof/>
          <w:lang w:val="en-CA" w:eastAsia="ko-KR"/>
        </w:rPr>
        <w:t>h</w:t>
      </w:r>
      <w:r>
        <w:rPr>
          <w:noProof/>
          <w:vertAlign w:val="subscript"/>
          <w:lang w:val="en-CA" w:eastAsia="ko-KR"/>
        </w:rPr>
        <w:t>x + i</w:t>
      </w:r>
      <w:r>
        <w:rPr>
          <w:noProof/>
          <w:lang w:val="en-CA" w:eastAsia="ko-KR"/>
        </w:rPr>
        <w:t> = Clip3( 0, pic_width_in_luma_samples − 1, xL</w:t>
      </w:r>
      <w:r>
        <w:rPr>
          <w:lang w:val="en-CA" w:eastAsia="ko-KR"/>
        </w:rPr>
        <w:t> + i</w:t>
      </w:r>
      <w:r>
        <w:rPr>
          <w:noProof/>
          <w:lang w:val="en-CA" w:eastAsia="ko-KR"/>
        </w:rPr>
        <w:t>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1529</w:t>
      </w:r>
      <w:r>
        <w:rPr>
          <w:noProof/>
          <w:lang w:val="en-CA"/>
        </w:rPr>
        <w:fldChar w:fldCharType="end"/>
      </w:r>
      <w:r>
        <w:rPr>
          <w:rFonts w:eastAsia="Malgun Gothic"/>
          <w:noProof/>
          <w:szCs w:val="22"/>
          <w:lang w:val="en-CA"/>
        </w:rPr>
        <w:t>)</w:t>
      </w:r>
    </w:p>
    <w:p w14:paraId="6A8EBF58"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eastAsia="ko-KR"/>
        </w:rPr>
        <w:lastRenderedPageBreak/>
        <w:t>v</w:t>
      </w:r>
      <w:r>
        <w:rPr>
          <w:noProof/>
          <w:vertAlign w:val="subscript"/>
          <w:lang w:val="en-CA" w:eastAsia="ko-KR"/>
        </w:rPr>
        <w:t>y + j</w:t>
      </w:r>
      <w:r>
        <w:rPr>
          <w:noProof/>
          <w:lang w:val="en-CA" w:eastAsia="ko-KR"/>
        </w:rPr>
        <w:t> = Clip3( 0, pic_height_in_luma_samples − 1, yL + j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1530</w:t>
      </w:r>
      <w:r>
        <w:rPr>
          <w:noProof/>
          <w:lang w:val="en-CA"/>
        </w:rPr>
        <w:fldChar w:fldCharType="end"/>
      </w:r>
      <w:r>
        <w:rPr>
          <w:rFonts w:eastAsia="Malgun Gothic"/>
          <w:noProof/>
          <w:szCs w:val="22"/>
          <w:lang w:val="en-CA"/>
        </w:rPr>
        <w:t>)</w:t>
      </w:r>
    </w:p>
    <w:p w14:paraId="014F94E6" w14:textId="40A94EEA" w:rsidR="00832852" w:rsidRDefault="00832852" w:rsidP="00832852">
      <w:pPr>
        <w:numPr>
          <w:ilvl w:val="0"/>
          <w:numId w:val="61"/>
        </w:numPr>
        <w:tabs>
          <w:tab w:val="clear" w:pos="794"/>
        </w:tabs>
        <w:textAlignment w:val="auto"/>
        <w:rPr>
          <w:rFonts w:eastAsia="Malgun Gothic"/>
          <w:noProof/>
          <w:szCs w:val="22"/>
          <w:lang w:val="en-CA"/>
        </w:rPr>
      </w:pPr>
      <w:r>
        <w:rPr>
          <w:rFonts w:eastAsia="Malgun Gothic"/>
          <w:noProof/>
          <w:szCs w:val="22"/>
          <w:lang w:val="en-CA"/>
        </w:rPr>
        <w:t xml:space="preserve">The variables </w:t>
      </w:r>
      <w:r>
        <w:rPr>
          <w:lang w:val="en-CA" w:eastAsia="ko-KR"/>
        </w:rPr>
        <w:t xml:space="preserve">clipLeftPos, clipRightPos, </w:t>
      </w:r>
      <w:r>
        <w:rPr>
          <w:rFonts w:eastAsia="Malgun Gothic"/>
          <w:noProof/>
          <w:szCs w:val="22"/>
          <w:lang w:val="en-CA"/>
        </w:rPr>
        <w:t>clipTopPos, clipBottomPos, clipTopLeftFlag and clipBotRightFlag are derived by invoking the ALF boundary position derivation process as specified in clause </w:t>
      </w:r>
      <w:r>
        <w:rPr>
          <w:rFonts w:eastAsia="Malgun Gothic"/>
          <w:noProof/>
          <w:szCs w:val="22"/>
          <w:lang w:val="en-CA"/>
        </w:rPr>
        <w:fldChar w:fldCharType="begin" w:fldLock="1"/>
      </w:r>
      <w:r>
        <w:rPr>
          <w:rFonts w:eastAsia="Malgun Gothic"/>
          <w:noProof/>
          <w:szCs w:val="22"/>
          <w:lang w:val="en-CA"/>
        </w:rPr>
        <w:instrText xml:space="preserve"> REF _Ref14736842 \r \h </w:instrText>
      </w:r>
      <w:r>
        <w:rPr>
          <w:rFonts w:eastAsia="Malgun Gothic"/>
          <w:noProof/>
          <w:szCs w:val="22"/>
          <w:lang w:val="en-CA"/>
        </w:rPr>
      </w:r>
      <w:r>
        <w:rPr>
          <w:rFonts w:eastAsia="Malgun Gothic"/>
          <w:noProof/>
          <w:szCs w:val="22"/>
          <w:lang w:val="en-CA"/>
        </w:rPr>
        <w:fldChar w:fldCharType="separate"/>
      </w:r>
      <w:r>
        <w:rPr>
          <w:rFonts w:eastAsia="Malgun Gothic"/>
          <w:noProof/>
          <w:szCs w:val="22"/>
          <w:lang w:val="en-CA"/>
        </w:rPr>
        <w:t>8.8.5.5</w:t>
      </w:r>
      <w:r>
        <w:rPr>
          <w:rFonts w:eastAsia="Malgun Gothic"/>
          <w:noProof/>
          <w:szCs w:val="22"/>
          <w:lang w:val="en-CA"/>
        </w:rPr>
        <w:fldChar w:fldCharType="end"/>
      </w:r>
      <w:r>
        <w:rPr>
          <w:rFonts w:eastAsia="Malgun Gothic"/>
          <w:noProof/>
          <w:szCs w:val="22"/>
          <w:lang w:val="en-CA"/>
        </w:rPr>
        <w:t xml:space="preserve"> with ( xCtbC * </w:t>
      </w:r>
      <w:r>
        <w:rPr>
          <w:noProof/>
          <w:lang w:val="en-CA" w:eastAsia="ko-KR"/>
        </w:rPr>
        <w:t>SubWidthC</w:t>
      </w:r>
      <w:r>
        <w:rPr>
          <w:rFonts w:eastAsia="Malgun Gothic"/>
          <w:noProof/>
          <w:szCs w:val="22"/>
          <w:lang w:val="en-CA"/>
        </w:rPr>
        <w:t>, yCtbC * </w:t>
      </w:r>
      <w:r>
        <w:rPr>
          <w:noProof/>
          <w:lang w:val="en-CA" w:eastAsia="ko-KR"/>
        </w:rPr>
        <w:t>SubHeightC </w:t>
      </w:r>
      <w:r>
        <w:rPr>
          <w:rFonts w:eastAsia="Malgun Gothic"/>
          <w:noProof/>
          <w:szCs w:val="22"/>
          <w:lang w:val="en-CA"/>
        </w:rPr>
        <w:t>)</w:t>
      </w:r>
      <w:ins w:id="53" w:author="Nan Hu" w:date="2020-04-29T13:51:00Z">
        <w:r w:rsidR="00F02DA5">
          <w:rPr>
            <w:rFonts w:eastAsia="Malgun Gothic"/>
            <w:noProof/>
            <w:szCs w:val="22"/>
            <w:lang w:val="en-CA"/>
          </w:rPr>
          <w:t>,</w:t>
        </w:r>
      </w:ins>
      <w:r>
        <w:rPr>
          <w:rFonts w:eastAsia="Malgun Gothic"/>
          <w:noProof/>
          <w:szCs w:val="22"/>
          <w:lang w:val="en-CA"/>
        </w:rPr>
        <w:t xml:space="preserve"> </w:t>
      </w:r>
      <w:del w:id="54" w:author="Nan Hu" w:date="2020-04-29T13:51:00Z">
        <w:r w:rsidDel="00F02DA5">
          <w:rPr>
            <w:rFonts w:eastAsia="Malgun Gothic"/>
            <w:noProof/>
            <w:szCs w:val="22"/>
            <w:lang w:val="en-CA"/>
          </w:rPr>
          <w:delText xml:space="preserve">and </w:delText>
        </w:r>
      </w:del>
      <w:r>
        <w:rPr>
          <w:rFonts w:eastAsia="Malgun Gothic"/>
          <w:noProof/>
          <w:szCs w:val="22"/>
          <w:lang w:val="en-CA"/>
        </w:rPr>
        <w:t>( x * </w:t>
      </w:r>
      <w:r>
        <w:rPr>
          <w:noProof/>
          <w:lang w:val="en-CA" w:eastAsia="ko-KR"/>
        </w:rPr>
        <w:t>SubWidthC</w:t>
      </w:r>
      <w:r>
        <w:rPr>
          <w:rFonts w:eastAsia="Malgun Gothic"/>
          <w:noProof/>
          <w:szCs w:val="22"/>
          <w:lang w:val="en-CA"/>
        </w:rPr>
        <w:t>, y *</w:t>
      </w:r>
      <w:r>
        <w:rPr>
          <w:noProof/>
          <w:lang w:val="en-CA" w:eastAsia="ko-KR"/>
        </w:rPr>
        <w:t>SubHeightC</w:t>
      </w:r>
      <w:r>
        <w:rPr>
          <w:rFonts w:eastAsia="Malgun Gothic"/>
          <w:noProof/>
          <w:szCs w:val="22"/>
          <w:lang w:val="en-CA"/>
        </w:rPr>
        <w:t xml:space="preserve"> ) </w:t>
      </w:r>
      <w:ins w:id="55" w:author="Nan Hu" w:date="2020-04-29T13:51:00Z">
        <w:r w:rsidR="00F02DA5">
          <w:rPr>
            <w:rFonts w:eastAsia="Malgun Gothic"/>
            <w:noProof/>
            <w:szCs w:val="22"/>
            <w:lang w:val="en-CA"/>
          </w:rPr>
          <w:t>and 2</w:t>
        </w:r>
      </w:ins>
      <w:ins w:id="56" w:author="Nan Hu" w:date="2020-04-29T13:52:00Z">
        <w:r w:rsidR="00F02DA5">
          <w:rPr>
            <w:rFonts w:eastAsia="Malgun Gothic"/>
            <w:noProof/>
            <w:szCs w:val="22"/>
            <w:lang w:val="en-CA"/>
          </w:rPr>
          <w:t xml:space="preserve"> </w:t>
        </w:r>
      </w:ins>
      <w:r>
        <w:rPr>
          <w:rFonts w:eastAsia="Malgun Gothic"/>
          <w:noProof/>
          <w:szCs w:val="22"/>
          <w:lang w:val="en-CA"/>
        </w:rPr>
        <w:t>as inputs.</w:t>
      </w:r>
    </w:p>
    <w:p w14:paraId="650FEDAE" w14:textId="77777777" w:rsidR="00832852" w:rsidRDefault="00832852" w:rsidP="00832852">
      <w:pPr>
        <w:numPr>
          <w:ilvl w:val="0"/>
          <w:numId w:val="61"/>
        </w:numPr>
        <w:tabs>
          <w:tab w:val="clear" w:pos="794"/>
          <w:tab w:val="left" w:pos="2160"/>
          <w:tab w:val="left" w:pos="2520"/>
          <w:tab w:val="left" w:pos="2880"/>
          <w:tab w:val="left" w:pos="3240"/>
          <w:tab w:val="left" w:pos="3600"/>
          <w:tab w:val="left" w:pos="3960"/>
          <w:tab w:val="left" w:pos="4320"/>
        </w:tabs>
        <w:textAlignment w:val="auto"/>
        <w:rPr>
          <w:rFonts w:eastAsia="Malgun Gothic"/>
          <w:noProof/>
          <w:szCs w:val="22"/>
          <w:lang w:val="en-CA"/>
        </w:rPr>
      </w:pPr>
      <w:r>
        <w:rPr>
          <w:noProof/>
          <w:lang w:val="en-CA" w:eastAsia="ko-KR"/>
        </w:rPr>
        <w:t>The variables h</w:t>
      </w:r>
      <w:r>
        <w:rPr>
          <w:noProof/>
          <w:vertAlign w:val="subscript"/>
          <w:lang w:val="en-CA" w:eastAsia="ko-KR"/>
        </w:rPr>
        <w:t>x + i</w:t>
      </w:r>
      <w:r>
        <w:rPr>
          <w:lang w:val="en-CA" w:eastAsia="ko-KR"/>
        </w:rPr>
        <w:t xml:space="preserve"> and v</w:t>
      </w:r>
      <w:r>
        <w:rPr>
          <w:vertAlign w:val="subscript"/>
          <w:lang w:val="en-CA" w:eastAsia="ko-KR"/>
        </w:rPr>
        <w:t>y + j</w:t>
      </w:r>
      <w:r>
        <w:rPr>
          <w:lang w:val="en-CA" w:eastAsia="ko-KR"/>
        </w:rPr>
        <w:t xml:space="preserve"> are modified by invoking the ALF sample padding process as specified in clause </w:t>
      </w:r>
      <w:r>
        <w:rPr>
          <w:lang w:val="en-CA" w:eastAsia="ko-KR"/>
        </w:rPr>
        <w:fldChar w:fldCharType="begin" w:fldLock="1"/>
      </w:r>
      <w:r>
        <w:rPr>
          <w:lang w:val="en-CA" w:eastAsia="ko-KR"/>
        </w:rPr>
        <w:instrText xml:space="preserve"> REF _Ref23347554 \r \h </w:instrText>
      </w:r>
      <w:r>
        <w:rPr>
          <w:lang w:val="en-CA" w:eastAsia="ko-KR"/>
        </w:rPr>
      </w:r>
      <w:r>
        <w:rPr>
          <w:lang w:val="en-CA" w:eastAsia="ko-KR"/>
        </w:rPr>
        <w:fldChar w:fldCharType="separate"/>
      </w:r>
      <w:r>
        <w:rPr>
          <w:lang w:val="en-CA" w:eastAsia="ko-KR"/>
        </w:rPr>
        <w:t>8.8.5.6</w:t>
      </w:r>
      <w:r>
        <w:rPr>
          <w:lang w:val="en-CA" w:eastAsia="ko-KR"/>
        </w:rPr>
        <w:fldChar w:fldCharType="end"/>
      </w:r>
      <w:r>
        <w:rPr>
          <w:lang w:val="en-CA" w:eastAsia="ko-KR"/>
        </w:rPr>
        <w:t xml:space="preserve"> with </w:t>
      </w:r>
      <w:r>
        <w:rPr>
          <w:rFonts w:eastAsia="Malgun Gothic"/>
          <w:noProof/>
          <w:szCs w:val="22"/>
          <w:lang w:val="en-CA"/>
        </w:rPr>
        <w:t>( xCtbC * </w:t>
      </w:r>
      <w:r>
        <w:rPr>
          <w:noProof/>
          <w:lang w:val="en-CA" w:eastAsia="ko-KR"/>
        </w:rPr>
        <w:t>SubWidthC</w:t>
      </w:r>
      <w:r>
        <w:rPr>
          <w:rFonts w:eastAsia="Malgun Gothic"/>
          <w:noProof/>
          <w:szCs w:val="22"/>
          <w:lang w:val="en-CA"/>
        </w:rPr>
        <w:t>, yCtbC * </w:t>
      </w:r>
      <w:r>
        <w:rPr>
          <w:noProof/>
          <w:lang w:val="en-CA" w:eastAsia="ko-KR"/>
        </w:rPr>
        <w:t>SubHeightC</w:t>
      </w:r>
      <w:r>
        <w:rPr>
          <w:rFonts w:eastAsia="Malgun Gothic"/>
          <w:noProof/>
          <w:szCs w:val="22"/>
          <w:lang w:val="en-CA"/>
        </w:rPr>
        <w:t> ), ( </w:t>
      </w:r>
      <w:r>
        <w:rPr>
          <w:noProof/>
          <w:lang w:val="en-CA" w:eastAsia="ko-KR"/>
        </w:rPr>
        <w:t>h</w:t>
      </w:r>
      <w:r>
        <w:rPr>
          <w:noProof/>
          <w:vertAlign w:val="subscript"/>
          <w:lang w:val="en-CA" w:eastAsia="ko-KR"/>
        </w:rPr>
        <w:t>x + i</w:t>
      </w:r>
      <w:r>
        <w:rPr>
          <w:noProof/>
          <w:lang w:val="en-CA" w:eastAsia="ko-KR"/>
        </w:rPr>
        <w:t>, </w:t>
      </w:r>
      <w:r>
        <w:rPr>
          <w:lang w:val="en-CA" w:eastAsia="ko-KR"/>
        </w:rPr>
        <w:t>v</w:t>
      </w:r>
      <w:r>
        <w:rPr>
          <w:vertAlign w:val="subscript"/>
          <w:lang w:val="en-CA" w:eastAsia="ko-KR"/>
        </w:rPr>
        <w:t>y + j</w:t>
      </w:r>
      <w:r>
        <w:rPr>
          <w:lang w:val="en-CA" w:eastAsia="ko-KR"/>
        </w:rPr>
        <w:t> )</w:t>
      </w:r>
      <w:r>
        <w:rPr>
          <w:noProof/>
          <w:lang w:val="en-CA" w:eastAsia="ko-KR"/>
        </w:rPr>
        <w:t xml:space="preserve">, the variable isChroma set equal to 0, </w:t>
      </w:r>
      <w:r>
        <w:rPr>
          <w:lang w:val="en-CA" w:eastAsia="ko-KR"/>
        </w:rPr>
        <w:t xml:space="preserve">clipLeftPos, clipRightPos, </w:t>
      </w:r>
      <w:r>
        <w:rPr>
          <w:rFonts w:eastAsia="Malgun Gothic"/>
          <w:noProof/>
          <w:szCs w:val="22"/>
          <w:lang w:val="en-CA"/>
        </w:rPr>
        <w:t>clipTopPos, clipBottomPos, clipTopLeftFlag and clipBotRightFlag as input</w:t>
      </w:r>
      <w:r>
        <w:rPr>
          <w:lang w:val="en-CA" w:eastAsia="ko-KR"/>
        </w:rPr>
        <w:t>.</w:t>
      </w:r>
    </w:p>
    <w:p w14:paraId="2F1E19E9" w14:textId="77777777" w:rsidR="00832852" w:rsidRDefault="00832852" w:rsidP="00832852">
      <w:pPr>
        <w:numPr>
          <w:ilvl w:val="0"/>
          <w:numId w:val="61"/>
        </w:numPr>
        <w:tabs>
          <w:tab w:val="clear" w:pos="794"/>
        </w:tabs>
        <w:textAlignment w:val="auto"/>
        <w:rPr>
          <w:rFonts w:eastAsia="Malgun Gothic"/>
          <w:noProof/>
          <w:szCs w:val="22"/>
          <w:lang w:val="en-CA"/>
        </w:rPr>
      </w:pPr>
      <w:r>
        <w:rPr>
          <w:rFonts w:eastAsia="Malgun Gothic"/>
          <w:noProof/>
          <w:szCs w:val="22"/>
          <w:lang w:val="en-CA"/>
        </w:rPr>
        <w:t>The variable applyAlfLineBufBoundary is derived as follows:</w:t>
      </w:r>
    </w:p>
    <w:p w14:paraId="30D4BB97" w14:textId="77777777" w:rsidR="00832852" w:rsidRDefault="00832852" w:rsidP="00832852">
      <w:pPr>
        <w:numPr>
          <w:ilvl w:val="1"/>
          <w:numId w:val="61"/>
        </w:numPr>
        <w:tabs>
          <w:tab w:val="clear" w:pos="1191"/>
          <w:tab w:val="left" w:pos="2160"/>
          <w:tab w:val="left" w:pos="2520"/>
          <w:tab w:val="left" w:pos="2880"/>
          <w:tab w:val="left" w:pos="3240"/>
          <w:tab w:val="left" w:pos="3600"/>
          <w:tab w:val="left" w:pos="3960"/>
          <w:tab w:val="left" w:pos="4320"/>
        </w:tabs>
        <w:textAlignment w:val="auto"/>
        <w:rPr>
          <w:lang w:val="en-CA" w:eastAsia="ko-KR"/>
        </w:rPr>
      </w:pPr>
      <w:r>
        <w:rPr>
          <w:rFonts w:eastAsia="Malgun Gothic"/>
          <w:noProof/>
          <w:szCs w:val="22"/>
          <w:lang w:val="en-CA"/>
        </w:rPr>
        <w:t xml:space="preserve">If </w:t>
      </w:r>
      <w:r>
        <w:rPr>
          <w:rFonts w:eastAsia="PMingLiU"/>
          <w:noProof/>
          <w:lang w:val="en-CA" w:eastAsia="zh-TW"/>
        </w:rPr>
        <w:t>t</w:t>
      </w:r>
      <w:r>
        <w:rPr>
          <w:noProof/>
          <w:lang w:val="en-CA" w:eastAsia="ko-KR"/>
        </w:rPr>
        <w:t xml:space="preserve">he bottom boundary of the current coding tree block is the bottom boundary of current picture and </w:t>
      </w:r>
      <w:r>
        <w:rPr>
          <w:lang w:val="en-CA" w:eastAsia="ko-KR"/>
        </w:rPr>
        <w:t>pic_height_in_luma_samples </w:t>
      </w:r>
      <w:r>
        <w:rPr>
          <w:noProof/>
          <w:lang w:val="en-CA" w:eastAsia="ko-KR"/>
        </w:rPr>
        <w:t>−</w:t>
      </w:r>
      <w:r>
        <w:rPr>
          <w:lang w:val="en-CA" w:eastAsia="ko-KR"/>
        </w:rPr>
        <w:t> yCtbC * SubHeightC is less then or equal to CtbSizeY</w:t>
      </w:r>
      <w:r>
        <w:rPr>
          <w:noProof/>
          <w:lang w:val="en-CA" w:eastAsia="ko-KR"/>
        </w:rPr>
        <w:t> − </w:t>
      </w:r>
      <w:r>
        <w:rPr>
          <w:lang w:val="en-CA" w:eastAsia="ko-KR"/>
        </w:rPr>
        <w:t>4</w:t>
      </w:r>
      <w:r>
        <w:rPr>
          <w:rFonts w:eastAsia="Malgun Gothic"/>
          <w:noProof/>
          <w:szCs w:val="22"/>
          <w:lang w:val="en-CA"/>
        </w:rPr>
        <w:t>, applyAlfLineBufBoundary is set equal to 0.</w:t>
      </w:r>
    </w:p>
    <w:p w14:paraId="6C2D4F51" w14:textId="77777777" w:rsidR="00832852" w:rsidRDefault="00832852" w:rsidP="00832852">
      <w:pPr>
        <w:numPr>
          <w:ilvl w:val="1"/>
          <w:numId w:val="61"/>
        </w:numPr>
        <w:tabs>
          <w:tab w:val="clear" w:pos="1191"/>
          <w:tab w:val="left" w:pos="2160"/>
          <w:tab w:val="left" w:pos="2520"/>
          <w:tab w:val="left" w:pos="2880"/>
          <w:tab w:val="left" w:pos="3240"/>
          <w:tab w:val="left" w:pos="3600"/>
          <w:tab w:val="left" w:pos="3960"/>
          <w:tab w:val="left" w:pos="4320"/>
        </w:tabs>
        <w:textAlignment w:val="auto"/>
        <w:rPr>
          <w:noProof/>
          <w:lang w:val="en-CA" w:eastAsia="ko-KR"/>
        </w:rPr>
      </w:pPr>
      <w:r>
        <w:rPr>
          <w:noProof/>
          <w:lang w:val="en-CA" w:eastAsia="ko-KR"/>
        </w:rPr>
        <w:t xml:space="preserve">Otherwise, </w:t>
      </w:r>
      <w:r>
        <w:rPr>
          <w:rFonts w:eastAsia="Malgun Gothic"/>
          <w:noProof/>
          <w:szCs w:val="22"/>
          <w:lang w:val="en-CA"/>
        </w:rPr>
        <w:t>applyAlfLineBufBoundary is set equal to 1.</w:t>
      </w:r>
    </w:p>
    <w:p w14:paraId="2148D0DC" w14:textId="77777777" w:rsidR="00832852" w:rsidRDefault="00832852" w:rsidP="00832852">
      <w:pPr>
        <w:numPr>
          <w:ilvl w:val="1"/>
          <w:numId w:val="61"/>
        </w:numPr>
        <w:tabs>
          <w:tab w:val="clear" w:pos="800"/>
          <w:tab w:val="num" w:pos="270"/>
        </w:tabs>
        <w:ind w:left="270" w:hanging="270"/>
        <w:textAlignment w:val="auto"/>
        <w:rPr>
          <w:rFonts w:eastAsia="Malgun Gothic"/>
          <w:noProof/>
          <w:szCs w:val="22"/>
          <w:lang w:val="en-CA"/>
        </w:rPr>
      </w:pPr>
      <w:r>
        <w:rPr>
          <w:rFonts w:eastAsia="Malgun Gothic"/>
          <w:noProof/>
          <w:szCs w:val="22"/>
          <w:lang w:val="en-CA"/>
        </w:rPr>
        <w:t xml:space="preserve">The vertical sample position offsets yP1 and yP2 are specified in </w:t>
      </w:r>
      <w:r>
        <w:rPr>
          <w:highlight w:val="yellow"/>
          <w:lang w:val="en-CA"/>
        </w:rPr>
        <w:fldChar w:fldCharType="begin" w:fldLock="1"/>
      </w:r>
      <w:r>
        <w:rPr>
          <w:rFonts w:eastAsia="Malgun Gothic"/>
          <w:noProof/>
          <w:szCs w:val="22"/>
          <w:lang w:val="en-CA"/>
        </w:rPr>
        <w:instrText xml:space="preserve"> REF _Ref30242942 \h </w:instrText>
      </w:r>
      <w:r>
        <w:rPr>
          <w:highlight w:val="yellow"/>
          <w:lang w:val="en-CA"/>
        </w:rPr>
      </w:r>
      <w:r>
        <w:rPr>
          <w:highlight w:val="yellow"/>
          <w:lang w:val="en-CA"/>
        </w:rPr>
        <w:fldChar w:fldCharType="separate"/>
      </w:r>
      <w:r>
        <w:rPr>
          <w:noProof/>
          <w:lang w:val="en-CA"/>
        </w:rPr>
        <w:t>Table 47</w:t>
      </w:r>
      <w:r>
        <w:rPr>
          <w:highlight w:val="yellow"/>
          <w:lang w:val="en-CA"/>
        </w:rPr>
        <w:fldChar w:fldCharType="end"/>
      </w:r>
      <w:r>
        <w:rPr>
          <w:rFonts w:eastAsia="Malgun Gothic"/>
          <w:noProof/>
          <w:szCs w:val="22"/>
          <w:lang w:val="en-CA"/>
        </w:rPr>
        <w:t xml:space="preserve"> according to the vertical luma sample position (y * subHeightC ) and </w:t>
      </w:r>
      <w:r>
        <w:rPr>
          <w:noProof/>
          <w:szCs w:val="22"/>
          <w:lang w:val="en-CA"/>
        </w:rPr>
        <w:t>applyAlfLineBufBoundary.</w:t>
      </w:r>
    </w:p>
    <w:p w14:paraId="01815A46"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The variable curr is derived as follows:</w:t>
      </w:r>
    </w:p>
    <w:p w14:paraId="5A70D471"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eastAsia="ko-KR"/>
        </w:rPr>
        <w:t>curr = alfPicture</w:t>
      </w:r>
      <w:r>
        <w:rPr>
          <w:noProof/>
          <w:vertAlign w:val="subscript"/>
          <w:lang w:val="en-CA" w:eastAsia="ko-KR"/>
        </w:rPr>
        <w:t>C</w:t>
      </w:r>
      <w:r>
        <w:rPr>
          <w:noProof/>
          <w:lang w:val="en-CA" w:eastAsia="ko-KR"/>
        </w:rPr>
        <w:t>[ xCtbC + x][ yCtbC + y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1531</w:t>
      </w:r>
      <w:r>
        <w:rPr>
          <w:noProof/>
          <w:lang w:val="en-CA"/>
        </w:rPr>
        <w:fldChar w:fldCharType="end"/>
      </w:r>
      <w:r>
        <w:rPr>
          <w:rFonts w:eastAsia="Malgun Gothic"/>
          <w:noProof/>
          <w:szCs w:val="22"/>
          <w:lang w:val="en-CA"/>
        </w:rPr>
        <w:t>)</w:t>
      </w:r>
    </w:p>
    <w:p w14:paraId="3592E8EA" w14:textId="77777777" w:rsidR="00832852" w:rsidRDefault="00832852" w:rsidP="00832852">
      <w:pPr>
        <w:numPr>
          <w:ilvl w:val="1"/>
          <w:numId w:val="61"/>
        </w:numPr>
        <w:tabs>
          <w:tab w:val="clear" w:pos="800"/>
          <w:tab w:val="left" w:pos="2160"/>
          <w:tab w:val="left" w:pos="2520"/>
          <w:tab w:val="left" w:pos="2880"/>
          <w:tab w:val="left" w:pos="3240"/>
          <w:tab w:val="left" w:pos="3600"/>
          <w:tab w:val="left" w:pos="3960"/>
          <w:tab w:val="left" w:pos="4320"/>
        </w:tabs>
        <w:ind w:left="360" w:hanging="360"/>
        <w:textAlignment w:val="auto"/>
        <w:rPr>
          <w:noProof/>
          <w:lang w:val="en-CA" w:eastAsia="ko-KR"/>
        </w:rPr>
      </w:pPr>
      <w:r>
        <w:rPr>
          <w:noProof/>
          <w:lang w:val="en-CA" w:eastAsia="ko-KR"/>
        </w:rPr>
        <w:t>The array of cross</w:t>
      </w:r>
      <w:r>
        <w:rPr>
          <w:noProof/>
          <w:lang w:val="en-CA" w:eastAsia="zh-CN"/>
        </w:rPr>
        <w:t>-</w:t>
      </w:r>
      <w:r>
        <w:rPr>
          <w:noProof/>
          <w:lang w:val="en-CA" w:eastAsia="ko-KR"/>
        </w:rPr>
        <w:t>component filter coefficients f[ j ] is derived as follows with j = 0..6:</w:t>
      </w:r>
    </w:p>
    <w:p w14:paraId="5FFE3398"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eastAsia="ko-KR"/>
        </w:rPr>
        <w:t>f[ j ] = CcAlfCoeff[ j ]</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1532</w:t>
      </w:r>
      <w:r>
        <w:rPr>
          <w:noProof/>
          <w:lang w:val="en-CA"/>
        </w:rPr>
        <w:fldChar w:fldCharType="end"/>
      </w:r>
      <w:r>
        <w:rPr>
          <w:rFonts w:eastAsia="Malgun Gothic"/>
          <w:noProof/>
          <w:szCs w:val="22"/>
          <w:lang w:val="en-CA"/>
        </w:rPr>
        <w:t>)</w:t>
      </w:r>
    </w:p>
    <w:p w14:paraId="360E3F36"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The variable sum is derived as follows:</w:t>
      </w:r>
    </w:p>
    <w:p w14:paraId="5B9BD128" w14:textId="77777777" w:rsidR="00832852" w:rsidRDefault="00832852" w:rsidP="00832852">
      <w:pPr>
        <w:pStyle w:val="Equation"/>
        <w:tabs>
          <w:tab w:val="clear" w:pos="794"/>
          <w:tab w:val="clear" w:pos="1588"/>
          <w:tab w:val="left" w:pos="1134"/>
          <w:tab w:val="left" w:pos="1890"/>
        </w:tabs>
        <w:ind w:left="562"/>
        <w:rPr>
          <w:noProof/>
          <w:lang w:val="en-CA" w:eastAsia="ko-KR"/>
        </w:rPr>
      </w:pPr>
      <w:r>
        <w:rPr>
          <w:noProof/>
          <w:lang w:val="en-CA" w:eastAsia="ko-KR"/>
        </w:rPr>
        <w:t>sum = </w:t>
      </w:r>
      <w:r>
        <w:rPr>
          <w:noProof/>
          <w:lang w:val="en-CA" w:eastAsia="ko-KR"/>
        </w:rPr>
        <w:tab/>
        <w:t xml:space="preserve">f[ 0 ] * (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yP1</w:t>
      </w:r>
      <w:r>
        <w:rPr>
          <w:noProof/>
          <w:lang w:val="en-CA" w:eastAsia="ko-KR"/>
        </w:rPr>
        <w:t xml:space="preserve"> ] </w:t>
      </w:r>
      <w:r>
        <w:rPr>
          <w:noProof/>
          <w:lang w:val="en-CA"/>
        </w:rPr>
        <w:t>−</w:t>
      </w:r>
      <w:r>
        <w:rPr>
          <w:noProof/>
          <w:lang w:val="en-CA" w:eastAsia="ko-KR"/>
        </w:rPr>
        <w:t xml:space="preserve">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w:t>
      </w:r>
      <w:r>
        <w:rPr>
          <w:noProof/>
          <w:lang w:val="en-CA" w:eastAsia="ko-KR"/>
        </w:rPr>
        <w:t> ] ) +</w:t>
      </w:r>
      <w:r>
        <w:rPr>
          <w:noProof/>
          <w:lang w:val="en-CA" w:eastAsia="ko-KR"/>
        </w:rPr>
        <w:br/>
      </w:r>
      <w:r>
        <w:rPr>
          <w:noProof/>
          <w:lang w:val="en-CA" w:eastAsia="ko-KR"/>
        </w:rPr>
        <w:tab/>
        <w:t xml:space="preserve">f[ 1 ] * ( </w:t>
      </w:r>
      <w:r>
        <w:rPr>
          <w:noProof/>
          <w:lang w:val="en-CA"/>
        </w:rPr>
        <w:t>recPicture</w:t>
      </w:r>
      <w:r>
        <w:rPr>
          <w:noProof/>
          <w:vertAlign w:val="subscript"/>
          <w:lang w:val="en-CA"/>
        </w:rPr>
        <w:t>L</w:t>
      </w:r>
      <w:r>
        <w:rPr>
          <w:noProof/>
          <w:lang w:val="en-CA" w:eastAsia="ko-KR"/>
        </w:rPr>
        <w:t>[ h</w:t>
      </w:r>
      <w:r>
        <w:rPr>
          <w:noProof/>
          <w:vertAlign w:val="subscript"/>
          <w:lang w:val="en-CA" w:eastAsia="ko-KR"/>
        </w:rPr>
        <w:t>x-1</w:t>
      </w:r>
      <w:r>
        <w:rPr>
          <w:noProof/>
          <w:lang w:val="en-CA" w:eastAsia="ko-KR"/>
        </w:rPr>
        <w:t> ][ v</w:t>
      </w:r>
      <w:r>
        <w:rPr>
          <w:noProof/>
          <w:vertAlign w:val="subscript"/>
          <w:lang w:val="en-CA" w:eastAsia="ko-KR"/>
        </w:rPr>
        <w:t>y</w:t>
      </w:r>
      <w:r>
        <w:rPr>
          <w:noProof/>
          <w:lang w:val="en-CA" w:eastAsia="ko-KR"/>
        </w:rPr>
        <w:t xml:space="preserve"> ] </w:t>
      </w:r>
      <w:r>
        <w:rPr>
          <w:noProof/>
          <w:lang w:val="en-CA"/>
        </w:rPr>
        <w:t>−</w:t>
      </w:r>
      <w:r>
        <w:rPr>
          <w:noProof/>
          <w:lang w:val="en-CA" w:eastAsia="ko-KR"/>
        </w:rPr>
        <w:t xml:space="preserve">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w:t>
      </w:r>
      <w:r>
        <w:rPr>
          <w:noProof/>
          <w:lang w:val="en-CA" w:eastAsia="ko-KR"/>
        </w:rPr>
        <w:t> ] ) +</w:t>
      </w:r>
      <w:r>
        <w:rPr>
          <w:noProof/>
          <w:lang w:val="en-CA" w:eastAsia="ko-KR"/>
        </w:rPr>
        <w:br/>
      </w:r>
      <w:r>
        <w:rPr>
          <w:noProof/>
          <w:lang w:val="en-CA" w:eastAsia="ko-KR"/>
        </w:rPr>
        <w:tab/>
        <w:t xml:space="preserve">f[ 2 ] * ( </w:t>
      </w:r>
      <w:r>
        <w:rPr>
          <w:noProof/>
          <w:lang w:val="en-CA"/>
        </w:rPr>
        <w:t>recPicture</w:t>
      </w:r>
      <w:r>
        <w:rPr>
          <w:noProof/>
          <w:vertAlign w:val="subscript"/>
          <w:lang w:val="en-CA"/>
        </w:rPr>
        <w:t>L</w:t>
      </w:r>
      <w:r>
        <w:rPr>
          <w:noProof/>
          <w:lang w:val="en-CA" w:eastAsia="ko-KR"/>
        </w:rPr>
        <w:t>[ h</w:t>
      </w:r>
      <w:r>
        <w:rPr>
          <w:noProof/>
          <w:vertAlign w:val="subscript"/>
          <w:lang w:val="en-CA" w:eastAsia="ko-KR"/>
        </w:rPr>
        <w:t>x+1</w:t>
      </w:r>
      <w:r>
        <w:rPr>
          <w:noProof/>
          <w:lang w:val="en-CA" w:eastAsia="ko-KR"/>
        </w:rPr>
        <w:t> ][ v</w:t>
      </w:r>
      <w:r>
        <w:rPr>
          <w:noProof/>
          <w:vertAlign w:val="subscript"/>
          <w:lang w:val="en-CA" w:eastAsia="ko-KR"/>
        </w:rPr>
        <w:t>y</w:t>
      </w:r>
      <w:r>
        <w:rPr>
          <w:noProof/>
          <w:lang w:val="en-CA" w:eastAsia="ko-KR"/>
        </w:rPr>
        <w:t xml:space="preserve"> ] </w:t>
      </w:r>
      <w:r>
        <w:rPr>
          <w:noProof/>
          <w:lang w:val="en-CA"/>
        </w:rPr>
        <w:t>−</w:t>
      </w:r>
      <w:r>
        <w:rPr>
          <w:noProof/>
          <w:lang w:val="en-CA" w:eastAsia="ko-KR"/>
        </w:rPr>
        <w:t xml:space="preserve">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w:t>
      </w:r>
      <w:r>
        <w:rPr>
          <w:noProof/>
          <w:lang w:val="en-CA" w:eastAsia="ko-KR"/>
        </w:rPr>
        <w:t> ] )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1533</w:t>
      </w:r>
      <w:r>
        <w:rPr>
          <w:noProof/>
          <w:lang w:val="en-CA"/>
        </w:rPr>
        <w:fldChar w:fldCharType="end"/>
      </w:r>
      <w:r>
        <w:rPr>
          <w:rFonts w:eastAsia="Malgun Gothic"/>
          <w:noProof/>
          <w:szCs w:val="22"/>
          <w:lang w:val="en-CA"/>
        </w:rPr>
        <w:t>)</w:t>
      </w:r>
      <w:r>
        <w:rPr>
          <w:noProof/>
          <w:lang w:val="en-CA" w:eastAsia="ko-KR"/>
        </w:rPr>
        <w:tab/>
        <w:t xml:space="preserve">f[ 3 ] * ( </w:t>
      </w:r>
      <w:r>
        <w:rPr>
          <w:noProof/>
          <w:lang w:val="en-CA"/>
        </w:rPr>
        <w:t>recPicture</w:t>
      </w:r>
      <w:r>
        <w:rPr>
          <w:noProof/>
          <w:vertAlign w:val="subscript"/>
          <w:lang w:val="en-CA"/>
        </w:rPr>
        <w:t>L</w:t>
      </w:r>
      <w:r>
        <w:rPr>
          <w:noProof/>
          <w:lang w:val="en-CA" w:eastAsia="ko-KR"/>
        </w:rPr>
        <w:t>[ h</w:t>
      </w:r>
      <w:r>
        <w:rPr>
          <w:noProof/>
          <w:vertAlign w:val="subscript"/>
          <w:lang w:val="en-CA" w:eastAsia="ko-KR"/>
        </w:rPr>
        <w:t>x-1</w:t>
      </w:r>
      <w:r>
        <w:rPr>
          <w:noProof/>
          <w:lang w:val="en-CA" w:eastAsia="ko-KR"/>
        </w:rPr>
        <w:t> ][ v</w:t>
      </w:r>
      <w:r>
        <w:rPr>
          <w:noProof/>
          <w:vertAlign w:val="subscript"/>
          <w:lang w:val="en-CA" w:eastAsia="ko-KR"/>
        </w:rPr>
        <w:t>y+yP1</w:t>
      </w:r>
      <w:r>
        <w:rPr>
          <w:noProof/>
          <w:lang w:val="en-CA" w:eastAsia="ko-KR"/>
        </w:rPr>
        <w:t xml:space="preserve"> ] </w:t>
      </w:r>
      <w:r>
        <w:rPr>
          <w:noProof/>
          <w:lang w:val="en-CA"/>
        </w:rPr>
        <w:t>−</w:t>
      </w:r>
      <w:r>
        <w:rPr>
          <w:noProof/>
          <w:lang w:val="en-CA" w:eastAsia="ko-KR"/>
        </w:rPr>
        <w:t xml:space="preserve">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w:t>
      </w:r>
      <w:r>
        <w:rPr>
          <w:noProof/>
          <w:lang w:val="en-CA" w:eastAsia="ko-KR"/>
        </w:rPr>
        <w:t> ] ) +</w:t>
      </w:r>
      <w:r>
        <w:rPr>
          <w:noProof/>
          <w:lang w:val="en-CA" w:eastAsia="ko-KR"/>
        </w:rPr>
        <w:br/>
      </w:r>
      <w:r>
        <w:rPr>
          <w:noProof/>
          <w:lang w:val="en-CA" w:eastAsia="ko-KR"/>
        </w:rPr>
        <w:tab/>
        <w:t xml:space="preserve">f[ 4 ] * (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y+yP1</w:t>
      </w:r>
      <w:r>
        <w:rPr>
          <w:noProof/>
          <w:lang w:val="en-CA" w:eastAsia="ko-KR"/>
        </w:rPr>
        <w:t xml:space="preserve"> ] </w:t>
      </w:r>
      <w:r>
        <w:rPr>
          <w:noProof/>
          <w:lang w:val="en-CA"/>
        </w:rPr>
        <w:t>−</w:t>
      </w:r>
      <w:r>
        <w:rPr>
          <w:noProof/>
          <w:lang w:val="en-CA" w:eastAsia="ko-KR"/>
        </w:rPr>
        <w:t xml:space="preserve">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w:t>
      </w:r>
      <w:r>
        <w:rPr>
          <w:noProof/>
          <w:lang w:val="en-CA" w:eastAsia="ko-KR"/>
        </w:rPr>
        <w:t> ] ) +</w:t>
      </w:r>
      <w:r>
        <w:rPr>
          <w:noProof/>
          <w:lang w:val="en-CA" w:eastAsia="ko-KR"/>
        </w:rPr>
        <w:br/>
      </w:r>
      <w:r>
        <w:rPr>
          <w:noProof/>
          <w:lang w:val="en-CA" w:eastAsia="ko-KR"/>
        </w:rPr>
        <w:tab/>
        <w:t xml:space="preserve">f[ 5 ] * ( </w:t>
      </w:r>
      <w:r>
        <w:rPr>
          <w:noProof/>
          <w:lang w:val="en-CA"/>
        </w:rPr>
        <w:t>recPicture</w:t>
      </w:r>
      <w:r>
        <w:rPr>
          <w:noProof/>
          <w:vertAlign w:val="subscript"/>
          <w:lang w:val="en-CA"/>
        </w:rPr>
        <w:t>L</w:t>
      </w:r>
      <w:r>
        <w:rPr>
          <w:noProof/>
          <w:lang w:val="en-CA" w:eastAsia="ko-KR"/>
        </w:rPr>
        <w:t>[ h</w:t>
      </w:r>
      <w:r>
        <w:rPr>
          <w:noProof/>
          <w:vertAlign w:val="subscript"/>
          <w:lang w:val="en-CA" w:eastAsia="ko-KR"/>
        </w:rPr>
        <w:t>x+1</w:t>
      </w:r>
      <w:r>
        <w:rPr>
          <w:noProof/>
          <w:lang w:val="en-CA" w:eastAsia="ko-KR"/>
        </w:rPr>
        <w:t> ][ v</w:t>
      </w:r>
      <w:r>
        <w:rPr>
          <w:noProof/>
          <w:vertAlign w:val="subscript"/>
          <w:lang w:val="en-CA" w:eastAsia="ko-KR"/>
        </w:rPr>
        <w:t>y+yP1</w:t>
      </w:r>
      <w:r>
        <w:rPr>
          <w:noProof/>
          <w:lang w:val="en-CA" w:eastAsia="ko-KR"/>
        </w:rPr>
        <w:t xml:space="preserve"> ] </w:t>
      </w:r>
      <w:r>
        <w:rPr>
          <w:noProof/>
          <w:lang w:val="en-CA"/>
        </w:rPr>
        <w:t>−</w:t>
      </w:r>
      <w:r>
        <w:rPr>
          <w:noProof/>
          <w:lang w:val="en-CA" w:eastAsia="ko-KR"/>
        </w:rPr>
        <w:t xml:space="preserve">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w:t>
      </w:r>
      <w:r>
        <w:rPr>
          <w:noProof/>
          <w:lang w:val="en-CA" w:eastAsia="ko-KR"/>
        </w:rPr>
        <w:t> ] ) +</w:t>
      </w:r>
      <w:r>
        <w:rPr>
          <w:noProof/>
          <w:lang w:val="en-CA" w:eastAsia="ko-KR"/>
        </w:rPr>
        <w:tab/>
      </w:r>
      <w:r>
        <w:rPr>
          <w:noProof/>
          <w:lang w:val="en-CA" w:eastAsia="ko-KR"/>
        </w:rPr>
        <w:br/>
      </w:r>
      <w:r>
        <w:rPr>
          <w:noProof/>
          <w:lang w:val="en-CA" w:eastAsia="ko-KR"/>
        </w:rPr>
        <w:tab/>
        <w:t xml:space="preserve">f[ 6 ] * (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 + yP2</w:t>
      </w:r>
      <w:r>
        <w:rPr>
          <w:noProof/>
          <w:lang w:val="en-CA" w:eastAsia="ko-KR"/>
        </w:rPr>
        <w:t> ]</w:t>
      </w:r>
      <w:r>
        <w:rPr>
          <w:noProof/>
          <w:lang w:val="en-CA"/>
        </w:rPr>
        <w:t xml:space="preserve"> −</w:t>
      </w:r>
      <w:r>
        <w:rPr>
          <w:noProof/>
          <w:lang w:val="en-CA" w:eastAsia="ko-KR"/>
        </w:rPr>
        <w:t xml:space="preserve"> </w:t>
      </w:r>
      <w:r>
        <w:rPr>
          <w:noProof/>
          <w:lang w:val="en-CA"/>
        </w:rPr>
        <w:t>recPicture</w:t>
      </w:r>
      <w:r>
        <w:rPr>
          <w:noProof/>
          <w:vertAlign w:val="subscript"/>
          <w:lang w:val="en-CA"/>
        </w:rPr>
        <w:t>L</w:t>
      </w:r>
      <w:r>
        <w:rPr>
          <w:noProof/>
          <w:lang w:val="en-CA" w:eastAsia="ko-KR"/>
        </w:rPr>
        <w:t>[ h</w:t>
      </w:r>
      <w:r>
        <w:rPr>
          <w:noProof/>
          <w:vertAlign w:val="subscript"/>
          <w:lang w:val="en-CA" w:eastAsia="ko-KR"/>
        </w:rPr>
        <w:t>x</w:t>
      </w:r>
      <w:r>
        <w:rPr>
          <w:noProof/>
          <w:lang w:val="en-CA" w:eastAsia="ko-KR"/>
        </w:rPr>
        <w:t> ][ v</w:t>
      </w:r>
      <w:r>
        <w:rPr>
          <w:noProof/>
          <w:vertAlign w:val="subscript"/>
          <w:lang w:val="en-CA" w:eastAsia="ko-KR"/>
        </w:rPr>
        <w:t>y</w:t>
      </w:r>
      <w:r>
        <w:rPr>
          <w:noProof/>
          <w:lang w:val="en-CA" w:eastAsia="ko-KR"/>
        </w:rPr>
        <w:t> ] )</w:t>
      </w:r>
    </w:p>
    <w:p w14:paraId="03B3E3DF"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scaledSum = </w:t>
      </w:r>
      <w:r>
        <w:rPr>
          <w:noProof/>
          <w:lang w:val="en-CA"/>
        </w:rPr>
        <w:t xml:space="preserve">Clip3( −( 1 &lt;&lt; ( BitDepth − 1 ) ), ( 1 &lt;&lt; ( BitDepth  − 1 ) ) − 1, ( </w:t>
      </w:r>
      <w:r>
        <w:rPr>
          <w:iCs/>
          <w:noProof/>
          <w:lang w:val="en-CA"/>
        </w:rPr>
        <w:t>sum + 64 ) &gt;&gt; 7</w:t>
      </w:r>
      <w:r>
        <w:rPr>
          <w:noProof/>
          <w:lang w:val="en-CA"/>
        </w:rPr>
        <w:t>)</w:t>
      </w:r>
      <w:r>
        <w:rPr>
          <w:noProof/>
          <w:lang w:val="en-CA" w:eastAsia="ko-KR"/>
        </w:rPr>
        <w:t xml:space="preserve">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1534</w:t>
      </w:r>
      <w:r>
        <w:rPr>
          <w:noProof/>
          <w:lang w:val="en-CA"/>
        </w:rPr>
        <w:fldChar w:fldCharType="end"/>
      </w:r>
      <w:r>
        <w:rPr>
          <w:rFonts w:eastAsia="Malgun Gothic"/>
          <w:noProof/>
          <w:szCs w:val="22"/>
          <w:lang w:val="en-CA"/>
        </w:rPr>
        <w:t>)</w:t>
      </w:r>
    </w:p>
    <w:p w14:paraId="27398A8D" w14:textId="77777777" w:rsidR="00832852" w:rsidRDefault="00832852" w:rsidP="00832852">
      <w:pPr>
        <w:pStyle w:val="Equation"/>
        <w:tabs>
          <w:tab w:val="clear" w:pos="794"/>
          <w:tab w:val="clear" w:pos="1588"/>
          <w:tab w:val="left" w:pos="851"/>
          <w:tab w:val="left" w:pos="1134"/>
          <w:tab w:val="left" w:pos="1418"/>
        </w:tabs>
        <w:ind w:left="562"/>
        <w:rPr>
          <w:noProof/>
          <w:lang w:val="en-CA" w:eastAsia="ko-KR"/>
        </w:rPr>
      </w:pPr>
      <w:r>
        <w:rPr>
          <w:noProof/>
          <w:lang w:val="en-CA" w:eastAsia="ko-KR"/>
        </w:rPr>
        <w:t>sum = curr + scaledSum</w:t>
      </w:r>
      <w:r>
        <w:rPr>
          <w:noProof/>
          <w:lang w:val="en-CA" w:eastAsia="ko-KR"/>
        </w:rPr>
        <w:tab/>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1535</w:t>
      </w:r>
      <w:r>
        <w:rPr>
          <w:noProof/>
          <w:lang w:val="en-CA"/>
        </w:rPr>
        <w:fldChar w:fldCharType="end"/>
      </w:r>
      <w:r>
        <w:rPr>
          <w:rFonts w:eastAsia="Malgun Gothic"/>
          <w:noProof/>
          <w:szCs w:val="22"/>
          <w:lang w:val="en-CA"/>
        </w:rPr>
        <w:t>)</w:t>
      </w:r>
    </w:p>
    <w:p w14:paraId="658500F6" w14:textId="77777777" w:rsidR="00832852" w:rsidRDefault="00832852" w:rsidP="00832852">
      <w:pPr>
        <w:numPr>
          <w:ilvl w:val="1"/>
          <w:numId w:val="61"/>
        </w:numPr>
        <w:tabs>
          <w:tab w:val="clear" w:pos="800"/>
          <w:tab w:val="num" w:pos="270"/>
        </w:tabs>
        <w:ind w:left="270" w:hanging="270"/>
        <w:textAlignment w:val="auto"/>
        <w:rPr>
          <w:noProof/>
          <w:lang w:val="en-CA" w:eastAsia="ko-KR"/>
        </w:rPr>
      </w:pPr>
      <w:r>
        <w:rPr>
          <w:noProof/>
          <w:lang w:val="en-CA" w:eastAsia="ko-KR"/>
        </w:rPr>
        <w:t xml:space="preserve">The modified filtered </w:t>
      </w:r>
      <w:r>
        <w:rPr>
          <w:noProof/>
          <w:lang w:val="en-CA"/>
        </w:rPr>
        <w:t>reconstructed chroma picture sample ccAlfPicture</w:t>
      </w:r>
      <w:r>
        <w:rPr>
          <w:noProof/>
          <w:lang w:val="en-CA" w:eastAsia="ko-KR"/>
        </w:rPr>
        <w:t>[ xCtbC + x ][ yCtbC + y ]</w:t>
      </w:r>
      <w:r>
        <w:rPr>
          <w:noProof/>
          <w:lang w:val="en-CA"/>
        </w:rPr>
        <w:t xml:space="preserve"> is derived as follows:</w:t>
      </w:r>
    </w:p>
    <w:p w14:paraId="3A82D0FB" w14:textId="77777777" w:rsidR="00832852" w:rsidRDefault="00832852" w:rsidP="00832852">
      <w:pPr>
        <w:pStyle w:val="Equation"/>
        <w:tabs>
          <w:tab w:val="clear" w:pos="794"/>
          <w:tab w:val="clear" w:pos="1588"/>
          <w:tab w:val="left" w:pos="851"/>
          <w:tab w:val="left" w:pos="1134"/>
          <w:tab w:val="left" w:pos="1418"/>
        </w:tabs>
        <w:ind w:left="851"/>
        <w:rPr>
          <w:noProof/>
          <w:lang w:val="en-CA" w:eastAsia="ko-KR"/>
        </w:rPr>
      </w:pPr>
      <w:r>
        <w:rPr>
          <w:noProof/>
          <w:lang w:val="en-CA"/>
        </w:rPr>
        <w:t>ccAlfPicture</w:t>
      </w:r>
      <w:r>
        <w:rPr>
          <w:noProof/>
          <w:lang w:val="en-CA" w:eastAsia="ko-KR"/>
        </w:rPr>
        <w:t>[ xCtbC + x ][ yCtbC + y ] = Clip3( 0, ( 1 &lt;&lt; BitDepth ) − 1, sum )</w:t>
      </w:r>
      <w:r>
        <w:rPr>
          <w:noProof/>
          <w:lang w:val="en-CA" w:eastAsia="ko-KR"/>
        </w:rPr>
        <w:tab/>
      </w:r>
      <w:r>
        <w:rPr>
          <w:rFonts w:eastAsia="Malgun Gothic"/>
          <w:noProof/>
          <w:szCs w:val="22"/>
          <w:lang w:val="en-CA"/>
        </w:rPr>
        <w:t>(</w:t>
      </w:r>
      <w:r>
        <w:rPr>
          <w:noProof/>
          <w:lang w:val="en-CA"/>
        </w:rPr>
        <w:fldChar w:fldCharType="begin" w:fldLock="1"/>
      </w:r>
      <w:r>
        <w:rPr>
          <w:noProof/>
          <w:lang w:val="en-CA"/>
        </w:rPr>
        <w:instrText xml:space="preserve"> SEQ Equation \* ARABIC </w:instrText>
      </w:r>
      <w:r>
        <w:rPr>
          <w:noProof/>
          <w:lang w:val="en-CA"/>
        </w:rPr>
        <w:fldChar w:fldCharType="separate"/>
      </w:r>
      <w:r>
        <w:rPr>
          <w:noProof/>
          <w:lang w:val="en-CA"/>
        </w:rPr>
        <w:t>1536</w:t>
      </w:r>
      <w:r>
        <w:rPr>
          <w:noProof/>
          <w:lang w:val="en-CA"/>
        </w:rPr>
        <w:fldChar w:fldCharType="end"/>
      </w:r>
      <w:r>
        <w:rPr>
          <w:rFonts w:eastAsia="Malgun Gothic"/>
          <w:noProof/>
          <w:szCs w:val="22"/>
          <w:lang w:val="en-CA"/>
        </w:rPr>
        <w:t>)</w:t>
      </w:r>
    </w:p>
    <w:p w14:paraId="47981170" w14:textId="77777777" w:rsidR="00832852" w:rsidRDefault="00832852" w:rsidP="00832852">
      <w:pPr>
        <w:pStyle w:val="Caption"/>
        <w:keepLines/>
        <w:rPr>
          <w:noProof/>
          <w:lang w:val="en-CA" w:eastAsia="ko-KR"/>
        </w:rPr>
      </w:pPr>
      <w:bookmarkStart w:id="57" w:name="_Ref30242942"/>
      <w:bookmarkStart w:id="58" w:name="_Ref18591734"/>
      <w:r>
        <w:rPr>
          <w:noProof/>
          <w:lang w:val="en-CA"/>
        </w:rPr>
        <w:lastRenderedPageBreak/>
        <w:t>Table </w:t>
      </w:r>
      <w:r>
        <w:fldChar w:fldCharType="begin" w:fldLock="1"/>
      </w:r>
      <w:r>
        <w:rPr>
          <w:noProof/>
          <w:lang w:val="en-CA"/>
        </w:rPr>
        <w:instrText xml:space="preserve"> SEQ Table \* ARABIC </w:instrText>
      </w:r>
      <w:r>
        <w:fldChar w:fldCharType="separate"/>
      </w:r>
      <w:r>
        <w:rPr>
          <w:noProof/>
          <w:lang w:val="en-CA"/>
        </w:rPr>
        <w:t>47</w:t>
      </w:r>
      <w:r>
        <w:fldChar w:fldCharType="end"/>
      </w:r>
      <w:bookmarkEnd w:id="57"/>
      <w:r>
        <w:rPr>
          <w:noProof/>
          <w:lang w:val="en-CA" w:eastAsia="ko-KR"/>
        </w:rPr>
        <w:t xml:space="preserve"> </w:t>
      </w:r>
      <w:r>
        <w:rPr>
          <w:noProof/>
          <w:lang w:val="en-CA"/>
        </w:rPr>
        <w:t xml:space="preserve">– </w:t>
      </w:r>
      <w:r>
        <w:rPr>
          <w:noProof/>
          <w:lang w:val="en-CA" w:eastAsia="ko-KR"/>
        </w:rPr>
        <w:t xml:space="preserve">Specification of yP1 and yP2 according to the </w:t>
      </w:r>
      <w:r>
        <w:rPr>
          <w:noProof/>
          <w:szCs w:val="22"/>
          <w:lang w:val="en-CA"/>
        </w:rPr>
        <w:t>vertical luma sample position ( y * subHeightC ) and applyAlfLineBufBoundary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2"/>
        <w:gridCol w:w="539"/>
        <w:gridCol w:w="539"/>
      </w:tblGrid>
      <w:tr w:rsidR="00832852" w14:paraId="4B5A64E3" w14:textId="77777777" w:rsidTr="00832852">
        <w:trPr>
          <w:jc w:val="center"/>
        </w:trPr>
        <w:tc>
          <w:tcPr>
            <w:tcW w:w="6882" w:type="dxa"/>
            <w:tcBorders>
              <w:top w:val="single" w:sz="4" w:space="0" w:color="auto"/>
              <w:left w:val="single" w:sz="4" w:space="0" w:color="auto"/>
              <w:bottom w:val="single" w:sz="4" w:space="0" w:color="auto"/>
              <w:right w:val="single" w:sz="4" w:space="0" w:color="auto"/>
            </w:tcBorders>
            <w:hideMark/>
          </w:tcPr>
          <w:p w14:paraId="2FE1D0E0" w14:textId="77777777" w:rsidR="00832852" w:rsidRDefault="00832852">
            <w:pPr>
              <w:pStyle w:val="Tablehead"/>
              <w:keepNext/>
              <w:keepLines/>
              <w:rPr>
                <w:sz w:val="20"/>
                <w:lang w:val="en-CA"/>
              </w:rPr>
            </w:pPr>
            <w:r>
              <w:rPr>
                <w:sz w:val="20"/>
                <w:lang w:val="en-CA"/>
              </w:rPr>
              <w:t>Condition</w:t>
            </w:r>
          </w:p>
        </w:tc>
        <w:tc>
          <w:tcPr>
            <w:tcW w:w="539" w:type="dxa"/>
            <w:tcBorders>
              <w:top w:val="single" w:sz="4" w:space="0" w:color="auto"/>
              <w:left w:val="single" w:sz="4" w:space="0" w:color="auto"/>
              <w:bottom w:val="single" w:sz="4" w:space="0" w:color="auto"/>
              <w:right w:val="single" w:sz="4" w:space="0" w:color="auto"/>
            </w:tcBorders>
            <w:hideMark/>
          </w:tcPr>
          <w:p w14:paraId="0516FD64" w14:textId="77777777" w:rsidR="00832852" w:rsidRDefault="00832852">
            <w:pPr>
              <w:pStyle w:val="Tablehead"/>
              <w:keepNext/>
              <w:keepLines/>
              <w:rPr>
                <w:sz w:val="20"/>
                <w:lang w:val="en-CA" w:eastAsia="ko-KR"/>
              </w:rPr>
            </w:pPr>
            <w:r>
              <w:rPr>
                <w:sz w:val="20"/>
                <w:lang w:val="en-CA" w:eastAsia="ko-KR"/>
              </w:rPr>
              <w:t>yP1</w:t>
            </w:r>
          </w:p>
        </w:tc>
        <w:tc>
          <w:tcPr>
            <w:tcW w:w="539" w:type="dxa"/>
            <w:tcBorders>
              <w:top w:val="single" w:sz="4" w:space="0" w:color="auto"/>
              <w:left w:val="single" w:sz="4" w:space="0" w:color="auto"/>
              <w:bottom w:val="single" w:sz="4" w:space="0" w:color="auto"/>
              <w:right w:val="single" w:sz="4" w:space="0" w:color="auto"/>
            </w:tcBorders>
            <w:hideMark/>
          </w:tcPr>
          <w:p w14:paraId="5E039AE6" w14:textId="77777777" w:rsidR="00832852" w:rsidRDefault="00832852">
            <w:pPr>
              <w:pStyle w:val="Tablehead"/>
              <w:keepNext/>
              <w:keepLines/>
              <w:rPr>
                <w:sz w:val="20"/>
                <w:lang w:val="en-CA" w:eastAsia="ko-KR"/>
              </w:rPr>
            </w:pPr>
            <w:r>
              <w:rPr>
                <w:sz w:val="20"/>
                <w:lang w:val="en-CA" w:eastAsia="ko-KR"/>
              </w:rPr>
              <w:t>yP2</w:t>
            </w:r>
          </w:p>
        </w:tc>
      </w:tr>
      <w:tr w:rsidR="00832852" w14:paraId="201B052C" w14:textId="77777777" w:rsidTr="00832852">
        <w:trPr>
          <w:jc w:val="center"/>
        </w:trPr>
        <w:tc>
          <w:tcPr>
            <w:tcW w:w="6882" w:type="dxa"/>
            <w:tcBorders>
              <w:top w:val="single" w:sz="4" w:space="0" w:color="auto"/>
              <w:left w:val="single" w:sz="4" w:space="0" w:color="auto"/>
              <w:bottom w:val="single" w:sz="4" w:space="0" w:color="auto"/>
              <w:right w:val="single" w:sz="4" w:space="0" w:color="auto"/>
            </w:tcBorders>
            <w:hideMark/>
          </w:tcPr>
          <w:p w14:paraId="65DD318D" w14:textId="77777777" w:rsidR="00832852" w:rsidRDefault="00832852">
            <w:pPr>
              <w:pStyle w:val="TableText"/>
              <w:keepNext/>
              <w:jc w:val="left"/>
              <w:rPr>
                <w:szCs w:val="18"/>
                <w:lang w:val="en-CA" w:eastAsia="ko-KR"/>
              </w:rPr>
            </w:pPr>
            <w:r>
              <w:rPr>
                <w:noProof/>
                <w:lang w:val="en-CA" w:eastAsia="ko-KR"/>
              </w:rPr>
              <w:t>( y * subHeightC </w:t>
            </w:r>
            <w:r>
              <w:rPr>
                <w:rFonts w:eastAsia="Malgun Gothic"/>
                <w:noProof/>
                <w:lang w:val="en-CA" w:eastAsia="ko-KR"/>
              </w:rPr>
              <w:t> </w:t>
            </w:r>
            <w:r>
              <w:rPr>
                <w:noProof/>
                <w:lang w:val="en-CA" w:eastAsia="ko-KR"/>
              </w:rPr>
              <w:t>= = </w:t>
            </w:r>
            <w:r>
              <w:rPr>
                <w:rFonts w:eastAsia="Malgun Gothic"/>
                <w:noProof/>
                <w:lang w:val="en-CA" w:eastAsia="ko-KR"/>
              </w:rPr>
              <w:t> </w:t>
            </w:r>
            <w:r>
              <w:rPr>
                <w:noProof/>
                <w:lang w:val="en-CA" w:eastAsia="ko-KR"/>
              </w:rPr>
              <w:t>CtbSizeY − 5 </w:t>
            </w:r>
            <w:r>
              <w:rPr>
                <w:rFonts w:eastAsia="Malgun Gothic"/>
                <w:noProof/>
                <w:lang w:val="en-CA" w:eastAsia="ko-KR"/>
              </w:rPr>
              <w:t> </w:t>
            </w:r>
            <w:r>
              <w:rPr>
                <w:noProof/>
                <w:lang w:val="en-CA" w:eastAsia="ko-KR"/>
              </w:rPr>
              <w:t>| | </w:t>
            </w:r>
            <w:r>
              <w:rPr>
                <w:rFonts w:eastAsia="Malgun Gothic"/>
                <w:noProof/>
                <w:lang w:val="en-CA" w:eastAsia="ko-KR"/>
              </w:rPr>
              <w:t> </w:t>
            </w:r>
            <w:r>
              <w:rPr>
                <w:noProof/>
                <w:lang w:val="en-CA" w:eastAsia="ko-KR"/>
              </w:rPr>
              <w:t>y * subHeightC </w:t>
            </w:r>
            <w:r>
              <w:rPr>
                <w:rFonts w:eastAsia="Malgun Gothic"/>
                <w:noProof/>
                <w:lang w:val="en-CA" w:eastAsia="ko-KR"/>
              </w:rPr>
              <w:t> </w:t>
            </w:r>
            <w:r>
              <w:rPr>
                <w:noProof/>
                <w:lang w:val="en-CA" w:eastAsia="ko-KR"/>
              </w:rPr>
              <w:t>= = </w:t>
            </w:r>
            <w:r>
              <w:rPr>
                <w:rFonts w:eastAsia="Malgun Gothic"/>
                <w:noProof/>
                <w:lang w:val="en-CA" w:eastAsia="ko-KR"/>
              </w:rPr>
              <w:t> </w:t>
            </w:r>
            <w:r>
              <w:rPr>
                <w:noProof/>
                <w:lang w:val="en-CA" w:eastAsia="ko-KR"/>
              </w:rPr>
              <w:t xml:space="preserve">CtbSizeY − 4 )  &amp;&amp;  </w:t>
            </w:r>
            <w:r>
              <w:rPr>
                <w:rFonts w:eastAsia="Malgun Gothic"/>
                <w:noProof/>
                <w:sz w:val="20"/>
                <w:lang w:val="en-CA"/>
              </w:rPr>
              <w:t>applyAlfLineBufBoundary  = =  1</w:t>
            </w:r>
          </w:p>
        </w:tc>
        <w:tc>
          <w:tcPr>
            <w:tcW w:w="539" w:type="dxa"/>
            <w:tcBorders>
              <w:top w:val="single" w:sz="4" w:space="0" w:color="auto"/>
              <w:left w:val="single" w:sz="4" w:space="0" w:color="auto"/>
              <w:bottom w:val="single" w:sz="4" w:space="0" w:color="auto"/>
              <w:right w:val="single" w:sz="4" w:space="0" w:color="auto"/>
            </w:tcBorders>
            <w:hideMark/>
          </w:tcPr>
          <w:p w14:paraId="71C2ED4C" w14:textId="77777777" w:rsidR="00832852" w:rsidRDefault="00832852">
            <w:pPr>
              <w:pStyle w:val="TableText"/>
              <w:keepNext/>
              <w:jc w:val="center"/>
              <w:rPr>
                <w:noProof/>
                <w:sz w:val="20"/>
                <w:lang w:val="en-CA"/>
              </w:rPr>
            </w:pPr>
            <w:r>
              <w:rPr>
                <w:noProof/>
                <w:sz w:val="20"/>
                <w:lang w:val="en-CA"/>
              </w:rPr>
              <w:t>0</w:t>
            </w:r>
          </w:p>
        </w:tc>
        <w:tc>
          <w:tcPr>
            <w:tcW w:w="539" w:type="dxa"/>
            <w:tcBorders>
              <w:top w:val="single" w:sz="4" w:space="0" w:color="auto"/>
              <w:left w:val="single" w:sz="4" w:space="0" w:color="auto"/>
              <w:bottom w:val="single" w:sz="4" w:space="0" w:color="auto"/>
              <w:right w:val="single" w:sz="4" w:space="0" w:color="auto"/>
            </w:tcBorders>
            <w:hideMark/>
          </w:tcPr>
          <w:p w14:paraId="5E167F35" w14:textId="77777777" w:rsidR="00832852" w:rsidRDefault="00832852">
            <w:pPr>
              <w:pStyle w:val="TableText"/>
              <w:keepNext/>
              <w:jc w:val="center"/>
              <w:rPr>
                <w:noProof/>
                <w:sz w:val="20"/>
                <w:lang w:val="en-CA"/>
              </w:rPr>
            </w:pPr>
            <w:r>
              <w:rPr>
                <w:noProof/>
                <w:sz w:val="20"/>
                <w:lang w:val="en-CA"/>
              </w:rPr>
              <w:t>0</w:t>
            </w:r>
          </w:p>
        </w:tc>
      </w:tr>
      <w:tr w:rsidR="00832852" w14:paraId="349F75F1" w14:textId="77777777" w:rsidTr="00832852">
        <w:trPr>
          <w:jc w:val="center"/>
        </w:trPr>
        <w:tc>
          <w:tcPr>
            <w:tcW w:w="6882" w:type="dxa"/>
            <w:tcBorders>
              <w:top w:val="single" w:sz="4" w:space="0" w:color="auto"/>
              <w:left w:val="single" w:sz="4" w:space="0" w:color="auto"/>
              <w:bottom w:val="single" w:sz="4" w:space="0" w:color="auto"/>
              <w:right w:val="single" w:sz="4" w:space="0" w:color="auto"/>
            </w:tcBorders>
            <w:hideMark/>
          </w:tcPr>
          <w:p w14:paraId="47A2388F" w14:textId="77777777" w:rsidR="00832852" w:rsidRDefault="00832852">
            <w:pPr>
              <w:pStyle w:val="TableText"/>
              <w:keepNext/>
              <w:jc w:val="left"/>
              <w:rPr>
                <w:noProof/>
                <w:sz w:val="20"/>
                <w:lang w:val="en-CA"/>
              </w:rPr>
            </w:pPr>
            <w:r>
              <w:rPr>
                <w:szCs w:val="18"/>
                <w:lang w:val="en-CA" w:eastAsia="ko-KR"/>
              </w:rPr>
              <w:t>( y * subHeightC </w:t>
            </w:r>
            <w:r>
              <w:rPr>
                <w:rFonts w:eastAsia="Malgun Gothic"/>
                <w:szCs w:val="18"/>
                <w:lang w:val="en-CA" w:eastAsia="ko-KR"/>
              </w:rPr>
              <w:t> </w:t>
            </w:r>
            <w:r>
              <w:rPr>
                <w:szCs w:val="18"/>
                <w:lang w:val="en-CA" w:eastAsia="ko-KR"/>
              </w:rPr>
              <w:t>= = </w:t>
            </w:r>
            <w:r>
              <w:rPr>
                <w:rFonts w:eastAsia="Malgun Gothic"/>
                <w:szCs w:val="18"/>
                <w:lang w:val="en-CA" w:eastAsia="ko-KR"/>
              </w:rPr>
              <w:t> </w:t>
            </w:r>
            <w:r>
              <w:rPr>
                <w:szCs w:val="18"/>
                <w:lang w:val="en-CA" w:eastAsia="ko-KR"/>
              </w:rPr>
              <w:t>CtbSizeY − 6 </w:t>
            </w:r>
            <w:r>
              <w:rPr>
                <w:rFonts w:eastAsia="Malgun Gothic"/>
                <w:szCs w:val="18"/>
                <w:lang w:val="en-CA" w:eastAsia="ko-KR"/>
              </w:rPr>
              <w:t> </w:t>
            </w:r>
            <w:r>
              <w:rPr>
                <w:szCs w:val="18"/>
                <w:lang w:val="en-CA" w:eastAsia="ko-KR"/>
              </w:rPr>
              <w:t>| | </w:t>
            </w:r>
            <w:r>
              <w:rPr>
                <w:rFonts w:eastAsia="Malgun Gothic"/>
                <w:szCs w:val="18"/>
                <w:lang w:val="en-CA" w:eastAsia="ko-KR"/>
              </w:rPr>
              <w:t> </w:t>
            </w:r>
            <w:r>
              <w:rPr>
                <w:szCs w:val="18"/>
                <w:lang w:val="en-CA" w:eastAsia="ko-KR"/>
              </w:rPr>
              <w:t>y * subHeightC </w:t>
            </w:r>
            <w:r>
              <w:rPr>
                <w:rFonts w:eastAsia="Malgun Gothic"/>
                <w:szCs w:val="18"/>
                <w:lang w:val="en-CA" w:eastAsia="ko-KR"/>
              </w:rPr>
              <w:t> </w:t>
            </w:r>
            <w:r>
              <w:rPr>
                <w:szCs w:val="18"/>
                <w:lang w:val="en-CA" w:eastAsia="ko-KR"/>
              </w:rPr>
              <w:t>= = </w:t>
            </w:r>
            <w:r>
              <w:rPr>
                <w:rFonts w:eastAsia="Malgun Gothic"/>
                <w:szCs w:val="18"/>
                <w:lang w:val="en-CA" w:eastAsia="ko-KR"/>
              </w:rPr>
              <w:t> </w:t>
            </w:r>
            <w:r>
              <w:rPr>
                <w:szCs w:val="18"/>
                <w:lang w:val="en-CA" w:eastAsia="ko-KR"/>
              </w:rPr>
              <w:t>CtbSizeY </w:t>
            </w:r>
            <w:r>
              <w:rPr>
                <w:noProof/>
                <w:lang w:val="en-CA" w:eastAsia="ko-KR"/>
              </w:rPr>
              <w:t>− </w:t>
            </w:r>
            <w:r>
              <w:rPr>
                <w:szCs w:val="18"/>
                <w:lang w:val="en-CA" w:eastAsia="ko-KR"/>
              </w:rPr>
              <w:t xml:space="preserve">3 )  &amp;&amp;  </w:t>
            </w:r>
            <w:r>
              <w:rPr>
                <w:rFonts w:eastAsia="Malgun Gothic"/>
                <w:noProof/>
                <w:sz w:val="20"/>
                <w:lang w:val="en-CA"/>
              </w:rPr>
              <w:t>applyAlfLineBufBoundary  = =  1</w:t>
            </w:r>
            <w:r>
              <w:rPr>
                <w:szCs w:val="18"/>
                <w:lang w:val="en-CA" w:eastAsia="ko-KR"/>
              </w:rPr>
              <w:t> </w:t>
            </w:r>
          </w:p>
        </w:tc>
        <w:tc>
          <w:tcPr>
            <w:tcW w:w="539" w:type="dxa"/>
            <w:tcBorders>
              <w:top w:val="single" w:sz="4" w:space="0" w:color="auto"/>
              <w:left w:val="single" w:sz="4" w:space="0" w:color="auto"/>
              <w:bottom w:val="single" w:sz="4" w:space="0" w:color="auto"/>
              <w:right w:val="single" w:sz="4" w:space="0" w:color="auto"/>
            </w:tcBorders>
            <w:hideMark/>
          </w:tcPr>
          <w:p w14:paraId="35609C0B" w14:textId="77777777" w:rsidR="00832852" w:rsidRDefault="00832852">
            <w:pPr>
              <w:pStyle w:val="TableText"/>
              <w:keepNext/>
              <w:jc w:val="center"/>
              <w:rPr>
                <w:noProof/>
                <w:sz w:val="20"/>
                <w:lang w:val="en-CA"/>
              </w:rPr>
            </w:pPr>
            <w:r>
              <w:rPr>
                <w:noProof/>
                <w:sz w:val="20"/>
                <w:lang w:val="en-CA"/>
              </w:rPr>
              <w:t>1</w:t>
            </w:r>
          </w:p>
        </w:tc>
        <w:tc>
          <w:tcPr>
            <w:tcW w:w="539" w:type="dxa"/>
            <w:tcBorders>
              <w:top w:val="single" w:sz="4" w:space="0" w:color="auto"/>
              <w:left w:val="single" w:sz="4" w:space="0" w:color="auto"/>
              <w:bottom w:val="single" w:sz="4" w:space="0" w:color="auto"/>
              <w:right w:val="single" w:sz="4" w:space="0" w:color="auto"/>
            </w:tcBorders>
            <w:hideMark/>
          </w:tcPr>
          <w:p w14:paraId="564F2085" w14:textId="77777777" w:rsidR="00832852" w:rsidRDefault="00832852">
            <w:pPr>
              <w:pStyle w:val="TableText"/>
              <w:keepNext/>
              <w:jc w:val="center"/>
              <w:rPr>
                <w:noProof/>
                <w:sz w:val="20"/>
                <w:lang w:val="en-CA"/>
              </w:rPr>
            </w:pPr>
            <w:r>
              <w:rPr>
                <w:noProof/>
                <w:sz w:val="20"/>
                <w:lang w:val="en-CA"/>
              </w:rPr>
              <w:t>1</w:t>
            </w:r>
          </w:p>
        </w:tc>
      </w:tr>
      <w:tr w:rsidR="00832852" w14:paraId="55FB3B40" w14:textId="77777777" w:rsidTr="00832852">
        <w:trPr>
          <w:jc w:val="center"/>
        </w:trPr>
        <w:tc>
          <w:tcPr>
            <w:tcW w:w="6882" w:type="dxa"/>
            <w:tcBorders>
              <w:top w:val="single" w:sz="4" w:space="0" w:color="auto"/>
              <w:left w:val="single" w:sz="4" w:space="0" w:color="auto"/>
              <w:bottom w:val="single" w:sz="4" w:space="0" w:color="auto"/>
              <w:right w:val="single" w:sz="4" w:space="0" w:color="auto"/>
            </w:tcBorders>
            <w:hideMark/>
          </w:tcPr>
          <w:p w14:paraId="647C8068" w14:textId="77777777" w:rsidR="00832852" w:rsidRDefault="00832852">
            <w:pPr>
              <w:pStyle w:val="TableText"/>
              <w:rPr>
                <w:noProof/>
                <w:sz w:val="20"/>
                <w:lang w:val="en-CA" w:eastAsia="ko-KR"/>
              </w:rPr>
            </w:pPr>
            <w:r>
              <w:rPr>
                <w:noProof/>
                <w:sz w:val="20"/>
                <w:lang w:val="en-CA" w:eastAsia="ko-KR"/>
              </w:rPr>
              <w:t>Otherwise</w:t>
            </w:r>
          </w:p>
        </w:tc>
        <w:tc>
          <w:tcPr>
            <w:tcW w:w="539" w:type="dxa"/>
            <w:tcBorders>
              <w:top w:val="single" w:sz="4" w:space="0" w:color="auto"/>
              <w:left w:val="single" w:sz="4" w:space="0" w:color="auto"/>
              <w:bottom w:val="single" w:sz="4" w:space="0" w:color="auto"/>
              <w:right w:val="single" w:sz="4" w:space="0" w:color="auto"/>
            </w:tcBorders>
            <w:hideMark/>
          </w:tcPr>
          <w:p w14:paraId="1756F82A" w14:textId="77777777" w:rsidR="00832852" w:rsidRDefault="00832852">
            <w:pPr>
              <w:pStyle w:val="TableText"/>
              <w:jc w:val="center"/>
              <w:rPr>
                <w:noProof/>
                <w:sz w:val="20"/>
                <w:lang w:val="en-CA"/>
              </w:rPr>
            </w:pPr>
            <w:r>
              <w:rPr>
                <w:noProof/>
                <w:sz w:val="20"/>
                <w:lang w:val="en-CA"/>
              </w:rPr>
              <w:t>1</w:t>
            </w:r>
          </w:p>
        </w:tc>
        <w:tc>
          <w:tcPr>
            <w:tcW w:w="539" w:type="dxa"/>
            <w:tcBorders>
              <w:top w:val="single" w:sz="4" w:space="0" w:color="auto"/>
              <w:left w:val="single" w:sz="4" w:space="0" w:color="auto"/>
              <w:bottom w:val="single" w:sz="4" w:space="0" w:color="auto"/>
              <w:right w:val="single" w:sz="4" w:space="0" w:color="auto"/>
            </w:tcBorders>
            <w:hideMark/>
          </w:tcPr>
          <w:p w14:paraId="7E7B29B0" w14:textId="77777777" w:rsidR="00832852" w:rsidRDefault="00832852">
            <w:pPr>
              <w:pStyle w:val="TableText"/>
              <w:jc w:val="center"/>
              <w:rPr>
                <w:noProof/>
                <w:sz w:val="20"/>
                <w:lang w:val="en-CA"/>
              </w:rPr>
            </w:pPr>
            <w:r>
              <w:rPr>
                <w:noProof/>
                <w:sz w:val="20"/>
                <w:lang w:val="en-CA"/>
              </w:rPr>
              <w:t>2</w:t>
            </w:r>
          </w:p>
        </w:tc>
        <w:bookmarkEnd w:id="58"/>
      </w:tr>
    </w:tbl>
    <w:p w14:paraId="4E699AFF" w14:textId="77777777" w:rsidR="007C3B12" w:rsidRPr="0015403C" w:rsidRDefault="008A4238" w:rsidP="00832852">
      <w:pPr>
        <w:rPr>
          <w:lang w:val="en-US" w:eastAsia="zh-CN"/>
          <w:rPrChange w:id="59" w:author="Nan Hu" w:date="2020-04-29T13:56:00Z">
            <w:rPr>
              <w:rFonts w:hint="eastAsia"/>
              <w:lang w:eastAsia="zh-CN"/>
            </w:rPr>
          </w:rPrChange>
        </w:rPr>
      </w:pPr>
    </w:p>
    <w:sectPr w:rsidR="007C3B12" w:rsidRPr="001540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4FB34BD"/>
    <w:multiLevelType w:val="hybridMultilevel"/>
    <w:tmpl w:val="5566B432"/>
    <w:lvl w:ilvl="0" w:tplc="FFFFFFFF">
      <w:start w:val="5"/>
      <w:numFmt w:val="bullet"/>
      <w:lvlText w:val="–"/>
      <w:lvlJc w:val="left"/>
      <w:pPr>
        <w:tabs>
          <w:tab w:val="num" w:pos="-309"/>
        </w:tabs>
        <w:ind w:left="-309" w:hanging="400"/>
      </w:pPr>
      <w:rPr>
        <w:rFonts w:ascii="Times New Roman" w:eastAsia="Times New Roman" w:hAnsi="Times New Roman" w:hint="default"/>
      </w:rPr>
    </w:lvl>
    <w:lvl w:ilvl="1" w:tplc="FFFFFFFF">
      <w:start w:val="5"/>
      <w:numFmt w:val="bullet"/>
      <w:lvlText w:val="–"/>
      <w:lvlJc w:val="left"/>
      <w:pPr>
        <w:tabs>
          <w:tab w:val="num" w:pos="731"/>
        </w:tabs>
        <w:ind w:left="731" w:hanging="360"/>
      </w:pPr>
      <w:rPr>
        <w:rFonts w:ascii="Times New Roman" w:eastAsia="Times New Roman" w:hAnsi="Times New Roman" w:hint="default"/>
      </w:rPr>
    </w:lvl>
    <w:lvl w:ilvl="2" w:tplc="0407001B" w:tentative="1">
      <w:start w:val="1"/>
      <w:numFmt w:val="lowerRoman"/>
      <w:lvlText w:val="%3."/>
      <w:lvlJc w:val="right"/>
      <w:pPr>
        <w:tabs>
          <w:tab w:val="num" w:pos="1451"/>
        </w:tabs>
        <w:ind w:left="1451" w:hanging="180"/>
      </w:pPr>
      <w:rPr>
        <w:rFonts w:cs="Times New Roman"/>
      </w:rPr>
    </w:lvl>
    <w:lvl w:ilvl="3" w:tplc="0407000F">
      <w:start w:val="1"/>
      <w:numFmt w:val="decimal"/>
      <w:lvlText w:val="%4."/>
      <w:lvlJc w:val="left"/>
      <w:pPr>
        <w:tabs>
          <w:tab w:val="num" w:pos="2171"/>
        </w:tabs>
        <w:ind w:left="2171" w:hanging="360"/>
      </w:pPr>
      <w:rPr>
        <w:rFonts w:cs="Times New Roman"/>
      </w:rPr>
    </w:lvl>
    <w:lvl w:ilvl="4" w:tplc="04070019" w:tentative="1">
      <w:start w:val="1"/>
      <w:numFmt w:val="lowerLetter"/>
      <w:lvlText w:val="%5."/>
      <w:lvlJc w:val="left"/>
      <w:pPr>
        <w:tabs>
          <w:tab w:val="num" w:pos="2891"/>
        </w:tabs>
        <w:ind w:left="2891" w:hanging="360"/>
      </w:pPr>
      <w:rPr>
        <w:rFonts w:cs="Times New Roman"/>
      </w:rPr>
    </w:lvl>
    <w:lvl w:ilvl="5" w:tplc="0407001B" w:tentative="1">
      <w:start w:val="1"/>
      <w:numFmt w:val="lowerRoman"/>
      <w:lvlText w:val="%6."/>
      <w:lvlJc w:val="right"/>
      <w:pPr>
        <w:tabs>
          <w:tab w:val="num" w:pos="3611"/>
        </w:tabs>
        <w:ind w:left="3611" w:hanging="180"/>
      </w:pPr>
      <w:rPr>
        <w:rFonts w:cs="Times New Roman"/>
      </w:rPr>
    </w:lvl>
    <w:lvl w:ilvl="6" w:tplc="0407000F" w:tentative="1">
      <w:start w:val="1"/>
      <w:numFmt w:val="decimal"/>
      <w:lvlText w:val="%7."/>
      <w:lvlJc w:val="left"/>
      <w:pPr>
        <w:tabs>
          <w:tab w:val="num" w:pos="4331"/>
        </w:tabs>
        <w:ind w:left="4331" w:hanging="360"/>
      </w:pPr>
      <w:rPr>
        <w:rFonts w:cs="Times New Roman"/>
      </w:rPr>
    </w:lvl>
    <w:lvl w:ilvl="7" w:tplc="04070019" w:tentative="1">
      <w:start w:val="1"/>
      <w:numFmt w:val="lowerLetter"/>
      <w:lvlText w:val="%8."/>
      <w:lvlJc w:val="left"/>
      <w:pPr>
        <w:tabs>
          <w:tab w:val="num" w:pos="5051"/>
        </w:tabs>
        <w:ind w:left="5051" w:hanging="360"/>
      </w:pPr>
      <w:rPr>
        <w:rFonts w:cs="Times New Roman"/>
      </w:rPr>
    </w:lvl>
    <w:lvl w:ilvl="8" w:tplc="0407001B" w:tentative="1">
      <w:start w:val="1"/>
      <w:numFmt w:val="lowerRoman"/>
      <w:lvlText w:val="%9."/>
      <w:lvlJc w:val="right"/>
      <w:pPr>
        <w:tabs>
          <w:tab w:val="num" w:pos="5771"/>
        </w:tabs>
        <w:ind w:left="5771" w:hanging="180"/>
      </w:pPr>
      <w:rPr>
        <w:rFonts w:cs="Times New Roman"/>
      </w:rPr>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1"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2" w15:restartNumberingAfterBreak="0">
    <w:nsid w:val="29F97617"/>
    <w:multiLevelType w:val="hybridMultilevel"/>
    <w:tmpl w:val="5566B432"/>
    <w:lvl w:ilvl="0" w:tplc="FFFFFFFF">
      <w:numFmt w:val="decimal"/>
      <w:lvlText w:val="–"/>
      <w:lvlJc w:val="left"/>
      <w:pPr>
        <w:tabs>
          <w:tab w:val="num" w:pos="-309"/>
        </w:tabs>
        <w:ind w:left="-309" w:hanging="400"/>
      </w:pPr>
      <w:rPr>
        <w:rFonts w:ascii="Times New Roman" w:eastAsia="Times New Roman" w:hAnsi="Times New Roman" w:cs="Times New Roman" w:hint="default"/>
      </w:rPr>
    </w:lvl>
    <w:lvl w:ilvl="1" w:tplc="FFFFFFFF">
      <w:numFmt w:val="decimal"/>
      <w:lvlText w:val="–"/>
      <w:lvlJc w:val="left"/>
      <w:pPr>
        <w:tabs>
          <w:tab w:val="num" w:pos="731"/>
        </w:tabs>
        <w:ind w:left="731" w:hanging="360"/>
      </w:pPr>
      <w:rPr>
        <w:rFonts w:ascii="Times New Roman" w:eastAsia="Times New Roman" w:hAnsi="Times New Roman" w:cs="Times New Roman" w:hint="default"/>
      </w:rPr>
    </w:lvl>
    <w:lvl w:ilvl="2" w:tplc="0407001B">
      <w:start w:val="1"/>
      <w:numFmt w:val="lowerRoman"/>
      <w:lvlText w:val="%3."/>
      <w:lvlJc w:val="right"/>
      <w:pPr>
        <w:tabs>
          <w:tab w:val="num" w:pos="1451"/>
        </w:tabs>
        <w:ind w:left="1451" w:hanging="180"/>
      </w:pPr>
      <w:rPr>
        <w:rFonts w:cs="Times New Roman"/>
      </w:rPr>
    </w:lvl>
    <w:lvl w:ilvl="3" w:tplc="0407000F">
      <w:start w:val="1"/>
      <w:numFmt w:val="decimal"/>
      <w:lvlText w:val="%4."/>
      <w:lvlJc w:val="left"/>
      <w:pPr>
        <w:tabs>
          <w:tab w:val="num" w:pos="2171"/>
        </w:tabs>
        <w:ind w:left="2171" w:hanging="360"/>
      </w:pPr>
      <w:rPr>
        <w:rFonts w:cs="Times New Roman"/>
      </w:rPr>
    </w:lvl>
    <w:lvl w:ilvl="4" w:tplc="04070019">
      <w:start w:val="1"/>
      <w:numFmt w:val="lowerLetter"/>
      <w:lvlText w:val="%5."/>
      <w:lvlJc w:val="left"/>
      <w:pPr>
        <w:tabs>
          <w:tab w:val="num" w:pos="2891"/>
        </w:tabs>
        <w:ind w:left="2891" w:hanging="360"/>
      </w:pPr>
      <w:rPr>
        <w:rFonts w:cs="Times New Roman"/>
      </w:rPr>
    </w:lvl>
    <w:lvl w:ilvl="5" w:tplc="0407001B">
      <w:start w:val="1"/>
      <w:numFmt w:val="lowerRoman"/>
      <w:lvlText w:val="%6."/>
      <w:lvlJc w:val="right"/>
      <w:pPr>
        <w:tabs>
          <w:tab w:val="num" w:pos="3611"/>
        </w:tabs>
        <w:ind w:left="3611" w:hanging="180"/>
      </w:pPr>
      <w:rPr>
        <w:rFonts w:cs="Times New Roman"/>
      </w:rPr>
    </w:lvl>
    <w:lvl w:ilvl="6" w:tplc="0407000F">
      <w:start w:val="1"/>
      <w:numFmt w:val="decimal"/>
      <w:lvlText w:val="%7."/>
      <w:lvlJc w:val="left"/>
      <w:pPr>
        <w:tabs>
          <w:tab w:val="num" w:pos="4331"/>
        </w:tabs>
        <w:ind w:left="4331" w:hanging="360"/>
      </w:pPr>
      <w:rPr>
        <w:rFonts w:cs="Times New Roman"/>
      </w:rPr>
    </w:lvl>
    <w:lvl w:ilvl="7" w:tplc="04070019">
      <w:start w:val="1"/>
      <w:numFmt w:val="lowerLetter"/>
      <w:lvlText w:val="%8."/>
      <w:lvlJc w:val="left"/>
      <w:pPr>
        <w:tabs>
          <w:tab w:val="num" w:pos="5051"/>
        </w:tabs>
        <w:ind w:left="5051" w:hanging="360"/>
      </w:pPr>
      <w:rPr>
        <w:rFonts w:cs="Times New Roman"/>
      </w:rPr>
    </w:lvl>
    <w:lvl w:ilvl="8" w:tplc="0407001B">
      <w:start w:val="1"/>
      <w:numFmt w:val="lowerRoman"/>
      <w:lvlText w:val="%9."/>
      <w:lvlJc w:val="right"/>
      <w:pPr>
        <w:tabs>
          <w:tab w:val="num" w:pos="5771"/>
        </w:tabs>
        <w:ind w:left="5771" w:hanging="180"/>
      </w:pPr>
      <w:rPr>
        <w:rFonts w:cs="Times New Roman"/>
      </w:rPr>
    </w:lvl>
  </w:abstractNum>
  <w:abstractNum w:abstractNumId="13" w15:restartNumberingAfterBreak="0">
    <w:nsid w:val="2BCF5CF5"/>
    <w:multiLevelType w:val="multilevel"/>
    <w:tmpl w:val="A22CE9CE"/>
    <w:lvl w:ilvl="0">
      <w:start w:val="5"/>
      <w:numFmt w:val="decimal"/>
      <w:suff w:val="nothing"/>
      <w:lvlText w:val="%1"/>
      <w:lvlJc w:val="left"/>
      <w:pPr>
        <w:ind w:left="360" w:hanging="360"/>
      </w:pPr>
      <w:rPr>
        <w:rFonts w:ascii="Times New Roman Bold" w:hAnsi="Times New Roman Bold" w:cs="Times New Roman" w:hint="default"/>
        <w:vanish/>
        <w:webHidden w:val="0"/>
        <w:color w:val="FFFFFF"/>
        <w:specVanish w:val="0"/>
      </w:rPr>
    </w:lvl>
    <w:lvl w:ilvl="1">
      <w:start w:val="1"/>
      <w:numFmt w:val="decimal"/>
      <w:lvlText w:val="%1.%2"/>
      <w:lvlJc w:val="left"/>
      <w:pPr>
        <w:tabs>
          <w:tab w:val="num" w:pos="1020"/>
        </w:tabs>
        <w:ind w:left="0" w:firstLine="0"/>
      </w:pPr>
      <w:rPr>
        <w:rFonts w:cs="Times New Roman"/>
      </w:rPr>
    </w:lvl>
    <w:lvl w:ilvl="2">
      <w:start w:val="1"/>
      <w:numFmt w:val="decimal"/>
      <w:lvlText w:val="%1.%2.%3"/>
      <w:lvlJc w:val="left"/>
      <w:pPr>
        <w:tabs>
          <w:tab w:val="num" w:pos="720"/>
        </w:tabs>
        <w:ind w:left="1224" w:hanging="1224"/>
      </w:pPr>
      <w:rPr>
        <w:rFonts w:cs="Times New Roman"/>
      </w:rPr>
    </w:lvl>
    <w:lvl w:ilvl="3">
      <w:start w:val="1"/>
      <w:numFmt w:val="decimal"/>
      <w:pStyle w:val="StyleHeading2TimesNewRoman11ptNotItalicJustifiedBe"/>
      <w:lvlText w:val="%1.%2.%3.%4"/>
      <w:lvlJc w:val="left"/>
      <w:pPr>
        <w:tabs>
          <w:tab w:val="num" w:pos="720"/>
        </w:tabs>
        <w:ind w:left="1728" w:hanging="1728"/>
      </w:pPr>
      <w:rPr>
        <w:rFonts w:cs="Times New Roman"/>
      </w:rPr>
    </w:lvl>
    <w:lvl w:ilvl="4">
      <w:start w:val="1"/>
      <w:numFmt w:val="decimal"/>
      <w:pStyle w:val="StyleHeading3TimesNewRoman10ptJustifiedBefore905"/>
      <w:lvlText w:val="%1.%2.%3.%4.%5"/>
      <w:lvlJc w:val="left"/>
      <w:pPr>
        <w:tabs>
          <w:tab w:val="num" w:pos="862"/>
        </w:tabs>
        <w:ind w:left="2374" w:hanging="2232"/>
      </w:pPr>
      <w:rPr>
        <w:rFonts w:cs="Times New Roman"/>
      </w:rPr>
    </w:lvl>
    <w:lvl w:ilvl="5">
      <w:start w:val="1"/>
      <w:numFmt w:val="decimal"/>
      <w:lvlText w:val="%1.%2.%3.%4.%5.%6"/>
      <w:lvlJc w:val="left"/>
      <w:pPr>
        <w:tabs>
          <w:tab w:val="num" w:pos="1080"/>
        </w:tabs>
        <w:ind w:left="0" w:firstLine="0"/>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abstractNum w:abstractNumId="14"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6"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7"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9FD582C"/>
    <w:multiLevelType w:val="multilevel"/>
    <w:tmpl w:val="3A82E334"/>
    <w:numStyleLink w:val="3DEquation"/>
  </w:abstractNum>
  <w:abstractNum w:abstractNumId="1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2"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3"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28"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0" w15:restartNumberingAfterBreak="0">
    <w:nsid w:val="5E860EA7"/>
    <w:multiLevelType w:val="multilevel"/>
    <w:tmpl w:val="EE04B4FE"/>
    <w:numStyleLink w:val="3DNumbering"/>
  </w:abstractNum>
  <w:abstractNum w:abstractNumId="31"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11C48BF"/>
    <w:multiLevelType w:val="hybridMultilevel"/>
    <w:tmpl w:val="DC02C6C0"/>
    <w:lvl w:ilvl="0" w:tplc="84CC2C8A">
      <w:start w:val="5"/>
      <w:numFmt w:val="bullet"/>
      <w:lvlText w:val="–"/>
      <w:lvlJc w:val="left"/>
      <w:pPr>
        <w:tabs>
          <w:tab w:val="num" w:pos="400"/>
        </w:tabs>
        <w:ind w:left="400" w:hanging="400"/>
      </w:pPr>
      <w:rPr>
        <w:rFonts w:ascii="Times New Roman" w:eastAsia="Times New Roman" w:hAnsi="Times New Roman" w:hint="default"/>
        <w:lang w:val="en-GB"/>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4"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5"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6"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8"/>
  </w:num>
  <w:num w:numId="3">
    <w:abstractNumId w:val="31"/>
  </w:num>
  <w:num w:numId="4">
    <w:abstractNumId w:val="2"/>
  </w:num>
  <w:num w:numId="5">
    <w:abstractNumId w:val="1"/>
  </w:num>
  <w:num w:numId="6">
    <w:abstractNumId w:val="0"/>
  </w:num>
  <w:num w:numId="7">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num>
  <w:num w:numId="9">
    <w:abstractNumId w:val="22"/>
  </w:num>
  <w:num w:numId="10">
    <w:abstractNumId w:val="25"/>
  </w:num>
  <w:num w:numId="11">
    <w:abstractNumId w:val="6"/>
  </w:num>
  <w:num w:numId="12">
    <w:abstractNumId w:val="7"/>
  </w:num>
  <w:num w:numId="13">
    <w:abstractNumId w:val="24"/>
  </w:num>
  <w:num w:numId="14">
    <w:abstractNumId w:val="8"/>
  </w:num>
  <w:num w:numId="15">
    <w:abstractNumId w:val="11"/>
  </w:num>
  <w:num w:numId="16">
    <w:abstractNumId w:val="4"/>
  </w:num>
  <w:num w:numId="17">
    <w:abstractNumId w:val="36"/>
  </w:num>
  <w:num w:numId="18">
    <w:abstractNumId w:val="37"/>
  </w:num>
  <w:num w:numId="19">
    <w:abstractNumId w:val="20"/>
  </w:num>
  <w:num w:numId="20">
    <w:abstractNumId w:val="3"/>
  </w:num>
  <w:num w:numId="21">
    <w:abstractNumId w:val="5"/>
  </w:num>
  <w:num w:numId="22">
    <w:abstractNumId w:val="17"/>
  </w:num>
  <w:num w:numId="23">
    <w:abstractNumId w:val="34"/>
  </w:num>
  <w:num w:numId="24">
    <w:abstractNumId w:val="14"/>
  </w:num>
  <w:num w:numId="25">
    <w:abstractNumId w:val="27"/>
  </w:num>
  <w:num w:numId="26">
    <w:abstractNumId w:val="21"/>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7">
    <w:abstractNumId w:val="16"/>
  </w:num>
  <w:num w:numId="28">
    <w:abstractNumId w:val="9"/>
  </w:num>
  <w:num w:numId="29">
    <w:abstractNumId w:val="23"/>
  </w:num>
  <w:num w:numId="30">
    <w:abstractNumId w:val="19"/>
  </w:num>
  <w:num w:numId="31">
    <w:abstractNumId w:val="15"/>
  </w:num>
  <w:num w:numId="32">
    <w:abstractNumId w:val="10"/>
  </w:num>
  <w:num w:numId="33">
    <w:abstractNumId w:val="30"/>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4">
    <w:abstractNumId w:val="18"/>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2"/>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num>
  <w:num w:numId="42">
    <w:abstractNumId w:val="1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lvlOverride w:ilvl="1"/>
    <w:lvlOverride w:ilvl="2"/>
    <w:lvlOverride w:ilvl="3"/>
    <w:lvlOverride w:ilvl="4"/>
    <w:lvlOverride w:ilvl="5"/>
    <w:lvlOverride w:ilvl="6"/>
    <w:lvlOverride w:ilvl="7"/>
    <w:lvlOverride w:ilvl="8"/>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22"/>
    <w:lvlOverride w:ilvl="0"/>
    <w:lvlOverride w:ilvl="1"/>
    <w:lvlOverride w:ilvl="2"/>
    <w:lvlOverride w:ilvl="3"/>
    <w:lvlOverride w:ilvl="4"/>
    <w:lvlOverride w:ilvl="5"/>
    <w:lvlOverride w:ilvl="6"/>
    <w:lvlOverride w:ilvl="7"/>
    <w:lvlOverride w:ilvl="8"/>
  </w:num>
  <w:num w:numId="47">
    <w:abstractNumId w:val="24"/>
    <w:lvlOverride w:ilvl="0"/>
    <w:lvlOverride w:ilvl="1"/>
    <w:lvlOverride w:ilvl="2"/>
    <w:lvlOverride w:ilvl="3"/>
    <w:lvlOverride w:ilvl="4"/>
    <w:lvlOverride w:ilvl="5"/>
    <w:lvlOverride w:ilvl="6"/>
    <w:lvlOverride w:ilvl="7"/>
    <w:lvlOverride w:ilvl="8"/>
  </w:num>
  <w:num w:numId="48">
    <w:abstractNumId w:val="6"/>
    <w:lvlOverride w:ilvl="0"/>
    <w:lvlOverride w:ilvl="1"/>
    <w:lvlOverride w:ilvl="2"/>
    <w:lvlOverride w:ilvl="3"/>
    <w:lvlOverride w:ilvl="4"/>
    <w:lvlOverride w:ilvl="5"/>
    <w:lvlOverride w:ilvl="6"/>
    <w:lvlOverride w:ilvl="7"/>
    <w:lvlOverride w:ilvl="8"/>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lvlOverride w:ilvl="1"/>
    <w:lvlOverride w:ilvl="2"/>
    <w:lvlOverride w:ilvl="3"/>
    <w:lvlOverride w:ilvl="4"/>
    <w:lvlOverride w:ilvl="5"/>
    <w:lvlOverride w:ilvl="6"/>
    <w:lvlOverride w:ilvl="7"/>
    <w:lvlOverride w:ilvl="8"/>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lvlOverride w:ilvl="1"/>
    <w:lvlOverride w:ilvl="2"/>
    <w:lvlOverride w:ilvl="3"/>
    <w:lvlOverride w:ilvl="4"/>
    <w:lvlOverride w:ilvl="5"/>
    <w:lvlOverride w:ilvl="6"/>
    <w:lvlOverride w:ilvl="7"/>
    <w:lvlOverride w:ilvl="8"/>
  </w:num>
  <w:num w:numId="53">
    <w:abstractNumId w:val="20"/>
    <w:lvlOverride w:ilvl="0">
      <w:startOverride w:val="1"/>
    </w:lvlOverride>
  </w:num>
  <w:num w:numId="54">
    <w:abstractNumId w:val="3"/>
    <w:lvlOverride w:ilvl="0">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Override w:ilvl="1"/>
    <w:lvlOverride w:ilvl="2"/>
    <w:lvlOverride w:ilvl="3"/>
    <w:lvlOverride w:ilvl="4"/>
    <w:lvlOverride w:ilvl="5"/>
    <w:lvlOverride w:ilvl="6"/>
    <w:lvlOverride w:ilvl="7"/>
    <w:lvlOverride w:ilvl="8"/>
  </w:num>
  <w:num w:numId="58">
    <w:abstractNumId w:val="18"/>
    <w:lvlOverride w:ilvl="0">
      <w:startOverride w:val="1"/>
    </w:lvlOverride>
    <w:lvlOverride w:ilvl="1">
      <w:startOverride w:val="1"/>
    </w:lvlOverride>
    <w:lvlOverride w:ilvl="2">
      <w:startOverride w:val="1"/>
    </w:lvlOverride>
    <w:lvlOverride w:ilvl="3">
      <w:lvl w:ilvl="3">
        <w:start w:val="1"/>
        <w:numFmt w:val="decimal"/>
        <w:pStyle w:val="3E3"/>
        <w:suff w:val="nothing"/>
        <w:lvlText w:val=""/>
        <w:lvlJc w:val="left"/>
        <w:pPr>
          <w:ind w:left="1071" w:firstLine="0"/>
        </w:pPr>
      </w:lvl>
    </w:lvlOverride>
    <w:lvlOverride w:ilvl="4">
      <w:lvl w:ilvl="4">
        <w:start w:val="1"/>
        <w:numFmt w:val="decimal"/>
        <w:pStyle w:val="3E4"/>
        <w:suff w:val="nothing"/>
        <w:lvlText w:val=""/>
        <w:lvlJc w:val="left"/>
        <w:pPr>
          <w:ind w:left="1428" w:firstLine="0"/>
        </w:pPr>
        <w:rPr>
          <w:lang w:val="en-GB"/>
        </w:rPr>
      </w:lvl>
    </w:lvlOverride>
    <w:lvlOverride w:ilvl="5">
      <w:startOverride w:val="1"/>
    </w:lvlOverride>
    <w:lvlOverride w:ilvl="6">
      <w:startOverride w:val="1"/>
    </w:lvlOverride>
    <w:lvlOverride w:ilvl="7">
      <w:startOverride w:val="1"/>
    </w:lvlOverride>
    <w:lvlOverride w:ilvl="8">
      <w:startOverride w:val="1"/>
    </w:lvlOverride>
  </w:num>
  <w:num w:numId="5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lvlOverride w:ilvl="1"/>
    <w:lvlOverride w:ilvl="2"/>
    <w:lvlOverride w:ilvl="3"/>
    <w:lvlOverride w:ilvl="4"/>
    <w:lvlOverride w:ilvl="5"/>
    <w:lvlOverride w:ilvl="6"/>
    <w:lvlOverride w:ilvl="7"/>
    <w:lvlOverride w:ilvl="8"/>
  </w:num>
  <w:num w:numId="61">
    <w:abstractNumId w:val="28"/>
    <w:lvlOverride w:ilvl="0"/>
    <w:lvlOverride w:ilvl="1"/>
    <w:lvlOverride w:ilvl="2"/>
    <w:lvlOverride w:ilvl="3"/>
    <w:lvlOverride w:ilvl="4"/>
    <w:lvlOverride w:ilvl="5"/>
    <w:lvlOverride w:ilvl="6"/>
    <w:lvlOverride w:ilvl="7"/>
    <w:lvlOverride w:ilvl="8"/>
  </w:num>
  <w:num w:numId="6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an Hu">
    <w15:presenceInfo w15:providerId="AD" w15:userId="S::nanh@qti.qualcomm.com::3618843d-2054-4bcf-ad49-76f523b6d2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6D9"/>
    <w:rsid w:val="00032CDE"/>
    <w:rsid w:val="000973A2"/>
    <w:rsid w:val="0015403C"/>
    <w:rsid w:val="003966D9"/>
    <w:rsid w:val="004E779B"/>
    <w:rsid w:val="0051456F"/>
    <w:rsid w:val="00535F82"/>
    <w:rsid w:val="00646DA0"/>
    <w:rsid w:val="00691F70"/>
    <w:rsid w:val="00772EA7"/>
    <w:rsid w:val="00832852"/>
    <w:rsid w:val="008A4238"/>
    <w:rsid w:val="00B06B52"/>
    <w:rsid w:val="00DC5AD9"/>
    <w:rsid w:val="00E858F0"/>
    <w:rsid w:val="00F02DA5"/>
    <w:rsid w:val="00F52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9B4F5"/>
  <w15:chartTrackingRefBased/>
  <w15:docId w15:val="{6113346C-94C6-47DA-9F1A-B747C5F6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66D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SimSun" w:hAnsi="Times New Roman" w:cs="Times New Roman"/>
      <w:sz w:val="20"/>
      <w:szCs w:val="20"/>
      <w:lang w:val="en-GB" w:eastAsia="en-US"/>
    </w:rPr>
  </w:style>
  <w:style w:type="paragraph" w:styleId="Heading1">
    <w:name w:val="heading 1"/>
    <w:aliases w:val="Heading U,H1,H11,Œ©o‚µ 1,뙥,?co??E 1,h1,?c,?co?ƒÊ 1,?,Œ,Œ©,Œ...,Œ©oâµ 1,?co?ÄÊ 1,Î,Î©,Î..."/>
    <w:basedOn w:val="Normal"/>
    <w:next w:val="Normal"/>
    <w:link w:val="Heading1Char"/>
    <w:qFormat/>
    <w:rsid w:val="003966D9"/>
    <w:pPr>
      <w:keepNext/>
      <w:keepLines/>
      <w:numPr>
        <w:numId w:val="1"/>
      </w:numPr>
      <w:spacing w:before="360"/>
      <w:jc w:val="left"/>
      <w:outlineLvl w:val="0"/>
    </w:pPr>
    <w:rPr>
      <w:b/>
      <w:sz w:val="24"/>
    </w:rPr>
  </w:style>
  <w:style w:type="paragraph" w:styleId="Heading2">
    <w:name w:val="heading 2"/>
    <w:aliases w:val="H2,H21,Œ©o‚µ 2,뙥2,?co??E 2,h2,?c1,?co?ƒÊ 2,?2,Œ1,Œ2,Œ©2,...,Œ©_o‚µ 2,Œ©1,Œ©oâµ 2,?co?ÄÊ 2,Î1,Î2,Î©2,Î©_oâµ 2,Î©1"/>
    <w:basedOn w:val="Normal"/>
    <w:next w:val="Normal"/>
    <w:link w:val="Heading2Char"/>
    <w:qFormat/>
    <w:rsid w:val="003966D9"/>
    <w:pPr>
      <w:keepNext/>
      <w:keepLines/>
      <w:numPr>
        <w:ilvl w:val="1"/>
        <w:numId w:val="1"/>
      </w:numPr>
      <w:spacing w:before="360"/>
      <w:outlineLvl w:val="1"/>
    </w:pPr>
    <w:rPr>
      <w:b/>
      <w:sz w:val="22"/>
    </w:rPr>
  </w:style>
  <w:style w:type="paragraph" w:styleId="Heading3">
    <w:name w:val="heading 3"/>
    <w:aliases w:val="H3,H31,h3"/>
    <w:basedOn w:val="Normal"/>
    <w:next w:val="Normal"/>
    <w:link w:val="Heading3Char"/>
    <w:qFormat/>
    <w:rsid w:val="003966D9"/>
    <w:pPr>
      <w:keepNext/>
      <w:keepLines/>
      <w:numPr>
        <w:ilvl w:val="2"/>
        <w:numId w:val="1"/>
      </w:numPr>
      <w:spacing w:before="181"/>
      <w:outlineLvl w:val="2"/>
    </w:pPr>
    <w:rPr>
      <w:b/>
    </w:rPr>
  </w:style>
  <w:style w:type="paragraph" w:styleId="Heading4">
    <w:name w:val="heading 4"/>
    <w:aliases w:val="Heading 4 Char1,Heading 4 Char Char,H4,H41,h4,0.1.1.1 Titre 4 + Left:  0&quot;,First line:  0&quot;,0.1.1...,0.1.1.1 Titre 4"/>
    <w:basedOn w:val="Heading3"/>
    <w:next w:val="Normal"/>
    <w:link w:val="Heading4Char"/>
    <w:qFormat/>
    <w:rsid w:val="003966D9"/>
    <w:pPr>
      <w:numPr>
        <w:ilvl w:val="3"/>
      </w:numPr>
      <w:outlineLvl w:val="3"/>
    </w:pPr>
  </w:style>
  <w:style w:type="paragraph" w:styleId="Heading5">
    <w:name w:val="heading 5"/>
    <w:aliases w:val="H5,H51,h5"/>
    <w:basedOn w:val="Heading3"/>
    <w:next w:val="Normal"/>
    <w:link w:val="Heading5Char"/>
    <w:qFormat/>
    <w:rsid w:val="003966D9"/>
    <w:pPr>
      <w:numPr>
        <w:ilvl w:val="4"/>
      </w:numPr>
      <w:tabs>
        <w:tab w:val="clear" w:pos="794"/>
        <w:tab w:val="left" w:pos="907"/>
      </w:tabs>
      <w:outlineLvl w:val="4"/>
    </w:pPr>
  </w:style>
  <w:style w:type="paragraph" w:styleId="Heading6">
    <w:name w:val="heading 6"/>
    <w:aliases w:val="H6,H61,h6"/>
    <w:basedOn w:val="Heading3"/>
    <w:next w:val="Normal"/>
    <w:link w:val="Heading6Char"/>
    <w:qFormat/>
    <w:rsid w:val="003966D9"/>
    <w:pPr>
      <w:numPr>
        <w:ilvl w:val="5"/>
      </w:numPr>
      <w:outlineLvl w:val="5"/>
    </w:pPr>
  </w:style>
  <w:style w:type="paragraph" w:styleId="Heading7">
    <w:name w:val="heading 7"/>
    <w:basedOn w:val="Heading3"/>
    <w:next w:val="Normal"/>
    <w:link w:val="Heading7Char"/>
    <w:uiPriority w:val="99"/>
    <w:qFormat/>
    <w:rsid w:val="003966D9"/>
    <w:pPr>
      <w:numPr>
        <w:ilvl w:val="6"/>
      </w:numPr>
      <w:outlineLvl w:val="6"/>
    </w:pPr>
  </w:style>
  <w:style w:type="paragraph" w:styleId="Heading8">
    <w:name w:val="heading 8"/>
    <w:basedOn w:val="Heading9"/>
    <w:next w:val="Normal"/>
    <w:link w:val="Heading8Char"/>
    <w:uiPriority w:val="99"/>
    <w:qFormat/>
    <w:rsid w:val="003966D9"/>
    <w:pPr>
      <w:numPr>
        <w:ilvl w:val="7"/>
        <w:numId w:val="1"/>
      </w:numPr>
      <w:outlineLvl w:val="7"/>
    </w:pPr>
  </w:style>
  <w:style w:type="paragraph" w:styleId="Heading9">
    <w:name w:val="heading 9"/>
    <w:basedOn w:val="Heading1"/>
    <w:next w:val="Normal"/>
    <w:link w:val="Heading9Char"/>
    <w:uiPriority w:val="99"/>
    <w:qFormat/>
    <w:rsid w:val="003966D9"/>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rsid w:val="003966D9"/>
    <w:rPr>
      <w:rFonts w:ascii="Times New Roman" w:eastAsia="SimSun" w:hAnsi="Times New Roman" w:cs="Times New Roman"/>
      <w:b/>
      <w:sz w:val="24"/>
      <w:szCs w:val="20"/>
      <w:lang w:val="en-GB" w:eastAsia="en-US"/>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3966D9"/>
    <w:rPr>
      <w:rFonts w:ascii="Times New Roman" w:eastAsia="SimSun" w:hAnsi="Times New Roman" w:cs="Times New Roman"/>
      <w:b/>
      <w:szCs w:val="20"/>
      <w:lang w:val="en-GB" w:eastAsia="en-US"/>
    </w:rPr>
  </w:style>
  <w:style w:type="character" w:customStyle="1" w:styleId="Heading3Char">
    <w:name w:val="Heading 3 Char"/>
    <w:aliases w:val="H3 Char,H31 Char,h3 Char"/>
    <w:basedOn w:val="DefaultParagraphFont"/>
    <w:link w:val="Heading3"/>
    <w:rsid w:val="003966D9"/>
    <w:rPr>
      <w:rFonts w:ascii="Times New Roman" w:eastAsia="SimSun" w:hAnsi="Times New Roman" w:cs="Times New Roman"/>
      <w:b/>
      <w:sz w:val="20"/>
      <w:szCs w:val="20"/>
      <w:lang w:val="en-GB" w:eastAsia="en-US"/>
    </w:rPr>
  </w:style>
  <w:style w:type="character" w:customStyle="1" w:styleId="Heading4Char">
    <w:name w:val="Heading 4 Char"/>
    <w:aliases w:val="Heading 4 Char1 Char,Heading 4 Char Char Char,H4 Char,H41 Char,h4 Char,0.1.1.1 Titre 4 + Left:  0&quot; Char,First line:  0&quot; Char,0.1.1... Char,0.1.1.1 Titre 4 Char"/>
    <w:basedOn w:val="DefaultParagraphFont"/>
    <w:link w:val="Heading4"/>
    <w:rsid w:val="003966D9"/>
    <w:rPr>
      <w:rFonts w:ascii="Times New Roman" w:eastAsia="SimSun" w:hAnsi="Times New Roman" w:cs="Times New Roman"/>
      <w:b/>
      <w:sz w:val="20"/>
      <w:szCs w:val="20"/>
      <w:lang w:val="en-GB" w:eastAsia="en-US"/>
    </w:rPr>
  </w:style>
  <w:style w:type="character" w:customStyle="1" w:styleId="Heading5Char">
    <w:name w:val="Heading 5 Char"/>
    <w:aliases w:val="H5 Char,H51 Char,h5 Char"/>
    <w:basedOn w:val="DefaultParagraphFont"/>
    <w:link w:val="Heading5"/>
    <w:rsid w:val="003966D9"/>
    <w:rPr>
      <w:rFonts w:ascii="Times New Roman" w:eastAsia="SimSun" w:hAnsi="Times New Roman" w:cs="Times New Roman"/>
      <w:b/>
      <w:sz w:val="20"/>
      <w:szCs w:val="20"/>
      <w:lang w:val="en-GB" w:eastAsia="en-US"/>
    </w:rPr>
  </w:style>
  <w:style w:type="character" w:customStyle="1" w:styleId="Heading6Char">
    <w:name w:val="Heading 6 Char"/>
    <w:aliases w:val="H6 Char,H61 Char,h6 Char"/>
    <w:basedOn w:val="DefaultParagraphFont"/>
    <w:link w:val="Heading6"/>
    <w:rsid w:val="003966D9"/>
    <w:rPr>
      <w:rFonts w:ascii="Times New Roman" w:eastAsia="SimSun" w:hAnsi="Times New Roman" w:cs="Times New Roman"/>
      <w:b/>
      <w:sz w:val="20"/>
      <w:szCs w:val="20"/>
      <w:lang w:val="en-GB" w:eastAsia="en-US"/>
    </w:rPr>
  </w:style>
  <w:style w:type="character" w:customStyle="1" w:styleId="Heading7Char">
    <w:name w:val="Heading 7 Char"/>
    <w:basedOn w:val="DefaultParagraphFont"/>
    <w:link w:val="Heading7"/>
    <w:uiPriority w:val="99"/>
    <w:rsid w:val="003966D9"/>
    <w:rPr>
      <w:rFonts w:ascii="Times New Roman" w:eastAsia="SimSun" w:hAnsi="Times New Roman" w:cs="Times New Roman"/>
      <w:b/>
      <w:sz w:val="20"/>
      <w:szCs w:val="20"/>
      <w:lang w:val="en-GB" w:eastAsia="en-US"/>
    </w:rPr>
  </w:style>
  <w:style w:type="character" w:customStyle="1" w:styleId="Heading8Char">
    <w:name w:val="Heading 8 Char"/>
    <w:basedOn w:val="DefaultParagraphFont"/>
    <w:link w:val="Heading8"/>
    <w:uiPriority w:val="99"/>
    <w:rsid w:val="003966D9"/>
    <w:rPr>
      <w:rFonts w:ascii="Times New Roman" w:eastAsia="SimSun" w:hAnsi="Times New Roman" w:cs="Times New Roman"/>
      <w:b/>
      <w:sz w:val="24"/>
      <w:szCs w:val="20"/>
      <w:lang w:val="en-GB" w:eastAsia="en-US"/>
    </w:rPr>
  </w:style>
  <w:style w:type="character" w:customStyle="1" w:styleId="Heading9Char">
    <w:name w:val="Heading 9 Char"/>
    <w:basedOn w:val="DefaultParagraphFont"/>
    <w:link w:val="Heading9"/>
    <w:uiPriority w:val="99"/>
    <w:rsid w:val="003966D9"/>
    <w:rPr>
      <w:rFonts w:ascii="Times New Roman" w:eastAsia="SimSun" w:hAnsi="Times New Roman" w:cs="Times New Roman"/>
      <w:b/>
      <w:sz w:val="24"/>
      <w:szCs w:val="20"/>
      <w:lang w:val="en-GB" w:eastAsia="en-US"/>
    </w:rPr>
  </w:style>
  <w:style w:type="character" w:styleId="CommentReference">
    <w:name w:val="annotation reference"/>
    <w:uiPriority w:val="99"/>
    <w:rsid w:val="003966D9"/>
    <w:rPr>
      <w:sz w:val="16"/>
    </w:rPr>
  </w:style>
  <w:style w:type="paragraph" w:styleId="CommentText">
    <w:name w:val="annotation text"/>
    <w:basedOn w:val="Normal"/>
    <w:link w:val="CommentTextChar"/>
    <w:uiPriority w:val="99"/>
    <w:rsid w:val="003966D9"/>
  </w:style>
  <w:style w:type="character" w:customStyle="1" w:styleId="CommentTextChar">
    <w:name w:val="Comment Text Char"/>
    <w:basedOn w:val="DefaultParagraphFont"/>
    <w:link w:val="CommentText"/>
    <w:uiPriority w:val="99"/>
    <w:rsid w:val="003966D9"/>
    <w:rPr>
      <w:rFonts w:ascii="Times New Roman" w:eastAsia="SimSun" w:hAnsi="Times New Roman" w:cs="Times New Roman"/>
      <w:sz w:val="20"/>
      <w:szCs w:val="20"/>
      <w:lang w:val="en-GB" w:eastAsia="en-US"/>
    </w:rPr>
  </w:style>
  <w:style w:type="paragraph" w:styleId="TOC8">
    <w:name w:val="toc 8"/>
    <w:basedOn w:val="Normal"/>
    <w:next w:val="Normal"/>
    <w:uiPriority w:val="39"/>
    <w:rsid w:val="003966D9"/>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rsid w:val="003966D9"/>
    <w:pPr>
      <w:tabs>
        <w:tab w:val="clear" w:pos="2045"/>
        <w:tab w:val="left" w:pos="6354"/>
        <w:tab w:val="right" w:leader="dot" w:pos="9729"/>
      </w:tabs>
      <w:ind w:left="6350" w:right="652" w:hanging="1247"/>
    </w:pPr>
  </w:style>
  <w:style w:type="paragraph" w:styleId="TOC3">
    <w:name w:val="toc 3"/>
    <w:basedOn w:val="Normal"/>
    <w:next w:val="Normal"/>
    <w:uiPriority w:val="39"/>
    <w:qFormat/>
    <w:rsid w:val="003966D9"/>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rsid w:val="003966D9"/>
    <w:pPr>
      <w:tabs>
        <w:tab w:val="clear" w:pos="2045"/>
        <w:tab w:val="left" w:pos="5108"/>
        <w:tab w:val="left" w:leader="dot" w:pos="9076"/>
      </w:tabs>
      <w:ind w:left="5103" w:right="652" w:hanging="1134"/>
    </w:pPr>
  </w:style>
  <w:style w:type="paragraph" w:styleId="TOC5">
    <w:name w:val="toc 5"/>
    <w:basedOn w:val="TOC3"/>
    <w:uiPriority w:val="39"/>
    <w:rsid w:val="003966D9"/>
    <w:pPr>
      <w:tabs>
        <w:tab w:val="clear" w:pos="2045"/>
        <w:tab w:val="left" w:pos="3973"/>
        <w:tab w:val="left" w:leader="dot" w:pos="9076"/>
      </w:tabs>
      <w:ind w:left="3969" w:right="652" w:hanging="1021"/>
    </w:pPr>
  </w:style>
  <w:style w:type="paragraph" w:styleId="TOC4">
    <w:name w:val="toc 4"/>
    <w:basedOn w:val="TOC3"/>
    <w:next w:val="TOC5"/>
    <w:uiPriority w:val="39"/>
    <w:rsid w:val="003966D9"/>
    <w:pPr>
      <w:tabs>
        <w:tab w:val="left" w:pos="2952"/>
      </w:tabs>
      <w:ind w:left="2948"/>
    </w:pPr>
  </w:style>
  <w:style w:type="paragraph" w:styleId="TOC2">
    <w:name w:val="toc 2"/>
    <w:basedOn w:val="TOC1"/>
    <w:next w:val="TOC3"/>
    <w:uiPriority w:val="39"/>
    <w:qFormat/>
    <w:rsid w:val="003966D9"/>
    <w:pPr>
      <w:tabs>
        <w:tab w:val="left" w:pos="1138"/>
      </w:tabs>
      <w:spacing w:before="29"/>
      <w:ind w:left="1134"/>
    </w:pPr>
  </w:style>
  <w:style w:type="paragraph" w:styleId="TOC1">
    <w:name w:val="toc 1"/>
    <w:basedOn w:val="Normal"/>
    <w:next w:val="TOC2"/>
    <w:uiPriority w:val="39"/>
    <w:qFormat/>
    <w:rsid w:val="003966D9"/>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uiPriority w:val="99"/>
    <w:rsid w:val="003966D9"/>
    <w:pPr>
      <w:ind w:left="1698"/>
    </w:pPr>
  </w:style>
  <w:style w:type="paragraph" w:styleId="Index6">
    <w:name w:val="index 6"/>
    <w:basedOn w:val="Normal"/>
    <w:next w:val="Normal"/>
    <w:uiPriority w:val="99"/>
    <w:rsid w:val="003966D9"/>
    <w:pPr>
      <w:ind w:left="1415"/>
    </w:pPr>
  </w:style>
  <w:style w:type="paragraph" w:styleId="Index5">
    <w:name w:val="index 5"/>
    <w:basedOn w:val="Normal"/>
    <w:next w:val="Normal"/>
    <w:uiPriority w:val="99"/>
    <w:rsid w:val="003966D9"/>
    <w:pPr>
      <w:ind w:left="1132"/>
    </w:pPr>
  </w:style>
  <w:style w:type="paragraph" w:styleId="Index4">
    <w:name w:val="index 4"/>
    <w:basedOn w:val="Normal"/>
    <w:next w:val="Normal"/>
    <w:uiPriority w:val="99"/>
    <w:rsid w:val="003966D9"/>
    <w:pPr>
      <w:ind w:left="849"/>
    </w:pPr>
  </w:style>
  <w:style w:type="paragraph" w:styleId="Index3">
    <w:name w:val="index 3"/>
    <w:basedOn w:val="Normal"/>
    <w:next w:val="Normal"/>
    <w:uiPriority w:val="99"/>
    <w:rsid w:val="003966D9"/>
    <w:pPr>
      <w:ind w:left="566"/>
    </w:pPr>
  </w:style>
  <w:style w:type="paragraph" w:styleId="Index2">
    <w:name w:val="index 2"/>
    <w:basedOn w:val="Normal"/>
    <w:next w:val="Normal"/>
    <w:uiPriority w:val="99"/>
    <w:rsid w:val="003966D9"/>
    <w:pPr>
      <w:ind w:left="283"/>
    </w:pPr>
  </w:style>
  <w:style w:type="paragraph" w:styleId="Index1">
    <w:name w:val="index 1"/>
    <w:basedOn w:val="Normal"/>
    <w:next w:val="Normal"/>
    <w:uiPriority w:val="99"/>
    <w:rsid w:val="003966D9"/>
    <w:pPr>
      <w:jc w:val="left"/>
    </w:pPr>
  </w:style>
  <w:style w:type="character" w:styleId="LineNumber">
    <w:name w:val="line number"/>
    <w:basedOn w:val="DefaultParagraphFont"/>
    <w:uiPriority w:val="99"/>
    <w:rsid w:val="003966D9"/>
  </w:style>
  <w:style w:type="paragraph" w:styleId="IndexHeading">
    <w:name w:val="index heading"/>
    <w:basedOn w:val="Normal"/>
    <w:next w:val="Index1"/>
    <w:uiPriority w:val="99"/>
    <w:rsid w:val="003966D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uiPriority w:val="99"/>
    <w:rsid w:val="003966D9"/>
    <w:pPr>
      <w:tabs>
        <w:tab w:val="clear" w:pos="794"/>
        <w:tab w:val="clear" w:pos="1191"/>
        <w:tab w:val="clear" w:pos="1588"/>
        <w:tab w:val="clear" w:pos="1985"/>
        <w:tab w:val="left" w:pos="907"/>
        <w:tab w:val="center" w:pos="4849"/>
        <w:tab w:val="right" w:pos="8789"/>
        <w:tab w:val="right" w:pos="9725"/>
      </w:tabs>
      <w:jc w:val="left"/>
    </w:pPr>
    <w:rPr>
      <w:b/>
    </w:rPr>
  </w:style>
  <w:style w:type="character" w:customStyle="1" w:styleId="FooterChar">
    <w:name w:val="Footer Char"/>
    <w:basedOn w:val="DefaultParagraphFont"/>
    <w:link w:val="Footer"/>
    <w:uiPriority w:val="99"/>
    <w:rsid w:val="003966D9"/>
    <w:rPr>
      <w:rFonts w:ascii="Times New Roman" w:eastAsia="SimSun" w:hAnsi="Times New Roman" w:cs="Times New Roman"/>
      <w:b/>
      <w:sz w:val="20"/>
      <w:szCs w:val="20"/>
      <w:lang w:val="en-GB" w:eastAsia="en-US"/>
    </w:rPr>
  </w:style>
  <w:style w:type="paragraph" w:styleId="Header">
    <w:name w:val="header"/>
    <w:aliases w:val="h,Header/Footer"/>
    <w:basedOn w:val="Normal"/>
    <w:link w:val="HeaderChar"/>
    <w:rsid w:val="003966D9"/>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basedOn w:val="DefaultParagraphFont"/>
    <w:link w:val="Header"/>
    <w:rsid w:val="003966D9"/>
    <w:rPr>
      <w:rFonts w:ascii="Times New Roman" w:eastAsia="SimSun" w:hAnsi="Times New Roman" w:cs="Times New Roman"/>
      <w:sz w:val="20"/>
      <w:szCs w:val="20"/>
      <w:lang w:val="en-GB" w:eastAsia="en-US"/>
    </w:rPr>
  </w:style>
  <w:style w:type="character" w:styleId="FootnoteReference">
    <w:name w:val="footnote reference"/>
    <w:rsid w:val="003966D9"/>
    <w:rPr>
      <w:position w:val="6"/>
      <w:sz w:val="16"/>
    </w:rPr>
  </w:style>
  <w:style w:type="paragraph" w:styleId="FootnoteText">
    <w:name w:val="footnote text"/>
    <w:basedOn w:val="Normal"/>
    <w:link w:val="FootnoteTextChar"/>
    <w:uiPriority w:val="99"/>
    <w:rsid w:val="003966D9"/>
    <w:pPr>
      <w:tabs>
        <w:tab w:val="left" w:pos="256"/>
      </w:tabs>
    </w:pPr>
    <w:rPr>
      <w:sz w:val="18"/>
    </w:rPr>
  </w:style>
  <w:style w:type="character" w:customStyle="1" w:styleId="FootnoteTextChar">
    <w:name w:val="Footnote Text Char"/>
    <w:basedOn w:val="DefaultParagraphFont"/>
    <w:link w:val="FootnoteText"/>
    <w:uiPriority w:val="99"/>
    <w:rsid w:val="003966D9"/>
    <w:rPr>
      <w:rFonts w:ascii="Times New Roman" w:eastAsia="SimSun" w:hAnsi="Times New Roman" w:cs="Times New Roman"/>
      <w:sz w:val="18"/>
      <w:szCs w:val="20"/>
      <w:lang w:val="en-GB" w:eastAsia="en-US"/>
    </w:rPr>
  </w:style>
  <w:style w:type="paragraph" w:styleId="NormalIndent">
    <w:name w:val="Normal Indent"/>
    <w:basedOn w:val="Normal"/>
    <w:uiPriority w:val="99"/>
    <w:rsid w:val="003966D9"/>
    <w:pPr>
      <w:ind w:left="600"/>
    </w:pPr>
  </w:style>
  <w:style w:type="paragraph" w:customStyle="1" w:styleId="TableLegend">
    <w:name w:val="Table_Legend"/>
    <w:basedOn w:val="Normal"/>
    <w:next w:val="Normal"/>
    <w:uiPriority w:val="99"/>
    <w:rsid w:val="003966D9"/>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uiPriority w:val="99"/>
    <w:rsid w:val="003966D9"/>
    <w:pPr>
      <w:keepNext/>
      <w:spacing w:before="240" w:after="113"/>
      <w:jc w:val="center"/>
    </w:pPr>
    <w:rPr>
      <w:b/>
    </w:rPr>
  </w:style>
  <w:style w:type="paragraph" w:customStyle="1" w:styleId="Blanc">
    <w:name w:val="Blanc"/>
    <w:basedOn w:val="TableTitle"/>
    <w:next w:val="TableText"/>
    <w:uiPriority w:val="99"/>
    <w:rsid w:val="003966D9"/>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uiPriority w:val="99"/>
    <w:rsid w:val="003966D9"/>
    <w:pPr>
      <w:keepNext w:val="0"/>
      <w:keepLines/>
      <w:tabs>
        <w:tab w:val="clear" w:pos="454"/>
      </w:tabs>
      <w:spacing w:before="100" w:after="100" w:line="190" w:lineRule="exact"/>
    </w:pPr>
  </w:style>
  <w:style w:type="paragraph" w:customStyle="1" w:styleId="enumlev1">
    <w:name w:val="enumlev1"/>
    <w:basedOn w:val="Normal"/>
    <w:uiPriority w:val="99"/>
    <w:rsid w:val="003966D9"/>
    <w:pPr>
      <w:spacing w:before="86"/>
      <w:ind w:left="1191" w:hanging="397"/>
    </w:pPr>
  </w:style>
  <w:style w:type="paragraph" w:customStyle="1" w:styleId="enumlev2">
    <w:name w:val="enumlev2"/>
    <w:basedOn w:val="enumlev1"/>
    <w:uiPriority w:val="99"/>
    <w:rsid w:val="003966D9"/>
    <w:pPr>
      <w:ind w:left="1588"/>
    </w:pPr>
  </w:style>
  <w:style w:type="paragraph" w:customStyle="1" w:styleId="enumlev3">
    <w:name w:val="enumlev3"/>
    <w:basedOn w:val="enumlev2"/>
    <w:uiPriority w:val="99"/>
    <w:rsid w:val="003966D9"/>
    <w:pPr>
      <w:ind w:left="1985"/>
    </w:pPr>
  </w:style>
  <w:style w:type="paragraph" w:customStyle="1" w:styleId="heading1aftertitle">
    <w:name w:val="heading 1aftertitle"/>
    <w:basedOn w:val="Heading1"/>
    <w:next w:val="Normal"/>
    <w:uiPriority w:val="99"/>
    <w:rsid w:val="003966D9"/>
    <w:pPr>
      <w:spacing w:before="1134"/>
      <w:outlineLvl w:val="9"/>
    </w:pPr>
  </w:style>
  <w:style w:type="paragraph" w:customStyle="1" w:styleId="Figure">
    <w:name w:val="Figure"/>
    <w:basedOn w:val="Normal"/>
    <w:next w:val="Normal"/>
    <w:uiPriority w:val="99"/>
    <w:rsid w:val="003966D9"/>
    <w:pPr>
      <w:spacing w:before="240" w:after="480"/>
      <w:jc w:val="center"/>
    </w:pPr>
  </w:style>
  <w:style w:type="paragraph" w:customStyle="1" w:styleId="FigureLegend">
    <w:name w:val="Figure_Legend"/>
    <w:basedOn w:val="TableLegend"/>
    <w:next w:val="Normal"/>
    <w:uiPriority w:val="99"/>
    <w:rsid w:val="003966D9"/>
  </w:style>
  <w:style w:type="paragraph" w:customStyle="1" w:styleId="Figure0">
    <w:name w:val="Figure_#"/>
    <w:basedOn w:val="Normal"/>
    <w:next w:val="FigureTitle"/>
    <w:uiPriority w:val="99"/>
    <w:rsid w:val="003966D9"/>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uiPriority w:val="99"/>
    <w:rsid w:val="003966D9"/>
    <w:pPr>
      <w:spacing w:after="720"/>
    </w:pPr>
  </w:style>
  <w:style w:type="paragraph" w:customStyle="1" w:styleId="AnnexRef">
    <w:name w:val="Annex_Ref"/>
    <w:basedOn w:val="Normal"/>
    <w:next w:val="AnnexTitle"/>
    <w:uiPriority w:val="99"/>
    <w:rsid w:val="003966D9"/>
    <w:pPr>
      <w:spacing w:before="0"/>
      <w:jc w:val="center"/>
    </w:pPr>
  </w:style>
  <w:style w:type="paragraph" w:customStyle="1" w:styleId="AnnexTitle">
    <w:name w:val="Annex_Title"/>
    <w:basedOn w:val="Normal"/>
    <w:next w:val="Normal"/>
    <w:uiPriority w:val="99"/>
    <w:rsid w:val="003966D9"/>
    <w:pPr>
      <w:spacing w:after="68"/>
      <w:jc w:val="center"/>
    </w:pPr>
    <w:rPr>
      <w:b/>
      <w:sz w:val="24"/>
    </w:rPr>
  </w:style>
  <w:style w:type="paragraph" w:customStyle="1" w:styleId="Fig">
    <w:name w:val="Fig"/>
    <w:basedOn w:val="Figure"/>
    <w:next w:val="Fig0"/>
    <w:uiPriority w:val="99"/>
    <w:rsid w:val="003966D9"/>
    <w:pPr>
      <w:spacing w:before="136" w:after="0"/>
    </w:pPr>
    <w:rPr>
      <w:lang w:val="en-US"/>
    </w:rPr>
  </w:style>
  <w:style w:type="paragraph" w:customStyle="1" w:styleId="Fig0">
    <w:name w:val="Fig_#"/>
    <w:basedOn w:val="Fig"/>
    <w:next w:val="Normal"/>
    <w:uiPriority w:val="99"/>
    <w:rsid w:val="003966D9"/>
    <w:pPr>
      <w:jc w:val="left"/>
    </w:pPr>
    <w:rPr>
      <w:color w:val="FF0000"/>
    </w:rPr>
  </w:style>
  <w:style w:type="paragraph" w:customStyle="1" w:styleId="SectionTitle">
    <w:name w:val="Section_Title"/>
    <w:basedOn w:val="Normal"/>
    <w:uiPriority w:val="99"/>
    <w:rsid w:val="003966D9"/>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uiPriority w:val="99"/>
    <w:rsid w:val="003966D9"/>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uiPriority w:val="99"/>
    <w:rsid w:val="003966D9"/>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uiPriority w:val="99"/>
    <w:rsid w:val="003966D9"/>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uiPriority w:val="99"/>
    <w:rsid w:val="003966D9"/>
    <w:pPr>
      <w:keepNext/>
      <w:keepLines/>
      <w:spacing w:before="720"/>
      <w:jc w:val="left"/>
    </w:pPr>
    <w:rPr>
      <w:b/>
    </w:rPr>
  </w:style>
  <w:style w:type="paragraph" w:customStyle="1" w:styleId="headfoot">
    <w:name w:val="head_foot"/>
    <w:basedOn w:val="Normal"/>
    <w:next w:val="Rec"/>
    <w:uiPriority w:val="99"/>
    <w:rsid w:val="003966D9"/>
    <w:pPr>
      <w:tabs>
        <w:tab w:val="clear" w:pos="794"/>
        <w:tab w:val="clear" w:pos="1191"/>
        <w:tab w:val="clear" w:pos="1588"/>
        <w:tab w:val="clear" w:pos="1985"/>
      </w:tabs>
      <w:spacing w:before="0"/>
    </w:pPr>
    <w:rPr>
      <w:color w:val="FF0000"/>
      <w:sz w:val="8"/>
    </w:rPr>
  </w:style>
  <w:style w:type="paragraph" w:customStyle="1" w:styleId="SAP">
    <w:name w:val="SAP"/>
    <w:basedOn w:val="Normal"/>
    <w:uiPriority w:val="99"/>
    <w:rsid w:val="003966D9"/>
    <w:pPr>
      <w:spacing w:before="960" w:after="240"/>
      <w:jc w:val="right"/>
    </w:pPr>
    <w:rPr>
      <w:rFonts w:ascii="C39T36Lfz" w:hAnsi="C39T36Lfz"/>
      <w:sz w:val="104"/>
    </w:rPr>
  </w:style>
  <w:style w:type="paragraph" w:customStyle="1" w:styleId="Equation">
    <w:name w:val="Equation"/>
    <w:basedOn w:val="Normal"/>
    <w:uiPriority w:val="99"/>
    <w:qFormat/>
    <w:rsid w:val="003966D9"/>
    <w:pPr>
      <w:tabs>
        <w:tab w:val="clear" w:pos="1191"/>
        <w:tab w:val="clear" w:pos="1985"/>
        <w:tab w:val="center" w:pos="4849"/>
        <w:tab w:val="right" w:pos="9696"/>
      </w:tabs>
      <w:spacing w:before="193" w:after="240"/>
      <w:jc w:val="left"/>
    </w:pPr>
  </w:style>
  <w:style w:type="paragraph" w:customStyle="1" w:styleId="ASN1">
    <w:name w:val="ASN.1"/>
    <w:basedOn w:val="Normal"/>
    <w:next w:val="ASN1Continue"/>
    <w:uiPriority w:val="99"/>
    <w:rsid w:val="003966D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uiPriority w:val="99"/>
    <w:rsid w:val="003966D9"/>
    <w:pPr>
      <w:spacing w:before="0"/>
    </w:pPr>
  </w:style>
  <w:style w:type="paragraph" w:customStyle="1" w:styleId="ASN1Italic">
    <w:name w:val="ASN.1 Italic"/>
    <w:basedOn w:val="ASN1"/>
    <w:uiPriority w:val="99"/>
    <w:rsid w:val="003966D9"/>
    <w:pPr>
      <w:spacing w:before="0"/>
    </w:pPr>
    <w:rPr>
      <w:b w:val="0"/>
      <w:i/>
      <w:sz w:val="20"/>
    </w:rPr>
  </w:style>
  <w:style w:type="paragraph" w:customStyle="1" w:styleId="Note">
    <w:name w:val="Note"/>
    <w:basedOn w:val="Normal"/>
    <w:next w:val="Normal"/>
    <w:link w:val="NoteChar2"/>
    <w:qFormat/>
    <w:rsid w:val="003966D9"/>
    <w:pPr>
      <w:tabs>
        <w:tab w:val="clear" w:pos="794"/>
      </w:tabs>
      <w:spacing w:before="60" w:line="199" w:lineRule="exact"/>
      <w:ind w:firstLine="794"/>
    </w:pPr>
    <w:rPr>
      <w:sz w:val="18"/>
    </w:rPr>
  </w:style>
  <w:style w:type="paragraph" w:customStyle="1" w:styleId="head">
    <w:name w:val="head"/>
    <w:basedOn w:val="headfoot"/>
    <w:next w:val="foot"/>
    <w:uiPriority w:val="99"/>
    <w:rsid w:val="003966D9"/>
    <w:rPr>
      <w:color w:val="FFFFFF"/>
    </w:rPr>
  </w:style>
  <w:style w:type="paragraph" w:customStyle="1" w:styleId="foot">
    <w:name w:val="foot"/>
    <w:basedOn w:val="head"/>
    <w:next w:val="Heading1"/>
    <w:uiPriority w:val="99"/>
    <w:rsid w:val="003966D9"/>
  </w:style>
  <w:style w:type="paragraph" w:customStyle="1" w:styleId="RecISO">
    <w:name w:val="Rec_ISO_#"/>
    <w:basedOn w:val="Rec"/>
    <w:uiPriority w:val="99"/>
    <w:rsid w:val="003966D9"/>
    <w:pPr>
      <w:tabs>
        <w:tab w:val="clear" w:pos="794"/>
        <w:tab w:val="clear" w:pos="1191"/>
        <w:tab w:val="clear" w:pos="1588"/>
        <w:tab w:val="clear" w:pos="1985"/>
      </w:tabs>
    </w:pPr>
  </w:style>
  <w:style w:type="paragraph" w:customStyle="1" w:styleId="RecCCITT">
    <w:name w:val="Rec_CCITT_#"/>
    <w:basedOn w:val="RecISO"/>
    <w:uiPriority w:val="99"/>
    <w:rsid w:val="003966D9"/>
    <w:pPr>
      <w:spacing w:before="0"/>
    </w:pPr>
  </w:style>
  <w:style w:type="paragraph" w:styleId="Title">
    <w:name w:val="Title"/>
    <w:basedOn w:val="Normal"/>
    <w:next w:val="heading1aftertitle"/>
    <w:link w:val="TitleChar"/>
    <w:uiPriority w:val="99"/>
    <w:qFormat/>
    <w:rsid w:val="003966D9"/>
    <w:pPr>
      <w:spacing w:before="840" w:after="480"/>
      <w:jc w:val="center"/>
    </w:pPr>
    <w:rPr>
      <w:b/>
      <w:sz w:val="24"/>
    </w:rPr>
  </w:style>
  <w:style w:type="character" w:customStyle="1" w:styleId="TitleChar">
    <w:name w:val="Title Char"/>
    <w:basedOn w:val="DefaultParagraphFont"/>
    <w:link w:val="Title"/>
    <w:uiPriority w:val="99"/>
    <w:rsid w:val="003966D9"/>
    <w:rPr>
      <w:rFonts w:ascii="Times New Roman" w:eastAsia="SimSun" w:hAnsi="Times New Roman" w:cs="Times New Roman"/>
      <w:b/>
      <w:sz w:val="24"/>
      <w:szCs w:val="20"/>
      <w:lang w:val="en-GB" w:eastAsia="en-US"/>
    </w:rPr>
  </w:style>
  <w:style w:type="paragraph" w:customStyle="1" w:styleId="IndexTitle">
    <w:name w:val="Index_Title"/>
    <w:basedOn w:val="AnnexTitle"/>
    <w:uiPriority w:val="99"/>
    <w:rsid w:val="003966D9"/>
  </w:style>
  <w:style w:type="paragraph" w:customStyle="1" w:styleId="Note1">
    <w:name w:val="Note 1"/>
    <w:basedOn w:val="Note"/>
    <w:link w:val="Note1Char"/>
    <w:qFormat/>
    <w:rsid w:val="003966D9"/>
    <w:pPr>
      <w:tabs>
        <w:tab w:val="clear" w:pos="1191"/>
        <w:tab w:val="clear" w:pos="1588"/>
        <w:tab w:val="clear" w:pos="1985"/>
      </w:tabs>
      <w:ind w:left="284" w:firstLine="0"/>
    </w:pPr>
  </w:style>
  <w:style w:type="paragraph" w:customStyle="1" w:styleId="Note2">
    <w:name w:val="Note 2"/>
    <w:basedOn w:val="Normal"/>
    <w:uiPriority w:val="99"/>
    <w:qFormat/>
    <w:rsid w:val="003966D9"/>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uiPriority w:val="99"/>
    <w:rsid w:val="003966D9"/>
    <w:pPr>
      <w:ind w:left="1474"/>
    </w:pPr>
  </w:style>
  <w:style w:type="character" w:styleId="PageNumber">
    <w:name w:val="page number"/>
    <w:basedOn w:val="DefaultParagraphFont"/>
    <w:rsid w:val="003966D9"/>
  </w:style>
  <w:style w:type="paragraph" w:customStyle="1" w:styleId="Normalaftertitle">
    <w:name w:val="Normal after title"/>
    <w:basedOn w:val="Normal"/>
    <w:uiPriority w:val="99"/>
    <w:rsid w:val="003966D9"/>
    <w:pPr>
      <w:spacing w:before="480"/>
    </w:pPr>
    <w:rPr>
      <w:rFonts w:ascii="Times" w:hAnsi="Times"/>
      <w:lang w:val="en-US"/>
    </w:rPr>
  </w:style>
  <w:style w:type="paragraph" w:customStyle="1" w:styleId="IndexTitle0">
    <w:name w:val="Index Title"/>
    <w:basedOn w:val="Normal"/>
    <w:uiPriority w:val="99"/>
    <w:rsid w:val="003966D9"/>
    <w:pPr>
      <w:spacing w:before="0" w:after="68"/>
      <w:jc w:val="center"/>
    </w:pPr>
    <w:rPr>
      <w:b/>
      <w:sz w:val="24"/>
    </w:rPr>
  </w:style>
  <w:style w:type="paragraph" w:customStyle="1" w:styleId="Cov">
    <w:name w:val="Cov"/>
    <w:basedOn w:val="Normal"/>
    <w:uiPriority w:val="99"/>
    <w:rsid w:val="003966D9"/>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uiPriority w:val="99"/>
    <w:rsid w:val="003966D9"/>
    <w:pPr>
      <w:spacing w:before="0"/>
    </w:pPr>
  </w:style>
  <w:style w:type="paragraph" w:customStyle="1" w:styleId="ASN1ital">
    <w:name w:val="ASN.1 ital"/>
    <w:basedOn w:val="ASN1"/>
    <w:uiPriority w:val="99"/>
    <w:rsid w:val="003966D9"/>
    <w:pPr>
      <w:spacing w:before="0"/>
      <w:jc w:val="both"/>
    </w:pPr>
    <w:rPr>
      <w:b w:val="0"/>
      <w:i/>
      <w:sz w:val="20"/>
    </w:rPr>
  </w:style>
  <w:style w:type="paragraph" w:styleId="TOC9">
    <w:name w:val="toc 9"/>
    <w:basedOn w:val="Normal"/>
    <w:next w:val="Normal"/>
    <w:uiPriority w:val="39"/>
    <w:rsid w:val="003966D9"/>
    <w:pPr>
      <w:tabs>
        <w:tab w:val="clear" w:pos="794"/>
        <w:tab w:val="clear" w:pos="1191"/>
        <w:tab w:val="clear" w:pos="1588"/>
        <w:tab w:val="clear" w:pos="1985"/>
        <w:tab w:val="right" w:leader="dot" w:pos="9729"/>
      </w:tabs>
      <w:ind w:left="1600"/>
    </w:pPr>
  </w:style>
  <w:style w:type="paragraph" w:styleId="BalloonText">
    <w:name w:val="Balloon Text"/>
    <w:basedOn w:val="Normal"/>
    <w:link w:val="BalloonTextChar"/>
    <w:uiPriority w:val="99"/>
    <w:unhideWhenUsed/>
    <w:rsid w:val="003966D9"/>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3966D9"/>
    <w:rPr>
      <w:rFonts w:ascii="Tahoma" w:eastAsia="SimSun" w:hAnsi="Tahoma" w:cs="Tahoma"/>
      <w:sz w:val="16"/>
      <w:szCs w:val="16"/>
      <w:lang w:val="en-GB" w:eastAsia="en-US"/>
    </w:rPr>
  </w:style>
  <w:style w:type="character" w:customStyle="1" w:styleId="Note1Char">
    <w:name w:val="Note 1 Char"/>
    <w:basedOn w:val="DefaultParagraphFont"/>
    <w:link w:val="Note1"/>
    <w:rsid w:val="003966D9"/>
    <w:rPr>
      <w:rFonts w:ascii="Times New Roman" w:eastAsia="SimSun" w:hAnsi="Times New Roman" w:cs="Times New Roman"/>
      <w:sz w:val="18"/>
      <w:szCs w:val="20"/>
      <w:lang w:val="en-GB" w:eastAsia="en-US"/>
    </w:rPr>
  </w:style>
  <w:style w:type="table" w:styleId="TableGrid">
    <w:name w:val="Table Grid"/>
    <w:basedOn w:val="TableNormal"/>
    <w:rsid w:val="003966D9"/>
    <w:pPr>
      <w:spacing w:after="0" w:line="240" w:lineRule="auto"/>
    </w:pPr>
    <w:rPr>
      <w:rFonts w:ascii="CG Times" w:eastAsia="SimSun"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3966D9"/>
    <w:pPr>
      <w:keepNext/>
      <w:tabs>
        <w:tab w:val="clear" w:pos="794"/>
        <w:tab w:val="clear" w:pos="1191"/>
        <w:tab w:val="clear" w:pos="1588"/>
        <w:tab w:val="clear" w:pos="1985"/>
      </w:tabs>
      <w:spacing w:before="240" w:after="113"/>
      <w:jc w:val="center"/>
    </w:pPr>
    <w:rPr>
      <w:rFonts w:eastAsia="Malgun Gothic"/>
      <w:b/>
      <w:bCs/>
      <w:lang w:val="en-US"/>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3966D9"/>
    <w:rPr>
      <w:rFonts w:ascii="Times New Roman" w:eastAsia="Malgun Gothic" w:hAnsi="Times New Roman" w:cs="Times New Roman"/>
      <w:b/>
      <w:bCs/>
      <w:sz w:val="20"/>
      <w:szCs w:val="20"/>
      <w:lang w:eastAsia="en-US"/>
    </w:rPr>
  </w:style>
  <w:style w:type="paragraph" w:customStyle="1" w:styleId="tableheading">
    <w:name w:val="table heading"/>
    <w:basedOn w:val="Normal"/>
    <w:uiPriority w:val="99"/>
    <w:rsid w:val="003966D9"/>
    <w:pPr>
      <w:keepNext/>
      <w:keepLines/>
      <w:tabs>
        <w:tab w:val="clear" w:pos="794"/>
        <w:tab w:val="clear" w:pos="1191"/>
        <w:tab w:val="clear" w:pos="1588"/>
        <w:tab w:val="clear" w:pos="1985"/>
      </w:tabs>
      <w:spacing w:before="0" w:after="60"/>
    </w:pPr>
    <w:rPr>
      <w:rFonts w:eastAsia="Malgun Gothic"/>
      <w:b/>
      <w:bCs/>
    </w:rPr>
  </w:style>
  <w:style w:type="paragraph" w:customStyle="1" w:styleId="tablecell">
    <w:name w:val="table cell"/>
    <w:basedOn w:val="Normal"/>
    <w:uiPriority w:val="99"/>
    <w:rsid w:val="003966D9"/>
    <w:pPr>
      <w:keepNext/>
      <w:keepLines/>
      <w:tabs>
        <w:tab w:val="clear" w:pos="794"/>
        <w:tab w:val="clear" w:pos="1191"/>
        <w:tab w:val="clear" w:pos="1588"/>
        <w:tab w:val="clear" w:pos="1985"/>
      </w:tabs>
      <w:spacing w:before="0" w:after="60"/>
    </w:pPr>
    <w:rPr>
      <w:rFonts w:eastAsia="Malgun Gothic"/>
    </w:rPr>
  </w:style>
  <w:style w:type="paragraph" w:customStyle="1" w:styleId="tablesyntax">
    <w:name w:val="table syntax"/>
    <w:basedOn w:val="Normal"/>
    <w:link w:val="tablesyntaxChar"/>
    <w:qFormat/>
    <w:rsid w:val="003966D9"/>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eastAsia="Malgun Gothic"/>
    </w:rPr>
  </w:style>
  <w:style w:type="character" w:customStyle="1" w:styleId="tablesyntaxChar">
    <w:name w:val="table syntax Char"/>
    <w:link w:val="tablesyntax"/>
    <w:qFormat/>
    <w:locked/>
    <w:rsid w:val="003966D9"/>
    <w:rPr>
      <w:rFonts w:ascii="Times New Roman" w:eastAsia="Malgun Gothic" w:hAnsi="Times New Roman" w:cs="Times New Roman"/>
      <w:sz w:val="20"/>
      <w:szCs w:val="20"/>
      <w:lang w:val="en-GB" w:eastAsia="en-US"/>
    </w:rPr>
  </w:style>
  <w:style w:type="character" w:customStyle="1" w:styleId="CaptionChar1">
    <w:name w:val="Caption Char1"/>
    <w:locked/>
    <w:rsid w:val="003966D9"/>
    <w:rPr>
      <w:rFonts w:ascii="Times New Roman" w:eastAsia="Malgun Gothic" w:hAnsi="Times New Roman"/>
      <w:b/>
      <w:bCs/>
      <w:lang w:eastAsia="en-US"/>
    </w:rPr>
  </w:style>
  <w:style w:type="paragraph" w:customStyle="1" w:styleId="Headingi">
    <w:name w:val="Heading_i"/>
    <w:basedOn w:val="Heading3"/>
    <w:next w:val="Normal"/>
    <w:uiPriority w:val="99"/>
    <w:rsid w:val="003966D9"/>
    <w:pPr>
      <w:tabs>
        <w:tab w:val="num" w:pos="2160"/>
      </w:tabs>
    </w:pPr>
    <w:rPr>
      <w:b w:val="0"/>
      <w:i/>
    </w:rPr>
  </w:style>
  <w:style w:type="paragraph" w:customStyle="1" w:styleId="AppendixHeading2">
    <w:name w:val="Appendix Heading 2"/>
    <w:basedOn w:val="Heading2"/>
    <w:uiPriority w:val="99"/>
    <w:rsid w:val="003966D9"/>
    <w:pPr>
      <w:keepLines w:val="0"/>
      <w:numPr>
        <w:numId w:val="3"/>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3">
    <w:name w:val="Appendix Heading 3"/>
    <w:basedOn w:val="Heading3"/>
    <w:uiPriority w:val="99"/>
    <w:rsid w:val="003966D9"/>
    <w:pPr>
      <w:keepLines w:val="0"/>
      <w:numPr>
        <w:numId w:val="3"/>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Heading4"/>
    <w:uiPriority w:val="99"/>
    <w:rsid w:val="003966D9"/>
    <w:pPr>
      <w:keepLines w:val="0"/>
      <w:numPr>
        <w:numId w:val="3"/>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Heading5"/>
    <w:uiPriority w:val="99"/>
    <w:rsid w:val="003966D9"/>
    <w:pPr>
      <w:keepNext w:val="0"/>
      <w:keepLines w:val="0"/>
      <w:numPr>
        <w:numId w:val="3"/>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paragraph" w:styleId="ListParagraph">
    <w:name w:val="List Paragraph"/>
    <w:basedOn w:val="Normal"/>
    <w:link w:val="ListParagraphChar"/>
    <w:uiPriority w:val="34"/>
    <w:qFormat/>
    <w:rsid w:val="003966D9"/>
    <w:pPr>
      <w:ind w:left="720"/>
      <w:contextualSpacing/>
    </w:pPr>
  </w:style>
  <w:style w:type="paragraph" w:styleId="Revision">
    <w:name w:val="Revision"/>
    <w:hidden/>
    <w:uiPriority w:val="99"/>
    <w:rsid w:val="003966D9"/>
    <w:pPr>
      <w:spacing w:after="0" w:line="240" w:lineRule="auto"/>
    </w:pPr>
    <w:rPr>
      <w:rFonts w:ascii="Times New Roman" w:eastAsia="SimSun" w:hAnsi="Times New Roman" w:cs="Times New Roman"/>
      <w:sz w:val="20"/>
      <w:szCs w:val="20"/>
      <w:lang w:val="en-GB" w:eastAsia="en-US"/>
    </w:rPr>
  </w:style>
  <w:style w:type="character" w:styleId="Hyperlink">
    <w:name w:val="Hyperlink"/>
    <w:basedOn w:val="DefaultParagraphFont"/>
    <w:uiPriority w:val="99"/>
    <w:unhideWhenUsed/>
    <w:rsid w:val="003966D9"/>
    <w:rPr>
      <w:color w:val="0563C1" w:themeColor="hyperlink"/>
      <w:u w:val="single"/>
    </w:rPr>
  </w:style>
  <w:style w:type="character" w:customStyle="1" w:styleId="UnresolvedMention1">
    <w:name w:val="Unresolved Mention1"/>
    <w:basedOn w:val="DefaultParagraphFont"/>
    <w:uiPriority w:val="99"/>
    <w:semiHidden/>
    <w:unhideWhenUsed/>
    <w:rsid w:val="003966D9"/>
    <w:rPr>
      <w:color w:val="605E5C"/>
      <w:shd w:val="clear" w:color="auto" w:fill="E1DFDD"/>
    </w:rPr>
  </w:style>
  <w:style w:type="paragraph" w:styleId="CommentSubject">
    <w:name w:val="annotation subject"/>
    <w:basedOn w:val="CommentText"/>
    <w:next w:val="CommentText"/>
    <w:link w:val="CommentSubjectChar"/>
    <w:uiPriority w:val="99"/>
    <w:unhideWhenUsed/>
    <w:rsid w:val="003966D9"/>
    <w:rPr>
      <w:b/>
      <w:bCs/>
    </w:rPr>
  </w:style>
  <w:style w:type="character" w:customStyle="1" w:styleId="CommentSubjectChar">
    <w:name w:val="Comment Subject Char"/>
    <w:basedOn w:val="CommentTextChar"/>
    <w:link w:val="CommentSubject"/>
    <w:uiPriority w:val="99"/>
    <w:rsid w:val="003966D9"/>
    <w:rPr>
      <w:rFonts w:ascii="Times New Roman" w:eastAsia="SimSun" w:hAnsi="Times New Roman" w:cs="Times New Roman"/>
      <w:b/>
      <w:bCs/>
      <w:sz w:val="20"/>
      <w:szCs w:val="20"/>
      <w:lang w:val="en-GB" w:eastAsia="en-US"/>
    </w:rPr>
  </w:style>
  <w:style w:type="paragraph" w:customStyle="1" w:styleId="toc0">
    <w:name w:val="toc 0"/>
    <w:basedOn w:val="TOC1"/>
    <w:next w:val="TOC1"/>
    <w:uiPriority w:val="99"/>
    <w:rsid w:val="003966D9"/>
    <w:pPr>
      <w:tabs>
        <w:tab w:val="clear" w:pos="571"/>
        <w:tab w:val="clear" w:pos="9076"/>
        <w:tab w:val="clear" w:pos="9729"/>
        <w:tab w:val="right" w:pos="9639"/>
      </w:tabs>
      <w:spacing w:before="120"/>
      <w:ind w:left="0" w:right="0" w:firstLine="0"/>
      <w:jc w:val="right"/>
    </w:pPr>
    <w:rPr>
      <w:i/>
    </w:rPr>
  </w:style>
  <w:style w:type="paragraph" w:customStyle="1" w:styleId="Chaptitle">
    <w:name w:val="Chap_title"/>
    <w:basedOn w:val="Normal"/>
    <w:next w:val="Normalaftertitle0"/>
    <w:uiPriority w:val="99"/>
    <w:rsid w:val="003966D9"/>
    <w:pPr>
      <w:keepNext/>
      <w:keepLines/>
      <w:spacing w:before="240"/>
      <w:jc w:val="center"/>
    </w:pPr>
    <w:rPr>
      <w:b/>
      <w:sz w:val="28"/>
    </w:rPr>
  </w:style>
  <w:style w:type="paragraph" w:customStyle="1" w:styleId="Normalaftertitle0">
    <w:name w:val="Normal_after_title"/>
    <w:basedOn w:val="Normal"/>
    <w:uiPriority w:val="99"/>
    <w:rsid w:val="003966D9"/>
    <w:pPr>
      <w:spacing w:before="480"/>
    </w:pPr>
  </w:style>
  <w:style w:type="paragraph" w:customStyle="1" w:styleId="AnnexNoTitle">
    <w:name w:val="Annex_NoTitle"/>
    <w:basedOn w:val="Normal"/>
    <w:next w:val="Normalaftertitle0"/>
    <w:uiPriority w:val="99"/>
    <w:rsid w:val="003966D9"/>
    <w:pPr>
      <w:keepNext/>
      <w:keepLines/>
      <w:spacing w:before="720"/>
      <w:jc w:val="center"/>
    </w:pPr>
    <w:rPr>
      <w:b/>
      <w:sz w:val="24"/>
    </w:rPr>
  </w:style>
  <w:style w:type="character" w:customStyle="1" w:styleId="Appdef">
    <w:name w:val="App_def"/>
    <w:basedOn w:val="DefaultParagraphFont"/>
    <w:uiPriority w:val="99"/>
    <w:rsid w:val="003966D9"/>
    <w:rPr>
      <w:rFonts w:ascii="Times New Roman" w:hAnsi="Times New Roman"/>
      <w:b/>
    </w:rPr>
  </w:style>
  <w:style w:type="character" w:customStyle="1" w:styleId="Appref">
    <w:name w:val="App_ref"/>
    <w:basedOn w:val="DefaultParagraphFont"/>
    <w:uiPriority w:val="99"/>
    <w:rsid w:val="003966D9"/>
  </w:style>
  <w:style w:type="paragraph" w:customStyle="1" w:styleId="AppendixNoTitle">
    <w:name w:val="Appendix_NoTitle"/>
    <w:basedOn w:val="AnnexNoTitle"/>
    <w:next w:val="Normalaftertitle0"/>
    <w:uiPriority w:val="99"/>
    <w:rsid w:val="003966D9"/>
    <w:pPr>
      <w:outlineLvl w:val="0"/>
    </w:pPr>
  </w:style>
  <w:style w:type="character" w:customStyle="1" w:styleId="Artdef">
    <w:name w:val="Art_def"/>
    <w:basedOn w:val="DefaultParagraphFont"/>
    <w:uiPriority w:val="99"/>
    <w:rsid w:val="003966D9"/>
    <w:rPr>
      <w:rFonts w:ascii="Times New Roman" w:hAnsi="Times New Roman"/>
      <w:b/>
    </w:rPr>
  </w:style>
  <w:style w:type="paragraph" w:customStyle="1" w:styleId="Reftitle">
    <w:name w:val="Ref_title"/>
    <w:basedOn w:val="Heading1"/>
    <w:next w:val="Reftext"/>
    <w:uiPriority w:val="99"/>
    <w:rsid w:val="003966D9"/>
    <w:pPr>
      <w:numPr>
        <w:numId w:val="28"/>
      </w:numPr>
      <w:spacing w:before="480"/>
      <w:outlineLvl w:val="9"/>
    </w:pPr>
  </w:style>
  <w:style w:type="paragraph" w:customStyle="1" w:styleId="Reftext">
    <w:name w:val="Ref_text"/>
    <w:basedOn w:val="Normal"/>
    <w:uiPriority w:val="99"/>
    <w:rsid w:val="003966D9"/>
    <w:pPr>
      <w:ind w:left="794" w:hanging="794"/>
    </w:pPr>
  </w:style>
  <w:style w:type="paragraph" w:customStyle="1" w:styleId="ArtNo">
    <w:name w:val="Art_No"/>
    <w:basedOn w:val="Normal"/>
    <w:next w:val="Arttitle"/>
    <w:uiPriority w:val="99"/>
    <w:rsid w:val="003966D9"/>
    <w:pPr>
      <w:keepNext/>
      <w:keepLines/>
      <w:spacing w:before="480"/>
      <w:jc w:val="center"/>
    </w:pPr>
    <w:rPr>
      <w:caps/>
      <w:sz w:val="28"/>
    </w:rPr>
  </w:style>
  <w:style w:type="paragraph" w:customStyle="1" w:styleId="Arttitle">
    <w:name w:val="Art_title"/>
    <w:basedOn w:val="Normal"/>
    <w:next w:val="Normalaftertitle0"/>
    <w:uiPriority w:val="99"/>
    <w:rsid w:val="003966D9"/>
    <w:pPr>
      <w:keepNext/>
      <w:keepLines/>
      <w:spacing w:before="240"/>
      <w:jc w:val="center"/>
    </w:pPr>
    <w:rPr>
      <w:b/>
      <w:sz w:val="28"/>
    </w:rPr>
  </w:style>
  <w:style w:type="character" w:customStyle="1" w:styleId="Artref">
    <w:name w:val="Art_ref"/>
    <w:basedOn w:val="DefaultParagraphFont"/>
    <w:uiPriority w:val="99"/>
    <w:rsid w:val="003966D9"/>
  </w:style>
  <w:style w:type="paragraph" w:customStyle="1" w:styleId="Call">
    <w:name w:val="Call"/>
    <w:basedOn w:val="Normal"/>
    <w:next w:val="Normal"/>
    <w:uiPriority w:val="99"/>
    <w:rsid w:val="003966D9"/>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3966D9"/>
    <w:pPr>
      <w:keepNext/>
      <w:keepLines/>
      <w:spacing w:before="480"/>
      <w:jc w:val="center"/>
    </w:pPr>
    <w:rPr>
      <w:b/>
      <w:caps/>
      <w:sz w:val="28"/>
    </w:rPr>
  </w:style>
  <w:style w:type="paragraph" w:customStyle="1" w:styleId="Equationlegend">
    <w:name w:val="Equation_legend"/>
    <w:basedOn w:val="Normal"/>
    <w:uiPriority w:val="99"/>
    <w:rsid w:val="003966D9"/>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3966D9"/>
  </w:style>
  <w:style w:type="paragraph" w:customStyle="1" w:styleId="Tablelegend0">
    <w:name w:val="Table_legend"/>
    <w:basedOn w:val="Normal"/>
    <w:next w:val="Normal"/>
    <w:uiPriority w:val="99"/>
    <w:rsid w:val="003966D9"/>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0"/>
    <w:uiPriority w:val="99"/>
    <w:rsid w:val="003966D9"/>
    <w:pPr>
      <w:keepLines/>
      <w:spacing w:before="240" w:after="120"/>
      <w:jc w:val="center"/>
    </w:pPr>
    <w:rPr>
      <w:b/>
    </w:rPr>
  </w:style>
  <w:style w:type="paragraph" w:customStyle="1" w:styleId="Figurewithouttitle">
    <w:name w:val="Figure_without_title"/>
    <w:basedOn w:val="Normal"/>
    <w:next w:val="Normalaftertitle0"/>
    <w:uiPriority w:val="99"/>
    <w:rsid w:val="003966D9"/>
    <w:pPr>
      <w:keepLines/>
      <w:spacing w:before="240" w:after="120"/>
      <w:jc w:val="center"/>
    </w:pPr>
  </w:style>
  <w:style w:type="paragraph" w:customStyle="1" w:styleId="FooterQP">
    <w:name w:val="Footer_QP"/>
    <w:basedOn w:val="Normal"/>
    <w:uiPriority w:val="99"/>
    <w:rsid w:val="003966D9"/>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Footer"/>
    <w:uiPriority w:val="99"/>
    <w:rsid w:val="003966D9"/>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3966D9"/>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Normal"/>
    <w:next w:val="Normal"/>
    <w:uiPriority w:val="99"/>
    <w:qFormat/>
    <w:rsid w:val="003966D9"/>
    <w:pPr>
      <w:spacing w:before="181"/>
      <w:ind w:left="794" w:hanging="794"/>
    </w:pPr>
    <w:rPr>
      <w:rFonts w:ascii="Times New Roman Bold" w:hAnsi="Times New Roman Bold"/>
      <w:b/>
    </w:rPr>
  </w:style>
  <w:style w:type="paragraph" w:customStyle="1" w:styleId="PartNo">
    <w:name w:val="Part_No"/>
    <w:basedOn w:val="Normal"/>
    <w:next w:val="Partref"/>
    <w:uiPriority w:val="99"/>
    <w:rsid w:val="003966D9"/>
    <w:pPr>
      <w:keepNext/>
      <w:keepLines/>
      <w:spacing w:before="480" w:after="80"/>
      <w:jc w:val="center"/>
    </w:pPr>
    <w:rPr>
      <w:caps/>
      <w:sz w:val="28"/>
    </w:rPr>
  </w:style>
  <w:style w:type="paragraph" w:customStyle="1" w:styleId="Partref">
    <w:name w:val="Part_ref"/>
    <w:basedOn w:val="Normal"/>
    <w:next w:val="Parttitle"/>
    <w:uiPriority w:val="99"/>
    <w:rsid w:val="003966D9"/>
    <w:pPr>
      <w:keepNext/>
      <w:keepLines/>
      <w:spacing w:before="280"/>
      <w:jc w:val="center"/>
    </w:pPr>
  </w:style>
  <w:style w:type="paragraph" w:customStyle="1" w:styleId="Parttitle">
    <w:name w:val="Part_title"/>
    <w:basedOn w:val="Normal"/>
    <w:next w:val="Normalaftertitle0"/>
    <w:uiPriority w:val="99"/>
    <w:rsid w:val="003966D9"/>
    <w:pPr>
      <w:keepNext/>
      <w:keepLines/>
      <w:spacing w:before="240" w:after="280"/>
      <w:jc w:val="center"/>
    </w:pPr>
    <w:rPr>
      <w:b/>
      <w:sz w:val="28"/>
    </w:rPr>
  </w:style>
  <w:style w:type="paragraph" w:customStyle="1" w:styleId="Recdate">
    <w:name w:val="Rec_date"/>
    <w:basedOn w:val="Normal"/>
    <w:next w:val="Normalaftertitle0"/>
    <w:uiPriority w:val="99"/>
    <w:rsid w:val="003966D9"/>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uiPriority w:val="99"/>
    <w:rsid w:val="003966D9"/>
  </w:style>
  <w:style w:type="paragraph" w:customStyle="1" w:styleId="RecNo">
    <w:name w:val="Rec_No"/>
    <w:basedOn w:val="Normal"/>
    <w:next w:val="Title"/>
    <w:uiPriority w:val="99"/>
    <w:rsid w:val="003966D9"/>
    <w:pPr>
      <w:keepNext/>
      <w:keepLines/>
      <w:spacing w:before="0"/>
      <w:jc w:val="left"/>
    </w:pPr>
    <w:rPr>
      <w:rFonts w:ascii="Times New Roman Bold" w:hAnsi="Times New Roman Bold"/>
      <w:b/>
    </w:rPr>
  </w:style>
  <w:style w:type="paragraph" w:customStyle="1" w:styleId="QuestionNo">
    <w:name w:val="Question_No"/>
    <w:basedOn w:val="RecNo"/>
    <w:next w:val="Questiontitle"/>
    <w:uiPriority w:val="99"/>
    <w:rsid w:val="003966D9"/>
  </w:style>
  <w:style w:type="paragraph" w:customStyle="1" w:styleId="Questiontitle">
    <w:name w:val="Question_title"/>
    <w:basedOn w:val="Rectitle"/>
    <w:next w:val="Questionref"/>
    <w:uiPriority w:val="99"/>
    <w:rsid w:val="003966D9"/>
  </w:style>
  <w:style w:type="paragraph" w:customStyle="1" w:styleId="Rectitle">
    <w:name w:val="Rec_title"/>
    <w:basedOn w:val="Normal"/>
    <w:next w:val="Recref"/>
    <w:uiPriority w:val="99"/>
    <w:rsid w:val="003966D9"/>
    <w:pPr>
      <w:keepNext/>
      <w:keepLines/>
      <w:spacing w:before="240"/>
      <w:jc w:val="center"/>
    </w:pPr>
    <w:rPr>
      <w:rFonts w:ascii="Times New Roman Bold" w:hAnsi="Times New Roman Bold"/>
      <w:b/>
      <w:sz w:val="24"/>
    </w:rPr>
  </w:style>
  <w:style w:type="paragraph" w:customStyle="1" w:styleId="Recref">
    <w:name w:val="Rec_ref"/>
    <w:basedOn w:val="Normal"/>
    <w:next w:val="Heading1"/>
    <w:uiPriority w:val="99"/>
    <w:rsid w:val="003966D9"/>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3966D9"/>
  </w:style>
  <w:style w:type="paragraph" w:customStyle="1" w:styleId="Repdate">
    <w:name w:val="Rep_date"/>
    <w:basedOn w:val="Recdate"/>
    <w:next w:val="Normalaftertitle0"/>
    <w:uiPriority w:val="99"/>
    <w:rsid w:val="003966D9"/>
  </w:style>
  <w:style w:type="paragraph" w:customStyle="1" w:styleId="RepNo">
    <w:name w:val="Rep_No"/>
    <w:basedOn w:val="RecNo"/>
    <w:next w:val="Reptitle"/>
    <w:uiPriority w:val="99"/>
    <w:rsid w:val="003966D9"/>
  </w:style>
  <w:style w:type="paragraph" w:customStyle="1" w:styleId="Reptitle">
    <w:name w:val="Rep_title"/>
    <w:basedOn w:val="Rectitle"/>
    <w:next w:val="Repref"/>
    <w:uiPriority w:val="99"/>
    <w:rsid w:val="003966D9"/>
  </w:style>
  <w:style w:type="paragraph" w:customStyle="1" w:styleId="Repref">
    <w:name w:val="Rep_ref"/>
    <w:basedOn w:val="Recref"/>
    <w:next w:val="Repdate"/>
    <w:uiPriority w:val="99"/>
    <w:rsid w:val="003966D9"/>
  </w:style>
  <w:style w:type="paragraph" w:customStyle="1" w:styleId="Resdate">
    <w:name w:val="Res_date"/>
    <w:basedOn w:val="Recdate"/>
    <w:next w:val="Normalaftertitle0"/>
    <w:uiPriority w:val="99"/>
    <w:rsid w:val="003966D9"/>
  </w:style>
  <w:style w:type="character" w:customStyle="1" w:styleId="Resdef">
    <w:name w:val="Res_def"/>
    <w:basedOn w:val="DefaultParagraphFont"/>
    <w:uiPriority w:val="99"/>
    <w:rsid w:val="003966D9"/>
    <w:rPr>
      <w:rFonts w:ascii="Times New Roman" w:hAnsi="Times New Roman"/>
      <w:b/>
    </w:rPr>
  </w:style>
  <w:style w:type="paragraph" w:customStyle="1" w:styleId="ResNo">
    <w:name w:val="Res_No"/>
    <w:basedOn w:val="RecNo"/>
    <w:next w:val="Restitle"/>
    <w:uiPriority w:val="99"/>
    <w:rsid w:val="003966D9"/>
  </w:style>
  <w:style w:type="paragraph" w:customStyle="1" w:styleId="Restitle">
    <w:name w:val="Res_title"/>
    <w:basedOn w:val="Rectitle"/>
    <w:next w:val="Resref"/>
    <w:uiPriority w:val="99"/>
    <w:rsid w:val="003966D9"/>
  </w:style>
  <w:style w:type="paragraph" w:customStyle="1" w:styleId="Resref">
    <w:name w:val="Res_ref"/>
    <w:basedOn w:val="Recref"/>
    <w:next w:val="Resdate"/>
    <w:uiPriority w:val="99"/>
    <w:rsid w:val="003966D9"/>
  </w:style>
  <w:style w:type="paragraph" w:customStyle="1" w:styleId="Section1">
    <w:name w:val="Section_1"/>
    <w:basedOn w:val="Normal"/>
    <w:next w:val="Normal"/>
    <w:uiPriority w:val="99"/>
    <w:rsid w:val="003966D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3966D9"/>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3966D9"/>
    <w:pPr>
      <w:keepNext/>
      <w:keepLines/>
      <w:spacing w:before="480" w:after="80"/>
      <w:jc w:val="center"/>
    </w:pPr>
    <w:rPr>
      <w:caps/>
      <w:sz w:val="24"/>
    </w:rPr>
  </w:style>
  <w:style w:type="paragraph" w:customStyle="1" w:styleId="Sectiontitle0">
    <w:name w:val="Section_title"/>
    <w:basedOn w:val="Normal"/>
    <w:uiPriority w:val="99"/>
    <w:rsid w:val="003966D9"/>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uiPriority w:val="99"/>
    <w:rsid w:val="003966D9"/>
    <w:pPr>
      <w:spacing w:before="840" w:after="200"/>
      <w:jc w:val="center"/>
    </w:pPr>
    <w:rPr>
      <w:b/>
      <w:sz w:val="28"/>
    </w:rPr>
  </w:style>
  <w:style w:type="paragraph" w:customStyle="1" w:styleId="SpecialFooter">
    <w:name w:val="Special Footer"/>
    <w:basedOn w:val="Footer"/>
    <w:uiPriority w:val="99"/>
    <w:rsid w:val="003966D9"/>
    <w:pPr>
      <w:tabs>
        <w:tab w:val="clear" w:pos="4849"/>
        <w:tab w:val="left" w:pos="567"/>
        <w:tab w:val="left" w:pos="1134"/>
        <w:tab w:val="left" w:pos="1701"/>
        <w:tab w:val="left" w:pos="2268"/>
        <w:tab w:val="left" w:pos="2835"/>
      </w:tabs>
    </w:pPr>
    <w:rPr>
      <w:caps/>
    </w:rPr>
  </w:style>
  <w:style w:type="character" w:customStyle="1" w:styleId="Tablefreq">
    <w:name w:val="Table_freq"/>
    <w:basedOn w:val="DefaultParagraphFont"/>
    <w:uiPriority w:val="99"/>
    <w:rsid w:val="003966D9"/>
    <w:rPr>
      <w:b/>
      <w:color w:val="auto"/>
    </w:rPr>
  </w:style>
  <w:style w:type="paragraph" w:customStyle="1" w:styleId="Tablehead">
    <w:name w:val="Table_head"/>
    <w:basedOn w:val="Tabletext0"/>
    <w:next w:val="Tabletext0"/>
    <w:uiPriority w:val="99"/>
    <w:rsid w:val="003966D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uiPriority w:val="99"/>
    <w:rsid w:val="003966D9"/>
    <w:pPr>
      <w:keepNext w:val="0"/>
      <w:keepLines/>
      <w:tabs>
        <w:tab w:val="clear" w:pos="454"/>
      </w:tabs>
      <w:spacing w:before="40" w:after="40" w:line="190" w:lineRule="exact"/>
      <w:jc w:val="left"/>
    </w:pPr>
  </w:style>
  <w:style w:type="paragraph" w:customStyle="1" w:styleId="TableNoTitle">
    <w:name w:val="Table_NoTitle"/>
    <w:basedOn w:val="Normal"/>
    <w:next w:val="Tablehead"/>
    <w:uiPriority w:val="99"/>
    <w:rsid w:val="003966D9"/>
    <w:pPr>
      <w:keepNext/>
      <w:keepLines/>
      <w:spacing w:before="360" w:after="120"/>
      <w:jc w:val="center"/>
    </w:pPr>
    <w:rPr>
      <w:b/>
    </w:rPr>
  </w:style>
  <w:style w:type="paragraph" w:customStyle="1" w:styleId="Title1">
    <w:name w:val="Title 1"/>
    <w:basedOn w:val="Source"/>
    <w:next w:val="Title2"/>
    <w:uiPriority w:val="99"/>
    <w:rsid w:val="003966D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3966D9"/>
  </w:style>
  <w:style w:type="paragraph" w:customStyle="1" w:styleId="Title3">
    <w:name w:val="Title 3"/>
    <w:basedOn w:val="Title2"/>
    <w:next w:val="Title4"/>
    <w:uiPriority w:val="99"/>
    <w:rsid w:val="003966D9"/>
    <w:rPr>
      <w:caps w:val="0"/>
    </w:rPr>
  </w:style>
  <w:style w:type="paragraph" w:customStyle="1" w:styleId="Title4">
    <w:name w:val="Title 4"/>
    <w:basedOn w:val="Title3"/>
    <w:next w:val="Heading1"/>
    <w:uiPriority w:val="99"/>
    <w:rsid w:val="003966D9"/>
    <w:rPr>
      <w:b/>
    </w:rPr>
  </w:style>
  <w:style w:type="paragraph" w:customStyle="1" w:styleId="Artheading">
    <w:name w:val="Art_heading"/>
    <w:basedOn w:val="Normal"/>
    <w:next w:val="Normalaftertitle0"/>
    <w:uiPriority w:val="99"/>
    <w:rsid w:val="003966D9"/>
    <w:pPr>
      <w:spacing w:before="480"/>
      <w:jc w:val="center"/>
    </w:pPr>
    <w:rPr>
      <w:b/>
      <w:sz w:val="28"/>
    </w:rPr>
  </w:style>
  <w:style w:type="paragraph" w:customStyle="1" w:styleId="Annexref0">
    <w:name w:val="Annex_ref"/>
    <w:basedOn w:val="Normal"/>
    <w:next w:val="Normal"/>
    <w:uiPriority w:val="99"/>
    <w:rsid w:val="003966D9"/>
    <w:pPr>
      <w:spacing w:before="0"/>
      <w:jc w:val="center"/>
    </w:pPr>
  </w:style>
  <w:style w:type="paragraph" w:customStyle="1" w:styleId="Appendixref">
    <w:name w:val="Appendix_ref"/>
    <w:basedOn w:val="Annexref0"/>
    <w:next w:val="Normalaftertitle0"/>
    <w:uiPriority w:val="99"/>
    <w:rsid w:val="003966D9"/>
  </w:style>
  <w:style w:type="character" w:customStyle="1" w:styleId="ASN1boldchar">
    <w:name w:val="ASN.1 bold char"/>
    <w:basedOn w:val="DefaultParagraphFont"/>
    <w:rsid w:val="003966D9"/>
    <w:rPr>
      <w:rFonts w:ascii="Courier New" w:hAnsi="Courier New"/>
      <w:b/>
      <w:sz w:val="18"/>
    </w:rPr>
  </w:style>
  <w:style w:type="paragraph" w:customStyle="1" w:styleId="ASN1italic0">
    <w:name w:val="ASN.1_italic"/>
    <w:basedOn w:val="ASN1"/>
    <w:uiPriority w:val="99"/>
    <w:rsid w:val="003966D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3966D9"/>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3966D9"/>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3966D9"/>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0">
    <w:name w:val="Head"/>
    <w:basedOn w:val="DefaultParagraphFont"/>
    <w:uiPriority w:val="99"/>
    <w:rsid w:val="003966D9"/>
    <w:rPr>
      <w:b/>
    </w:rPr>
  </w:style>
  <w:style w:type="character" w:customStyle="1" w:styleId="href">
    <w:name w:val="href"/>
    <w:basedOn w:val="DefaultParagraphFont"/>
    <w:uiPriority w:val="99"/>
    <w:rsid w:val="003966D9"/>
    <w:rPr>
      <w:lang w:val="fr-FR"/>
    </w:rPr>
  </w:style>
  <w:style w:type="paragraph" w:customStyle="1" w:styleId="Indextitle1">
    <w:name w:val="Index_title"/>
    <w:basedOn w:val="Normal"/>
    <w:uiPriority w:val="99"/>
    <w:rsid w:val="003966D9"/>
    <w:pPr>
      <w:spacing w:after="68"/>
      <w:jc w:val="center"/>
    </w:pPr>
    <w:rPr>
      <w:b/>
      <w:sz w:val="24"/>
    </w:rPr>
  </w:style>
  <w:style w:type="paragraph" w:customStyle="1" w:styleId="Tablefin">
    <w:name w:val="Table_fin"/>
    <w:basedOn w:val="Normal"/>
    <w:next w:val="Normal"/>
    <w:uiPriority w:val="99"/>
    <w:rsid w:val="003966D9"/>
    <w:pPr>
      <w:tabs>
        <w:tab w:val="clear" w:pos="794"/>
        <w:tab w:val="clear" w:pos="1191"/>
        <w:tab w:val="clear" w:pos="1588"/>
        <w:tab w:val="clear" w:pos="1985"/>
      </w:tabs>
      <w:spacing w:before="0"/>
    </w:pPr>
    <w:rPr>
      <w:sz w:val="12"/>
    </w:rPr>
  </w:style>
  <w:style w:type="character" w:customStyle="1" w:styleId="ASN1ItalicChar">
    <w:name w:val="ASN.1 Italic Char"/>
    <w:basedOn w:val="DefaultParagraphFont"/>
    <w:rsid w:val="003966D9"/>
    <w:rPr>
      <w:rFonts w:ascii="Courier New" w:hAnsi="Courier New"/>
      <w:i/>
      <w:sz w:val="18"/>
    </w:rPr>
  </w:style>
  <w:style w:type="paragraph" w:styleId="BodyTextIndent">
    <w:name w:val="Body Text Indent"/>
    <w:basedOn w:val="Normal"/>
    <w:link w:val="BodyTextIndentChar"/>
    <w:uiPriority w:val="99"/>
    <w:rsid w:val="003966D9"/>
    <w:pPr>
      <w:spacing w:after="120" w:line="480" w:lineRule="auto"/>
    </w:pPr>
    <w:rPr>
      <w:rFonts w:eastAsia="Malgun Gothic"/>
      <w:lang w:eastAsia="zh-CN"/>
    </w:rPr>
  </w:style>
  <w:style w:type="character" w:customStyle="1" w:styleId="BodyTextIndentChar">
    <w:name w:val="Body Text Indent Char"/>
    <w:basedOn w:val="DefaultParagraphFont"/>
    <w:link w:val="BodyTextIndent"/>
    <w:uiPriority w:val="99"/>
    <w:rsid w:val="003966D9"/>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3966D9"/>
    <w:rPr>
      <w:rFonts w:cs="Times New Roman"/>
      <w:b/>
      <w:bCs/>
      <w:lang w:val="en-GB" w:eastAsia="en-US"/>
    </w:rPr>
  </w:style>
  <w:style w:type="paragraph" w:customStyle="1" w:styleId="ColorfulShading-Accent12">
    <w:name w:val="Colorful Shading - Accent 12"/>
    <w:hidden/>
    <w:uiPriority w:val="99"/>
    <w:semiHidden/>
    <w:rsid w:val="003966D9"/>
    <w:pPr>
      <w:spacing w:after="0" w:line="240" w:lineRule="auto"/>
    </w:pPr>
    <w:rPr>
      <w:rFonts w:ascii="Times New Roman" w:eastAsia="Malgun Gothic" w:hAnsi="Times New Roman" w:cs="Times New Roman"/>
      <w:sz w:val="20"/>
      <w:szCs w:val="20"/>
      <w:lang w:val="en-GB" w:eastAsia="en-US"/>
    </w:rPr>
  </w:style>
  <w:style w:type="paragraph" w:customStyle="1" w:styleId="BlancCharChar">
    <w:name w:val="Blanc Char Char"/>
    <w:basedOn w:val="Normal"/>
    <w:next w:val="TableText"/>
    <w:uiPriority w:val="99"/>
    <w:rsid w:val="003966D9"/>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character" w:customStyle="1" w:styleId="BlancCharCharChar">
    <w:name w:val="Blanc Char Char Char"/>
    <w:uiPriority w:val="99"/>
    <w:rsid w:val="003966D9"/>
    <w:rPr>
      <w:b/>
      <w:sz w:val="8"/>
      <w:lang w:val="en-US" w:eastAsia="en-US"/>
    </w:rPr>
  </w:style>
  <w:style w:type="paragraph" w:customStyle="1" w:styleId="Annex1">
    <w:name w:val="Annex 1"/>
    <w:basedOn w:val="Heading1"/>
    <w:next w:val="Normal"/>
    <w:uiPriority w:val="99"/>
    <w:qFormat/>
    <w:rsid w:val="003966D9"/>
    <w:pPr>
      <w:numPr>
        <w:numId w:val="0"/>
      </w:numPr>
      <w:tabs>
        <w:tab w:val="num" w:pos="757"/>
        <w:tab w:val="num" w:pos="4690"/>
      </w:tabs>
      <w:spacing w:before="480"/>
      <w:ind w:left="757" w:hanging="360"/>
      <w:jc w:val="center"/>
    </w:pPr>
    <w:rPr>
      <w:rFonts w:eastAsia="Malgun Gothic"/>
      <w:bCs/>
      <w:szCs w:val="24"/>
    </w:rPr>
  </w:style>
  <w:style w:type="paragraph" w:customStyle="1" w:styleId="FigureTitleChar">
    <w:name w:val="Figure_Title Char"/>
    <w:basedOn w:val="Normal"/>
    <w:next w:val="Normal"/>
    <w:uiPriority w:val="99"/>
    <w:rsid w:val="003966D9"/>
    <w:pPr>
      <w:keepNext/>
      <w:spacing w:before="240" w:after="720"/>
      <w:jc w:val="center"/>
    </w:pPr>
    <w:rPr>
      <w:rFonts w:eastAsia="Malgun Gothic"/>
      <w:b/>
      <w:bCs/>
    </w:rPr>
  </w:style>
  <w:style w:type="character" w:customStyle="1" w:styleId="NoteChar">
    <w:name w:val="Note Char"/>
    <w:rsid w:val="003966D9"/>
    <w:rPr>
      <w:sz w:val="18"/>
      <w:lang w:val="en-GB" w:eastAsia="en-US"/>
    </w:rPr>
  </w:style>
  <w:style w:type="paragraph" w:customStyle="1" w:styleId="Sprechblasentext1">
    <w:name w:val="Sprechblasentext1"/>
    <w:basedOn w:val="Normal"/>
    <w:uiPriority w:val="99"/>
    <w:semiHidden/>
    <w:rsid w:val="003966D9"/>
    <w:rPr>
      <w:rFonts w:ascii="Tahoma" w:eastAsia="Malgun Gothic" w:hAnsi="Tahoma" w:cs="Tahoma"/>
      <w:sz w:val="16"/>
      <w:szCs w:val="16"/>
    </w:rPr>
  </w:style>
  <w:style w:type="paragraph" w:customStyle="1" w:styleId="CourierText">
    <w:name w:val="Courier Text"/>
    <w:basedOn w:val="Normal"/>
    <w:uiPriority w:val="99"/>
    <w:rsid w:val="003966D9"/>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styleId="TableofFigures">
    <w:name w:val="table of figures"/>
    <w:basedOn w:val="Normal"/>
    <w:next w:val="Normal"/>
    <w:uiPriority w:val="99"/>
    <w:rsid w:val="003966D9"/>
    <w:pPr>
      <w:tabs>
        <w:tab w:val="clear" w:pos="794"/>
        <w:tab w:val="clear" w:pos="1191"/>
        <w:tab w:val="clear" w:pos="1588"/>
        <w:tab w:val="clear" w:pos="1985"/>
      </w:tabs>
      <w:ind w:left="400" w:hanging="400"/>
    </w:pPr>
    <w:rPr>
      <w:rFonts w:eastAsia="Malgun Gothic"/>
    </w:rPr>
  </w:style>
  <w:style w:type="paragraph" w:styleId="BodyText">
    <w:name w:val="Body Text"/>
    <w:basedOn w:val="Normal"/>
    <w:link w:val="BodyTextChar"/>
    <w:uiPriority w:val="99"/>
    <w:rsid w:val="003966D9"/>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3966D9"/>
    <w:rPr>
      <w:rFonts w:ascii="Times New Roman" w:eastAsia="Batang" w:hAnsi="Times New Roman" w:cs="Times New Roman"/>
      <w:lang w:val="en-GB" w:eastAsia="en-US"/>
    </w:rPr>
  </w:style>
  <w:style w:type="paragraph" w:customStyle="1" w:styleId="AppendixHeadingI">
    <w:name w:val="Appendix Heading I"/>
    <w:basedOn w:val="Normal"/>
    <w:uiPriority w:val="99"/>
    <w:rsid w:val="003966D9"/>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character" w:styleId="FollowedHyperlink">
    <w:name w:val="FollowedHyperlink"/>
    <w:basedOn w:val="DefaultParagraphFont"/>
    <w:rsid w:val="003966D9"/>
    <w:rPr>
      <w:color w:val="800080"/>
      <w:u w:val="single"/>
    </w:rPr>
  </w:style>
  <w:style w:type="paragraph" w:customStyle="1" w:styleId="BlancChar">
    <w:name w:val="Blanc Char"/>
    <w:basedOn w:val="Normal"/>
    <w:next w:val="TableText"/>
    <w:uiPriority w:val="99"/>
    <w:rsid w:val="003966D9"/>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DocumentMap">
    <w:name w:val="Document Map"/>
    <w:basedOn w:val="Normal"/>
    <w:link w:val="DocumentMapChar"/>
    <w:uiPriority w:val="99"/>
    <w:rsid w:val="003966D9"/>
    <w:pPr>
      <w:shd w:val="clear" w:color="auto" w:fill="000080"/>
    </w:pPr>
    <w:rPr>
      <w:rFonts w:eastAsia="Malgun Gothic"/>
      <w:sz w:val="16"/>
      <w:lang w:eastAsia="zh-CN"/>
    </w:rPr>
  </w:style>
  <w:style w:type="character" w:customStyle="1" w:styleId="DocumentMapChar">
    <w:name w:val="Document Map Char"/>
    <w:basedOn w:val="DefaultParagraphFont"/>
    <w:link w:val="DocumentMap"/>
    <w:uiPriority w:val="99"/>
    <w:rsid w:val="003966D9"/>
    <w:rPr>
      <w:rFonts w:ascii="Times New Roman" w:eastAsia="Malgun Gothic" w:hAnsi="Times New Roman" w:cs="Times New Roman"/>
      <w:sz w:val="16"/>
      <w:szCs w:val="20"/>
      <w:shd w:val="clear" w:color="auto" w:fill="000080"/>
      <w:lang w:val="en-GB"/>
    </w:rPr>
  </w:style>
  <w:style w:type="paragraph" w:styleId="BodyTextIndent3">
    <w:name w:val="Body Text Indent 3"/>
    <w:basedOn w:val="Normal"/>
    <w:link w:val="BodyTextIndent3Char"/>
    <w:uiPriority w:val="99"/>
    <w:rsid w:val="003966D9"/>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BodyTextIndent3Char">
    <w:name w:val="Body Text Indent 3 Char"/>
    <w:basedOn w:val="DefaultParagraphFont"/>
    <w:link w:val="BodyTextIndent3"/>
    <w:uiPriority w:val="99"/>
    <w:rsid w:val="003966D9"/>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3966D9"/>
    <w:pPr>
      <w:spacing w:after="120" w:line="480" w:lineRule="auto"/>
      <w:ind w:left="283"/>
    </w:pPr>
    <w:rPr>
      <w:rFonts w:eastAsia="Malgun Gothic"/>
      <w:lang w:eastAsia="zh-CN"/>
    </w:rPr>
  </w:style>
  <w:style w:type="character" w:customStyle="1" w:styleId="BodyTextIndent2Char">
    <w:name w:val="Body Text Indent 2 Char"/>
    <w:basedOn w:val="DefaultParagraphFont"/>
    <w:link w:val="BodyTextIndent2"/>
    <w:uiPriority w:val="99"/>
    <w:rsid w:val="003966D9"/>
    <w:rPr>
      <w:rFonts w:ascii="Times New Roman" w:eastAsia="Malgun Gothic" w:hAnsi="Times New Roman" w:cs="Times New Roman"/>
      <w:sz w:val="20"/>
      <w:szCs w:val="20"/>
      <w:lang w:val="en-GB"/>
    </w:rPr>
  </w:style>
  <w:style w:type="paragraph" w:customStyle="1" w:styleId="11BodyText">
    <w:name w:val="11 BodyText"/>
    <w:basedOn w:val="Normal"/>
    <w:uiPriority w:val="99"/>
    <w:rsid w:val="003966D9"/>
    <w:pPr>
      <w:spacing w:before="0" w:after="220"/>
    </w:pPr>
    <w:rPr>
      <w:rFonts w:eastAsia="Malgun Gothic"/>
    </w:rPr>
  </w:style>
  <w:style w:type="paragraph" w:customStyle="1" w:styleId="Kommentarthema1">
    <w:name w:val="Kommentarthema1"/>
    <w:basedOn w:val="CommentText"/>
    <w:next w:val="CommentText"/>
    <w:uiPriority w:val="99"/>
    <w:semiHidden/>
    <w:rsid w:val="003966D9"/>
    <w:rPr>
      <w:rFonts w:eastAsia="Malgun Gothic"/>
      <w:b/>
      <w:bCs/>
      <w:lang w:eastAsia="zh-CN"/>
    </w:rPr>
  </w:style>
  <w:style w:type="paragraph" w:styleId="BodyText3">
    <w:name w:val="Body Text 3"/>
    <w:basedOn w:val="Normal"/>
    <w:link w:val="BodyText3Char"/>
    <w:uiPriority w:val="99"/>
    <w:rsid w:val="003966D9"/>
    <w:pPr>
      <w:spacing w:after="120"/>
    </w:pPr>
    <w:rPr>
      <w:rFonts w:eastAsia="Malgun Gothic"/>
      <w:sz w:val="16"/>
      <w:szCs w:val="16"/>
      <w:lang w:eastAsia="zh-CN"/>
    </w:rPr>
  </w:style>
  <w:style w:type="character" w:customStyle="1" w:styleId="BodyText3Char">
    <w:name w:val="Body Text 3 Char"/>
    <w:basedOn w:val="DefaultParagraphFont"/>
    <w:link w:val="BodyText3"/>
    <w:uiPriority w:val="99"/>
    <w:rsid w:val="003966D9"/>
    <w:rPr>
      <w:rFonts w:ascii="Times New Roman" w:eastAsia="Malgun Gothic" w:hAnsi="Times New Roman" w:cs="Times New Roman"/>
      <w:sz w:val="16"/>
      <w:szCs w:val="16"/>
      <w:lang w:val="en-GB"/>
    </w:rPr>
  </w:style>
  <w:style w:type="paragraph" w:customStyle="1" w:styleId="figure1">
    <w:name w:val="figure"/>
    <w:basedOn w:val="Normal"/>
    <w:uiPriority w:val="99"/>
    <w:rsid w:val="003966D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3966D9"/>
    <w:rPr>
      <w:rFonts w:cs="Times New Roman"/>
      <w:lang w:val="en-US" w:eastAsia="en-US"/>
    </w:rPr>
  </w:style>
  <w:style w:type="paragraph" w:customStyle="1" w:styleId="Annex2">
    <w:name w:val="Annex 2"/>
    <w:basedOn w:val="Normal"/>
    <w:next w:val="Normal"/>
    <w:link w:val="Annex2Char"/>
    <w:uiPriority w:val="99"/>
    <w:qFormat/>
    <w:rsid w:val="003966D9"/>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Normal"/>
    <w:next w:val="Normal"/>
    <w:link w:val="Annex3Char2"/>
    <w:qFormat/>
    <w:rsid w:val="003966D9"/>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Normal"/>
    <w:next w:val="Normal"/>
    <w:autoRedefine/>
    <w:uiPriority w:val="99"/>
    <w:rsid w:val="003966D9"/>
    <w:pPr>
      <w:keepNext/>
      <w:numPr>
        <w:ilvl w:val="3"/>
        <w:numId w:val="7"/>
      </w:numPr>
      <w:tabs>
        <w:tab w:val="clear" w:pos="794"/>
        <w:tab w:val="clear" w:pos="1191"/>
        <w:tab w:val="clear" w:pos="1588"/>
        <w:tab w:val="clear" w:pos="1985"/>
      </w:tabs>
      <w:overflowPunct/>
      <w:autoSpaceDE/>
      <w:autoSpaceDN/>
      <w:adjustRightInd/>
      <w:spacing w:before="181"/>
      <w:ind w:left="720" w:hanging="720"/>
      <w:textAlignment w:val="auto"/>
      <w:outlineLvl w:val="3"/>
    </w:pPr>
    <w:rPr>
      <w:rFonts w:eastAsia="Malgun Gothic"/>
      <w:b/>
      <w:bCs/>
    </w:rPr>
  </w:style>
  <w:style w:type="paragraph" w:customStyle="1" w:styleId="Annex5">
    <w:name w:val="Annex 5"/>
    <w:basedOn w:val="Normal"/>
    <w:next w:val="Normal"/>
    <w:autoRedefine/>
    <w:uiPriority w:val="99"/>
    <w:rsid w:val="003966D9"/>
    <w:pPr>
      <w:keepNext/>
      <w:numPr>
        <w:ilvl w:val="4"/>
        <w:numId w:val="7"/>
      </w:numPr>
      <w:tabs>
        <w:tab w:val="clear" w:pos="794"/>
        <w:tab w:val="clear" w:pos="862"/>
        <w:tab w:val="clear" w:pos="1191"/>
        <w:tab w:val="clear" w:pos="1588"/>
        <w:tab w:val="clear" w:pos="1985"/>
        <w:tab w:val="num" w:pos="1170"/>
      </w:tabs>
      <w:overflowPunct/>
      <w:autoSpaceDE/>
      <w:autoSpaceDN/>
      <w:adjustRightInd/>
      <w:spacing w:before="181"/>
      <w:ind w:left="2232"/>
      <w:textAlignment w:val="auto"/>
      <w:outlineLvl w:val="4"/>
    </w:pPr>
    <w:rPr>
      <w:rFonts w:eastAsia="Malgun Gothic"/>
      <w:b/>
      <w:bCs/>
    </w:rPr>
  </w:style>
  <w:style w:type="character" w:customStyle="1" w:styleId="CourierTextChar">
    <w:name w:val="Courier Text Char"/>
    <w:uiPriority w:val="99"/>
    <w:rsid w:val="003966D9"/>
    <w:rPr>
      <w:rFonts w:ascii="Courier" w:hAnsi="Courier"/>
      <w:sz w:val="22"/>
      <w:lang w:val="en-GB" w:eastAsia="en-US"/>
    </w:rPr>
  </w:style>
  <w:style w:type="paragraph" w:styleId="BodyText2">
    <w:name w:val="Body Text 2"/>
    <w:basedOn w:val="Normal"/>
    <w:link w:val="BodyText2Char"/>
    <w:uiPriority w:val="99"/>
    <w:rsid w:val="003966D9"/>
    <w:pPr>
      <w:spacing w:after="120" w:line="480" w:lineRule="auto"/>
    </w:pPr>
    <w:rPr>
      <w:rFonts w:eastAsia="Malgun Gothic"/>
      <w:lang w:eastAsia="zh-CN"/>
    </w:rPr>
  </w:style>
  <w:style w:type="character" w:customStyle="1" w:styleId="BodyText2Char">
    <w:name w:val="Body Text 2 Char"/>
    <w:basedOn w:val="DefaultParagraphFont"/>
    <w:link w:val="BodyText2"/>
    <w:uiPriority w:val="99"/>
    <w:rsid w:val="003966D9"/>
    <w:rPr>
      <w:rFonts w:ascii="Times New Roman" w:eastAsia="Malgun Gothic" w:hAnsi="Times New Roman" w:cs="Times New Roman"/>
      <w:sz w:val="20"/>
      <w:szCs w:val="20"/>
      <w:lang w:val="en-GB"/>
    </w:rPr>
  </w:style>
  <w:style w:type="paragraph" w:customStyle="1" w:styleId="Normal1">
    <w:name w:val="Normal1"/>
    <w:basedOn w:val="TableTitle"/>
    <w:uiPriority w:val="99"/>
    <w:rsid w:val="003966D9"/>
    <w:pPr>
      <w:tabs>
        <w:tab w:val="center" w:pos="4864"/>
      </w:tabs>
      <w:jc w:val="both"/>
    </w:pPr>
    <w:rPr>
      <w:rFonts w:eastAsia="Malgun Gothic"/>
      <w:bCs/>
    </w:rPr>
  </w:style>
  <w:style w:type="paragraph" w:customStyle="1" w:styleId="equation0">
    <w:name w:val="equation"/>
    <w:basedOn w:val="Normal"/>
    <w:uiPriority w:val="99"/>
    <w:rsid w:val="003966D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3966D9"/>
    <w:pPr>
      <w:keepNext/>
      <w:keepLines/>
      <w:spacing w:before="480"/>
      <w:jc w:val="center"/>
    </w:pPr>
    <w:rPr>
      <w:rFonts w:eastAsia="Malgun Gothic"/>
      <w:b/>
      <w:sz w:val="28"/>
    </w:rPr>
  </w:style>
  <w:style w:type="paragraph" w:customStyle="1" w:styleId="TableTitleCharChar">
    <w:name w:val="Table_Title Char Char"/>
    <w:basedOn w:val="Normal"/>
    <w:next w:val="BlancCharChar"/>
    <w:uiPriority w:val="99"/>
    <w:rsid w:val="003966D9"/>
    <w:pPr>
      <w:keepNext/>
      <w:spacing w:before="240" w:after="113"/>
      <w:jc w:val="center"/>
    </w:pPr>
    <w:rPr>
      <w:rFonts w:eastAsia="Malgun Gothic"/>
      <w:b/>
      <w:bCs/>
    </w:rPr>
  </w:style>
  <w:style w:type="character" w:customStyle="1" w:styleId="TableTitleCharCharChar1">
    <w:name w:val="Table_Title Char Char Char1"/>
    <w:uiPriority w:val="99"/>
    <w:rsid w:val="003966D9"/>
    <w:rPr>
      <w:b/>
      <w:lang w:val="en-GB" w:eastAsia="en-US"/>
    </w:rPr>
  </w:style>
  <w:style w:type="character" w:customStyle="1" w:styleId="TableTitleCharCharChar">
    <w:name w:val="Table_Title Char Char Char"/>
    <w:uiPriority w:val="99"/>
    <w:rsid w:val="003966D9"/>
    <w:rPr>
      <w:b/>
      <w:lang w:val="en-GB" w:eastAsia="en-US"/>
    </w:rPr>
  </w:style>
  <w:style w:type="character" w:customStyle="1" w:styleId="Annex1Char">
    <w:name w:val="Annex 1 Char"/>
    <w:uiPriority w:val="99"/>
    <w:rsid w:val="003966D9"/>
    <w:rPr>
      <w:b/>
      <w:sz w:val="24"/>
      <w:lang w:val="en-GB" w:eastAsia="en-US"/>
    </w:rPr>
  </w:style>
  <w:style w:type="paragraph" w:customStyle="1" w:styleId="TableTitleChar">
    <w:name w:val="Table_Title Char"/>
    <w:basedOn w:val="Normal"/>
    <w:next w:val="Normal"/>
    <w:uiPriority w:val="99"/>
    <w:rsid w:val="003966D9"/>
    <w:pPr>
      <w:keepNext/>
      <w:spacing w:before="240" w:after="113"/>
      <w:jc w:val="center"/>
    </w:pPr>
    <w:rPr>
      <w:rFonts w:eastAsia="Malgun Gothic"/>
      <w:b/>
      <w:bCs/>
    </w:rPr>
  </w:style>
  <w:style w:type="character" w:customStyle="1" w:styleId="Annex3Char">
    <w:name w:val="Annex 3 Char"/>
    <w:uiPriority w:val="99"/>
    <w:rsid w:val="003966D9"/>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3966D9"/>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3966D9"/>
    <w:pPr>
      <w:keepLines w:val="0"/>
      <w:numPr>
        <w:numId w:val="0"/>
      </w:numPr>
      <w:tabs>
        <w:tab w:val="clear" w:pos="794"/>
        <w:tab w:val="clear" w:pos="1191"/>
        <w:tab w:val="clear" w:pos="1588"/>
        <w:tab w:val="clear" w:pos="1985"/>
        <w:tab w:val="num" w:pos="432"/>
        <w:tab w:val="num" w:pos="757"/>
      </w:tabs>
      <w:spacing w:before="480"/>
      <w:ind w:left="432" w:hanging="432"/>
      <w:jc w:val="both"/>
    </w:pPr>
    <w:rPr>
      <w:rFonts w:eastAsia="Batang"/>
      <w:bCs/>
    </w:rPr>
  </w:style>
  <w:style w:type="paragraph" w:customStyle="1" w:styleId="StyleHeading2TimesNewRoman11ptNotItalicJustifiedBe">
    <w:name w:val="Style Heading 2 + Times New Roman 11 pt Not Italic Justified Be..."/>
    <w:basedOn w:val="Heading2"/>
    <w:uiPriority w:val="99"/>
    <w:rsid w:val="003966D9"/>
    <w:pPr>
      <w:keepLines w:val="0"/>
      <w:numPr>
        <w:numId w:val="28"/>
      </w:numPr>
      <w:tabs>
        <w:tab w:val="clear" w:pos="794"/>
        <w:tab w:val="clear" w:pos="1191"/>
        <w:tab w:val="clear" w:pos="1588"/>
        <w:tab w:val="clear" w:pos="1985"/>
        <w:tab w:val="num" w:pos="720"/>
      </w:tabs>
      <w:spacing w:before="313"/>
    </w:pPr>
    <w:rPr>
      <w:rFonts w:eastAsia="Batang"/>
      <w:bCs/>
    </w:rPr>
  </w:style>
  <w:style w:type="paragraph" w:customStyle="1" w:styleId="StyleHeading3TimesNewRoman10ptJustifiedBefore905">
    <w:name w:val="Style Heading 3 + Times New Roman 10 pt Justified Before:  9.05 ..."/>
    <w:basedOn w:val="Heading3"/>
    <w:uiPriority w:val="99"/>
    <w:rsid w:val="003966D9"/>
    <w:pPr>
      <w:keepLines w:val="0"/>
      <w:numPr>
        <w:numId w:val="28"/>
      </w:numPr>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3966D9"/>
    <w:rPr>
      <w:rFonts w:eastAsia="Batang"/>
      <w:sz w:val="18"/>
      <w:lang w:val="en-GB" w:eastAsia="en-US"/>
    </w:rPr>
  </w:style>
  <w:style w:type="paragraph" w:customStyle="1" w:styleId="StyletableheadingCentered">
    <w:name w:val="Style table heading + Centered"/>
    <w:basedOn w:val="tableheading"/>
    <w:uiPriority w:val="99"/>
    <w:rsid w:val="003966D9"/>
    <w:pPr>
      <w:spacing w:before="20" w:after="40"/>
      <w:jc w:val="center"/>
    </w:pPr>
    <w:rPr>
      <w:rFonts w:eastAsia="Batang"/>
    </w:rPr>
  </w:style>
  <w:style w:type="paragraph" w:customStyle="1" w:styleId="Styleenumlev1Left0Hanging03">
    <w:name w:val="Style enumlev1 + Left:  0&quot; Hanging:  0.3&quot;"/>
    <w:basedOn w:val="enumlev1"/>
    <w:uiPriority w:val="99"/>
    <w:rsid w:val="003966D9"/>
    <w:pPr>
      <w:spacing w:before="136"/>
      <w:ind w:left="432" w:hanging="432"/>
    </w:pPr>
    <w:rPr>
      <w:rFonts w:eastAsia="Batang"/>
    </w:rPr>
  </w:style>
  <w:style w:type="paragraph" w:customStyle="1" w:styleId="StyleNote111ptLeft0">
    <w:name w:val="Style Note 1 + 11 pt Left:  0&quot;"/>
    <w:basedOn w:val="Note1"/>
    <w:uiPriority w:val="99"/>
    <w:rsid w:val="003966D9"/>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3966D9"/>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3966D9"/>
    <w:pPr>
      <w:ind w:left="1728" w:hanging="1728"/>
    </w:pPr>
    <w:rPr>
      <w:lang w:val="en-US"/>
    </w:rPr>
  </w:style>
  <w:style w:type="paragraph" w:customStyle="1" w:styleId="Annex6">
    <w:name w:val="Annex 6"/>
    <w:basedOn w:val="Annex5"/>
    <w:next w:val="Normal"/>
    <w:autoRedefine/>
    <w:uiPriority w:val="99"/>
    <w:rsid w:val="003966D9"/>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3966D9"/>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3966D9"/>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3966D9"/>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3966D9"/>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3966D9"/>
    <w:rPr>
      <w:rFonts w:ascii="Times New Roman" w:hAnsi="Times New Roman"/>
      <w:lang w:val="en-GB"/>
    </w:rPr>
  </w:style>
  <w:style w:type="paragraph" w:customStyle="1" w:styleId="SVCBulletslevel3CharChar">
    <w:name w:val="SVC Bullets level 3 Char Char"/>
    <w:basedOn w:val="SVCBulletslevel3"/>
    <w:link w:val="SVCBulletslevel3CharCharChar"/>
    <w:rsid w:val="003966D9"/>
    <w:rPr>
      <w:rFonts w:ascii="Times" w:hAnsi="Times"/>
      <w:lang w:eastAsia="zh-CN"/>
    </w:rPr>
  </w:style>
  <w:style w:type="paragraph" w:customStyle="1" w:styleId="SVCBulletslevel4Char">
    <w:name w:val="SVC Bullets level 4 Char"/>
    <w:basedOn w:val="SVCBulletslevel3CharChar"/>
    <w:link w:val="SVCBulletslevel4CharChar"/>
    <w:rsid w:val="003966D9"/>
    <w:pPr>
      <w:tabs>
        <w:tab w:val="clear" w:pos="-31680"/>
        <w:tab w:val="num" w:pos="2880"/>
      </w:tabs>
      <w:ind w:left="2880" w:hanging="360"/>
    </w:pPr>
  </w:style>
  <w:style w:type="paragraph" w:customStyle="1" w:styleId="SVCBulletslevel5">
    <w:name w:val="SVC Bullets level 5"/>
    <w:basedOn w:val="SVCBulletslevel4Char"/>
    <w:uiPriority w:val="99"/>
    <w:rsid w:val="003966D9"/>
    <w:pPr>
      <w:tabs>
        <w:tab w:val="clear" w:pos="2880"/>
        <w:tab w:val="num" w:pos="3600"/>
      </w:tabs>
      <w:ind w:left="3600"/>
    </w:pPr>
  </w:style>
  <w:style w:type="paragraph" w:customStyle="1" w:styleId="SVCBulletslevel6">
    <w:name w:val="SVC Bullets level 6"/>
    <w:basedOn w:val="SVCBulletslevel5"/>
    <w:uiPriority w:val="99"/>
    <w:rsid w:val="003966D9"/>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3966D9"/>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locked/>
    <w:rsid w:val="003966D9"/>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locked/>
    <w:rsid w:val="003966D9"/>
    <w:rPr>
      <w:rFonts w:ascii="Times" w:eastAsia="Malgun Gothic" w:hAnsi="Times" w:cs="Times New Roman"/>
      <w:sz w:val="20"/>
      <w:szCs w:val="20"/>
      <w:lang w:val="en-GB"/>
    </w:rPr>
  </w:style>
  <w:style w:type="paragraph" w:customStyle="1" w:styleId="SVCBulletslevel7">
    <w:name w:val="SVC Bullets level 7"/>
    <w:basedOn w:val="SVCBulletslevel6"/>
    <w:uiPriority w:val="99"/>
    <w:rsid w:val="003966D9"/>
    <w:pPr>
      <w:ind w:left="2772"/>
    </w:pPr>
  </w:style>
  <w:style w:type="paragraph" w:customStyle="1" w:styleId="SVCBulletslevel8">
    <w:name w:val="SVC Bullets level 8"/>
    <w:basedOn w:val="SVCBulletslevel7"/>
    <w:uiPriority w:val="99"/>
    <w:rsid w:val="003966D9"/>
    <w:pPr>
      <w:ind w:left="3168"/>
    </w:pPr>
  </w:style>
  <w:style w:type="paragraph" w:customStyle="1" w:styleId="SVCBulletslevel3">
    <w:name w:val="SVC Bullets level 3"/>
    <w:basedOn w:val="Normal"/>
    <w:uiPriority w:val="99"/>
    <w:rsid w:val="003966D9"/>
    <w:pPr>
      <w:tabs>
        <w:tab w:val="num" w:pos="-31680"/>
      </w:tabs>
      <w:ind w:left="1195" w:hanging="403"/>
    </w:pPr>
    <w:rPr>
      <w:rFonts w:eastAsia="Malgun Gothic"/>
    </w:rPr>
  </w:style>
  <w:style w:type="paragraph" w:customStyle="1" w:styleId="SVCBulletslevel2CharChar">
    <w:name w:val="SVC Bullets level 2 Char Char"/>
    <w:basedOn w:val="Normal"/>
    <w:link w:val="SVCBulletslevel2CharCharChar"/>
    <w:uiPriority w:val="99"/>
    <w:rsid w:val="003966D9"/>
    <w:pPr>
      <w:numPr>
        <w:numId w:val="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3966D9"/>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3966D9"/>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Normal"/>
    <w:next w:val="Normal"/>
    <w:link w:val="FigureCharCharCharChar"/>
    <w:uiPriority w:val="99"/>
    <w:rsid w:val="003966D9"/>
    <w:pPr>
      <w:spacing w:before="240" w:after="480"/>
      <w:jc w:val="center"/>
    </w:pPr>
    <w:rPr>
      <w:rFonts w:eastAsia="Malgun Gothic"/>
    </w:rPr>
  </w:style>
  <w:style w:type="paragraph" w:customStyle="1" w:styleId="figureCharCharChar1">
    <w:name w:val="figure Char Char Char"/>
    <w:basedOn w:val="Normal"/>
    <w:link w:val="figureCharCharCharChar0"/>
    <w:uiPriority w:val="99"/>
    <w:rsid w:val="003966D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3966D9"/>
    <w:rPr>
      <w:rFonts w:cs="Times New Roman"/>
      <w:lang w:val="en-US" w:eastAsia="en-US"/>
    </w:rPr>
  </w:style>
  <w:style w:type="paragraph" w:customStyle="1" w:styleId="AVCIndentlevel2">
    <w:name w:val="AVC Indent level 2"/>
    <w:basedOn w:val="AVCIndentlevel1"/>
    <w:uiPriority w:val="99"/>
    <w:rsid w:val="003966D9"/>
    <w:pPr>
      <w:ind w:left="794"/>
    </w:pPr>
  </w:style>
  <w:style w:type="paragraph" w:customStyle="1" w:styleId="AVCIndentlevel1">
    <w:name w:val="AVC Indent level 1"/>
    <w:basedOn w:val="Normal"/>
    <w:uiPriority w:val="99"/>
    <w:rsid w:val="003966D9"/>
    <w:pPr>
      <w:tabs>
        <w:tab w:val="left" w:pos="397"/>
      </w:tabs>
      <w:ind w:left="397"/>
      <w:textAlignment w:val="auto"/>
    </w:pPr>
    <w:rPr>
      <w:rFonts w:eastAsia="Malgun Gothic"/>
    </w:rPr>
  </w:style>
  <w:style w:type="paragraph" w:customStyle="1" w:styleId="Style1">
    <w:name w:val="Style1"/>
    <w:basedOn w:val="AVCBulletlevel1CharChar"/>
    <w:uiPriority w:val="99"/>
    <w:rsid w:val="003966D9"/>
    <w:pPr>
      <w:ind w:left="2304" w:hanging="403"/>
    </w:pPr>
  </w:style>
  <w:style w:type="paragraph" w:customStyle="1" w:styleId="AVCEquationlevel2">
    <w:name w:val="AVC Equation level 2"/>
    <w:basedOn w:val="AVCEquationlevel1CharCharCharChar"/>
    <w:uiPriority w:val="99"/>
    <w:rsid w:val="003966D9"/>
    <w:pPr>
      <w:tabs>
        <w:tab w:val="left" w:pos="1191"/>
      </w:tabs>
      <w:ind w:left="1191"/>
    </w:pPr>
  </w:style>
  <w:style w:type="paragraph" w:customStyle="1" w:styleId="AVCBulletlevel2CharChar">
    <w:name w:val="AVC Bullet level 2 Char Char"/>
    <w:basedOn w:val="AVCBulletlevel1CharChar"/>
    <w:link w:val="AVCBulletlevel2CharCharChar"/>
    <w:rsid w:val="003966D9"/>
    <w:pPr>
      <w:tabs>
        <w:tab w:val="clear" w:pos="397"/>
        <w:tab w:val="clear" w:pos="792"/>
        <w:tab w:val="num" w:pos="794"/>
      </w:tabs>
      <w:ind w:left="794" w:hanging="391"/>
    </w:pPr>
  </w:style>
  <w:style w:type="paragraph" w:customStyle="1" w:styleId="AVCEquationlevel3">
    <w:name w:val="AVC Equation level 3"/>
    <w:basedOn w:val="AVCEquationlevel2"/>
    <w:uiPriority w:val="99"/>
    <w:rsid w:val="003966D9"/>
    <w:pPr>
      <w:ind w:left="1588"/>
    </w:pPr>
  </w:style>
  <w:style w:type="character" w:customStyle="1" w:styleId="AVCEquationlevel1Char1">
    <w:name w:val="AVC Equation level 1 Char1"/>
    <w:uiPriority w:val="99"/>
    <w:rsid w:val="003966D9"/>
    <w:rPr>
      <w:sz w:val="22"/>
      <w:lang w:val="en-GB" w:eastAsia="en-US"/>
    </w:rPr>
  </w:style>
  <w:style w:type="character" w:customStyle="1" w:styleId="figureCharCharCharChar0">
    <w:name w:val="figure Char Char Char Char"/>
    <w:link w:val="figureCharCharChar1"/>
    <w:uiPriority w:val="99"/>
    <w:locked/>
    <w:rsid w:val="003966D9"/>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3966D9"/>
    <w:rPr>
      <w:rFonts w:ascii="Times New Roman" w:eastAsia="Malgun Gothic" w:hAnsi="Times New Roman" w:cs="Times New Roman"/>
      <w:sz w:val="20"/>
      <w:szCs w:val="20"/>
      <w:lang w:val="en-GB" w:eastAsia="en-US"/>
    </w:rPr>
  </w:style>
  <w:style w:type="character" w:customStyle="1" w:styleId="FigureCharCharChar">
    <w:name w:val="Figure_# Char Char Char"/>
    <w:link w:val="FigureCharChar"/>
    <w:uiPriority w:val="99"/>
    <w:locked/>
    <w:rsid w:val="003966D9"/>
    <w:rPr>
      <w:rFonts w:ascii="Times New Roman" w:eastAsia="Malgun Gothic" w:hAnsi="Times New Roman" w:cs="Times New Roman"/>
      <w:sz w:val="20"/>
      <w:szCs w:val="20"/>
      <w:lang w:val="en-GB" w:eastAsia="en-US"/>
    </w:rPr>
  </w:style>
  <w:style w:type="paragraph" w:customStyle="1" w:styleId="AVCBulletlevel6">
    <w:name w:val="AVC Bullet level 6"/>
    <w:basedOn w:val="AVCBulletlevel1CharChar"/>
    <w:uiPriority w:val="99"/>
    <w:rsid w:val="003966D9"/>
    <w:pPr>
      <w:numPr>
        <w:numId w:val="12"/>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rsid w:val="003966D9"/>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EndnoteTextChar">
    <w:name w:val="Endnote Text Char"/>
    <w:basedOn w:val="DefaultParagraphFont"/>
    <w:link w:val="EndnoteText"/>
    <w:uiPriority w:val="99"/>
    <w:rsid w:val="003966D9"/>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3966D9"/>
  </w:style>
  <w:style w:type="paragraph" w:customStyle="1" w:styleId="TableTextCentred">
    <w:name w:val="Table_Text_Centred"/>
    <w:basedOn w:val="TableText"/>
    <w:uiPriority w:val="99"/>
    <w:rsid w:val="003966D9"/>
    <w:pPr>
      <w:jc w:val="center"/>
    </w:pPr>
    <w:rPr>
      <w:rFonts w:eastAsia="Malgun Gothic"/>
      <w:szCs w:val="18"/>
    </w:rPr>
  </w:style>
  <w:style w:type="paragraph" w:customStyle="1" w:styleId="AVCNumberinglevel2">
    <w:name w:val="AVC Numbering level 2"/>
    <w:basedOn w:val="AVCNumberinglevel1"/>
    <w:uiPriority w:val="99"/>
    <w:rsid w:val="003966D9"/>
    <w:pPr>
      <w:tabs>
        <w:tab w:val="left" w:pos="397"/>
      </w:tabs>
      <w:ind w:left="720" w:hanging="720"/>
    </w:pPr>
  </w:style>
  <w:style w:type="paragraph" w:customStyle="1" w:styleId="AVCIndentlevel3">
    <w:name w:val="AVC Indent level 3"/>
    <w:basedOn w:val="AVCIndentlevel2"/>
    <w:uiPriority w:val="99"/>
    <w:rsid w:val="003966D9"/>
    <w:pPr>
      <w:ind w:left="1191"/>
    </w:pPr>
  </w:style>
  <w:style w:type="paragraph" w:customStyle="1" w:styleId="AVCBulletlevel1CharChar">
    <w:name w:val="AVC Bullet level 1 Char Char"/>
    <w:basedOn w:val="Normal"/>
    <w:link w:val="AVCBulletlevel1CharCharChar"/>
    <w:uiPriority w:val="99"/>
    <w:rsid w:val="003966D9"/>
    <w:pPr>
      <w:numPr>
        <w:numId w:val="13"/>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3966D9"/>
    <w:rPr>
      <w:sz w:val="22"/>
      <w:lang w:val="en-GB" w:eastAsia="en-US"/>
    </w:rPr>
  </w:style>
  <w:style w:type="character" w:customStyle="1" w:styleId="AVCEquationlevel1Char2">
    <w:name w:val="AVC Equation level 1 Char2"/>
    <w:basedOn w:val="EquationChar1"/>
    <w:uiPriority w:val="99"/>
    <w:locked/>
    <w:rsid w:val="003966D9"/>
    <w:rPr>
      <w:rFonts w:cs="Times New Roman"/>
      <w:sz w:val="22"/>
      <w:szCs w:val="22"/>
      <w:lang w:val="en-GB" w:eastAsia="en-US" w:bidi="ar-SA"/>
    </w:rPr>
  </w:style>
  <w:style w:type="character" w:customStyle="1" w:styleId="AVCEquationlevel2Char">
    <w:name w:val="AVC Equation level 2 Char"/>
    <w:uiPriority w:val="99"/>
    <w:rsid w:val="003966D9"/>
    <w:rPr>
      <w:sz w:val="22"/>
      <w:lang w:val="en-GB" w:eastAsia="en-US"/>
    </w:rPr>
  </w:style>
  <w:style w:type="paragraph" w:customStyle="1" w:styleId="BalloonText1">
    <w:name w:val="Balloon Text1"/>
    <w:basedOn w:val="Normal"/>
    <w:uiPriority w:val="99"/>
    <w:semiHidden/>
    <w:rsid w:val="003966D9"/>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3966D9"/>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character" w:customStyle="1" w:styleId="CommentTextChar1">
    <w:name w:val="Comment Text Char1"/>
    <w:basedOn w:val="DefaultParagraphFont"/>
    <w:uiPriority w:val="99"/>
    <w:rsid w:val="003966D9"/>
    <w:rPr>
      <w:rFonts w:ascii="Times New Roman" w:hAnsi="Times New Roman"/>
      <w:lang w:val="en-GB" w:eastAsia="en-US"/>
    </w:rPr>
  </w:style>
  <w:style w:type="paragraph" w:customStyle="1" w:styleId="AVCBulletlevel5">
    <w:name w:val="AVC Bullet level 5"/>
    <w:basedOn w:val="AVCBulletlevel1CharChar"/>
    <w:uiPriority w:val="99"/>
    <w:rsid w:val="003966D9"/>
    <w:pPr>
      <w:numPr>
        <w:numId w:val="11"/>
      </w:numPr>
      <w:tabs>
        <w:tab w:val="clear" w:pos="2376"/>
        <w:tab w:val="clear" w:pos="2705"/>
        <w:tab w:val="num" w:pos="360"/>
        <w:tab w:val="num" w:pos="926"/>
        <w:tab w:val="left" w:pos="2381"/>
      </w:tabs>
      <w:ind w:left="1987" w:hanging="403"/>
    </w:pPr>
  </w:style>
  <w:style w:type="paragraph" w:customStyle="1" w:styleId="AVCNumberinglevel3">
    <w:name w:val="AVC Numbering level 3"/>
    <w:basedOn w:val="AVCNumberinglevel2"/>
    <w:uiPriority w:val="99"/>
    <w:rsid w:val="003966D9"/>
    <w:pPr>
      <w:numPr>
        <w:numId w:val="0"/>
      </w:numPr>
      <w:tabs>
        <w:tab w:val="clear" w:pos="1191"/>
      </w:tabs>
    </w:pPr>
  </w:style>
  <w:style w:type="paragraph" w:customStyle="1" w:styleId="AVCNumberinglevel1">
    <w:name w:val="AVC Numbering level 1"/>
    <w:basedOn w:val="Normal"/>
    <w:uiPriority w:val="99"/>
    <w:rsid w:val="003966D9"/>
    <w:pPr>
      <w:numPr>
        <w:numId w:val="14"/>
      </w:numPr>
      <w:ind w:left="403" w:hanging="403"/>
      <w:textAlignment w:val="auto"/>
    </w:pPr>
    <w:rPr>
      <w:rFonts w:eastAsia="Malgun Gothic"/>
    </w:rPr>
  </w:style>
  <w:style w:type="paragraph" w:customStyle="1" w:styleId="LegendeFigure">
    <w:name w:val="Legende Figure"/>
    <w:basedOn w:val="Caption"/>
    <w:next w:val="Normal"/>
    <w:uiPriority w:val="99"/>
    <w:rsid w:val="003966D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3966D9"/>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3966D9"/>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3966D9"/>
    <w:pPr>
      <w:numPr>
        <w:numId w:val="15"/>
      </w:numPr>
      <w:tabs>
        <w:tab w:val="clear" w:pos="1182"/>
        <w:tab w:val="clear" w:pos="1985"/>
        <w:tab w:val="num" w:pos="390"/>
        <w:tab w:val="num" w:pos="1117"/>
        <w:tab w:val="left" w:pos="1195"/>
      </w:tabs>
      <w:ind w:left="1117" w:hanging="360"/>
    </w:pPr>
    <w:rPr>
      <w:rFonts w:asciiTheme="minorHAnsi" w:eastAsia="Times New Roman" w:hAnsiTheme="minorHAnsi" w:cstheme="minorBidi"/>
      <w:sz w:val="22"/>
      <w:szCs w:val="22"/>
      <w:lang w:val="en-US" w:eastAsia="zh-CN"/>
    </w:rPr>
  </w:style>
  <w:style w:type="character" w:customStyle="1" w:styleId="FigureChar1">
    <w:name w:val="Figure_# Char1"/>
    <w:uiPriority w:val="99"/>
    <w:rsid w:val="003966D9"/>
    <w:rPr>
      <w:rFonts w:cs="Times New Roman"/>
      <w:lang w:val="en-US" w:eastAsia="en-US" w:bidi="ar-SA"/>
    </w:rPr>
  </w:style>
  <w:style w:type="character" w:customStyle="1" w:styleId="Annex4CharCharCharCharChar">
    <w:name w:val="Annex 4 Char Char Char Char Char"/>
    <w:link w:val="Annex4CharCharCharChar"/>
    <w:uiPriority w:val="99"/>
    <w:locked/>
    <w:rsid w:val="003966D9"/>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3966D9"/>
    <w:pPr>
      <w:tabs>
        <w:tab w:val="left" w:pos="397"/>
        <w:tab w:val="num" w:pos="720"/>
      </w:tabs>
      <w:ind w:left="397" w:hanging="360"/>
    </w:pPr>
    <w:rPr>
      <w:rFonts w:eastAsia="Malgun Gothic"/>
    </w:rPr>
  </w:style>
  <w:style w:type="paragraph" w:customStyle="1" w:styleId="AVCBulletlevel3">
    <w:name w:val="AVC Bullet level 3"/>
    <w:basedOn w:val="Normal"/>
    <w:uiPriority w:val="99"/>
    <w:rsid w:val="003966D9"/>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3966D9"/>
    <w:rPr>
      <w:rFonts w:ascii="Times New Roman" w:eastAsia="Malgun Gothic" w:hAnsi="Times New Roman" w:cs="Times New Roman"/>
      <w:sz w:val="20"/>
      <w:szCs w:val="20"/>
      <w:lang w:val="en-GB" w:eastAsia="en-US"/>
    </w:rPr>
  </w:style>
  <w:style w:type="paragraph" w:customStyle="1" w:styleId="SVCNumberinglevel1">
    <w:name w:val="SVC Numbering level 1"/>
    <w:basedOn w:val="SVCBulletslevel1CharCharChar"/>
    <w:uiPriority w:val="99"/>
    <w:rsid w:val="003966D9"/>
    <w:pPr>
      <w:numPr>
        <w:numId w:val="16"/>
      </w:numPr>
      <w:tabs>
        <w:tab w:val="num" w:pos="360"/>
        <w:tab w:val="num" w:pos="2705"/>
      </w:tabs>
      <w:ind w:left="0" w:firstLine="0"/>
      <w:textAlignment w:val="baseline"/>
    </w:pPr>
  </w:style>
  <w:style w:type="paragraph" w:customStyle="1" w:styleId="SVCNumberinglevel2">
    <w:name w:val="SVC Numbering level 2"/>
    <w:basedOn w:val="SVCNumberinglevel1"/>
    <w:uiPriority w:val="99"/>
    <w:rsid w:val="003966D9"/>
    <w:pPr>
      <w:numPr>
        <w:numId w:val="0"/>
      </w:numPr>
    </w:pPr>
  </w:style>
  <w:style w:type="paragraph" w:customStyle="1" w:styleId="SVCNumberinglevel3">
    <w:name w:val="SVC Numbering level 3"/>
    <w:basedOn w:val="SVCNumberinglevel2"/>
    <w:uiPriority w:val="99"/>
    <w:rsid w:val="003966D9"/>
    <w:pPr>
      <w:numPr>
        <w:ilvl w:val="2"/>
        <w:numId w:val="16"/>
      </w:numPr>
      <w:tabs>
        <w:tab w:val="num" w:pos="360"/>
        <w:tab w:val="num" w:pos="1800"/>
        <w:tab w:val="num" w:pos="2160"/>
      </w:tabs>
      <w:ind w:left="1800"/>
    </w:pPr>
  </w:style>
  <w:style w:type="paragraph" w:customStyle="1" w:styleId="SVCNumberinglevel4">
    <w:name w:val="SVC Numbering level 4"/>
    <w:basedOn w:val="SVCNumberinglevel3"/>
    <w:uiPriority w:val="99"/>
    <w:rsid w:val="003966D9"/>
    <w:pPr>
      <w:numPr>
        <w:ilvl w:val="3"/>
      </w:numPr>
      <w:tabs>
        <w:tab w:val="num" w:pos="2520"/>
        <w:tab w:val="num" w:pos="2880"/>
      </w:tabs>
      <w:ind w:left="1800" w:hanging="180"/>
    </w:pPr>
  </w:style>
  <w:style w:type="paragraph" w:customStyle="1" w:styleId="SVCIndentlevel5">
    <w:name w:val="SVC Indent level 5"/>
    <w:basedOn w:val="SVCIndentlevel4"/>
    <w:uiPriority w:val="99"/>
    <w:rsid w:val="003966D9"/>
    <w:pPr>
      <w:tabs>
        <w:tab w:val="clear" w:pos="1584"/>
      </w:tabs>
      <w:ind w:left="2000"/>
    </w:pPr>
  </w:style>
  <w:style w:type="paragraph" w:customStyle="1" w:styleId="SVCIndentlevel2">
    <w:name w:val="SVC Indent level 2"/>
    <w:basedOn w:val="SVCIndentlevel1"/>
    <w:uiPriority w:val="99"/>
    <w:rsid w:val="003966D9"/>
    <w:pPr>
      <w:ind w:left="800"/>
    </w:pPr>
  </w:style>
  <w:style w:type="paragraph" w:customStyle="1" w:styleId="SVCIndentlevel3">
    <w:name w:val="SVC Indent level 3"/>
    <w:basedOn w:val="SVCIndentlevel2"/>
    <w:uiPriority w:val="99"/>
    <w:rsid w:val="003966D9"/>
    <w:pPr>
      <w:tabs>
        <w:tab w:val="clear" w:pos="792"/>
      </w:tabs>
      <w:ind w:left="1200"/>
    </w:pPr>
  </w:style>
  <w:style w:type="paragraph" w:customStyle="1" w:styleId="SVCIndentlevel4">
    <w:name w:val="SVC Indent level 4"/>
    <w:uiPriority w:val="99"/>
    <w:rsid w:val="003966D9"/>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3966D9"/>
    <w:pPr>
      <w:tabs>
        <w:tab w:val="clear" w:pos="403"/>
      </w:tabs>
      <w:ind w:left="403"/>
    </w:pPr>
  </w:style>
  <w:style w:type="character" w:customStyle="1" w:styleId="AVCBulletlevel1CharCharCharChar">
    <w:name w:val="AVC Bullet level 1 Char Char Char Char"/>
    <w:uiPriority w:val="99"/>
    <w:rsid w:val="003966D9"/>
    <w:rPr>
      <w:lang w:val="en-GB" w:eastAsia="en-US"/>
    </w:rPr>
  </w:style>
  <w:style w:type="character" w:customStyle="1" w:styleId="AVCBulletlevel2CharCharChar">
    <w:name w:val="AVC Bullet level 2 Char Char Char"/>
    <w:link w:val="AVCBulletlevel2CharChar"/>
    <w:locked/>
    <w:rsid w:val="003966D9"/>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3966D9"/>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3966D9"/>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3966D9"/>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3966D9"/>
    <w:rPr>
      <w:rFonts w:eastAsia="Malgun Gothic"/>
      <w:lang w:eastAsia="ko-KR"/>
    </w:rPr>
  </w:style>
  <w:style w:type="paragraph" w:customStyle="1" w:styleId="Annex4Char">
    <w:name w:val="Annex 4 Char"/>
    <w:basedOn w:val="Annex3CharChar"/>
    <w:next w:val="Normal"/>
    <w:uiPriority w:val="99"/>
    <w:rsid w:val="003966D9"/>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3966D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3966D9"/>
    <w:pPr>
      <w:numPr>
        <w:numId w:val="0"/>
      </w:numPr>
      <w:tabs>
        <w:tab w:val="clear" w:pos="1985"/>
        <w:tab w:val="num" w:pos="490"/>
      </w:tabs>
      <w:ind w:left="490" w:hanging="390"/>
    </w:pPr>
  </w:style>
  <w:style w:type="character" w:customStyle="1" w:styleId="TableTitleChar1">
    <w:name w:val="Table_Title Char1"/>
    <w:uiPriority w:val="99"/>
    <w:rsid w:val="003966D9"/>
    <w:rPr>
      <w:b/>
      <w:lang w:val="en-GB" w:eastAsia="en-US"/>
    </w:rPr>
  </w:style>
  <w:style w:type="paragraph" w:customStyle="1" w:styleId="AVCBulletlevel1Char">
    <w:name w:val="AVC Bullet level 1 Char"/>
    <w:basedOn w:val="Normal"/>
    <w:link w:val="AVCBulletlevel1CharChar1"/>
    <w:uiPriority w:val="99"/>
    <w:rsid w:val="003966D9"/>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3966D9"/>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3966D9"/>
    <w:pPr>
      <w:tabs>
        <w:tab w:val="clear" w:pos="403"/>
        <w:tab w:val="num" w:pos="360"/>
      </w:tabs>
      <w:ind w:left="360" w:hanging="360"/>
    </w:pPr>
  </w:style>
  <w:style w:type="paragraph" w:customStyle="1" w:styleId="SVCBulletslevel2Char">
    <w:name w:val="SVC Bullets level 2 Char"/>
    <w:basedOn w:val="Normal"/>
    <w:uiPriority w:val="99"/>
    <w:rsid w:val="003966D9"/>
    <w:rPr>
      <w:rFonts w:eastAsia="Malgun Gothic"/>
    </w:rPr>
  </w:style>
  <w:style w:type="paragraph" w:customStyle="1" w:styleId="SVCBulletslevel4">
    <w:name w:val="SVC Bullets level 4"/>
    <w:basedOn w:val="SVCBulletslevel3"/>
    <w:uiPriority w:val="99"/>
    <w:rsid w:val="003966D9"/>
    <w:pPr>
      <w:tabs>
        <w:tab w:val="clear" w:pos="-31680"/>
        <w:tab w:val="num" w:pos="1800"/>
      </w:tabs>
      <w:ind w:left="1800" w:hanging="360"/>
    </w:pPr>
  </w:style>
  <w:style w:type="paragraph" w:customStyle="1" w:styleId="SVCBulletslevel1Char">
    <w:name w:val="SVC Bullets level 1 Char"/>
    <w:link w:val="SVCBulletslevel1CharChar"/>
    <w:uiPriority w:val="99"/>
    <w:rsid w:val="003966D9"/>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3966D9"/>
    <w:pPr>
      <w:tabs>
        <w:tab w:val="clear" w:pos="-31680"/>
        <w:tab w:val="num" w:pos="2160"/>
      </w:tabs>
      <w:ind w:left="2160" w:hanging="360"/>
    </w:pPr>
  </w:style>
  <w:style w:type="paragraph" w:customStyle="1" w:styleId="AVCEquationlevel1CharCharChar">
    <w:name w:val="AVC Equation level 1 Char Char Char"/>
    <w:basedOn w:val="Equation"/>
    <w:uiPriority w:val="99"/>
    <w:rsid w:val="003966D9"/>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3966D9"/>
    <w:pPr>
      <w:tabs>
        <w:tab w:val="clear" w:pos="792"/>
      </w:tabs>
    </w:pPr>
  </w:style>
  <w:style w:type="paragraph" w:customStyle="1" w:styleId="SVCBulletslevel3Char">
    <w:name w:val="SVC Bullets level 3 Char"/>
    <w:basedOn w:val="SVCBulletslevel3"/>
    <w:uiPriority w:val="99"/>
    <w:rsid w:val="003966D9"/>
    <w:pPr>
      <w:tabs>
        <w:tab w:val="clear" w:pos="-31680"/>
        <w:tab w:val="num" w:pos="720"/>
      </w:tabs>
      <w:ind w:left="1224" w:hanging="1224"/>
    </w:pPr>
  </w:style>
  <w:style w:type="paragraph" w:customStyle="1" w:styleId="00BodyText">
    <w:name w:val="00 BodyText"/>
    <w:basedOn w:val="Normal"/>
    <w:link w:val="00BodyTextChar"/>
    <w:uiPriority w:val="99"/>
    <w:rsid w:val="003966D9"/>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3966D9"/>
    <w:pPr>
      <w:keepNext/>
      <w:numPr>
        <w:numId w:val="18"/>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Normal"/>
    <w:autoRedefine/>
    <w:uiPriority w:val="99"/>
    <w:rsid w:val="003966D9"/>
    <w:pPr>
      <w:tabs>
        <w:tab w:val="clear" w:pos="1080"/>
        <w:tab w:val="clear" w:pos="1170"/>
        <w:tab w:val="num" w:pos="1200"/>
        <w:tab w:val="num" w:pos="5040"/>
      </w:tabs>
      <w:ind w:left="3240" w:hanging="3240"/>
      <w:outlineLvl w:val="6"/>
    </w:pPr>
  </w:style>
  <w:style w:type="paragraph" w:styleId="ListBullet">
    <w:name w:val="List Bullet"/>
    <w:basedOn w:val="Normal"/>
    <w:uiPriority w:val="99"/>
    <w:rsid w:val="003966D9"/>
    <w:pPr>
      <w:numPr>
        <w:numId w:val="5"/>
      </w:numPr>
    </w:pPr>
    <w:rPr>
      <w:rFonts w:eastAsia="Malgun Gothic"/>
    </w:rPr>
  </w:style>
  <w:style w:type="paragraph" w:customStyle="1" w:styleId="NormalITU">
    <w:name w:val="Normal_ITU"/>
    <w:basedOn w:val="Normal"/>
    <w:uiPriority w:val="99"/>
    <w:rsid w:val="003966D9"/>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3966D9"/>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Normal"/>
    <w:link w:val="XParagraphChar"/>
    <w:uiPriority w:val="99"/>
    <w:rsid w:val="003966D9"/>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Normal"/>
    <w:uiPriority w:val="99"/>
    <w:rsid w:val="003966D9"/>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3966D9"/>
    <w:pPr>
      <w:ind w:left="1417"/>
    </w:pPr>
  </w:style>
  <w:style w:type="character" w:customStyle="1" w:styleId="XParagraphChar">
    <w:name w:val="XParagraph Char"/>
    <w:link w:val="XParagraph"/>
    <w:uiPriority w:val="99"/>
    <w:locked/>
    <w:rsid w:val="003966D9"/>
    <w:rPr>
      <w:rFonts w:ascii="Times" w:eastAsia="Malgun Gothic" w:hAnsi="Times" w:cs="Times New Roman"/>
      <w:lang w:val="en-GB" w:eastAsia="en-US"/>
    </w:rPr>
  </w:style>
  <w:style w:type="paragraph" w:customStyle="1" w:styleId="XEquation2">
    <w:name w:val="XEquation2"/>
    <w:basedOn w:val="Normal"/>
    <w:uiPriority w:val="99"/>
    <w:rsid w:val="003966D9"/>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Normal"/>
    <w:uiPriority w:val="99"/>
    <w:rsid w:val="003966D9"/>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3966D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Normal"/>
    <w:uiPriority w:val="99"/>
    <w:rsid w:val="003966D9"/>
    <w:pPr>
      <w:numPr>
        <w:numId w:val="19"/>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3966D9"/>
    <w:rPr>
      <w:rFonts w:ascii="Arial" w:eastAsia="SimSun" w:hAnsi="Arial"/>
      <w:b/>
      <w:color w:val="0000FF"/>
      <w:kern w:val="2"/>
      <w:lang w:val="en-US" w:eastAsia="en-US"/>
    </w:rPr>
  </w:style>
  <w:style w:type="paragraph" w:customStyle="1" w:styleId="Bibliography1">
    <w:name w:val="Bibliography1"/>
    <w:basedOn w:val="Normal"/>
    <w:uiPriority w:val="99"/>
    <w:rsid w:val="003966D9"/>
    <w:pPr>
      <w:numPr>
        <w:numId w:val="20"/>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3966D9"/>
    <w:rPr>
      <w:rFonts w:ascii="Times" w:eastAsia="Malgun Gothic" w:hAnsi="Times" w:cs="Times New Roman"/>
      <w:sz w:val="20"/>
      <w:szCs w:val="20"/>
      <w:lang w:val="en-GB" w:eastAsia="en-US"/>
    </w:rPr>
  </w:style>
  <w:style w:type="character" w:customStyle="1" w:styleId="Annex3Char1">
    <w:name w:val="Annex 3 Char1"/>
    <w:uiPriority w:val="99"/>
    <w:rsid w:val="003966D9"/>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3966D9"/>
    <w:pPr>
      <w:tabs>
        <w:tab w:val="clear" w:pos="397"/>
        <w:tab w:val="clear" w:pos="792"/>
        <w:tab w:val="num" w:pos="794"/>
      </w:tabs>
      <w:ind w:left="794" w:hanging="391"/>
    </w:pPr>
  </w:style>
  <w:style w:type="character" w:customStyle="1" w:styleId="00BodyTextChar">
    <w:name w:val="00 BodyText Char"/>
    <w:link w:val="00BodyText"/>
    <w:uiPriority w:val="99"/>
    <w:locked/>
    <w:rsid w:val="003966D9"/>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3966D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3966D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Normal"/>
    <w:next w:val="Normal"/>
    <w:uiPriority w:val="99"/>
    <w:rsid w:val="003966D9"/>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3966D9"/>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3966D9"/>
    <w:pPr>
      <w:numPr>
        <w:numId w:val="6"/>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3966D9"/>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3966D9"/>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3966D9"/>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3966D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Normal"/>
    <w:uiPriority w:val="99"/>
    <w:rsid w:val="003966D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3966D9"/>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3966D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3966D9"/>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Preformatted">
    <w:name w:val="HTML Preformatted"/>
    <w:basedOn w:val="Normal"/>
    <w:link w:val="HTMLPreformattedChar"/>
    <w:uiPriority w:val="99"/>
    <w:rsid w:val="003966D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PreformattedChar">
    <w:name w:val="HTML Preformatted Char"/>
    <w:basedOn w:val="DefaultParagraphFont"/>
    <w:link w:val="HTMLPreformatted"/>
    <w:uiPriority w:val="99"/>
    <w:rsid w:val="003966D9"/>
    <w:rPr>
      <w:rFonts w:ascii="Courier New" w:eastAsia="Malgun Gothic" w:hAnsi="Courier New" w:cs="Times New Roman"/>
      <w:sz w:val="20"/>
      <w:szCs w:val="20"/>
      <w:lang w:val="en-GB"/>
    </w:rPr>
  </w:style>
  <w:style w:type="paragraph" w:customStyle="1" w:styleId="a2">
    <w:name w:val="a2"/>
    <w:basedOn w:val="Heading2"/>
    <w:next w:val="Normal"/>
    <w:uiPriority w:val="99"/>
    <w:rsid w:val="003966D9"/>
    <w:pPr>
      <w:keepLines w:val="0"/>
      <w:numPr>
        <w:numId w:val="21"/>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sz w:val="24"/>
      <w:lang w:val="de-DE" w:eastAsia="ja-JP"/>
    </w:rPr>
  </w:style>
  <w:style w:type="paragraph" w:customStyle="1" w:styleId="a3">
    <w:name w:val="a3"/>
    <w:basedOn w:val="Heading3"/>
    <w:next w:val="Normal"/>
    <w:uiPriority w:val="99"/>
    <w:rsid w:val="003966D9"/>
    <w:pPr>
      <w:keepLines w:val="0"/>
      <w:numPr>
        <w:numId w:val="21"/>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Heading4"/>
    <w:next w:val="Normal"/>
    <w:uiPriority w:val="99"/>
    <w:rsid w:val="003966D9"/>
    <w:pPr>
      <w:keepLines w:val="0"/>
      <w:numPr>
        <w:numId w:val="21"/>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ind w:left="2880" w:hanging="720"/>
      <w:jc w:val="left"/>
      <w:textAlignment w:val="auto"/>
    </w:pPr>
    <w:rPr>
      <w:rFonts w:ascii="Arial" w:eastAsia="MS Mincho" w:hAnsi="Arial"/>
      <w:lang w:val="de-DE" w:eastAsia="ja-JP"/>
    </w:rPr>
  </w:style>
  <w:style w:type="paragraph" w:customStyle="1" w:styleId="a5">
    <w:name w:val="a5"/>
    <w:basedOn w:val="Heading5"/>
    <w:next w:val="Normal"/>
    <w:uiPriority w:val="99"/>
    <w:rsid w:val="003966D9"/>
    <w:pPr>
      <w:keepLines w:val="0"/>
      <w:numPr>
        <w:numId w:val="21"/>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lang w:val="de-DE" w:eastAsia="ja-JP"/>
    </w:rPr>
  </w:style>
  <w:style w:type="paragraph" w:customStyle="1" w:styleId="a6">
    <w:name w:val="a6"/>
    <w:basedOn w:val="Heading6"/>
    <w:next w:val="Normal"/>
    <w:uiPriority w:val="99"/>
    <w:rsid w:val="003966D9"/>
    <w:pPr>
      <w:keepLines w:val="0"/>
      <w:numPr>
        <w:numId w:val="21"/>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Normal"/>
    <w:next w:val="Normal"/>
    <w:uiPriority w:val="99"/>
    <w:rsid w:val="003966D9"/>
    <w:pPr>
      <w:keepNext/>
      <w:pageBreakBefore/>
      <w:numPr>
        <w:numId w:val="21"/>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3966D9"/>
    <w:pPr>
      <w:numPr>
        <w:numId w:val="2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3966D9"/>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3966D9"/>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3966D9"/>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3966D9"/>
    <w:pPr>
      <w:numPr>
        <w:numId w:val="2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3966D9"/>
    <w:pPr>
      <w:numPr>
        <w:ilvl w:val="1"/>
        <w:numId w:val="2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3966D9"/>
    <w:pPr>
      <w:numPr>
        <w:ilvl w:val="2"/>
        <w:numId w:val="2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3966D9"/>
    <w:pPr>
      <w:numPr>
        <w:ilvl w:val="3"/>
        <w:numId w:val="2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3966D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3966D9"/>
    <w:rPr>
      <w:rFonts w:eastAsia="Malgun Gothic"/>
      <w:lang w:eastAsia="zh-CN"/>
    </w:rPr>
  </w:style>
  <w:style w:type="character" w:customStyle="1" w:styleId="DateChar">
    <w:name w:val="Date Char"/>
    <w:basedOn w:val="DefaultParagraphFont"/>
    <w:link w:val="Date"/>
    <w:uiPriority w:val="99"/>
    <w:rsid w:val="003966D9"/>
    <w:rPr>
      <w:rFonts w:ascii="Times New Roman" w:eastAsia="Malgun Gothic" w:hAnsi="Times New Roman" w:cs="Times New Roman"/>
      <w:sz w:val="20"/>
      <w:szCs w:val="20"/>
      <w:lang w:val="en-GB"/>
    </w:rPr>
  </w:style>
  <w:style w:type="paragraph" w:customStyle="1" w:styleId="StyleHeading1Justified">
    <w:name w:val="Style Heading 1 + Justified"/>
    <w:basedOn w:val="Heading1"/>
    <w:uiPriority w:val="99"/>
    <w:rsid w:val="003966D9"/>
    <w:pPr>
      <w:keepLines w:val="0"/>
      <w:numPr>
        <w:numId w:val="0"/>
      </w:numPr>
      <w:tabs>
        <w:tab w:val="clear" w:pos="794"/>
        <w:tab w:val="clear" w:pos="1191"/>
        <w:tab w:val="clear" w:pos="1588"/>
        <w:tab w:val="clear" w:pos="1985"/>
        <w:tab w:val="left" w:pos="360"/>
        <w:tab w:val="num" w:pos="390"/>
        <w:tab w:val="left" w:pos="720"/>
        <w:tab w:val="num" w:pos="757"/>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paragraph" w:customStyle="1" w:styleId="MediumList2-Accent21">
    <w:name w:val="Medium List 2 - Accent 21"/>
    <w:hidden/>
    <w:uiPriority w:val="99"/>
    <w:rsid w:val="003966D9"/>
    <w:pPr>
      <w:spacing w:after="0" w:line="240" w:lineRule="auto"/>
    </w:pPr>
    <w:rPr>
      <w:rFonts w:ascii="Times New Roman" w:eastAsia="Malgun Gothic" w:hAnsi="Times New Roman" w:cs="Times New Roman"/>
      <w:sz w:val="20"/>
      <w:szCs w:val="20"/>
      <w:lang w:val="en-GB" w:eastAsia="en-US"/>
    </w:rPr>
  </w:style>
  <w:style w:type="character" w:styleId="Emphasis">
    <w:name w:val="Emphasis"/>
    <w:basedOn w:val="DefaultParagraphFont"/>
    <w:qFormat/>
    <w:rsid w:val="003966D9"/>
    <w:rPr>
      <w:i/>
    </w:rPr>
  </w:style>
  <w:style w:type="paragraph" w:customStyle="1" w:styleId="Style4ptBefore0pt">
    <w:name w:val="Style 4 pt Before:  0 pt"/>
    <w:basedOn w:val="Normal"/>
    <w:uiPriority w:val="99"/>
    <w:rsid w:val="003966D9"/>
    <w:pPr>
      <w:spacing w:before="0"/>
    </w:pPr>
    <w:rPr>
      <w:rFonts w:eastAsia="Malgun Gothic"/>
      <w:sz w:val="24"/>
    </w:rPr>
  </w:style>
  <w:style w:type="paragraph" w:customStyle="1" w:styleId="ColorfulShading-Accent11">
    <w:name w:val="Colorful Shading - Accent 11"/>
    <w:hidden/>
    <w:uiPriority w:val="99"/>
    <w:semiHidden/>
    <w:rsid w:val="003966D9"/>
    <w:pPr>
      <w:spacing w:after="0" w:line="240" w:lineRule="auto"/>
    </w:pPr>
    <w:rPr>
      <w:rFonts w:ascii="Times New Roman" w:eastAsia="Malgun Gothic" w:hAnsi="Times New Roman" w:cs="Times New Roman"/>
      <w:sz w:val="20"/>
      <w:szCs w:val="20"/>
      <w:lang w:val="en-GB" w:eastAsia="en-US"/>
    </w:rPr>
  </w:style>
  <w:style w:type="paragraph" w:customStyle="1" w:styleId="MediumList2-Accent22">
    <w:name w:val="Medium List 2 - Accent 22"/>
    <w:hidden/>
    <w:uiPriority w:val="99"/>
    <w:semiHidden/>
    <w:rsid w:val="003966D9"/>
    <w:pPr>
      <w:spacing w:after="0" w:line="240" w:lineRule="auto"/>
    </w:pPr>
    <w:rPr>
      <w:rFonts w:ascii="Times New Roman" w:eastAsia="Malgun Gothic" w:hAnsi="Times New Roman" w:cs="Times New Roman"/>
      <w:sz w:val="20"/>
      <w:szCs w:val="20"/>
      <w:lang w:val="en-GB" w:eastAsia="en-US"/>
    </w:rPr>
  </w:style>
  <w:style w:type="paragraph" w:customStyle="1" w:styleId="annex-heading3">
    <w:name w:val="annex-heading3"/>
    <w:basedOn w:val="Annex3"/>
    <w:link w:val="annex-heading3Char"/>
    <w:qFormat/>
    <w:rsid w:val="003966D9"/>
    <w:pPr>
      <w:tabs>
        <w:tab w:val="clear" w:pos="1440"/>
        <w:tab w:val="clear" w:pos="2160"/>
      </w:tabs>
      <w:textAlignment w:val="auto"/>
    </w:pPr>
  </w:style>
  <w:style w:type="character" w:customStyle="1" w:styleId="annex-heading3Char">
    <w:name w:val="annex-heading3 Char"/>
    <w:link w:val="annex-heading3"/>
    <w:locked/>
    <w:rsid w:val="003966D9"/>
    <w:rPr>
      <w:rFonts w:ascii="Times New Roman" w:eastAsia="Malgun Gothic" w:hAnsi="Times New Roman" w:cs="Times New Roman"/>
      <w:b/>
      <w:bCs/>
      <w:sz w:val="20"/>
      <w:szCs w:val="20"/>
      <w:lang w:val="en-GB" w:eastAsia="en-US"/>
    </w:rPr>
  </w:style>
  <w:style w:type="paragraph" w:customStyle="1" w:styleId="ColorfulShading-Accent13">
    <w:name w:val="Colorful Shading - Accent 13"/>
    <w:hidden/>
    <w:uiPriority w:val="99"/>
    <w:semiHidden/>
    <w:rsid w:val="003966D9"/>
    <w:pPr>
      <w:spacing w:after="0" w:line="240" w:lineRule="auto"/>
    </w:pPr>
    <w:rPr>
      <w:rFonts w:ascii="Times New Roman" w:eastAsia="Malgun Gothic" w:hAnsi="Times New Roman" w:cs="Times New Roman"/>
      <w:sz w:val="20"/>
      <w:szCs w:val="20"/>
      <w:lang w:val="en-GB" w:eastAsia="en-US"/>
    </w:rPr>
  </w:style>
  <w:style w:type="paragraph" w:customStyle="1" w:styleId="3N">
    <w:name w:val="3N"/>
    <w:basedOn w:val="Normal"/>
    <w:link w:val="3NChar"/>
    <w:qFormat/>
    <w:rsid w:val="003966D9"/>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3966D9"/>
    <w:rPr>
      <w:rFonts w:ascii="Times New Roman" w:eastAsia="Malgun Gothic" w:hAnsi="Times New Roman" w:cs="Times New Roman"/>
      <w:sz w:val="20"/>
      <w:szCs w:val="20"/>
      <w:lang w:val="en-GB" w:eastAsia="en-US"/>
    </w:rPr>
  </w:style>
  <w:style w:type="paragraph" w:customStyle="1" w:styleId="st">
    <w:name w:val="st"/>
    <w:basedOn w:val="Normal"/>
    <w:uiPriority w:val="99"/>
    <w:rsid w:val="003966D9"/>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Footer"/>
    <w:uiPriority w:val="99"/>
    <w:rsid w:val="003966D9"/>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TableNormal"/>
    <w:next w:val="TableGrid"/>
    <w:uiPriority w:val="99"/>
    <w:rsid w:val="003966D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Bibliography2">
    <w:name w:val="Bibliography2"/>
    <w:basedOn w:val="Normal"/>
    <w:uiPriority w:val="99"/>
    <w:rsid w:val="003966D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Normal"/>
    <w:link w:val="3DVCLevel5Char"/>
    <w:uiPriority w:val="99"/>
    <w:qFormat/>
    <w:rsid w:val="003966D9"/>
    <w:pPr>
      <w:keepNext/>
      <w:keepLines/>
      <w:numPr>
        <w:ilvl w:val="5"/>
        <w:numId w:val="26"/>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Normal"/>
    <w:uiPriority w:val="99"/>
    <w:qFormat/>
    <w:rsid w:val="003966D9"/>
    <w:pPr>
      <w:spacing w:before="480"/>
      <w:jc w:val="center"/>
    </w:pPr>
    <w:rPr>
      <w:rFonts w:eastAsia="Malgun Gothic"/>
      <w:b/>
      <w:sz w:val="24"/>
    </w:rPr>
  </w:style>
  <w:style w:type="paragraph" w:customStyle="1" w:styleId="3H6">
    <w:name w:val="3H6"/>
    <w:basedOn w:val="Normal"/>
    <w:uiPriority w:val="99"/>
    <w:rsid w:val="003966D9"/>
    <w:pPr>
      <w:tabs>
        <w:tab w:val="num" w:pos="794"/>
      </w:tabs>
    </w:pPr>
    <w:rPr>
      <w:rFonts w:eastAsia="Malgun Gothic"/>
    </w:rPr>
  </w:style>
  <w:style w:type="paragraph" w:customStyle="1" w:styleId="3H7">
    <w:name w:val="3H7"/>
    <w:basedOn w:val="Normal"/>
    <w:uiPriority w:val="99"/>
    <w:rsid w:val="003966D9"/>
    <w:pPr>
      <w:tabs>
        <w:tab w:val="num" w:pos="794"/>
      </w:tabs>
    </w:pPr>
    <w:rPr>
      <w:rFonts w:eastAsia="Malgun Gothic"/>
    </w:rPr>
  </w:style>
  <w:style w:type="paragraph" w:customStyle="1" w:styleId="3H9">
    <w:name w:val="3H9"/>
    <w:basedOn w:val="Normal"/>
    <w:uiPriority w:val="99"/>
    <w:rsid w:val="003966D9"/>
    <w:pPr>
      <w:tabs>
        <w:tab w:val="clear" w:pos="794"/>
      </w:tabs>
    </w:pPr>
    <w:rPr>
      <w:rFonts w:eastAsia="Malgun Gothic"/>
    </w:rPr>
  </w:style>
  <w:style w:type="character" w:customStyle="1" w:styleId="hps">
    <w:name w:val="hps"/>
    <w:rsid w:val="003966D9"/>
  </w:style>
  <w:style w:type="table" w:customStyle="1" w:styleId="TableGrid2">
    <w:name w:val="Table Grid2"/>
    <w:basedOn w:val="TableNormal"/>
    <w:next w:val="TableGrid"/>
    <w:uiPriority w:val="99"/>
    <w:rsid w:val="003966D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3H0">
    <w:name w:val="3H0"/>
    <w:next w:val="3N"/>
    <w:link w:val="3H0Char"/>
    <w:uiPriority w:val="99"/>
    <w:qFormat/>
    <w:rsid w:val="003966D9"/>
    <w:pPr>
      <w:keepNext/>
      <w:keepLines/>
      <w:numPr>
        <w:numId w:val="26"/>
      </w:numPr>
      <w:spacing w:before="313" w:after="0" w:line="240" w:lineRule="auto"/>
      <w:jc w:val="both"/>
      <w:outlineLvl w:val="1"/>
    </w:pPr>
    <w:rPr>
      <w:rFonts w:ascii="Times New Roman" w:eastAsia="Malgun Gothic" w:hAnsi="Times New Roman" w:cs="Times New Roman"/>
      <w:b/>
      <w:szCs w:val="20"/>
      <w:lang w:val="en-GB" w:eastAsia="en-US"/>
    </w:rPr>
  </w:style>
  <w:style w:type="paragraph" w:customStyle="1" w:styleId="3H1">
    <w:name w:val="3H1"/>
    <w:basedOn w:val="3H0"/>
    <w:next w:val="3N"/>
    <w:link w:val="3H1Char"/>
    <w:uiPriority w:val="99"/>
    <w:qFormat/>
    <w:rsid w:val="003966D9"/>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3966D9"/>
    <w:pPr>
      <w:numPr>
        <w:ilvl w:val="2"/>
      </w:numPr>
      <w:tabs>
        <w:tab w:val="clear" w:pos="794"/>
        <w:tab w:val="num" w:pos="360"/>
      </w:tabs>
      <w:ind w:left="1200" w:hanging="420"/>
      <w:outlineLvl w:val="3"/>
    </w:pPr>
  </w:style>
  <w:style w:type="character" w:customStyle="1" w:styleId="3H1Char">
    <w:name w:val="3H1 Char"/>
    <w:link w:val="3H1"/>
    <w:uiPriority w:val="99"/>
    <w:locked/>
    <w:rsid w:val="003966D9"/>
    <w:rPr>
      <w:rFonts w:ascii="Times New Roman" w:eastAsia="Malgun Gothic" w:hAnsi="Times New Roman" w:cs="Times New Roman"/>
      <w:b/>
      <w:sz w:val="20"/>
      <w:szCs w:val="20"/>
      <w:lang w:val="en-GB" w:eastAsia="en-US"/>
    </w:rPr>
  </w:style>
  <w:style w:type="paragraph" w:customStyle="1" w:styleId="3H3">
    <w:name w:val="3H3"/>
    <w:basedOn w:val="3H2"/>
    <w:next w:val="3N"/>
    <w:link w:val="3H3Char"/>
    <w:uiPriority w:val="99"/>
    <w:qFormat/>
    <w:rsid w:val="003966D9"/>
    <w:pPr>
      <w:numPr>
        <w:ilvl w:val="3"/>
      </w:numPr>
      <w:tabs>
        <w:tab w:val="clear" w:pos="794"/>
        <w:tab w:val="num" w:pos="360"/>
      </w:tabs>
      <w:ind w:left="2880" w:hanging="360"/>
      <w:outlineLvl w:val="4"/>
    </w:pPr>
  </w:style>
  <w:style w:type="paragraph" w:customStyle="1" w:styleId="3H4">
    <w:name w:val="3H4"/>
    <w:basedOn w:val="3H3"/>
    <w:next w:val="3N"/>
    <w:link w:val="3H4Char"/>
    <w:uiPriority w:val="99"/>
    <w:qFormat/>
    <w:rsid w:val="003966D9"/>
    <w:pPr>
      <w:numPr>
        <w:ilvl w:val="4"/>
      </w:numPr>
      <w:tabs>
        <w:tab w:val="clear" w:pos="794"/>
        <w:tab w:val="num" w:pos="360"/>
      </w:tabs>
      <w:ind w:left="3600"/>
      <w:outlineLvl w:val="5"/>
    </w:pPr>
  </w:style>
  <w:style w:type="character" w:customStyle="1" w:styleId="3H2Char">
    <w:name w:val="3H2 Char"/>
    <w:link w:val="3H2"/>
    <w:uiPriority w:val="99"/>
    <w:locked/>
    <w:rsid w:val="003966D9"/>
    <w:rPr>
      <w:rFonts w:ascii="Times New Roman" w:eastAsia="Malgun Gothic" w:hAnsi="Times New Roman" w:cs="Times New Roman"/>
      <w:b/>
      <w:sz w:val="20"/>
      <w:szCs w:val="20"/>
      <w:lang w:val="en-GB" w:eastAsia="en-US"/>
    </w:rPr>
  </w:style>
  <w:style w:type="character" w:customStyle="1" w:styleId="3H3Char">
    <w:name w:val="3H3 Char"/>
    <w:link w:val="3H3"/>
    <w:uiPriority w:val="99"/>
    <w:locked/>
    <w:rsid w:val="003966D9"/>
    <w:rPr>
      <w:rFonts w:ascii="Times New Roman" w:eastAsia="Malgun Gothic" w:hAnsi="Times New Roman" w:cs="Times New Roman"/>
      <w:b/>
      <w:sz w:val="20"/>
      <w:szCs w:val="20"/>
      <w:lang w:val="en-GB" w:eastAsia="en-US"/>
    </w:rPr>
  </w:style>
  <w:style w:type="character" w:customStyle="1" w:styleId="3H4Char">
    <w:name w:val="3H4 Char"/>
    <w:link w:val="3H4"/>
    <w:uiPriority w:val="99"/>
    <w:locked/>
    <w:rsid w:val="003966D9"/>
    <w:rPr>
      <w:rFonts w:ascii="Times New Roman" w:eastAsia="Malgun Gothic" w:hAnsi="Times New Roman" w:cs="Times New Roman"/>
      <w:b/>
      <w:sz w:val="20"/>
      <w:szCs w:val="20"/>
      <w:lang w:val="en-GB" w:eastAsia="en-US"/>
    </w:rPr>
  </w:style>
  <w:style w:type="paragraph" w:customStyle="1" w:styleId="Note1CharCharCharCharCharChar">
    <w:name w:val="Note 1 Char Char Char Char Char Char"/>
    <w:basedOn w:val="Normal"/>
    <w:uiPriority w:val="99"/>
    <w:rsid w:val="003966D9"/>
    <w:pPr>
      <w:tabs>
        <w:tab w:val="clear" w:pos="794"/>
        <w:tab w:val="clear" w:pos="1191"/>
        <w:tab w:val="clear" w:pos="1588"/>
        <w:tab w:val="clear" w:pos="1985"/>
      </w:tabs>
      <w:spacing w:before="60" w:line="199" w:lineRule="exact"/>
      <w:ind w:left="284"/>
    </w:pPr>
    <w:rPr>
      <w:rFonts w:eastAsia="Malgun Gothic"/>
      <w:sz w:val="18"/>
      <w:szCs w:val="18"/>
    </w:rPr>
  </w:style>
  <w:style w:type="paragraph" w:customStyle="1" w:styleId="3S0">
    <w:name w:val="3S0"/>
    <w:basedOn w:val="Normal"/>
    <w:link w:val="3S0Char"/>
    <w:uiPriority w:val="99"/>
    <w:qFormat/>
    <w:rsid w:val="003966D9"/>
    <w:pPr>
      <w:ind w:left="794" w:hanging="794"/>
    </w:pPr>
    <w:rPr>
      <w:rFonts w:eastAsia="Malgun Gothic"/>
    </w:rPr>
  </w:style>
  <w:style w:type="character" w:customStyle="1" w:styleId="3H0Char">
    <w:name w:val="3H0 Char"/>
    <w:link w:val="3H0"/>
    <w:uiPriority w:val="99"/>
    <w:locked/>
    <w:rsid w:val="003966D9"/>
    <w:rPr>
      <w:rFonts w:ascii="Times New Roman" w:eastAsia="Malgun Gothic" w:hAnsi="Times New Roman" w:cs="Times New Roman"/>
      <w:b/>
      <w:szCs w:val="20"/>
      <w:lang w:val="en-GB" w:eastAsia="en-US"/>
    </w:rPr>
  </w:style>
  <w:style w:type="character" w:customStyle="1" w:styleId="3S0Char">
    <w:name w:val="3S0 Char"/>
    <w:link w:val="3S0"/>
    <w:uiPriority w:val="99"/>
    <w:locked/>
    <w:rsid w:val="003966D9"/>
    <w:rPr>
      <w:rFonts w:ascii="Times New Roman" w:eastAsia="Malgun Gothic" w:hAnsi="Times New Roman" w:cs="Times New Roman"/>
      <w:sz w:val="20"/>
      <w:szCs w:val="20"/>
      <w:lang w:val="en-GB" w:eastAsia="en-US"/>
    </w:rPr>
  </w:style>
  <w:style w:type="character" w:customStyle="1" w:styleId="3DVCLevel5Char">
    <w:name w:val="3DVC Level 5 Char"/>
    <w:link w:val="3H5"/>
    <w:uiPriority w:val="99"/>
    <w:locked/>
    <w:rsid w:val="003966D9"/>
    <w:rPr>
      <w:rFonts w:ascii="Times New Roman" w:eastAsia="Malgun Gothic" w:hAnsi="Times New Roman" w:cs="Times New Roman"/>
      <w:b/>
      <w:sz w:val="20"/>
      <w:szCs w:val="20"/>
      <w:lang w:val="en-GB" w:eastAsia="en-US"/>
    </w:rPr>
  </w:style>
  <w:style w:type="paragraph" w:customStyle="1" w:styleId="4H0">
    <w:name w:val="4H0"/>
    <w:basedOn w:val="3H0"/>
    <w:link w:val="4H0Char"/>
    <w:uiPriority w:val="99"/>
    <w:qFormat/>
    <w:rsid w:val="003966D9"/>
    <w:pPr>
      <w:numPr>
        <w:numId w:val="27"/>
      </w:numPr>
      <w:tabs>
        <w:tab w:val="left" w:pos="794"/>
      </w:tabs>
    </w:pPr>
  </w:style>
  <w:style w:type="paragraph" w:customStyle="1" w:styleId="4H1">
    <w:name w:val="4H1"/>
    <w:basedOn w:val="3N"/>
    <w:link w:val="4H1Char"/>
    <w:uiPriority w:val="99"/>
    <w:qFormat/>
    <w:rsid w:val="003966D9"/>
    <w:pPr>
      <w:numPr>
        <w:ilvl w:val="1"/>
        <w:numId w:val="27"/>
      </w:numPr>
    </w:pPr>
    <w:rPr>
      <w:b/>
    </w:rPr>
  </w:style>
  <w:style w:type="character" w:customStyle="1" w:styleId="4H0Char">
    <w:name w:val="4H0 Char"/>
    <w:link w:val="4H0"/>
    <w:uiPriority w:val="99"/>
    <w:locked/>
    <w:rsid w:val="003966D9"/>
    <w:rPr>
      <w:rFonts w:ascii="Times New Roman" w:eastAsia="Malgun Gothic" w:hAnsi="Times New Roman" w:cs="Times New Roman"/>
      <w:b/>
      <w:szCs w:val="20"/>
      <w:lang w:val="en-GB" w:eastAsia="en-US"/>
    </w:rPr>
  </w:style>
  <w:style w:type="paragraph" w:customStyle="1" w:styleId="4H2">
    <w:name w:val="4H2"/>
    <w:basedOn w:val="Normal"/>
    <w:uiPriority w:val="99"/>
    <w:rsid w:val="003966D9"/>
    <w:pPr>
      <w:numPr>
        <w:ilvl w:val="2"/>
        <w:numId w:val="27"/>
      </w:numPr>
    </w:pPr>
    <w:rPr>
      <w:rFonts w:eastAsia="Malgun Gothic"/>
    </w:rPr>
  </w:style>
  <w:style w:type="character" w:customStyle="1" w:styleId="4H1Char">
    <w:name w:val="4H1 Char"/>
    <w:link w:val="4H1"/>
    <w:uiPriority w:val="99"/>
    <w:locked/>
    <w:rsid w:val="003966D9"/>
    <w:rPr>
      <w:rFonts w:ascii="Times New Roman" w:eastAsia="Malgun Gothic" w:hAnsi="Times New Roman" w:cs="Times New Roman"/>
      <w:b/>
      <w:sz w:val="20"/>
      <w:szCs w:val="20"/>
      <w:lang w:val="en-GB" w:eastAsia="en-US"/>
    </w:rPr>
  </w:style>
  <w:style w:type="character" w:styleId="SubtleReference">
    <w:name w:val="Subtle Reference"/>
    <w:basedOn w:val="DefaultParagraphFont"/>
    <w:uiPriority w:val="31"/>
    <w:qFormat/>
    <w:rsid w:val="003966D9"/>
    <w:rPr>
      <w:smallCaps/>
      <w:color w:val="C0504D"/>
      <w:u w:val="single"/>
    </w:rPr>
  </w:style>
  <w:style w:type="paragraph" w:customStyle="1" w:styleId="3N0">
    <w:name w:val="3N0"/>
    <w:basedOn w:val="Normal"/>
    <w:link w:val="3N0Char"/>
    <w:qFormat/>
    <w:rsid w:val="003966D9"/>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3966D9"/>
    <w:rPr>
      <w:rFonts w:ascii="Times New Roman" w:eastAsia="Malgun Gothic" w:hAnsi="Times New Roman" w:cs="Times New Roman"/>
      <w:sz w:val="20"/>
      <w:szCs w:val="20"/>
      <w:lang w:val="en-GB" w:eastAsia="en-US"/>
    </w:rPr>
  </w:style>
  <w:style w:type="paragraph" w:styleId="TOCHeading">
    <w:name w:val="TOC Heading"/>
    <w:basedOn w:val="Heading1"/>
    <w:next w:val="Normal"/>
    <w:uiPriority w:val="39"/>
    <w:unhideWhenUsed/>
    <w:qFormat/>
    <w:rsid w:val="003966D9"/>
    <w:pPr>
      <w:numPr>
        <w:numId w:val="0"/>
      </w:numPr>
      <w:tabs>
        <w:tab w:val="clear" w:pos="794"/>
        <w:tab w:val="clear" w:pos="1191"/>
        <w:tab w:val="clear" w:pos="1588"/>
        <w:tab w:val="clear" w:pos="1985"/>
        <w:tab w:val="num" w:pos="757"/>
      </w:tabs>
      <w:overflowPunct/>
      <w:autoSpaceDE/>
      <w:autoSpaceDN/>
      <w:adjustRightInd/>
      <w:spacing w:before="480" w:line="276" w:lineRule="auto"/>
      <w:ind w:left="757" w:hanging="360"/>
      <w:textAlignment w:val="auto"/>
      <w:outlineLvl w:val="9"/>
    </w:pPr>
    <w:rPr>
      <w:rFonts w:ascii="Cambria" w:hAnsi="Cambria"/>
      <w:bCs/>
      <w:color w:val="365F91"/>
      <w:sz w:val="28"/>
      <w:szCs w:val="28"/>
      <w:lang w:val="en-US" w:eastAsia="ja-JP"/>
    </w:rPr>
  </w:style>
  <w:style w:type="table" w:customStyle="1" w:styleId="TableGrid11">
    <w:name w:val="Table Grid11"/>
    <w:basedOn w:val="TableNormal"/>
    <w:next w:val="TableGrid"/>
    <w:uiPriority w:val="99"/>
    <w:rsid w:val="003966D9"/>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MessageHeader">
    <w:name w:val="Message Header"/>
    <w:basedOn w:val="Normal"/>
    <w:link w:val="MessageHeaderChar"/>
    <w:uiPriority w:val="99"/>
    <w:unhideWhenUsed/>
    <w:rsid w:val="003966D9"/>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szCs w:val="24"/>
    </w:rPr>
  </w:style>
  <w:style w:type="character" w:customStyle="1" w:styleId="MessageHeaderChar">
    <w:name w:val="Message Header Char"/>
    <w:basedOn w:val="DefaultParagraphFont"/>
    <w:link w:val="MessageHeader"/>
    <w:uiPriority w:val="99"/>
    <w:rsid w:val="003966D9"/>
    <w:rPr>
      <w:rFonts w:ascii="Cambria" w:eastAsia="SimSun" w:hAnsi="Cambria" w:cs="Times New Roman"/>
      <w:sz w:val="24"/>
      <w:szCs w:val="24"/>
      <w:shd w:val="pct20" w:color="auto" w:fill="auto"/>
      <w:lang w:val="en-GB" w:eastAsia="en-US"/>
    </w:rPr>
  </w:style>
  <w:style w:type="character" w:customStyle="1" w:styleId="summary">
    <w:name w:val="summary"/>
    <w:rsid w:val="003966D9"/>
  </w:style>
  <w:style w:type="paragraph" w:customStyle="1" w:styleId="Bibliography3">
    <w:name w:val="Bibliography3"/>
    <w:basedOn w:val="Normal"/>
    <w:uiPriority w:val="99"/>
    <w:rsid w:val="003966D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3966D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Normal"/>
    <w:uiPriority w:val="99"/>
    <w:rsid w:val="003966D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Normal"/>
    <w:uiPriority w:val="99"/>
    <w:rsid w:val="003966D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Normal"/>
    <w:uiPriority w:val="99"/>
    <w:rsid w:val="003966D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PlainText">
    <w:name w:val="Plain Text"/>
    <w:basedOn w:val="Normal"/>
    <w:link w:val="PlainTextChar"/>
    <w:uiPriority w:val="99"/>
    <w:unhideWhenUsed/>
    <w:rsid w:val="003966D9"/>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PlainTextChar">
    <w:name w:val="Plain Text Char"/>
    <w:basedOn w:val="DefaultParagraphFont"/>
    <w:link w:val="PlainText"/>
    <w:uiPriority w:val="99"/>
    <w:rsid w:val="003966D9"/>
    <w:rPr>
      <w:rFonts w:ascii="Calibri" w:eastAsia="SimSun" w:hAnsi="Calibri" w:cs="Consolas"/>
      <w:szCs w:val="21"/>
      <w:lang w:eastAsia="en-US"/>
    </w:rPr>
  </w:style>
  <w:style w:type="paragraph" w:customStyle="1" w:styleId="ColorfulShading-Accent14">
    <w:name w:val="Colorful Shading - Accent 14"/>
    <w:hidden/>
    <w:uiPriority w:val="99"/>
    <w:semiHidden/>
    <w:rsid w:val="003966D9"/>
    <w:pPr>
      <w:spacing w:after="0" w:line="240" w:lineRule="auto"/>
    </w:pPr>
    <w:rPr>
      <w:rFonts w:ascii="Times New Roman" w:eastAsia="Malgun Gothic" w:hAnsi="Times New Roman" w:cs="Times New Roman"/>
      <w:sz w:val="20"/>
      <w:szCs w:val="20"/>
      <w:lang w:val="en-GB" w:eastAsia="en-US"/>
    </w:rPr>
  </w:style>
  <w:style w:type="paragraph" w:customStyle="1" w:styleId="Bibliography8">
    <w:name w:val="Bibliography8"/>
    <w:basedOn w:val="Normal"/>
    <w:uiPriority w:val="99"/>
    <w:rsid w:val="003966D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9">
    <w:name w:val="Bibliography9"/>
    <w:basedOn w:val="Normal"/>
    <w:uiPriority w:val="99"/>
    <w:rsid w:val="003966D9"/>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uiPriority w:val="99"/>
    <w:qFormat/>
    <w:rsid w:val="003966D9"/>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3966D9"/>
    <w:pPr>
      <w:numPr>
        <w:numId w:val="16"/>
      </w:numPr>
    </w:pPr>
  </w:style>
  <w:style w:type="numbering" w:customStyle="1" w:styleId="AVCBullet">
    <w:name w:val="AVC Bullet"/>
    <w:rsid w:val="003966D9"/>
    <w:pPr>
      <w:numPr>
        <w:numId w:val="10"/>
      </w:numPr>
    </w:pPr>
  </w:style>
  <w:style w:type="numbering" w:customStyle="1" w:styleId="3DHeading">
    <w:name w:val="3D Heading"/>
    <w:uiPriority w:val="99"/>
    <w:rsid w:val="003966D9"/>
    <w:pPr>
      <w:numPr>
        <w:numId w:val="25"/>
      </w:numPr>
    </w:pPr>
  </w:style>
  <w:style w:type="numbering" w:customStyle="1" w:styleId="SVCBullets">
    <w:name w:val="SVC Bullets"/>
    <w:rsid w:val="003966D9"/>
    <w:pPr>
      <w:numPr>
        <w:numId w:val="8"/>
      </w:numPr>
    </w:pPr>
  </w:style>
  <w:style w:type="numbering" w:customStyle="1" w:styleId="SVCIndent">
    <w:name w:val="SVC Indent"/>
    <w:rsid w:val="003966D9"/>
    <w:pPr>
      <w:numPr>
        <w:numId w:val="17"/>
      </w:numPr>
    </w:pPr>
  </w:style>
  <w:style w:type="numbering" w:styleId="1ai">
    <w:name w:val="Outline List 1"/>
    <w:basedOn w:val="NoList"/>
    <w:uiPriority w:val="99"/>
    <w:unhideWhenUsed/>
    <w:rsid w:val="003966D9"/>
  </w:style>
  <w:style w:type="numbering" w:customStyle="1" w:styleId="NoList1">
    <w:name w:val="No List1"/>
    <w:next w:val="NoList"/>
    <w:uiPriority w:val="99"/>
    <w:semiHidden/>
    <w:unhideWhenUsed/>
    <w:rsid w:val="003966D9"/>
  </w:style>
  <w:style w:type="numbering" w:customStyle="1" w:styleId="SVCNumbers1">
    <w:name w:val="SVC Numbers1"/>
    <w:rsid w:val="003966D9"/>
  </w:style>
  <w:style w:type="numbering" w:customStyle="1" w:styleId="AVCBullet1">
    <w:name w:val="AVC Bullet1"/>
    <w:rsid w:val="003966D9"/>
  </w:style>
  <w:style w:type="numbering" w:customStyle="1" w:styleId="SVCBullets1">
    <w:name w:val="SVC Bullets1"/>
    <w:rsid w:val="003966D9"/>
  </w:style>
  <w:style w:type="numbering" w:customStyle="1" w:styleId="SVCIndent1">
    <w:name w:val="SVC Indent1"/>
    <w:rsid w:val="003966D9"/>
  </w:style>
  <w:style w:type="numbering" w:customStyle="1" w:styleId="1ai1">
    <w:name w:val="1 / a / i1"/>
    <w:basedOn w:val="NoList"/>
    <w:next w:val="1ai"/>
    <w:uiPriority w:val="99"/>
    <w:semiHidden/>
    <w:unhideWhenUsed/>
    <w:locked/>
    <w:rsid w:val="003966D9"/>
  </w:style>
  <w:style w:type="numbering" w:styleId="111111">
    <w:name w:val="Outline List 2"/>
    <w:basedOn w:val="NoList"/>
    <w:uiPriority w:val="99"/>
    <w:unhideWhenUsed/>
    <w:rsid w:val="003966D9"/>
  </w:style>
  <w:style w:type="numbering" w:customStyle="1" w:styleId="3DHeading1">
    <w:name w:val="3D Heading1"/>
    <w:uiPriority w:val="99"/>
    <w:rsid w:val="003966D9"/>
  </w:style>
  <w:style w:type="numbering" w:styleId="ArticleSection">
    <w:name w:val="Outline List 3"/>
    <w:basedOn w:val="NoList"/>
    <w:uiPriority w:val="99"/>
    <w:unhideWhenUsed/>
    <w:rsid w:val="003966D9"/>
  </w:style>
  <w:style w:type="paragraph" w:customStyle="1" w:styleId="Rec0">
    <w:name w:val="Rec"/>
    <w:basedOn w:val="Title"/>
    <w:uiPriority w:val="99"/>
    <w:rsid w:val="003966D9"/>
  </w:style>
  <w:style w:type="character" w:customStyle="1" w:styleId="Note1CharCharCharCharCharCharChar">
    <w:name w:val="Note 1 Char Char Char Char Char Char Char"/>
    <w:uiPriority w:val="99"/>
    <w:rsid w:val="003966D9"/>
    <w:rPr>
      <w:rFonts w:cs="Times New Roman"/>
      <w:sz w:val="18"/>
      <w:szCs w:val="18"/>
      <w:lang w:val="en-GB" w:eastAsia="en-US"/>
    </w:rPr>
  </w:style>
  <w:style w:type="character" w:customStyle="1" w:styleId="Note1CharCharCharCharCharCharChar1">
    <w:name w:val="Note 1 Char Char Char Char Char Char Char1"/>
    <w:uiPriority w:val="99"/>
    <w:rsid w:val="003966D9"/>
    <w:rPr>
      <w:rFonts w:eastAsia="Batang" w:cs="Times New Roman"/>
      <w:sz w:val="18"/>
      <w:szCs w:val="18"/>
      <w:lang w:val="en-GB" w:eastAsia="en-US" w:bidi="ar-SA"/>
    </w:rPr>
  </w:style>
  <w:style w:type="character" w:customStyle="1" w:styleId="Note3Char">
    <w:name w:val="Note 3 Char"/>
    <w:uiPriority w:val="99"/>
    <w:rsid w:val="003966D9"/>
    <w:rPr>
      <w:rFonts w:eastAsia="Batang" w:cs="Times New Roman"/>
      <w:sz w:val="18"/>
      <w:szCs w:val="18"/>
      <w:lang w:val="en-GB" w:eastAsia="en-US" w:bidi="ar-SA"/>
    </w:rPr>
  </w:style>
  <w:style w:type="character" w:customStyle="1" w:styleId="Annex2Char">
    <w:name w:val="Annex 2 Char"/>
    <w:link w:val="Annex2"/>
    <w:uiPriority w:val="99"/>
    <w:rsid w:val="003966D9"/>
    <w:rPr>
      <w:rFonts w:ascii="Times New Roman" w:eastAsia="Malgun Gothic" w:hAnsi="Times New Roman" w:cs="Times New Roman"/>
      <w:b/>
      <w:bCs/>
      <w:lang w:val="en-GB" w:eastAsia="en-US"/>
    </w:rPr>
  </w:style>
  <w:style w:type="character" w:customStyle="1" w:styleId="Annex3Char2">
    <w:name w:val="Annex 3 Char2"/>
    <w:link w:val="Annex3"/>
    <w:rsid w:val="003966D9"/>
    <w:rPr>
      <w:rFonts w:ascii="Times New Roman" w:eastAsia="Malgun Gothic" w:hAnsi="Times New Roman" w:cs="Times New Roman"/>
      <w:b/>
      <w:bCs/>
      <w:sz w:val="20"/>
      <w:szCs w:val="20"/>
      <w:lang w:val="en-GB" w:eastAsia="en-US"/>
    </w:rPr>
  </w:style>
  <w:style w:type="character" w:styleId="PlaceholderText">
    <w:name w:val="Placeholder Text"/>
    <w:uiPriority w:val="99"/>
    <w:rsid w:val="003966D9"/>
    <w:rPr>
      <w:color w:val="808080"/>
    </w:rPr>
  </w:style>
  <w:style w:type="paragraph" w:customStyle="1" w:styleId="Text">
    <w:name w:val="Text"/>
    <w:basedOn w:val="Normal"/>
    <w:uiPriority w:val="99"/>
    <w:rsid w:val="003966D9"/>
    <w:pPr>
      <w:tabs>
        <w:tab w:val="clear" w:pos="794"/>
        <w:tab w:val="clear" w:pos="1191"/>
        <w:tab w:val="clear" w:pos="1588"/>
        <w:tab w:val="clear" w:pos="1985"/>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3966D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 w:type="paragraph" w:customStyle="1" w:styleId="EquationTab">
    <w:name w:val="EquationTab"/>
    <w:basedOn w:val="Normal"/>
    <w:link w:val="EquationTabChar"/>
    <w:qFormat/>
    <w:rsid w:val="003966D9"/>
    <w:rPr>
      <w:rFonts w:eastAsia="Malgun Gothic"/>
    </w:rPr>
  </w:style>
  <w:style w:type="character" w:customStyle="1" w:styleId="EquationTabChar">
    <w:name w:val="EquationTab Char"/>
    <w:link w:val="EquationTab"/>
    <w:rsid w:val="003966D9"/>
    <w:rPr>
      <w:rFonts w:ascii="Times New Roman" w:eastAsia="Malgun Gothic" w:hAnsi="Times New Roman" w:cs="Times New Roman"/>
      <w:sz w:val="20"/>
      <w:szCs w:val="20"/>
      <w:lang w:val="en-GB" w:eastAsia="en-US"/>
    </w:rPr>
  </w:style>
  <w:style w:type="paragraph" w:customStyle="1" w:styleId="3H8">
    <w:name w:val="3H8"/>
    <w:basedOn w:val="Normal"/>
    <w:uiPriority w:val="99"/>
    <w:rsid w:val="003966D9"/>
    <w:pPr>
      <w:tabs>
        <w:tab w:val="clear" w:pos="794"/>
      </w:tabs>
    </w:pPr>
    <w:rPr>
      <w:rFonts w:eastAsia="Malgun Gothic"/>
    </w:rPr>
  </w:style>
  <w:style w:type="paragraph" w:customStyle="1" w:styleId="3D0">
    <w:name w:val="3D0"/>
    <w:basedOn w:val="3N0"/>
    <w:link w:val="3D0Char"/>
    <w:uiPriority w:val="99"/>
    <w:qFormat/>
    <w:rsid w:val="003966D9"/>
    <w:pPr>
      <w:numPr>
        <w:numId w:val="29"/>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3966D9"/>
    <w:pPr>
      <w:numPr>
        <w:ilvl w:val="1"/>
      </w:numPr>
    </w:pPr>
  </w:style>
  <w:style w:type="character" w:customStyle="1" w:styleId="3D0Char">
    <w:name w:val="3D0 Char"/>
    <w:link w:val="3D0"/>
    <w:uiPriority w:val="99"/>
    <w:rsid w:val="003966D9"/>
    <w:rPr>
      <w:rFonts w:ascii="Times New Roman" w:eastAsia="Malgun Gothic" w:hAnsi="Times New Roman" w:cs="Times New Roman"/>
      <w:sz w:val="20"/>
      <w:szCs w:val="20"/>
      <w:lang w:val="en-CA" w:eastAsia="en-US"/>
    </w:rPr>
  </w:style>
  <w:style w:type="paragraph" w:customStyle="1" w:styleId="3D2">
    <w:name w:val="3D2"/>
    <w:basedOn w:val="3D1"/>
    <w:link w:val="3D2Char"/>
    <w:uiPriority w:val="99"/>
    <w:qFormat/>
    <w:rsid w:val="003966D9"/>
    <w:pPr>
      <w:numPr>
        <w:ilvl w:val="2"/>
      </w:numPr>
      <w:tabs>
        <w:tab w:val="clear" w:pos="794"/>
        <w:tab w:val="left" w:pos="1072"/>
      </w:tabs>
      <w:ind w:left="1071"/>
    </w:pPr>
    <w:rPr>
      <w:lang w:eastAsia="ko-KR"/>
    </w:rPr>
  </w:style>
  <w:style w:type="character" w:customStyle="1" w:styleId="3D1Char">
    <w:name w:val="3D1 Char"/>
    <w:link w:val="3D1"/>
    <w:uiPriority w:val="99"/>
    <w:rsid w:val="003966D9"/>
    <w:rPr>
      <w:rFonts w:ascii="Times New Roman" w:eastAsia="Malgun Gothic" w:hAnsi="Times New Roman" w:cs="Times New Roman"/>
      <w:sz w:val="20"/>
      <w:szCs w:val="20"/>
      <w:lang w:val="en-CA" w:eastAsia="en-US"/>
    </w:rPr>
  </w:style>
  <w:style w:type="paragraph" w:customStyle="1" w:styleId="3D3">
    <w:name w:val="3D3"/>
    <w:basedOn w:val="3D2"/>
    <w:link w:val="3D3Char"/>
    <w:uiPriority w:val="99"/>
    <w:qFormat/>
    <w:rsid w:val="003966D9"/>
    <w:pPr>
      <w:numPr>
        <w:ilvl w:val="3"/>
      </w:numPr>
      <w:tabs>
        <w:tab w:val="clear" w:pos="1072"/>
        <w:tab w:val="clear" w:pos="1191"/>
      </w:tabs>
    </w:pPr>
  </w:style>
  <w:style w:type="character" w:customStyle="1" w:styleId="3D2Char">
    <w:name w:val="3D2 Char"/>
    <w:link w:val="3D2"/>
    <w:uiPriority w:val="99"/>
    <w:rsid w:val="003966D9"/>
    <w:rPr>
      <w:rFonts w:ascii="Times New Roman" w:eastAsia="Malgun Gothic" w:hAnsi="Times New Roman" w:cs="Times New Roman"/>
      <w:sz w:val="20"/>
      <w:szCs w:val="20"/>
      <w:lang w:val="en-CA" w:eastAsia="ko-KR"/>
    </w:rPr>
  </w:style>
  <w:style w:type="paragraph" w:customStyle="1" w:styleId="3D4">
    <w:name w:val="3D4"/>
    <w:basedOn w:val="3D3"/>
    <w:link w:val="3D4Char"/>
    <w:uiPriority w:val="99"/>
    <w:qFormat/>
    <w:rsid w:val="003966D9"/>
    <w:pPr>
      <w:numPr>
        <w:ilvl w:val="4"/>
      </w:numPr>
      <w:tabs>
        <w:tab w:val="clear" w:pos="1588"/>
      </w:tabs>
    </w:pPr>
  </w:style>
  <w:style w:type="character" w:customStyle="1" w:styleId="3D3Char">
    <w:name w:val="3D3 Char"/>
    <w:link w:val="3D3"/>
    <w:uiPriority w:val="99"/>
    <w:rsid w:val="003966D9"/>
    <w:rPr>
      <w:rFonts w:ascii="Times New Roman" w:eastAsia="Malgun Gothic" w:hAnsi="Times New Roman" w:cs="Times New Roman"/>
      <w:sz w:val="20"/>
      <w:szCs w:val="20"/>
      <w:lang w:val="en-CA" w:eastAsia="ko-KR"/>
    </w:rPr>
  </w:style>
  <w:style w:type="paragraph" w:customStyle="1" w:styleId="3D5">
    <w:name w:val="3D5"/>
    <w:basedOn w:val="3D4"/>
    <w:link w:val="3D5Char"/>
    <w:uiPriority w:val="99"/>
    <w:qFormat/>
    <w:rsid w:val="003966D9"/>
    <w:pPr>
      <w:numPr>
        <w:ilvl w:val="5"/>
      </w:numPr>
      <w:tabs>
        <w:tab w:val="clear" w:pos="1985"/>
      </w:tabs>
    </w:pPr>
  </w:style>
  <w:style w:type="character" w:customStyle="1" w:styleId="3D4Char">
    <w:name w:val="3D4 Char"/>
    <w:link w:val="3D4"/>
    <w:uiPriority w:val="99"/>
    <w:rsid w:val="003966D9"/>
    <w:rPr>
      <w:rFonts w:ascii="Times New Roman" w:eastAsia="Malgun Gothic" w:hAnsi="Times New Roman" w:cs="Times New Roman"/>
      <w:sz w:val="20"/>
      <w:szCs w:val="20"/>
      <w:lang w:val="en-CA" w:eastAsia="ko-KR"/>
    </w:rPr>
  </w:style>
  <w:style w:type="paragraph" w:customStyle="1" w:styleId="3D6">
    <w:name w:val="3D6"/>
    <w:basedOn w:val="3D5"/>
    <w:link w:val="3D6Char"/>
    <w:uiPriority w:val="99"/>
    <w:qFormat/>
    <w:rsid w:val="003966D9"/>
    <w:pPr>
      <w:numPr>
        <w:ilvl w:val="6"/>
      </w:numPr>
      <w:tabs>
        <w:tab w:val="clear" w:pos="2381"/>
      </w:tabs>
    </w:pPr>
  </w:style>
  <w:style w:type="character" w:customStyle="1" w:styleId="3D5Char">
    <w:name w:val="3D5 Char"/>
    <w:link w:val="3D5"/>
    <w:uiPriority w:val="99"/>
    <w:rsid w:val="003966D9"/>
    <w:rPr>
      <w:rFonts w:ascii="Times New Roman" w:eastAsia="Malgun Gothic" w:hAnsi="Times New Roman" w:cs="Times New Roman"/>
      <w:sz w:val="20"/>
      <w:szCs w:val="20"/>
      <w:lang w:val="en-CA" w:eastAsia="ko-KR"/>
    </w:rPr>
  </w:style>
  <w:style w:type="character" w:customStyle="1" w:styleId="3D6Char">
    <w:name w:val="3D6 Char"/>
    <w:link w:val="3D6"/>
    <w:uiPriority w:val="99"/>
    <w:rsid w:val="003966D9"/>
    <w:rPr>
      <w:rFonts w:ascii="Times New Roman" w:eastAsia="Malgun Gothic" w:hAnsi="Times New Roman" w:cs="Times New Roman"/>
      <w:sz w:val="20"/>
      <w:szCs w:val="20"/>
      <w:lang w:val="en-CA" w:eastAsia="ko-KR"/>
    </w:rPr>
  </w:style>
  <w:style w:type="paragraph" w:customStyle="1" w:styleId="3U1">
    <w:name w:val="3U1"/>
    <w:basedOn w:val="3N0"/>
    <w:uiPriority w:val="99"/>
    <w:qFormat/>
    <w:rsid w:val="003966D9"/>
    <w:pPr>
      <w:numPr>
        <w:ilvl w:val="1"/>
        <w:numId w:val="33"/>
      </w:numPr>
      <w:tabs>
        <w:tab w:val="num" w:pos="360"/>
        <w:tab w:val="num" w:pos="697"/>
      </w:tabs>
      <w:ind w:left="0" w:firstLine="0"/>
    </w:pPr>
  </w:style>
  <w:style w:type="paragraph" w:customStyle="1" w:styleId="3U0">
    <w:name w:val="3U0"/>
    <w:basedOn w:val="3N0"/>
    <w:uiPriority w:val="99"/>
    <w:qFormat/>
    <w:rsid w:val="003966D9"/>
    <w:pPr>
      <w:numPr>
        <w:numId w:val="33"/>
      </w:numPr>
      <w:tabs>
        <w:tab w:val="num" w:pos="360"/>
      </w:tabs>
      <w:ind w:left="0" w:firstLine="0"/>
    </w:pPr>
  </w:style>
  <w:style w:type="paragraph" w:customStyle="1" w:styleId="3U2">
    <w:name w:val="3U2"/>
    <w:basedOn w:val="3U1"/>
    <w:uiPriority w:val="99"/>
    <w:qFormat/>
    <w:rsid w:val="003966D9"/>
    <w:pPr>
      <w:numPr>
        <w:ilvl w:val="2"/>
      </w:numPr>
      <w:tabs>
        <w:tab w:val="num" w:pos="360"/>
        <w:tab w:val="num" w:pos="697"/>
        <w:tab w:val="num" w:pos="1054"/>
      </w:tabs>
      <w:ind w:left="0" w:firstLine="0"/>
    </w:pPr>
  </w:style>
  <w:style w:type="paragraph" w:customStyle="1" w:styleId="3U3">
    <w:name w:val="3U3"/>
    <w:basedOn w:val="3U2"/>
    <w:uiPriority w:val="99"/>
    <w:qFormat/>
    <w:rsid w:val="003966D9"/>
    <w:pPr>
      <w:numPr>
        <w:ilvl w:val="3"/>
      </w:numPr>
      <w:tabs>
        <w:tab w:val="num" w:pos="360"/>
        <w:tab w:val="num" w:pos="697"/>
        <w:tab w:val="num" w:pos="1411"/>
      </w:tabs>
      <w:ind w:left="0" w:firstLine="0"/>
    </w:pPr>
  </w:style>
  <w:style w:type="paragraph" w:customStyle="1" w:styleId="3U4">
    <w:name w:val="3U4"/>
    <w:basedOn w:val="3U3"/>
    <w:uiPriority w:val="99"/>
    <w:qFormat/>
    <w:rsid w:val="003966D9"/>
    <w:pPr>
      <w:numPr>
        <w:ilvl w:val="4"/>
      </w:numPr>
      <w:tabs>
        <w:tab w:val="num" w:pos="360"/>
        <w:tab w:val="num" w:pos="697"/>
        <w:tab w:val="num" w:pos="1768"/>
      </w:tabs>
      <w:ind w:left="0" w:firstLine="0"/>
    </w:pPr>
  </w:style>
  <w:style w:type="paragraph" w:customStyle="1" w:styleId="3U5">
    <w:name w:val="3U5"/>
    <w:basedOn w:val="3U4"/>
    <w:uiPriority w:val="99"/>
    <w:qFormat/>
    <w:rsid w:val="003966D9"/>
    <w:pPr>
      <w:numPr>
        <w:ilvl w:val="5"/>
      </w:numPr>
      <w:tabs>
        <w:tab w:val="num" w:pos="360"/>
        <w:tab w:val="num" w:pos="697"/>
        <w:tab w:val="num" w:pos="2125"/>
      </w:tabs>
      <w:ind w:left="0" w:firstLine="0"/>
    </w:pPr>
  </w:style>
  <w:style w:type="paragraph" w:customStyle="1" w:styleId="3U6">
    <w:name w:val="3U6"/>
    <w:basedOn w:val="3U5"/>
    <w:uiPriority w:val="99"/>
    <w:qFormat/>
    <w:rsid w:val="003966D9"/>
    <w:pPr>
      <w:numPr>
        <w:ilvl w:val="6"/>
      </w:numPr>
      <w:tabs>
        <w:tab w:val="num" w:pos="360"/>
        <w:tab w:val="num" w:pos="697"/>
        <w:tab w:val="num" w:pos="2482"/>
      </w:tabs>
      <w:ind w:left="0" w:firstLine="0"/>
    </w:pPr>
  </w:style>
  <w:style w:type="paragraph" w:customStyle="1" w:styleId="3U7">
    <w:name w:val="3U7"/>
    <w:basedOn w:val="Normal"/>
    <w:uiPriority w:val="99"/>
    <w:qFormat/>
    <w:rsid w:val="003966D9"/>
    <w:pPr>
      <w:numPr>
        <w:ilvl w:val="7"/>
        <w:numId w:val="33"/>
      </w:numPr>
    </w:pPr>
    <w:rPr>
      <w:rFonts w:eastAsia="Malgun Gothic"/>
    </w:rPr>
  </w:style>
  <w:style w:type="paragraph" w:customStyle="1" w:styleId="3U8">
    <w:name w:val="3U8"/>
    <w:basedOn w:val="3U7"/>
    <w:uiPriority w:val="99"/>
    <w:qFormat/>
    <w:rsid w:val="003966D9"/>
    <w:pPr>
      <w:numPr>
        <w:ilvl w:val="8"/>
      </w:numPr>
    </w:pPr>
  </w:style>
  <w:style w:type="character" w:styleId="Strong">
    <w:name w:val="Strong"/>
    <w:uiPriority w:val="22"/>
    <w:qFormat/>
    <w:rsid w:val="003966D9"/>
    <w:rPr>
      <w:b/>
      <w:bCs/>
    </w:rPr>
  </w:style>
  <w:style w:type="paragraph" w:customStyle="1" w:styleId="3D7">
    <w:name w:val="3D7"/>
    <w:basedOn w:val="Normal"/>
    <w:uiPriority w:val="99"/>
    <w:rsid w:val="003966D9"/>
    <w:pPr>
      <w:numPr>
        <w:ilvl w:val="7"/>
        <w:numId w:val="29"/>
      </w:numPr>
    </w:pPr>
    <w:rPr>
      <w:rFonts w:eastAsia="Malgun Gothic"/>
    </w:rPr>
  </w:style>
  <w:style w:type="paragraph" w:customStyle="1" w:styleId="3D8">
    <w:name w:val="3D8"/>
    <w:basedOn w:val="Normal"/>
    <w:uiPriority w:val="99"/>
    <w:rsid w:val="003966D9"/>
    <w:pPr>
      <w:numPr>
        <w:ilvl w:val="8"/>
        <w:numId w:val="29"/>
      </w:numPr>
    </w:pPr>
    <w:rPr>
      <w:rFonts w:eastAsia="Malgun Gothic"/>
    </w:rPr>
  </w:style>
  <w:style w:type="paragraph" w:customStyle="1" w:styleId="3E0">
    <w:name w:val="3E0"/>
    <w:basedOn w:val="3N0"/>
    <w:uiPriority w:val="99"/>
    <w:qFormat/>
    <w:rsid w:val="003966D9"/>
    <w:pPr>
      <w:numPr>
        <w:numId w:val="34"/>
      </w:numPr>
      <w:tabs>
        <w:tab w:val="num" w:pos="360"/>
        <w:tab w:val="center" w:pos="4865"/>
        <w:tab w:val="right" w:pos="9730"/>
      </w:tabs>
      <w:jc w:val="left"/>
    </w:pPr>
  </w:style>
  <w:style w:type="numbering" w:customStyle="1" w:styleId="3Dash">
    <w:name w:val="3Dash"/>
    <w:uiPriority w:val="99"/>
    <w:rsid w:val="003966D9"/>
    <w:pPr>
      <w:numPr>
        <w:numId w:val="30"/>
      </w:numPr>
    </w:pPr>
  </w:style>
  <w:style w:type="paragraph" w:customStyle="1" w:styleId="3E1">
    <w:name w:val="3E1"/>
    <w:basedOn w:val="3E0"/>
    <w:uiPriority w:val="99"/>
    <w:qFormat/>
    <w:rsid w:val="003966D9"/>
    <w:pPr>
      <w:numPr>
        <w:ilvl w:val="1"/>
      </w:numPr>
      <w:tabs>
        <w:tab w:val="num" w:pos="360"/>
      </w:tabs>
      <w:ind w:left="0"/>
    </w:pPr>
  </w:style>
  <w:style w:type="paragraph" w:customStyle="1" w:styleId="3E2">
    <w:name w:val="3E2"/>
    <w:basedOn w:val="3E1"/>
    <w:uiPriority w:val="99"/>
    <w:qFormat/>
    <w:rsid w:val="003966D9"/>
    <w:pPr>
      <w:numPr>
        <w:ilvl w:val="2"/>
      </w:numPr>
      <w:tabs>
        <w:tab w:val="num" w:pos="360"/>
      </w:tabs>
      <w:ind w:left="0"/>
    </w:pPr>
  </w:style>
  <w:style w:type="paragraph" w:customStyle="1" w:styleId="3E3">
    <w:name w:val="3E3"/>
    <w:basedOn w:val="Normal"/>
    <w:uiPriority w:val="99"/>
    <w:qFormat/>
    <w:rsid w:val="003966D9"/>
    <w:pPr>
      <w:numPr>
        <w:ilvl w:val="3"/>
        <w:numId w:val="34"/>
      </w:numPr>
      <w:tabs>
        <w:tab w:val="clear" w:pos="794"/>
        <w:tab w:val="clear" w:pos="1191"/>
        <w:tab w:val="clear" w:pos="1588"/>
        <w:tab w:val="clear" w:pos="1985"/>
        <w:tab w:val="center" w:pos="4865"/>
        <w:tab w:val="right" w:pos="9730"/>
      </w:tabs>
    </w:pPr>
    <w:rPr>
      <w:rFonts w:eastAsia="Malgun Gothic"/>
    </w:rPr>
  </w:style>
  <w:style w:type="paragraph" w:customStyle="1" w:styleId="3E4">
    <w:name w:val="3E4"/>
    <w:basedOn w:val="Normal"/>
    <w:uiPriority w:val="99"/>
    <w:qFormat/>
    <w:rsid w:val="003966D9"/>
    <w:pPr>
      <w:numPr>
        <w:ilvl w:val="4"/>
        <w:numId w:val="34"/>
      </w:numPr>
      <w:tabs>
        <w:tab w:val="clear" w:pos="794"/>
        <w:tab w:val="clear" w:pos="1191"/>
        <w:tab w:val="clear" w:pos="1588"/>
        <w:tab w:val="clear" w:pos="1985"/>
        <w:tab w:val="center" w:pos="4865"/>
        <w:tab w:val="right" w:pos="9730"/>
      </w:tabs>
    </w:pPr>
    <w:rPr>
      <w:rFonts w:eastAsia="Malgun Gothic"/>
    </w:rPr>
  </w:style>
  <w:style w:type="paragraph" w:customStyle="1" w:styleId="3E5">
    <w:name w:val="3E5"/>
    <w:basedOn w:val="Normal"/>
    <w:uiPriority w:val="99"/>
    <w:qFormat/>
    <w:rsid w:val="003966D9"/>
    <w:pPr>
      <w:numPr>
        <w:ilvl w:val="5"/>
        <w:numId w:val="34"/>
      </w:numPr>
      <w:tabs>
        <w:tab w:val="clear" w:pos="794"/>
        <w:tab w:val="clear" w:pos="1191"/>
        <w:tab w:val="clear" w:pos="1588"/>
        <w:tab w:val="clear" w:pos="1985"/>
        <w:tab w:val="center" w:pos="4864"/>
        <w:tab w:val="right" w:pos="9729"/>
      </w:tabs>
    </w:pPr>
    <w:rPr>
      <w:rFonts w:eastAsia="Malgun Gothic"/>
    </w:rPr>
  </w:style>
  <w:style w:type="paragraph" w:customStyle="1" w:styleId="3E6">
    <w:name w:val="3E6"/>
    <w:basedOn w:val="Normal"/>
    <w:uiPriority w:val="99"/>
    <w:qFormat/>
    <w:rsid w:val="003966D9"/>
    <w:pPr>
      <w:numPr>
        <w:ilvl w:val="6"/>
        <w:numId w:val="34"/>
      </w:numPr>
      <w:tabs>
        <w:tab w:val="clear" w:pos="794"/>
        <w:tab w:val="clear" w:pos="1191"/>
        <w:tab w:val="clear" w:pos="1588"/>
        <w:tab w:val="clear" w:pos="1985"/>
        <w:tab w:val="center" w:pos="4864"/>
        <w:tab w:val="right" w:pos="9729"/>
      </w:tabs>
    </w:pPr>
    <w:rPr>
      <w:rFonts w:eastAsia="Malgun Gothic"/>
    </w:rPr>
  </w:style>
  <w:style w:type="paragraph" w:customStyle="1" w:styleId="3E7">
    <w:name w:val="3E7"/>
    <w:basedOn w:val="Normal"/>
    <w:uiPriority w:val="99"/>
    <w:qFormat/>
    <w:rsid w:val="003966D9"/>
    <w:pPr>
      <w:numPr>
        <w:ilvl w:val="7"/>
        <w:numId w:val="34"/>
      </w:numPr>
      <w:tabs>
        <w:tab w:val="clear" w:pos="794"/>
        <w:tab w:val="clear" w:pos="1191"/>
        <w:tab w:val="clear" w:pos="1588"/>
        <w:tab w:val="clear" w:pos="1985"/>
        <w:tab w:val="center" w:pos="4864"/>
        <w:tab w:val="right" w:pos="9729"/>
      </w:tabs>
    </w:pPr>
    <w:rPr>
      <w:rFonts w:eastAsia="Malgun Gothic"/>
    </w:rPr>
  </w:style>
  <w:style w:type="paragraph" w:customStyle="1" w:styleId="3E8">
    <w:name w:val="3E8"/>
    <w:basedOn w:val="Normal"/>
    <w:uiPriority w:val="99"/>
    <w:qFormat/>
    <w:rsid w:val="003966D9"/>
    <w:pPr>
      <w:numPr>
        <w:ilvl w:val="8"/>
        <w:numId w:val="34"/>
      </w:numPr>
      <w:tabs>
        <w:tab w:val="clear" w:pos="794"/>
        <w:tab w:val="clear" w:pos="1191"/>
        <w:tab w:val="clear" w:pos="1588"/>
        <w:tab w:val="clear" w:pos="1985"/>
        <w:tab w:val="center" w:pos="4864"/>
        <w:tab w:val="right" w:pos="9729"/>
      </w:tabs>
    </w:pPr>
    <w:rPr>
      <w:rFonts w:eastAsia="Malgun Gothic"/>
    </w:rPr>
  </w:style>
  <w:style w:type="numbering" w:customStyle="1" w:styleId="3DEquation">
    <w:name w:val="3D Equation"/>
    <w:uiPriority w:val="99"/>
    <w:rsid w:val="003966D9"/>
    <w:pPr>
      <w:numPr>
        <w:numId w:val="31"/>
      </w:numPr>
    </w:pPr>
  </w:style>
  <w:style w:type="numbering" w:customStyle="1" w:styleId="3DNumbering">
    <w:name w:val="3D Numbering"/>
    <w:uiPriority w:val="99"/>
    <w:rsid w:val="003966D9"/>
    <w:pPr>
      <w:numPr>
        <w:numId w:val="32"/>
      </w:numPr>
    </w:pPr>
  </w:style>
  <w:style w:type="paragraph" w:customStyle="1" w:styleId="3N3">
    <w:name w:val="3N3"/>
    <w:basedOn w:val="Normal"/>
    <w:link w:val="3N3Char"/>
    <w:qFormat/>
    <w:rsid w:val="003966D9"/>
    <w:pPr>
      <w:widowControl w:val="0"/>
      <w:tabs>
        <w:tab w:val="clear" w:pos="794"/>
        <w:tab w:val="clear" w:pos="1191"/>
        <w:tab w:val="clear" w:pos="1588"/>
        <w:tab w:val="clear" w:pos="1985"/>
      </w:tabs>
      <w:ind w:left="1072"/>
    </w:pPr>
    <w:rPr>
      <w:rFonts w:eastAsia="Malgun Gothic"/>
    </w:rPr>
  </w:style>
  <w:style w:type="paragraph" w:customStyle="1" w:styleId="3N1">
    <w:name w:val="3N1"/>
    <w:basedOn w:val="3N0"/>
    <w:link w:val="3N1Char"/>
    <w:qFormat/>
    <w:rsid w:val="003966D9"/>
    <w:pPr>
      <w:ind w:left="357"/>
    </w:pPr>
    <w:rPr>
      <w:lang w:eastAsia="ko-KR"/>
    </w:rPr>
  </w:style>
  <w:style w:type="character" w:customStyle="1" w:styleId="3N3Char">
    <w:name w:val="3N3 Char"/>
    <w:link w:val="3N3"/>
    <w:rsid w:val="003966D9"/>
    <w:rPr>
      <w:rFonts w:ascii="Times New Roman" w:eastAsia="Malgun Gothic" w:hAnsi="Times New Roman" w:cs="Times New Roman"/>
      <w:sz w:val="20"/>
      <w:szCs w:val="20"/>
      <w:lang w:val="en-GB" w:eastAsia="en-US"/>
    </w:rPr>
  </w:style>
  <w:style w:type="paragraph" w:customStyle="1" w:styleId="3N2">
    <w:name w:val="3N2"/>
    <w:basedOn w:val="3N1"/>
    <w:link w:val="3N2Char"/>
    <w:qFormat/>
    <w:rsid w:val="003966D9"/>
    <w:pPr>
      <w:ind w:left="714"/>
    </w:pPr>
  </w:style>
  <w:style w:type="character" w:customStyle="1" w:styleId="3N1Char">
    <w:name w:val="3N1 Char"/>
    <w:link w:val="3N1"/>
    <w:rsid w:val="003966D9"/>
    <w:rPr>
      <w:rFonts w:ascii="Times New Roman" w:eastAsia="Malgun Gothic" w:hAnsi="Times New Roman" w:cs="Times New Roman"/>
      <w:sz w:val="20"/>
      <w:szCs w:val="20"/>
      <w:lang w:val="en-GB" w:eastAsia="ko-KR"/>
    </w:rPr>
  </w:style>
  <w:style w:type="character" w:customStyle="1" w:styleId="3N2Char">
    <w:name w:val="3N2 Char"/>
    <w:link w:val="3N2"/>
    <w:rsid w:val="003966D9"/>
    <w:rPr>
      <w:rFonts w:ascii="Times New Roman" w:eastAsia="Malgun Gothic" w:hAnsi="Times New Roman" w:cs="Times New Roman"/>
      <w:sz w:val="20"/>
      <w:szCs w:val="20"/>
      <w:lang w:val="en-GB" w:eastAsia="ko-KR"/>
    </w:rPr>
  </w:style>
  <w:style w:type="paragraph" w:customStyle="1" w:styleId="Syntax">
    <w:name w:val="Syntax"/>
    <w:basedOn w:val="Normal"/>
    <w:link w:val="SyntaxChar"/>
    <w:qFormat/>
    <w:rsid w:val="003966D9"/>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after="60"/>
      <w:jc w:val="left"/>
    </w:pPr>
    <w:rPr>
      <w:rFonts w:eastAsia="Malgun Gothic"/>
      <w:bCs/>
      <w:lang w:val="en-CA"/>
    </w:rPr>
  </w:style>
  <w:style w:type="character" w:customStyle="1" w:styleId="SyntaxChar">
    <w:name w:val="Syntax Char"/>
    <w:link w:val="Syntax"/>
    <w:rsid w:val="003966D9"/>
    <w:rPr>
      <w:rFonts w:ascii="Times New Roman" w:eastAsia="Malgun Gothic" w:hAnsi="Times New Roman" w:cs="Times New Roman"/>
      <w:bCs/>
      <w:sz w:val="20"/>
      <w:szCs w:val="20"/>
      <w:lang w:val="en-CA" w:eastAsia="en-US"/>
    </w:rPr>
  </w:style>
  <w:style w:type="paragraph" w:customStyle="1" w:styleId="3DNote">
    <w:name w:val="3D Note"/>
    <w:basedOn w:val="Normal"/>
    <w:link w:val="3DNoteChar"/>
    <w:uiPriority w:val="99"/>
    <w:qFormat/>
    <w:rsid w:val="003966D9"/>
    <w:pPr>
      <w:tabs>
        <w:tab w:val="clear" w:pos="794"/>
        <w:tab w:val="left" w:pos="284"/>
        <w:tab w:val="num" w:pos="1915"/>
      </w:tabs>
      <w:spacing w:before="0"/>
      <w:ind w:left="1915" w:hanging="720"/>
    </w:pPr>
    <w:rPr>
      <w:rFonts w:eastAsia="Malgun Gothic"/>
      <w:lang w:val="en-CA"/>
    </w:rPr>
  </w:style>
  <w:style w:type="character" w:customStyle="1" w:styleId="3DNoteChar">
    <w:name w:val="3D Note Char"/>
    <w:link w:val="3DNote"/>
    <w:uiPriority w:val="99"/>
    <w:rsid w:val="003966D9"/>
    <w:rPr>
      <w:rFonts w:ascii="Times New Roman" w:eastAsia="Malgun Gothic" w:hAnsi="Times New Roman" w:cs="Times New Roman"/>
      <w:sz w:val="20"/>
      <w:szCs w:val="20"/>
      <w:lang w:val="en-CA" w:eastAsia="en-US"/>
    </w:rPr>
  </w:style>
  <w:style w:type="character" w:customStyle="1" w:styleId="NoteChar2">
    <w:name w:val="Note Char2"/>
    <w:link w:val="Note"/>
    <w:rsid w:val="003966D9"/>
    <w:rPr>
      <w:rFonts w:ascii="Times New Roman" w:eastAsia="SimSun" w:hAnsi="Times New Roman" w:cs="Times New Roman"/>
      <w:sz w:val="18"/>
      <w:szCs w:val="20"/>
      <w:lang w:val="en-GB" w:eastAsia="en-US"/>
    </w:rPr>
  </w:style>
  <w:style w:type="character" w:customStyle="1" w:styleId="Heading2Char1">
    <w:name w:val="Heading 2 Char1"/>
    <w:aliases w:val="H Char,H2 Char1,H21 Char1,Œ©o‚µ 2 Char1,뙥2 Char1,?co??E 2 Char1,h2 Char1,?c1 Char1,?co?ƒÊ 2 Char1,?2 Char1,Œ1 Char1,Œ2 Char1,Œ©2 Char1,... Char1,Œ©_o‚µ 2 Char1,Œ©1 Char1,Œ©oâµ 2 Char1,?co?ÄÊ 2 Char1,Î1 Char1,Î2 Char1,Î©2 Char1"/>
    <w:uiPriority w:val="99"/>
    <w:rsid w:val="003966D9"/>
    <w:rPr>
      <w:rFonts w:ascii="Cambria" w:eastAsia="SimSun" w:hAnsi="Cambria" w:cs="Times New Roman"/>
      <w:b/>
      <w:bCs/>
      <w:i/>
      <w:iCs/>
      <w:sz w:val="28"/>
      <w:szCs w:val="28"/>
      <w:lang w:val="en-GB" w:eastAsia="en-US"/>
    </w:rPr>
  </w:style>
  <w:style w:type="character" w:customStyle="1" w:styleId="Heading1Char2">
    <w:name w:val="Heading 1 Char2"/>
    <w:uiPriority w:val="99"/>
    <w:rsid w:val="003966D9"/>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3966D9"/>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3966D9"/>
    <w:rPr>
      <w:rFonts w:ascii="Times New Roman" w:hAnsi="Times New Roman"/>
      <w:lang w:val="en-GB"/>
    </w:rPr>
  </w:style>
  <w:style w:type="paragraph" w:customStyle="1" w:styleId="FigureCaption">
    <w:name w:val="Figure Caption"/>
    <w:basedOn w:val="Normal"/>
    <w:uiPriority w:val="99"/>
    <w:qFormat/>
    <w:rsid w:val="003966D9"/>
    <w:pPr>
      <w:tabs>
        <w:tab w:val="clear" w:pos="794"/>
        <w:tab w:val="clear" w:pos="1191"/>
        <w:tab w:val="clear" w:pos="1588"/>
        <w:tab w:val="clear" w:pos="1985"/>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3966D9"/>
    <w:rPr>
      <w:color w:val="808080"/>
    </w:rPr>
  </w:style>
  <w:style w:type="paragraph" w:customStyle="1" w:styleId="zzSTDTitle">
    <w:name w:val="zzSTDTitle"/>
    <w:basedOn w:val="Normal"/>
    <w:next w:val="Normal"/>
    <w:uiPriority w:val="99"/>
    <w:rsid w:val="003966D9"/>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3966D9"/>
  </w:style>
  <w:style w:type="numbering" w:customStyle="1" w:styleId="NoList2">
    <w:name w:val="No List2"/>
    <w:next w:val="NoList"/>
    <w:semiHidden/>
    <w:rsid w:val="003966D9"/>
  </w:style>
  <w:style w:type="table" w:customStyle="1" w:styleId="TableGrid3">
    <w:name w:val="Table Grid3"/>
    <w:basedOn w:val="TableNormal"/>
    <w:next w:val="TableGrid"/>
    <w:rsid w:val="003966D9"/>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LightList-Accent31">
    <w:name w:val="Light List - Accent 31"/>
    <w:hidden/>
    <w:uiPriority w:val="99"/>
    <w:semiHidden/>
    <w:rsid w:val="003966D9"/>
    <w:pPr>
      <w:spacing w:after="0" w:line="240" w:lineRule="auto"/>
    </w:pPr>
    <w:rPr>
      <w:rFonts w:ascii="Times New Roman" w:eastAsia="SimSun" w:hAnsi="Times New Roman" w:cs="Times New Roman"/>
      <w:szCs w:val="20"/>
      <w:lang w:eastAsia="en-US"/>
    </w:rPr>
  </w:style>
  <w:style w:type="paragraph" w:customStyle="1" w:styleId="p1">
    <w:name w:val="p1"/>
    <w:basedOn w:val="Normal"/>
    <w:uiPriority w:val="99"/>
    <w:rsid w:val="003966D9"/>
    <w:pPr>
      <w:tabs>
        <w:tab w:val="clear" w:pos="794"/>
        <w:tab w:val="clear" w:pos="1191"/>
        <w:tab w:val="clear" w:pos="1588"/>
        <w:tab w:val="clear" w:pos="1985"/>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3966D9"/>
  </w:style>
  <w:style w:type="paragraph" w:customStyle="1" w:styleId="MediumList2-Accent23">
    <w:name w:val="Medium List 2 - Accent 23"/>
    <w:hidden/>
    <w:uiPriority w:val="71"/>
    <w:rsid w:val="003966D9"/>
    <w:pPr>
      <w:spacing w:after="0" w:line="240" w:lineRule="auto"/>
    </w:pPr>
    <w:rPr>
      <w:rFonts w:ascii="Times New Roman" w:eastAsia="SimSun" w:hAnsi="Times New Roman" w:cs="Times New Roman"/>
      <w:szCs w:val="20"/>
      <w:lang w:eastAsia="en-US"/>
    </w:rPr>
  </w:style>
  <w:style w:type="paragraph" w:customStyle="1" w:styleId="ColorfulShading-Accent15">
    <w:name w:val="Colorful Shading - Accent 15"/>
    <w:hidden/>
    <w:uiPriority w:val="62"/>
    <w:rsid w:val="003966D9"/>
    <w:pPr>
      <w:spacing w:after="0" w:line="240" w:lineRule="auto"/>
    </w:pPr>
    <w:rPr>
      <w:rFonts w:ascii="Times New Roman" w:eastAsia="SimSun" w:hAnsi="Times New Roman" w:cs="Times New Roman"/>
      <w:szCs w:val="20"/>
      <w:lang w:eastAsia="en-US"/>
    </w:rPr>
  </w:style>
  <w:style w:type="paragraph" w:customStyle="1" w:styleId="Term">
    <w:name w:val="Term"/>
    <w:basedOn w:val="Normal"/>
    <w:autoRedefine/>
    <w:uiPriority w:val="99"/>
    <w:qFormat/>
    <w:rsid w:val="003966D9"/>
    <w:pPr>
      <w:numPr>
        <w:numId w:val="36"/>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3966D9"/>
    <w:pPr>
      <w:tabs>
        <w:tab w:val="clear" w:pos="794"/>
        <w:tab w:val="clear" w:pos="1191"/>
        <w:tab w:val="clear" w:pos="1588"/>
        <w:tab w:val="clear" w:pos="1985"/>
        <w:tab w:val="left" w:pos="8010"/>
      </w:tabs>
      <w:overflowPunct/>
      <w:autoSpaceDE/>
      <w:autoSpaceDN/>
      <w:adjustRightInd/>
      <w:spacing w:before="0" w:after="160"/>
      <w:ind w:left="720" w:hanging="360"/>
      <w:textAlignment w:val="auto"/>
    </w:pPr>
    <w:rPr>
      <w:rFonts w:ascii="Times" w:eastAsia="BatangChe" w:hAnsi="Times"/>
      <w:sz w:val="24"/>
      <w:lang w:val="en-US"/>
    </w:rPr>
  </w:style>
  <w:style w:type="character" w:customStyle="1" w:styleId="fieldsZchn">
    <w:name w:val="fields Zchn"/>
    <w:link w:val="fields"/>
    <w:rsid w:val="003966D9"/>
    <w:rPr>
      <w:rFonts w:ascii="Times" w:eastAsia="BatangChe" w:hAnsi="Times" w:cs="Times New Roman"/>
      <w:sz w:val="24"/>
      <w:szCs w:val="20"/>
      <w:lang w:eastAsia="en-US"/>
    </w:rPr>
  </w:style>
  <w:style w:type="character" w:customStyle="1" w:styleId="UnresolvedMention2">
    <w:name w:val="Unresolved Mention2"/>
    <w:basedOn w:val="DefaultParagraphFont"/>
    <w:uiPriority w:val="99"/>
    <w:semiHidden/>
    <w:unhideWhenUsed/>
    <w:rsid w:val="003966D9"/>
    <w:rPr>
      <w:color w:val="605E5C"/>
      <w:shd w:val="clear" w:color="auto" w:fill="E1DFDD"/>
    </w:rPr>
  </w:style>
  <w:style w:type="table" w:customStyle="1" w:styleId="TableGrid4">
    <w:name w:val="Table Grid4"/>
    <w:basedOn w:val="TableNormal"/>
    <w:next w:val="TableGrid"/>
    <w:rsid w:val="003966D9"/>
    <w:pPr>
      <w:spacing w:after="0" w:line="240" w:lineRule="auto"/>
    </w:pPr>
    <w:rPr>
      <w:rFonts w:ascii="CG Times" w:eastAsia="SimSun"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ListParagraphChar">
    <w:name w:val="List Paragraph Char"/>
    <w:link w:val="ListParagraph"/>
    <w:uiPriority w:val="34"/>
    <w:rsid w:val="003966D9"/>
    <w:rPr>
      <w:rFonts w:ascii="Times New Roman" w:eastAsia="SimSun" w:hAnsi="Times New Roman" w:cs="Times New Roman"/>
      <w:sz w:val="20"/>
      <w:szCs w:val="20"/>
      <w:lang w:val="en-GB" w:eastAsia="en-US"/>
    </w:rPr>
  </w:style>
  <w:style w:type="paragraph" w:customStyle="1" w:styleId="Default">
    <w:name w:val="Default"/>
    <w:uiPriority w:val="99"/>
    <w:rsid w:val="003966D9"/>
    <w:pPr>
      <w:widowControl w:val="0"/>
      <w:autoSpaceDE w:val="0"/>
      <w:autoSpaceDN w:val="0"/>
      <w:adjustRightInd w:val="0"/>
      <w:spacing w:after="0" w:line="240" w:lineRule="auto"/>
    </w:pPr>
    <w:rPr>
      <w:rFonts w:ascii="Times New Roman" w:eastAsia="SimSun" w:hAnsi="Times New Roman" w:cs="Times New Roman"/>
      <w:color w:val="000000"/>
      <w:sz w:val="24"/>
      <w:szCs w:val="24"/>
      <w:lang w:eastAsia="en-US"/>
    </w:rPr>
  </w:style>
  <w:style w:type="paragraph" w:customStyle="1" w:styleId="n">
    <w:name w:val="n"/>
    <w:basedOn w:val="Normalaftertitle0"/>
    <w:uiPriority w:val="99"/>
    <w:rsid w:val="003966D9"/>
  </w:style>
  <w:style w:type="table" w:customStyle="1" w:styleId="1">
    <w:name w:val="표 구분선1"/>
    <w:basedOn w:val="TableNormal"/>
    <w:next w:val="TableGrid"/>
    <w:rsid w:val="003966D9"/>
    <w:pPr>
      <w:spacing w:after="0" w:line="240" w:lineRule="auto"/>
    </w:pPr>
    <w:rPr>
      <w:rFonts w:ascii="CG Times" w:eastAsia="SimSun" w:hAnsi="CG 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UnresolvedMention3">
    <w:name w:val="Unresolved Mention3"/>
    <w:basedOn w:val="DefaultParagraphFont"/>
    <w:uiPriority w:val="99"/>
    <w:semiHidden/>
    <w:unhideWhenUsed/>
    <w:rsid w:val="003966D9"/>
    <w:rPr>
      <w:color w:val="605E5C"/>
      <w:shd w:val="clear" w:color="auto" w:fill="E1DFDD"/>
    </w:rPr>
  </w:style>
  <w:style w:type="character" w:customStyle="1" w:styleId="UnresolvedMention21">
    <w:name w:val="Unresolved Mention21"/>
    <w:basedOn w:val="DefaultParagraphFont"/>
    <w:uiPriority w:val="99"/>
    <w:semiHidden/>
    <w:unhideWhenUsed/>
    <w:rsid w:val="003966D9"/>
    <w:rPr>
      <w:color w:val="605E5C"/>
      <w:shd w:val="clear" w:color="auto" w:fill="E1DFDD"/>
    </w:rPr>
  </w:style>
  <w:style w:type="character" w:customStyle="1" w:styleId="UnresolvedMention4">
    <w:name w:val="Unresolved Mention4"/>
    <w:basedOn w:val="DefaultParagraphFont"/>
    <w:uiPriority w:val="99"/>
    <w:semiHidden/>
    <w:unhideWhenUsed/>
    <w:rsid w:val="003966D9"/>
    <w:rPr>
      <w:color w:val="605E5C"/>
      <w:shd w:val="clear" w:color="auto" w:fill="E1DFDD"/>
    </w:rPr>
  </w:style>
  <w:style w:type="character" w:styleId="UnresolvedMention">
    <w:name w:val="Unresolved Mention"/>
    <w:basedOn w:val="DefaultParagraphFont"/>
    <w:uiPriority w:val="99"/>
    <w:semiHidden/>
    <w:unhideWhenUsed/>
    <w:rsid w:val="003966D9"/>
    <w:rPr>
      <w:color w:val="605E5C"/>
      <w:shd w:val="clear" w:color="auto" w:fill="E1DFDD"/>
    </w:rPr>
  </w:style>
  <w:style w:type="character" w:customStyle="1" w:styleId="Heading3Char1">
    <w:name w:val="Heading 3 Char1"/>
    <w:aliases w:val="H3 Char1,H31 Char1,h3 Char1"/>
    <w:basedOn w:val="DefaultParagraphFont"/>
    <w:semiHidden/>
    <w:rsid w:val="00832852"/>
    <w:rPr>
      <w:rFonts w:asciiTheme="majorHAnsi" w:eastAsiaTheme="majorEastAsia" w:hAnsiTheme="majorHAnsi" w:cstheme="majorBidi"/>
      <w:color w:val="1F3763" w:themeColor="accent1" w:themeShade="7F"/>
      <w:sz w:val="24"/>
      <w:szCs w:val="24"/>
      <w:lang w:val="en-GB"/>
    </w:rPr>
  </w:style>
  <w:style w:type="character" w:customStyle="1" w:styleId="Heading5Char1">
    <w:name w:val="Heading 5 Char1"/>
    <w:aliases w:val="H5 Char1,H51 Char1,h5 Char1"/>
    <w:basedOn w:val="DefaultParagraphFont"/>
    <w:semiHidden/>
    <w:rsid w:val="00832852"/>
    <w:rPr>
      <w:rFonts w:asciiTheme="majorHAnsi" w:eastAsiaTheme="majorEastAsia" w:hAnsiTheme="majorHAnsi" w:cstheme="majorBidi"/>
      <w:color w:val="2F5496" w:themeColor="accent1" w:themeShade="BF"/>
      <w:lang w:val="en-GB"/>
    </w:rPr>
  </w:style>
  <w:style w:type="character" w:customStyle="1" w:styleId="Heading6Char1">
    <w:name w:val="Heading 6 Char1"/>
    <w:aliases w:val="H6 Char1,H61 Char1,h6 Char1"/>
    <w:basedOn w:val="DefaultParagraphFont"/>
    <w:semiHidden/>
    <w:rsid w:val="00832852"/>
    <w:rPr>
      <w:rFonts w:asciiTheme="majorHAnsi" w:eastAsiaTheme="majorEastAsia" w:hAnsiTheme="majorHAnsi" w:cstheme="majorBidi"/>
      <w:color w:val="1F3763" w:themeColor="accent1" w:themeShade="7F"/>
      <w:lang w:val="en-GB"/>
    </w:rPr>
  </w:style>
  <w:style w:type="paragraph" w:customStyle="1" w:styleId="msonormal0">
    <w:name w:val="msonormal"/>
    <w:basedOn w:val="Normal"/>
    <w:uiPriority w:val="99"/>
    <w:rsid w:val="0083285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94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0" ma:contentTypeDescription="Create a new document." ma:contentTypeScope="" ma:versionID="2fc0b81177bd7707e2eb3338882a96e8">
  <xsd:schema xmlns:xsd="http://www.w3.org/2001/XMLSchema" xmlns:xs="http://www.w3.org/2001/XMLSchema" xmlns:p="http://schemas.microsoft.com/office/2006/metadata/properties" xmlns:ns3="bcc01d59-85de-4ef9-881e-76d8b6a6f841" targetNamespace="http://schemas.microsoft.com/office/2006/metadata/properties" ma:root="true" ma:fieldsID="1577b0c791d18d60285b0f7ec90f275c" ns3:_="">
    <xsd:import namespace="bcc01d59-85de-4ef9-881e-76d8b6a6f8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E8BFCE-89A1-432E-A229-3C292223B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244F9C-D084-4874-9225-20355A867E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FD5CB0-ABCF-4D4C-99BA-8659890B1A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5581</Words>
  <Characters>31813</Characters>
  <Application>Microsoft Office Word</Application>
  <DocSecurity>0</DocSecurity>
  <Lines>265</Lines>
  <Paragraphs>74</Paragraphs>
  <ScaleCrop>false</ScaleCrop>
  <Company/>
  <LinksUpToDate>false</LinksUpToDate>
  <CharactersWithSpaces>37320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 Hu</dc:creator>
  <cp:keywords/>
  <dc:description/>
  <cp:lastModifiedBy>Nan Hu</cp:lastModifiedBy>
  <cp:revision>15</cp:revision>
  <dcterms:created xsi:type="dcterms:W3CDTF">2020-02-28T01:01:00Z</dcterms:created>
  <dcterms:modified xsi:type="dcterms:W3CDTF">2020-04-29T21:04:00Z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