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3743B8B" w14:textId="77777777" w:rsidR="00595713" w:rsidRPr="00595713" w:rsidRDefault="00595713" w:rsidP="00595713">
      <w:pPr>
        <w:pStyle w:val="ListParagraph"/>
        <w:keepNext/>
        <w:keepLines/>
        <w:numPr>
          <w:ilvl w:val="0"/>
          <w:numId w:val="1"/>
        </w:numPr>
        <w:spacing w:before="360"/>
        <w:contextualSpacing w:val="0"/>
        <w:jc w:val="left"/>
        <w:outlineLvl w:val="0"/>
        <w:rPr>
          <w:b/>
          <w:noProof/>
          <w:vanish/>
          <w:sz w:val="24"/>
          <w:lang w:val="en-CA"/>
        </w:rPr>
      </w:pPr>
      <w:bookmarkStart w:id="0" w:name="_Toc39341532"/>
      <w:bookmarkStart w:id="1" w:name="_Ref21941612"/>
      <w:bookmarkStart w:id="2" w:name="_Toc46863363"/>
      <w:bookmarkStart w:id="3" w:name="_Toc415475914"/>
      <w:bookmarkStart w:id="4" w:name="_Toc423599189"/>
      <w:bookmarkStart w:id="5" w:name="_Toc423601693"/>
      <w:bookmarkStart w:id="6" w:name="_Toc501130196"/>
      <w:bookmarkStart w:id="7" w:name="_Toc503777900"/>
      <w:bookmarkEnd w:id="0"/>
    </w:p>
    <w:p w14:paraId="2F465193" w14:textId="77777777" w:rsidR="00595713" w:rsidRPr="00595713" w:rsidRDefault="00595713" w:rsidP="00595713">
      <w:pPr>
        <w:pStyle w:val="ListParagraph"/>
        <w:keepNext/>
        <w:keepLines/>
        <w:numPr>
          <w:ilvl w:val="0"/>
          <w:numId w:val="1"/>
        </w:numPr>
        <w:spacing w:before="360"/>
        <w:contextualSpacing w:val="0"/>
        <w:jc w:val="left"/>
        <w:outlineLvl w:val="0"/>
        <w:rPr>
          <w:b/>
          <w:noProof/>
          <w:vanish/>
          <w:sz w:val="24"/>
          <w:lang w:val="en-CA"/>
        </w:rPr>
      </w:pPr>
    </w:p>
    <w:p w14:paraId="173C5F76" w14:textId="77777777" w:rsidR="00595713" w:rsidRPr="00595713" w:rsidRDefault="00595713" w:rsidP="00595713">
      <w:pPr>
        <w:pStyle w:val="ListParagraph"/>
        <w:keepNext/>
        <w:keepLines/>
        <w:numPr>
          <w:ilvl w:val="0"/>
          <w:numId w:val="1"/>
        </w:numPr>
        <w:spacing w:before="360"/>
        <w:contextualSpacing w:val="0"/>
        <w:jc w:val="left"/>
        <w:outlineLvl w:val="0"/>
        <w:rPr>
          <w:b/>
          <w:noProof/>
          <w:vanish/>
          <w:sz w:val="24"/>
          <w:lang w:val="en-CA"/>
        </w:rPr>
      </w:pPr>
    </w:p>
    <w:p w14:paraId="2C978BD8" w14:textId="77777777" w:rsidR="00595713" w:rsidRPr="00595713" w:rsidRDefault="00595713" w:rsidP="00595713">
      <w:pPr>
        <w:pStyle w:val="ListParagraph"/>
        <w:keepNext/>
        <w:keepLines/>
        <w:numPr>
          <w:ilvl w:val="0"/>
          <w:numId w:val="1"/>
        </w:numPr>
        <w:spacing w:before="360"/>
        <w:contextualSpacing w:val="0"/>
        <w:jc w:val="left"/>
        <w:outlineLvl w:val="0"/>
        <w:rPr>
          <w:b/>
          <w:noProof/>
          <w:vanish/>
          <w:sz w:val="24"/>
          <w:lang w:val="en-CA"/>
        </w:rPr>
      </w:pPr>
    </w:p>
    <w:p w14:paraId="49128A27" w14:textId="77777777" w:rsidR="00595713" w:rsidRPr="00595713" w:rsidRDefault="00595713" w:rsidP="00595713">
      <w:pPr>
        <w:pStyle w:val="ListParagraph"/>
        <w:keepNext/>
        <w:keepLines/>
        <w:numPr>
          <w:ilvl w:val="0"/>
          <w:numId w:val="1"/>
        </w:numPr>
        <w:spacing w:before="360"/>
        <w:contextualSpacing w:val="0"/>
        <w:jc w:val="left"/>
        <w:outlineLvl w:val="0"/>
        <w:rPr>
          <w:b/>
          <w:noProof/>
          <w:vanish/>
          <w:sz w:val="24"/>
          <w:lang w:val="en-CA"/>
        </w:rPr>
      </w:pPr>
    </w:p>
    <w:p w14:paraId="3BE24BD7" w14:textId="77777777" w:rsidR="00595713" w:rsidRPr="00595713" w:rsidRDefault="00595713" w:rsidP="00595713">
      <w:pPr>
        <w:pStyle w:val="ListParagraph"/>
        <w:keepNext/>
        <w:keepLines/>
        <w:numPr>
          <w:ilvl w:val="0"/>
          <w:numId w:val="1"/>
        </w:numPr>
        <w:spacing w:before="360"/>
        <w:contextualSpacing w:val="0"/>
        <w:jc w:val="left"/>
        <w:outlineLvl w:val="0"/>
        <w:rPr>
          <w:b/>
          <w:noProof/>
          <w:vanish/>
          <w:sz w:val="24"/>
          <w:lang w:val="en-CA"/>
        </w:rPr>
      </w:pPr>
    </w:p>
    <w:p w14:paraId="352810D7" w14:textId="77777777" w:rsidR="00595713" w:rsidRPr="00595713" w:rsidRDefault="00595713" w:rsidP="00595713">
      <w:pPr>
        <w:pStyle w:val="ListParagraph"/>
        <w:keepNext/>
        <w:keepLines/>
        <w:numPr>
          <w:ilvl w:val="0"/>
          <w:numId w:val="1"/>
        </w:numPr>
        <w:spacing w:before="360"/>
        <w:contextualSpacing w:val="0"/>
        <w:jc w:val="left"/>
        <w:outlineLvl w:val="0"/>
        <w:rPr>
          <w:b/>
          <w:noProof/>
          <w:vanish/>
          <w:sz w:val="24"/>
          <w:lang w:val="en-CA"/>
        </w:rPr>
      </w:pPr>
    </w:p>
    <w:p w14:paraId="67897E8E" w14:textId="77777777" w:rsidR="00595713" w:rsidRPr="00595713" w:rsidRDefault="00595713" w:rsidP="00595713">
      <w:pPr>
        <w:pStyle w:val="ListParagraph"/>
        <w:keepNext/>
        <w:keepLines/>
        <w:numPr>
          <w:ilvl w:val="0"/>
          <w:numId w:val="1"/>
        </w:numPr>
        <w:spacing w:before="360"/>
        <w:contextualSpacing w:val="0"/>
        <w:jc w:val="left"/>
        <w:outlineLvl w:val="0"/>
        <w:rPr>
          <w:b/>
          <w:noProof/>
          <w:vanish/>
          <w:sz w:val="24"/>
          <w:lang w:val="en-CA"/>
        </w:rPr>
      </w:pPr>
    </w:p>
    <w:p w14:paraId="2A57DA5C" w14:textId="77777777" w:rsidR="00595713" w:rsidRPr="00595713" w:rsidRDefault="00595713" w:rsidP="00595713">
      <w:pPr>
        <w:pStyle w:val="ListParagraph"/>
        <w:keepNext/>
        <w:keepLines/>
        <w:numPr>
          <w:ilvl w:val="1"/>
          <w:numId w:val="1"/>
        </w:numPr>
        <w:spacing w:before="360"/>
        <w:contextualSpacing w:val="0"/>
        <w:outlineLvl w:val="1"/>
        <w:rPr>
          <w:b/>
          <w:noProof/>
          <w:vanish/>
          <w:sz w:val="22"/>
          <w:lang w:val="en-CA"/>
        </w:rPr>
      </w:pPr>
    </w:p>
    <w:p w14:paraId="26A07702" w14:textId="77777777" w:rsidR="00595713" w:rsidRPr="00595713" w:rsidRDefault="00595713" w:rsidP="00595713">
      <w:pPr>
        <w:pStyle w:val="ListParagraph"/>
        <w:keepNext/>
        <w:keepLines/>
        <w:numPr>
          <w:ilvl w:val="1"/>
          <w:numId w:val="1"/>
        </w:numPr>
        <w:spacing w:before="360"/>
        <w:contextualSpacing w:val="0"/>
        <w:outlineLvl w:val="1"/>
        <w:rPr>
          <w:b/>
          <w:noProof/>
          <w:vanish/>
          <w:sz w:val="22"/>
          <w:lang w:val="en-CA"/>
        </w:rPr>
      </w:pPr>
    </w:p>
    <w:p w14:paraId="74FBC526" w14:textId="77777777" w:rsidR="00595713" w:rsidRPr="00595713" w:rsidRDefault="00595713" w:rsidP="00595713">
      <w:pPr>
        <w:pStyle w:val="ListParagraph"/>
        <w:keepNext/>
        <w:keepLines/>
        <w:numPr>
          <w:ilvl w:val="1"/>
          <w:numId w:val="1"/>
        </w:numPr>
        <w:spacing w:before="360"/>
        <w:contextualSpacing w:val="0"/>
        <w:outlineLvl w:val="1"/>
        <w:rPr>
          <w:b/>
          <w:noProof/>
          <w:vanish/>
          <w:sz w:val="22"/>
          <w:lang w:val="en-CA"/>
        </w:rPr>
      </w:pPr>
    </w:p>
    <w:p w14:paraId="6CE0EFC8" w14:textId="77777777" w:rsidR="00595713" w:rsidRPr="00595713" w:rsidRDefault="00595713" w:rsidP="00595713">
      <w:pPr>
        <w:pStyle w:val="ListParagraph"/>
        <w:keepNext/>
        <w:keepLines/>
        <w:numPr>
          <w:ilvl w:val="1"/>
          <w:numId w:val="1"/>
        </w:numPr>
        <w:spacing w:before="360"/>
        <w:contextualSpacing w:val="0"/>
        <w:outlineLvl w:val="1"/>
        <w:rPr>
          <w:b/>
          <w:noProof/>
          <w:vanish/>
          <w:sz w:val="22"/>
          <w:lang w:val="en-CA"/>
        </w:rPr>
      </w:pPr>
    </w:p>
    <w:p w14:paraId="61404813" w14:textId="79C7464D" w:rsidR="0057383D" w:rsidRPr="00F43CC3" w:rsidRDefault="0057383D" w:rsidP="00595713">
      <w:pPr>
        <w:pStyle w:val="Heading2"/>
        <w:rPr>
          <w:noProof/>
          <w:lang w:val="en-CA"/>
        </w:rPr>
      </w:pPr>
      <w:r w:rsidRPr="00F43CC3">
        <w:rPr>
          <w:noProof/>
          <w:lang w:val="en-CA"/>
        </w:rPr>
        <w:t>Decoding process for coding units coded in inter prediction mode</w:t>
      </w:r>
      <w:bookmarkEnd w:id="1"/>
      <w:bookmarkEnd w:id="2"/>
    </w:p>
    <w:p w14:paraId="624DA725" w14:textId="77777777" w:rsidR="00337D8A" w:rsidRPr="00F43CC3" w:rsidDel="003C51E6" w:rsidRDefault="00337D8A" w:rsidP="00337D8A">
      <w:pPr>
        <w:pStyle w:val="Heading3"/>
        <w:rPr>
          <w:noProof/>
          <w:lang w:val="en-CA"/>
        </w:rPr>
      </w:pPr>
      <w:bookmarkStart w:id="8" w:name="_Toc46863364"/>
      <w:bookmarkStart w:id="9" w:name="_Ref278982626"/>
      <w:bookmarkStart w:id="10" w:name="_Toc287363821"/>
      <w:bookmarkStart w:id="11" w:name="_Toc311217252"/>
      <w:bookmarkStart w:id="12" w:name="_Toc317198799"/>
      <w:bookmarkStart w:id="13" w:name="_Toc415475918"/>
      <w:bookmarkStart w:id="14" w:name="_Toc423599193"/>
      <w:bookmarkStart w:id="15" w:name="_Toc423601697"/>
      <w:bookmarkEnd w:id="3"/>
      <w:bookmarkEnd w:id="4"/>
      <w:bookmarkEnd w:id="5"/>
      <w:bookmarkEnd w:id="6"/>
      <w:bookmarkEnd w:id="7"/>
      <w:r w:rsidRPr="00F43CC3" w:rsidDel="003C51E6">
        <w:rPr>
          <w:noProof/>
          <w:lang w:val="en-CA"/>
        </w:rPr>
        <w:t>General decoding process for coding units coded in inter prediction mode</w:t>
      </w:r>
      <w:bookmarkEnd w:id="8"/>
    </w:p>
    <w:p w14:paraId="5812239C" w14:textId="77777777" w:rsidR="00337D8A" w:rsidRPr="00F43CC3" w:rsidRDefault="00337D8A" w:rsidP="00337D8A">
      <w:pPr>
        <w:rPr>
          <w:noProof/>
          <w:lang w:val="en-CA"/>
        </w:rPr>
      </w:pPr>
      <w:r w:rsidRPr="00F43CC3">
        <w:rPr>
          <w:noProof/>
          <w:lang w:val="en-CA"/>
        </w:rPr>
        <w:t>Inputs to this process are:</w:t>
      </w:r>
    </w:p>
    <w:p w14:paraId="4AED0A76" w14:textId="77777777" w:rsidR="00337D8A" w:rsidRPr="00F43CC3" w:rsidRDefault="00337D8A" w:rsidP="00337D8A">
      <w:pPr>
        <w:numPr>
          <w:ilvl w:val="0"/>
          <w:numId w:val="4"/>
        </w:numPr>
        <w:rPr>
          <w:noProof/>
          <w:lang w:val="en-CA"/>
        </w:rPr>
      </w:pPr>
      <w:r w:rsidRPr="00F43CC3">
        <w:rPr>
          <w:noProof/>
          <w:lang w:val="en-CA"/>
        </w:rPr>
        <w:t>a luma location ( xCb, yCb ) specifying the top-left sample of the current coding block relative to the top</w:t>
      </w:r>
      <w:r w:rsidRPr="00F43CC3">
        <w:rPr>
          <w:noProof/>
          <w:lang w:val="en-CA"/>
        </w:rPr>
        <w:noBreakHyphen/>
        <w:t>left luma sample of the current picture,</w:t>
      </w:r>
    </w:p>
    <w:p w14:paraId="02B73533" w14:textId="77777777" w:rsidR="00337D8A" w:rsidRPr="00F43CC3" w:rsidRDefault="00337D8A" w:rsidP="00337D8A">
      <w:pPr>
        <w:numPr>
          <w:ilvl w:val="0"/>
          <w:numId w:val="4"/>
        </w:numPr>
        <w:rPr>
          <w:noProof/>
          <w:lang w:val="en-CA"/>
        </w:rPr>
      </w:pPr>
      <w:r w:rsidRPr="00F43CC3">
        <w:rPr>
          <w:noProof/>
          <w:lang w:val="en-CA"/>
        </w:rPr>
        <w:t>a variable cbWidth specifying the width of the current coding block in luma samples,</w:t>
      </w:r>
    </w:p>
    <w:p w14:paraId="4980A152" w14:textId="77777777" w:rsidR="00337D8A" w:rsidRPr="00F43CC3" w:rsidRDefault="00337D8A" w:rsidP="00337D8A">
      <w:pPr>
        <w:numPr>
          <w:ilvl w:val="0"/>
          <w:numId w:val="4"/>
        </w:numPr>
        <w:rPr>
          <w:noProof/>
          <w:lang w:val="en-CA"/>
        </w:rPr>
      </w:pPr>
      <w:r w:rsidRPr="00F43CC3">
        <w:rPr>
          <w:noProof/>
          <w:lang w:val="en-CA"/>
        </w:rPr>
        <w:t>a variable cbHeight specifying the height of the current coding block in luma samples,</w:t>
      </w:r>
    </w:p>
    <w:p w14:paraId="66B99EAE" w14:textId="77777777" w:rsidR="00337D8A" w:rsidRPr="00F43CC3" w:rsidRDefault="00337D8A" w:rsidP="00337D8A">
      <w:pPr>
        <w:numPr>
          <w:ilvl w:val="0"/>
          <w:numId w:val="4"/>
        </w:numPr>
        <w:rPr>
          <w:noProof/>
          <w:lang w:val="en-CA"/>
        </w:rPr>
      </w:pPr>
      <w:r w:rsidRPr="00F43CC3">
        <w:rPr>
          <w:noProof/>
          <w:lang w:val="en-CA"/>
        </w:rPr>
        <w:t>a variable treeType specifying whether a single or a dual tree is used and if a dual tree is used, it specifies whether the current tree corresponds to the luma or chroma components.</w:t>
      </w:r>
    </w:p>
    <w:p w14:paraId="7A096C86" w14:textId="77777777" w:rsidR="00337D8A" w:rsidRPr="00F43CC3" w:rsidRDefault="00337D8A" w:rsidP="00337D8A">
      <w:pPr>
        <w:rPr>
          <w:noProof/>
          <w:lang w:val="en-CA"/>
        </w:rPr>
      </w:pPr>
      <w:r w:rsidRPr="00F43CC3">
        <w:rPr>
          <w:noProof/>
          <w:lang w:val="en-CA"/>
        </w:rPr>
        <w:t>Output of this process is a modified reconstructed picture before in-loop filtering.</w:t>
      </w:r>
    </w:p>
    <w:p w14:paraId="69B62687" w14:textId="77777777" w:rsidR="00EE6396" w:rsidRPr="00125512" w:rsidDel="003C51E6" w:rsidRDefault="00EE6396" w:rsidP="00EE6396">
      <w:pPr>
        <w:rPr>
          <w:noProof/>
          <w:lang w:val="en-CA" w:eastAsia="ko-KR"/>
        </w:rPr>
      </w:pPr>
      <w:r w:rsidRPr="00125512" w:rsidDel="003C51E6">
        <w:rPr>
          <w:noProof/>
          <w:lang w:val="en-CA" w:eastAsia="ko-KR"/>
        </w:rPr>
        <w:t>The variable currPic specifies the current picture.</w:t>
      </w:r>
    </w:p>
    <w:p w14:paraId="56953F6C" w14:textId="08433395" w:rsidR="00337D8A" w:rsidRPr="00F43CC3" w:rsidRDefault="00337D8A" w:rsidP="00337D8A">
      <w:pPr>
        <w:rPr>
          <w:noProof/>
          <w:lang w:val="en-CA"/>
        </w:rPr>
      </w:pPr>
      <w:r w:rsidRPr="00F43CC3">
        <w:rPr>
          <w:noProof/>
          <w:lang w:val="en-CA"/>
        </w:rPr>
        <w:t xml:space="preserve">The derivation process for quantization parameters as specified in </w:t>
      </w:r>
      <w:r w:rsidR="00A264D5">
        <w:rPr>
          <w:noProof/>
          <w:lang w:val="en-CA"/>
        </w:rPr>
        <w:t>subclause</w:t>
      </w:r>
      <w:r w:rsidRPr="00F43CC3">
        <w:rPr>
          <w:noProof/>
          <w:lang w:val="en-CA"/>
        </w:rPr>
        <w:t xml:space="preserve"> </w:t>
      </w:r>
      <w:r w:rsidRPr="00F43CC3">
        <w:rPr>
          <w:noProof/>
          <w:lang w:val="en-CA"/>
        </w:rPr>
        <w:fldChar w:fldCharType="begin" w:fldLock="1"/>
      </w:r>
      <w:r w:rsidRPr="00F43CC3">
        <w:rPr>
          <w:noProof/>
          <w:lang w:val="en-CA"/>
        </w:rPr>
        <w:instrText xml:space="preserve"> REF _Ref529267130 \r \h </w:instrText>
      </w:r>
      <w:r w:rsidRPr="00F43CC3">
        <w:rPr>
          <w:noProof/>
          <w:lang w:val="en-CA"/>
        </w:rPr>
      </w:r>
      <w:r w:rsidRPr="00F43CC3">
        <w:rPr>
          <w:noProof/>
          <w:lang w:val="en-CA"/>
        </w:rPr>
        <w:fldChar w:fldCharType="separate"/>
      </w:r>
      <w:r w:rsidR="00A7517A">
        <w:rPr>
          <w:noProof/>
          <w:lang w:val="en-CA"/>
        </w:rPr>
        <w:t>8.7.1</w:t>
      </w:r>
      <w:r w:rsidRPr="00F43CC3">
        <w:rPr>
          <w:noProof/>
          <w:lang w:val="en-CA"/>
        </w:rPr>
        <w:fldChar w:fldCharType="end"/>
      </w:r>
      <w:r w:rsidRPr="00F43CC3">
        <w:rPr>
          <w:noProof/>
          <w:lang w:val="en-CA"/>
        </w:rPr>
        <w:t xml:space="preserve"> is invoked with the luma location ( xCb, yCb ), the width of the current coding block in luma samples </w:t>
      </w:r>
      <w:r w:rsidRPr="00F43CC3">
        <w:rPr>
          <w:noProof/>
          <w:lang w:val="en-CA" w:eastAsia="ko-KR"/>
        </w:rPr>
        <w:t xml:space="preserve">cbWidth and </w:t>
      </w:r>
      <w:r w:rsidRPr="00F43CC3">
        <w:rPr>
          <w:noProof/>
          <w:lang w:val="en-CA"/>
        </w:rPr>
        <w:t>the height of the current coding block in luma samples cbHeight, and the variable treeType as inputs.</w:t>
      </w:r>
    </w:p>
    <w:p w14:paraId="36AEFE0F" w14:textId="77777777" w:rsidR="00337D8A" w:rsidRPr="00F43CC3" w:rsidDel="003C51E6" w:rsidRDefault="00337D8A" w:rsidP="00337D8A">
      <w:pPr>
        <w:rPr>
          <w:noProof/>
          <w:lang w:val="en-CA" w:eastAsia="ko-KR"/>
        </w:rPr>
      </w:pPr>
      <w:r w:rsidRPr="00F43CC3" w:rsidDel="003C51E6">
        <w:rPr>
          <w:noProof/>
          <w:lang w:val="en-CA" w:eastAsia="ko-KR"/>
        </w:rPr>
        <w:t>The decoding process for coding units coded in inter prediction mode consists of the following ordered steps:</w:t>
      </w:r>
    </w:p>
    <w:p w14:paraId="72554789" w14:textId="313E9544" w:rsidR="00337D8A" w:rsidRPr="00F43CC3" w:rsidRDefault="00337D8A" w:rsidP="00494022">
      <w:pPr>
        <w:numPr>
          <w:ilvl w:val="0"/>
          <w:numId w:val="102"/>
        </w:numPr>
        <w:tabs>
          <w:tab w:val="clear" w:pos="400"/>
          <w:tab w:val="clear" w:pos="794"/>
          <w:tab w:val="clear" w:pos="1191"/>
          <w:tab w:val="clear" w:pos="1588"/>
          <w:tab w:val="clear" w:pos="1985"/>
          <w:tab w:val="left" w:pos="720"/>
          <w:tab w:val="left" w:pos="1080"/>
          <w:tab w:val="left" w:pos="1440"/>
          <w:tab w:val="left" w:pos="2977"/>
        </w:tabs>
        <w:ind w:left="709"/>
        <w:rPr>
          <w:noProof/>
          <w:szCs w:val="22"/>
          <w:lang w:val="en-CA" w:eastAsia="zh-CN"/>
        </w:rPr>
      </w:pPr>
      <w:r w:rsidRPr="00F43CC3">
        <w:rPr>
          <w:noProof/>
          <w:lang w:val="en-CA" w:eastAsia="ko-KR"/>
        </w:rPr>
        <w:t>The variable dmvrFlag is set equal to 0</w:t>
      </w:r>
      <w:r w:rsidR="00245F01" w:rsidRPr="00F43CC3">
        <w:rPr>
          <w:noProof/>
          <w:lang w:val="en-CA" w:eastAsia="ko-KR"/>
        </w:rPr>
        <w:t xml:space="preserve">, the variables </w:t>
      </w:r>
      <w:r w:rsidR="00245F01" w:rsidRPr="00F43CC3">
        <w:rPr>
          <w:noProof/>
          <w:lang w:val="en-CA"/>
        </w:rPr>
        <w:t>cbProfFlagL0 and cbProfFlagL1 are both set equal to 0,</w:t>
      </w:r>
      <w:r w:rsidR="00245F01" w:rsidRPr="00F43CC3">
        <w:rPr>
          <w:noProof/>
          <w:lang w:val="en-CA" w:eastAsia="ko-KR"/>
        </w:rPr>
        <w:t xml:space="preserve"> </w:t>
      </w:r>
      <w:r w:rsidRPr="00F43CC3">
        <w:rPr>
          <w:noProof/>
          <w:lang w:val="en-CA" w:eastAsia="ko-KR"/>
        </w:rPr>
        <w:t xml:space="preserve">and </w:t>
      </w:r>
      <w:r w:rsidRPr="00F43CC3">
        <w:rPr>
          <w:noProof/>
          <w:lang w:val="en-CA"/>
        </w:rPr>
        <w:t>the variable hpelIfIdx is set equal to 0</w:t>
      </w:r>
      <w:r w:rsidRPr="00F43CC3">
        <w:rPr>
          <w:noProof/>
          <w:lang w:val="en-CA" w:eastAsia="ko-KR"/>
        </w:rPr>
        <w:t>.</w:t>
      </w:r>
    </w:p>
    <w:p w14:paraId="4CA6348D" w14:textId="77777777" w:rsidR="00337D8A" w:rsidRPr="00F43CC3" w:rsidRDefault="00337D8A" w:rsidP="00494022">
      <w:pPr>
        <w:numPr>
          <w:ilvl w:val="0"/>
          <w:numId w:val="102"/>
        </w:numPr>
        <w:tabs>
          <w:tab w:val="clear" w:pos="400"/>
          <w:tab w:val="clear" w:pos="794"/>
          <w:tab w:val="clear" w:pos="1191"/>
          <w:tab w:val="clear" w:pos="1588"/>
          <w:tab w:val="clear" w:pos="1985"/>
          <w:tab w:val="left" w:pos="720"/>
          <w:tab w:val="left" w:pos="1080"/>
          <w:tab w:val="left" w:pos="1440"/>
          <w:tab w:val="left" w:pos="2977"/>
        </w:tabs>
        <w:ind w:left="709"/>
        <w:rPr>
          <w:noProof/>
          <w:lang w:val="en-CA" w:eastAsia="ko-KR"/>
        </w:rPr>
      </w:pPr>
      <w:r w:rsidRPr="00F43CC3" w:rsidDel="003C51E6">
        <w:rPr>
          <w:noProof/>
          <w:lang w:val="en-CA"/>
        </w:rPr>
        <w:t xml:space="preserve">The </w:t>
      </w:r>
      <w:r w:rsidRPr="00F43CC3">
        <w:rPr>
          <w:noProof/>
          <w:lang w:val="en-CA"/>
        </w:rPr>
        <w:t xml:space="preserve">motion vector components and reference indices </w:t>
      </w:r>
      <w:r w:rsidRPr="00F43CC3" w:rsidDel="003C51E6">
        <w:rPr>
          <w:noProof/>
          <w:lang w:val="en-CA"/>
        </w:rPr>
        <w:t>of the current coding unit are derived as follows:</w:t>
      </w:r>
    </w:p>
    <w:p w14:paraId="1F3AE0B6" w14:textId="23B6B878" w:rsidR="00337D8A" w:rsidRPr="00F43CC3" w:rsidRDefault="00337D8A" w:rsidP="00337D8A">
      <w:pPr>
        <w:numPr>
          <w:ilvl w:val="0"/>
          <w:numId w:val="4"/>
        </w:numPr>
        <w:tabs>
          <w:tab w:val="clear" w:pos="400"/>
          <w:tab w:val="clear" w:pos="794"/>
        </w:tabs>
        <w:ind w:left="993" w:hanging="284"/>
        <w:rPr>
          <w:noProof/>
          <w:szCs w:val="22"/>
          <w:lang w:val="en-CA" w:eastAsia="zh-CN"/>
        </w:rPr>
      </w:pPr>
      <w:r w:rsidRPr="00F43CC3">
        <w:rPr>
          <w:noProof/>
          <w:lang w:val="en-CA"/>
        </w:rPr>
        <w:t xml:space="preserve">If </w:t>
      </w:r>
      <w:r w:rsidR="009F6631" w:rsidRPr="00F43CC3">
        <w:rPr>
          <w:noProof/>
          <w:color w:val="000000" w:themeColor="text1"/>
          <w:lang w:val="en-CA" w:eastAsia="ko-KR"/>
        </w:rPr>
        <w:t>MergeGpmFlag</w:t>
      </w:r>
      <w:r w:rsidRPr="00F43CC3">
        <w:rPr>
          <w:noProof/>
          <w:color w:val="000000" w:themeColor="text1"/>
          <w:lang w:val="en-CA" w:eastAsia="ko-KR"/>
        </w:rPr>
        <w:t xml:space="preserve">[ xCb ][ yCb ], </w:t>
      </w:r>
      <w:r w:rsidRPr="00F43CC3">
        <w:rPr>
          <w:noProof/>
          <w:szCs w:val="22"/>
          <w:lang w:val="en-CA" w:eastAsia="zh-CN"/>
        </w:rPr>
        <w:t>inter_affine_flag[ xCb ][ yCb ] and merge_subblock_flag[ xCb ][ yCb ] are all equal to 0, the following applies:</w:t>
      </w:r>
    </w:p>
    <w:p w14:paraId="30CB77A4" w14:textId="4F858B29" w:rsidR="00337D8A" w:rsidRPr="00F43CC3" w:rsidRDefault="00337D8A" w:rsidP="00337D8A">
      <w:pPr>
        <w:numPr>
          <w:ilvl w:val="0"/>
          <w:numId w:val="4"/>
        </w:numPr>
        <w:tabs>
          <w:tab w:val="clear" w:pos="400"/>
          <w:tab w:val="clear" w:pos="794"/>
          <w:tab w:val="clear" w:pos="1191"/>
        </w:tabs>
        <w:ind w:left="1276" w:hanging="284"/>
        <w:rPr>
          <w:noProof/>
          <w:lang w:val="en-CA" w:eastAsia="ko-KR"/>
        </w:rPr>
      </w:pPr>
      <w:r w:rsidRPr="00F43CC3">
        <w:rPr>
          <w:noProof/>
          <w:lang w:val="en-CA" w:eastAsia="ko-KR"/>
        </w:rPr>
        <w:lastRenderedPageBreak/>
        <w:t xml:space="preserve">The </w:t>
      </w:r>
      <w:r w:rsidRPr="00F43CC3" w:rsidDel="003C51E6">
        <w:rPr>
          <w:noProof/>
          <w:lang w:val="en-CA" w:eastAsia="ko-KR"/>
        </w:rPr>
        <w:t xml:space="preserve">derivation process for motion vector components and reference indices as specified in </w:t>
      </w:r>
      <w:r w:rsidR="00A264D5">
        <w:rPr>
          <w:noProof/>
          <w:lang w:val="en-CA" w:eastAsia="ko-KR"/>
        </w:rPr>
        <w:t>subclause</w:t>
      </w:r>
      <w:r w:rsidRPr="00F43CC3" w:rsidDel="003C51E6">
        <w:rPr>
          <w:noProof/>
          <w:lang w:val="en-CA" w:eastAsia="ko-KR"/>
        </w:rPr>
        <w:t xml:space="preserve"> </w:t>
      </w:r>
      <w:r w:rsidRPr="00F43CC3">
        <w:rPr>
          <w:noProof/>
          <w:lang w:val="en-CA"/>
        </w:rPr>
        <w:fldChar w:fldCharType="begin" w:fldLock="1"/>
      </w:r>
      <w:r w:rsidRPr="00F43CC3">
        <w:rPr>
          <w:noProof/>
          <w:lang w:val="en-CA" w:eastAsia="ko-KR"/>
        </w:rPr>
        <w:instrText xml:space="preserve"> REF _Ref522363521 \r \h </w:instrText>
      </w:r>
      <w:r w:rsidRPr="00F43CC3">
        <w:rPr>
          <w:noProof/>
          <w:lang w:val="en-CA"/>
        </w:rPr>
      </w:r>
      <w:r w:rsidRPr="00F43CC3">
        <w:rPr>
          <w:noProof/>
          <w:lang w:val="en-CA"/>
        </w:rPr>
        <w:fldChar w:fldCharType="separate"/>
      </w:r>
      <w:r w:rsidR="00A7517A">
        <w:rPr>
          <w:noProof/>
          <w:lang w:val="en-CA" w:eastAsia="ko-KR"/>
        </w:rPr>
        <w:t>8.5.2.1</w:t>
      </w:r>
      <w:r w:rsidRPr="00F43CC3">
        <w:rPr>
          <w:noProof/>
          <w:lang w:val="en-CA"/>
        </w:rPr>
        <w:fldChar w:fldCharType="end"/>
      </w:r>
      <w:r w:rsidRPr="00F43CC3" w:rsidDel="003C51E6">
        <w:rPr>
          <w:noProof/>
          <w:lang w:val="en-CA" w:eastAsia="ko-KR"/>
        </w:rPr>
        <w:t xml:space="preserve"> is invoked with the luma coding block location ( xCb, yCb ), the luma </w:t>
      </w:r>
      <w:r w:rsidRPr="00F43CC3">
        <w:rPr>
          <w:noProof/>
          <w:lang w:val="en-CA" w:eastAsia="ko-KR"/>
        </w:rPr>
        <w:t>coding</w:t>
      </w:r>
      <w:r w:rsidRPr="00F43CC3" w:rsidDel="003C51E6">
        <w:rPr>
          <w:noProof/>
          <w:lang w:val="en-CA" w:eastAsia="ko-KR"/>
        </w:rPr>
        <w:t xml:space="preserve"> block width </w:t>
      </w:r>
      <w:r w:rsidRPr="00F43CC3">
        <w:rPr>
          <w:noProof/>
          <w:lang w:val="en-CA" w:eastAsia="ko-KR"/>
        </w:rPr>
        <w:t>cb</w:t>
      </w:r>
      <w:r w:rsidRPr="00F43CC3" w:rsidDel="003C51E6">
        <w:rPr>
          <w:noProof/>
          <w:lang w:val="en-CA" w:eastAsia="ko-KR"/>
        </w:rPr>
        <w:t>W</w:t>
      </w:r>
      <w:r w:rsidRPr="00F43CC3">
        <w:rPr>
          <w:noProof/>
          <w:lang w:val="en-CA" w:eastAsia="ko-KR"/>
        </w:rPr>
        <w:t>idth and</w:t>
      </w:r>
      <w:r w:rsidRPr="00F43CC3" w:rsidDel="003C51E6">
        <w:rPr>
          <w:noProof/>
          <w:lang w:val="en-CA" w:eastAsia="ko-KR"/>
        </w:rPr>
        <w:t xml:space="preserve"> the luma </w:t>
      </w:r>
      <w:r w:rsidRPr="00F43CC3">
        <w:rPr>
          <w:noProof/>
          <w:lang w:val="en-CA" w:eastAsia="ko-KR"/>
        </w:rPr>
        <w:t>coding</w:t>
      </w:r>
      <w:r w:rsidRPr="00F43CC3" w:rsidDel="003C51E6">
        <w:rPr>
          <w:noProof/>
          <w:lang w:val="en-CA" w:eastAsia="ko-KR"/>
        </w:rPr>
        <w:t xml:space="preserve"> block height </w:t>
      </w:r>
      <w:r w:rsidRPr="00F43CC3">
        <w:rPr>
          <w:noProof/>
          <w:lang w:val="en-CA" w:eastAsia="ko-KR"/>
        </w:rPr>
        <w:t>cbHeight</w:t>
      </w:r>
      <w:r w:rsidRPr="00F43CC3" w:rsidDel="003C51E6">
        <w:rPr>
          <w:noProof/>
          <w:lang w:val="en-CA" w:eastAsia="ko-KR"/>
        </w:rPr>
        <w:t xml:space="preserve"> as inputs, and the luma motion vectors mvL0</w:t>
      </w:r>
      <w:r w:rsidRPr="00F43CC3">
        <w:rPr>
          <w:noProof/>
          <w:lang w:val="en-CA" w:eastAsia="ko-KR"/>
        </w:rPr>
        <w:t>[ 0 ][ 0 ]</w:t>
      </w:r>
      <w:r w:rsidRPr="00F43CC3" w:rsidDel="003C51E6">
        <w:rPr>
          <w:noProof/>
          <w:lang w:val="en-CA" w:eastAsia="ko-KR"/>
        </w:rPr>
        <w:t xml:space="preserve"> and mvL1</w:t>
      </w:r>
      <w:r w:rsidRPr="00F43CC3">
        <w:rPr>
          <w:noProof/>
          <w:lang w:val="en-CA" w:eastAsia="ko-KR"/>
        </w:rPr>
        <w:t>[ 0 ][ 0 ]</w:t>
      </w:r>
      <w:r w:rsidRPr="00F43CC3" w:rsidDel="003C51E6">
        <w:rPr>
          <w:noProof/>
          <w:lang w:val="en-CA" w:eastAsia="ko-KR"/>
        </w:rPr>
        <w:t>, the reference indices refIdxL0 and refIdxL1</w:t>
      </w:r>
      <w:r w:rsidRPr="00F43CC3" w:rsidDel="003C51E6">
        <w:rPr>
          <w:noProof/>
          <w:lang w:val="en-CA"/>
        </w:rPr>
        <w:t xml:space="preserve"> and the </w:t>
      </w:r>
      <w:r w:rsidRPr="00F43CC3" w:rsidDel="003C51E6">
        <w:rPr>
          <w:noProof/>
          <w:lang w:val="en-CA" w:eastAsia="ko-KR"/>
        </w:rPr>
        <w:t>prediction list utilization flags predFlagL0</w:t>
      </w:r>
      <w:r w:rsidRPr="00F43CC3">
        <w:rPr>
          <w:noProof/>
          <w:lang w:val="en-CA" w:eastAsia="ko-KR"/>
        </w:rPr>
        <w:t>[ 0 ][ 0 ]</w:t>
      </w:r>
      <w:r w:rsidRPr="00F43CC3" w:rsidDel="003C51E6">
        <w:rPr>
          <w:noProof/>
          <w:lang w:val="en-CA" w:eastAsia="ko-KR"/>
        </w:rPr>
        <w:t xml:space="preserve"> and predFlagL1</w:t>
      </w:r>
      <w:r w:rsidRPr="00F43CC3">
        <w:rPr>
          <w:noProof/>
          <w:lang w:val="en-CA" w:eastAsia="ko-KR"/>
        </w:rPr>
        <w:t xml:space="preserve">[ 0 ][ 0 ], the half sample interpolation filter index hpelIfIdx, and the bi-prediction weight index bcwIdx </w:t>
      </w:r>
      <w:r w:rsidRPr="00F43CC3" w:rsidDel="003C51E6">
        <w:rPr>
          <w:noProof/>
          <w:lang w:val="en-CA" w:eastAsia="ko-KR"/>
        </w:rPr>
        <w:t>as outputs.</w:t>
      </w:r>
    </w:p>
    <w:p w14:paraId="08B99A09" w14:textId="77777777" w:rsidR="00337D8A" w:rsidRPr="00F43CC3" w:rsidRDefault="00337D8A" w:rsidP="00337D8A">
      <w:pPr>
        <w:numPr>
          <w:ilvl w:val="0"/>
          <w:numId w:val="4"/>
        </w:numPr>
        <w:tabs>
          <w:tab w:val="clear" w:pos="400"/>
          <w:tab w:val="clear" w:pos="794"/>
          <w:tab w:val="clear" w:pos="1191"/>
        </w:tabs>
        <w:ind w:left="1276" w:hanging="284"/>
        <w:rPr>
          <w:rFonts w:eastAsia="Malgun Gothic"/>
          <w:noProof/>
          <w:lang w:val="en-CA" w:eastAsia="ko-KR"/>
        </w:rPr>
      </w:pPr>
      <w:r w:rsidRPr="00F43CC3">
        <w:rPr>
          <w:noProof/>
          <w:lang w:val="en-CA" w:eastAsia="ko-KR"/>
        </w:rPr>
        <w:t>When all of the following conditions are true, dmvrFlag is set equal to 1</w:t>
      </w:r>
      <w:r w:rsidRPr="00F43CC3">
        <w:rPr>
          <w:rFonts w:eastAsia="Malgun Gothic"/>
          <w:noProof/>
          <w:lang w:val="en-CA" w:eastAsia="ko-KR"/>
        </w:rPr>
        <w:t>:</w:t>
      </w:r>
    </w:p>
    <w:p w14:paraId="4EE32F6F" w14:textId="42F21654" w:rsidR="00D3168F" w:rsidRPr="00F43CC3" w:rsidRDefault="00817A47" w:rsidP="00D3168F">
      <w:pPr>
        <w:numPr>
          <w:ilvl w:val="0"/>
          <w:numId w:val="4"/>
        </w:numPr>
        <w:tabs>
          <w:tab w:val="clear" w:pos="400"/>
          <w:tab w:val="clear" w:pos="794"/>
          <w:tab w:val="clear" w:pos="1191"/>
          <w:tab w:val="clear" w:pos="1588"/>
        </w:tabs>
        <w:ind w:left="1620" w:hanging="284"/>
        <w:rPr>
          <w:noProof/>
          <w:lang w:val="en-CA" w:eastAsia="ko-KR"/>
        </w:rPr>
      </w:pPr>
      <w:r>
        <w:rPr>
          <w:noProof/>
          <w:lang w:val="en-CA" w:eastAsia="ko-KR"/>
        </w:rPr>
        <w:t>ph_</w:t>
      </w:r>
      <w:r w:rsidR="0010230F">
        <w:rPr>
          <w:noProof/>
          <w:lang w:val="en-CA" w:eastAsia="ko-KR"/>
        </w:rPr>
        <w:t>dmvr_disabled</w:t>
      </w:r>
      <w:r w:rsidR="00D3168F" w:rsidRPr="00F43CC3">
        <w:rPr>
          <w:noProof/>
          <w:lang w:val="en-CA" w:eastAsia="ko-KR"/>
        </w:rPr>
        <w:t>_flag is equal to 0</w:t>
      </w:r>
      <w:r w:rsidR="000E3075">
        <w:rPr>
          <w:noProof/>
          <w:lang w:val="en-CA" w:eastAsia="ko-KR"/>
        </w:rPr>
        <w:t>.</w:t>
      </w:r>
    </w:p>
    <w:p w14:paraId="4AF65CE1" w14:textId="79CEB9B6" w:rsidR="00337D8A" w:rsidRPr="00F43CC3" w:rsidRDefault="00337D8A" w:rsidP="00337D8A">
      <w:pPr>
        <w:numPr>
          <w:ilvl w:val="0"/>
          <w:numId w:val="4"/>
        </w:numPr>
        <w:tabs>
          <w:tab w:val="clear" w:pos="400"/>
          <w:tab w:val="clear" w:pos="794"/>
          <w:tab w:val="clear" w:pos="1191"/>
          <w:tab w:val="clear" w:pos="1588"/>
        </w:tabs>
        <w:ind w:left="1620" w:hanging="284"/>
        <w:rPr>
          <w:noProof/>
          <w:lang w:val="en-CA" w:eastAsia="ko-KR"/>
        </w:rPr>
      </w:pPr>
      <w:r w:rsidRPr="00F43CC3">
        <w:rPr>
          <w:noProof/>
          <w:lang w:val="en-CA" w:eastAsia="ko-KR"/>
        </w:rPr>
        <w:t>general_merge_flag[ xCb ][ yCb ] is equal to 1</w:t>
      </w:r>
      <w:r w:rsidR="000E3075">
        <w:rPr>
          <w:noProof/>
          <w:lang w:val="en-CA" w:eastAsia="ko-KR"/>
        </w:rPr>
        <w:t>.</w:t>
      </w:r>
    </w:p>
    <w:p w14:paraId="6855F6C2" w14:textId="4BA2090C" w:rsidR="00337D8A" w:rsidRPr="00F43CC3" w:rsidRDefault="00337D8A" w:rsidP="00337D8A">
      <w:pPr>
        <w:numPr>
          <w:ilvl w:val="0"/>
          <w:numId w:val="4"/>
        </w:numPr>
        <w:tabs>
          <w:tab w:val="clear" w:pos="400"/>
          <w:tab w:val="clear" w:pos="794"/>
          <w:tab w:val="clear" w:pos="1191"/>
          <w:tab w:val="clear" w:pos="1588"/>
        </w:tabs>
        <w:ind w:left="1620" w:hanging="284"/>
        <w:rPr>
          <w:noProof/>
          <w:lang w:val="en-CA" w:eastAsia="ko-KR"/>
        </w:rPr>
      </w:pPr>
      <w:r w:rsidRPr="00F43CC3">
        <w:rPr>
          <w:noProof/>
          <w:lang w:val="en-CA" w:eastAsia="ko-KR"/>
        </w:rPr>
        <w:t>both predFlagL0[ 0 ][ 0 ] and predFlagL1[ 0 ][ 0 ] are equal to 1</w:t>
      </w:r>
      <w:r w:rsidR="000E3075">
        <w:rPr>
          <w:noProof/>
          <w:lang w:val="en-CA" w:eastAsia="ko-KR"/>
        </w:rPr>
        <w:t>.</w:t>
      </w:r>
    </w:p>
    <w:p w14:paraId="44E85435" w14:textId="7B99626D" w:rsidR="00337D8A" w:rsidRPr="00F43CC3" w:rsidRDefault="00337D8A" w:rsidP="00337D8A">
      <w:pPr>
        <w:numPr>
          <w:ilvl w:val="0"/>
          <w:numId w:val="4"/>
        </w:numPr>
        <w:tabs>
          <w:tab w:val="clear" w:pos="400"/>
          <w:tab w:val="clear" w:pos="794"/>
          <w:tab w:val="clear" w:pos="1191"/>
          <w:tab w:val="clear" w:pos="1588"/>
        </w:tabs>
        <w:ind w:left="1620" w:hanging="284"/>
        <w:rPr>
          <w:noProof/>
          <w:lang w:val="en-CA" w:eastAsia="ko-KR"/>
        </w:rPr>
      </w:pPr>
      <w:r w:rsidRPr="00F43CC3">
        <w:rPr>
          <w:noProof/>
          <w:lang w:val="en-CA" w:eastAsia="ko-KR"/>
        </w:rPr>
        <w:t>mmvd_merge_flag</w:t>
      </w:r>
      <w:r w:rsidRPr="00F43CC3" w:rsidDel="003C51E6">
        <w:rPr>
          <w:noProof/>
          <w:lang w:val="en-CA" w:eastAsia="ko-KR"/>
        </w:rPr>
        <w:t>[ x</w:t>
      </w:r>
      <w:r w:rsidRPr="00F43CC3">
        <w:rPr>
          <w:noProof/>
          <w:lang w:val="en-CA" w:eastAsia="ko-KR"/>
        </w:rPr>
        <w:t>Cb</w:t>
      </w:r>
      <w:r w:rsidRPr="00F43CC3" w:rsidDel="003C51E6">
        <w:rPr>
          <w:noProof/>
          <w:lang w:val="en-CA" w:eastAsia="ko-KR"/>
        </w:rPr>
        <w:t> ][ y</w:t>
      </w:r>
      <w:r w:rsidRPr="00F43CC3">
        <w:rPr>
          <w:noProof/>
          <w:lang w:val="en-CA" w:eastAsia="ko-KR"/>
        </w:rPr>
        <w:t>Cb</w:t>
      </w:r>
      <w:r w:rsidRPr="00F43CC3" w:rsidDel="003C51E6">
        <w:rPr>
          <w:noProof/>
          <w:lang w:val="en-CA" w:eastAsia="ko-KR"/>
        </w:rPr>
        <w:t> ]</w:t>
      </w:r>
      <w:r w:rsidRPr="00F43CC3">
        <w:rPr>
          <w:noProof/>
          <w:lang w:val="en-CA" w:eastAsia="ko-KR"/>
        </w:rPr>
        <w:t xml:space="preserve"> is equal to 0</w:t>
      </w:r>
      <w:r w:rsidR="000E3075">
        <w:rPr>
          <w:noProof/>
          <w:lang w:val="en-CA" w:eastAsia="ko-KR"/>
        </w:rPr>
        <w:t>.</w:t>
      </w:r>
    </w:p>
    <w:p w14:paraId="1FF34607" w14:textId="31414D61" w:rsidR="00337D8A" w:rsidRPr="00F43CC3" w:rsidRDefault="00337D8A" w:rsidP="00337D8A">
      <w:pPr>
        <w:numPr>
          <w:ilvl w:val="0"/>
          <w:numId w:val="4"/>
        </w:numPr>
        <w:tabs>
          <w:tab w:val="clear" w:pos="400"/>
          <w:tab w:val="clear" w:pos="794"/>
          <w:tab w:val="clear" w:pos="1191"/>
          <w:tab w:val="clear" w:pos="1588"/>
        </w:tabs>
        <w:ind w:left="1620" w:hanging="284"/>
        <w:rPr>
          <w:noProof/>
          <w:lang w:val="en-CA" w:eastAsia="ko-KR"/>
        </w:rPr>
      </w:pPr>
      <w:r w:rsidRPr="00F43CC3">
        <w:rPr>
          <w:noProof/>
          <w:lang w:val="en-CA" w:eastAsia="ko-KR"/>
        </w:rPr>
        <w:t>ciip_flag</w:t>
      </w:r>
      <w:r w:rsidRPr="00F43CC3" w:rsidDel="003C51E6">
        <w:rPr>
          <w:noProof/>
          <w:lang w:val="en-CA" w:eastAsia="ko-KR"/>
        </w:rPr>
        <w:t>[ x</w:t>
      </w:r>
      <w:r w:rsidRPr="00F43CC3">
        <w:rPr>
          <w:noProof/>
          <w:lang w:val="en-CA" w:eastAsia="ko-KR"/>
        </w:rPr>
        <w:t>Cb</w:t>
      </w:r>
      <w:r w:rsidRPr="00F43CC3" w:rsidDel="003C51E6">
        <w:rPr>
          <w:noProof/>
          <w:lang w:val="en-CA" w:eastAsia="ko-KR"/>
        </w:rPr>
        <w:t> ][ y</w:t>
      </w:r>
      <w:r w:rsidRPr="00F43CC3">
        <w:rPr>
          <w:noProof/>
          <w:lang w:val="en-CA" w:eastAsia="ko-KR"/>
        </w:rPr>
        <w:t>Cb</w:t>
      </w:r>
      <w:r w:rsidRPr="00F43CC3" w:rsidDel="003C51E6">
        <w:rPr>
          <w:noProof/>
          <w:lang w:val="en-CA" w:eastAsia="ko-KR"/>
        </w:rPr>
        <w:t> </w:t>
      </w:r>
      <w:r w:rsidRPr="00F43CC3">
        <w:rPr>
          <w:noProof/>
          <w:lang w:val="en-CA" w:eastAsia="ko-KR"/>
        </w:rPr>
        <w:t>] is equal to 0</w:t>
      </w:r>
      <w:r w:rsidR="000E3075">
        <w:rPr>
          <w:noProof/>
          <w:lang w:val="en-CA" w:eastAsia="ko-KR"/>
        </w:rPr>
        <w:t>.</w:t>
      </w:r>
    </w:p>
    <w:p w14:paraId="52D24D0A" w14:textId="292E9856" w:rsidR="00337D8A" w:rsidRPr="00F43CC3" w:rsidRDefault="00337D8A" w:rsidP="00337D8A">
      <w:pPr>
        <w:numPr>
          <w:ilvl w:val="0"/>
          <w:numId w:val="4"/>
        </w:numPr>
        <w:tabs>
          <w:tab w:val="clear" w:pos="400"/>
          <w:tab w:val="clear" w:pos="794"/>
          <w:tab w:val="clear" w:pos="1191"/>
          <w:tab w:val="clear" w:pos="1588"/>
        </w:tabs>
        <w:ind w:left="1620" w:hanging="284"/>
        <w:rPr>
          <w:noProof/>
          <w:lang w:val="en-CA" w:eastAsia="ko-KR"/>
        </w:rPr>
      </w:pPr>
      <w:r w:rsidRPr="00F43CC3">
        <w:rPr>
          <w:noProof/>
          <w:lang w:val="en-CA" w:eastAsia="ko-KR"/>
        </w:rPr>
        <w:t>DiffPicOrderCnt( currPic, RefPicList[ 0 ][ refIdxL0 ]) is equal to DiffPicOrderCnt( RefPicList[ 1 ][ refIdxL1 ], currPic )</w:t>
      </w:r>
      <w:r w:rsidR="000E3075">
        <w:rPr>
          <w:noProof/>
          <w:lang w:val="en-CA" w:eastAsia="ko-KR"/>
        </w:rPr>
        <w:t>.</w:t>
      </w:r>
    </w:p>
    <w:p w14:paraId="0D6970B0" w14:textId="1A3B6362" w:rsidR="00FE4080" w:rsidRPr="00F43CC3" w:rsidRDefault="00FE4080" w:rsidP="00FE4080">
      <w:pPr>
        <w:numPr>
          <w:ilvl w:val="0"/>
          <w:numId w:val="4"/>
        </w:numPr>
        <w:tabs>
          <w:tab w:val="clear" w:pos="400"/>
        </w:tabs>
        <w:ind w:left="1620" w:hanging="284"/>
        <w:rPr>
          <w:noProof/>
          <w:lang w:val="en-CA" w:eastAsia="ko-KR"/>
        </w:rPr>
      </w:pPr>
      <w:r w:rsidRPr="00F43CC3">
        <w:rPr>
          <w:noProof/>
          <w:lang w:val="en-CA" w:eastAsia="ko-KR"/>
        </w:rPr>
        <w:t xml:space="preserve">RefPicList[ 0 ][ refIdxL0 ] is </w:t>
      </w:r>
      <w:r w:rsidR="0076421C">
        <w:rPr>
          <w:noProof/>
          <w:lang w:val="en-CA" w:eastAsia="ko-KR"/>
        </w:rPr>
        <w:t>an STRP</w:t>
      </w:r>
      <w:r w:rsidRPr="00F43CC3">
        <w:rPr>
          <w:noProof/>
          <w:lang w:val="en-CA" w:eastAsia="ko-KR"/>
        </w:rPr>
        <w:t xml:space="preserve"> and RefPicList[ 1 ][ refIdxL1 ] is </w:t>
      </w:r>
      <w:r w:rsidR="0076421C">
        <w:rPr>
          <w:noProof/>
          <w:lang w:val="en-CA" w:eastAsia="ko-KR"/>
        </w:rPr>
        <w:t>an STRP</w:t>
      </w:r>
      <w:r w:rsidRPr="00F43CC3">
        <w:rPr>
          <w:noProof/>
          <w:lang w:val="en-CA" w:eastAsia="ko-KR"/>
        </w:rPr>
        <w:t>.</w:t>
      </w:r>
    </w:p>
    <w:p w14:paraId="68E251F2" w14:textId="025D0C6C" w:rsidR="00337D8A" w:rsidRPr="00F43CC3" w:rsidRDefault="00337D8A" w:rsidP="00337D8A">
      <w:pPr>
        <w:numPr>
          <w:ilvl w:val="0"/>
          <w:numId w:val="4"/>
        </w:numPr>
        <w:tabs>
          <w:tab w:val="clear" w:pos="400"/>
          <w:tab w:val="clear" w:pos="794"/>
        </w:tabs>
        <w:ind w:left="1620" w:hanging="284"/>
        <w:textAlignment w:val="auto"/>
        <w:rPr>
          <w:noProof/>
          <w:lang w:val="en-CA" w:eastAsia="ko-KR"/>
        </w:rPr>
      </w:pPr>
      <w:del w:id="16" w:author="Jianle Chen (jc2)" w:date="2020-08-28T21:01:00Z">
        <w:r w:rsidRPr="00F43CC3" w:rsidDel="00E605F9">
          <w:rPr>
            <w:noProof/>
            <w:lang w:val="en-CA" w:eastAsia="ko-KR"/>
          </w:rPr>
          <w:delText>BcwIdx</w:delText>
        </w:r>
      </w:del>
      <w:ins w:id="17" w:author="Jianle Chen (jc2)" w:date="2020-08-28T21:01:00Z">
        <w:r w:rsidR="00E605F9">
          <w:rPr>
            <w:noProof/>
            <w:lang w:val="en-CA" w:eastAsia="ko-KR"/>
          </w:rPr>
          <w:t>b</w:t>
        </w:r>
        <w:r w:rsidR="00E605F9" w:rsidRPr="00F43CC3">
          <w:rPr>
            <w:noProof/>
            <w:lang w:val="en-CA" w:eastAsia="ko-KR"/>
          </w:rPr>
          <w:t>cwIdx</w:t>
        </w:r>
        <w:r w:rsidR="00E605F9">
          <w:rPr>
            <w:noProof/>
            <w:lang w:val="en-CA" w:eastAsia="ko-KR"/>
          </w:rPr>
          <w:t xml:space="preserve"> </w:t>
        </w:r>
      </w:ins>
      <w:del w:id="18" w:author="Jianle Chen (jc2)" w:date="2020-08-28T21:01:00Z">
        <w:r w:rsidRPr="00F43CC3" w:rsidDel="00E605F9">
          <w:rPr>
            <w:noProof/>
            <w:lang w:val="en-CA"/>
          </w:rPr>
          <w:delText>[ xCb ][ yCb ] </w:delText>
        </w:r>
      </w:del>
      <w:r w:rsidRPr="00F43CC3">
        <w:rPr>
          <w:noProof/>
          <w:lang w:val="en-CA"/>
        </w:rPr>
        <w:t>is equal to 0</w:t>
      </w:r>
      <w:r w:rsidR="000E3075">
        <w:rPr>
          <w:noProof/>
          <w:lang w:val="en-CA"/>
        </w:rPr>
        <w:t>.</w:t>
      </w:r>
    </w:p>
    <w:p w14:paraId="4D6E9E89" w14:textId="2F3B6490" w:rsidR="00337D8A" w:rsidRPr="00F43CC3" w:rsidRDefault="00337D8A" w:rsidP="00337D8A">
      <w:pPr>
        <w:numPr>
          <w:ilvl w:val="0"/>
          <w:numId w:val="4"/>
        </w:numPr>
        <w:tabs>
          <w:tab w:val="clear" w:pos="400"/>
          <w:tab w:val="clear" w:pos="794"/>
          <w:tab w:val="clear" w:pos="1191"/>
          <w:tab w:val="clear" w:pos="1588"/>
        </w:tabs>
        <w:ind w:left="1620" w:hanging="284"/>
        <w:textAlignment w:val="auto"/>
        <w:rPr>
          <w:noProof/>
          <w:lang w:val="en-CA" w:eastAsia="ko-KR"/>
        </w:rPr>
      </w:pPr>
      <w:r w:rsidRPr="00F43CC3">
        <w:rPr>
          <w:noProof/>
          <w:lang w:val="en-CA"/>
        </w:rPr>
        <w:t>Both luma_weight_l0_flag[ </w:t>
      </w:r>
      <w:r w:rsidRPr="00F43CC3">
        <w:rPr>
          <w:noProof/>
          <w:lang w:val="en-CA" w:eastAsia="ko-KR"/>
        </w:rPr>
        <w:t>refIdxL0</w:t>
      </w:r>
      <w:r w:rsidRPr="00F43CC3">
        <w:rPr>
          <w:noProof/>
          <w:lang w:val="en-CA"/>
        </w:rPr>
        <w:t> ] and luma_weight_l1_flag[ </w:t>
      </w:r>
      <w:r w:rsidRPr="00F43CC3">
        <w:rPr>
          <w:noProof/>
          <w:lang w:val="en-CA" w:eastAsia="ko-KR"/>
        </w:rPr>
        <w:t>refIdxL1</w:t>
      </w:r>
      <w:r w:rsidRPr="00F43CC3">
        <w:rPr>
          <w:noProof/>
          <w:lang w:val="en-CA"/>
        </w:rPr>
        <w:t> ] are equal to 0</w:t>
      </w:r>
      <w:r w:rsidR="000E3075">
        <w:rPr>
          <w:noProof/>
          <w:lang w:val="en-CA"/>
        </w:rPr>
        <w:t>.</w:t>
      </w:r>
    </w:p>
    <w:p w14:paraId="7D2802B3" w14:textId="77777777" w:rsidR="00F02A2A" w:rsidRPr="00F43CC3" w:rsidRDefault="00F02A2A" w:rsidP="00F02A2A">
      <w:pPr>
        <w:numPr>
          <w:ilvl w:val="0"/>
          <w:numId w:val="4"/>
        </w:numPr>
        <w:tabs>
          <w:tab w:val="clear" w:pos="400"/>
          <w:tab w:val="clear" w:pos="794"/>
          <w:tab w:val="clear" w:pos="1191"/>
          <w:tab w:val="clear" w:pos="1588"/>
        </w:tabs>
        <w:ind w:left="1620" w:hanging="284"/>
        <w:textAlignment w:val="auto"/>
        <w:rPr>
          <w:noProof/>
          <w:lang w:val="en-CA" w:eastAsia="ko-KR"/>
        </w:rPr>
      </w:pPr>
      <w:r w:rsidRPr="00F43CC3">
        <w:rPr>
          <w:noProof/>
          <w:lang w:val="en-CA" w:eastAsia="ko-KR"/>
        </w:rPr>
        <w:t>Both chroma_weight_l0_flag[</w:t>
      </w:r>
      <w:r w:rsidRPr="008E6DA5">
        <w:rPr>
          <w:noProof/>
          <w:lang w:val="en-CA" w:eastAsia="ko-KR"/>
        </w:rPr>
        <w:t> </w:t>
      </w:r>
      <w:r w:rsidRPr="00F43CC3">
        <w:rPr>
          <w:noProof/>
          <w:lang w:val="en-CA" w:eastAsia="ko-KR"/>
        </w:rPr>
        <w:t>refIdxL0</w:t>
      </w:r>
      <w:r w:rsidRPr="008E6DA5">
        <w:rPr>
          <w:noProof/>
          <w:lang w:val="en-CA" w:eastAsia="ko-KR"/>
        </w:rPr>
        <w:t> </w:t>
      </w:r>
      <w:r w:rsidRPr="00F43CC3">
        <w:rPr>
          <w:noProof/>
          <w:lang w:val="en-CA" w:eastAsia="ko-KR"/>
        </w:rPr>
        <w:t>] and chroma_weight_l1_flag[</w:t>
      </w:r>
      <w:r w:rsidRPr="008E6DA5">
        <w:rPr>
          <w:noProof/>
          <w:lang w:val="en-CA" w:eastAsia="ko-KR"/>
        </w:rPr>
        <w:t> </w:t>
      </w:r>
      <w:r w:rsidRPr="00F43CC3">
        <w:rPr>
          <w:noProof/>
          <w:lang w:val="en-CA" w:eastAsia="ko-KR"/>
        </w:rPr>
        <w:t>refIdxL1</w:t>
      </w:r>
      <w:r w:rsidRPr="008E6DA5">
        <w:rPr>
          <w:noProof/>
          <w:lang w:val="en-CA" w:eastAsia="ko-KR"/>
        </w:rPr>
        <w:t> </w:t>
      </w:r>
      <w:r w:rsidRPr="00F43CC3">
        <w:rPr>
          <w:noProof/>
          <w:lang w:val="en-CA" w:eastAsia="ko-KR"/>
        </w:rPr>
        <w:t>] are equal to 0.</w:t>
      </w:r>
    </w:p>
    <w:p w14:paraId="27C4BDA5" w14:textId="3A76C2AC" w:rsidR="00337D8A" w:rsidRPr="00F43CC3" w:rsidRDefault="00337D8A" w:rsidP="00337D8A">
      <w:pPr>
        <w:numPr>
          <w:ilvl w:val="0"/>
          <w:numId w:val="4"/>
        </w:numPr>
        <w:tabs>
          <w:tab w:val="clear" w:pos="400"/>
          <w:tab w:val="clear" w:pos="794"/>
          <w:tab w:val="clear" w:pos="1191"/>
          <w:tab w:val="clear" w:pos="1588"/>
        </w:tabs>
        <w:ind w:left="1620" w:hanging="284"/>
        <w:rPr>
          <w:noProof/>
          <w:lang w:val="en-CA" w:eastAsia="ko-KR"/>
        </w:rPr>
      </w:pPr>
      <w:r w:rsidRPr="00F43CC3">
        <w:rPr>
          <w:noProof/>
          <w:lang w:val="en-CA" w:eastAsia="ko-KR"/>
        </w:rPr>
        <w:t>cbWidth is greater than or equal to 8</w:t>
      </w:r>
      <w:r w:rsidR="000E3075">
        <w:rPr>
          <w:noProof/>
          <w:lang w:val="en-CA" w:eastAsia="ko-KR"/>
        </w:rPr>
        <w:t>.</w:t>
      </w:r>
    </w:p>
    <w:p w14:paraId="41AC2E8B" w14:textId="3C900101" w:rsidR="00337D8A" w:rsidRPr="00F43CC3" w:rsidRDefault="00337D8A" w:rsidP="00337D8A">
      <w:pPr>
        <w:numPr>
          <w:ilvl w:val="0"/>
          <w:numId w:val="4"/>
        </w:numPr>
        <w:tabs>
          <w:tab w:val="clear" w:pos="400"/>
          <w:tab w:val="clear" w:pos="794"/>
          <w:tab w:val="clear" w:pos="1191"/>
          <w:tab w:val="clear" w:pos="1588"/>
        </w:tabs>
        <w:ind w:left="1620" w:hanging="284"/>
        <w:rPr>
          <w:noProof/>
          <w:lang w:val="en-CA" w:eastAsia="ko-KR"/>
        </w:rPr>
      </w:pPr>
      <w:r w:rsidRPr="00F43CC3">
        <w:rPr>
          <w:noProof/>
          <w:lang w:val="en-CA" w:eastAsia="ko-KR"/>
        </w:rPr>
        <w:t>cbHeight is greater than or equal to 8</w:t>
      </w:r>
      <w:r w:rsidR="000E3075">
        <w:rPr>
          <w:noProof/>
          <w:lang w:val="en-CA" w:eastAsia="ko-KR"/>
        </w:rPr>
        <w:t>.</w:t>
      </w:r>
    </w:p>
    <w:p w14:paraId="05826EE7" w14:textId="3B79F5E5" w:rsidR="00337D8A" w:rsidRPr="00F43CC3" w:rsidRDefault="00337D8A" w:rsidP="00337D8A">
      <w:pPr>
        <w:numPr>
          <w:ilvl w:val="0"/>
          <w:numId w:val="4"/>
        </w:numPr>
        <w:tabs>
          <w:tab w:val="clear" w:pos="400"/>
          <w:tab w:val="clear" w:pos="794"/>
          <w:tab w:val="clear" w:pos="1191"/>
          <w:tab w:val="clear" w:pos="1588"/>
        </w:tabs>
        <w:ind w:left="1620" w:hanging="284"/>
        <w:rPr>
          <w:noProof/>
          <w:lang w:val="en-CA" w:eastAsia="ko-KR"/>
        </w:rPr>
      </w:pPr>
      <w:r w:rsidRPr="00F43CC3">
        <w:rPr>
          <w:noProof/>
          <w:lang w:val="en-CA" w:eastAsia="ko-KR"/>
        </w:rPr>
        <w:t>cbHeight*cbWidth is greater than or equal to 128</w:t>
      </w:r>
      <w:r w:rsidR="000E3075">
        <w:rPr>
          <w:noProof/>
          <w:lang w:val="en-CA" w:eastAsia="ko-KR"/>
        </w:rPr>
        <w:t>.</w:t>
      </w:r>
    </w:p>
    <w:p w14:paraId="28C19243" w14:textId="1FF6CD28" w:rsidR="00D777EA" w:rsidRPr="00F43CC3" w:rsidRDefault="00026FB2" w:rsidP="00D777EA">
      <w:pPr>
        <w:numPr>
          <w:ilvl w:val="0"/>
          <w:numId w:val="4"/>
        </w:numPr>
        <w:tabs>
          <w:tab w:val="clear" w:pos="400"/>
          <w:tab w:val="clear" w:pos="794"/>
          <w:tab w:val="clear" w:pos="1191"/>
          <w:tab w:val="clear" w:pos="1588"/>
        </w:tabs>
        <w:ind w:left="1620" w:hanging="284"/>
        <w:rPr>
          <w:noProof/>
          <w:lang w:val="en-CA" w:eastAsia="ko-KR"/>
        </w:rPr>
      </w:pPr>
      <w:r>
        <w:rPr>
          <w:noProof/>
          <w:lang w:val="en-CA" w:eastAsia="ko-KR"/>
        </w:rPr>
        <w:t>RprConstraintsActiveFlag</w:t>
      </w:r>
      <w:r w:rsidR="00D777EA" w:rsidRPr="00F43CC3">
        <w:rPr>
          <w:noProof/>
          <w:lang w:val="en-CA" w:eastAsia="ko-KR"/>
        </w:rPr>
        <w:t>[ 0 ][ </w:t>
      </w:r>
      <w:r w:rsidR="00D777EA" w:rsidRPr="00F43CC3" w:rsidDel="003C51E6">
        <w:rPr>
          <w:noProof/>
          <w:lang w:val="en-CA" w:eastAsia="ko-KR"/>
        </w:rPr>
        <w:t>refIdxL</w:t>
      </w:r>
      <w:r w:rsidR="00D777EA" w:rsidRPr="00F43CC3">
        <w:rPr>
          <w:noProof/>
          <w:lang w:val="en-CA" w:eastAsia="ko-KR"/>
        </w:rPr>
        <w:t xml:space="preserve">0 ] is equal to 0 and </w:t>
      </w:r>
      <w:r>
        <w:rPr>
          <w:noProof/>
          <w:lang w:val="en-CA" w:eastAsia="ko-KR"/>
        </w:rPr>
        <w:t>RprConstraintsActiveFlag</w:t>
      </w:r>
      <w:r w:rsidR="00D777EA" w:rsidRPr="00F43CC3">
        <w:rPr>
          <w:noProof/>
          <w:lang w:val="en-CA" w:eastAsia="ko-KR"/>
        </w:rPr>
        <w:t>[ 1 ][ </w:t>
      </w:r>
      <w:r w:rsidR="00D777EA" w:rsidRPr="00F43CC3" w:rsidDel="003C51E6">
        <w:rPr>
          <w:noProof/>
          <w:lang w:val="en-CA" w:eastAsia="ko-KR"/>
        </w:rPr>
        <w:t>refIdxL</w:t>
      </w:r>
      <w:r w:rsidR="00D777EA" w:rsidRPr="00F43CC3">
        <w:rPr>
          <w:noProof/>
          <w:lang w:val="en-CA" w:eastAsia="ko-KR"/>
        </w:rPr>
        <w:t>1 ] is equal to 0</w:t>
      </w:r>
      <w:r w:rsidR="00D777EA" w:rsidRPr="00F43CC3">
        <w:rPr>
          <w:noProof/>
          <w:lang w:val="en-CA"/>
        </w:rPr>
        <w:t>.</w:t>
      </w:r>
    </w:p>
    <w:p w14:paraId="343B24FB" w14:textId="77777777" w:rsidR="00337D8A" w:rsidRPr="00F43CC3" w:rsidRDefault="00337D8A" w:rsidP="00337D8A">
      <w:pPr>
        <w:numPr>
          <w:ilvl w:val="0"/>
          <w:numId w:val="4"/>
        </w:numPr>
        <w:tabs>
          <w:tab w:val="clear" w:pos="400"/>
          <w:tab w:val="clear" w:pos="794"/>
          <w:tab w:val="clear" w:pos="1191"/>
        </w:tabs>
        <w:ind w:left="1276" w:hanging="284"/>
        <w:rPr>
          <w:noProof/>
          <w:lang w:val="en-CA" w:eastAsia="ko-KR"/>
        </w:rPr>
      </w:pPr>
      <w:r w:rsidRPr="00F43CC3">
        <w:rPr>
          <w:noProof/>
          <w:lang w:val="en-CA" w:eastAsia="ko-KR"/>
        </w:rPr>
        <w:t>If dmvrFlag is equal to 1, the following applies:</w:t>
      </w:r>
    </w:p>
    <w:p w14:paraId="5C068E05" w14:textId="02C5DE3C" w:rsidR="00337D8A" w:rsidRPr="00F43CC3" w:rsidRDefault="00337D8A" w:rsidP="00337D8A">
      <w:pPr>
        <w:numPr>
          <w:ilvl w:val="0"/>
          <w:numId w:val="4"/>
        </w:numPr>
        <w:tabs>
          <w:tab w:val="clear" w:pos="400"/>
          <w:tab w:val="clear" w:pos="794"/>
          <w:tab w:val="clear" w:pos="1191"/>
          <w:tab w:val="clear" w:pos="1588"/>
        </w:tabs>
        <w:ind w:left="1620" w:hanging="284"/>
        <w:rPr>
          <w:noProof/>
          <w:lang w:val="en-CA" w:eastAsia="ko-KR"/>
        </w:rPr>
      </w:pPr>
      <w:r w:rsidRPr="00F43CC3">
        <w:rPr>
          <w:noProof/>
          <w:lang w:val="en-CA" w:eastAsia="ko-KR"/>
        </w:rPr>
        <w:t>For X</w:t>
      </w:r>
      <w:r w:rsidR="00203D3E">
        <w:rPr>
          <w:noProof/>
          <w:lang w:val="en-CA" w:eastAsia="ko-KR"/>
        </w:rPr>
        <w:t> = </w:t>
      </w:r>
      <w:r w:rsidR="00203D3E" w:rsidRPr="00125512">
        <w:rPr>
          <w:noProof/>
          <w:lang w:val="en-CA"/>
        </w:rPr>
        <w:t>0</w:t>
      </w:r>
      <w:r w:rsidR="00203D3E">
        <w:rPr>
          <w:noProof/>
          <w:lang w:val="en-CA"/>
        </w:rPr>
        <w:t>..</w:t>
      </w:r>
      <w:r w:rsidR="00203D3E" w:rsidRPr="00125512">
        <w:rPr>
          <w:noProof/>
          <w:lang w:val="en-CA"/>
        </w:rPr>
        <w:t>1</w:t>
      </w:r>
      <w:r w:rsidRPr="00F43CC3">
        <w:rPr>
          <w:noProof/>
          <w:lang w:val="en-CA" w:eastAsia="ko-KR"/>
        </w:rPr>
        <w:t>, t</w:t>
      </w:r>
      <w:r w:rsidRPr="00F43CC3" w:rsidDel="003C51E6">
        <w:rPr>
          <w:noProof/>
          <w:lang w:val="en-CA" w:eastAsia="ko-KR"/>
        </w:rPr>
        <w:t>he reference picture consisting of an ordered two-dimensional array refPicLX</w:t>
      </w:r>
      <w:r w:rsidRPr="00F43CC3">
        <w:rPr>
          <w:noProof/>
          <w:vertAlign w:val="subscript"/>
          <w:lang w:val="en-CA" w:eastAsia="ko-KR"/>
        </w:rPr>
        <w:t>L</w:t>
      </w:r>
      <w:r w:rsidRPr="00F43CC3">
        <w:rPr>
          <w:noProof/>
          <w:lang w:val="en-CA" w:eastAsia="ko-KR"/>
        </w:rPr>
        <w:t xml:space="preserve"> </w:t>
      </w:r>
      <w:r w:rsidRPr="00F43CC3" w:rsidDel="003C51E6">
        <w:rPr>
          <w:noProof/>
          <w:lang w:val="en-CA" w:eastAsia="ko-KR"/>
        </w:rPr>
        <w:t xml:space="preserve">of </w:t>
      </w:r>
      <w:r w:rsidRPr="00F43CC3">
        <w:rPr>
          <w:noProof/>
          <w:lang w:val="en-CA" w:eastAsia="ko-KR"/>
        </w:rPr>
        <w:t xml:space="preserve">luma </w:t>
      </w:r>
      <w:r w:rsidRPr="00F43CC3" w:rsidDel="003C51E6">
        <w:rPr>
          <w:noProof/>
          <w:lang w:val="en-CA" w:eastAsia="ko-KR"/>
        </w:rPr>
        <w:t xml:space="preserve">samples </w:t>
      </w:r>
      <w:r w:rsidRPr="00F43CC3">
        <w:rPr>
          <w:noProof/>
          <w:lang w:val="en-CA" w:eastAsia="ko-KR"/>
        </w:rPr>
        <w:t xml:space="preserve">and two ordered two-dimensional arrays </w:t>
      </w:r>
      <w:r w:rsidRPr="00F43CC3" w:rsidDel="003C51E6">
        <w:rPr>
          <w:noProof/>
          <w:lang w:val="en-CA" w:eastAsia="ko-KR"/>
        </w:rPr>
        <w:t>refPicLX</w:t>
      </w:r>
      <w:r w:rsidRPr="00F43CC3" w:rsidDel="003C51E6">
        <w:rPr>
          <w:noProof/>
          <w:vertAlign w:val="subscript"/>
          <w:lang w:val="en-CA" w:eastAsia="ko-KR"/>
        </w:rPr>
        <w:t>Cb</w:t>
      </w:r>
      <w:r w:rsidRPr="00F43CC3">
        <w:rPr>
          <w:noProof/>
          <w:lang w:val="en-CA" w:eastAsia="ko-KR"/>
        </w:rPr>
        <w:t xml:space="preserve"> and </w:t>
      </w:r>
      <w:r w:rsidRPr="00F43CC3" w:rsidDel="003C51E6">
        <w:rPr>
          <w:noProof/>
          <w:lang w:val="en-CA" w:eastAsia="ko-KR"/>
        </w:rPr>
        <w:t>refPicLX</w:t>
      </w:r>
      <w:r w:rsidRPr="00F43CC3" w:rsidDel="003C51E6">
        <w:rPr>
          <w:noProof/>
          <w:vertAlign w:val="subscript"/>
          <w:lang w:val="en-CA" w:eastAsia="ko-KR"/>
        </w:rPr>
        <w:t>C</w:t>
      </w:r>
      <w:r w:rsidRPr="00F43CC3">
        <w:rPr>
          <w:noProof/>
          <w:vertAlign w:val="subscript"/>
          <w:lang w:val="en-CA" w:eastAsia="ko-KR"/>
        </w:rPr>
        <w:t>r</w:t>
      </w:r>
      <w:r w:rsidRPr="00F43CC3">
        <w:rPr>
          <w:noProof/>
          <w:lang w:val="en-CA" w:eastAsia="ko-KR"/>
        </w:rPr>
        <w:t xml:space="preserve"> of chroma samples </w:t>
      </w:r>
      <w:r w:rsidRPr="00F43CC3" w:rsidDel="003C51E6">
        <w:rPr>
          <w:noProof/>
          <w:lang w:val="en-CA" w:eastAsia="ko-KR"/>
        </w:rPr>
        <w:t xml:space="preserve">is derived by invoking </w:t>
      </w:r>
      <w:r w:rsidRPr="00F43CC3">
        <w:rPr>
          <w:noProof/>
          <w:lang w:val="en-CA" w:eastAsia="ko-KR"/>
        </w:rPr>
        <w:t xml:space="preserve">the process specified in </w:t>
      </w:r>
      <w:r w:rsidR="00A264D5">
        <w:rPr>
          <w:noProof/>
          <w:lang w:val="en-CA" w:eastAsia="ko-KR"/>
        </w:rPr>
        <w:t>subclause</w:t>
      </w:r>
      <w:r w:rsidRPr="00F43CC3">
        <w:rPr>
          <w:noProof/>
          <w:lang w:val="en-CA" w:eastAsia="ko-KR"/>
        </w:rPr>
        <w:t xml:space="preserve"> </w:t>
      </w:r>
      <w:r w:rsidRPr="00F43CC3">
        <w:rPr>
          <w:noProof/>
          <w:lang w:val="en-CA" w:eastAsia="ko-KR"/>
        </w:rPr>
        <w:fldChar w:fldCharType="begin" w:fldLock="1"/>
      </w:r>
      <w:r w:rsidRPr="00F43CC3">
        <w:rPr>
          <w:noProof/>
          <w:lang w:val="en-CA" w:eastAsia="ko-KR"/>
        </w:rPr>
        <w:instrText xml:space="preserve"> REF _Ref330936353 \r \h  \* MERGEFORMAT </w:instrText>
      </w:r>
      <w:r w:rsidRPr="00F43CC3">
        <w:rPr>
          <w:noProof/>
          <w:lang w:val="en-CA" w:eastAsia="ko-KR"/>
        </w:rPr>
      </w:r>
      <w:r w:rsidRPr="00F43CC3">
        <w:rPr>
          <w:noProof/>
          <w:lang w:val="en-CA" w:eastAsia="ko-KR"/>
        </w:rPr>
        <w:fldChar w:fldCharType="separate"/>
      </w:r>
      <w:r w:rsidR="00A7517A">
        <w:rPr>
          <w:noProof/>
          <w:lang w:val="en-CA" w:eastAsia="ko-KR"/>
        </w:rPr>
        <w:t>8.5.6.2</w:t>
      </w:r>
      <w:r w:rsidRPr="00F43CC3">
        <w:rPr>
          <w:noProof/>
          <w:lang w:val="en-CA" w:eastAsia="ko-KR"/>
        </w:rPr>
        <w:fldChar w:fldCharType="end"/>
      </w:r>
      <w:r w:rsidRPr="00F43CC3" w:rsidDel="003C51E6">
        <w:rPr>
          <w:noProof/>
          <w:lang w:val="en-CA" w:eastAsia="ko-KR"/>
        </w:rPr>
        <w:t xml:space="preserve"> with </w:t>
      </w:r>
      <w:r w:rsidRPr="00F43CC3">
        <w:rPr>
          <w:noProof/>
          <w:lang w:val="en-CA" w:eastAsia="ko-KR"/>
        </w:rPr>
        <w:t xml:space="preserve">X and </w:t>
      </w:r>
      <w:r w:rsidRPr="00F43CC3" w:rsidDel="003C51E6">
        <w:rPr>
          <w:noProof/>
          <w:lang w:val="en-CA" w:eastAsia="ko-KR"/>
        </w:rPr>
        <w:t>refIdxLX as input</w:t>
      </w:r>
      <w:r w:rsidRPr="00F43CC3">
        <w:rPr>
          <w:noProof/>
          <w:lang w:val="en-CA" w:eastAsia="ko-KR"/>
        </w:rPr>
        <w:t>s</w:t>
      </w:r>
      <w:r w:rsidRPr="00F43CC3" w:rsidDel="003C51E6">
        <w:rPr>
          <w:noProof/>
          <w:lang w:val="en-CA" w:eastAsia="ko-KR"/>
        </w:rPr>
        <w:t>.</w:t>
      </w:r>
    </w:p>
    <w:p w14:paraId="028331AF" w14:textId="2039E79E" w:rsidR="00337D8A" w:rsidRPr="00F43CC3" w:rsidRDefault="00337D8A" w:rsidP="00337D8A">
      <w:pPr>
        <w:numPr>
          <w:ilvl w:val="0"/>
          <w:numId w:val="4"/>
        </w:numPr>
        <w:tabs>
          <w:tab w:val="clear" w:pos="400"/>
          <w:tab w:val="clear" w:pos="794"/>
          <w:tab w:val="clear" w:pos="1191"/>
          <w:tab w:val="clear" w:pos="1588"/>
        </w:tabs>
        <w:ind w:left="1620" w:hanging="284"/>
        <w:rPr>
          <w:noProof/>
          <w:lang w:val="en-CA" w:eastAsia="ko-KR"/>
        </w:rPr>
      </w:pPr>
      <w:r w:rsidRPr="00F43CC3">
        <w:rPr>
          <w:noProof/>
          <w:lang w:val="en-CA" w:eastAsia="ko-KR"/>
        </w:rPr>
        <w:t xml:space="preserve">The number of luma </w:t>
      </w:r>
      <w:r w:rsidR="00886EAD">
        <w:rPr>
          <w:noProof/>
          <w:lang w:val="en-CA" w:eastAsia="ko-KR"/>
        </w:rPr>
        <w:t>subblock</w:t>
      </w:r>
      <w:r w:rsidRPr="00F43CC3">
        <w:rPr>
          <w:noProof/>
          <w:lang w:val="en-CA" w:eastAsia="ko-KR"/>
        </w:rPr>
        <w:t>s in horizontal direction numSbX and in vertical direction numSbY, the subblock width sbWidth and the subblock height sbHeight are derived as follows:</w:t>
      </w:r>
    </w:p>
    <w:p w14:paraId="7E15AE35" w14:textId="560D37E0" w:rsidR="00337D8A" w:rsidRPr="00F43CC3" w:rsidRDefault="00337D8A" w:rsidP="00337D8A">
      <w:pPr>
        <w:pStyle w:val="Equation"/>
        <w:tabs>
          <w:tab w:val="clear" w:pos="794"/>
          <w:tab w:val="clear" w:pos="1588"/>
          <w:tab w:val="left" w:pos="851"/>
          <w:tab w:val="left" w:pos="1134"/>
          <w:tab w:val="left" w:pos="1418"/>
          <w:tab w:val="left" w:pos="1701"/>
        </w:tabs>
        <w:ind w:leftChars="1350" w:left="2700"/>
        <w:rPr>
          <w:noProof/>
          <w:lang w:val="en-CA" w:eastAsia="ko-KR"/>
        </w:rPr>
      </w:pPr>
      <w:r w:rsidRPr="00F43CC3">
        <w:rPr>
          <w:noProof/>
          <w:lang w:val="en-CA" w:eastAsia="ko-KR"/>
        </w:rPr>
        <w:t>numSbX = ( cbWidth &gt; 16 ) ? ( cbWidth </w:t>
      </w:r>
      <w:r w:rsidR="00B87471" w:rsidRPr="00F43CC3">
        <w:rPr>
          <w:noProof/>
          <w:lang w:val="en-CA" w:eastAsia="ko-KR"/>
        </w:rPr>
        <w:t> </w:t>
      </w:r>
      <w:r w:rsidRPr="00F43CC3">
        <w:rPr>
          <w:noProof/>
          <w:lang w:val="en-CA" w:eastAsia="ko-KR"/>
        </w:rPr>
        <w:t>&gt;&gt;</w:t>
      </w:r>
      <w:r w:rsidR="00B87471" w:rsidRPr="00F43CC3">
        <w:rPr>
          <w:noProof/>
          <w:lang w:val="en-CA" w:eastAsia="ko-KR"/>
        </w:rPr>
        <w:t> </w:t>
      </w:r>
      <w:r w:rsidRPr="00F43CC3">
        <w:rPr>
          <w:noProof/>
          <w:lang w:val="en-CA" w:eastAsia="ko-KR"/>
        </w:rPr>
        <w:t> 4 ) : 1</w:t>
      </w:r>
      <w:r w:rsidRPr="00F43CC3">
        <w:rPr>
          <w:noProof/>
          <w:lang w:val="en-CA" w:eastAsia="ko-KR"/>
        </w:rPr>
        <w:tab/>
      </w:r>
      <w:r w:rsidRPr="00F43CC3" w:rsidDel="003C51E6">
        <w:rPr>
          <w:noProof/>
          <w:lang w:val="en-CA" w:eastAsia="ko-KR"/>
        </w:rPr>
        <w:t>(</w:t>
      </w:r>
      <w:r w:rsidR="00275CD7" w:rsidRPr="00F43CC3">
        <w:rPr>
          <w:noProof/>
          <w:lang w:val="en-CA"/>
        </w:rPr>
        <w:fldChar w:fldCharType="begin" w:fldLock="1"/>
      </w:r>
      <w:r w:rsidR="00275CD7" w:rsidRPr="00F43CC3">
        <w:rPr>
          <w:noProof/>
          <w:lang w:val="en-CA"/>
        </w:rPr>
        <w:instrText xml:space="preserve"> SEQ Equation \* ARABIC </w:instrText>
      </w:r>
      <w:r w:rsidR="00275CD7" w:rsidRPr="00F43CC3">
        <w:rPr>
          <w:noProof/>
          <w:lang w:val="en-CA"/>
        </w:rPr>
        <w:fldChar w:fldCharType="separate"/>
      </w:r>
      <w:r w:rsidR="00A7517A">
        <w:rPr>
          <w:noProof/>
          <w:lang w:val="en-CA"/>
        </w:rPr>
        <w:t>442</w:t>
      </w:r>
      <w:r w:rsidR="00275CD7" w:rsidRPr="00F43CC3">
        <w:rPr>
          <w:noProof/>
          <w:lang w:val="en-CA"/>
        </w:rPr>
        <w:fldChar w:fldCharType="end"/>
      </w:r>
      <w:r w:rsidRPr="00F43CC3" w:rsidDel="003C51E6">
        <w:rPr>
          <w:noProof/>
          <w:lang w:val="en-CA" w:eastAsia="ko-KR"/>
        </w:rPr>
        <w:t>)</w:t>
      </w:r>
    </w:p>
    <w:p w14:paraId="20C92AD5" w14:textId="63862F81" w:rsidR="00337D8A" w:rsidRPr="00F43CC3" w:rsidRDefault="00337D8A" w:rsidP="00337D8A">
      <w:pPr>
        <w:pStyle w:val="Equation"/>
        <w:tabs>
          <w:tab w:val="clear" w:pos="794"/>
          <w:tab w:val="clear" w:pos="1588"/>
          <w:tab w:val="left" w:pos="851"/>
          <w:tab w:val="left" w:pos="1134"/>
          <w:tab w:val="left" w:pos="1418"/>
          <w:tab w:val="left" w:pos="1701"/>
        </w:tabs>
        <w:ind w:leftChars="1350" w:left="2700"/>
        <w:rPr>
          <w:noProof/>
          <w:lang w:val="en-CA" w:eastAsia="ko-KR"/>
        </w:rPr>
      </w:pPr>
      <w:r w:rsidRPr="00F43CC3">
        <w:rPr>
          <w:noProof/>
          <w:lang w:val="en-CA" w:eastAsia="ko-KR"/>
        </w:rPr>
        <w:t>numSbY = ( cbHeight &gt; 16 ) ? ( cbHeight </w:t>
      </w:r>
      <w:r w:rsidR="00B87471" w:rsidRPr="00F43CC3">
        <w:rPr>
          <w:noProof/>
          <w:lang w:val="en-CA" w:eastAsia="ko-KR"/>
        </w:rPr>
        <w:t> </w:t>
      </w:r>
      <w:r w:rsidRPr="00F43CC3">
        <w:rPr>
          <w:noProof/>
          <w:lang w:val="en-CA" w:eastAsia="ko-KR"/>
        </w:rPr>
        <w:t>&gt;&gt; </w:t>
      </w:r>
      <w:r w:rsidR="00B87471" w:rsidRPr="00F43CC3">
        <w:rPr>
          <w:noProof/>
          <w:lang w:val="en-CA" w:eastAsia="ko-KR"/>
        </w:rPr>
        <w:t> </w:t>
      </w:r>
      <w:r w:rsidRPr="00F43CC3">
        <w:rPr>
          <w:noProof/>
          <w:lang w:val="en-CA" w:eastAsia="ko-KR"/>
        </w:rPr>
        <w:t>4 ) : 1</w:t>
      </w:r>
      <w:r w:rsidRPr="00F43CC3">
        <w:rPr>
          <w:noProof/>
          <w:lang w:val="en-CA" w:eastAsia="ko-KR"/>
        </w:rPr>
        <w:tab/>
      </w:r>
      <w:r w:rsidRPr="00F43CC3" w:rsidDel="003C51E6">
        <w:rPr>
          <w:noProof/>
          <w:lang w:val="en-CA" w:eastAsia="ko-KR"/>
        </w:rPr>
        <w:t>(</w:t>
      </w:r>
      <w:r w:rsidR="00275CD7" w:rsidRPr="00F43CC3">
        <w:rPr>
          <w:noProof/>
          <w:lang w:val="en-CA"/>
        </w:rPr>
        <w:fldChar w:fldCharType="begin" w:fldLock="1"/>
      </w:r>
      <w:r w:rsidR="00275CD7" w:rsidRPr="00F43CC3">
        <w:rPr>
          <w:noProof/>
          <w:lang w:val="en-CA"/>
        </w:rPr>
        <w:instrText xml:space="preserve"> SEQ Equation \* ARABIC </w:instrText>
      </w:r>
      <w:r w:rsidR="00275CD7" w:rsidRPr="00F43CC3">
        <w:rPr>
          <w:noProof/>
          <w:lang w:val="en-CA"/>
        </w:rPr>
        <w:fldChar w:fldCharType="separate"/>
      </w:r>
      <w:r w:rsidR="00A7517A">
        <w:rPr>
          <w:noProof/>
          <w:lang w:val="en-CA"/>
        </w:rPr>
        <w:t>443</w:t>
      </w:r>
      <w:r w:rsidR="00275CD7" w:rsidRPr="00F43CC3">
        <w:rPr>
          <w:noProof/>
          <w:lang w:val="en-CA"/>
        </w:rPr>
        <w:fldChar w:fldCharType="end"/>
      </w:r>
      <w:r w:rsidRPr="00F43CC3" w:rsidDel="003C51E6">
        <w:rPr>
          <w:noProof/>
          <w:lang w:val="en-CA" w:eastAsia="ko-KR"/>
        </w:rPr>
        <w:t>)</w:t>
      </w:r>
    </w:p>
    <w:p w14:paraId="607CF66F" w14:textId="2C6B2DDA" w:rsidR="00337D8A" w:rsidRPr="00F43CC3" w:rsidRDefault="00337D8A" w:rsidP="00337D8A">
      <w:pPr>
        <w:pStyle w:val="Equation"/>
        <w:tabs>
          <w:tab w:val="clear" w:pos="794"/>
          <w:tab w:val="clear" w:pos="1588"/>
          <w:tab w:val="left" w:pos="851"/>
          <w:tab w:val="left" w:pos="1134"/>
          <w:tab w:val="left" w:pos="1418"/>
          <w:tab w:val="left" w:pos="1701"/>
        </w:tabs>
        <w:ind w:leftChars="1350" w:left="2700"/>
        <w:rPr>
          <w:noProof/>
          <w:lang w:val="en-CA" w:eastAsia="ko-KR"/>
        </w:rPr>
      </w:pPr>
      <w:r w:rsidRPr="00F43CC3">
        <w:rPr>
          <w:noProof/>
          <w:lang w:val="en-CA" w:eastAsia="ko-KR"/>
        </w:rPr>
        <w:t>sbWidth = ( cbWidth &gt; 16 ) ? 16 : cbWidth</w:t>
      </w:r>
      <w:r w:rsidRPr="00F43CC3">
        <w:rPr>
          <w:noProof/>
          <w:lang w:val="en-CA" w:eastAsia="ko-KR"/>
        </w:rPr>
        <w:tab/>
      </w:r>
      <w:r w:rsidRPr="00F43CC3" w:rsidDel="003C51E6">
        <w:rPr>
          <w:noProof/>
          <w:lang w:val="en-CA" w:eastAsia="ko-KR"/>
        </w:rPr>
        <w:t>(</w:t>
      </w:r>
      <w:r w:rsidR="00275CD7" w:rsidRPr="00F43CC3">
        <w:rPr>
          <w:noProof/>
          <w:lang w:val="en-CA"/>
        </w:rPr>
        <w:fldChar w:fldCharType="begin" w:fldLock="1"/>
      </w:r>
      <w:r w:rsidR="00275CD7" w:rsidRPr="00F43CC3">
        <w:rPr>
          <w:noProof/>
          <w:lang w:val="en-CA"/>
        </w:rPr>
        <w:instrText xml:space="preserve"> SEQ Equation \* ARABIC </w:instrText>
      </w:r>
      <w:r w:rsidR="00275CD7" w:rsidRPr="00F43CC3">
        <w:rPr>
          <w:noProof/>
          <w:lang w:val="en-CA"/>
        </w:rPr>
        <w:fldChar w:fldCharType="separate"/>
      </w:r>
      <w:r w:rsidR="00A7517A">
        <w:rPr>
          <w:noProof/>
          <w:lang w:val="en-CA"/>
        </w:rPr>
        <w:t>444</w:t>
      </w:r>
      <w:r w:rsidR="00275CD7" w:rsidRPr="00F43CC3">
        <w:rPr>
          <w:noProof/>
          <w:lang w:val="en-CA"/>
        </w:rPr>
        <w:fldChar w:fldCharType="end"/>
      </w:r>
      <w:r w:rsidRPr="00F43CC3" w:rsidDel="003C51E6">
        <w:rPr>
          <w:noProof/>
          <w:lang w:val="en-CA" w:eastAsia="ko-KR"/>
        </w:rPr>
        <w:t>)</w:t>
      </w:r>
    </w:p>
    <w:p w14:paraId="3506DDFC" w14:textId="60CA07EE" w:rsidR="00337D8A" w:rsidRPr="00F43CC3" w:rsidRDefault="00337D8A" w:rsidP="00337D8A">
      <w:pPr>
        <w:pStyle w:val="Equation"/>
        <w:tabs>
          <w:tab w:val="clear" w:pos="794"/>
          <w:tab w:val="clear" w:pos="1588"/>
          <w:tab w:val="left" w:pos="851"/>
          <w:tab w:val="left" w:pos="1134"/>
          <w:tab w:val="left" w:pos="1418"/>
          <w:tab w:val="left" w:pos="1701"/>
        </w:tabs>
        <w:ind w:leftChars="1350" w:left="2700"/>
        <w:rPr>
          <w:noProof/>
          <w:lang w:val="en-CA" w:eastAsia="ko-KR"/>
        </w:rPr>
      </w:pPr>
      <w:r w:rsidRPr="00F43CC3">
        <w:rPr>
          <w:noProof/>
          <w:lang w:val="en-CA" w:eastAsia="ko-KR"/>
        </w:rPr>
        <w:t>sbHeight = ( cbHeight &gt; 16 ) ? 16 : cbHeight</w:t>
      </w:r>
      <w:r w:rsidRPr="00F43CC3">
        <w:rPr>
          <w:noProof/>
          <w:lang w:val="en-CA" w:eastAsia="ko-KR"/>
        </w:rPr>
        <w:tab/>
      </w:r>
      <w:r w:rsidRPr="00F43CC3" w:rsidDel="003C51E6">
        <w:rPr>
          <w:noProof/>
          <w:lang w:val="en-CA" w:eastAsia="ko-KR"/>
        </w:rPr>
        <w:t>(</w:t>
      </w:r>
      <w:r w:rsidR="00275CD7" w:rsidRPr="00F43CC3">
        <w:rPr>
          <w:noProof/>
          <w:lang w:val="en-CA"/>
        </w:rPr>
        <w:fldChar w:fldCharType="begin" w:fldLock="1"/>
      </w:r>
      <w:r w:rsidR="00275CD7" w:rsidRPr="00F43CC3">
        <w:rPr>
          <w:noProof/>
          <w:lang w:val="en-CA"/>
        </w:rPr>
        <w:instrText xml:space="preserve"> SEQ Equation \* ARABIC </w:instrText>
      </w:r>
      <w:r w:rsidR="00275CD7" w:rsidRPr="00F43CC3">
        <w:rPr>
          <w:noProof/>
          <w:lang w:val="en-CA"/>
        </w:rPr>
        <w:fldChar w:fldCharType="separate"/>
      </w:r>
      <w:r w:rsidR="00A7517A">
        <w:rPr>
          <w:noProof/>
          <w:lang w:val="en-CA"/>
        </w:rPr>
        <w:t>445</w:t>
      </w:r>
      <w:r w:rsidR="00275CD7" w:rsidRPr="00F43CC3">
        <w:rPr>
          <w:noProof/>
          <w:lang w:val="en-CA"/>
        </w:rPr>
        <w:fldChar w:fldCharType="end"/>
      </w:r>
      <w:r w:rsidRPr="00F43CC3" w:rsidDel="003C51E6">
        <w:rPr>
          <w:noProof/>
          <w:lang w:val="en-CA" w:eastAsia="ko-KR"/>
        </w:rPr>
        <w:t>)</w:t>
      </w:r>
    </w:p>
    <w:p w14:paraId="637EE855" w14:textId="77777777" w:rsidR="00337D8A" w:rsidRPr="00F43CC3" w:rsidRDefault="00337D8A" w:rsidP="00337D8A">
      <w:pPr>
        <w:numPr>
          <w:ilvl w:val="0"/>
          <w:numId w:val="4"/>
        </w:numPr>
        <w:tabs>
          <w:tab w:val="clear" w:pos="400"/>
          <w:tab w:val="clear" w:pos="794"/>
          <w:tab w:val="clear" w:pos="1191"/>
          <w:tab w:val="clear" w:pos="1588"/>
        </w:tabs>
        <w:ind w:left="1620" w:hanging="284"/>
        <w:rPr>
          <w:noProof/>
          <w:lang w:val="en-CA" w:eastAsia="ko-KR"/>
        </w:rPr>
      </w:pPr>
      <w:r w:rsidRPr="00F43CC3">
        <w:rPr>
          <w:noProof/>
          <w:lang w:val="en-CA" w:eastAsia="ko-KR"/>
        </w:rPr>
        <w:t>For xSbIdx = 0..numSbX − 1 and ySbIdx = 0..numSbY − 1, the following applies:</w:t>
      </w:r>
    </w:p>
    <w:p w14:paraId="16A3F247" w14:textId="35D46BBE" w:rsidR="00337D8A" w:rsidRPr="00F43CC3" w:rsidRDefault="00337D8A" w:rsidP="00337D8A">
      <w:pPr>
        <w:numPr>
          <w:ilvl w:val="0"/>
          <w:numId w:val="4"/>
        </w:numPr>
        <w:tabs>
          <w:tab w:val="clear" w:pos="400"/>
          <w:tab w:val="clear" w:pos="794"/>
          <w:tab w:val="clear" w:pos="1191"/>
          <w:tab w:val="clear" w:pos="1588"/>
          <w:tab w:val="clear" w:pos="1985"/>
        </w:tabs>
        <w:ind w:left="1890" w:hanging="284"/>
        <w:rPr>
          <w:noProof/>
          <w:lang w:val="en-CA" w:eastAsia="ko-KR"/>
        </w:rPr>
      </w:pPr>
      <w:r w:rsidRPr="00F43CC3">
        <w:rPr>
          <w:noProof/>
          <w:lang w:val="en-CA" w:eastAsia="ko-KR"/>
        </w:rPr>
        <w:t xml:space="preserve">The luma motion vectors mvLX[ xSbIdx ][ ySbIdx ] </w:t>
      </w:r>
      <w:r w:rsidRPr="00F43CC3" w:rsidDel="003C51E6">
        <w:rPr>
          <w:noProof/>
          <w:lang w:val="en-CA" w:eastAsia="ko-KR"/>
        </w:rPr>
        <w:t>and the prediction list utilization flags</w:t>
      </w:r>
      <w:r w:rsidRPr="00F43CC3">
        <w:rPr>
          <w:noProof/>
          <w:lang w:val="en-CA" w:eastAsia="ko-KR"/>
        </w:rPr>
        <w:t xml:space="preserve"> predFlagLX[ xSbIdx ][ ySbIdx ] with X</w:t>
      </w:r>
      <w:r w:rsidR="005233BC">
        <w:rPr>
          <w:noProof/>
          <w:lang w:val="en-CA" w:eastAsia="ko-KR"/>
        </w:rPr>
        <w:t> = </w:t>
      </w:r>
      <w:r w:rsidR="005233BC" w:rsidRPr="00125512">
        <w:rPr>
          <w:noProof/>
          <w:lang w:val="en-CA"/>
        </w:rPr>
        <w:t>0</w:t>
      </w:r>
      <w:r w:rsidR="005233BC">
        <w:rPr>
          <w:noProof/>
          <w:lang w:val="en-CA"/>
        </w:rPr>
        <w:t>..</w:t>
      </w:r>
      <w:r w:rsidR="005233BC" w:rsidRPr="00125512">
        <w:rPr>
          <w:noProof/>
          <w:lang w:val="en-CA"/>
        </w:rPr>
        <w:t>1</w:t>
      </w:r>
      <w:r w:rsidRPr="00F43CC3">
        <w:rPr>
          <w:noProof/>
          <w:lang w:val="en-CA" w:eastAsia="ko-KR"/>
        </w:rPr>
        <w:t xml:space="preserve">, and the luma location ( xSb[xSbIdx][ySbIdx], ySb[xSbIdx][ySbIdx] ) specifying the top-left sample of the </w:t>
      </w:r>
      <w:r w:rsidR="00886EAD">
        <w:rPr>
          <w:noProof/>
          <w:lang w:val="en-CA" w:eastAsia="ko-KR"/>
        </w:rPr>
        <w:t>subblock</w:t>
      </w:r>
      <w:r w:rsidRPr="00F43CC3">
        <w:rPr>
          <w:noProof/>
          <w:lang w:val="en-CA" w:eastAsia="ko-KR"/>
        </w:rPr>
        <w:t xml:space="preserve"> relative to the top</w:t>
      </w:r>
      <w:r w:rsidRPr="00F43CC3">
        <w:rPr>
          <w:noProof/>
          <w:lang w:val="en-CA" w:eastAsia="ko-KR"/>
        </w:rPr>
        <w:noBreakHyphen/>
        <w:t>left luma sample of the current picture are derived as follows:</w:t>
      </w:r>
    </w:p>
    <w:p w14:paraId="2A9248C3" w14:textId="4B35B9E9" w:rsidR="00337D8A" w:rsidRPr="00F43CC3" w:rsidRDefault="00337D8A" w:rsidP="00337D8A">
      <w:pPr>
        <w:pStyle w:val="Equation"/>
        <w:tabs>
          <w:tab w:val="clear" w:pos="794"/>
          <w:tab w:val="clear" w:pos="1588"/>
          <w:tab w:val="left" w:pos="851"/>
          <w:tab w:val="left" w:pos="1134"/>
          <w:tab w:val="left" w:pos="1418"/>
          <w:tab w:val="left" w:pos="1701"/>
        </w:tabs>
        <w:ind w:leftChars="1350" w:left="2700"/>
        <w:rPr>
          <w:noProof/>
          <w:lang w:val="en-CA" w:eastAsia="ko-KR"/>
        </w:rPr>
      </w:pPr>
      <w:r w:rsidRPr="00F43CC3">
        <w:rPr>
          <w:noProof/>
          <w:lang w:val="en-CA" w:eastAsia="ko-KR"/>
        </w:rPr>
        <w:t>mvLX[ xSbIdx ][ ySbIdx ] = mvLX[ 0 ][ 0 ]</w:t>
      </w:r>
      <w:r w:rsidRPr="00F43CC3">
        <w:rPr>
          <w:noProof/>
          <w:lang w:val="en-CA" w:eastAsia="ko-KR"/>
        </w:rPr>
        <w:tab/>
      </w:r>
      <w:r w:rsidRPr="00F43CC3" w:rsidDel="003C51E6">
        <w:rPr>
          <w:noProof/>
          <w:lang w:val="en-CA" w:eastAsia="ko-KR"/>
        </w:rPr>
        <w:t>(</w:t>
      </w:r>
      <w:r w:rsidR="00275CD7" w:rsidRPr="00F43CC3">
        <w:rPr>
          <w:noProof/>
          <w:lang w:val="en-CA"/>
        </w:rPr>
        <w:fldChar w:fldCharType="begin" w:fldLock="1"/>
      </w:r>
      <w:r w:rsidR="00275CD7" w:rsidRPr="00F43CC3">
        <w:rPr>
          <w:noProof/>
          <w:lang w:val="en-CA"/>
        </w:rPr>
        <w:instrText xml:space="preserve"> SEQ Equation \* ARABIC </w:instrText>
      </w:r>
      <w:r w:rsidR="00275CD7" w:rsidRPr="00F43CC3">
        <w:rPr>
          <w:noProof/>
          <w:lang w:val="en-CA"/>
        </w:rPr>
        <w:fldChar w:fldCharType="separate"/>
      </w:r>
      <w:r w:rsidR="00A7517A">
        <w:rPr>
          <w:noProof/>
          <w:lang w:val="en-CA"/>
        </w:rPr>
        <w:t>446</w:t>
      </w:r>
      <w:r w:rsidR="00275CD7" w:rsidRPr="00F43CC3">
        <w:rPr>
          <w:noProof/>
          <w:lang w:val="en-CA"/>
        </w:rPr>
        <w:fldChar w:fldCharType="end"/>
      </w:r>
      <w:r w:rsidRPr="00F43CC3" w:rsidDel="003C51E6">
        <w:rPr>
          <w:noProof/>
          <w:lang w:val="en-CA" w:eastAsia="ko-KR"/>
        </w:rPr>
        <w:t>)</w:t>
      </w:r>
    </w:p>
    <w:p w14:paraId="48FE38CE" w14:textId="6F945B00" w:rsidR="00337D8A" w:rsidRPr="00F43CC3" w:rsidRDefault="00337D8A" w:rsidP="00337D8A">
      <w:pPr>
        <w:pStyle w:val="Equation"/>
        <w:tabs>
          <w:tab w:val="clear" w:pos="794"/>
          <w:tab w:val="clear" w:pos="1588"/>
          <w:tab w:val="left" w:pos="851"/>
          <w:tab w:val="left" w:pos="1134"/>
          <w:tab w:val="left" w:pos="1418"/>
          <w:tab w:val="left" w:pos="1701"/>
        </w:tabs>
        <w:ind w:leftChars="1350" w:left="2700"/>
        <w:rPr>
          <w:noProof/>
          <w:lang w:val="en-CA" w:eastAsia="ko-KR"/>
        </w:rPr>
      </w:pPr>
      <w:r w:rsidRPr="00F43CC3">
        <w:rPr>
          <w:noProof/>
          <w:lang w:val="en-CA" w:eastAsia="ko-KR"/>
        </w:rPr>
        <w:t>predFlagLX[ xSbIdx ][ ySbIdx ] = predFlagLX[ 0 ][ 0 ]</w:t>
      </w:r>
      <w:r w:rsidRPr="00F43CC3">
        <w:rPr>
          <w:noProof/>
          <w:lang w:val="en-CA" w:eastAsia="ko-KR"/>
        </w:rPr>
        <w:tab/>
      </w:r>
      <w:r w:rsidRPr="00F43CC3" w:rsidDel="003C51E6">
        <w:rPr>
          <w:noProof/>
          <w:lang w:val="en-CA" w:eastAsia="ko-KR"/>
        </w:rPr>
        <w:t>(</w:t>
      </w:r>
      <w:r w:rsidR="00275CD7" w:rsidRPr="00F43CC3">
        <w:rPr>
          <w:noProof/>
          <w:lang w:val="en-CA"/>
        </w:rPr>
        <w:fldChar w:fldCharType="begin" w:fldLock="1"/>
      </w:r>
      <w:r w:rsidR="00275CD7" w:rsidRPr="00F43CC3">
        <w:rPr>
          <w:noProof/>
          <w:lang w:val="en-CA"/>
        </w:rPr>
        <w:instrText xml:space="preserve"> SEQ Equation \* ARABIC </w:instrText>
      </w:r>
      <w:r w:rsidR="00275CD7" w:rsidRPr="00F43CC3">
        <w:rPr>
          <w:noProof/>
          <w:lang w:val="en-CA"/>
        </w:rPr>
        <w:fldChar w:fldCharType="separate"/>
      </w:r>
      <w:r w:rsidR="00A7517A">
        <w:rPr>
          <w:noProof/>
          <w:lang w:val="en-CA"/>
        </w:rPr>
        <w:t>447</w:t>
      </w:r>
      <w:r w:rsidR="00275CD7" w:rsidRPr="00F43CC3">
        <w:rPr>
          <w:noProof/>
          <w:lang w:val="en-CA"/>
        </w:rPr>
        <w:fldChar w:fldCharType="end"/>
      </w:r>
      <w:r w:rsidRPr="00F43CC3" w:rsidDel="003C51E6">
        <w:rPr>
          <w:noProof/>
          <w:lang w:val="en-CA" w:eastAsia="ko-KR"/>
        </w:rPr>
        <w:t>)</w:t>
      </w:r>
    </w:p>
    <w:p w14:paraId="5BD61A1D" w14:textId="44A16799" w:rsidR="00337D8A" w:rsidRPr="00F43CC3" w:rsidRDefault="00337D8A" w:rsidP="00337D8A">
      <w:pPr>
        <w:pStyle w:val="Equation"/>
        <w:tabs>
          <w:tab w:val="clear" w:pos="794"/>
          <w:tab w:val="clear" w:pos="1588"/>
          <w:tab w:val="left" w:pos="851"/>
          <w:tab w:val="left" w:pos="1134"/>
          <w:tab w:val="left" w:pos="1418"/>
          <w:tab w:val="left" w:pos="1701"/>
        </w:tabs>
        <w:ind w:leftChars="1350" w:left="2700"/>
        <w:rPr>
          <w:noProof/>
          <w:lang w:val="en-CA" w:eastAsia="ko-KR"/>
        </w:rPr>
      </w:pPr>
      <w:r w:rsidRPr="00F43CC3">
        <w:rPr>
          <w:noProof/>
          <w:lang w:val="en-CA" w:eastAsia="ko-KR"/>
        </w:rPr>
        <w:t>xSb[ xSbIdx ][ ySbIdx ] =  xCb + xSbIdx * sbWidth</w:t>
      </w:r>
      <w:r w:rsidRPr="00F43CC3">
        <w:rPr>
          <w:noProof/>
          <w:lang w:val="en-CA" w:eastAsia="ko-KR"/>
        </w:rPr>
        <w:tab/>
      </w:r>
      <w:r w:rsidRPr="00F43CC3" w:rsidDel="003C51E6">
        <w:rPr>
          <w:noProof/>
          <w:lang w:val="en-CA" w:eastAsia="ko-KR"/>
        </w:rPr>
        <w:t>(</w:t>
      </w:r>
      <w:r w:rsidR="00275CD7" w:rsidRPr="00F43CC3">
        <w:rPr>
          <w:noProof/>
          <w:lang w:val="en-CA"/>
        </w:rPr>
        <w:fldChar w:fldCharType="begin" w:fldLock="1"/>
      </w:r>
      <w:r w:rsidR="00275CD7" w:rsidRPr="00F43CC3">
        <w:rPr>
          <w:noProof/>
          <w:lang w:val="en-CA"/>
        </w:rPr>
        <w:instrText xml:space="preserve"> SEQ Equation \* ARABIC </w:instrText>
      </w:r>
      <w:r w:rsidR="00275CD7" w:rsidRPr="00F43CC3">
        <w:rPr>
          <w:noProof/>
          <w:lang w:val="en-CA"/>
        </w:rPr>
        <w:fldChar w:fldCharType="separate"/>
      </w:r>
      <w:r w:rsidR="00A7517A">
        <w:rPr>
          <w:noProof/>
          <w:lang w:val="en-CA"/>
        </w:rPr>
        <w:t>448</w:t>
      </w:r>
      <w:r w:rsidR="00275CD7" w:rsidRPr="00F43CC3">
        <w:rPr>
          <w:noProof/>
          <w:lang w:val="en-CA"/>
        </w:rPr>
        <w:fldChar w:fldCharType="end"/>
      </w:r>
      <w:r w:rsidRPr="00F43CC3" w:rsidDel="003C51E6">
        <w:rPr>
          <w:noProof/>
          <w:lang w:val="en-CA" w:eastAsia="ko-KR"/>
        </w:rPr>
        <w:t>)</w:t>
      </w:r>
    </w:p>
    <w:p w14:paraId="3FB4BE3A" w14:textId="5552FB9E" w:rsidR="00337D8A" w:rsidRPr="00F43CC3" w:rsidRDefault="00337D8A" w:rsidP="00337D8A">
      <w:pPr>
        <w:pStyle w:val="Equation"/>
        <w:tabs>
          <w:tab w:val="clear" w:pos="794"/>
          <w:tab w:val="clear" w:pos="1588"/>
          <w:tab w:val="left" w:pos="851"/>
          <w:tab w:val="left" w:pos="1134"/>
          <w:tab w:val="left" w:pos="1418"/>
          <w:tab w:val="left" w:pos="1701"/>
        </w:tabs>
        <w:ind w:leftChars="1350" w:left="2700"/>
        <w:rPr>
          <w:noProof/>
          <w:lang w:val="en-CA" w:eastAsia="ko-KR"/>
        </w:rPr>
      </w:pPr>
      <w:r w:rsidRPr="00F43CC3">
        <w:rPr>
          <w:noProof/>
          <w:lang w:val="en-CA" w:eastAsia="ko-KR"/>
        </w:rPr>
        <w:t>ySb[ xSbIdx ][ ySbIdx ] =  yCb + ySbIdx * sbHeight</w:t>
      </w:r>
      <w:r w:rsidRPr="00F43CC3">
        <w:rPr>
          <w:noProof/>
          <w:lang w:val="en-CA" w:eastAsia="ko-KR"/>
        </w:rPr>
        <w:tab/>
      </w:r>
      <w:r w:rsidRPr="00F43CC3" w:rsidDel="003C51E6">
        <w:rPr>
          <w:noProof/>
          <w:lang w:val="en-CA" w:eastAsia="ko-KR"/>
        </w:rPr>
        <w:t>(</w:t>
      </w:r>
      <w:r w:rsidR="00275CD7" w:rsidRPr="00F43CC3">
        <w:rPr>
          <w:noProof/>
          <w:lang w:val="en-CA"/>
        </w:rPr>
        <w:fldChar w:fldCharType="begin" w:fldLock="1"/>
      </w:r>
      <w:r w:rsidR="00275CD7" w:rsidRPr="00F43CC3">
        <w:rPr>
          <w:noProof/>
          <w:lang w:val="en-CA"/>
        </w:rPr>
        <w:instrText xml:space="preserve"> SEQ Equation \* ARABIC </w:instrText>
      </w:r>
      <w:r w:rsidR="00275CD7" w:rsidRPr="00F43CC3">
        <w:rPr>
          <w:noProof/>
          <w:lang w:val="en-CA"/>
        </w:rPr>
        <w:fldChar w:fldCharType="separate"/>
      </w:r>
      <w:r w:rsidR="00A7517A">
        <w:rPr>
          <w:noProof/>
          <w:lang w:val="en-CA"/>
        </w:rPr>
        <w:t>449</w:t>
      </w:r>
      <w:r w:rsidR="00275CD7" w:rsidRPr="00F43CC3">
        <w:rPr>
          <w:noProof/>
          <w:lang w:val="en-CA"/>
        </w:rPr>
        <w:fldChar w:fldCharType="end"/>
      </w:r>
      <w:r w:rsidRPr="00F43CC3" w:rsidDel="003C51E6">
        <w:rPr>
          <w:noProof/>
          <w:lang w:val="en-CA" w:eastAsia="ko-KR"/>
        </w:rPr>
        <w:t>)</w:t>
      </w:r>
    </w:p>
    <w:p w14:paraId="13F27BEF" w14:textId="6984D7B6" w:rsidR="00337D8A" w:rsidRPr="00F43CC3" w:rsidRDefault="00337D8A" w:rsidP="00337D8A">
      <w:pPr>
        <w:numPr>
          <w:ilvl w:val="0"/>
          <w:numId w:val="4"/>
        </w:numPr>
        <w:tabs>
          <w:tab w:val="clear" w:pos="400"/>
          <w:tab w:val="clear" w:pos="794"/>
          <w:tab w:val="clear" w:pos="1191"/>
          <w:tab w:val="clear" w:pos="1588"/>
          <w:tab w:val="clear" w:pos="1985"/>
        </w:tabs>
        <w:ind w:left="1890" w:hanging="284"/>
        <w:rPr>
          <w:noProof/>
          <w:lang w:val="en-CA" w:eastAsia="ko-KR"/>
        </w:rPr>
      </w:pPr>
      <w:r w:rsidRPr="00F43CC3">
        <w:rPr>
          <w:noProof/>
          <w:lang w:val="en-CA" w:eastAsia="ko-KR"/>
        </w:rPr>
        <w:lastRenderedPageBreak/>
        <w:t>The decoder</w:t>
      </w:r>
      <w:r w:rsidR="00496C16">
        <w:rPr>
          <w:noProof/>
          <w:lang w:val="en-CA" w:eastAsia="ko-KR"/>
        </w:rPr>
        <w:t>-</w:t>
      </w:r>
      <w:r w:rsidRPr="00F43CC3">
        <w:rPr>
          <w:noProof/>
          <w:lang w:val="en-CA" w:eastAsia="ko-KR"/>
        </w:rPr>
        <w:t xml:space="preserve">side motion vector </w:t>
      </w:r>
      <w:r w:rsidR="00C93EA6">
        <w:rPr>
          <w:noProof/>
          <w:lang w:val="en-CA" w:eastAsia="ko-KR"/>
        </w:rPr>
        <w:t>refinement</w:t>
      </w:r>
      <w:r w:rsidRPr="00F43CC3">
        <w:rPr>
          <w:noProof/>
          <w:lang w:val="en-CA" w:eastAsia="ko-KR"/>
        </w:rPr>
        <w:t xml:space="preserve"> process specified in </w:t>
      </w:r>
      <w:r w:rsidR="00A264D5">
        <w:rPr>
          <w:noProof/>
          <w:lang w:val="en-CA" w:eastAsia="ko-KR"/>
        </w:rPr>
        <w:t>subclause</w:t>
      </w:r>
      <w:r w:rsidRPr="00F43CC3">
        <w:rPr>
          <w:noProof/>
          <w:lang w:val="en-CA" w:eastAsia="ko-KR"/>
        </w:rPr>
        <w:t> </w:t>
      </w:r>
      <w:r w:rsidRPr="00F43CC3">
        <w:rPr>
          <w:noProof/>
          <w:lang w:val="en-CA" w:eastAsia="ko-KR"/>
        </w:rPr>
        <w:fldChar w:fldCharType="begin" w:fldLock="1"/>
      </w:r>
      <w:r w:rsidRPr="00F43CC3">
        <w:rPr>
          <w:noProof/>
          <w:lang w:val="en-CA" w:eastAsia="ko-KR"/>
        </w:rPr>
        <w:instrText xml:space="preserve"> REF _Ref535437702 \r \h </w:instrText>
      </w:r>
      <w:r w:rsidRPr="00F43CC3">
        <w:rPr>
          <w:noProof/>
          <w:lang w:val="en-CA" w:eastAsia="ko-KR"/>
        </w:rPr>
      </w:r>
      <w:r w:rsidRPr="00F43CC3">
        <w:rPr>
          <w:noProof/>
          <w:lang w:val="en-CA" w:eastAsia="ko-KR"/>
        </w:rPr>
        <w:fldChar w:fldCharType="separate"/>
      </w:r>
      <w:r w:rsidR="00A7517A">
        <w:rPr>
          <w:noProof/>
          <w:lang w:val="en-CA" w:eastAsia="ko-KR"/>
        </w:rPr>
        <w:t>8.5.3.1</w:t>
      </w:r>
      <w:r w:rsidRPr="00F43CC3">
        <w:rPr>
          <w:noProof/>
          <w:lang w:val="en-CA" w:eastAsia="ko-KR"/>
        </w:rPr>
        <w:fldChar w:fldCharType="end"/>
      </w:r>
      <w:r w:rsidRPr="00F43CC3">
        <w:rPr>
          <w:noProof/>
          <w:lang w:val="en-CA" w:eastAsia="ko-KR"/>
        </w:rPr>
        <w:t xml:space="preserve"> is invoked with xSb[ xSbIdx ][ ySbIdx ], ySb[ xSbIdx ][ ySbIdx ], sbWidth, sbHeight, the motion vectors mvLX[ xSbIdx ][ ySbIdx ] and the reference picture array refPicLX</w:t>
      </w:r>
      <w:r w:rsidRPr="00F43CC3" w:rsidDel="003C51E6">
        <w:rPr>
          <w:noProof/>
          <w:vertAlign w:val="subscript"/>
          <w:lang w:val="en-CA" w:eastAsia="ko-KR"/>
        </w:rPr>
        <w:t>L</w:t>
      </w:r>
      <w:r w:rsidRPr="00F43CC3">
        <w:rPr>
          <w:noProof/>
          <w:lang w:val="en-CA" w:eastAsia="ko-KR"/>
        </w:rPr>
        <w:t xml:space="preserve"> as inputs and delta motion vectors dMvLX[ xSbIdx ][ ySbIdx ] with X</w:t>
      </w:r>
      <w:r w:rsidR="005233BC">
        <w:rPr>
          <w:noProof/>
          <w:lang w:val="en-CA" w:eastAsia="ko-KR"/>
        </w:rPr>
        <w:t> = </w:t>
      </w:r>
      <w:r w:rsidR="005233BC" w:rsidRPr="00125512">
        <w:rPr>
          <w:noProof/>
          <w:lang w:val="en-CA"/>
        </w:rPr>
        <w:t>0</w:t>
      </w:r>
      <w:r w:rsidR="005233BC">
        <w:rPr>
          <w:noProof/>
          <w:lang w:val="en-CA"/>
        </w:rPr>
        <w:t>..</w:t>
      </w:r>
      <w:r w:rsidR="005233BC" w:rsidRPr="00125512">
        <w:rPr>
          <w:noProof/>
          <w:lang w:val="en-CA"/>
        </w:rPr>
        <w:t>1</w:t>
      </w:r>
      <w:r w:rsidRPr="00F43CC3">
        <w:rPr>
          <w:noProof/>
          <w:lang w:val="en-CA" w:eastAsia="ko-KR"/>
        </w:rPr>
        <w:t>, and the mimimum sum of absolute difference in decoder</w:t>
      </w:r>
      <w:r w:rsidR="00496C16">
        <w:rPr>
          <w:noProof/>
          <w:lang w:val="en-CA" w:eastAsia="ko-KR"/>
        </w:rPr>
        <w:t>-</w:t>
      </w:r>
      <w:r w:rsidRPr="00F43CC3">
        <w:rPr>
          <w:noProof/>
          <w:lang w:val="en-CA" w:eastAsia="ko-KR"/>
        </w:rPr>
        <w:t xml:space="preserve">side motion vector </w:t>
      </w:r>
      <w:r w:rsidR="00C93EA6">
        <w:rPr>
          <w:noProof/>
          <w:lang w:val="en-CA" w:eastAsia="ko-KR"/>
        </w:rPr>
        <w:t>refinement</w:t>
      </w:r>
      <w:r w:rsidRPr="00F43CC3">
        <w:rPr>
          <w:noProof/>
          <w:lang w:val="en-CA" w:eastAsia="ko-KR"/>
        </w:rPr>
        <w:t xml:space="preserve"> process dmvrSad[ xSbIdx ][ ySbIdx ] as outputs.</w:t>
      </w:r>
    </w:p>
    <w:p w14:paraId="58893087" w14:textId="439D0CB5" w:rsidR="00337D8A" w:rsidRPr="00F43CC3" w:rsidRDefault="00337D8A" w:rsidP="00337D8A">
      <w:pPr>
        <w:numPr>
          <w:ilvl w:val="0"/>
          <w:numId w:val="4"/>
        </w:numPr>
        <w:tabs>
          <w:tab w:val="clear" w:pos="400"/>
          <w:tab w:val="clear" w:pos="794"/>
          <w:tab w:val="clear" w:pos="1191"/>
          <w:tab w:val="clear" w:pos="1588"/>
          <w:tab w:val="clear" w:pos="1985"/>
        </w:tabs>
        <w:ind w:left="1890" w:hanging="284"/>
        <w:rPr>
          <w:noProof/>
          <w:lang w:val="en-CA" w:eastAsia="ko-KR"/>
        </w:rPr>
      </w:pPr>
      <w:r w:rsidRPr="00F43CC3">
        <w:rPr>
          <w:noProof/>
          <w:color w:val="000000" w:themeColor="text1"/>
          <w:lang w:val="en-CA" w:eastAsia="ko-KR"/>
        </w:rPr>
        <w:t xml:space="preserve">When </w:t>
      </w:r>
      <w:r w:rsidR="007E5DD9">
        <w:rPr>
          <w:noProof/>
          <w:color w:val="000000" w:themeColor="text1"/>
          <w:lang w:val="en-CA" w:eastAsia="ko-KR"/>
        </w:rPr>
        <w:t>sps_chroma_format_idc</w:t>
      </w:r>
      <w:r w:rsidRPr="00F43CC3">
        <w:rPr>
          <w:noProof/>
          <w:color w:val="000000" w:themeColor="text1"/>
          <w:lang w:val="en-CA" w:eastAsia="ko-KR"/>
        </w:rPr>
        <w:t xml:space="preserve"> is not equal to 0, t</w:t>
      </w:r>
      <w:r w:rsidRPr="00F43CC3">
        <w:rPr>
          <w:noProof/>
          <w:lang w:val="en-CA" w:eastAsia="ko-KR"/>
        </w:rPr>
        <w:t xml:space="preserve">he derivation process for chroma motion vectors in </w:t>
      </w:r>
      <w:r w:rsidR="00A264D5">
        <w:rPr>
          <w:noProof/>
          <w:lang w:val="en-CA" w:eastAsia="ko-KR"/>
        </w:rPr>
        <w:t>subclause</w:t>
      </w:r>
      <w:r w:rsidRPr="00F43CC3">
        <w:rPr>
          <w:noProof/>
          <w:lang w:val="en-CA" w:eastAsia="ko-KR"/>
        </w:rPr>
        <w:t xml:space="preserve"> </w:t>
      </w:r>
      <w:r w:rsidRPr="00F43CC3">
        <w:rPr>
          <w:noProof/>
          <w:lang w:val="en-CA" w:eastAsia="ko-KR"/>
        </w:rPr>
        <w:fldChar w:fldCharType="begin" w:fldLock="1"/>
      </w:r>
      <w:r w:rsidRPr="00F43CC3">
        <w:rPr>
          <w:noProof/>
          <w:lang w:val="en-CA" w:eastAsia="ko-KR"/>
        </w:rPr>
        <w:instrText xml:space="preserve"> REF _Ref282002252 \r \h  \* MERGEFORMAT </w:instrText>
      </w:r>
      <w:r w:rsidRPr="00F43CC3">
        <w:rPr>
          <w:noProof/>
          <w:lang w:val="en-CA" w:eastAsia="ko-KR"/>
        </w:rPr>
      </w:r>
      <w:r w:rsidRPr="00F43CC3">
        <w:rPr>
          <w:noProof/>
          <w:lang w:val="en-CA" w:eastAsia="ko-KR"/>
        </w:rPr>
        <w:fldChar w:fldCharType="separate"/>
      </w:r>
      <w:r w:rsidR="00A7517A">
        <w:rPr>
          <w:noProof/>
          <w:lang w:val="en-CA" w:eastAsia="ko-KR"/>
        </w:rPr>
        <w:t>8.5.2.13</w:t>
      </w:r>
      <w:r w:rsidRPr="00F43CC3">
        <w:rPr>
          <w:noProof/>
          <w:lang w:val="en-CA" w:eastAsia="ko-KR"/>
        </w:rPr>
        <w:fldChar w:fldCharType="end"/>
      </w:r>
      <w:r w:rsidRPr="00F43CC3">
        <w:rPr>
          <w:noProof/>
          <w:lang w:val="en-CA" w:eastAsia="ko-KR"/>
        </w:rPr>
        <w:t xml:space="preserve"> is invoked with mvLX[ xSbIdx ][ ySbIdx ]</w:t>
      </w:r>
      <w:r w:rsidR="005233BC" w:rsidRPr="005233BC">
        <w:rPr>
          <w:noProof/>
          <w:lang w:val="en-CA" w:eastAsia="ko-KR"/>
        </w:rPr>
        <w:t xml:space="preserve"> </w:t>
      </w:r>
      <w:r w:rsidR="005233BC" w:rsidRPr="00F43CC3">
        <w:rPr>
          <w:noProof/>
          <w:lang w:val="en-CA" w:eastAsia="ko-KR"/>
        </w:rPr>
        <w:t>with X</w:t>
      </w:r>
      <w:r w:rsidR="005233BC">
        <w:rPr>
          <w:noProof/>
          <w:lang w:val="en-CA" w:eastAsia="ko-KR"/>
        </w:rPr>
        <w:t> = </w:t>
      </w:r>
      <w:r w:rsidR="005233BC" w:rsidRPr="00125512">
        <w:rPr>
          <w:noProof/>
          <w:lang w:val="en-CA"/>
        </w:rPr>
        <w:t>0</w:t>
      </w:r>
      <w:r w:rsidR="005233BC">
        <w:rPr>
          <w:noProof/>
          <w:lang w:val="en-CA"/>
        </w:rPr>
        <w:t>..</w:t>
      </w:r>
      <w:r w:rsidR="005233BC" w:rsidRPr="00125512">
        <w:rPr>
          <w:noProof/>
          <w:lang w:val="en-CA"/>
        </w:rPr>
        <w:t>1</w:t>
      </w:r>
      <w:r w:rsidRPr="00F43CC3">
        <w:rPr>
          <w:noProof/>
          <w:lang w:val="en-CA" w:eastAsia="ko-KR"/>
        </w:rPr>
        <w:t xml:space="preserve"> as input</w:t>
      </w:r>
      <w:r w:rsidR="005233BC">
        <w:rPr>
          <w:noProof/>
          <w:lang w:val="en-CA" w:eastAsia="ko-KR"/>
        </w:rPr>
        <w:t>s</w:t>
      </w:r>
      <w:r w:rsidRPr="00F43CC3">
        <w:rPr>
          <w:noProof/>
          <w:lang w:val="en-CA" w:eastAsia="ko-KR"/>
        </w:rPr>
        <w:t>, and mvCLX[ xSbIdx ][ ySbIdx ]</w:t>
      </w:r>
      <w:r w:rsidR="005233BC" w:rsidRPr="00F43CC3">
        <w:rPr>
          <w:noProof/>
          <w:lang w:val="en-CA" w:eastAsia="ko-KR"/>
        </w:rPr>
        <w:t xml:space="preserve"> with X</w:t>
      </w:r>
      <w:r w:rsidR="005233BC">
        <w:rPr>
          <w:noProof/>
          <w:lang w:val="en-CA" w:eastAsia="ko-KR"/>
        </w:rPr>
        <w:t> = </w:t>
      </w:r>
      <w:r w:rsidR="005233BC" w:rsidRPr="00125512">
        <w:rPr>
          <w:noProof/>
          <w:lang w:val="en-CA"/>
        </w:rPr>
        <w:t>0</w:t>
      </w:r>
      <w:r w:rsidR="005233BC">
        <w:rPr>
          <w:noProof/>
          <w:lang w:val="en-CA"/>
        </w:rPr>
        <w:t>..</w:t>
      </w:r>
      <w:r w:rsidR="005233BC" w:rsidRPr="00125512">
        <w:rPr>
          <w:noProof/>
          <w:lang w:val="en-CA"/>
        </w:rPr>
        <w:t>1</w:t>
      </w:r>
      <w:r w:rsidRPr="00F43CC3">
        <w:rPr>
          <w:noProof/>
          <w:lang w:val="en-CA" w:eastAsia="ko-KR"/>
        </w:rPr>
        <w:t xml:space="preserve"> as output</w:t>
      </w:r>
      <w:r w:rsidR="005233BC">
        <w:rPr>
          <w:noProof/>
          <w:lang w:val="en-CA" w:eastAsia="ko-KR"/>
        </w:rPr>
        <w:t>s</w:t>
      </w:r>
      <w:r w:rsidRPr="00F43CC3">
        <w:rPr>
          <w:noProof/>
          <w:lang w:val="en-CA" w:eastAsia="ko-KR"/>
        </w:rPr>
        <w:t>.</w:t>
      </w:r>
    </w:p>
    <w:p w14:paraId="2217876F" w14:textId="77777777" w:rsidR="00337D8A" w:rsidRPr="00F43CC3" w:rsidRDefault="00337D8A" w:rsidP="00337D8A">
      <w:pPr>
        <w:numPr>
          <w:ilvl w:val="0"/>
          <w:numId w:val="4"/>
        </w:numPr>
        <w:tabs>
          <w:tab w:val="clear" w:pos="400"/>
          <w:tab w:val="clear" w:pos="794"/>
          <w:tab w:val="clear" w:pos="1191"/>
        </w:tabs>
        <w:ind w:left="1276" w:hanging="284"/>
        <w:rPr>
          <w:noProof/>
          <w:lang w:val="en-CA" w:eastAsia="ko-KR"/>
        </w:rPr>
      </w:pPr>
      <w:r w:rsidRPr="00F43CC3">
        <w:rPr>
          <w:noProof/>
          <w:lang w:val="en-CA" w:eastAsia="ko-KR"/>
        </w:rPr>
        <w:t>Otherwise (dmvrFlag is equal to 0), the following applies:</w:t>
      </w:r>
    </w:p>
    <w:p w14:paraId="7BB35F5F" w14:textId="6602A048" w:rsidR="00337D8A" w:rsidRPr="00F43CC3" w:rsidRDefault="008923CC" w:rsidP="00337D8A">
      <w:pPr>
        <w:numPr>
          <w:ilvl w:val="0"/>
          <w:numId w:val="4"/>
        </w:numPr>
        <w:tabs>
          <w:tab w:val="clear" w:pos="400"/>
          <w:tab w:val="clear" w:pos="794"/>
          <w:tab w:val="clear" w:pos="1191"/>
          <w:tab w:val="clear" w:pos="1588"/>
        </w:tabs>
        <w:ind w:left="1620" w:hanging="284"/>
        <w:rPr>
          <w:noProof/>
          <w:lang w:val="en-CA" w:eastAsia="ko-KR"/>
        </w:rPr>
      </w:pPr>
      <w:r w:rsidRPr="00F43CC3">
        <w:rPr>
          <w:noProof/>
          <w:lang w:val="en-CA" w:eastAsia="ko-KR"/>
        </w:rPr>
        <w:t>For X</w:t>
      </w:r>
      <w:r>
        <w:rPr>
          <w:noProof/>
          <w:lang w:val="en-CA" w:eastAsia="ko-KR"/>
        </w:rPr>
        <w:t> = </w:t>
      </w:r>
      <w:r w:rsidRPr="00125512">
        <w:rPr>
          <w:noProof/>
          <w:lang w:val="en-CA"/>
        </w:rPr>
        <w:t>0</w:t>
      </w:r>
      <w:r>
        <w:rPr>
          <w:noProof/>
          <w:lang w:val="en-CA"/>
        </w:rPr>
        <w:t>..</w:t>
      </w:r>
      <w:r w:rsidRPr="00125512">
        <w:rPr>
          <w:noProof/>
          <w:lang w:val="en-CA"/>
        </w:rPr>
        <w:t>1</w:t>
      </w:r>
      <w:r>
        <w:rPr>
          <w:noProof/>
          <w:lang w:val="en-CA"/>
        </w:rPr>
        <w:t xml:space="preserve">, </w:t>
      </w:r>
      <w:r>
        <w:rPr>
          <w:noProof/>
          <w:lang w:val="en-CA" w:eastAsia="ko-KR"/>
        </w:rPr>
        <w:t>w</w:t>
      </w:r>
      <w:r w:rsidR="00337D8A" w:rsidRPr="00F43CC3">
        <w:rPr>
          <w:noProof/>
          <w:lang w:val="en-CA" w:eastAsia="ko-KR"/>
        </w:rPr>
        <w:t xml:space="preserve">hen </w:t>
      </w:r>
      <w:r w:rsidR="007E5DD9">
        <w:rPr>
          <w:noProof/>
          <w:color w:val="000000" w:themeColor="text1"/>
          <w:lang w:val="en-CA" w:eastAsia="ko-KR"/>
        </w:rPr>
        <w:t>sps_chroma_format_idc</w:t>
      </w:r>
      <w:r w:rsidR="00337D8A" w:rsidRPr="00F43CC3">
        <w:rPr>
          <w:noProof/>
          <w:color w:val="000000" w:themeColor="text1"/>
          <w:lang w:val="en-CA" w:eastAsia="ko-KR"/>
        </w:rPr>
        <w:t xml:space="preserve"> is not equal to 0, and </w:t>
      </w:r>
      <w:r w:rsidR="00337D8A" w:rsidRPr="00F43CC3">
        <w:rPr>
          <w:noProof/>
          <w:lang w:val="en-CA" w:eastAsia="ko-KR"/>
        </w:rPr>
        <w:t>treeType is equal to SINGLE_TREE, and</w:t>
      </w:r>
      <w:r w:rsidR="00337D8A" w:rsidRPr="00F43CC3" w:rsidDel="003C51E6">
        <w:rPr>
          <w:noProof/>
          <w:lang w:val="en-CA" w:eastAsia="ko-KR"/>
        </w:rPr>
        <w:t xml:space="preserve"> predFlagLX</w:t>
      </w:r>
      <w:r w:rsidR="00337D8A" w:rsidRPr="00F43CC3">
        <w:rPr>
          <w:noProof/>
          <w:lang w:val="en-CA" w:eastAsia="ko-KR"/>
        </w:rPr>
        <w:t>[ 0 ][0</w:t>
      </w:r>
      <w:r w:rsidR="00337D8A" w:rsidRPr="00F43CC3" w:rsidDel="003C51E6">
        <w:rPr>
          <w:noProof/>
          <w:lang w:val="en-CA" w:eastAsia="ko-KR"/>
        </w:rPr>
        <w:t xml:space="preserve"> ] is equal to 1, the derivation process for chroma motion vectors in </w:t>
      </w:r>
      <w:r w:rsidR="00A264D5">
        <w:rPr>
          <w:noProof/>
          <w:lang w:val="en-CA" w:eastAsia="ko-KR"/>
        </w:rPr>
        <w:t>subclause</w:t>
      </w:r>
      <w:r w:rsidR="00337D8A" w:rsidRPr="00F43CC3">
        <w:rPr>
          <w:noProof/>
          <w:lang w:val="en-CA" w:eastAsia="ko-KR"/>
        </w:rPr>
        <w:t> </w:t>
      </w:r>
      <w:r w:rsidR="00337D8A" w:rsidRPr="00F43CC3">
        <w:rPr>
          <w:noProof/>
          <w:lang w:val="en-CA" w:eastAsia="ko-KR"/>
        </w:rPr>
        <w:fldChar w:fldCharType="begin" w:fldLock="1"/>
      </w:r>
      <w:r w:rsidR="00337D8A" w:rsidRPr="00F43CC3">
        <w:rPr>
          <w:noProof/>
          <w:lang w:val="en-CA" w:eastAsia="ko-KR"/>
        </w:rPr>
        <w:instrText xml:space="preserve"> REF _Ref282002252 \r \h </w:instrText>
      </w:r>
      <w:r w:rsidR="00337D8A" w:rsidRPr="00F43CC3">
        <w:rPr>
          <w:noProof/>
          <w:lang w:val="en-CA" w:eastAsia="ko-KR"/>
        </w:rPr>
      </w:r>
      <w:r w:rsidR="00337D8A" w:rsidRPr="00F43CC3">
        <w:rPr>
          <w:noProof/>
          <w:lang w:val="en-CA" w:eastAsia="ko-KR"/>
        </w:rPr>
        <w:fldChar w:fldCharType="separate"/>
      </w:r>
      <w:r w:rsidR="00A7517A">
        <w:rPr>
          <w:noProof/>
          <w:lang w:val="en-CA" w:eastAsia="ko-KR"/>
        </w:rPr>
        <w:t>8.5.2.13</w:t>
      </w:r>
      <w:r w:rsidR="00337D8A" w:rsidRPr="00F43CC3">
        <w:rPr>
          <w:noProof/>
          <w:lang w:val="en-CA" w:eastAsia="ko-KR"/>
        </w:rPr>
        <w:fldChar w:fldCharType="end"/>
      </w:r>
      <w:r w:rsidR="00337D8A" w:rsidRPr="00F43CC3" w:rsidDel="003C51E6">
        <w:rPr>
          <w:noProof/>
          <w:lang w:val="en-CA" w:eastAsia="ko-KR"/>
        </w:rPr>
        <w:t xml:space="preserve"> is invoked with mvLX</w:t>
      </w:r>
      <w:r w:rsidR="00337D8A" w:rsidRPr="00F43CC3">
        <w:rPr>
          <w:noProof/>
          <w:lang w:val="en-CA" w:eastAsia="zh-CN"/>
        </w:rPr>
        <w:t>[ 0 ][ 0 ]</w:t>
      </w:r>
      <w:r w:rsidR="00337D8A" w:rsidRPr="00F43CC3">
        <w:rPr>
          <w:noProof/>
          <w:lang w:val="en-CA" w:eastAsia="ko-KR"/>
        </w:rPr>
        <w:t xml:space="preserve"> </w:t>
      </w:r>
      <w:r w:rsidR="00337D8A" w:rsidRPr="00F43CC3" w:rsidDel="003C51E6">
        <w:rPr>
          <w:noProof/>
          <w:lang w:val="en-CA" w:eastAsia="ko-KR"/>
        </w:rPr>
        <w:t>as input, and mvCLX</w:t>
      </w:r>
      <w:r w:rsidR="00337D8A" w:rsidRPr="00F43CC3">
        <w:rPr>
          <w:noProof/>
          <w:lang w:val="en-CA" w:eastAsia="zh-CN"/>
        </w:rPr>
        <w:t>[ 0 ][ 0 ] as output</w:t>
      </w:r>
      <w:r w:rsidR="00337D8A" w:rsidRPr="00F43CC3" w:rsidDel="003C51E6">
        <w:rPr>
          <w:noProof/>
          <w:lang w:val="en-CA" w:eastAsia="ko-KR"/>
        </w:rPr>
        <w:t>.</w:t>
      </w:r>
    </w:p>
    <w:p w14:paraId="2B5ECC9A" w14:textId="1535C7CC" w:rsidR="00337D8A" w:rsidRPr="00F43CC3" w:rsidRDefault="00337D8A" w:rsidP="00337D8A">
      <w:pPr>
        <w:numPr>
          <w:ilvl w:val="0"/>
          <w:numId w:val="4"/>
        </w:numPr>
        <w:tabs>
          <w:tab w:val="clear" w:pos="400"/>
          <w:tab w:val="clear" w:pos="794"/>
          <w:tab w:val="clear" w:pos="1191"/>
          <w:tab w:val="clear" w:pos="1588"/>
        </w:tabs>
        <w:ind w:left="1620" w:hanging="284"/>
        <w:rPr>
          <w:noProof/>
          <w:lang w:val="en-CA" w:eastAsia="ko-KR"/>
        </w:rPr>
      </w:pPr>
      <w:r w:rsidRPr="00F43CC3">
        <w:rPr>
          <w:noProof/>
          <w:lang w:val="en-CA" w:eastAsia="ko-KR"/>
        </w:rPr>
        <w:t xml:space="preserve">The number of luma </w:t>
      </w:r>
      <w:r w:rsidR="00886EAD">
        <w:rPr>
          <w:noProof/>
          <w:lang w:val="en-CA" w:eastAsia="ko-KR"/>
        </w:rPr>
        <w:t>subblock</w:t>
      </w:r>
      <w:r w:rsidRPr="00F43CC3">
        <w:rPr>
          <w:noProof/>
          <w:lang w:val="en-CA" w:eastAsia="ko-KR"/>
        </w:rPr>
        <w:t>s in horizontal direction numSbX and in vertical direction numSbY are both set equal to 1.</w:t>
      </w:r>
    </w:p>
    <w:p w14:paraId="002588CA" w14:textId="77777777" w:rsidR="00703FA9" w:rsidRDefault="00337D8A" w:rsidP="00337D8A">
      <w:pPr>
        <w:numPr>
          <w:ilvl w:val="0"/>
          <w:numId w:val="4"/>
        </w:numPr>
        <w:tabs>
          <w:tab w:val="clear" w:pos="400"/>
          <w:tab w:val="clear" w:pos="794"/>
        </w:tabs>
        <w:ind w:left="993" w:hanging="284"/>
        <w:rPr>
          <w:noProof/>
          <w:szCs w:val="22"/>
          <w:lang w:val="en-CA" w:eastAsia="zh-CN"/>
        </w:rPr>
      </w:pPr>
      <w:r w:rsidRPr="00F43CC3">
        <w:rPr>
          <w:noProof/>
          <w:lang w:val="en-CA"/>
        </w:rPr>
        <w:t xml:space="preserve">Otherwise, if </w:t>
      </w:r>
      <w:r w:rsidR="009F6631" w:rsidRPr="00F43CC3">
        <w:rPr>
          <w:noProof/>
          <w:color w:val="000000" w:themeColor="text1"/>
          <w:lang w:val="en-CA" w:eastAsia="ko-KR"/>
        </w:rPr>
        <w:t>MergeGpmFlag</w:t>
      </w:r>
      <w:r w:rsidRPr="00F43CC3">
        <w:rPr>
          <w:noProof/>
          <w:color w:val="000000" w:themeColor="text1"/>
          <w:lang w:val="en-CA" w:eastAsia="ko-KR"/>
        </w:rPr>
        <w:t xml:space="preserve">[ xCb ][ yCb ] is equal to 1, </w:t>
      </w:r>
      <w:r w:rsidRPr="00F43CC3">
        <w:rPr>
          <w:noProof/>
          <w:szCs w:val="22"/>
          <w:lang w:val="en-CA" w:eastAsia="zh-CN"/>
        </w:rPr>
        <w:t xml:space="preserve">inter_affine_flag[ xCb ][ yCb ] and merge_subblock_flag[ xCb ][ yCb ] are both equal to 0, </w:t>
      </w:r>
      <w:r w:rsidR="004555ED">
        <w:rPr>
          <w:noProof/>
          <w:szCs w:val="22"/>
          <w:lang w:val="en-CA" w:eastAsia="zh-CN"/>
        </w:rPr>
        <w:t xml:space="preserve">the following </w:t>
      </w:r>
      <w:r w:rsidR="00703FA9">
        <w:rPr>
          <w:noProof/>
          <w:szCs w:val="22"/>
          <w:lang w:val="en-CA" w:eastAsia="zh-CN"/>
        </w:rPr>
        <w:t>applies:</w:t>
      </w:r>
    </w:p>
    <w:p w14:paraId="6EDC0AFB" w14:textId="614CAFB7" w:rsidR="00337D8A" w:rsidRPr="000320E5" w:rsidRDefault="000320E5" w:rsidP="00703FA9">
      <w:pPr>
        <w:numPr>
          <w:ilvl w:val="0"/>
          <w:numId w:val="4"/>
        </w:numPr>
        <w:tabs>
          <w:tab w:val="clear" w:pos="400"/>
          <w:tab w:val="clear" w:pos="794"/>
          <w:tab w:val="clear" w:pos="1191"/>
        </w:tabs>
        <w:ind w:left="1276" w:hanging="284"/>
        <w:rPr>
          <w:noProof/>
          <w:color w:val="000000" w:themeColor="text1"/>
          <w:lang w:val="en-CA" w:eastAsia="ko-KR"/>
        </w:rPr>
      </w:pPr>
      <w:r>
        <w:rPr>
          <w:noProof/>
          <w:szCs w:val="22"/>
          <w:lang w:val="en-CA" w:eastAsia="zh-CN"/>
        </w:rPr>
        <w:t>T</w:t>
      </w:r>
      <w:r w:rsidR="00337D8A" w:rsidRPr="00F43CC3">
        <w:rPr>
          <w:noProof/>
          <w:szCs w:val="22"/>
          <w:lang w:val="en-CA" w:eastAsia="zh-CN"/>
        </w:rPr>
        <w:t xml:space="preserve">he </w:t>
      </w:r>
      <w:r w:rsidR="00337D8A" w:rsidRPr="00F43CC3" w:rsidDel="003C51E6">
        <w:rPr>
          <w:noProof/>
          <w:color w:val="000000" w:themeColor="text1"/>
          <w:lang w:val="en-CA" w:eastAsia="ko-KR"/>
        </w:rPr>
        <w:t>derivation process for</w:t>
      </w:r>
      <w:r w:rsidR="00337D8A" w:rsidRPr="00F43CC3">
        <w:rPr>
          <w:noProof/>
          <w:color w:val="000000" w:themeColor="text1"/>
          <w:lang w:val="en-CA" w:eastAsia="ko-KR"/>
        </w:rPr>
        <w:t xml:space="preserve"> </w:t>
      </w:r>
      <w:r w:rsidR="00F0251B" w:rsidRPr="00F43CC3">
        <w:rPr>
          <w:noProof/>
          <w:color w:val="000000" w:themeColor="text1"/>
          <w:szCs w:val="22"/>
          <w:lang w:val="en-CA"/>
        </w:rPr>
        <w:t>geometric partitioning</w:t>
      </w:r>
      <w:r w:rsidR="00337D8A" w:rsidRPr="00F43CC3" w:rsidDel="003C51E6">
        <w:rPr>
          <w:noProof/>
          <w:color w:val="000000" w:themeColor="text1"/>
          <w:lang w:val="en-CA" w:eastAsia="ko-KR"/>
        </w:rPr>
        <w:t xml:space="preserve"> </w:t>
      </w:r>
      <w:r w:rsidR="00F0251B" w:rsidRPr="00F43CC3">
        <w:rPr>
          <w:noProof/>
          <w:color w:val="000000" w:themeColor="text1"/>
          <w:lang w:val="en-CA" w:eastAsia="ko-KR"/>
        </w:rPr>
        <w:t xml:space="preserve">mode </w:t>
      </w:r>
      <w:r w:rsidR="00337D8A" w:rsidRPr="00F43CC3" w:rsidDel="003C51E6">
        <w:rPr>
          <w:noProof/>
          <w:color w:val="000000" w:themeColor="text1"/>
          <w:lang w:val="en-CA" w:eastAsia="ko-KR"/>
        </w:rPr>
        <w:t xml:space="preserve">motion vector components and reference indices as specified in </w:t>
      </w:r>
      <w:r w:rsidR="00A264D5">
        <w:rPr>
          <w:noProof/>
          <w:color w:val="000000" w:themeColor="text1"/>
          <w:lang w:val="en-CA" w:eastAsia="ko-KR"/>
        </w:rPr>
        <w:t>subclause</w:t>
      </w:r>
      <w:r w:rsidR="00337D8A" w:rsidRPr="00F43CC3" w:rsidDel="003C51E6">
        <w:rPr>
          <w:noProof/>
          <w:color w:val="000000" w:themeColor="text1"/>
          <w:lang w:val="en-CA" w:eastAsia="ko-KR"/>
        </w:rPr>
        <w:t xml:space="preserve"> </w:t>
      </w:r>
      <w:r w:rsidR="00337D8A" w:rsidRPr="00F43CC3">
        <w:rPr>
          <w:noProof/>
          <w:color w:val="000000" w:themeColor="text1"/>
          <w:lang w:val="en-CA" w:eastAsia="ko-KR"/>
        </w:rPr>
        <w:fldChar w:fldCharType="begin" w:fldLock="1"/>
      </w:r>
      <w:r w:rsidR="00337D8A" w:rsidRPr="00F43CC3">
        <w:rPr>
          <w:noProof/>
          <w:color w:val="000000" w:themeColor="text1"/>
          <w:lang w:val="en-CA" w:eastAsia="ko-KR"/>
        </w:rPr>
        <w:instrText xml:space="preserve"> REF _Ref527711097 \r \h  \* MERGEFORMAT </w:instrText>
      </w:r>
      <w:r w:rsidR="00337D8A" w:rsidRPr="00F43CC3">
        <w:rPr>
          <w:noProof/>
          <w:color w:val="000000" w:themeColor="text1"/>
          <w:lang w:val="en-CA" w:eastAsia="ko-KR"/>
        </w:rPr>
      </w:r>
      <w:r w:rsidR="00337D8A" w:rsidRPr="00F43CC3">
        <w:rPr>
          <w:noProof/>
          <w:color w:val="000000" w:themeColor="text1"/>
          <w:lang w:val="en-CA" w:eastAsia="ko-KR"/>
        </w:rPr>
        <w:fldChar w:fldCharType="separate"/>
      </w:r>
      <w:r w:rsidR="00A7517A">
        <w:rPr>
          <w:noProof/>
          <w:color w:val="000000" w:themeColor="text1"/>
          <w:lang w:val="en-CA" w:eastAsia="ko-KR"/>
        </w:rPr>
        <w:t>8.5.4.1</w:t>
      </w:r>
      <w:r w:rsidR="00337D8A" w:rsidRPr="00F43CC3">
        <w:rPr>
          <w:noProof/>
          <w:color w:val="000000" w:themeColor="text1"/>
          <w:lang w:val="en-CA" w:eastAsia="ko-KR"/>
        </w:rPr>
        <w:fldChar w:fldCharType="end"/>
      </w:r>
      <w:r w:rsidR="00337D8A" w:rsidRPr="00F43CC3">
        <w:rPr>
          <w:noProof/>
          <w:color w:val="000000" w:themeColor="text1"/>
          <w:lang w:val="en-CA" w:eastAsia="ko-KR"/>
        </w:rPr>
        <w:t xml:space="preserve"> </w:t>
      </w:r>
      <w:r w:rsidR="00337D8A" w:rsidRPr="00F43CC3" w:rsidDel="003C51E6">
        <w:rPr>
          <w:noProof/>
          <w:color w:val="000000" w:themeColor="text1"/>
          <w:lang w:val="en-CA" w:eastAsia="ko-KR"/>
        </w:rPr>
        <w:t xml:space="preserve">is invoked with the luma coding block location ( xCb, yCb ), the luma </w:t>
      </w:r>
      <w:r w:rsidR="00337D8A" w:rsidRPr="00F43CC3">
        <w:rPr>
          <w:noProof/>
          <w:color w:val="000000" w:themeColor="text1"/>
          <w:lang w:val="en-CA" w:eastAsia="ko-KR"/>
        </w:rPr>
        <w:t>coding</w:t>
      </w:r>
      <w:r w:rsidR="00337D8A" w:rsidRPr="00F43CC3" w:rsidDel="003C51E6">
        <w:rPr>
          <w:noProof/>
          <w:color w:val="000000" w:themeColor="text1"/>
          <w:lang w:val="en-CA" w:eastAsia="ko-KR"/>
        </w:rPr>
        <w:t xml:space="preserve"> block width </w:t>
      </w:r>
      <w:r w:rsidR="00337D8A" w:rsidRPr="00F43CC3">
        <w:rPr>
          <w:noProof/>
          <w:color w:val="000000" w:themeColor="text1"/>
          <w:lang w:val="en-CA" w:eastAsia="ko-KR"/>
        </w:rPr>
        <w:t>cb</w:t>
      </w:r>
      <w:r w:rsidR="00337D8A" w:rsidRPr="00F43CC3" w:rsidDel="003C51E6">
        <w:rPr>
          <w:noProof/>
          <w:color w:val="000000" w:themeColor="text1"/>
          <w:lang w:val="en-CA" w:eastAsia="ko-KR"/>
        </w:rPr>
        <w:t>W</w:t>
      </w:r>
      <w:r w:rsidR="00337D8A" w:rsidRPr="00F43CC3">
        <w:rPr>
          <w:noProof/>
          <w:color w:val="000000" w:themeColor="text1"/>
          <w:lang w:val="en-CA" w:eastAsia="ko-KR"/>
        </w:rPr>
        <w:t>idth and</w:t>
      </w:r>
      <w:r w:rsidR="00337D8A" w:rsidRPr="00F43CC3" w:rsidDel="003C51E6">
        <w:rPr>
          <w:noProof/>
          <w:color w:val="000000" w:themeColor="text1"/>
          <w:lang w:val="en-CA" w:eastAsia="ko-KR"/>
        </w:rPr>
        <w:t xml:space="preserve"> the luma </w:t>
      </w:r>
      <w:r w:rsidR="00337D8A" w:rsidRPr="00F43CC3">
        <w:rPr>
          <w:noProof/>
          <w:color w:val="000000" w:themeColor="text1"/>
          <w:lang w:val="en-CA" w:eastAsia="ko-KR"/>
        </w:rPr>
        <w:t>coding</w:t>
      </w:r>
      <w:r w:rsidR="00337D8A" w:rsidRPr="00F43CC3" w:rsidDel="003C51E6">
        <w:rPr>
          <w:noProof/>
          <w:color w:val="000000" w:themeColor="text1"/>
          <w:lang w:val="en-CA" w:eastAsia="ko-KR"/>
        </w:rPr>
        <w:t xml:space="preserve"> block height </w:t>
      </w:r>
      <w:r w:rsidR="00337D8A" w:rsidRPr="00F43CC3">
        <w:rPr>
          <w:noProof/>
          <w:color w:val="000000" w:themeColor="text1"/>
          <w:lang w:val="en-CA" w:eastAsia="ko-KR"/>
        </w:rPr>
        <w:t>cbHeight</w:t>
      </w:r>
      <w:r w:rsidR="00337D8A" w:rsidRPr="00F43CC3" w:rsidDel="003C51E6">
        <w:rPr>
          <w:noProof/>
          <w:color w:val="000000" w:themeColor="text1"/>
          <w:lang w:val="en-CA" w:eastAsia="ko-KR"/>
        </w:rPr>
        <w:t xml:space="preserve"> as inputs, and the luma motion vectors </w:t>
      </w:r>
      <w:r w:rsidR="00337D8A" w:rsidRPr="00F43CC3">
        <w:rPr>
          <w:noProof/>
          <w:color w:val="000000" w:themeColor="text1"/>
          <w:lang w:val="en-CA" w:eastAsia="ko-KR"/>
        </w:rPr>
        <w:t>mvA</w:t>
      </w:r>
      <w:r w:rsidR="00337D8A" w:rsidRPr="00F43CC3" w:rsidDel="003C51E6">
        <w:rPr>
          <w:noProof/>
          <w:color w:val="000000" w:themeColor="text1"/>
          <w:lang w:val="en-CA" w:eastAsia="ko-KR"/>
        </w:rPr>
        <w:t xml:space="preserve"> and </w:t>
      </w:r>
      <w:r w:rsidR="00337D8A" w:rsidRPr="00F43CC3">
        <w:rPr>
          <w:noProof/>
          <w:color w:val="000000" w:themeColor="text1"/>
          <w:lang w:val="en-CA" w:eastAsia="ko-KR"/>
        </w:rPr>
        <w:t>mvB</w:t>
      </w:r>
      <w:r w:rsidR="00337D8A" w:rsidRPr="00F43CC3" w:rsidDel="003C51E6">
        <w:rPr>
          <w:noProof/>
          <w:color w:val="000000" w:themeColor="text1"/>
          <w:lang w:val="en-CA" w:eastAsia="ko-KR"/>
        </w:rPr>
        <w:t xml:space="preserve">, the chroma motion vectors </w:t>
      </w:r>
      <w:r w:rsidR="00337D8A" w:rsidRPr="00F43CC3">
        <w:rPr>
          <w:noProof/>
          <w:color w:val="000000" w:themeColor="text1"/>
          <w:lang w:val="en-CA" w:eastAsia="ko-KR"/>
        </w:rPr>
        <w:t xml:space="preserve">mvCA </w:t>
      </w:r>
      <w:r w:rsidR="00337D8A" w:rsidRPr="00F43CC3" w:rsidDel="003C51E6">
        <w:rPr>
          <w:noProof/>
          <w:color w:val="000000" w:themeColor="text1"/>
          <w:lang w:val="en-CA" w:eastAsia="ko-KR"/>
        </w:rPr>
        <w:t xml:space="preserve"> and </w:t>
      </w:r>
      <w:r w:rsidR="00337D8A" w:rsidRPr="00F43CC3">
        <w:rPr>
          <w:noProof/>
          <w:color w:val="000000" w:themeColor="text1"/>
          <w:lang w:val="en-CA" w:eastAsia="ko-KR"/>
        </w:rPr>
        <w:t>mvCB</w:t>
      </w:r>
      <w:r w:rsidR="00337D8A" w:rsidRPr="00F43CC3" w:rsidDel="003C51E6">
        <w:rPr>
          <w:noProof/>
          <w:color w:val="000000" w:themeColor="text1"/>
          <w:lang w:val="en-CA" w:eastAsia="ko-KR"/>
        </w:rPr>
        <w:t xml:space="preserve">, the reference indices </w:t>
      </w:r>
      <w:r w:rsidR="00337D8A" w:rsidRPr="00F43CC3">
        <w:rPr>
          <w:noProof/>
          <w:color w:val="000000" w:themeColor="text1"/>
          <w:lang w:val="en-CA" w:eastAsia="ko-KR"/>
        </w:rPr>
        <w:t>refIdxA</w:t>
      </w:r>
      <w:r w:rsidR="00337D8A" w:rsidRPr="00F43CC3" w:rsidDel="003C51E6">
        <w:rPr>
          <w:noProof/>
          <w:color w:val="000000" w:themeColor="text1"/>
          <w:lang w:val="en-CA" w:eastAsia="ko-KR"/>
        </w:rPr>
        <w:t xml:space="preserve"> and </w:t>
      </w:r>
      <w:r w:rsidR="00337D8A" w:rsidRPr="00F43CC3">
        <w:rPr>
          <w:noProof/>
          <w:color w:val="000000" w:themeColor="text1"/>
          <w:lang w:val="en-CA" w:eastAsia="ko-KR"/>
        </w:rPr>
        <w:t>refIdxB</w:t>
      </w:r>
      <w:r w:rsidR="00337D8A" w:rsidRPr="00F43CC3" w:rsidDel="003C51E6">
        <w:rPr>
          <w:noProof/>
          <w:color w:val="000000" w:themeColor="text1"/>
          <w:lang w:val="en-CA" w:eastAsia="ko-KR"/>
        </w:rPr>
        <w:t xml:space="preserve"> and the prediction list flags </w:t>
      </w:r>
      <w:r w:rsidR="00337D8A" w:rsidRPr="00F43CC3">
        <w:rPr>
          <w:noProof/>
          <w:color w:val="000000" w:themeColor="text1"/>
          <w:lang w:val="en-CA" w:eastAsia="ko-KR"/>
        </w:rPr>
        <w:t>predListFlagA</w:t>
      </w:r>
      <w:r w:rsidR="00337D8A" w:rsidRPr="00F43CC3" w:rsidDel="003C51E6">
        <w:rPr>
          <w:noProof/>
          <w:color w:val="000000" w:themeColor="text1"/>
          <w:lang w:val="en-CA" w:eastAsia="ko-KR"/>
        </w:rPr>
        <w:t xml:space="preserve"> and </w:t>
      </w:r>
      <w:r w:rsidR="00337D8A" w:rsidRPr="00F43CC3">
        <w:rPr>
          <w:noProof/>
          <w:color w:val="000000" w:themeColor="text1"/>
          <w:lang w:val="en-CA" w:eastAsia="ko-KR"/>
        </w:rPr>
        <w:t xml:space="preserve">predListFlagB </w:t>
      </w:r>
      <w:r w:rsidR="00337D8A" w:rsidRPr="00F43CC3" w:rsidDel="003C51E6">
        <w:rPr>
          <w:noProof/>
          <w:color w:val="000000" w:themeColor="text1"/>
          <w:lang w:val="en-CA" w:eastAsia="ko-KR"/>
        </w:rPr>
        <w:t>as outputs.</w:t>
      </w:r>
    </w:p>
    <w:p w14:paraId="01B248F9" w14:textId="4B3EA87D" w:rsidR="00703FA9" w:rsidRPr="00F43CC3" w:rsidRDefault="00703FA9" w:rsidP="0071514B">
      <w:pPr>
        <w:numPr>
          <w:ilvl w:val="0"/>
          <w:numId w:val="4"/>
        </w:numPr>
        <w:tabs>
          <w:tab w:val="clear" w:pos="400"/>
          <w:tab w:val="clear" w:pos="794"/>
          <w:tab w:val="clear" w:pos="1191"/>
        </w:tabs>
        <w:ind w:left="1276" w:hanging="284"/>
        <w:rPr>
          <w:noProof/>
          <w:szCs w:val="22"/>
          <w:lang w:val="en-CA" w:eastAsia="zh-CN"/>
        </w:rPr>
      </w:pPr>
      <w:r w:rsidRPr="00F43CC3">
        <w:rPr>
          <w:noProof/>
          <w:lang w:val="en-CA" w:eastAsia="ko-KR"/>
        </w:rPr>
        <w:t xml:space="preserve">The number of luma </w:t>
      </w:r>
      <w:r w:rsidR="00886EAD">
        <w:rPr>
          <w:noProof/>
          <w:lang w:val="en-CA" w:eastAsia="ko-KR"/>
        </w:rPr>
        <w:t>subblock</w:t>
      </w:r>
      <w:r w:rsidRPr="00F43CC3">
        <w:rPr>
          <w:noProof/>
          <w:lang w:val="en-CA" w:eastAsia="ko-KR"/>
        </w:rPr>
        <w:t>s in horizontal direction numSbX and in vertical direction numSbY are both set equal to 1.</w:t>
      </w:r>
    </w:p>
    <w:p w14:paraId="0A9E33A0" w14:textId="09279234" w:rsidR="00337D8A" w:rsidRPr="00F43CC3" w:rsidDel="003C51E6" w:rsidRDefault="00337D8A" w:rsidP="00337D8A">
      <w:pPr>
        <w:numPr>
          <w:ilvl w:val="0"/>
          <w:numId w:val="4"/>
        </w:numPr>
        <w:tabs>
          <w:tab w:val="clear" w:pos="400"/>
          <w:tab w:val="clear" w:pos="794"/>
        </w:tabs>
        <w:ind w:left="993" w:hanging="284"/>
        <w:rPr>
          <w:noProof/>
          <w:lang w:val="en-CA" w:eastAsia="ko-KR"/>
        </w:rPr>
      </w:pPr>
      <w:r w:rsidRPr="00F43CC3">
        <w:rPr>
          <w:noProof/>
          <w:lang w:val="en-CA"/>
        </w:rPr>
        <w:t>Otherwise (</w:t>
      </w:r>
      <w:r w:rsidRPr="00F43CC3">
        <w:rPr>
          <w:noProof/>
          <w:szCs w:val="22"/>
          <w:lang w:val="en-CA" w:eastAsia="zh-CN"/>
        </w:rPr>
        <w:t xml:space="preserve">inter_affine_flag[ xCb ][ yCb ] or merge_subblock_flag[ xCb ][ yCb ] is equal to 1), the </w:t>
      </w:r>
      <w:r w:rsidRPr="00F43CC3">
        <w:rPr>
          <w:noProof/>
          <w:lang w:val="en-CA" w:eastAsia="ko-KR"/>
        </w:rPr>
        <w:t xml:space="preserve">derivation process for subblock </w:t>
      </w:r>
      <w:r w:rsidRPr="00F43CC3" w:rsidDel="003C51E6">
        <w:rPr>
          <w:noProof/>
          <w:lang w:val="en-CA" w:eastAsia="ko-KR"/>
        </w:rPr>
        <w:t>motion vector components and reference indices</w:t>
      </w:r>
      <w:r w:rsidRPr="00F43CC3">
        <w:rPr>
          <w:noProof/>
          <w:lang w:val="en-CA" w:eastAsia="ko-KR"/>
        </w:rPr>
        <w:t xml:space="preserve"> as specified in </w:t>
      </w:r>
      <w:r w:rsidR="00A264D5">
        <w:rPr>
          <w:noProof/>
          <w:lang w:val="en-CA" w:eastAsia="ko-KR"/>
        </w:rPr>
        <w:t>subclause</w:t>
      </w:r>
      <w:r w:rsidRPr="00F43CC3">
        <w:rPr>
          <w:noProof/>
          <w:lang w:val="en-CA" w:eastAsia="ko-KR"/>
        </w:rPr>
        <w:t xml:space="preserve"> </w:t>
      </w:r>
      <w:r w:rsidRPr="00F43CC3">
        <w:rPr>
          <w:noProof/>
          <w:lang w:val="en-CA" w:eastAsia="ko-KR"/>
        </w:rPr>
        <w:fldChar w:fldCharType="begin" w:fldLock="1"/>
      </w:r>
      <w:r w:rsidRPr="00F43CC3">
        <w:rPr>
          <w:noProof/>
          <w:lang w:val="en-CA" w:eastAsia="ko-KR"/>
        </w:rPr>
        <w:instrText xml:space="preserve"> REF _Ref524379592 \r \h </w:instrText>
      </w:r>
      <w:r w:rsidRPr="00F43CC3">
        <w:rPr>
          <w:noProof/>
          <w:lang w:val="en-CA" w:eastAsia="ko-KR"/>
        </w:rPr>
      </w:r>
      <w:r w:rsidRPr="00F43CC3">
        <w:rPr>
          <w:noProof/>
          <w:lang w:val="en-CA" w:eastAsia="ko-KR"/>
        </w:rPr>
        <w:fldChar w:fldCharType="separate"/>
      </w:r>
      <w:r w:rsidR="00A7517A">
        <w:rPr>
          <w:noProof/>
          <w:lang w:val="en-CA" w:eastAsia="ko-KR"/>
        </w:rPr>
        <w:t>8.5.5.1</w:t>
      </w:r>
      <w:r w:rsidRPr="00F43CC3">
        <w:rPr>
          <w:noProof/>
          <w:lang w:val="en-CA" w:eastAsia="ko-KR"/>
        </w:rPr>
        <w:fldChar w:fldCharType="end"/>
      </w:r>
      <w:r w:rsidRPr="00F43CC3">
        <w:rPr>
          <w:noProof/>
          <w:lang w:val="en-CA" w:eastAsia="ko-KR"/>
        </w:rPr>
        <w:t xml:space="preserve"> is invoked with the luma coding block location ( xCb, yCb ), the luma coding block width cbWidth, the luma coding block height cbHeight as inputs, and the reference indices refIdxL0 and refIdxL1,</w:t>
      </w:r>
      <w:r w:rsidRPr="00F43CC3">
        <w:rPr>
          <w:noProof/>
          <w:lang w:val="en-CA"/>
        </w:rPr>
        <w:t xml:space="preserve"> </w:t>
      </w:r>
      <w:r w:rsidRPr="00F43CC3">
        <w:rPr>
          <w:noProof/>
          <w:lang w:val="en-CA" w:eastAsia="ko-KR"/>
        </w:rPr>
        <w:t xml:space="preserve">the number of luma </w:t>
      </w:r>
      <w:r w:rsidR="00886EAD">
        <w:rPr>
          <w:noProof/>
          <w:lang w:val="en-CA" w:eastAsia="ko-KR"/>
        </w:rPr>
        <w:t>subblock</w:t>
      </w:r>
      <w:r w:rsidRPr="00F43CC3">
        <w:rPr>
          <w:noProof/>
          <w:lang w:val="en-CA" w:eastAsia="ko-KR"/>
        </w:rPr>
        <w:t xml:space="preserve">s in horizontal direction numSbX and in vertical direction numSbY, </w:t>
      </w:r>
      <w:r w:rsidRPr="00F43CC3">
        <w:rPr>
          <w:noProof/>
          <w:lang w:val="en-CA"/>
        </w:rPr>
        <w:t xml:space="preserve">the </w:t>
      </w:r>
      <w:r w:rsidRPr="00F43CC3">
        <w:rPr>
          <w:noProof/>
          <w:lang w:val="en-CA" w:eastAsia="ko-KR"/>
        </w:rPr>
        <w:t>prediction list utilization flags predFlagLX[ xSbIdx ][ ySbIdx ], the luma motion vector array mvLX[ xSbIdx ][ ySbIdx ], and the chroma motion vector array mvCLX[ xSbIdx ][ ySbIdx ] with xSbIdx = 0..</w:t>
      </w:r>
      <w:r w:rsidR="006E1D86" w:rsidRPr="00F43CC3">
        <w:rPr>
          <w:noProof/>
          <w:lang w:val="en-CA" w:eastAsia="ko-KR"/>
        </w:rPr>
        <w:t>numSbX</w:t>
      </w:r>
      <w:r w:rsidRPr="00F43CC3">
        <w:rPr>
          <w:noProof/>
          <w:lang w:val="en-CA" w:eastAsia="ko-KR"/>
        </w:rPr>
        <w:t> </w:t>
      </w:r>
      <w:r w:rsidRPr="00F43CC3">
        <w:rPr>
          <w:noProof/>
          <w:lang w:val="en-CA"/>
        </w:rPr>
        <w:t>−</w:t>
      </w:r>
      <w:r w:rsidRPr="00F43CC3">
        <w:rPr>
          <w:noProof/>
          <w:lang w:val="en-CA" w:eastAsia="ko-KR"/>
        </w:rPr>
        <w:t> 1, and ySbIdx = 0..</w:t>
      </w:r>
      <w:r w:rsidR="006A253F" w:rsidRPr="00F43CC3">
        <w:rPr>
          <w:noProof/>
          <w:lang w:val="en-CA" w:eastAsia="ko-KR"/>
        </w:rPr>
        <w:t>numSbY</w:t>
      </w:r>
      <w:r w:rsidRPr="00F43CC3">
        <w:rPr>
          <w:noProof/>
          <w:lang w:val="en-CA" w:eastAsia="ko-KR"/>
        </w:rPr>
        <w:t> − 1, and with X</w:t>
      </w:r>
      <w:r w:rsidR="00305555">
        <w:rPr>
          <w:noProof/>
          <w:lang w:val="en-CA" w:eastAsia="ko-KR"/>
        </w:rPr>
        <w:t> = </w:t>
      </w:r>
      <w:r w:rsidR="00305555" w:rsidRPr="00125512">
        <w:rPr>
          <w:noProof/>
          <w:lang w:val="en-CA"/>
        </w:rPr>
        <w:t>0</w:t>
      </w:r>
      <w:r w:rsidR="00305555">
        <w:rPr>
          <w:noProof/>
          <w:lang w:val="en-CA"/>
        </w:rPr>
        <w:t>..</w:t>
      </w:r>
      <w:r w:rsidR="00305555" w:rsidRPr="00125512">
        <w:rPr>
          <w:noProof/>
          <w:lang w:val="en-CA"/>
        </w:rPr>
        <w:t>1</w:t>
      </w:r>
      <w:r w:rsidRPr="00F43CC3">
        <w:rPr>
          <w:noProof/>
          <w:lang w:val="en-CA" w:eastAsia="ko-KR"/>
        </w:rPr>
        <w:t>, the bi-prediction weight index bcwIdx, the prediction refinement utility flags cbProfFlagL0 and cbProfFlagL1, and motion vector difference arrays diffMvL0[ xIdx ][ yIdx ] and diffMvL1[ xIdx ][ yIdx ] with xIdx = 0.. cbWidth/numSbX </w:t>
      </w:r>
      <w:r w:rsidRPr="00F43CC3">
        <w:rPr>
          <w:noProof/>
          <w:lang w:val="en-CA"/>
        </w:rPr>
        <w:t>−</w:t>
      </w:r>
      <w:r w:rsidRPr="00F43CC3">
        <w:rPr>
          <w:noProof/>
          <w:lang w:val="en-CA" w:eastAsia="ko-KR"/>
        </w:rPr>
        <w:t> 1, yIdx = 0.. cbHeight/numSbY </w:t>
      </w:r>
      <w:r w:rsidRPr="00F43CC3">
        <w:rPr>
          <w:noProof/>
          <w:lang w:val="en-CA"/>
        </w:rPr>
        <w:t>−</w:t>
      </w:r>
      <w:r w:rsidRPr="00F43CC3">
        <w:rPr>
          <w:noProof/>
          <w:lang w:val="en-CA" w:eastAsia="ko-KR"/>
        </w:rPr>
        <w:t> 1 as outputs.</w:t>
      </w:r>
    </w:p>
    <w:p w14:paraId="722F3F17" w14:textId="3E8411FF" w:rsidR="00337D8A" w:rsidRPr="00F43CC3" w:rsidRDefault="00337D8A" w:rsidP="00494022">
      <w:pPr>
        <w:numPr>
          <w:ilvl w:val="0"/>
          <w:numId w:val="102"/>
        </w:numPr>
        <w:tabs>
          <w:tab w:val="clear" w:pos="400"/>
          <w:tab w:val="clear" w:pos="794"/>
          <w:tab w:val="clear" w:pos="1191"/>
          <w:tab w:val="clear" w:pos="1588"/>
          <w:tab w:val="clear" w:pos="1985"/>
          <w:tab w:val="left" w:pos="720"/>
          <w:tab w:val="left" w:pos="1080"/>
          <w:tab w:val="left" w:pos="1440"/>
          <w:tab w:val="left" w:pos="2977"/>
        </w:tabs>
        <w:ind w:left="709"/>
        <w:rPr>
          <w:noProof/>
          <w:lang w:val="en-CA" w:eastAsia="ko-KR"/>
        </w:rPr>
      </w:pPr>
      <w:r w:rsidRPr="00F43CC3">
        <w:rPr>
          <w:noProof/>
          <w:lang w:val="en-CA" w:eastAsia="ko-KR"/>
        </w:rPr>
        <w:t>The arrays of luma and chroma motion vectors after decoder</w:t>
      </w:r>
      <w:r w:rsidR="00496C16">
        <w:rPr>
          <w:noProof/>
          <w:lang w:val="en-CA" w:eastAsia="ko-KR"/>
        </w:rPr>
        <w:t>-</w:t>
      </w:r>
      <w:r w:rsidRPr="00F43CC3">
        <w:rPr>
          <w:noProof/>
          <w:lang w:val="en-CA" w:eastAsia="ko-KR"/>
        </w:rPr>
        <w:t>side motion vector refinement, refMvLX[ xSbIdx ][ ySbIdx ] and refMvCLX[ xSbIdx ][ ySbIdx ], with X</w:t>
      </w:r>
      <w:r w:rsidR="00F11797" w:rsidRPr="00F43CC3">
        <w:rPr>
          <w:noProof/>
          <w:lang w:val="en-CA" w:eastAsia="ko-KR"/>
        </w:rPr>
        <w:t> = 0..</w:t>
      </w:r>
      <w:r w:rsidRPr="00F43CC3">
        <w:rPr>
          <w:noProof/>
          <w:lang w:val="en-CA" w:eastAsia="ko-KR"/>
        </w:rPr>
        <w:t>1, are derived as follows for xSbIdx = 0..numSbX </w:t>
      </w:r>
      <w:r w:rsidRPr="00F43CC3" w:rsidDel="003C51E6">
        <w:rPr>
          <w:noProof/>
          <w:lang w:val="en-CA" w:eastAsia="ko-KR"/>
        </w:rPr>
        <w:t>−</w:t>
      </w:r>
      <w:r w:rsidRPr="00F43CC3">
        <w:rPr>
          <w:noProof/>
          <w:lang w:val="en-CA" w:eastAsia="ko-KR"/>
        </w:rPr>
        <w:t> 1, ySbIdx = 0..numSbY − 1:</w:t>
      </w:r>
    </w:p>
    <w:p w14:paraId="19943784" w14:textId="5041D9A6" w:rsidR="00337D8A" w:rsidRPr="00F43CC3" w:rsidRDefault="00337D8A" w:rsidP="00337D8A">
      <w:pPr>
        <w:numPr>
          <w:ilvl w:val="0"/>
          <w:numId w:val="4"/>
        </w:numPr>
        <w:tabs>
          <w:tab w:val="clear" w:pos="400"/>
          <w:tab w:val="clear" w:pos="794"/>
        </w:tabs>
        <w:ind w:left="993" w:hanging="284"/>
        <w:rPr>
          <w:noProof/>
          <w:szCs w:val="22"/>
          <w:lang w:val="en-CA" w:eastAsia="zh-CN"/>
        </w:rPr>
      </w:pPr>
      <w:r w:rsidRPr="00F43CC3">
        <w:rPr>
          <w:rFonts w:eastAsia="Malgun Gothic"/>
          <w:noProof/>
          <w:lang w:val="en-CA" w:eastAsia="ko-KR"/>
        </w:rPr>
        <w:t>If dmvrFlag is equal to 1,</w:t>
      </w:r>
      <w:r w:rsidRPr="00F43CC3">
        <w:rPr>
          <w:noProof/>
          <w:lang w:val="en-CA" w:eastAsia="ko-KR"/>
        </w:rPr>
        <w:t xml:space="preserve"> the derivation process for chroma motion vectors in </w:t>
      </w:r>
      <w:r w:rsidR="00A264D5">
        <w:rPr>
          <w:noProof/>
          <w:lang w:val="en-CA" w:eastAsia="ko-KR"/>
        </w:rPr>
        <w:t>subclause</w:t>
      </w:r>
      <w:r w:rsidRPr="00F43CC3">
        <w:rPr>
          <w:noProof/>
          <w:lang w:val="en-CA" w:eastAsia="ko-KR"/>
        </w:rPr>
        <w:t xml:space="preserve"> </w:t>
      </w:r>
      <w:r w:rsidRPr="00F43CC3">
        <w:rPr>
          <w:noProof/>
          <w:lang w:val="en-CA" w:eastAsia="ko-KR"/>
        </w:rPr>
        <w:fldChar w:fldCharType="begin" w:fldLock="1"/>
      </w:r>
      <w:r w:rsidRPr="00F43CC3">
        <w:rPr>
          <w:noProof/>
          <w:lang w:val="en-CA" w:eastAsia="ko-KR"/>
        </w:rPr>
        <w:instrText xml:space="preserve"> REF _Ref282002252 \r \h  \* MERGEFORMAT </w:instrText>
      </w:r>
      <w:r w:rsidRPr="00F43CC3">
        <w:rPr>
          <w:noProof/>
          <w:lang w:val="en-CA" w:eastAsia="ko-KR"/>
        </w:rPr>
      </w:r>
      <w:r w:rsidRPr="00F43CC3">
        <w:rPr>
          <w:noProof/>
          <w:lang w:val="en-CA" w:eastAsia="ko-KR"/>
        </w:rPr>
        <w:fldChar w:fldCharType="separate"/>
      </w:r>
      <w:r w:rsidR="00A7517A">
        <w:rPr>
          <w:noProof/>
          <w:lang w:val="en-CA" w:eastAsia="ko-KR"/>
        </w:rPr>
        <w:t>8.5.2.13</w:t>
      </w:r>
      <w:r w:rsidRPr="00F43CC3">
        <w:rPr>
          <w:noProof/>
          <w:lang w:val="en-CA" w:eastAsia="ko-KR"/>
        </w:rPr>
        <w:fldChar w:fldCharType="end"/>
      </w:r>
      <w:r w:rsidRPr="00F43CC3">
        <w:rPr>
          <w:noProof/>
          <w:lang w:val="en-CA" w:eastAsia="ko-KR"/>
        </w:rPr>
        <w:t xml:space="preserve"> is invoked with </w:t>
      </w:r>
      <w:r w:rsidRPr="00F43CC3">
        <w:rPr>
          <w:rFonts w:eastAsia="Malgun Gothic"/>
          <w:noProof/>
          <w:lang w:val="en-CA" w:eastAsia="ko-KR"/>
        </w:rPr>
        <w:t>refMvLX</w:t>
      </w:r>
      <w:r w:rsidRPr="00F43CC3">
        <w:rPr>
          <w:noProof/>
          <w:lang w:val="en-CA" w:eastAsia="ko-KR"/>
        </w:rPr>
        <w:t>[ xSbIdx ][ ySbIdx ] as input</w:t>
      </w:r>
      <w:r w:rsidR="00DC0DD3" w:rsidRPr="00F43CC3">
        <w:rPr>
          <w:noProof/>
          <w:lang w:val="en-CA" w:eastAsia="ko-KR"/>
        </w:rPr>
        <w:t>s</w:t>
      </w:r>
      <w:r w:rsidRPr="00F43CC3">
        <w:rPr>
          <w:noProof/>
          <w:lang w:val="en-CA" w:eastAsia="ko-KR"/>
        </w:rPr>
        <w:t xml:space="preserve">, and </w:t>
      </w:r>
      <w:r w:rsidRPr="00F43CC3">
        <w:rPr>
          <w:rFonts w:eastAsia="Malgun Gothic"/>
          <w:noProof/>
          <w:lang w:val="en-CA" w:eastAsia="ko-KR"/>
        </w:rPr>
        <w:t>refMvCLX</w:t>
      </w:r>
      <w:r w:rsidRPr="00F43CC3">
        <w:rPr>
          <w:noProof/>
          <w:lang w:val="en-CA" w:eastAsia="ko-KR"/>
        </w:rPr>
        <w:t xml:space="preserve">[ xSbIdx ][ ySbIdx ] as output and the input </w:t>
      </w:r>
      <w:r w:rsidRPr="00F43CC3">
        <w:rPr>
          <w:rFonts w:eastAsia="Malgun Gothic"/>
          <w:noProof/>
          <w:lang w:val="en-CA" w:eastAsia="ko-KR"/>
        </w:rPr>
        <w:t>refMvLX</w:t>
      </w:r>
      <w:r w:rsidRPr="00F43CC3">
        <w:rPr>
          <w:noProof/>
          <w:lang w:val="en-CA" w:eastAsia="ko-KR"/>
        </w:rPr>
        <w:t>[ xSbIdx ][ ySbIdx ] is derived as follows;</w:t>
      </w:r>
    </w:p>
    <w:p w14:paraId="662274A1" w14:textId="25275F24" w:rsidR="00337D8A" w:rsidRPr="00F43CC3" w:rsidRDefault="00337D8A" w:rsidP="00337D8A">
      <w:pPr>
        <w:pStyle w:val="Equation"/>
        <w:tabs>
          <w:tab w:val="clear" w:pos="794"/>
          <w:tab w:val="clear" w:pos="1588"/>
          <w:tab w:val="left" w:pos="851"/>
          <w:tab w:val="left" w:pos="1134"/>
          <w:tab w:val="left" w:pos="1418"/>
          <w:tab w:val="left" w:pos="1701"/>
          <w:tab w:val="left" w:pos="5040"/>
        </w:tabs>
        <w:ind w:left="1440"/>
        <w:rPr>
          <w:noProof/>
          <w:lang w:val="en-CA" w:eastAsia="ko-KR"/>
        </w:rPr>
      </w:pPr>
      <w:r w:rsidRPr="00F43CC3">
        <w:rPr>
          <w:noProof/>
          <w:lang w:val="en-CA" w:eastAsia="ko-KR"/>
        </w:rPr>
        <w:t>refMvLX</w:t>
      </w:r>
      <w:r w:rsidRPr="00F43CC3">
        <w:rPr>
          <w:rFonts w:eastAsia="Malgun Gothic"/>
          <w:noProof/>
          <w:lang w:val="en-CA" w:eastAsia="ko-KR"/>
        </w:rPr>
        <w:t>[ xSbIdx ][ ySbIdx ] = mvLX[ xSbIdx ][ ySbIdx ] + dMvLX[ xSbIdx ][ ySbIdx ]</w:t>
      </w:r>
      <w:r w:rsidRPr="00F43CC3">
        <w:rPr>
          <w:noProof/>
          <w:lang w:val="en-CA" w:eastAsia="ko-KR"/>
        </w:rPr>
        <w:tab/>
      </w:r>
      <w:r w:rsidRPr="00F43CC3" w:rsidDel="003C51E6">
        <w:rPr>
          <w:noProof/>
          <w:lang w:val="en-CA" w:eastAsia="ko-KR"/>
        </w:rPr>
        <w:t>(</w:t>
      </w:r>
      <w:r w:rsidR="00275CD7" w:rsidRPr="00F43CC3">
        <w:rPr>
          <w:noProof/>
          <w:lang w:val="en-CA"/>
        </w:rPr>
        <w:fldChar w:fldCharType="begin" w:fldLock="1"/>
      </w:r>
      <w:r w:rsidR="00275CD7" w:rsidRPr="00F43CC3">
        <w:rPr>
          <w:noProof/>
          <w:lang w:val="en-CA"/>
        </w:rPr>
        <w:instrText xml:space="preserve"> SEQ Equation \* ARABIC </w:instrText>
      </w:r>
      <w:r w:rsidR="00275CD7" w:rsidRPr="00F43CC3">
        <w:rPr>
          <w:noProof/>
          <w:lang w:val="en-CA"/>
        </w:rPr>
        <w:fldChar w:fldCharType="separate"/>
      </w:r>
      <w:r w:rsidR="00A7517A">
        <w:rPr>
          <w:noProof/>
          <w:lang w:val="en-CA"/>
        </w:rPr>
        <w:t>450</w:t>
      </w:r>
      <w:r w:rsidR="00275CD7" w:rsidRPr="00F43CC3">
        <w:rPr>
          <w:noProof/>
          <w:lang w:val="en-CA"/>
        </w:rPr>
        <w:fldChar w:fldCharType="end"/>
      </w:r>
      <w:r w:rsidRPr="00F43CC3" w:rsidDel="003C51E6">
        <w:rPr>
          <w:noProof/>
          <w:lang w:val="en-CA" w:eastAsia="ko-KR"/>
        </w:rPr>
        <w:t>)</w:t>
      </w:r>
    </w:p>
    <w:p w14:paraId="52E12EBC" w14:textId="10420672" w:rsidR="00337D8A" w:rsidRPr="00F43CC3" w:rsidRDefault="00337D8A" w:rsidP="00337D8A">
      <w:pPr>
        <w:pStyle w:val="Equation"/>
        <w:tabs>
          <w:tab w:val="clear" w:pos="794"/>
          <w:tab w:val="clear" w:pos="1588"/>
          <w:tab w:val="left" w:pos="851"/>
          <w:tab w:val="left" w:pos="1134"/>
          <w:tab w:val="left" w:pos="1418"/>
          <w:tab w:val="left" w:pos="1701"/>
          <w:tab w:val="left" w:pos="5040"/>
        </w:tabs>
        <w:ind w:left="1440"/>
        <w:rPr>
          <w:noProof/>
          <w:lang w:val="en-CA" w:eastAsia="ko-KR"/>
        </w:rPr>
      </w:pPr>
      <w:r w:rsidRPr="00F43CC3">
        <w:rPr>
          <w:noProof/>
          <w:lang w:val="en-CA" w:eastAsia="ko-KR"/>
        </w:rPr>
        <w:t>refMvLX</w:t>
      </w:r>
      <w:r w:rsidRPr="00F43CC3">
        <w:rPr>
          <w:rFonts w:eastAsia="Malgun Gothic"/>
          <w:noProof/>
          <w:lang w:val="en-CA" w:eastAsia="ko-KR"/>
        </w:rPr>
        <w:t>[ xSbIdx ][ ySbIdx ]</w:t>
      </w:r>
      <w:r w:rsidRPr="00F43CC3">
        <w:rPr>
          <w:noProof/>
          <w:lang w:val="en-CA" w:eastAsia="ko-KR"/>
        </w:rPr>
        <w:t>[ 0 ] = Clip3( −2</w:t>
      </w:r>
      <w:r w:rsidRPr="00F43CC3">
        <w:rPr>
          <w:noProof/>
          <w:vertAlign w:val="superscript"/>
          <w:lang w:val="en-CA" w:eastAsia="ko-KR"/>
        </w:rPr>
        <w:t>17</w:t>
      </w:r>
      <w:r w:rsidRPr="00F43CC3">
        <w:rPr>
          <w:noProof/>
          <w:lang w:val="en-CA" w:eastAsia="ko-KR"/>
        </w:rPr>
        <w:t>, 2</w:t>
      </w:r>
      <w:r w:rsidRPr="00F43CC3">
        <w:rPr>
          <w:noProof/>
          <w:vertAlign w:val="superscript"/>
          <w:lang w:val="en-CA" w:eastAsia="ko-KR"/>
        </w:rPr>
        <w:t>17</w:t>
      </w:r>
      <w:r w:rsidRPr="00F43CC3">
        <w:rPr>
          <w:noProof/>
          <w:lang w:val="en-CA" w:eastAsia="ko-KR"/>
        </w:rPr>
        <w:t> − 1, refMvLX</w:t>
      </w:r>
      <w:r w:rsidRPr="00F43CC3">
        <w:rPr>
          <w:rFonts w:eastAsia="Malgun Gothic"/>
          <w:noProof/>
          <w:lang w:val="en-CA" w:eastAsia="ko-KR"/>
        </w:rPr>
        <w:t>[ xSbIdx ][ ySbIdx ]</w:t>
      </w:r>
      <w:r w:rsidRPr="00F43CC3">
        <w:rPr>
          <w:noProof/>
          <w:lang w:val="en-CA" w:eastAsia="ko-KR"/>
        </w:rPr>
        <w:t>[ 0 ] )</w:t>
      </w:r>
      <w:r w:rsidRPr="00F43CC3">
        <w:rPr>
          <w:noProof/>
          <w:lang w:val="en-CA" w:eastAsia="ko-KR"/>
        </w:rPr>
        <w:tab/>
      </w:r>
      <w:r w:rsidRPr="00F43CC3" w:rsidDel="003C51E6">
        <w:rPr>
          <w:noProof/>
          <w:lang w:val="en-CA" w:eastAsia="ko-KR"/>
        </w:rPr>
        <w:t>(</w:t>
      </w:r>
      <w:r w:rsidR="00275CD7" w:rsidRPr="00F43CC3">
        <w:rPr>
          <w:noProof/>
          <w:lang w:val="en-CA"/>
        </w:rPr>
        <w:fldChar w:fldCharType="begin" w:fldLock="1"/>
      </w:r>
      <w:r w:rsidR="00275CD7" w:rsidRPr="00F43CC3">
        <w:rPr>
          <w:noProof/>
          <w:lang w:val="en-CA"/>
        </w:rPr>
        <w:instrText xml:space="preserve"> SEQ Equation \* ARABIC </w:instrText>
      </w:r>
      <w:r w:rsidR="00275CD7" w:rsidRPr="00F43CC3">
        <w:rPr>
          <w:noProof/>
          <w:lang w:val="en-CA"/>
        </w:rPr>
        <w:fldChar w:fldCharType="separate"/>
      </w:r>
      <w:r w:rsidR="00A7517A">
        <w:rPr>
          <w:noProof/>
          <w:lang w:val="en-CA"/>
        </w:rPr>
        <w:t>451</w:t>
      </w:r>
      <w:r w:rsidR="00275CD7" w:rsidRPr="00F43CC3">
        <w:rPr>
          <w:noProof/>
          <w:lang w:val="en-CA"/>
        </w:rPr>
        <w:fldChar w:fldCharType="end"/>
      </w:r>
      <w:r w:rsidRPr="00F43CC3" w:rsidDel="003C51E6">
        <w:rPr>
          <w:noProof/>
          <w:lang w:val="en-CA" w:eastAsia="ko-KR"/>
        </w:rPr>
        <w:t>)</w:t>
      </w:r>
    </w:p>
    <w:p w14:paraId="23CAD1DE" w14:textId="3EBC3972" w:rsidR="00337D8A" w:rsidRPr="00F43CC3" w:rsidRDefault="00337D8A" w:rsidP="00337D8A">
      <w:pPr>
        <w:pStyle w:val="Equation"/>
        <w:tabs>
          <w:tab w:val="clear" w:pos="794"/>
          <w:tab w:val="clear" w:pos="1588"/>
          <w:tab w:val="left" w:pos="851"/>
          <w:tab w:val="left" w:pos="1134"/>
          <w:tab w:val="left" w:pos="1418"/>
          <w:tab w:val="left" w:pos="1701"/>
          <w:tab w:val="left" w:pos="5040"/>
        </w:tabs>
        <w:ind w:left="1440"/>
        <w:rPr>
          <w:noProof/>
          <w:lang w:val="en-CA" w:eastAsia="ko-KR"/>
        </w:rPr>
      </w:pPr>
      <w:r w:rsidRPr="00F43CC3">
        <w:rPr>
          <w:noProof/>
          <w:lang w:val="en-CA" w:eastAsia="ko-KR"/>
        </w:rPr>
        <w:t>refMvLX</w:t>
      </w:r>
      <w:r w:rsidRPr="00F43CC3">
        <w:rPr>
          <w:rFonts w:eastAsia="Malgun Gothic"/>
          <w:noProof/>
          <w:lang w:val="en-CA" w:eastAsia="ko-KR"/>
        </w:rPr>
        <w:t>[ xSbIdx ][ ySbIdx ]</w:t>
      </w:r>
      <w:r w:rsidRPr="00F43CC3">
        <w:rPr>
          <w:noProof/>
          <w:lang w:val="en-CA" w:eastAsia="ko-KR"/>
        </w:rPr>
        <w:t>[ 1 ] = Clip3( −2</w:t>
      </w:r>
      <w:r w:rsidRPr="00F43CC3">
        <w:rPr>
          <w:noProof/>
          <w:vertAlign w:val="superscript"/>
          <w:lang w:val="en-CA" w:eastAsia="ko-KR"/>
        </w:rPr>
        <w:t>17</w:t>
      </w:r>
      <w:r w:rsidRPr="00F43CC3">
        <w:rPr>
          <w:noProof/>
          <w:lang w:val="en-CA" w:eastAsia="ko-KR"/>
        </w:rPr>
        <w:t>, 2</w:t>
      </w:r>
      <w:r w:rsidRPr="00F43CC3">
        <w:rPr>
          <w:noProof/>
          <w:vertAlign w:val="superscript"/>
          <w:lang w:val="en-CA" w:eastAsia="ko-KR"/>
        </w:rPr>
        <w:t>17 </w:t>
      </w:r>
      <w:r w:rsidRPr="00F43CC3">
        <w:rPr>
          <w:noProof/>
          <w:lang w:val="en-CA" w:eastAsia="ko-KR"/>
        </w:rPr>
        <w:t>− 1, refMvLX</w:t>
      </w:r>
      <w:r w:rsidRPr="00F43CC3">
        <w:rPr>
          <w:rFonts w:eastAsia="Malgun Gothic"/>
          <w:noProof/>
          <w:lang w:val="en-CA" w:eastAsia="ko-KR"/>
        </w:rPr>
        <w:t>[ xSbIdx ][ ySbIdx ]</w:t>
      </w:r>
      <w:r w:rsidRPr="00F43CC3">
        <w:rPr>
          <w:noProof/>
          <w:lang w:val="en-CA" w:eastAsia="ko-KR"/>
        </w:rPr>
        <w:t>[ 1 ] )</w:t>
      </w:r>
      <w:r w:rsidRPr="00F43CC3">
        <w:rPr>
          <w:noProof/>
          <w:lang w:val="en-CA" w:eastAsia="ko-KR"/>
        </w:rPr>
        <w:tab/>
      </w:r>
      <w:r w:rsidRPr="00F43CC3" w:rsidDel="003C51E6">
        <w:rPr>
          <w:noProof/>
          <w:lang w:val="en-CA" w:eastAsia="ko-KR"/>
        </w:rPr>
        <w:t>(</w:t>
      </w:r>
      <w:r w:rsidR="00275CD7" w:rsidRPr="00F43CC3">
        <w:rPr>
          <w:noProof/>
          <w:lang w:val="en-CA"/>
        </w:rPr>
        <w:fldChar w:fldCharType="begin" w:fldLock="1"/>
      </w:r>
      <w:r w:rsidR="00275CD7" w:rsidRPr="00F43CC3">
        <w:rPr>
          <w:noProof/>
          <w:lang w:val="en-CA"/>
        </w:rPr>
        <w:instrText xml:space="preserve"> SEQ Equation \* ARABIC </w:instrText>
      </w:r>
      <w:r w:rsidR="00275CD7" w:rsidRPr="00F43CC3">
        <w:rPr>
          <w:noProof/>
          <w:lang w:val="en-CA"/>
        </w:rPr>
        <w:fldChar w:fldCharType="separate"/>
      </w:r>
      <w:r w:rsidR="00A7517A">
        <w:rPr>
          <w:noProof/>
          <w:lang w:val="en-CA"/>
        </w:rPr>
        <w:t>452</w:t>
      </w:r>
      <w:r w:rsidR="00275CD7" w:rsidRPr="00F43CC3">
        <w:rPr>
          <w:noProof/>
          <w:lang w:val="en-CA"/>
        </w:rPr>
        <w:fldChar w:fldCharType="end"/>
      </w:r>
      <w:r w:rsidRPr="00F43CC3" w:rsidDel="003C51E6">
        <w:rPr>
          <w:noProof/>
          <w:lang w:val="en-CA" w:eastAsia="ko-KR"/>
        </w:rPr>
        <w:t>)</w:t>
      </w:r>
    </w:p>
    <w:p w14:paraId="36E1F6E2" w14:textId="77777777" w:rsidR="00337D8A" w:rsidRPr="00F43CC3" w:rsidRDefault="00337D8A" w:rsidP="00337D8A">
      <w:pPr>
        <w:numPr>
          <w:ilvl w:val="0"/>
          <w:numId w:val="4"/>
        </w:numPr>
        <w:tabs>
          <w:tab w:val="clear" w:pos="400"/>
          <w:tab w:val="clear" w:pos="794"/>
        </w:tabs>
        <w:ind w:left="993" w:hanging="284"/>
        <w:rPr>
          <w:noProof/>
          <w:szCs w:val="22"/>
          <w:lang w:val="en-CA" w:eastAsia="zh-CN"/>
        </w:rPr>
      </w:pPr>
      <w:r w:rsidRPr="00F43CC3">
        <w:rPr>
          <w:noProof/>
          <w:lang w:val="en-CA"/>
        </w:rPr>
        <w:t>Otherwise (</w:t>
      </w:r>
      <w:r w:rsidRPr="00F43CC3">
        <w:rPr>
          <w:rFonts w:eastAsia="Malgun Gothic"/>
          <w:noProof/>
          <w:lang w:val="en-CA" w:eastAsia="ko-KR"/>
        </w:rPr>
        <w:t>dmvrFlag is equal to 0</w:t>
      </w:r>
      <w:r w:rsidRPr="00F43CC3">
        <w:rPr>
          <w:noProof/>
          <w:szCs w:val="22"/>
          <w:lang w:val="en-CA" w:eastAsia="zh-CN"/>
        </w:rPr>
        <w:t>), the following applies:</w:t>
      </w:r>
    </w:p>
    <w:p w14:paraId="15C90FA6" w14:textId="04A8F810" w:rsidR="00337D8A" w:rsidRPr="00F43CC3" w:rsidRDefault="00337D8A" w:rsidP="00337D8A">
      <w:pPr>
        <w:pStyle w:val="Equation"/>
        <w:tabs>
          <w:tab w:val="clear" w:pos="794"/>
          <w:tab w:val="clear" w:pos="1588"/>
          <w:tab w:val="left" w:pos="851"/>
          <w:tab w:val="left" w:pos="1134"/>
          <w:tab w:val="left" w:pos="1418"/>
          <w:tab w:val="left" w:pos="1701"/>
          <w:tab w:val="left" w:pos="5040"/>
        </w:tabs>
        <w:ind w:left="1440"/>
        <w:rPr>
          <w:noProof/>
          <w:lang w:val="en-CA" w:eastAsia="ko-KR"/>
        </w:rPr>
      </w:pPr>
      <w:r w:rsidRPr="00F43CC3">
        <w:rPr>
          <w:noProof/>
          <w:lang w:val="en-CA" w:eastAsia="ko-KR"/>
        </w:rPr>
        <w:t>refMvLX</w:t>
      </w:r>
      <w:r w:rsidRPr="00F43CC3">
        <w:rPr>
          <w:rFonts w:eastAsia="Malgun Gothic"/>
          <w:noProof/>
          <w:lang w:val="en-CA" w:eastAsia="ko-KR"/>
        </w:rPr>
        <w:t>[ xSbIdx ][ ySbIdx ] = mvLX[ xSbIdx ][ ySbIdx ]</w:t>
      </w:r>
      <w:r w:rsidRPr="00F43CC3">
        <w:rPr>
          <w:noProof/>
          <w:lang w:val="en-CA" w:eastAsia="ko-KR"/>
        </w:rPr>
        <w:tab/>
      </w:r>
      <w:r w:rsidRPr="00F43CC3" w:rsidDel="003C51E6">
        <w:rPr>
          <w:noProof/>
          <w:lang w:val="en-CA" w:eastAsia="ko-KR"/>
        </w:rPr>
        <w:t>(</w:t>
      </w:r>
      <w:r w:rsidR="00275CD7" w:rsidRPr="00F43CC3">
        <w:rPr>
          <w:noProof/>
          <w:lang w:val="en-CA"/>
        </w:rPr>
        <w:fldChar w:fldCharType="begin" w:fldLock="1"/>
      </w:r>
      <w:r w:rsidR="00275CD7" w:rsidRPr="00F43CC3">
        <w:rPr>
          <w:noProof/>
          <w:lang w:val="en-CA"/>
        </w:rPr>
        <w:instrText xml:space="preserve"> SEQ Equation \* ARABIC </w:instrText>
      </w:r>
      <w:r w:rsidR="00275CD7" w:rsidRPr="00F43CC3">
        <w:rPr>
          <w:noProof/>
          <w:lang w:val="en-CA"/>
        </w:rPr>
        <w:fldChar w:fldCharType="separate"/>
      </w:r>
      <w:r w:rsidR="00A7517A">
        <w:rPr>
          <w:noProof/>
          <w:lang w:val="en-CA"/>
        </w:rPr>
        <w:t>453</w:t>
      </w:r>
      <w:r w:rsidR="00275CD7" w:rsidRPr="00F43CC3">
        <w:rPr>
          <w:noProof/>
          <w:lang w:val="en-CA"/>
        </w:rPr>
        <w:fldChar w:fldCharType="end"/>
      </w:r>
      <w:r w:rsidRPr="00F43CC3" w:rsidDel="003C51E6">
        <w:rPr>
          <w:noProof/>
          <w:lang w:val="en-CA" w:eastAsia="ko-KR"/>
        </w:rPr>
        <w:t>)</w:t>
      </w:r>
    </w:p>
    <w:p w14:paraId="5D6A1B16" w14:textId="42F3020C" w:rsidR="00337D8A" w:rsidRPr="00F43CC3" w:rsidRDefault="00337D8A" w:rsidP="00337D8A">
      <w:pPr>
        <w:pStyle w:val="Equation"/>
        <w:tabs>
          <w:tab w:val="clear" w:pos="794"/>
          <w:tab w:val="clear" w:pos="1588"/>
          <w:tab w:val="left" w:pos="851"/>
          <w:tab w:val="left" w:pos="1134"/>
          <w:tab w:val="left" w:pos="1418"/>
          <w:tab w:val="left" w:pos="1701"/>
          <w:tab w:val="left" w:pos="5040"/>
        </w:tabs>
        <w:ind w:left="1440"/>
        <w:rPr>
          <w:noProof/>
          <w:lang w:val="en-CA" w:eastAsia="ko-KR"/>
        </w:rPr>
      </w:pPr>
      <w:r w:rsidRPr="00F43CC3">
        <w:rPr>
          <w:rFonts w:eastAsia="Malgun Gothic"/>
          <w:noProof/>
          <w:lang w:val="en-CA" w:eastAsia="ko-KR"/>
        </w:rPr>
        <w:t>refMvCLX [ xSbIdx ][ ySbIdx ] = mvCLX[ xSbIdx ][ ySbIdx ]</w:t>
      </w:r>
      <w:r w:rsidRPr="00F43CC3">
        <w:rPr>
          <w:noProof/>
          <w:lang w:val="en-CA" w:eastAsia="ko-KR"/>
        </w:rPr>
        <w:tab/>
      </w:r>
      <w:r w:rsidRPr="00F43CC3" w:rsidDel="003C51E6">
        <w:rPr>
          <w:noProof/>
          <w:lang w:val="en-CA" w:eastAsia="ko-KR"/>
        </w:rPr>
        <w:t>(</w:t>
      </w:r>
      <w:r w:rsidR="00275CD7" w:rsidRPr="00F43CC3">
        <w:rPr>
          <w:noProof/>
          <w:lang w:val="en-CA"/>
        </w:rPr>
        <w:fldChar w:fldCharType="begin" w:fldLock="1"/>
      </w:r>
      <w:r w:rsidR="00275CD7" w:rsidRPr="00F43CC3">
        <w:rPr>
          <w:noProof/>
          <w:lang w:val="en-CA"/>
        </w:rPr>
        <w:instrText xml:space="preserve"> SEQ Equation \* ARABIC </w:instrText>
      </w:r>
      <w:r w:rsidR="00275CD7" w:rsidRPr="00F43CC3">
        <w:rPr>
          <w:noProof/>
          <w:lang w:val="en-CA"/>
        </w:rPr>
        <w:fldChar w:fldCharType="separate"/>
      </w:r>
      <w:r w:rsidR="00A7517A">
        <w:rPr>
          <w:noProof/>
          <w:lang w:val="en-CA"/>
        </w:rPr>
        <w:t>454</w:t>
      </w:r>
      <w:r w:rsidR="00275CD7" w:rsidRPr="00F43CC3">
        <w:rPr>
          <w:noProof/>
          <w:lang w:val="en-CA"/>
        </w:rPr>
        <w:fldChar w:fldCharType="end"/>
      </w:r>
      <w:r w:rsidRPr="00F43CC3" w:rsidDel="003C51E6">
        <w:rPr>
          <w:noProof/>
          <w:lang w:val="en-CA" w:eastAsia="ko-KR"/>
        </w:rPr>
        <w:t>)</w:t>
      </w:r>
    </w:p>
    <w:p w14:paraId="4A9DF548" w14:textId="1134EE84" w:rsidR="00337D8A" w:rsidRPr="00F43CC3" w:rsidRDefault="00337D8A" w:rsidP="00337D8A">
      <w:pPr>
        <w:pStyle w:val="Note1"/>
        <w:spacing w:before="120"/>
        <w:ind w:left="1368"/>
        <w:rPr>
          <w:noProof/>
          <w:lang w:val="en-CA"/>
        </w:rPr>
      </w:pPr>
      <w:r w:rsidRPr="00F43CC3" w:rsidDel="003C51E6">
        <w:rPr>
          <w:noProof/>
          <w:lang w:val="en-CA"/>
        </w:rPr>
        <w:t>NOTE – </w:t>
      </w:r>
      <w:r w:rsidRPr="00F43CC3">
        <w:rPr>
          <w:noProof/>
          <w:lang w:val="en-CA"/>
        </w:rPr>
        <w:t xml:space="preserve">The array refMvLX is stored in MvDmvrLX and used in the derivation process for collocated motion vectors in </w:t>
      </w:r>
      <w:r w:rsidR="00A264D5">
        <w:rPr>
          <w:noProof/>
          <w:lang w:val="en-CA"/>
        </w:rPr>
        <w:t>subclause</w:t>
      </w:r>
      <w:r w:rsidRPr="00F43CC3">
        <w:rPr>
          <w:noProof/>
          <w:lang w:val="en-CA"/>
        </w:rPr>
        <w:t xml:space="preserve"> </w:t>
      </w:r>
      <w:r w:rsidRPr="00F43CC3">
        <w:rPr>
          <w:noProof/>
          <w:lang w:val="en-CA"/>
        </w:rPr>
        <w:fldChar w:fldCharType="begin" w:fldLock="1"/>
      </w:r>
      <w:r w:rsidRPr="00F43CC3">
        <w:rPr>
          <w:noProof/>
          <w:lang w:val="en-CA"/>
        </w:rPr>
        <w:instrText xml:space="preserve"> REF _Ref342330774 \r \h  \* MERGEFORMAT </w:instrText>
      </w:r>
      <w:r w:rsidRPr="00F43CC3">
        <w:rPr>
          <w:noProof/>
          <w:lang w:val="en-CA"/>
        </w:rPr>
      </w:r>
      <w:r w:rsidRPr="00F43CC3">
        <w:rPr>
          <w:noProof/>
          <w:lang w:val="en-CA"/>
        </w:rPr>
        <w:fldChar w:fldCharType="separate"/>
      </w:r>
      <w:r w:rsidR="00A7517A">
        <w:rPr>
          <w:noProof/>
          <w:lang w:val="en-CA"/>
        </w:rPr>
        <w:t>8.5.2.12</w:t>
      </w:r>
      <w:r w:rsidRPr="00F43CC3">
        <w:rPr>
          <w:noProof/>
          <w:lang w:val="en-CA"/>
        </w:rPr>
        <w:fldChar w:fldCharType="end"/>
      </w:r>
      <w:r w:rsidRPr="00F43CC3">
        <w:rPr>
          <w:noProof/>
          <w:lang w:val="en-CA"/>
        </w:rPr>
        <w:t xml:space="preserve">. The array of non-refine luma motion vectors MvLX is used in the spatial motion vector prediction and deblocking </w:t>
      </w:r>
      <w:r w:rsidR="00B91263">
        <w:rPr>
          <w:noProof/>
          <w:lang w:val="en-CA"/>
        </w:rPr>
        <w:t>boundary filtering strength</w:t>
      </w:r>
      <w:r w:rsidRPr="00F43CC3">
        <w:rPr>
          <w:noProof/>
          <w:lang w:val="en-CA"/>
        </w:rPr>
        <w:t xml:space="preserve"> derivation processes.</w:t>
      </w:r>
    </w:p>
    <w:p w14:paraId="28D7A047" w14:textId="77777777" w:rsidR="00337D8A" w:rsidRPr="00F43CC3" w:rsidRDefault="00337D8A" w:rsidP="00494022">
      <w:pPr>
        <w:numPr>
          <w:ilvl w:val="0"/>
          <w:numId w:val="102"/>
        </w:numPr>
        <w:tabs>
          <w:tab w:val="clear" w:pos="400"/>
          <w:tab w:val="clear" w:pos="794"/>
          <w:tab w:val="clear" w:pos="1191"/>
          <w:tab w:val="clear" w:pos="1588"/>
          <w:tab w:val="clear" w:pos="1985"/>
          <w:tab w:val="left" w:pos="720"/>
          <w:tab w:val="left" w:pos="1080"/>
          <w:tab w:val="left" w:pos="1440"/>
          <w:tab w:val="left" w:pos="2977"/>
        </w:tabs>
        <w:ind w:left="709"/>
        <w:rPr>
          <w:noProof/>
          <w:lang w:val="en-CA" w:eastAsia="ko-KR"/>
        </w:rPr>
      </w:pPr>
      <w:r w:rsidRPr="00F43CC3">
        <w:rPr>
          <w:noProof/>
          <w:lang w:val="en-CA"/>
        </w:rPr>
        <w:t>T</w:t>
      </w:r>
      <w:r w:rsidRPr="00F43CC3" w:rsidDel="003C51E6">
        <w:rPr>
          <w:noProof/>
          <w:lang w:val="en-CA"/>
        </w:rPr>
        <w:t xml:space="preserve">he </w:t>
      </w:r>
      <w:r w:rsidRPr="00F43CC3">
        <w:rPr>
          <w:noProof/>
          <w:lang w:val="en-CA"/>
        </w:rPr>
        <w:t>prediction</w:t>
      </w:r>
      <w:r w:rsidRPr="00F43CC3" w:rsidDel="003C51E6">
        <w:rPr>
          <w:noProof/>
          <w:lang w:val="en-CA"/>
        </w:rPr>
        <w:t xml:space="preserve"> samples of the current coding unit are derived</w:t>
      </w:r>
      <w:r w:rsidRPr="00F43CC3">
        <w:rPr>
          <w:noProof/>
          <w:lang w:val="en-CA"/>
        </w:rPr>
        <w:t xml:space="preserve"> as follows:</w:t>
      </w:r>
    </w:p>
    <w:p w14:paraId="732C8474" w14:textId="74E0D805" w:rsidR="00337D8A" w:rsidRPr="00F43CC3" w:rsidRDefault="00337D8A" w:rsidP="00337D8A">
      <w:pPr>
        <w:numPr>
          <w:ilvl w:val="0"/>
          <w:numId w:val="4"/>
        </w:numPr>
        <w:tabs>
          <w:tab w:val="clear" w:pos="400"/>
          <w:tab w:val="clear" w:pos="794"/>
        </w:tabs>
        <w:ind w:left="993" w:hanging="284"/>
        <w:rPr>
          <w:noProof/>
          <w:lang w:val="en-CA" w:eastAsia="ko-KR"/>
        </w:rPr>
      </w:pPr>
      <w:r w:rsidRPr="00F43CC3">
        <w:rPr>
          <w:noProof/>
          <w:color w:val="000000" w:themeColor="text1"/>
          <w:lang w:val="en-CA" w:eastAsia="ko-KR"/>
        </w:rPr>
        <w:lastRenderedPageBreak/>
        <w:t xml:space="preserve">If </w:t>
      </w:r>
      <w:r w:rsidR="009F6631" w:rsidRPr="00F43CC3">
        <w:rPr>
          <w:noProof/>
          <w:color w:val="000000" w:themeColor="text1"/>
          <w:lang w:val="en-CA" w:eastAsia="ko-KR"/>
        </w:rPr>
        <w:t>MergeGpmFlag</w:t>
      </w:r>
      <w:r w:rsidRPr="00F43CC3">
        <w:rPr>
          <w:noProof/>
          <w:color w:val="000000" w:themeColor="text1"/>
          <w:lang w:val="en-CA" w:eastAsia="ko-KR"/>
        </w:rPr>
        <w:t>[ xCb ][ yCb</w:t>
      </w:r>
      <w:r w:rsidR="00663FBB">
        <w:rPr>
          <w:noProof/>
          <w:color w:val="000000" w:themeColor="text1"/>
          <w:lang w:val="en-CA" w:eastAsia="ko-KR"/>
        </w:rPr>
        <w:t> </w:t>
      </w:r>
      <w:r w:rsidRPr="00F43CC3">
        <w:rPr>
          <w:noProof/>
          <w:color w:val="000000" w:themeColor="text1"/>
          <w:lang w:val="en-CA" w:eastAsia="ko-KR"/>
        </w:rPr>
        <w:t xml:space="preserve">] is equal to 0, </w:t>
      </w:r>
      <w:r w:rsidRPr="00F43CC3">
        <w:rPr>
          <w:noProof/>
          <w:lang w:val="en-CA"/>
        </w:rPr>
        <w:t>t</w:t>
      </w:r>
      <w:r w:rsidRPr="00F43CC3" w:rsidDel="003C51E6">
        <w:rPr>
          <w:noProof/>
          <w:lang w:val="en-CA"/>
        </w:rPr>
        <w:t xml:space="preserve">he </w:t>
      </w:r>
      <w:r w:rsidRPr="00F43CC3">
        <w:rPr>
          <w:noProof/>
          <w:lang w:val="en-CA"/>
        </w:rPr>
        <w:t>prediction</w:t>
      </w:r>
      <w:r w:rsidRPr="00F43CC3" w:rsidDel="003C51E6">
        <w:rPr>
          <w:noProof/>
          <w:lang w:val="en-CA"/>
        </w:rPr>
        <w:t xml:space="preserve"> samples of the current coding unit are derived </w:t>
      </w:r>
      <w:r w:rsidRPr="00F43CC3">
        <w:rPr>
          <w:noProof/>
          <w:lang w:val="en-CA"/>
        </w:rPr>
        <w:t>as follows:</w:t>
      </w:r>
    </w:p>
    <w:p w14:paraId="0DE24CFB" w14:textId="7184CE37" w:rsidR="00337D8A" w:rsidRPr="00F43CC3" w:rsidRDefault="00337D8A" w:rsidP="00337D8A">
      <w:pPr>
        <w:numPr>
          <w:ilvl w:val="3"/>
          <w:numId w:val="4"/>
        </w:numPr>
        <w:tabs>
          <w:tab w:val="clear" w:pos="794"/>
          <w:tab w:val="clear" w:pos="1191"/>
        </w:tabs>
        <w:rPr>
          <w:noProof/>
          <w:lang w:val="en-CA" w:eastAsia="ko-KR"/>
        </w:rPr>
      </w:pPr>
      <w:r w:rsidRPr="00F43CC3">
        <w:rPr>
          <w:noProof/>
          <w:lang w:val="en-CA" w:eastAsia="ko-KR"/>
        </w:rPr>
        <w:t>T</w:t>
      </w:r>
      <w:r w:rsidRPr="00F43CC3" w:rsidDel="003C51E6">
        <w:rPr>
          <w:noProof/>
          <w:lang w:val="en-CA" w:eastAsia="ko-KR"/>
        </w:rPr>
        <w:t>he d</w:t>
      </w:r>
      <w:r w:rsidRPr="00F43CC3" w:rsidDel="003C51E6">
        <w:rPr>
          <w:noProof/>
          <w:lang w:val="en-CA"/>
        </w:rPr>
        <w:t xml:space="preserve">ecoding process for inter </w:t>
      </w:r>
      <w:r w:rsidRPr="00F43CC3">
        <w:rPr>
          <w:noProof/>
          <w:lang w:val="en-CA"/>
        </w:rPr>
        <w:t>blocks</w:t>
      </w:r>
      <w:r w:rsidRPr="00F43CC3" w:rsidDel="003C51E6">
        <w:rPr>
          <w:noProof/>
          <w:lang w:val="en-CA"/>
        </w:rPr>
        <w:t xml:space="preserve"> as specified in </w:t>
      </w:r>
      <w:r w:rsidR="00A264D5">
        <w:rPr>
          <w:noProof/>
          <w:lang w:val="en-CA"/>
        </w:rPr>
        <w:t>subclause</w:t>
      </w:r>
      <w:r w:rsidRPr="00F43CC3" w:rsidDel="003C51E6">
        <w:rPr>
          <w:noProof/>
          <w:lang w:val="en-CA"/>
        </w:rPr>
        <w:t xml:space="preserve"> </w:t>
      </w:r>
      <w:r w:rsidRPr="00F43CC3">
        <w:rPr>
          <w:noProof/>
          <w:lang w:val="en-CA" w:eastAsia="ko-KR"/>
        </w:rPr>
        <w:fldChar w:fldCharType="begin" w:fldLock="1"/>
      </w:r>
      <w:r w:rsidRPr="00F43CC3">
        <w:rPr>
          <w:noProof/>
          <w:lang w:val="en-CA"/>
        </w:rPr>
        <w:instrText xml:space="preserve"> REF _Ref524460607 \r \h </w:instrText>
      </w:r>
      <w:r w:rsidRPr="00F43CC3">
        <w:rPr>
          <w:noProof/>
          <w:lang w:val="en-CA" w:eastAsia="ko-KR"/>
        </w:rPr>
      </w:r>
      <w:r w:rsidRPr="00F43CC3">
        <w:rPr>
          <w:noProof/>
          <w:lang w:val="en-CA" w:eastAsia="ko-KR"/>
        </w:rPr>
        <w:fldChar w:fldCharType="separate"/>
      </w:r>
      <w:r w:rsidR="00A7517A">
        <w:rPr>
          <w:noProof/>
          <w:lang w:val="en-CA"/>
        </w:rPr>
        <w:t>8.5.6.1</w:t>
      </w:r>
      <w:r w:rsidRPr="00F43CC3">
        <w:rPr>
          <w:noProof/>
          <w:lang w:val="en-CA" w:eastAsia="ko-KR"/>
        </w:rPr>
        <w:fldChar w:fldCharType="end"/>
      </w:r>
      <w:r w:rsidRPr="00F43CC3" w:rsidDel="003C51E6">
        <w:rPr>
          <w:noProof/>
          <w:lang w:val="en-CA"/>
        </w:rPr>
        <w:t xml:space="preserve"> </w:t>
      </w:r>
      <w:r w:rsidRPr="00F43CC3">
        <w:rPr>
          <w:noProof/>
          <w:lang w:val="en-CA"/>
        </w:rPr>
        <w:t xml:space="preserve">is invoked </w:t>
      </w:r>
      <w:r w:rsidRPr="00F43CC3" w:rsidDel="003C51E6">
        <w:rPr>
          <w:noProof/>
          <w:lang w:val="en-CA"/>
        </w:rPr>
        <w:t>with</w:t>
      </w:r>
      <w:r w:rsidRPr="00F43CC3">
        <w:rPr>
          <w:noProof/>
          <w:lang w:val="en-CA"/>
        </w:rPr>
        <w:t xml:space="preserve"> </w:t>
      </w:r>
      <w:r w:rsidRPr="00F43CC3" w:rsidDel="003C51E6">
        <w:rPr>
          <w:noProof/>
          <w:lang w:val="en-CA" w:eastAsia="ko-KR"/>
        </w:rPr>
        <w:t xml:space="preserve">the luma coding block location ( xCb, yCb ), the luma </w:t>
      </w:r>
      <w:r w:rsidRPr="00F43CC3">
        <w:rPr>
          <w:noProof/>
          <w:lang w:val="en-CA" w:eastAsia="ko-KR"/>
        </w:rPr>
        <w:t>coding</w:t>
      </w:r>
      <w:r w:rsidRPr="00F43CC3" w:rsidDel="003C51E6">
        <w:rPr>
          <w:noProof/>
          <w:lang w:val="en-CA" w:eastAsia="ko-KR"/>
        </w:rPr>
        <w:t xml:space="preserve"> block width </w:t>
      </w:r>
      <w:r w:rsidRPr="00F43CC3">
        <w:rPr>
          <w:noProof/>
          <w:lang w:val="en-CA" w:eastAsia="ko-KR"/>
        </w:rPr>
        <w:t>cb</w:t>
      </w:r>
      <w:r w:rsidRPr="00F43CC3" w:rsidDel="003C51E6">
        <w:rPr>
          <w:noProof/>
          <w:lang w:val="en-CA" w:eastAsia="ko-KR"/>
        </w:rPr>
        <w:t>W</w:t>
      </w:r>
      <w:r w:rsidRPr="00F43CC3">
        <w:rPr>
          <w:noProof/>
          <w:lang w:val="en-CA" w:eastAsia="ko-KR"/>
        </w:rPr>
        <w:t>idth and</w:t>
      </w:r>
      <w:r w:rsidRPr="00F43CC3" w:rsidDel="003C51E6">
        <w:rPr>
          <w:noProof/>
          <w:lang w:val="en-CA" w:eastAsia="ko-KR"/>
        </w:rPr>
        <w:t xml:space="preserve"> the luma </w:t>
      </w:r>
      <w:r w:rsidRPr="00F43CC3">
        <w:rPr>
          <w:noProof/>
          <w:lang w:val="en-CA" w:eastAsia="ko-KR"/>
        </w:rPr>
        <w:t>coding</w:t>
      </w:r>
      <w:r w:rsidRPr="00F43CC3" w:rsidDel="003C51E6">
        <w:rPr>
          <w:noProof/>
          <w:lang w:val="en-CA" w:eastAsia="ko-KR"/>
        </w:rPr>
        <w:t xml:space="preserve"> block height </w:t>
      </w:r>
      <w:r w:rsidRPr="00F43CC3">
        <w:rPr>
          <w:noProof/>
          <w:lang w:val="en-CA" w:eastAsia="ko-KR"/>
        </w:rPr>
        <w:t>cbHeight</w:t>
      </w:r>
      <w:r w:rsidRPr="00F43CC3" w:rsidDel="003C51E6">
        <w:rPr>
          <w:noProof/>
          <w:lang w:val="en-CA" w:eastAsia="ko-KR"/>
        </w:rPr>
        <w:t xml:space="preserve">, </w:t>
      </w:r>
      <w:r w:rsidRPr="00F43CC3">
        <w:rPr>
          <w:noProof/>
          <w:lang w:val="en-CA" w:eastAsia="ko-KR"/>
        </w:rPr>
        <w:t xml:space="preserve">the number of luma </w:t>
      </w:r>
      <w:r w:rsidR="00886EAD">
        <w:rPr>
          <w:noProof/>
          <w:lang w:val="en-CA" w:eastAsia="ko-KR"/>
        </w:rPr>
        <w:t>subblock</w:t>
      </w:r>
      <w:r w:rsidRPr="00F43CC3">
        <w:rPr>
          <w:noProof/>
          <w:lang w:val="en-CA" w:eastAsia="ko-KR"/>
        </w:rPr>
        <w:t>s in horizontal direction numSbX and in vertical direction numSbY,</w:t>
      </w:r>
      <w:r w:rsidRPr="00F43CC3" w:rsidDel="003C51E6">
        <w:rPr>
          <w:noProof/>
          <w:lang w:val="en-CA" w:eastAsia="ko-KR"/>
        </w:rPr>
        <w:t xml:space="preserve"> the luma motion vectors mvL0</w:t>
      </w:r>
      <w:r w:rsidRPr="00F43CC3">
        <w:rPr>
          <w:noProof/>
          <w:lang w:val="en-CA" w:eastAsia="ko-KR"/>
        </w:rPr>
        <w:t>[ xSbIdx ][ ySbIdx ]</w:t>
      </w:r>
      <w:r w:rsidRPr="00F43CC3" w:rsidDel="003C51E6">
        <w:rPr>
          <w:noProof/>
          <w:lang w:val="en-CA" w:eastAsia="ko-KR"/>
        </w:rPr>
        <w:t xml:space="preserve"> and mvL1</w:t>
      </w:r>
      <w:r w:rsidRPr="00F43CC3">
        <w:rPr>
          <w:noProof/>
          <w:lang w:val="en-CA" w:eastAsia="ko-KR"/>
        </w:rPr>
        <w:t xml:space="preserve">[ xSbIdx ][ ySbIdx ], and the refined </w:t>
      </w:r>
      <w:r w:rsidRPr="00F43CC3" w:rsidDel="003C51E6">
        <w:rPr>
          <w:noProof/>
          <w:lang w:val="en-CA" w:eastAsia="ko-KR"/>
        </w:rPr>
        <w:t>luma motion vectors</w:t>
      </w:r>
      <w:r w:rsidRPr="00F43CC3">
        <w:rPr>
          <w:noProof/>
          <w:lang w:val="en-CA" w:eastAsia="ko-KR"/>
        </w:rPr>
        <w:t xml:space="preserve"> refMvL0</w:t>
      </w:r>
      <w:r w:rsidRPr="00F43CC3">
        <w:rPr>
          <w:rFonts w:eastAsia="Malgun Gothic"/>
          <w:noProof/>
          <w:lang w:val="en-CA" w:eastAsia="ko-KR"/>
        </w:rPr>
        <w:t>[ xSbIdx ][ ySbIdx ]</w:t>
      </w:r>
      <w:r w:rsidRPr="00F43CC3">
        <w:rPr>
          <w:noProof/>
          <w:lang w:val="en-CA" w:eastAsia="ko-KR"/>
        </w:rPr>
        <w:t xml:space="preserve"> and refMvL1</w:t>
      </w:r>
      <w:r w:rsidRPr="00F43CC3">
        <w:rPr>
          <w:rFonts w:eastAsia="Malgun Gothic"/>
          <w:noProof/>
          <w:lang w:val="en-CA" w:eastAsia="ko-KR"/>
        </w:rPr>
        <w:t>[ xSbIdx ][ ySbIdx ]</w:t>
      </w:r>
      <w:r w:rsidRPr="00F43CC3" w:rsidDel="003C51E6">
        <w:rPr>
          <w:noProof/>
          <w:lang w:val="en-CA" w:eastAsia="ko-KR"/>
        </w:rPr>
        <w:t xml:space="preserve"> </w:t>
      </w:r>
      <w:r w:rsidRPr="00F43CC3">
        <w:rPr>
          <w:noProof/>
          <w:lang w:val="en-CA" w:eastAsia="ko-KR"/>
        </w:rPr>
        <w:t>with xSbIdx = 0..numSbX </w:t>
      </w:r>
      <w:r w:rsidRPr="00F43CC3">
        <w:rPr>
          <w:noProof/>
          <w:lang w:val="en-CA"/>
        </w:rPr>
        <w:t>−</w:t>
      </w:r>
      <w:r w:rsidRPr="00F43CC3">
        <w:rPr>
          <w:noProof/>
          <w:lang w:val="en-CA" w:eastAsia="ko-KR"/>
        </w:rPr>
        <w:t xml:space="preserve"> 1, and ySbIdx = 0..numSbY − 1, </w:t>
      </w:r>
      <w:r w:rsidRPr="00F43CC3" w:rsidDel="003C51E6">
        <w:rPr>
          <w:noProof/>
          <w:lang w:val="en-CA" w:eastAsia="ko-KR"/>
        </w:rPr>
        <w:t>the reference indices refIdxL0 and refIdxL1,</w:t>
      </w:r>
      <w:r w:rsidRPr="00F43CC3" w:rsidDel="003C51E6">
        <w:rPr>
          <w:noProof/>
          <w:lang w:val="en-CA"/>
        </w:rPr>
        <w:t xml:space="preserve"> the </w:t>
      </w:r>
      <w:r w:rsidRPr="00F43CC3" w:rsidDel="003C51E6">
        <w:rPr>
          <w:noProof/>
          <w:lang w:val="en-CA" w:eastAsia="ko-KR"/>
        </w:rPr>
        <w:t>prediction list utilization flags predFlagL0</w:t>
      </w:r>
      <w:r w:rsidRPr="00F43CC3">
        <w:rPr>
          <w:noProof/>
          <w:lang w:val="en-CA" w:eastAsia="ko-KR"/>
        </w:rPr>
        <w:t>[ xSbIdx ][ ySbIdx ]</w:t>
      </w:r>
      <w:r w:rsidRPr="00F43CC3" w:rsidDel="003C51E6">
        <w:rPr>
          <w:noProof/>
          <w:lang w:val="en-CA" w:eastAsia="ko-KR"/>
        </w:rPr>
        <w:t xml:space="preserve"> and predFlagL1</w:t>
      </w:r>
      <w:r w:rsidRPr="00F43CC3">
        <w:rPr>
          <w:noProof/>
          <w:lang w:val="en-CA" w:eastAsia="ko-KR"/>
        </w:rPr>
        <w:t>[ xSbIdx ][ ySbIdx ], the half sample interpolation filter index hpelIfIdx, the bi-prediction weight index bcwIdx, the mimimum sum of absolute difference values in decoder</w:t>
      </w:r>
      <w:r w:rsidR="00496C16">
        <w:rPr>
          <w:noProof/>
          <w:lang w:val="en-CA" w:eastAsia="ko-KR"/>
        </w:rPr>
        <w:t>-</w:t>
      </w:r>
      <w:r w:rsidRPr="00F43CC3">
        <w:rPr>
          <w:noProof/>
          <w:lang w:val="en-CA" w:eastAsia="ko-KR"/>
        </w:rPr>
        <w:t xml:space="preserve">side motion vector </w:t>
      </w:r>
      <w:r w:rsidR="00C93EA6">
        <w:rPr>
          <w:noProof/>
          <w:lang w:val="en-CA" w:eastAsia="ko-KR"/>
        </w:rPr>
        <w:t>refinement</w:t>
      </w:r>
      <w:r w:rsidRPr="00F43CC3">
        <w:rPr>
          <w:noProof/>
          <w:lang w:val="en-CA" w:eastAsia="ko-KR"/>
        </w:rPr>
        <w:t xml:space="preserve"> process dmvrSad[ </w:t>
      </w:r>
      <w:r w:rsidRPr="00F43CC3">
        <w:rPr>
          <w:noProof/>
          <w:lang w:val="en-CA"/>
        </w:rPr>
        <w:t>x</w:t>
      </w:r>
      <w:r w:rsidR="00623D82" w:rsidRPr="00F43CC3">
        <w:rPr>
          <w:noProof/>
          <w:lang w:val="en-CA"/>
        </w:rPr>
        <w:t>Sb</w:t>
      </w:r>
      <w:r w:rsidRPr="00F43CC3">
        <w:rPr>
          <w:noProof/>
          <w:lang w:val="en-CA"/>
        </w:rPr>
        <w:t>Idx </w:t>
      </w:r>
      <w:r w:rsidRPr="00F43CC3">
        <w:rPr>
          <w:noProof/>
          <w:lang w:val="en-CA" w:eastAsia="ko-KR"/>
        </w:rPr>
        <w:t>][ </w:t>
      </w:r>
      <w:r w:rsidRPr="00F43CC3">
        <w:rPr>
          <w:noProof/>
          <w:lang w:val="en-CA"/>
        </w:rPr>
        <w:t>y</w:t>
      </w:r>
      <w:r w:rsidR="00623D82" w:rsidRPr="00F43CC3">
        <w:rPr>
          <w:noProof/>
          <w:lang w:val="en-CA"/>
        </w:rPr>
        <w:t>Sb</w:t>
      </w:r>
      <w:r w:rsidRPr="00F43CC3">
        <w:rPr>
          <w:noProof/>
          <w:lang w:val="en-CA"/>
        </w:rPr>
        <w:t>Idx </w:t>
      </w:r>
      <w:r w:rsidRPr="00F43CC3">
        <w:rPr>
          <w:noProof/>
          <w:lang w:val="en-CA" w:eastAsia="ko-KR"/>
        </w:rPr>
        <w:t xml:space="preserve">], </w:t>
      </w:r>
      <w:r w:rsidR="00CD41E3" w:rsidRPr="00F43CC3">
        <w:rPr>
          <w:noProof/>
          <w:lang w:val="en-CA" w:eastAsia="ko-KR"/>
        </w:rPr>
        <w:t xml:space="preserve">the </w:t>
      </w:r>
      <w:r w:rsidR="00CD41E3" w:rsidRPr="00F43CC3">
        <w:rPr>
          <w:noProof/>
          <w:lang w:val="en-CA"/>
        </w:rPr>
        <w:t>decoder</w:t>
      </w:r>
      <w:r w:rsidR="00496C16">
        <w:rPr>
          <w:noProof/>
          <w:lang w:val="en-CA"/>
        </w:rPr>
        <w:t>-</w:t>
      </w:r>
      <w:r w:rsidR="00CD41E3" w:rsidRPr="00F43CC3">
        <w:rPr>
          <w:noProof/>
          <w:lang w:val="en-CA"/>
        </w:rPr>
        <w:t xml:space="preserve">side motion vector refinement flag dmvrFlag, </w:t>
      </w:r>
      <w:r w:rsidRPr="00F43CC3">
        <w:rPr>
          <w:noProof/>
          <w:lang w:val="en-CA"/>
        </w:rPr>
        <w:t>the variable cIdx set equal to 0, the prediction refinement utility flags cbProfFlagL0 and cbProfFlagL1, and motion vector difference arrays diffMvL0[ xIdx ][ yIdx ] and diffMvL1[ xIdx ][ yIdx ] with xIdx = 0..cbWidth / numSbX − 1, and yIdx = 0..cbHeight / numSbY </w:t>
      </w:r>
      <w:r w:rsidR="00496C16">
        <w:rPr>
          <w:noProof/>
          <w:lang w:val="en-CA"/>
        </w:rPr>
        <w:t>−</w:t>
      </w:r>
      <w:r w:rsidRPr="00F43CC3">
        <w:rPr>
          <w:noProof/>
          <w:lang w:val="en-CA"/>
        </w:rPr>
        <w:t> 1</w:t>
      </w:r>
      <w:r w:rsidRPr="00F43CC3">
        <w:rPr>
          <w:noProof/>
          <w:lang w:val="en-CA" w:eastAsia="ko-KR"/>
        </w:rPr>
        <w:t xml:space="preserve"> </w:t>
      </w:r>
      <w:r w:rsidRPr="00F43CC3" w:rsidDel="003C51E6">
        <w:rPr>
          <w:noProof/>
          <w:lang w:val="en-CA" w:eastAsia="ko-KR"/>
        </w:rPr>
        <w:t>as inputs, and the i</w:t>
      </w:r>
      <w:r w:rsidRPr="00F43CC3" w:rsidDel="003C51E6">
        <w:rPr>
          <w:noProof/>
          <w:lang w:val="en-CA"/>
        </w:rPr>
        <w:t>nter prediction samples (predSamples) that are an (</w:t>
      </w:r>
      <w:r w:rsidRPr="00F43CC3">
        <w:rPr>
          <w:noProof/>
          <w:lang w:val="en-CA" w:eastAsia="ko-KR"/>
        </w:rPr>
        <w:t>cbWidth</w:t>
      </w:r>
      <w:r w:rsidRPr="00F43CC3" w:rsidDel="003C51E6">
        <w:rPr>
          <w:noProof/>
          <w:lang w:val="en-CA"/>
        </w:rPr>
        <w:t>)x(</w:t>
      </w:r>
      <w:r w:rsidRPr="00F43CC3">
        <w:rPr>
          <w:noProof/>
          <w:lang w:val="en-CA" w:eastAsia="ko-KR"/>
        </w:rPr>
        <w:t>cbHeight</w:t>
      </w:r>
      <w:r w:rsidRPr="00F43CC3" w:rsidDel="003C51E6">
        <w:rPr>
          <w:noProof/>
          <w:lang w:val="en-CA"/>
        </w:rPr>
        <w:t>) array predSamples</w:t>
      </w:r>
      <w:r w:rsidRPr="00F43CC3" w:rsidDel="003C51E6">
        <w:rPr>
          <w:noProof/>
          <w:vertAlign w:val="subscript"/>
          <w:lang w:val="en-CA"/>
        </w:rPr>
        <w:t>L</w:t>
      </w:r>
      <w:r w:rsidRPr="00F43CC3" w:rsidDel="003C51E6">
        <w:rPr>
          <w:noProof/>
          <w:lang w:val="en-CA"/>
        </w:rPr>
        <w:t xml:space="preserve"> of prediction luma samples as outputs.</w:t>
      </w:r>
    </w:p>
    <w:p w14:paraId="3DAFEFF5" w14:textId="767DF649" w:rsidR="00337D8A" w:rsidRPr="00F43CC3" w:rsidRDefault="00337D8A" w:rsidP="00337D8A">
      <w:pPr>
        <w:numPr>
          <w:ilvl w:val="3"/>
          <w:numId w:val="4"/>
        </w:numPr>
        <w:tabs>
          <w:tab w:val="clear" w:pos="794"/>
          <w:tab w:val="clear" w:pos="1191"/>
        </w:tabs>
        <w:rPr>
          <w:noProof/>
          <w:lang w:val="en-CA" w:eastAsia="ko-KR"/>
        </w:rPr>
      </w:pPr>
      <w:r w:rsidRPr="00F43CC3">
        <w:rPr>
          <w:noProof/>
          <w:lang w:val="en-CA" w:eastAsia="ko-KR"/>
        </w:rPr>
        <w:t xml:space="preserve">When </w:t>
      </w:r>
      <w:r w:rsidR="007E5DD9">
        <w:rPr>
          <w:noProof/>
          <w:lang w:val="en-CA" w:eastAsia="ko-KR"/>
        </w:rPr>
        <w:t>sps_chroma_format_idc</w:t>
      </w:r>
      <w:r w:rsidRPr="00F43CC3">
        <w:rPr>
          <w:noProof/>
          <w:lang w:val="en-CA" w:eastAsia="ko-KR"/>
        </w:rPr>
        <w:t xml:space="preserve"> is not equal to 0. t</w:t>
      </w:r>
      <w:r w:rsidRPr="00F43CC3" w:rsidDel="003C51E6">
        <w:rPr>
          <w:noProof/>
          <w:lang w:val="en-CA" w:eastAsia="ko-KR"/>
        </w:rPr>
        <w:t>he d</w:t>
      </w:r>
      <w:r w:rsidRPr="00F43CC3" w:rsidDel="003C51E6">
        <w:rPr>
          <w:noProof/>
          <w:lang w:val="en-CA"/>
        </w:rPr>
        <w:t xml:space="preserve">ecoding process for inter </w:t>
      </w:r>
      <w:r w:rsidRPr="00F43CC3">
        <w:rPr>
          <w:noProof/>
          <w:lang w:val="en-CA"/>
        </w:rPr>
        <w:t>blocks</w:t>
      </w:r>
      <w:r w:rsidRPr="00F43CC3" w:rsidDel="003C51E6">
        <w:rPr>
          <w:noProof/>
          <w:lang w:val="en-CA"/>
        </w:rPr>
        <w:t xml:space="preserve"> as specified in </w:t>
      </w:r>
      <w:r w:rsidR="00A264D5">
        <w:rPr>
          <w:noProof/>
          <w:lang w:val="en-CA"/>
        </w:rPr>
        <w:t>subclause</w:t>
      </w:r>
      <w:r w:rsidRPr="00F43CC3" w:rsidDel="003C51E6">
        <w:rPr>
          <w:noProof/>
          <w:lang w:val="en-CA"/>
        </w:rPr>
        <w:t xml:space="preserve"> </w:t>
      </w:r>
      <w:r w:rsidRPr="00F43CC3">
        <w:rPr>
          <w:noProof/>
          <w:lang w:val="en-CA" w:eastAsia="ko-KR"/>
        </w:rPr>
        <w:fldChar w:fldCharType="begin" w:fldLock="1"/>
      </w:r>
      <w:r w:rsidRPr="00F43CC3">
        <w:rPr>
          <w:noProof/>
          <w:lang w:val="en-CA"/>
        </w:rPr>
        <w:instrText xml:space="preserve"> REF _Ref524460607 \r \h </w:instrText>
      </w:r>
      <w:r w:rsidRPr="00F43CC3">
        <w:rPr>
          <w:noProof/>
          <w:lang w:val="en-CA" w:eastAsia="ko-KR"/>
        </w:rPr>
      </w:r>
      <w:r w:rsidRPr="00F43CC3">
        <w:rPr>
          <w:noProof/>
          <w:lang w:val="en-CA" w:eastAsia="ko-KR"/>
        </w:rPr>
        <w:fldChar w:fldCharType="separate"/>
      </w:r>
      <w:r w:rsidR="00A7517A">
        <w:rPr>
          <w:noProof/>
          <w:lang w:val="en-CA"/>
        </w:rPr>
        <w:t>8.5.6.1</w:t>
      </w:r>
      <w:r w:rsidRPr="00F43CC3">
        <w:rPr>
          <w:noProof/>
          <w:lang w:val="en-CA" w:eastAsia="ko-KR"/>
        </w:rPr>
        <w:fldChar w:fldCharType="end"/>
      </w:r>
      <w:r w:rsidRPr="00F43CC3" w:rsidDel="003C51E6">
        <w:rPr>
          <w:noProof/>
          <w:lang w:val="en-CA"/>
        </w:rPr>
        <w:t xml:space="preserve"> </w:t>
      </w:r>
      <w:r w:rsidRPr="00F43CC3">
        <w:rPr>
          <w:noProof/>
          <w:lang w:val="en-CA"/>
        </w:rPr>
        <w:t xml:space="preserve">is invoked </w:t>
      </w:r>
      <w:r w:rsidRPr="00F43CC3" w:rsidDel="003C51E6">
        <w:rPr>
          <w:noProof/>
          <w:lang w:val="en-CA"/>
        </w:rPr>
        <w:t>with</w:t>
      </w:r>
      <w:r w:rsidRPr="00F43CC3">
        <w:rPr>
          <w:noProof/>
          <w:lang w:val="en-CA"/>
        </w:rPr>
        <w:t xml:space="preserve"> </w:t>
      </w:r>
      <w:r w:rsidRPr="00F43CC3" w:rsidDel="003C51E6">
        <w:rPr>
          <w:noProof/>
          <w:lang w:val="en-CA" w:eastAsia="ko-KR"/>
        </w:rPr>
        <w:t xml:space="preserve">the luma coding block location ( xCb, yCb ), the luma </w:t>
      </w:r>
      <w:r w:rsidRPr="00F43CC3">
        <w:rPr>
          <w:noProof/>
          <w:lang w:val="en-CA" w:eastAsia="ko-KR"/>
        </w:rPr>
        <w:t>coding</w:t>
      </w:r>
      <w:r w:rsidRPr="00F43CC3" w:rsidDel="003C51E6">
        <w:rPr>
          <w:noProof/>
          <w:lang w:val="en-CA" w:eastAsia="ko-KR"/>
        </w:rPr>
        <w:t xml:space="preserve"> block width </w:t>
      </w:r>
      <w:r w:rsidRPr="00F43CC3">
        <w:rPr>
          <w:noProof/>
          <w:lang w:val="en-CA" w:eastAsia="ko-KR"/>
        </w:rPr>
        <w:t>cb</w:t>
      </w:r>
      <w:r w:rsidRPr="00F43CC3" w:rsidDel="003C51E6">
        <w:rPr>
          <w:noProof/>
          <w:lang w:val="en-CA" w:eastAsia="ko-KR"/>
        </w:rPr>
        <w:t>W</w:t>
      </w:r>
      <w:r w:rsidRPr="00F43CC3">
        <w:rPr>
          <w:noProof/>
          <w:lang w:val="en-CA" w:eastAsia="ko-KR"/>
        </w:rPr>
        <w:t>idth and</w:t>
      </w:r>
      <w:r w:rsidRPr="00F43CC3" w:rsidDel="003C51E6">
        <w:rPr>
          <w:noProof/>
          <w:lang w:val="en-CA" w:eastAsia="ko-KR"/>
        </w:rPr>
        <w:t xml:space="preserve"> the luma </w:t>
      </w:r>
      <w:r w:rsidRPr="00F43CC3">
        <w:rPr>
          <w:noProof/>
          <w:lang w:val="en-CA" w:eastAsia="ko-KR"/>
        </w:rPr>
        <w:t>coding</w:t>
      </w:r>
      <w:r w:rsidRPr="00F43CC3" w:rsidDel="003C51E6">
        <w:rPr>
          <w:noProof/>
          <w:lang w:val="en-CA" w:eastAsia="ko-KR"/>
        </w:rPr>
        <w:t xml:space="preserve"> block height </w:t>
      </w:r>
      <w:r w:rsidRPr="00F43CC3">
        <w:rPr>
          <w:noProof/>
          <w:lang w:val="en-CA" w:eastAsia="ko-KR"/>
        </w:rPr>
        <w:t>cbHeight</w:t>
      </w:r>
      <w:r w:rsidRPr="00F43CC3" w:rsidDel="003C51E6">
        <w:rPr>
          <w:noProof/>
          <w:lang w:val="en-CA" w:eastAsia="ko-KR"/>
        </w:rPr>
        <w:t xml:space="preserve">, </w:t>
      </w:r>
      <w:r w:rsidRPr="00F43CC3">
        <w:rPr>
          <w:noProof/>
          <w:lang w:val="en-CA" w:eastAsia="ko-KR"/>
        </w:rPr>
        <w:t xml:space="preserve">the number of luma </w:t>
      </w:r>
      <w:r w:rsidR="00886EAD">
        <w:rPr>
          <w:noProof/>
          <w:lang w:val="en-CA" w:eastAsia="ko-KR"/>
        </w:rPr>
        <w:t>subblock</w:t>
      </w:r>
      <w:r w:rsidRPr="00F43CC3">
        <w:rPr>
          <w:noProof/>
          <w:lang w:val="en-CA" w:eastAsia="ko-KR"/>
        </w:rPr>
        <w:t>s in horizontal direction numSbX and in vertical direction numSbY,</w:t>
      </w:r>
      <w:r w:rsidRPr="00F43CC3" w:rsidDel="003C51E6">
        <w:rPr>
          <w:noProof/>
          <w:lang w:val="en-CA" w:eastAsia="ko-KR"/>
        </w:rPr>
        <w:t xml:space="preserve"> </w:t>
      </w:r>
      <w:r w:rsidRPr="00F43CC3">
        <w:rPr>
          <w:noProof/>
          <w:lang w:val="en-CA" w:eastAsia="ko-KR"/>
        </w:rPr>
        <w:t>the chroma motion vectors mvCL0[ xSbIdx ][ ySbIdx ] and mvCL1[ xSbIdx ][ ySbIdx ], and the refined chroma</w:t>
      </w:r>
      <w:r w:rsidRPr="00F43CC3" w:rsidDel="003C51E6">
        <w:rPr>
          <w:noProof/>
          <w:lang w:val="en-CA" w:eastAsia="ko-KR"/>
        </w:rPr>
        <w:t xml:space="preserve"> motion vectors</w:t>
      </w:r>
      <w:r w:rsidRPr="00F43CC3">
        <w:rPr>
          <w:noProof/>
          <w:lang w:val="en-CA" w:eastAsia="ko-KR"/>
        </w:rPr>
        <w:t xml:space="preserve"> refMvCL0</w:t>
      </w:r>
      <w:r w:rsidRPr="00F43CC3">
        <w:rPr>
          <w:rFonts w:eastAsia="Malgun Gothic"/>
          <w:noProof/>
          <w:lang w:val="en-CA" w:eastAsia="ko-KR"/>
        </w:rPr>
        <w:t>[ xSbIdx ][ ySbIdx ]</w:t>
      </w:r>
      <w:r w:rsidRPr="00F43CC3">
        <w:rPr>
          <w:noProof/>
          <w:lang w:val="en-CA" w:eastAsia="ko-KR"/>
        </w:rPr>
        <w:t xml:space="preserve"> and refMvCL1</w:t>
      </w:r>
      <w:r w:rsidRPr="00F43CC3">
        <w:rPr>
          <w:rFonts w:eastAsia="Malgun Gothic"/>
          <w:noProof/>
          <w:lang w:val="en-CA" w:eastAsia="ko-KR"/>
        </w:rPr>
        <w:t>[ xSbIdx ][ ySbIdx ]</w:t>
      </w:r>
      <w:r w:rsidRPr="00F43CC3">
        <w:rPr>
          <w:noProof/>
          <w:lang w:val="en-CA" w:eastAsia="ko-KR"/>
        </w:rPr>
        <w:t xml:space="preserve"> with xSbIdx = 0..numSbX </w:t>
      </w:r>
      <w:r w:rsidRPr="00F43CC3">
        <w:rPr>
          <w:noProof/>
          <w:lang w:val="en-CA"/>
        </w:rPr>
        <w:t>−</w:t>
      </w:r>
      <w:r w:rsidRPr="00F43CC3">
        <w:rPr>
          <w:noProof/>
          <w:lang w:val="en-CA" w:eastAsia="ko-KR"/>
        </w:rPr>
        <w:t> 1, and ySbIdx = 0..numSbY − 1,</w:t>
      </w:r>
      <w:r w:rsidRPr="00F43CC3" w:rsidDel="003C51E6">
        <w:rPr>
          <w:noProof/>
          <w:lang w:val="en-CA" w:eastAsia="ko-KR"/>
        </w:rPr>
        <w:t xml:space="preserve"> the reference indices refIdxL0 and refIdxL1,</w:t>
      </w:r>
      <w:r w:rsidRPr="00F43CC3" w:rsidDel="003C51E6">
        <w:rPr>
          <w:noProof/>
          <w:lang w:val="en-CA"/>
        </w:rPr>
        <w:t xml:space="preserve"> the </w:t>
      </w:r>
      <w:r w:rsidRPr="00F43CC3" w:rsidDel="003C51E6">
        <w:rPr>
          <w:noProof/>
          <w:lang w:val="en-CA" w:eastAsia="ko-KR"/>
        </w:rPr>
        <w:t>prediction list utilization flags predFlagL0</w:t>
      </w:r>
      <w:r w:rsidRPr="00F43CC3">
        <w:rPr>
          <w:noProof/>
          <w:lang w:val="en-CA" w:eastAsia="ko-KR"/>
        </w:rPr>
        <w:t>[ xSbIdx ][ ySbIdx ]</w:t>
      </w:r>
      <w:r w:rsidRPr="00F43CC3" w:rsidDel="003C51E6">
        <w:rPr>
          <w:noProof/>
          <w:lang w:val="en-CA" w:eastAsia="ko-KR"/>
        </w:rPr>
        <w:t xml:space="preserve"> and predFlagL1</w:t>
      </w:r>
      <w:r w:rsidRPr="00F43CC3">
        <w:rPr>
          <w:noProof/>
          <w:lang w:val="en-CA" w:eastAsia="ko-KR"/>
        </w:rPr>
        <w:t xml:space="preserve">[ xSbIdx ][ ySbIdx ], the half sample interpolation filter index hpelIfIdx, the bi-prediction weight index bcwIdx, </w:t>
      </w:r>
      <w:r w:rsidR="00F560FE" w:rsidRPr="00F43CC3">
        <w:rPr>
          <w:noProof/>
          <w:lang w:val="en-CA" w:eastAsia="ko-KR"/>
        </w:rPr>
        <w:t>the mimimum sum of absolute difference values in decoder</w:t>
      </w:r>
      <w:r w:rsidR="00496C16">
        <w:rPr>
          <w:noProof/>
          <w:lang w:val="en-CA" w:eastAsia="ko-KR"/>
        </w:rPr>
        <w:t>-</w:t>
      </w:r>
      <w:r w:rsidR="00F560FE" w:rsidRPr="00F43CC3">
        <w:rPr>
          <w:noProof/>
          <w:lang w:val="en-CA" w:eastAsia="ko-KR"/>
        </w:rPr>
        <w:t xml:space="preserve">side motion vector </w:t>
      </w:r>
      <w:r w:rsidR="00C93EA6">
        <w:rPr>
          <w:noProof/>
          <w:lang w:val="en-CA" w:eastAsia="ko-KR"/>
        </w:rPr>
        <w:t>refinement</w:t>
      </w:r>
      <w:r w:rsidR="00F560FE" w:rsidRPr="00F43CC3">
        <w:rPr>
          <w:noProof/>
          <w:lang w:val="en-CA" w:eastAsia="ko-KR"/>
        </w:rPr>
        <w:t xml:space="preserve"> process dmvrSad[ </w:t>
      </w:r>
      <w:r w:rsidR="00F560FE" w:rsidRPr="00F43CC3">
        <w:rPr>
          <w:noProof/>
          <w:lang w:val="en-CA"/>
        </w:rPr>
        <w:t>x</w:t>
      </w:r>
      <w:r w:rsidR="00623D82" w:rsidRPr="00F43CC3">
        <w:rPr>
          <w:noProof/>
          <w:lang w:val="en-CA"/>
        </w:rPr>
        <w:t>Sb</w:t>
      </w:r>
      <w:r w:rsidR="00F560FE" w:rsidRPr="00F43CC3">
        <w:rPr>
          <w:noProof/>
          <w:lang w:val="en-CA"/>
        </w:rPr>
        <w:t>Idx </w:t>
      </w:r>
      <w:r w:rsidR="00F560FE" w:rsidRPr="00F43CC3">
        <w:rPr>
          <w:noProof/>
          <w:lang w:val="en-CA" w:eastAsia="ko-KR"/>
        </w:rPr>
        <w:t>][ </w:t>
      </w:r>
      <w:r w:rsidR="00F560FE" w:rsidRPr="00F43CC3">
        <w:rPr>
          <w:noProof/>
          <w:lang w:val="en-CA"/>
        </w:rPr>
        <w:t>y</w:t>
      </w:r>
      <w:r w:rsidR="00623D82" w:rsidRPr="00F43CC3">
        <w:rPr>
          <w:noProof/>
          <w:lang w:val="en-CA"/>
        </w:rPr>
        <w:t>Sb</w:t>
      </w:r>
      <w:r w:rsidR="00F560FE" w:rsidRPr="00F43CC3">
        <w:rPr>
          <w:noProof/>
          <w:lang w:val="en-CA"/>
        </w:rPr>
        <w:t>Idx </w:t>
      </w:r>
      <w:r w:rsidR="00F560FE" w:rsidRPr="00F43CC3">
        <w:rPr>
          <w:noProof/>
          <w:lang w:val="en-CA" w:eastAsia="ko-KR"/>
        </w:rPr>
        <w:t xml:space="preserve">], </w:t>
      </w:r>
      <w:r w:rsidR="00CD41E3" w:rsidRPr="00F43CC3">
        <w:rPr>
          <w:noProof/>
          <w:lang w:val="en-CA" w:eastAsia="ko-KR"/>
        </w:rPr>
        <w:t xml:space="preserve">the </w:t>
      </w:r>
      <w:r w:rsidR="00CD41E3" w:rsidRPr="00F43CC3">
        <w:rPr>
          <w:noProof/>
          <w:lang w:val="en-CA"/>
        </w:rPr>
        <w:t>decoder</w:t>
      </w:r>
      <w:r w:rsidR="00496C16">
        <w:rPr>
          <w:noProof/>
          <w:lang w:val="en-CA"/>
        </w:rPr>
        <w:t>-</w:t>
      </w:r>
      <w:r w:rsidR="00CD41E3" w:rsidRPr="00F43CC3">
        <w:rPr>
          <w:noProof/>
          <w:lang w:val="en-CA"/>
        </w:rPr>
        <w:t xml:space="preserve">side motion vector refinement flag dmvrFlag, </w:t>
      </w:r>
      <w:r w:rsidRPr="00F43CC3">
        <w:rPr>
          <w:noProof/>
          <w:lang w:val="en-CA"/>
        </w:rPr>
        <w:t>the variable cIdx set equal to 1, the prediction refinement utility flags cbProfFlagL0 and cbProfFlagL1, and motion vector difference arrays diffMvL0[ xIdx ][ yIdx ] and diffMvL1[ xIdx ][ yIdx ] with xIdx = 0..cbWidth / numSbX − 1, and yIdx = 0..cbHeight / numSbY </w:t>
      </w:r>
      <w:r w:rsidR="00496C16">
        <w:rPr>
          <w:noProof/>
          <w:lang w:val="en-CA"/>
        </w:rPr>
        <w:t>−</w:t>
      </w:r>
      <w:r w:rsidRPr="00F43CC3">
        <w:rPr>
          <w:noProof/>
          <w:lang w:val="en-CA"/>
        </w:rPr>
        <w:t> 1</w:t>
      </w:r>
      <w:r w:rsidRPr="00F43CC3">
        <w:rPr>
          <w:noProof/>
          <w:lang w:val="en-CA" w:eastAsia="ko-KR"/>
        </w:rPr>
        <w:t xml:space="preserve"> </w:t>
      </w:r>
      <w:r w:rsidRPr="00F43CC3" w:rsidDel="003C51E6">
        <w:rPr>
          <w:noProof/>
          <w:lang w:val="en-CA" w:eastAsia="ko-KR"/>
        </w:rPr>
        <w:t>as inputs, and the i</w:t>
      </w:r>
      <w:r w:rsidRPr="00F43CC3" w:rsidDel="003C51E6">
        <w:rPr>
          <w:noProof/>
          <w:lang w:val="en-CA"/>
        </w:rPr>
        <w:t xml:space="preserve">nter prediction samples (predSamples) that are an </w:t>
      </w:r>
      <w:r w:rsidRPr="00F43CC3">
        <w:rPr>
          <w:noProof/>
          <w:lang w:val="en-CA"/>
        </w:rPr>
        <w:t>(</w:t>
      </w:r>
      <w:r w:rsidRPr="00F43CC3">
        <w:rPr>
          <w:noProof/>
          <w:lang w:val="en-CA" w:eastAsia="ko-KR"/>
        </w:rPr>
        <w:t>cbWidth / SubWidthC</w:t>
      </w:r>
      <w:r w:rsidRPr="00F43CC3">
        <w:rPr>
          <w:noProof/>
          <w:lang w:val="en-CA"/>
        </w:rPr>
        <w:t>)x(</w:t>
      </w:r>
      <w:r w:rsidRPr="00F43CC3">
        <w:rPr>
          <w:noProof/>
          <w:lang w:val="en-CA" w:eastAsia="ko-KR"/>
        </w:rPr>
        <w:t>cbHeight / SubHeightC</w:t>
      </w:r>
      <w:r w:rsidRPr="00F43CC3">
        <w:rPr>
          <w:noProof/>
          <w:lang w:val="en-CA"/>
        </w:rPr>
        <w:t>)</w:t>
      </w:r>
      <w:r w:rsidRPr="00F43CC3" w:rsidDel="003C51E6">
        <w:rPr>
          <w:noProof/>
          <w:lang w:val="en-CA"/>
        </w:rPr>
        <w:t xml:space="preserve"> array </w:t>
      </w:r>
      <w:r w:rsidRPr="00F43CC3">
        <w:rPr>
          <w:noProof/>
          <w:lang w:val="en-CA"/>
        </w:rPr>
        <w:t>predSamples</w:t>
      </w:r>
      <w:r w:rsidRPr="00F43CC3">
        <w:rPr>
          <w:noProof/>
          <w:vertAlign w:val="subscript"/>
          <w:lang w:val="en-CA"/>
        </w:rPr>
        <w:t>Cb</w:t>
      </w:r>
      <w:r w:rsidRPr="00F43CC3" w:rsidDel="003C51E6">
        <w:rPr>
          <w:noProof/>
          <w:lang w:val="en-CA"/>
        </w:rPr>
        <w:t xml:space="preserve"> </w:t>
      </w:r>
      <w:r w:rsidRPr="00F43CC3">
        <w:rPr>
          <w:noProof/>
          <w:lang w:val="en-CA"/>
        </w:rPr>
        <w:t>of prediction chroma samples for the chroma components Cb</w:t>
      </w:r>
      <w:r w:rsidRPr="00F43CC3" w:rsidDel="003C51E6">
        <w:rPr>
          <w:noProof/>
          <w:lang w:val="en-CA"/>
        </w:rPr>
        <w:t xml:space="preserve"> as outputs.</w:t>
      </w:r>
    </w:p>
    <w:p w14:paraId="21955B61" w14:textId="1201C0C1" w:rsidR="00337D8A" w:rsidRPr="00F43CC3" w:rsidRDefault="00337D8A" w:rsidP="00337D8A">
      <w:pPr>
        <w:numPr>
          <w:ilvl w:val="3"/>
          <w:numId w:val="4"/>
        </w:numPr>
        <w:tabs>
          <w:tab w:val="clear" w:pos="794"/>
          <w:tab w:val="clear" w:pos="1191"/>
        </w:tabs>
        <w:rPr>
          <w:noProof/>
          <w:lang w:val="en-CA" w:eastAsia="ko-KR"/>
        </w:rPr>
      </w:pPr>
      <w:r w:rsidRPr="00F43CC3">
        <w:rPr>
          <w:noProof/>
          <w:lang w:val="en-CA" w:eastAsia="ko-KR"/>
        </w:rPr>
        <w:t xml:space="preserve">When </w:t>
      </w:r>
      <w:r w:rsidR="007E5DD9">
        <w:rPr>
          <w:noProof/>
          <w:lang w:val="en-CA" w:eastAsia="ko-KR"/>
        </w:rPr>
        <w:t>sps_chroma_format_idc</w:t>
      </w:r>
      <w:r w:rsidRPr="00F43CC3">
        <w:rPr>
          <w:noProof/>
          <w:lang w:val="en-CA" w:eastAsia="ko-KR"/>
        </w:rPr>
        <w:t xml:space="preserve"> is not equal to 0. t</w:t>
      </w:r>
      <w:r w:rsidRPr="00F43CC3" w:rsidDel="003C51E6">
        <w:rPr>
          <w:noProof/>
          <w:lang w:val="en-CA" w:eastAsia="ko-KR"/>
        </w:rPr>
        <w:t>he d</w:t>
      </w:r>
      <w:r w:rsidRPr="00F43CC3" w:rsidDel="003C51E6">
        <w:rPr>
          <w:noProof/>
          <w:lang w:val="en-CA"/>
        </w:rPr>
        <w:t xml:space="preserve">ecoding process for inter </w:t>
      </w:r>
      <w:r w:rsidRPr="00F43CC3">
        <w:rPr>
          <w:noProof/>
          <w:lang w:val="en-CA"/>
        </w:rPr>
        <w:t>blocks</w:t>
      </w:r>
      <w:r w:rsidRPr="00F43CC3" w:rsidDel="003C51E6">
        <w:rPr>
          <w:noProof/>
          <w:lang w:val="en-CA"/>
        </w:rPr>
        <w:t xml:space="preserve"> as specified in </w:t>
      </w:r>
      <w:r w:rsidR="00A264D5">
        <w:rPr>
          <w:noProof/>
          <w:lang w:val="en-CA"/>
        </w:rPr>
        <w:t>subclause</w:t>
      </w:r>
      <w:r w:rsidRPr="00F43CC3" w:rsidDel="003C51E6">
        <w:rPr>
          <w:noProof/>
          <w:lang w:val="en-CA"/>
        </w:rPr>
        <w:t xml:space="preserve"> </w:t>
      </w:r>
      <w:r w:rsidRPr="00F43CC3">
        <w:rPr>
          <w:noProof/>
          <w:lang w:val="en-CA" w:eastAsia="ko-KR"/>
        </w:rPr>
        <w:fldChar w:fldCharType="begin" w:fldLock="1"/>
      </w:r>
      <w:r w:rsidRPr="00F43CC3">
        <w:rPr>
          <w:noProof/>
          <w:lang w:val="en-CA"/>
        </w:rPr>
        <w:instrText xml:space="preserve"> REF _Ref524460607 \r \h </w:instrText>
      </w:r>
      <w:r w:rsidRPr="00F43CC3">
        <w:rPr>
          <w:noProof/>
          <w:lang w:val="en-CA" w:eastAsia="ko-KR"/>
        </w:rPr>
      </w:r>
      <w:r w:rsidRPr="00F43CC3">
        <w:rPr>
          <w:noProof/>
          <w:lang w:val="en-CA" w:eastAsia="ko-KR"/>
        </w:rPr>
        <w:fldChar w:fldCharType="separate"/>
      </w:r>
      <w:r w:rsidR="00A7517A">
        <w:rPr>
          <w:noProof/>
          <w:lang w:val="en-CA"/>
        </w:rPr>
        <w:t>8.5.6.1</w:t>
      </w:r>
      <w:r w:rsidRPr="00F43CC3">
        <w:rPr>
          <w:noProof/>
          <w:lang w:val="en-CA" w:eastAsia="ko-KR"/>
        </w:rPr>
        <w:fldChar w:fldCharType="end"/>
      </w:r>
      <w:r w:rsidRPr="00F43CC3" w:rsidDel="003C51E6">
        <w:rPr>
          <w:noProof/>
          <w:lang w:val="en-CA"/>
        </w:rPr>
        <w:t xml:space="preserve"> </w:t>
      </w:r>
      <w:r w:rsidRPr="00F43CC3">
        <w:rPr>
          <w:noProof/>
          <w:lang w:val="en-CA"/>
        </w:rPr>
        <w:t xml:space="preserve">is invoked </w:t>
      </w:r>
      <w:r w:rsidRPr="00F43CC3" w:rsidDel="003C51E6">
        <w:rPr>
          <w:noProof/>
          <w:lang w:val="en-CA"/>
        </w:rPr>
        <w:t>with</w:t>
      </w:r>
      <w:r w:rsidRPr="00F43CC3">
        <w:rPr>
          <w:noProof/>
          <w:lang w:val="en-CA"/>
        </w:rPr>
        <w:t xml:space="preserve"> </w:t>
      </w:r>
      <w:r w:rsidRPr="00F43CC3" w:rsidDel="003C51E6">
        <w:rPr>
          <w:noProof/>
          <w:lang w:val="en-CA" w:eastAsia="ko-KR"/>
        </w:rPr>
        <w:t xml:space="preserve">the luma coding block location ( xCb, yCb ), the luma </w:t>
      </w:r>
      <w:r w:rsidRPr="00F43CC3">
        <w:rPr>
          <w:noProof/>
          <w:lang w:val="en-CA" w:eastAsia="ko-KR"/>
        </w:rPr>
        <w:t>coding</w:t>
      </w:r>
      <w:r w:rsidRPr="00F43CC3" w:rsidDel="003C51E6">
        <w:rPr>
          <w:noProof/>
          <w:lang w:val="en-CA" w:eastAsia="ko-KR"/>
        </w:rPr>
        <w:t xml:space="preserve"> block width </w:t>
      </w:r>
      <w:r w:rsidRPr="00F43CC3">
        <w:rPr>
          <w:noProof/>
          <w:lang w:val="en-CA" w:eastAsia="ko-KR"/>
        </w:rPr>
        <w:t>cb</w:t>
      </w:r>
      <w:r w:rsidRPr="00F43CC3" w:rsidDel="003C51E6">
        <w:rPr>
          <w:noProof/>
          <w:lang w:val="en-CA" w:eastAsia="ko-KR"/>
        </w:rPr>
        <w:t>W</w:t>
      </w:r>
      <w:r w:rsidRPr="00F43CC3">
        <w:rPr>
          <w:noProof/>
          <w:lang w:val="en-CA" w:eastAsia="ko-KR"/>
        </w:rPr>
        <w:t>idth and</w:t>
      </w:r>
      <w:r w:rsidRPr="00F43CC3" w:rsidDel="003C51E6">
        <w:rPr>
          <w:noProof/>
          <w:lang w:val="en-CA" w:eastAsia="ko-KR"/>
        </w:rPr>
        <w:t xml:space="preserve"> the luma </w:t>
      </w:r>
      <w:r w:rsidRPr="00F43CC3">
        <w:rPr>
          <w:noProof/>
          <w:lang w:val="en-CA" w:eastAsia="ko-KR"/>
        </w:rPr>
        <w:t>coding</w:t>
      </w:r>
      <w:r w:rsidRPr="00F43CC3" w:rsidDel="003C51E6">
        <w:rPr>
          <w:noProof/>
          <w:lang w:val="en-CA" w:eastAsia="ko-KR"/>
        </w:rPr>
        <w:t xml:space="preserve"> block height </w:t>
      </w:r>
      <w:r w:rsidRPr="00F43CC3">
        <w:rPr>
          <w:noProof/>
          <w:lang w:val="en-CA" w:eastAsia="ko-KR"/>
        </w:rPr>
        <w:t>cbHeight</w:t>
      </w:r>
      <w:r w:rsidRPr="00F43CC3" w:rsidDel="003C51E6">
        <w:rPr>
          <w:noProof/>
          <w:lang w:val="en-CA" w:eastAsia="ko-KR"/>
        </w:rPr>
        <w:t xml:space="preserve">, </w:t>
      </w:r>
      <w:r w:rsidRPr="00F43CC3">
        <w:rPr>
          <w:noProof/>
          <w:lang w:val="en-CA" w:eastAsia="ko-KR"/>
        </w:rPr>
        <w:t xml:space="preserve">the number of luma </w:t>
      </w:r>
      <w:r w:rsidR="00886EAD">
        <w:rPr>
          <w:noProof/>
          <w:lang w:val="en-CA" w:eastAsia="ko-KR"/>
        </w:rPr>
        <w:t>subblock</w:t>
      </w:r>
      <w:r w:rsidRPr="00F43CC3">
        <w:rPr>
          <w:noProof/>
          <w:lang w:val="en-CA" w:eastAsia="ko-KR"/>
        </w:rPr>
        <w:t>s in horizontal direction numSbX and in vertical direction numSbY,</w:t>
      </w:r>
      <w:r w:rsidRPr="00F43CC3" w:rsidDel="003C51E6">
        <w:rPr>
          <w:noProof/>
          <w:lang w:val="en-CA" w:eastAsia="ko-KR"/>
        </w:rPr>
        <w:t xml:space="preserve"> </w:t>
      </w:r>
      <w:r w:rsidRPr="00F43CC3">
        <w:rPr>
          <w:noProof/>
          <w:lang w:val="en-CA" w:eastAsia="ko-KR"/>
        </w:rPr>
        <w:t>the chroma motion vectors mvCL0[ xSbIdx ][ ySbIdx ] and mvCL1[ xSbIdx ][ ySbIdx ], and the refined chroma</w:t>
      </w:r>
      <w:r w:rsidRPr="00F43CC3" w:rsidDel="003C51E6">
        <w:rPr>
          <w:noProof/>
          <w:lang w:val="en-CA" w:eastAsia="ko-KR"/>
        </w:rPr>
        <w:t xml:space="preserve"> motion vectors</w:t>
      </w:r>
      <w:r w:rsidRPr="00F43CC3">
        <w:rPr>
          <w:noProof/>
          <w:lang w:val="en-CA" w:eastAsia="ko-KR"/>
        </w:rPr>
        <w:t xml:space="preserve"> refMvCL0</w:t>
      </w:r>
      <w:r w:rsidRPr="00F43CC3">
        <w:rPr>
          <w:rFonts w:eastAsia="Malgun Gothic"/>
          <w:noProof/>
          <w:lang w:val="en-CA" w:eastAsia="ko-KR"/>
        </w:rPr>
        <w:t>[ xSbIdx ][ ySbIdx ]</w:t>
      </w:r>
      <w:r w:rsidRPr="00F43CC3">
        <w:rPr>
          <w:noProof/>
          <w:lang w:val="en-CA" w:eastAsia="ko-KR"/>
        </w:rPr>
        <w:t xml:space="preserve"> and refMvCL1</w:t>
      </w:r>
      <w:r w:rsidRPr="00F43CC3">
        <w:rPr>
          <w:rFonts w:eastAsia="Malgun Gothic"/>
          <w:noProof/>
          <w:lang w:val="en-CA" w:eastAsia="ko-KR"/>
        </w:rPr>
        <w:t>[ xSbIdx ][ ySbIdx ]</w:t>
      </w:r>
      <w:r w:rsidRPr="00F43CC3">
        <w:rPr>
          <w:noProof/>
          <w:lang w:val="en-CA" w:eastAsia="ko-KR"/>
        </w:rPr>
        <w:t xml:space="preserve"> with xSbIdx = 0..numSbX </w:t>
      </w:r>
      <w:r w:rsidRPr="00F43CC3">
        <w:rPr>
          <w:noProof/>
          <w:lang w:val="en-CA"/>
        </w:rPr>
        <w:t>−</w:t>
      </w:r>
      <w:r w:rsidRPr="00F43CC3">
        <w:rPr>
          <w:noProof/>
          <w:lang w:val="en-CA" w:eastAsia="ko-KR"/>
        </w:rPr>
        <w:t> 1, and ySbIdx = 0..numSbY − 1,</w:t>
      </w:r>
      <w:r w:rsidRPr="00F43CC3" w:rsidDel="003C51E6">
        <w:rPr>
          <w:noProof/>
          <w:lang w:val="en-CA" w:eastAsia="ko-KR"/>
        </w:rPr>
        <w:t xml:space="preserve"> the reference indices refIdxL0 and refIdxL1,</w:t>
      </w:r>
      <w:r w:rsidRPr="00F43CC3" w:rsidDel="003C51E6">
        <w:rPr>
          <w:noProof/>
          <w:lang w:val="en-CA"/>
        </w:rPr>
        <w:t xml:space="preserve"> the </w:t>
      </w:r>
      <w:r w:rsidRPr="00F43CC3" w:rsidDel="003C51E6">
        <w:rPr>
          <w:noProof/>
          <w:lang w:val="en-CA" w:eastAsia="ko-KR"/>
        </w:rPr>
        <w:t>prediction list utilization flags predFlagL0</w:t>
      </w:r>
      <w:r w:rsidRPr="00F43CC3">
        <w:rPr>
          <w:noProof/>
          <w:lang w:val="en-CA" w:eastAsia="ko-KR"/>
        </w:rPr>
        <w:t>[ xSbIdx ][ ySbIdx ]</w:t>
      </w:r>
      <w:r w:rsidRPr="00F43CC3" w:rsidDel="003C51E6">
        <w:rPr>
          <w:noProof/>
          <w:lang w:val="en-CA" w:eastAsia="ko-KR"/>
        </w:rPr>
        <w:t xml:space="preserve"> and predFlagL1</w:t>
      </w:r>
      <w:r w:rsidRPr="00F43CC3">
        <w:rPr>
          <w:noProof/>
          <w:lang w:val="en-CA" w:eastAsia="ko-KR"/>
        </w:rPr>
        <w:t xml:space="preserve">[ xSbIdx ][ ySbIdx ], the half sample interpolation filter index hpelIfIdx, the bi-prediction weight index bcwIdx, </w:t>
      </w:r>
      <w:r w:rsidR="00F560FE" w:rsidRPr="00F43CC3">
        <w:rPr>
          <w:noProof/>
          <w:lang w:val="en-CA" w:eastAsia="ko-KR"/>
        </w:rPr>
        <w:t>the mimimum sum of absolute difference values in decoder</w:t>
      </w:r>
      <w:r w:rsidR="00496C16">
        <w:rPr>
          <w:noProof/>
          <w:lang w:val="en-CA" w:eastAsia="ko-KR"/>
        </w:rPr>
        <w:t>-</w:t>
      </w:r>
      <w:r w:rsidR="00F560FE" w:rsidRPr="00F43CC3">
        <w:rPr>
          <w:noProof/>
          <w:lang w:val="en-CA" w:eastAsia="ko-KR"/>
        </w:rPr>
        <w:t xml:space="preserve">side motion vector </w:t>
      </w:r>
      <w:r w:rsidR="00C93EA6">
        <w:rPr>
          <w:noProof/>
          <w:lang w:val="en-CA" w:eastAsia="ko-KR"/>
        </w:rPr>
        <w:t>refinement</w:t>
      </w:r>
      <w:r w:rsidR="00F560FE" w:rsidRPr="00F43CC3">
        <w:rPr>
          <w:noProof/>
          <w:lang w:val="en-CA" w:eastAsia="ko-KR"/>
        </w:rPr>
        <w:t xml:space="preserve"> process dmvrSad[ </w:t>
      </w:r>
      <w:r w:rsidR="00F560FE" w:rsidRPr="00F43CC3">
        <w:rPr>
          <w:noProof/>
          <w:lang w:val="en-CA"/>
        </w:rPr>
        <w:t>x</w:t>
      </w:r>
      <w:r w:rsidR="00623D82" w:rsidRPr="00F43CC3">
        <w:rPr>
          <w:noProof/>
          <w:lang w:val="en-CA"/>
        </w:rPr>
        <w:t>Sb</w:t>
      </w:r>
      <w:r w:rsidR="00F560FE" w:rsidRPr="00F43CC3">
        <w:rPr>
          <w:noProof/>
          <w:lang w:val="en-CA"/>
        </w:rPr>
        <w:t>Idx </w:t>
      </w:r>
      <w:r w:rsidR="00F560FE" w:rsidRPr="00F43CC3">
        <w:rPr>
          <w:noProof/>
          <w:lang w:val="en-CA" w:eastAsia="ko-KR"/>
        </w:rPr>
        <w:t>][ </w:t>
      </w:r>
      <w:r w:rsidR="00F560FE" w:rsidRPr="00F43CC3">
        <w:rPr>
          <w:noProof/>
          <w:lang w:val="en-CA"/>
        </w:rPr>
        <w:t>y</w:t>
      </w:r>
      <w:r w:rsidR="00623D82" w:rsidRPr="00F43CC3">
        <w:rPr>
          <w:noProof/>
          <w:lang w:val="en-CA"/>
        </w:rPr>
        <w:t>Sb</w:t>
      </w:r>
      <w:r w:rsidR="00F560FE" w:rsidRPr="00F43CC3">
        <w:rPr>
          <w:noProof/>
          <w:lang w:val="en-CA"/>
        </w:rPr>
        <w:t>Idx </w:t>
      </w:r>
      <w:r w:rsidR="00F560FE" w:rsidRPr="00F43CC3">
        <w:rPr>
          <w:noProof/>
          <w:lang w:val="en-CA" w:eastAsia="ko-KR"/>
        </w:rPr>
        <w:t xml:space="preserve">], </w:t>
      </w:r>
      <w:r w:rsidR="00CD41E3" w:rsidRPr="00F43CC3">
        <w:rPr>
          <w:noProof/>
          <w:lang w:val="en-CA" w:eastAsia="ko-KR"/>
        </w:rPr>
        <w:t xml:space="preserve">the </w:t>
      </w:r>
      <w:r w:rsidR="00CD41E3" w:rsidRPr="00F43CC3">
        <w:rPr>
          <w:noProof/>
          <w:lang w:val="en-CA"/>
        </w:rPr>
        <w:t>decoder</w:t>
      </w:r>
      <w:r w:rsidR="00496C16">
        <w:rPr>
          <w:noProof/>
          <w:lang w:val="en-CA"/>
        </w:rPr>
        <w:t>-</w:t>
      </w:r>
      <w:r w:rsidR="00CD41E3" w:rsidRPr="00F43CC3">
        <w:rPr>
          <w:noProof/>
          <w:lang w:val="en-CA"/>
        </w:rPr>
        <w:t xml:space="preserve">side motion vector refinement flag dmvrFlag, </w:t>
      </w:r>
      <w:r w:rsidRPr="00F43CC3">
        <w:rPr>
          <w:noProof/>
          <w:lang w:val="en-CA"/>
        </w:rPr>
        <w:t>the variable cIdx set equal to 2, the prediction refinement utility flags cbProfFlagL0 and cbProfFlagL1, and motion vector difference arrays diffMvL0[ xIdx ][ yIdx ] and diffMvL1[ xIdx ][ yIdx ] with xIdx = 0..cbWidth / numSbX − 1, and yIdx = 0..cbHeight / numSbY </w:t>
      </w:r>
      <w:r w:rsidR="00496C16">
        <w:rPr>
          <w:noProof/>
          <w:lang w:val="en-CA"/>
        </w:rPr>
        <w:t>−</w:t>
      </w:r>
      <w:r w:rsidRPr="00F43CC3">
        <w:rPr>
          <w:noProof/>
          <w:lang w:val="en-CA"/>
        </w:rPr>
        <w:t> 1</w:t>
      </w:r>
      <w:r w:rsidRPr="00F43CC3">
        <w:rPr>
          <w:noProof/>
          <w:lang w:val="en-CA" w:eastAsia="ko-KR"/>
        </w:rPr>
        <w:t xml:space="preserve"> </w:t>
      </w:r>
      <w:r w:rsidRPr="00F43CC3" w:rsidDel="003C51E6">
        <w:rPr>
          <w:noProof/>
          <w:lang w:val="en-CA" w:eastAsia="ko-KR"/>
        </w:rPr>
        <w:t>as inputs, and the i</w:t>
      </w:r>
      <w:r w:rsidRPr="00F43CC3" w:rsidDel="003C51E6">
        <w:rPr>
          <w:noProof/>
          <w:lang w:val="en-CA"/>
        </w:rPr>
        <w:t xml:space="preserve">nter prediction samples (predSamples) that are an </w:t>
      </w:r>
      <w:r w:rsidRPr="00F43CC3">
        <w:rPr>
          <w:noProof/>
          <w:lang w:val="en-CA"/>
        </w:rPr>
        <w:t>(</w:t>
      </w:r>
      <w:r w:rsidRPr="00F43CC3">
        <w:rPr>
          <w:noProof/>
          <w:lang w:val="en-CA" w:eastAsia="ko-KR"/>
        </w:rPr>
        <w:t>cbWidth / SubWidthC</w:t>
      </w:r>
      <w:r w:rsidRPr="00F43CC3">
        <w:rPr>
          <w:noProof/>
          <w:lang w:val="en-CA"/>
        </w:rPr>
        <w:t>)x(</w:t>
      </w:r>
      <w:r w:rsidRPr="00F43CC3">
        <w:rPr>
          <w:noProof/>
          <w:lang w:val="en-CA" w:eastAsia="ko-KR"/>
        </w:rPr>
        <w:t>cbHeight / SubHeightC</w:t>
      </w:r>
      <w:r w:rsidRPr="00F43CC3">
        <w:rPr>
          <w:noProof/>
          <w:lang w:val="en-CA"/>
        </w:rPr>
        <w:t>)</w:t>
      </w:r>
      <w:r w:rsidRPr="00F43CC3" w:rsidDel="003C51E6">
        <w:rPr>
          <w:noProof/>
          <w:lang w:val="en-CA"/>
        </w:rPr>
        <w:t xml:space="preserve"> array </w:t>
      </w:r>
      <w:r w:rsidRPr="00F43CC3">
        <w:rPr>
          <w:noProof/>
          <w:lang w:val="en-CA"/>
        </w:rPr>
        <w:t>predSamples</w:t>
      </w:r>
      <w:r w:rsidRPr="00F43CC3">
        <w:rPr>
          <w:noProof/>
          <w:vertAlign w:val="subscript"/>
          <w:lang w:val="en-CA"/>
        </w:rPr>
        <w:t>Cr</w:t>
      </w:r>
      <w:r w:rsidRPr="00F43CC3" w:rsidDel="003C51E6">
        <w:rPr>
          <w:noProof/>
          <w:lang w:val="en-CA"/>
        </w:rPr>
        <w:t xml:space="preserve"> </w:t>
      </w:r>
      <w:r w:rsidRPr="00F43CC3">
        <w:rPr>
          <w:noProof/>
          <w:lang w:val="en-CA"/>
        </w:rPr>
        <w:t>of prediction chroma samples for the chroma components Cr</w:t>
      </w:r>
      <w:r w:rsidRPr="00F43CC3" w:rsidDel="003C51E6">
        <w:rPr>
          <w:noProof/>
          <w:lang w:val="en-CA"/>
        </w:rPr>
        <w:t xml:space="preserve"> as outputs.</w:t>
      </w:r>
      <w:r w:rsidRPr="00F43CC3">
        <w:rPr>
          <w:noProof/>
          <w:lang w:val="en-CA"/>
        </w:rPr>
        <w:t xml:space="preserve"> </w:t>
      </w:r>
    </w:p>
    <w:p w14:paraId="79DF55C0" w14:textId="544C9D6A" w:rsidR="00337D8A" w:rsidRPr="00F43CC3" w:rsidDel="003C51E6" w:rsidRDefault="00337D8A" w:rsidP="00337D8A">
      <w:pPr>
        <w:numPr>
          <w:ilvl w:val="0"/>
          <w:numId w:val="4"/>
        </w:numPr>
        <w:tabs>
          <w:tab w:val="clear" w:pos="400"/>
          <w:tab w:val="clear" w:pos="794"/>
        </w:tabs>
        <w:ind w:left="993" w:hanging="284"/>
        <w:rPr>
          <w:noProof/>
          <w:lang w:val="en-CA" w:eastAsia="ko-KR"/>
        </w:rPr>
      </w:pPr>
      <w:r w:rsidRPr="00F43CC3">
        <w:rPr>
          <w:noProof/>
          <w:lang w:val="en-CA"/>
        </w:rPr>
        <w:t>Otherwise (</w:t>
      </w:r>
      <w:r w:rsidR="009F6631" w:rsidRPr="00F43CC3">
        <w:rPr>
          <w:noProof/>
          <w:color w:val="000000" w:themeColor="text1"/>
          <w:lang w:val="en-CA" w:eastAsia="ko-KR"/>
        </w:rPr>
        <w:t>MergeGpmFlag</w:t>
      </w:r>
      <w:r w:rsidRPr="00F43CC3">
        <w:rPr>
          <w:noProof/>
          <w:color w:val="000000" w:themeColor="text1"/>
          <w:lang w:val="en-CA" w:eastAsia="ko-KR"/>
        </w:rPr>
        <w:t>[ xCb ][ yCb</w:t>
      </w:r>
      <w:r w:rsidR="00663FBB">
        <w:rPr>
          <w:noProof/>
          <w:color w:val="000000" w:themeColor="text1"/>
          <w:lang w:val="en-CA" w:eastAsia="ko-KR"/>
        </w:rPr>
        <w:t> </w:t>
      </w:r>
      <w:r w:rsidRPr="00F43CC3">
        <w:rPr>
          <w:noProof/>
          <w:color w:val="000000" w:themeColor="text1"/>
          <w:lang w:val="en-CA" w:eastAsia="ko-KR"/>
        </w:rPr>
        <w:t>] is equal to 1), t</w:t>
      </w:r>
      <w:r w:rsidRPr="00F43CC3" w:rsidDel="003C51E6">
        <w:rPr>
          <w:noProof/>
          <w:color w:val="000000" w:themeColor="text1"/>
          <w:lang w:val="en-CA" w:eastAsia="ko-KR"/>
        </w:rPr>
        <w:t xml:space="preserve">he decoding process for </w:t>
      </w:r>
      <w:r w:rsidR="00F0251B" w:rsidRPr="00F43CC3">
        <w:rPr>
          <w:noProof/>
          <w:color w:val="000000" w:themeColor="text1"/>
          <w:szCs w:val="22"/>
          <w:lang w:val="en-CA"/>
        </w:rPr>
        <w:t>geometric partitioning mode</w:t>
      </w:r>
      <w:r w:rsidRPr="00F43CC3">
        <w:rPr>
          <w:noProof/>
          <w:color w:val="000000" w:themeColor="text1"/>
          <w:lang w:val="en-CA" w:eastAsia="ko-KR"/>
        </w:rPr>
        <w:t xml:space="preserve"> inter blocks</w:t>
      </w:r>
      <w:r w:rsidRPr="00F43CC3" w:rsidDel="003C51E6">
        <w:rPr>
          <w:noProof/>
          <w:color w:val="000000" w:themeColor="text1"/>
          <w:lang w:val="en-CA" w:eastAsia="ko-KR"/>
        </w:rPr>
        <w:t xml:space="preserve"> as specified in </w:t>
      </w:r>
      <w:r w:rsidR="00A264D5">
        <w:rPr>
          <w:noProof/>
          <w:color w:val="000000" w:themeColor="text1"/>
          <w:lang w:val="en-CA" w:eastAsia="ko-KR"/>
        </w:rPr>
        <w:t>subclause</w:t>
      </w:r>
      <w:r w:rsidRPr="00F43CC3" w:rsidDel="003C51E6">
        <w:rPr>
          <w:noProof/>
          <w:color w:val="000000" w:themeColor="text1"/>
          <w:lang w:val="en-CA" w:eastAsia="ko-KR"/>
        </w:rPr>
        <w:t xml:space="preserve"> </w:t>
      </w:r>
      <w:r w:rsidRPr="00F43CC3">
        <w:rPr>
          <w:noProof/>
          <w:color w:val="000000" w:themeColor="text1"/>
          <w:lang w:val="en-CA" w:eastAsia="ko-KR"/>
        </w:rPr>
        <w:fldChar w:fldCharType="begin" w:fldLock="1"/>
      </w:r>
      <w:r w:rsidRPr="00F43CC3">
        <w:rPr>
          <w:noProof/>
          <w:color w:val="000000" w:themeColor="text1"/>
          <w:lang w:val="en-CA" w:eastAsia="ko-KR"/>
        </w:rPr>
        <w:instrText xml:space="preserve"> REF _Ref527993772 \r \h </w:instrText>
      </w:r>
      <w:r w:rsidRPr="00F43CC3">
        <w:rPr>
          <w:noProof/>
          <w:color w:val="000000" w:themeColor="text1"/>
          <w:lang w:val="en-CA" w:eastAsia="ko-KR"/>
        </w:rPr>
      </w:r>
      <w:r w:rsidRPr="00F43CC3">
        <w:rPr>
          <w:noProof/>
          <w:color w:val="000000" w:themeColor="text1"/>
          <w:lang w:val="en-CA" w:eastAsia="ko-KR"/>
        </w:rPr>
        <w:fldChar w:fldCharType="separate"/>
      </w:r>
      <w:r w:rsidR="00A7517A">
        <w:rPr>
          <w:noProof/>
          <w:color w:val="000000" w:themeColor="text1"/>
          <w:lang w:val="en-CA" w:eastAsia="ko-KR"/>
        </w:rPr>
        <w:t>8.5.7.1</w:t>
      </w:r>
      <w:r w:rsidRPr="00F43CC3">
        <w:rPr>
          <w:noProof/>
          <w:color w:val="000000" w:themeColor="text1"/>
          <w:lang w:val="en-CA" w:eastAsia="ko-KR"/>
        </w:rPr>
        <w:fldChar w:fldCharType="end"/>
      </w:r>
      <w:r w:rsidRPr="00F43CC3">
        <w:rPr>
          <w:noProof/>
          <w:color w:val="000000" w:themeColor="text1"/>
          <w:lang w:val="en-CA" w:eastAsia="ko-KR"/>
        </w:rPr>
        <w:t xml:space="preserve"> </w:t>
      </w:r>
      <w:r w:rsidRPr="00F43CC3" w:rsidDel="003C51E6">
        <w:rPr>
          <w:noProof/>
          <w:color w:val="000000" w:themeColor="text1"/>
          <w:lang w:val="en-CA" w:eastAsia="ko-KR"/>
        </w:rPr>
        <w:t xml:space="preserve">is invoked with the luma coding block location ( xCb, yCb ), the luma </w:t>
      </w:r>
      <w:r w:rsidRPr="00F43CC3">
        <w:rPr>
          <w:noProof/>
          <w:color w:val="000000" w:themeColor="text1"/>
          <w:lang w:val="en-CA" w:eastAsia="ko-KR"/>
        </w:rPr>
        <w:t>coding</w:t>
      </w:r>
      <w:r w:rsidRPr="00F43CC3" w:rsidDel="003C51E6">
        <w:rPr>
          <w:noProof/>
          <w:color w:val="000000" w:themeColor="text1"/>
          <w:lang w:val="en-CA" w:eastAsia="ko-KR"/>
        </w:rPr>
        <w:t xml:space="preserve"> block width </w:t>
      </w:r>
      <w:r w:rsidRPr="00F43CC3">
        <w:rPr>
          <w:noProof/>
          <w:color w:val="000000" w:themeColor="text1"/>
          <w:lang w:val="en-CA" w:eastAsia="ko-KR"/>
        </w:rPr>
        <w:t>cb</w:t>
      </w:r>
      <w:r w:rsidRPr="00F43CC3" w:rsidDel="003C51E6">
        <w:rPr>
          <w:noProof/>
          <w:color w:val="000000" w:themeColor="text1"/>
          <w:lang w:val="en-CA" w:eastAsia="ko-KR"/>
        </w:rPr>
        <w:t>W</w:t>
      </w:r>
      <w:r w:rsidRPr="00F43CC3">
        <w:rPr>
          <w:noProof/>
          <w:color w:val="000000" w:themeColor="text1"/>
          <w:lang w:val="en-CA" w:eastAsia="ko-KR"/>
        </w:rPr>
        <w:t>idth and</w:t>
      </w:r>
      <w:r w:rsidRPr="00F43CC3" w:rsidDel="003C51E6">
        <w:rPr>
          <w:noProof/>
          <w:color w:val="000000" w:themeColor="text1"/>
          <w:lang w:val="en-CA" w:eastAsia="ko-KR"/>
        </w:rPr>
        <w:t xml:space="preserve"> the luma </w:t>
      </w:r>
      <w:r w:rsidRPr="00F43CC3">
        <w:rPr>
          <w:noProof/>
          <w:color w:val="000000" w:themeColor="text1"/>
          <w:lang w:val="en-CA" w:eastAsia="ko-KR"/>
        </w:rPr>
        <w:t>coding</w:t>
      </w:r>
      <w:r w:rsidRPr="00F43CC3" w:rsidDel="003C51E6">
        <w:rPr>
          <w:noProof/>
          <w:color w:val="000000" w:themeColor="text1"/>
          <w:lang w:val="en-CA" w:eastAsia="ko-KR"/>
        </w:rPr>
        <w:t xml:space="preserve"> block height </w:t>
      </w:r>
      <w:r w:rsidRPr="00F43CC3">
        <w:rPr>
          <w:noProof/>
          <w:color w:val="000000" w:themeColor="text1"/>
          <w:lang w:val="en-CA" w:eastAsia="ko-KR"/>
        </w:rPr>
        <w:t>cbHeight</w:t>
      </w:r>
      <w:r w:rsidRPr="00F43CC3" w:rsidDel="003C51E6">
        <w:rPr>
          <w:noProof/>
          <w:color w:val="000000" w:themeColor="text1"/>
          <w:lang w:val="en-CA" w:eastAsia="ko-KR"/>
        </w:rPr>
        <w:t xml:space="preserve">, the luma motion vectors </w:t>
      </w:r>
      <w:r w:rsidRPr="00F43CC3">
        <w:rPr>
          <w:noProof/>
          <w:color w:val="000000" w:themeColor="text1"/>
          <w:lang w:val="en-CA" w:eastAsia="ko-KR"/>
        </w:rPr>
        <w:t xml:space="preserve">mvA </w:t>
      </w:r>
      <w:r w:rsidRPr="00F43CC3" w:rsidDel="003C51E6">
        <w:rPr>
          <w:noProof/>
          <w:color w:val="000000" w:themeColor="text1"/>
          <w:lang w:val="en-CA" w:eastAsia="ko-KR"/>
        </w:rPr>
        <w:t xml:space="preserve">and </w:t>
      </w:r>
      <w:r w:rsidRPr="00F43CC3">
        <w:rPr>
          <w:noProof/>
          <w:color w:val="000000" w:themeColor="text1"/>
          <w:lang w:val="en-CA" w:eastAsia="ko-KR"/>
        </w:rPr>
        <w:t>mvB</w:t>
      </w:r>
      <w:r w:rsidRPr="00F43CC3" w:rsidDel="003C51E6">
        <w:rPr>
          <w:noProof/>
          <w:color w:val="000000" w:themeColor="text1"/>
          <w:lang w:val="en-CA" w:eastAsia="ko-KR"/>
        </w:rPr>
        <w:t xml:space="preserve">, the chroma motion vectors </w:t>
      </w:r>
      <w:r w:rsidRPr="00F43CC3">
        <w:rPr>
          <w:noProof/>
          <w:color w:val="000000" w:themeColor="text1"/>
          <w:lang w:val="en-CA" w:eastAsia="ko-KR"/>
        </w:rPr>
        <w:t xml:space="preserve">mvCA </w:t>
      </w:r>
      <w:r w:rsidRPr="00F43CC3" w:rsidDel="003C51E6">
        <w:rPr>
          <w:noProof/>
          <w:color w:val="000000" w:themeColor="text1"/>
          <w:lang w:val="en-CA" w:eastAsia="ko-KR"/>
        </w:rPr>
        <w:t xml:space="preserve"> and </w:t>
      </w:r>
      <w:r w:rsidRPr="00F43CC3">
        <w:rPr>
          <w:noProof/>
          <w:color w:val="000000" w:themeColor="text1"/>
          <w:lang w:val="en-CA" w:eastAsia="ko-KR"/>
        </w:rPr>
        <w:t>mvCB</w:t>
      </w:r>
      <w:r w:rsidRPr="00F43CC3" w:rsidDel="003C51E6">
        <w:rPr>
          <w:noProof/>
          <w:color w:val="000000" w:themeColor="text1"/>
          <w:lang w:val="en-CA" w:eastAsia="ko-KR"/>
        </w:rPr>
        <w:t xml:space="preserve">, the reference indices </w:t>
      </w:r>
      <w:r w:rsidRPr="00F43CC3">
        <w:rPr>
          <w:noProof/>
          <w:color w:val="000000" w:themeColor="text1"/>
          <w:lang w:val="en-CA" w:eastAsia="ko-KR"/>
        </w:rPr>
        <w:t>refIdxA</w:t>
      </w:r>
      <w:r w:rsidRPr="00F43CC3" w:rsidDel="003C51E6">
        <w:rPr>
          <w:noProof/>
          <w:color w:val="000000" w:themeColor="text1"/>
          <w:lang w:val="en-CA" w:eastAsia="ko-KR"/>
        </w:rPr>
        <w:t xml:space="preserve"> and </w:t>
      </w:r>
      <w:r w:rsidRPr="00F43CC3">
        <w:rPr>
          <w:noProof/>
          <w:color w:val="000000" w:themeColor="text1"/>
          <w:lang w:val="en-CA" w:eastAsia="ko-KR"/>
        </w:rPr>
        <w:t>refIdxB</w:t>
      </w:r>
      <w:r w:rsidRPr="00F43CC3" w:rsidDel="003C51E6">
        <w:rPr>
          <w:noProof/>
          <w:color w:val="000000" w:themeColor="text1"/>
          <w:lang w:val="en-CA" w:eastAsia="ko-KR"/>
        </w:rPr>
        <w:t xml:space="preserve">, and the prediction list flags </w:t>
      </w:r>
      <w:r w:rsidRPr="00F43CC3">
        <w:rPr>
          <w:noProof/>
          <w:color w:val="000000" w:themeColor="text1"/>
          <w:lang w:val="en-CA" w:eastAsia="ko-KR"/>
        </w:rPr>
        <w:t>predListFlagA</w:t>
      </w:r>
      <w:r w:rsidRPr="00F43CC3" w:rsidDel="003C51E6">
        <w:rPr>
          <w:noProof/>
          <w:color w:val="000000" w:themeColor="text1"/>
          <w:lang w:val="en-CA" w:eastAsia="ko-KR"/>
        </w:rPr>
        <w:t xml:space="preserve"> and </w:t>
      </w:r>
      <w:r w:rsidRPr="00F43CC3">
        <w:rPr>
          <w:noProof/>
          <w:color w:val="000000" w:themeColor="text1"/>
          <w:lang w:val="en-CA" w:eastAsia="ko-KR"/>
        </w:rPr>
        <w:t>predListFlagB</w:t>
      </w:r>
      <w:r w:rsidRPr="00F43CC3" w:rsidDel="003C51E6">
        <w:rPr>
          <w:noProof/>
          <w:color w:val="000000" w:themeColor="text1"/>
          <w:lang w:val="en-CA" w:eastAsia="ko-KR"/>
        </w:rPr>
        <w:t xml:space="preserve"> as inputs, and the inter prediction samples (predSamples) that are an (</w:t>
      </w:r>
      <w:r w:rsidRPr="00F43CC3">
        <w:rPr>
          <w:noProof/>
          <w:color w:val="000000" w:themeColor="text1"/>
          <w:lang w:val="en-CA" w:eastAsia="ko-KR"/>
        </w:rPr>
        <w:t>cbWidth</w:t>
      </w:r>
      <w:r w:rsidRPr="00F43CC3" w:rsidDel="003C51E6">
        <w:rPr>
          <w:noProof/>
          <w:color w:val="000000" w:themeColor="text1"/>
          <w:lang w:val="en-CA" w:eastAsia="ko-KR"/>
        </w:rPr>
        <w:t>)x(</w:t>
      </w:r>
      <w:r w:rsidRPr="00F43CC3">
        <w:rPr>
          <w:noProof/>
          <w:color w:val="000000" w:themeColor="text1"/>
          <w:lang w:val="en-CA" w:eastAsia="ko-KR"/>
        </w:rPr>
        <w:t>cbHeight</w:t>
      </w:r>
      <w:r w:rsidRPr="00F43CC3" w:rsidDel="003C51E6">
        <w:rPr>
          <w:noProof/>
          <w:color w:val="000000" w:themeColor="text1"/>
          <w:lang w:val="en-CA" w:eastAsia="ko-KR"/>
        </w:rPr>
        <w:t>) array predSamples</w:t>
      </w:r>
      <w:r w:rsidRPr="00F43CC3" w:rsidDel="003C51E6">
        <w:rPr>
          <w:noProof/>
          <w:color w:val="000000" w:themeColor="text1"/>
          <w:vertAlign w:val="subscript"/>
          <w:lang w:val="en-CA" w:eastAsia="ko-KR"/>
        </w:rPr>
        <w:t>L</w:t>
      </w:r>
      <w:r w:rsidRPr="00F43CC3" w:rsidDel="003C51E6">
        <w:rPr>
          <w:noProof/>
          <w:color w:val="000000" w:themeColor="text1"/>
          <w:lang w:val="en-CA" w:eastAsia="ko-KR"/>
        </w:rPr>
        <w:t xml:space="preserve"> of prediction luma samples and</w:t>
      </w:r>
      <w:r w:rsidR="00A1130B" w:rsidRPr="00F43CC3">
        <w:rPr>
          <w:noProof/>
          <w:color w:val="000000" w:themeColor="text1"/>
          <w:lang w:val="en-CA" w:eastAsia="ko-KR"/>
        </w:rPr>
        <w:t xml:space="preserve">, when </w:t>
      </w:r>
      <w:r w:rsidR="007E5DD9">
        <w:rPr>
          <w:noProof/>
          <w:lang w:val="en-CA" w:eastAsia="ko-KR"/>
        </w:rPr>
        <w:t>sps_chroma_format_idc</w:t>
      </w:r>
      <w:r w:rsidR="00A1130B" w:rsidRPr="00F43CC3">
        <w:rPr>
          <w:noProof/>
          <w:lang w:val="en-CA" w:eastAsia="ko-KR"/>
        </w:rPr>
        <w:t xml:space="preserve"> is not equal to 0,</w:t>
      </w:r>
      <w:r w:rsidRPr="00F43CC3" w:rsidDel="003C51E6">
        <w:rPr>
          <w:noProof/>
          <w:color w:val="000000" w:themeColor="text1"/>
          <w:lang w:val="en-CA" w:eastAsia="ko-KR"/>
        </w:rPr>
        <w:t xml:space="preserve"> two (</w:t>
      </w:r>
      <w:r w:rsidRPr="00F43CC3">
        <w:rPr>
          <w:noProof/>
          <w:color w:val="000000" w:themeColor="text1"/>
          <w:lang w:val="en-CA" w:eastAsia="ko-KR"/>
        </w:rPr>
        <w:t>cbWidth</w:t>
      </w:r>
      <w:r w:rsidRPr="00F43CC3" w:rsidDel="003C51E6">
        <w:rPr>
          <w:noProof/>
          <w:color w:val="000000" w:themeColor="text1"/>
          <w:lang w:val="en-CA" w:eastAsia="ko-KR"/>
        </w:rPr>
        <w:t> </w:t>
      </w:r>
      <w:r w:rsidRPr="00F43CC3">
        <w:rPr>
          <w:noProof/>
          <w:color w:val="000000" w:themeColor="text1"/>
          <w:lang w:val="en-CA" w:eastAsia="ko-KR"/>
        </w:rPr>
        <w:t>/</w:t>
      </w:r>
      <w:r w:rsidRPr="00F43CC3" w:rsidDel="003C51E6">
        <w:rPr>
          <w:noProof/>
          <w:color w:val="000000" w:themeColor="text1"/>
          <w:lang w:val="en-CA" w:eastAsia="ko-KR"/>
        </w:rPr>
        <w:t> </w:t>
      </w:r>
      <w:r w:rsidRPr="00F43CC3">
        <w:rPr>
          <w:noProof/>
          <w:lang w:val="en-CA" w:eastAsia="ko-KR"/>
        </w:rPr>
        <w:t>SubWidthC</w:t>
      </w:r>
      <w:r w:rsidRPr="00F43CC3" w:rsidDel="003C51E6">
        <w:rPr>
          <w:noProof/>
          <w:color w:val="000000" w:themeColor="text1"/>
          <w:lang w:val="en-CA" w:eastAsia="ko-KR"/>
        </w:rPr>
        <w:t>)x(</w:t>
      </w:r>
      <w:r w:rsidRPr="00F43CC3">
        <w:rPr>
          <w:noProof/>
          <w:color w:val="000000" w:themeColor="text1"/>
          <w:lang w:val="en-CA" w:eastAsia="ko-KR"/>
        </w:rPr>
        <w:t>cbHeight</w:t>
      </w:r>
      <w:r w:rsidRPr="00F43CC3" w:rsidDel="003C51E6">
        <w:rPr>
          <w:noProof/>
          <w:color w:val="000000" w:themeColor="text1"/>
          <w:lang w:val="en-CA" w:eastAsia="ko-KR"/>
        </w:rPr>
        <w:t> </w:t>
      </w:r>
      <w:r w:rsidRPr="00F43CC3">
        <w:rPr>
          <w:noProof/>
          <w:color w:val="000000" w:themeColor="text1"/>
          <w:lang w:val="en-CA" w:eastAsia="ko-KR"/>
        </w:rPr>
        <w:t>/</w:t>
      </w:r>
      <w:r w:rsidRPr="00F43CC3" w:rsidDel="003C51E6">
        <w:rPr>
          <w:noProof/>
          <w:color w:val="000000" w:themeColor="text1"/>
          <w:lang w:val="en-CA" w:eastAsia="ko-KR"/>
        </w:rPr>
        <w:t> </w:t>
      </w:r>
      <w:r w:rsidRPr="00F43CC3">
        <w:rPr>
          <w:noProof/>
          <w:lang w:val="en-CA" w:eastAsia="ko-KR"/>
        </w:rPr>
        <w:t>SubHeightC</w:t>
      </w:r>
      <w:r w:rsidRPr="00F43CC3">
        <w:rPr>
          <w:noProof/>
          <w:color w:val="000000" w:themeColor="text1"/>
          <w:lang w:val="en-CA" w:eastAsia="ko-KR"/>
        </w:rPr>
        <w:t>)</w:t>
      </w:r>
      <w:r w:rsidRPr="00F43CC3" w:rsidDel="003C51E6">
        <w:rPr>
          <w:noProof/>
          <w:color w:val="000000" w:themeColor="text1"/>
          <w:lang w:val="en-CA" w:eastAsia="ko-KR"/>
        </w:rPr>
        <w:t xml:space="preserve"> arrays predSamples</w:t>
      </w:r>
      <w:r w:rsidRPr="00F43CC3" w:rsidDel="003C51E6">
        <w:rPr>
          <w:noProof/>
          <w:color w:val="000000" w:themeColor="text1"/>
          <w:vertAlign w:val="subscript"/>
          <w:lang w:val="en-CA" w:eastAsia="ko-KR"/>
        </w:rPr>
        <w:t>C</w:t>
      </w:r>
      <w:r w:rsidRPr="00F43CC3">
        <w:rPr>
          <w:noProof/>
          <w:color w:val="000000" w:themeColor="text1"/>
          <w:vertAlign w:val="subscript"/>
          <w:lang w:val="en-CA" w:eastAsia="ko-KR"/>
        </w:rPr>
        <w:t>b</w:t>
      </w:r>
      <w:r w:rsidRPr="00F43CC3" w:rsidDel="003C51E6">
        <w:rPr>
          <w:noProof/>
          <w:color w:val="000000" w:themeColor="text1"/>
          <w:lang w:val="en-CA" w:eastAsia="ko-KR"/>
        </w:rPr>
        <w:t xml:space="preserve"> and predSamples</w:t>
      </w:r>
      <w:r w:rsidRPr="00F43CC3" w:rsidDel="003C51E6">
        <w:rPr>
          <w:noProof/>
          <w:color w:val="000000" w:themeColor="text1"/>
          <w:vertAlign w:val="subscript"/>
          <w:lang w:val="en-CA" w:eastAsia="ko-KR"/>
        </w:rPr>
        <w:t>Cr</w:t>
      </w:r>
      <w:r w:rsidRPr="00F43CC3" w:rsidDel="003C51E6">
        <w:rPr>
          <w:noProof/>
          <w:color w:val="000000" w:themeColor="text1"/>
          <w:lang w:val="en-CA" w:eastAsia="ko-KR"/>
        </w:rPr>
        <w:t xml:space="preserve"> of prediction chroma samples, one for each of the chroma components Cb and Cr, as outputs.</w:t>
      </w:r>
    </w:p>
    <w:p w14:paraId="07E9ABD4" w14:textId="77777777" w:rsidR="00337D8A" w:rsidRPr="00F43CC3" w:rsidRDefault="00337D8A" w:rsidP="00494022">
      <w:pPr>
        <w:numPr>
          <w:ilvl w:val="0"/>
          <w:numId w:val="102"/>
        </w:numPr>
        <w:tabs>
          <w:tab w:val="clear" w:pos="794"/>
          <w:tab w:val="clear" w:pos="1191"/>
          <w:tab w:val="clear" w:pos="1588"/>
          <w:tab w:val="clear" w:pos="1985"/>
          <w:tab w:val="left" w:pos="720"/>
          <w:tab w:val="left" w:pos="1080"/>
          <w:tab w:val="left" w:pos="1440"/>
          <w:tab w:val="left" w:pos="1701"/>
        </w:tabs>
        <w:ind w:left="720"/>
        <w:rPr>
          <w:noProof/>
          <w:lang w:val="en-CA"/>
        </w:rPr>
      </w:pPr>
      <w:r w:rsidRPr="00F43CC3">
        <w:rPr>
          <w:noProof/>
          <w:lang w:val="en-CA"/>
        </w:rPr>
        <w:t xml:space="preserve">The variables </w:t>
      </w:r>
      <w:r w:rsidRPr="00F43CC3">
        <w:rPr>
          <w:noProof/>
          <w:lang w:val="en-CA" w:eastAsia="ko-KR"/>
        </w:rPr>
        <w:t>NumSbX</w:t>
      </w:r>
      <w:r w:rsidRPr="00F43CC3">
        <w:rPr>
          <w:noProof/>
          <w:szCs w:val="22"/>
          <w:lang w:val="en-CA" w:eastAsia="zh-CN"/>
        </w:rPr>
        <w:t>[ xCb ][ yCb ]</w:t>
      </w:r>
      <w:r w:rsidRPr="00F43CC3">
        <w:rPr>
          <w:noProof/>
          <w:lang w:val="en-CA" w:eastAsia="ko-KR"/>
        </w:rPr>
        <w:t xml:space="preserve"> and NumSbY</w:t>
      </w:r>
      <w:r w:rsidRPr="00F43CC3">
        <w:rPr>
          <w:noProof/>
          <w:szCs w:val="22"/>
          <w:lang w:val="en-CA" w:eastAsia="zh-CN"/>
        </w:rPr>
        <w:t>[ xCb ][ yCb ]</w:t>
      </w:r>
      <w:r w:rsidRPr="00F43CC3">
        <w:rPr>
          <w:noProof/>
          <w:lang w:val="en-CA" w:eastAsia="ko-KR"/>
        </w:rPr>
        <w:t xml:space="preserve"> are set equal to numSbX and numSbY, respectively.</w:t>
      </w:r>
    </w:p>
    <w:p w14:paraId="2A7187E8" w14:textId="77777777" w:rsidR="00337D8A" w:rsidRPr="00F43CC3" w:rsidDel="003C51E6" w:rsidRDefault="00337D8A" w:rsidP="00494022">
      <w:pPr>
        <w:numPr>
          <w:ilvl w:val="0"/>
          <w:numId w:val="102"/>
        </w:numPr>
        <w:tabs>
          <w:tab w:val="clear" w:pos="794"/>
          <w:tab w:val="clear" w:pos="1191"/>
          <w:tab w:val="clear" w:pos="1588"/>
          <w:tab w:val="clear" w:pos="1985"/>
          <w:tab w:val="left" w:pos="720"/>
          <w:tab w:val="left" w:pos="1080"/>
          <w:tab w:val="left" w:pos="1440"/>
          <w:tab w:val="left" w:pos="1701"/>
        </w:tabs>
        <w:ind w:left="720"/>
        <w:rPr>
          <w:noProof/>
          <w:lang w:val="en-CA"/>
        </w:rPr>
      </w:pPr>
      <w:r w:rsidRPr="00F43CC3" w:rsidDel="003C51E6">
        <w:rPr>
          <w:noProof/>
          <w:lang w:val="en-CA"/>
        </w:rPr>
        <w:lastRenderedPageBreak/>
        <w:t xml:space="preserve">The </w:t>
      </w:r>
      <w:r w:rsidRPr="00F43CC3">
        <w:rPr>
          <w:noProof/>
          <w:lang w:val="en-CA"/>
        </w:rPr>
        <w:t>residual</w:t>
      </w:r>
      <w:r w:rsidRPr="00F43CC3" w:rsidDel="003C51E6">
        <w:rPr>
          <w:noProof/>
          <w:lang w:val="en-CA"/>
        </w:rPr>
        <w:t xml:space="preserve"> samples of the current coding unit are derived as follows:</w:t>
      </w:r>
    </w:p>
    <w:p w14:paraId="6077A958" w14:textId="1E9EF52F" w:rsidR="00337D8A" w:rsidRPr="00F43CC3" w:rsidRDefault="00337D8A" w:rsidP="00337D8A">
      <w:pPr>
        <w:numPr>
          <w:ilvl w:val="0"/>
          <w:numId w:val="4"/>
        </w:numPr>
        <w:tabs>
          <w:tab w:val="clear" w:pos="400"/>
          <w:tab w:val="clear" w:pos="794"/>
        </w:tabs>
        <w:ind w:left="993" w:hanging="284"/>
        <w:rPr>
          <w:noProof/>
          <w:lang w:val="en-CA"/>
        </w:rPr>
      </w:pPr>
      <w:r w:rsidRPr="00F43CC3">
        <w:rPr>
          <w:noProof/>
          <w:lang w:val="en-CA"/>
        </w:rPr>
        <w:t>T</w:t>
      </w:r>
      <w:r w:rsidRPr="00F43CC3" w:rsidDel="003C51E6">
        <w:rPr>
          <w:noProof/>
          <w:lang w:val="en-CA"/>
        </w:rPr>
        <w:t xml:space="preserve">he </w:t>
      </w:r>
      <w:r w:rsidRPr="00F43CC3" w:rsidDel="003C51E6">
        <w:rPr>
          <w:noProof/>
          <w:lang w:val="en-CA" w:eastAsia="ko-KR"/>
        </w:rPr>
        <w:t xml:space="preserve">decoding process for the residual signal of coding </w:t>
      </w:r>
      <w:r w:rsidRPr="00F43CC3">
        <w:rPr>
          <w:noProof/>
          <w:lang w:val="en-CA" w:eastAsia="ko-KR"/>
        </w:rPr>
        <w:t>blocks</w:t>
      </w:r>
      <w:r w:rsidRPr="00F43CC3" w:rsidDel="003C51E6">
        <w:rPr>
          <w:noProof/>
          <w:lang w:val="en-CA" w:eastAsia="ko-KR"/>
        </w:rPr>
        <w:t xml:space="preserve"> coded in inter prediction mode </w:t>
      </w:r>
      <w:r w:rsidRPr="00F43CC3">
        <w:rPr>
          <w:noProof/>
          <w:lang w:val="en-CA" w:eastAsia="ko-KR"/>
        </w:rPr>
        <w:t xml:space="preserve">as </w:t>
      </w:r>
      <w:r w:rsidRPr="00F43CC3" w:rsidDel="003C51E6">
        <w:rPr>
          <w:noProof/>
          <w:lang w:val="en-CA" w:eastAsia="ko-KR"/>
        </w:rPr>
        <w:t xml:space="preserve">specified in </w:t>
      </w:r>
      <w:r w:rsidR="00A264D5">
        <w:rPr>
          <w:noProof/>
          <w:lang w:val="en-CA" w:eastAsia="ko-KR"/>
        </w:rPr>
        <w:t>subclause</w:t>
      </w:r>
      <w:r w:rsidRPr="00F43CC3" w:rsidDel="003C51E6">
        <w:rPr>
          <w:noProof/>
          <w:lang w:val="en-CA" w:eastAsia="ko-KR"/>
        </w:rPr>
        <w:t> </w:t>
      </w:r>
      <w:r w:rsidRPr="00F43CC3">
        <w:rPr>
          <w:noProof/>
          <w:highlight w:val="yellow"/>
          <w:lang w:val="en-CA" w:eastAsia="ko-KR"/>
        </w:rPr>
        <w:fldChar w:fldCharType="begin" w:fldLock="1"/>
      </w:r>
      <w:r w:rsidRPr="00F43CC3">
        <w:rPr>
          <w:noProof/>
          <w:lang w:val="en-CA" w:eastAsia="ko-KR"/>
        </w:rPr>
        <w:instrText xml:space="preserve"> REF _Ref522376711 \r \h </w:instrText>
      </w:r>
      <w:r w:rsidRPr="00F43CC3">
        <w:rPr>
          <w:noProof/>
          <w:highlight w:val="yellow"/>
          <w:lang w:val="en-CA" w:eastAsia="ko-KR"/>
        </w:rPr>
      </w:r>
      <w:r w:rsidRPr="00F43CC3">
        <w:rPr>
          <w:noProof/>
          <w:highlight w:val="yellow"/>
          <w:lang w:val="en-CA" w:eastAsia="ko-KR"/>
        </w:rPr>
        <w:fldChar w:fldCharType="separate"/>
      </w:r>
      <w:r w:rsidR="00A7517A">
        <w:rPr>
          <w:noProof/>
          <w:lang w:val="en-CA" w:eastAsia="ko-KR"/>
        </w:rPr>
        <w:t>8.5.8</w:t>
      </w:r>
      <w:r w:rsidRPr="00F43CC3">
        <w:rPr>
          <w:noProof/>
          <w:highlight w:val="yellow"/>
          <w:lang w:val="en-CA" w:eastAsia="ko-KR"/>
        </w:rPr>
        <w:fldChar w:fldCharType="end"/>
      </w:r>
      <w:r w:rsidRPr="00F43CC3" w:rsidDel="003C51E6">
        <w:rPr>
          <w:noProof/>
          <w:lang w:val="en-CA" w:eastAsia="ko-KR"/>
        </w:rPr>
        <w:t xml:space="preserve"> is invoked with </w:t>
      </w:r>
      <w:r w:rsidRPr="00F43CC3">
        <w:rPr>
          <w:noProof/>
          <w:lang w:val="en-CA" w:eastAsia="ko-KR"/>
        </w:rPr>
        <w:t xml:space="preserve">the location </w:t>
      </w:r>
      <w:r w:rsidRPr="00F43CC3">
        <w:rPr>
          <w:noProof/>
          <w:lang w:val="en-CA"/>
        </w:rPr>
        <w:t xml:space="preserve">( xTb0, yTb0 ) set equal to </w:t>
      </w:r>
      <w:r w:rsidRPr="00F43CC3" w:rsidDel="003C51E6">
        <w:rPr>
          <w:noProof/>
          <w:lang w:val="en-CA" w:eastAsia="ko-KR"/>
        </w:rPr>
        <w:t>the luma location ( xCb, yCb )</w:t>
      </w:r>
      <w:r w:rsidR="00C3079F" w:rsidRPr="00F43CC3">
        <w:rPr>
          <w:noProof/>
          <w:lang w:val="en-CA" w:eastAsia="ko-KR"/>
        </w:rPr>
        <w:t>,</w:t>
      </w:r>
      <w:r w:rsidR="00C3079F" w:rsidRPr="00F43CC3" w:rsidDel="003C51E6">
        <w:rPr>
          <w:noProof/>
          <w:lang w:val="en-CA" w:eastAsia="ko-KR"/>
        </w:rPr>
        <w:t xml:space="preserve"> the </w:t>
      </w:r>
      <w:r w:rsidR="00C3079F">
        <w:rPr>
          <w:noProof/>
          <w:lang w:val="en-CA" w:eastAsia="ko-KR"/>
        </w:rPr>
        <w:t>width nC</w:t>
      </w:r>
      <w:r w:rsidR="00C3079F" w:rsidRPr="00F43CC3">
        <w:rPr>
          <w:noProof/>
          <w:lang w:val="en-CA" w:eastAsia="ko-KR"/>
        </w:rPr>
        <w:t xml:space="preserve">bW set equal to the </w:t>
      </w:r>
      <w:r w:rsidR="00C3079F" w:rsidRPr="00F43CC3" w:rsidDel="003C51E6">
        <w:rPr>
          <w:noProof/>
          <w:lang w:val="en-CA" w:eastAsia="ko-KR"/>
        </w:rPr>
        <w:t xml:space="preserve">luma coding block </w:t>
      </w:r>
      <w:r w:rsidR="00C3079F" w:rsidRPr="00F43CC3">
        <w:rPr>
          <w:noProof/>
          <w:lang w:val="en-CA" w:eastAsia="ko-KR"/>
        </w:rPr>
        <w:t>width</w:t>
      </w:r>
      <w:r w:rsidR="00C3079F" w:rsidRPr="00F43CC3" w:rsidDel="003C51E6">
        <w:rPr>
          <w:noProof/>
          <w:lang w:val="en-CA" w:eastAsia="ko-KR"/>
        </w:rPr>
        <w:t xml:space="preserve"> </w:t>
      </w:r>
      <w:r w:rsidR="00C3079F" w:rsidRPr="00F43CC3">
        <w:rPr>
          <w:noProof/>
          <w:lang w:val="en-CA" w:eastAsia="ko-KR"/>
        </w:rPr>
        <w:t>c</w:t>
      </w:r>
      <w:r w:rsidR="00C3079F" w:rsidRPr="00F43CC3" w:rsidDel="003C51E6">
        <w:rPr>
          <w:noProof/>
          <w:lang w:val="en-CA" w:eastAsia="ko-KR"/>
        </w:rPr>
        <w:t>b</w:t>
      </w:r>
      <w:r w:rsidR="00C3079F">
        <w:rPr>
          <w:noProof/>
          <w:lang w:val="en-CA" w:eastAsia="ko-KR"/>
        </w:rPr>
        <w:t>Width, the height nC</w:t>
      </w:r>
      <w:r w:rsidR="00C3079F" w:rsidRPr="00F43CC3">
        <w:rPr>
          <w:noProof/>
          <w:lang w:val="en-CA" w:eastAsia="ko-KR"/>
        </w:rPr>
        <w:t>bH set equal to the luma coding block height cbHeight</w:t>
      </w:r>
      <w:r w:rsidRPr="00F43CC3">
        <w:rPr>
          <w:noProof/>
          <w:lang w:val="en-CA" w:eastAsia="ko-KR"/>
        </w:rPr>
        <w:t>,</w:t>
      </w:r>
      <w:r w:rsidRPr="00F43CC3" w:rsidDel="003C51E6">
        <w:rPr>
          <w:noProof/>
          <w:lang w:val="en-CA" w:eastAsia="ko-KR"/>
        </w:rPr>
        <w:t xml:space="preserve"> the </w:t>
      </w:r>
      <w:r w:rsidRPr="00F43CC3">
        <w:rPr>
          <w:noProof/>
          <w:lang w:val="en-CA" w:eastAsia="ko-KR"/>
        </w:rPr>
        <w:t xml:space="preserve">width nTbW set equal to the </w:t>
      </w:r>
      <w:r w:rsidRPr="00F43CC3" w:rsidDel="003C51E6">
        <w:rPr>
          <w:noProof/>
          <w:lang w:val="en-CA" w:eastAsia="ko-KR"/>
        </w:rPr>
        <w:t xml:space="preserve">luma coding block </w:t>
      </w:r>
      <w:r w:rsidRPr="00F43CC3">
        <w:rPr>
          <w:noProof/>
          <w:lang w:val="en-CA" w:eastAsia="ko-KR"/>
        </w:rPr>
        <w:t>width</w:t>
      </w:r>
      <w:r w:rsidRPr="00F43CC3" w:rsidDel="003C51E6">
        <w:rPr>
          <w:noProof/>
          <w:lang w:val="en-CA" w:eastAsia="ko-KR"/>
        </w:rPr>
        <w:t xml:space="preserve"> </w:t>
      </w:r>
      <w:r w:rsidRPr="00F43CC3">
        <w:rPr>
          <w:noProof/>
          <w:lang w:val="en-CA" w:eastAsia="ko-KR"/>
        </w:rPr>
        <w:t>c</w:t>
      </w:r>
      <w:r w:rsidRPr="00F43CC3" w:rsidDel="003C51E6">
        <w:rPr>
          <w:noProof/>
          <w:lang w:val="en-CA" w:eastAsia="ko-KR"/>
        </w:rPr>
        <w:t>b</w:t>
      </w:r>
      <w:r w:rsidRPr="00F43CC3">
        <w:rPr>
          <w:noProof/>
          <w:lang w:val="en-CA" w:eastAsia="ko-KR"/>
        </w:rPr>
        <w:t>Width, the height nTbH set equal to the luma coding block height cbHeight</w:t>
      </w:r>
      <w:r w:rsidRPr="00F43CC3">
        <w:rPr>
          <w:noProof/>
          <w:lang w:val="en-CA"/>
        </w:rPr>
        <w:t xml:space="preserve"> and the variable cIdx </w:t>
      </w:r>
      <w:r w:rsidRPr="00F43CC3">
        <w:rPr>
          <w:noProof/>
          <w:lang w:val="en-CA" w:eastAsia="ko-KR"/>
        </w:rPr>
        <w:t>set equal to 0</w:t>
      </w:r>
      <w:r w:rsidRPr="00F43CC3" w:rsidDel="003C51E6">
        <w:rPr>
          <w:noProof/>
          <w:lang w:val="en-CA" w:eastAsia="ko-KR"/>
        </w:rPr>
        <w:t xml:space="preserve"> as inputs, and the array </w:t>
      </w:r>
      <w:r w:rsidRPr="00F43CC3" w:rsidDel="003C51E6">
        <w:rPr>
          <w:noProof/>
          <w:lang w:val="en-CA"/>
        </w:rPr>
        <w:t>resSamples</w:t>
      </w:r>
      <w:r w:rsidRPr="00F43CC3" w:rsidDel="003C51E6">
        <w:rPr>
          <w:noProof/>
          <w:vertAlign w:val="subscript"/>
          <w:lang w:val="en-CA"/>
        </w:rPr>
        <w:t>L</w:t>
      </w:r>
      <w:r w:rsidRPr="00F43CC3" w:rsidDel="003C51E6">
        <w:rPr>
          <w:noProof/>
          <w:lang w:val="en-CA" w:eastAsia="ko-KR"/>
        </w:rPr>
        <w:t xml:space="preserve"> </w:t>
      </w:r>
      <w:r w:rsidRPr="00F43CC3">
        <w:rPr>
          <w:noProof/>
          <w:lang w:val="en-CA" w:eastAsia="ko-KR"/>
        </w:rPr>
        <w:t>as output</w:t>
      </w:r>
      <w:r w:rsidRPr="00F43CC3" w:rsidDel="003C51E6">
        <w:rPr>
          <w:noProof/>
          <w:lang w:val="en-CA"/>
        </w:rPr>
        <w:t>.</w:t>
      </w:r>
    </w:p>
    <w:p w14:paraId="69A87B8B" w14:textId="11876682" w:rsidR="00337D8A" w:rsidRPr="00F43CC3" w:rsidDel="003C51E6" w:rsidRDefault="00337D8A" w:rsidP="00337D8A">
      <w:pPr>
        <w:numPr>
          <w:ilvl w:val="0"/>
          <w:numId w:val="4"/>
        </w:numPr>
        <w:tabs>
          <w:tab w:val="clear" w:pos="400"/>
          <w:tab w:val="clear" w:pos="794"/>
        </w:tabs>
        <w:ind w:left="993" w:hanging="284"/>
        <w:rPr>
          <w:noProof/>
          <w:lang w:val="en-CA"/>
        </w:rPr>
      </w:pPr>
      <w:r w:rsidRPr="00F43CC3">
        <w:rPr>
          <w:noProof/>
          <w:lang w:val="en-CA" w:eastAsia="ko-KR"/>
        </w:rPr>
        <w:t xml:space="preserve">When </w:t>
      </w:r>
      <w:r w:rsidR="007E5DD9">
        <w:rPr>
          <w:noProof/>
          <w:lang w:val="en-CA" w:eastAsia="ko-KR"/>
        </w:rPr>
        <w:t>sps_chroma_format_idc</w:t>
      </w:r>
      <w:r w:rsidRPr="00F43CC3">
        <w:rPr>
          <w:noProof/>
          <w:lang w:val="en-CA" w:eastAsia="ko-KR"/>
        </w:rPr>
        <w:t xml:space="preserve"> is not equal to 0. t</w:t>
      </w:r>
      <w:r w:rsidRPr="00F43CC3" w:rsidDel="003C51E6">
        <w:rPr>
          <w:noProof/>
          <w:lang w:val="en-CA"/>
        </w:rPr>
        <w:t xml:space="preserve">he </w:t>
      </w:r>
      <w:r w:rsidRPr="00F43CC3" w:rsidDel="003C51E6">
        <w:rPr>
          <w:noProof/>
          <w:lang w:val="en-CA" w:eastAsia="ko-KR"/>
        </w:rPr>
        <w:t xml:space="preserve">decoding process for the residual signal of coding </w:t>
      </w:r>
      <w:r w:rsidRPr="00F43CC3">
        <w:rPr>
          <w:noProof/>
          <w:lang w:val="en-CA" w:eastAsia="ko-KR"/>
        </w:rPr>
        <w:t>blocks</w:t>
      </w:r>
      <w:r w:rsidRPr="00F43CC3" w:rsidDel="003C51E6">
        <w:rPr>
          <w:noProof/>
          <w:lang w:val="en-CA" w:eastAsia="ko-KR"/>
        </w:rPr>
        <w:t xml:space="preserve"> coded in inter prediction mode </w:t>
      </w:r>
      <w:r w:rsidRPr="00F43CC3">
        <w:rPr>
          <w:noProof/>
          <w:lang w:val="en-CA" w:eastAsia="ko-KR"/>
        </w:rPr>
        <w:t xml:space="preserve">as </w:t>
      </w:r>
      <w:r w:rsidRPr="00F43CC3" w:rsidDel="003C51E6">
        <w:rPr>
          <w:noProof/>
          <w:lang w:val="en-CA" w:eastAsia="ko-KR"/>
        </w:rPr>
        <w:t xml:space="preserve">specified in </w:t>
      </w:r>
      <w:r w:rsidR="00A264D5">
        <w:rPr>
          <w:noProof/>
          <w:lang w:val="en-CA" w:eastAsia="ko-KR"/>
        </w:rPr>
        <w:t>subclause</w:t>
      </w:r>
      <w:r w:rsidRPr="00F43CC3" w:rsidDel="003C51E6">
        <w:rPr>
          <w:noProof/>
          <w:lang w:val="en-CA" w:eastAsia="ko-KR"/>
        </w:rPr>
        <w:t> </w:t>
      </w:r>
      <w:r w:rsidRPr="00F43CC3">
        <w:rPr>
          <w:noProof/>
          <w:highlight w:val="yellow"/>
          <w:lang w:val="en-CA" w:eastAsia="ko-KR"/>
        </w:rPr>
        <w:fldChar w:fldCharType="begin" w:fldLock="1"/>
      </w:r>
      <w:r w:rsidRPr="00F43CC3">
        <w:rPr>
          <w:noProof/>
          <w:lang w:val="en-CA" w:eastAsia="ko-KR"/>
        </w:rPr>
        <w:instrText xml:space="preserve"> REF _Ref522376711 \r \h </w:instrText>
      </w:r>
      <w:r w:rsidRPr="00F43CC3">
        <w:rPr>
          <w:noProof/>
          <w:highlight w:val="yellow"/>
          <w:lang w:val="en-CA" w:eastAsia="ko-KR"/>
        </w:rPr>
      </w:r>
      <w:r w:rsidRPr="00F43CC3">
        <w:rPr>
          <w:noProof/>
          <w:highlight w:val="yellow"/>
          <w:lang w:val="en-CA" w:eastAsia="ko-KR"/>
        </w:rPr>
        <w:fldChar w:fldCharType="separate"/>
      </w:r>
      <w:r w:rsidR="00A7517A">
        <w:rPr>
          <w:noProof/>
          <w:lang w:val="en-CA" w:eastAsia="ko-KR"/>
        </w:rPr>
        <w:t>8.5.8</w:t>
      </w:r>
      <w:r w:rsidRPr="00F43CC3">
        <w:rPr>
          <w:noProof/>
          <w:highlight w:val="yellow"/>
          <w:lang w:val="en-CA" w:eastAsia="ko-KR"/>
        </w:rPr>
        <w:fldChar w:fldCharType="end"/>
      </w:r>
      <w:r w:rsidRPr="00F43CC3" w:rsidDel="003C51E6">
        <w:rPr>
          <w:noProof/>
          <w:lang w:val="en-CA" w:eastAsia="ko-KR"/>
        </w:rPr>
        <w:t xml:space="preserve"> is invoked with </w:t>
      </w:r>
      <w:r w:rsidRPr="00F43CC3">
        <w:rPr>
          <w:noProof/>
          <w:lang w:val="en-CA" w:eastAsia="ko-KR"/>
        </w:rPr>
        <w:t xml:space="preserve">the location </w:t>
      </w:r>
      <w:r w:rsidRPr="00F43CC3">
        <w:rPr>
          <w:noProof/>
          <w:lang w:val="en-CA"/>
        </w:rPr>
        <w:t xml:space="preserve">( xTb0, yTb0 ) set equal to </w:t>
      </w:r>
      <w:r w:rsidRPr="00F43CC3" w:rsidDel="003C51E6">
        <w:rPr>
          <w:noProof/>
          <w:lang w:val="en-CA" w:eastAsia="ko-KR"/>
        </w:rPr>
        <w:t xml:space="preserve">the </w:t>
      </w:r>
      <w:r w:rsidRPr="00F43CC3">
        <w:rPr>
          <w:noProof/>
          <w:lang w:val="en-CA" w:eastAsia="ko-KR"/>
        </w:rPr>
        <w:t>chroma</w:t>
      </w:r>
      <w:r w:rsidRPr="00F43CC3" w:rsidDel="003C51E6">
        <w:rPr>
          <w:noProof/>
          <w:lang w:val="en-CA" w:eastAsia="ko-KR"/>
        </w:rPr>
        <w:t xml:space="preserve"> location ( xCb </w:t>
      </w:r>
      <w:r w:rsidRPr="00F43CC3">
        <w:rPr>
          <w:noProof/>
          <w:lang w:val="en-CA" w:eastAsia="ko-KR"/>
        </w:rPr>
        <w:t>/</w:t>
      </w:r>
      <w:r w:rsidRPr="00F43CC3" w:rsidDel="003C51E6">
        <w:rPr>
          <w:noProof/>
          <w:lang w:val="en-CA" w:eastAsia="ko-KR"/>
        </w:rPr>
        <w:t> </w:t>
      </w:r>
      <w:r w:rsidRPr="00F43CC3">
        <w:rPr>
          <w:noProof/>
          <w:lang w:val="en-CA" w:eastAsia="ko-KR"/>
        </w:rPr>
        <w:t>SubWidthC</w:t>
      </w:r>
      <w:r w:rsidRPr="00F43CC3" w:rsidDel="003C51E6">
        <w:rPr>
          <w:noProof/>
          <w:lang w:val="en-CA" w:eastAsia="ko-KR"/>
        </w:rPr>
        <w:t>, yCb </w:t>
      </w:r>
      <w:r w:rsidRPr="00F43CC3">
        <w:rPr>
          <w:noProof/>
          <w:lang w:val="en-CA" w:eastAsia="ko-KR"/>
        </w:rPr>
        <w:t>/</w:t>
      </w:r>
      <w:r w:rsidRPr="00F43CC3" w:rsidDel="003C51E6">
        <w:rPr>
          <w:noProof/>
          <w:lang w:val="en-CA" w:eastAsia="ko-KR"/>
        </w:rPr>
        <w:t> </w:t>
      </w:r>
      <w:r w:rsidRPr="00F43CC3">
        <w:rPr>
          <w:noProof/>
          <w:lang w:val="en-CA" w:eastAsia="ko-KR"/>
        </w:rPr>
        <w:t>SubHeightC</w:t>
      </w:r>
      <w:r w:rsidRPr="00F43CC3" w:rsidDel="003C51E6">
        <w:rPr>
          <w:noProof/>
          <w:lang w:val="en-CA" w:eastAsia="ko-KR"/>
        </w:rPr>
        <w:t> )</w:t>
      </w:r>
      <w:r w:rsidR="00C3079F" w:rsidRPr="00F43CC3">
        <w:rPr>
          <w:noProof/>
          <w:lang w:val="en-CA" w:eastAsia="ko-KR"/>
        </w:rPr>
        <w:t>,</w:t>
      </w:r>
      <w:r w:rsidR="00C3079F" w:rsidRPr="00F43CC3" w:rsidDel="003C51E6">
        <w:rPr>
          <w:noProof/>
          <w:lang w:val="en-CA" w:eastAsia="ko-KR"/>
        </w:rPr>
        <w:t xml:space="preserve"> the </w:t>
      </w:r>
      <w:r w:rsidR="00C3079F">
        <w:rPr>
          <w:noProof/>
          <w:lang w:val="en-CA" w:eastAsia="ko-KR"/>
        </w:rPr>
        <w:t>width nC</w:t>
      </w:r>
      <w:r w:rsidR="00C3079F" w:rsidRPr="00F43CC3">
        <w:rPr>
          <w:noProof/>
          <w:lang w:val="en-CA" w:eastAsia="ko-KR"/>
        </w:rPr>
        <w:t>bW set equal to the chroma</w:t>
      </w:r>
      <w:r w:rsidR="00C3079F" w:rsidRPr="00F43CC3" w:rsidDel="003C51E6">
        <w:rPr>
          <w:noProof/>
          <w:lang w:val="en-CA" w:eastAsia="ko-KR"/>
        </w:rPr>
        <w:t xml:space="preserve"> coding block </w:t>
      </w:r>
      <w:r w:rsidR="00C3079F" w:rsidRPr="00F43CC3">
        <w:rPr>
          <w:noProof/>
          <w:lang w:val="en-CA" w:eastAsia="ko-KR"/>
        </w:rPr>
        <w:t>width</w:t>
      </w:r>
      <w:r w:rsidR="00C3079F" w:rsidRPr="00F43CC3" w:rsidDel="003C51E6">
        <w:rPr>
          <w:noProof/>
          <w:lang w:val="en-CA" w:eastAsia="ko-KR"/>
        </w:rPr>
        <w:t xml:space="preserve"> </w:t>
      </w:r>
      <w:r w:rsidR="00C3079F" w:rsidRPr="00F43CC3">
        <w:rPr>
          <w:noProof/>
          <w:lang w:val="en-CA" w:eastAsia="ko-KR"/>
        </w:rPr>
        <w:t>c</w:t>
      </w:r>
      <w:r w:rsidR="00C3079F" w:rsidRPr="00F43CC3" w:rsidDel="003C51E6">
        <w:rPr>
          <w:noProof/>
          <w:lang w:val="en-CA" w:eastAsia="ko-KR"/>
        </w:rPr>
        <w:t>b</w:t>
      </w:r>
      <w:r w:rsidR="00C3079F" w:rsidRPr="00F43CC3">
        <w:rPr>
          <w:noProof/>
          <w:lang w:val="en-CA" w:eastAsia="ko-KR"/>
        </w:rPr>
        <w:t>Width</w:t>
      </w:r>
      <w:r w:rsidR="00C3079F" w:rsidRPr="00F43CC3" w:rsidDel="003C51E6">
        <w:rPr>
          <w:noProof/>
          <w:lang w:val="en-CA" w:eastAsia="ko-KR"/>
        </w:rPr>
        <w:t> </w:t>
      </w:r>
      <w:r w:rsidR="00C3079F" w:rsidRPr="00F43CC3">
        <w:rPr>
          <w:noProof/>
          <w:lang w:val="en-CA" w:eastAsia="ko-KR"/>
        </w:rPr>
        <w:t>/</w:t>
      </w:r>
      <w:r w:rsidR="00C3079F" w:rsidRPr="00F43CC3" w:rsidDel="003C51E6">
        <w:rPr>
          <w:noProof/>
          <w:lang w:val="en-CA" w:eastAsia="ko-KR"/>
        </w:rPr>
        <w:t> </w:t>
      </w:r>
      <w:r w:rsidR="00C3079F">
        <w:rPr>
          <w:noProof/>
          <w:lang w:val="en-CA" w:eastAsia="ko-KR"/>
        </w:rPr>
        <w:t>SubWidthC, the height nC</w:t>
      </w:r>
      <w:r w:rsidR="00C3079F" w:rsidRPr="00F43CC3">
        <w:rPr>
          <w:noProof/>
          <w:lang w:val="en-CA" w:eastAsia="ko-KR"/>
        </w:rPr>
        <w:t>bH set equal to the chroma coding block height cbHeight</w:t>
      </w:r>
      <w:r w:rsidR="00C3079F" w:rsidRPr="00F43CC3" w:rsidDel="003C51E6">
        <w:rPr>
          <w:noProof/>
          <w:lang w:val="en-CA" w:eastAsia="ko-KR"/>
        </w:rPr>
        <w:t> </w:t>
      </w:r>
      <w:r w:rsidR="00C3079F" w:rsidRPr="00F43CC3">
        <w:rPr>
          <w:noProof/>
          <w:lang w:val="en-CA" w:eastAsia="ko-KR"/>
        </w:rPr>
        <w:t>/</w:t>
      </w:r>
      <w:r w:rsidR="00C3079F" w:rsidRPr="00F43CC3" w:rsidDel="003C51E6">
        <w:rPr>
          <w:noProof/>
          <w:lang w:val="en-CA" w:eastAsia="ko-KR"/>
        </w:rPr>
        <w:t> </w:t>
      </w:r>
      <w:r w:rsidR="00C3079F" w:rsidRPr="00F43CC3">
        <w:rPr>
          <w:noProof/>
          <w:lang w:val="en-CA" w:eastAsia="ko-KR"/>
        </w:rPr>
        <w:t>SubHeightC</w:t>
      </w:r>
      <w:r w:rsidRPr="00F43CC3">
        <w:rPr>
          <w:noProof/>
          <w:lang w:val="en-CA" w:eastAsia="ko-KR"/>
        </w:rPr>
        <w:t>,</w:t>
      </w:r>
      <w:r w:rsidRPr="00F43CC3" w:rsidDel="003C51E6">
        <w:rPr>
          <w:noProof/>
          <w:lang w:val="en-CA" w:eastAsia="ko-KR"/>
        </w:rPr>
        <w:t xml:space="preserve"> the </w:t>
      </w:r>
      <w:r w:rsidRPr="00F43CC3">
        <w:rPr>
          <w:noProof/>
          <w:lang w:val="en-CA" w:eastAsia="ko-KR"/>
        </w:rPr>
        <w:t>width nTbW set equal to the chroma</w:t>
      </w:r>
      <w:r w:rsidRPr="00F43CC3" w:rsidDel="003C51E6">
        <w:rPr>
          <w:noProof/>
          <w:lang w:val="en-CA" w:eastAsia="ko-KR"/>
        </w:rPr>
        <w:t xml:space="preserve"> coding block </w:t>
      </w:r>
      <w:r w:rsidRPr="00F43CC3">
        <w:rPr>
          <w:noProof/>
          <w:lang w:val="en-CA" w:eastAsia="ko-KR"/>
        </w:rPr>
        <w:t>width</w:t>
      </w:r>
      <w:r w:rsidRPr="00F43CC3" w:rsidDel="003C51E6">
        <w:rPr>
          <w:noProof/>
          <w:lang w:val="en-CA" w:eastAsia="ko-KR"/>
        </w:rPr>
        <w:t xml:space="preserve"> </w:t>
      </w:r>
      <w:r w:rsidRPr="00F43CC3">
        <w:rPr>
          <w:noProof/>
          <w:lang w:val="en-CA" w:eastAsia="ko-KR"/>
        </w:rPr>
        <w:t>c</w:t>
      </w:r>
      <w:r w:rsidRPr="00F43CC3" w:rsidDel="003C51E6">
        <w:rPr>
          <w:noProof/>
          <w:lang w:val="en-CA" w:eastAsia="ko-KR"/>
        </w:rPr>
        <w:t>b</w:t>
      </w:r>
      <w:r w:rsidRPr="00F43CC3">
        <w:rPr>
          <w:noProof/>
          <w:lang w:val="en-CA" w:eastAsia="ko-KR"/>
        </w:rPr>
        <w:t>Width</w:t>
      </w:r>
      <w:r w:rsidRPr="00F43CC3" w:rsidDel="003C51E6">
        <w:rPr>
          <w:noProof/>
          <w:lang w:val="en-CA" w:eastAsia="ko-KR"/>
        </w:rPr>
        <w:t> </w:t>
      </w:r>
      <w:r w:rsidRPr="00F43CC3">
        <w:rPr>
          <w:noProof/>
          <w:lang w:val="en-CA" w:eastAsia="ko-KR"/>
        </w:rPr>
        <w:t>/</w:t>
      </w:r>
      <w:r w:rsidRPr="00F43CC3" w:rsidDel="003C51E6">
        <w:rPr>
          <w:noProof/>
          <w:lang w:val="en-CA" w:eastAsia="ko-KR"/>
        </w:rPr>
        <w:t> </w:t>
      </w:r>
      <w:r w:rsidRPr="00F43CC3">
        <w:rPr>
          <w:noProof/>
          <w:lang w:val="en-CA" w:eastAsia="ko-KR"/>
        </w:rPr>
        <w:t>SubWidthC, the height nTbH set equal to the chroma coding block height cbHeight</w:t>
      </w:r>
      <w:r w:rsidRPr="00F43CC3" w:rsidDel="003C51E6">
        <w:rPr>
          <w:noProof/>
          <w:lang w:val="en-CA" w:eastAsia="ko-KR"/>
        </w:rPr>
        <w:t> </w:t>
      </w:r>
      <w:r w:rsidRPr="00F43CC3">
        <w:rPr>
          <w:noProof/>
          <w:lang w:val="en-CA" w:eastAsia="ko-KR"/>
        </w:rPr>
        <w:t>/</w:t>
      </w:r>
      <w:r w:rsidRPr="00F43CC3" w:rsidDel="003C51E6">
        <w:rPr>
          <w:noProof/>
          <w:lang w:val="en-CA" w:eastAsia="ko-KR"/>
        </w:rPr>
        <w:t> </w:t>
      </w:r>
      <w:r w:rsidRPr="00F43CC3">
        <w:rPr>
          <w:noProof/>
          <w:lang w:val="en-CA" w:eastAsia="ko-KR"/>
        </w:rPr>
        <w:t>SubHeightC</w:t>
      </w:r>
      <w:r w:rsidRPr="00F43CC3">
        <w:rPr>
          <w:noProof/>
          <w:lang w:val="en-CA"/>
        </w:rPr>
        <w:t xml:space="preserve"> and the variable cIdx </w:t>
      </w:r>
      <w:r w:rsidRPr="00F43CC3">
        <w:rPr>
          <w:noProof/>
          <w:lang w:val="en-CA" w:eastAsia="ko-KR"/>
        </w:rPr>
        <w:t>set equal to 1</w:t>
      </w:r>
      <w:r w:rsidRPr="00F43CC3" w:rsidDel="003C51E6">
        <w:rPr>
          <w:noProof/>
          <w:lang w:val="en-CA" w:eastAsia="ko-KR"/>
        </w:rPr>
        <w:t xml:space="preserve"> as inputs, and the array </w:t>
      </w:r>
      <w:r w:rsidRPr="00F43CC3" w:rsidDel="003C51E6">
        <w:rPr>
          <w:noProof/>
          <w:lang w:val="en-CA"/>
        </w:rPr>
        <w:t>resSamples</w:t>
      </w:r>
      <w:r w:rsidRPr="00F43CC3" w:rsidDel="003C51E6">
        <w:rPr>
          <w:noProof/>
          <w:vertAlign w:val="subscript"/>
          <w:lang w:val="en-CA"/>
        </w:rPr>
        <w:t>Cb</w:t>
      </w:r>
      <w:r w:rsidRPr="00F43CC3" w:rsidDel="003C51E6">
        <w:rPr>
          <w:noProof/>
          <w:lang w:val="en-CA" w:eastAsia="ko-KR"/>
        </w:rPr>
        <w:t xml:space="preserve"> </w:t>
      </w:r>
      <w:r w:rsidRPr="00F43CC3">
        <w:rPr>
          <w:noProof/>
          <w:lang w:val="en-CA" w:eastAsia="ko-KR"/>
        </w:rPr>
        <w:t>as output</w:t>
      </w:r>
      <w:r w:rsidRPr="00F43CC3" w:rsidDel="003C51E6">
        <w:rPr>
          <w:noProof/>
          <w:lang w:val="en-CA"/>
        </w:rPr>
        <w:t>.</w:t>
      </w:r>
    </w:p>
    <w:p w14:paraId="7F9876E2" w14:textId="1177697D" w:rsidR="00337D8A" w:rsidRPr="00F43CC3" w:rsidDel="003C51E6" w:rsidRDefault="00337D8A" w:rsidP="00337D8A">
      <w:pPr>
        <w:numPr>
          <w:ilvl w:val="0"/>
          <w:numId w:val="4"/>
        </w:numPr>
        <w:tabs>
          <w:tab w:val="clear" w:pos="400"/>
          <w:tab w:val="clear" w:pos="794"/>
        </w:tabs>
        <w:ind w:left="993" w:hanging="284"/>
        <w:rPr>
          <w:noProof/>
          <w:lang w:val="en-CA"/>
        </w:rPr>
      </w:pPr>
      <w:r w:rsidRPr="00F43CC3">
        <w:rPr>
          <w:noProof/>
          <w:lang w:val="en-CA" w:eastAsia="ko-KR"/>
        </w:rPr>
        <w:t xml:space="preserve">When </w:t>
      </w:r>
      <w:r w:rsidR="007E5DD9">
        <w:rPr>
          <w:noProof/>
          <w:lang w:val="en-CA" w:eastAsia="ko-KR"/>
        </w:rPr>
        <w:t>sps_chroma_format_idc</w:t>
      </w:r>
      <w:r w:rsidRPr="00F43CC3">
        <w:rPr>
          <w:noProof/>
          <w:lang w:val="en-CA" w:eastAsia="ko-KR"/>
        </w:rPr>
        <w:t xml:space="preserve"> is not equal to 0. t</w:t>
      </w:r>
      <w:r w:rsidRPr="00F43CC3" w:rsidDel="003C51E6">
        <w:rPr>
          <w:noProof/>
          <w:lang w:val="en-CA"/>
        </w:rPr>
        <w:t xml:space="preserve">he </w:t>
      </w:r>
      <w:r w:rsidRPr="00F43CC3" w:rsidDel="003C51E6">
        <w:rPr>
          <w:noProof/>
          <w:lang w:val="en-CA" w:eastAsia="ko-KR"/>
        </w:rPr>
        <w:t xml:space="preserve">decoding process for the residual signal of coding </w:t>
      </w:r>
      <w:r w:rsidRPr="00F43CC3">
        <w:rPr>
          <w:noProof/>
          <w:lang w:val="en-CA" w:eastAsia="ko-KR"/>
        </w:rPr>
        <w:t>blocks</w:t>
      </w:r>
      <w:r w:rsidRPr="00F43CC3" w:rsidDel="003C51E6">
        <w:rPr>
          <w:noProof/>
          <w:lang w:val="en-CA" w:eastAsia="ko-KR"/>
        </w:rPr>
        <w:t xml:space="preserve"> coded in inter prediction mode </w:t>
      </w:r>
      <w:r w:rsidRPr="00F43CC3">
        <w:rPr>
          <w:noProof/>
          <w:lang w:val="en-CA" w:eastAsia="ko-KR"/>
        </w:rPr>
        <w:t xml:space="preserve">as </w:t>
      </w:r>
      <w:r w:rsidRPr="00F43CC3" w:rsidDel="003C51E6">
        <w:rPr>
          <w:noProof/>
          <w:lang w:val="en-CA" w:eastAsia="ko-KR"/>
        </w:rPr>
        <w:t xml:space="preserve">specified in </w:t>
      </w:r>
      <w:r w:rsidR="00A264D5">
        <w:rPr>
          <w:noProof/>
          <w:lang w:val="en-CA" w:eastAsia="ko-KR"/>
        </w:rPr>
        <w:t>subclause</w:t>
      </w:r>
      <w:r w:rsidRPr="00F43CC3" w:rsidDel="003C51E6">
        <w:rPr>
          <w:noProof/>
          <w:lang w:val="en-CA" w:eastAsia="ko-KR"/>
        </w:rPr>
        <w:t> </w:t>
      </w:r>
      <w:r w:rsidRPr="00F43CC3">
        <w:rPr>
          <w:noProof/>
          <w:highlight w:val="yellow"/>
          <w:lang w:val="en-CA" w:eastAsia="ko-KR"/>
        </w:rPr>
        <w:fldChar w:fldCharType="begin" w:fldLock="1"/>
      </w:r>
      <w:r w:rsidRPr="00F43CC3">
        <w:rPr>
          <w:noProof/>
          <w:lang w:val="en-CA" w:eastAsia="ko-KR"/>
        </w:rPr>
        <w:instrText xml:space="preserve"> REF _Ref522376711 \r \h </w:instrText>
      </w:r>
      <w:r w:rsidRPr="00F43CC3">
        <w:rPr>
          <w:noProof/>
          <w:highlight w:val="yellow"/>
          <w:lang w:val="en-CA" w:eastAsia="ko-KR"/>
        </w:rPr>
      </w:r>
      <w:r w:rsidRPr="00F43CC3">
        <w:rPr>
          <w:noProof/>
          <w:highlight w:val="yellow"/>
          <w:lang w:val="en-CA" w:eastAsia="ko-KR"/>
        </w:rPr>
        <w:fldChar w:fldCharType="separate"/>
      </w:r>
      <w:r w:rsidR="00A7517A">
        <w:rPr>
          <w:noProof/>
          <w:lang w:val="en-CA" w:eastAsia="ko-KR"/>
        </w:rPr>
        <w:t>8.5.8</w:t>
      </w:r>
      <w:r w:rsidRPr="00F43CC3">
        <w:rPr>
          <w:noProof/>
          <w:highlight w:val="yellow"/>
          <w:lang w:val="en-CA" w:eastAsia="ko-KR"/>
        </w:rPr>
        <w:fldChar w:fldCharType="end"/>
      </w:r>
      <w:r w:rsidRPr="00F43CC3" w:rsidDel="003C51E6">
        <w:rPr>
          <w:noProof/>
          <w:lang w:val="en-CA" w:eastAsia="ko-KR"/>
        </w:rPr>
        <w:t xml:space="preserve"> is invoked with </w:t>
      </w:r>
      <w:r w:rsidRPr="00F43CC3">
        <w:rPr>
          <w:noProof/>
          <w:lang w:val="en-CA" w:eastAsia="ko-KR"/>
        </w:rPr>
        <w:t xml:space="preserve">the location </w:t>
      </w:r>
      <w:r w:rsidRPr="00F43CC3">
        <w:rPr>
          <w:noProof/>
          <w:lang w:val="en-CA"/>
        </w:rPr>
        <w:t xml:space="preserve">( xTb0, yTb0 ) set equal to </w:t>
      </w:r>
      <w:r w:rsidRPr="00F43CC3" w:rsidDel="003C51E6">
        <w:rPr>
          <w:noProof/>
          <w:lang w:val="en-CA" w:eastAsia="ko-KR"/>
        </w:rPr>
        <w:t xml:space="preserve">the </w:t>
      </w:r>
      <w:r w:rsidRPr="00F43CC3">
        <w:rPr>
          <w:noProof/>
          <w:lang w:val="en-CA" w:eastAsia="ko-KR"/>
        </w:rPr>
        <w:t>chroma</w:t>
      </w:r>
      <w:r w:rsidRPr="00F43CC3" w:rsidDel="003C51E6">
        <w:rPr>
          <w:noProof/>
          <w:lang w:val="en-CA" w:eastAsia="ko-KR"/>
        </w:rPr>
        <w:t xml:space="preserve"> location ( xCb </w:t>
      </w:r>
      <w:r w:rsidRPr="00F43CC3">
        <w:rPr>
          <w:noProof/>
          <w:lang w:val="en-CA" w:eastAsia="ko-KR"/>
        </w:rPr>
        <w:t>/</w:t>
      </w:r>
      <w:r w:rsidRPr="00F43CC3" w:rsidDel="003C51E6">
        <w:rPr>
          <w:noProof/>
          <w:lang w:val="en-CA" w:eastAsia="ko-KR"/>
        </w:rPr>
        <w:t> </w:t>
      </w:r>
      <w:r w:rsidRPr="00F43CC3">
        <w:rPr>
          <w:noProof/>
          <w:lang w:val="en-CA" w:eastAsia="ko-KR"/>
        </w:rPr>
        <w:t>SubWidthC</w:t>
      </w:r>
      <w:r w:rsidRPr="00F43CC3" w:rsidDel="003C51E6">
        <w:rPr>
          <w:noProof/>
          <w:lang w:val="en-CA" w:eastAsia="ko-KR"/>
        </w:rPr>
        <w:t>, yCb </w:t>
      </w:r>
      <w:r w:rsidRPr="00F43CC3">
        <w:rPr>
          <w:noProof/>
          <w:lang w:val="en-CA" w:eastAsia="ko-KR"/>
        </w:rPr>
        <w:t>/</w:t>
      </w:r>
      <w:r w:rsidRPr="00F43CC3" w:rsidDel="003C51E6">
        <w:rPr>
          <w:noProof/>
          <w:lang w:val="en-CA" w:eastAsia="ko-KR"/>
        </w:rPr>
        <w:t> </w:t>
      </w:r>
      <w:r w:rsidRPr="00F43CC3">
        <w:rPr>
          <w:noProof/>
          <w:lang w:val="en-CA" w:eastAsia="ko-KR"/>
        </w:rPr>
        <w:t>SubHeightC</w:t>
      </w:r>
      <w:r w:rsidRPr="00F43CC3" w:rsidDel="003C51E6">
        <w:rPr>
          <w:noProof/>
          <w:lang w:val="en-CA" w:eastAsia="ko-KR"/>
        </w:rPr>
        <w:t> )</w:t>
      </w:r>
      <w:r w:rsidR="008C5309" w:rsidRPr="00F43CC3">
        <w:rPr>
          <w:noProof/>
          <w:lang w:val="en-CA" w:eastAsia="ko-KR"/>
        </w:rPr>
        <w:t>,</w:t>
      </w:r>
      <w:r w:rsidR="008C5309" w:rsidRPr="00F43CC3" w:rsidDel="003C51E6">
        <w:rPr>
          <w:noProof/>
          <w:lang w:val="en-CA" w:eastAsia="ko-KR"/>
        </w:rPr>
        <w:t xml:space="preserve"> the </w:t>
      </w:r>
      <w:r w:rsidR="008C5309">
        <w:rPr>
          <w:noProof/>
          <w:lang w:val="en-CA" w:eastAsia="ko-KR"/>
        </w:rPr>
        <w:t>width nC</w:t>
      </w:r>
      <w:r w:rsidR="008C5309" w:rsidRPr="00F43CC3">
        <w:rPr>
          <w:noProof/>
          <w:lang w:val="en-CA" w:eastAsia="ko-KR"/>
        </w:rPr>
        <w:t>bW set equal to the chroma</w:t>
      </w:r>
      <w:r w:rsidR="008C5309" w:rsidRPr="00F43CC3" w:rsidDel="003C51E6">
        <w:rPr>
          <w:noProof/>
          <w:lang w:val="en-CA" w:eastAsia="ko-KR"/>
        </w:rPr>
        <w:t xml:space="preserve"> coding block </w:t>
      </w:r>
      <w:r w:rsidR="008C5309" w:rsidRPr="00F43CC3">
        <w:rPr>
          <w:noProof/>
          <w:lang w:val="en-CA" w:eastAsia="ko-KR"/>
        </w:rPr>
        <w:t>width</w:t>
      </w:r>
      <w:r w:rsidR="008C5309" w:rsidRPr="00F43CC3" w:rsidDel="003C51E6">
        <w:rPr>
          <w:noProof/>
          <w:lang w:val="en-CA" w:eastAsia="ko-KR"/>
        </w:rPr>
        <w:t xml:space="preserve"> </w:t>
      </w:r>
      <w:r w:rsidR="008C5309" w:rsidRPr="00F43CC3">
        <w:rPr>
          <w:noProof/>
          <w:lang w:val="en-CA" w:eastAsia="ko-KR"/>
        </w:rPr>
        <w:t>c</w:t>
      </w:r>
      <w:r w:rsidR="008C5309" w:rsidRPr="00F43CC3" w:rsidDel="003C51E6">
        <w:rPr>
          <w:noProof/>
          <w:lang w:val="en-CA" w:eastAsia="ko-KR"/>
        </w:rPr>
        <w:t>b</w:t>
      </w:r>
      <w:r w:rsidR="008C5309" w:rsidRPr="00F43CC3">
        <w:rPr>
          <w:noProof/>
          <w:lang w:val="en-CA" w:eastAsia="ko-KR"/>
        </w:rPr>
        <w:t>Width</w:t>
      </w:r>
      <w:r w:rsidR="008C5309" w:rsidRPr="00F43CC3" w:rsidDel="003C51E6">
        <w:rPr>
          <w:noProof/>
          <w:lang w:val="en-CA" w:eastAsia="ko-KR"/>
        </w:rPr>
        <w:t> </w:t>
      </w:r>
      <w:r w:rsidR="008C5309" w:rsidRPr="00F43CC3">
        <w:rPr>
          <w:noProof/>
          <w:lang w:val="en-CA" w:eastAsia="ko-KR"/>
        </w:rPr>
        <w:t>/</w:t>
      </w:r>
      <w:r w:rsidR="008C5309" w:rsidRPr="00F43CC3" w:rsidDel="003C51E6">
        <w:rPr>
          <w:noProof/>
          <w:lang w:val="en-CA" w:eastAsia="ko-KR"/>
        </w:rPr>
        <w:t> </w:t>
      </w:r>
      <w:r w:rsidR="008C5309">
        <w:rPr>
          <w:noProof/>
          <w:lang w:val="en-CA" w:eastAsia="ko-KR"/>
        </w:rPr>
        <w:t>SubWidthC, the height nC</w:t>
      </w:r>
      <w:r w:rsidR="008C5309" w:rsidRPr="00F43CC3">
        <w:rPr>
          <w:noProof/>
          <w:lang w:val="en-CA" w:eastAsia="ko-KR"/>
        </w:rPr>
        <w:t>bH set equal to the chroma coding block height cbHeight</w:t>
      </w:r>
      <w:r w:rsidR="008C5309" w:rsidRPr="00F43CC3" w:rsidDel="003C51E6">
        <w:rPr>
          <w:noProof/>
          <w:lang w:val="en-CA" w:eastAsia="ko-KR"/>
        </w:rPr>
        <w:t> </w:t>
      </w:r>
      <w:r w:rsidR="008C5309" w:rsidRPr="00F43CC3">
        <w:rPr>
          <w:noProof/>
          <w:lang w:val="en-CA" w:eastAsia="ko-KR"/>
        </w:rPr>
        <w:t>/</w:t>
      </w:r>
      <w:r w:rsidR="008C5309" w:rsidRPr="00F43CC3" w:rsidDel="003C51E6">
        <w:rPr>
          <w:noProof/>
          <w:lang w:val="en-CA" w:eastAsia="ko-KR"/>
        </w:rPr>
        <w:t> </w:t>
      </w:r>
      <w:r w:rsidR="008C5309" w:rsidRPr="00F43CC3">
        <w:rPr>
          <w:noProof/>
          <w:lang w:val="en-CA" w:eastAsia="ko-KR"/>
        </w:rPr>
        <w:t>SubHeightC</w:t>
      </w:r>
      <w:r w:rsidRPr="00F43CC3">
        <w:rPr>
          <w:noProof/>
          <w:lang w:val="en-CA" w:eastAsia="ko-KR"/>
        </w:rPr>
        <w:t>,</w:t>
      </w:r>
      <w:r w:rsidRPr="00F43CC3" w:rsidDel="003C51E6">
        <w:rPr>
          <w:noProof/>
          <w:lang w:val="en-CA" w:eastAsia="ko-KR"/>
        </w:rPr>
        <w:t xml:space="preserve"> the </w:t>
      </w:r>
      <w:r w:rsidRPr="00F43CC3">
        <w:rPr>
          <w:noProof/>
          <w:lang w:val="en-CA" w:eastAsia="ko-KR"/>
        </w:rPr>
        <w:t>width nTbW set equal to the chroma</w:t>
      </w:r>
      <w:r w:rsidRPr="00F43CC3" w:rsidDel="003C51E6">
        <w:rPr>
          <w:noProof/>
          <w:lang w:val="en-CA" w:eastAsia="ko-KR"/>
        </w:rPr>
        <w:t xml:space="preserve"> coding block </w:t>
      </w:r>
      <w:r w:rsidRPr="00F43CC3">
        <w:rPr>
          <w:noProof/>
          <w:lang w:val="en-CA" w:eastAsia="ko-KR"/>
        </w:rPr>
        <w:t>width</w:t>
      </w:r>
      <w:r w:rsidRPr="00F43CC3" w:rsidDel="003C51E6">
        <w:rPr>
          <w:noProof/>
          <w:lang w:val="en-CA" w:eastAsia="ko-KR"/>
        </w:rPr>
        <w:t xml:space="preserve"> </w:t>
      </w:r>
      <w:r w:rsidRPr="00F43CC3">
        <w:rPr>
          <w:noProof/>
          <w:lang w:val="en-CA" w:eastAsia="ko-KR"/>
        </w:rPr>
        <w:t>c</w:t>
      </w:r>
      <w:r w:rsidRPr="00F43CC3" w:rsidDel="003C51E6">
        <w:rPr>
          <w:noProof/>
          <w:lang w:val="en-CA" w:eastAsia="ko-KR"/>
        </w:rPr>
        <w:t>b</w:t>
      </w:r>
      <w:r w:rsidRPr="00F43CC3">
        <w:rPr>
          <w:noProof/>
          <w:lang w:val="en-CA" w:eastAsia="ko-KR"/>
        </w:rPr>
        <w:t>Width</w:t>
      </w:r>
      <w:r w:rsidRPr="00F43CC3" w:rsidDel="003C51E6">
        <w:rPr>
          <w:noProof/>
          <w:lang w:val="en-CA" w:eastAsia="ko-KR"/>
        </w:rPr>
        <w:t> </w:t>
      </w:r>
      <w:r w:rsidRPr="00F43CC3">
        <w:rPr>
          <w:noProof/>
          <w:lang w:val="en-CA" w:eastAsia="ko-KR"/>
        </w:rPr>
        <w:t>/</w:t>
      </w:r>
      <w:r w:rsidRPr="00F43CC3" w:rsidDel="003C51E6">
        <w:rPr>
          <w:noProof/>
          <w:lang w:val="en-CA" w:eastAsia="ko-KR"/>
        </w:rPr>
        <w:t> </w:t>
      </w:r>
      <w:r w:rsidRPr="00F43CC3">
        <w:rPr>
          <w:noProof/>
          <w:lang w:val="en-CA" w:eastAsia="ko-KR"/>
        </w:rPr>
        <w:t>SubWidthC, the height nTbH set equal to the chroma coding block height cbHeight</w:t>
      </w:r>
      <w:r w:rsidRPr="00F43CC3" w:rsidDel="003C51E6">
        <w:rPr>
          <w:noProof/>
          <w:lang w:val="en-CA" w:eastAsia="ko-KR"/>
        </w:rPr>
        <w:t> </w:t>
      </w:r>
      <w:r w:rsidRPr="00F43CC3">
        <w:rPr>
          <w:noProof/>
          <w:lang w:val="en-CA" w:eastAsia="ko-KR"/>
        </w:rPr>
        <w:t>/</w:t>
      </w:r>
      <w:r w:rsidRPr="00F43CC3" w:rsidDel="003C51E6">
        <w:rPr>
          <w:noProof/>
          <w:lang w:val="en-CA" w:eastAsia="ko-KR"/>
        </w:rPr>
        <w:t> </w:t>
      </w:r>
      <w:r w:rsidRPr="00F43CC3">
        <w:rPr>
          <w:noProof/>
          <w:lang w:val="en-CA" w:eastAsia="ko-KR"/>
        </w:rPr>
        <w:t>SubHeightC</w:t>
      </w:r>
      <w:r w:rsidRPr="00F43CC3">
        <w:rPr>
          <w:noProof/>
          <w:lang w:val="en-CA"/>
        </w:rPr>
        <w:t xml:space="preserve"> and the variable cIdx </w:t>
      </w:r>
      <w:r w:rsidRPr="00F43CC3">
        <w:rPr>
          <w:noProof/>
          <w:lang w:val="en-CA" w:eastAsia="ko-KR"/>
        </w:rPr>
        <w:t>set equal to 2</w:t>
      </w:r>
      <w:r w:rsidRPr="00F43CC3" w:rsidDel="003C51E6">
        <w:rPr>
          <w:noProof/>
          <w:lang w:val="en-CA" w:eastAsia="ko-KR"/>
        </w:rPr>
        <w:t xml:space="preserve"> as inputs, and the array </w:t>
      </w:r>
      <w:r w:rsidRPr="00F43CC3" w:rsidDel="003C51E6">
        <w:rPr>
          <w:noProof/>
          <w:lang w:val="en-CA"/>
        </w:rPr>
        <w:t>resSamples</w:t>
      </w:r>
      <w:r w:rsidRPr="00F43CC3" w:rsidDel="003C51E6">
        <w:rPr>
          <w:noProof/>
          <w:vertAlign w:val="subscript"/>
          <w:lang w:val="en-CA"/>
        </w:rPr>
        <w:t>Cr</w:t>
      </w:r>
      <w:r w:rsidRPr="00F43CC3" w:rsidDel="003C51E6">
        <w:rPr>
          <w:noProof/>
          <w:lang w:val="en-CA" w:eastAsia="ko-KR"/>
        </w:rPr>
        <w:t xml:space="preserve"> </w:t>
      </w:r>
      <w:r w:rsidRPr="00F43CC3">
        <w:rPr>
          <w:noProof/>
          <w:lang w:val="en-CA" w:eastAsia="ko-KR"/>
        </w:rPr>
        <w:t>as output</w:t>
      </w:r>
      <w:r w:rsidRPr="00F43CC3" w:rsidDel="003C51E6">
        <w:rPr>
          <w:noProof/>
          <w:lang w:val="en-CA"/>
        </w:rPr>
        <w:t>.</w:t>
      </w:r>
    </w:p>
    <w:p w14:paraId="1715B1D1" w14:textId="5487F068" w:rsidR="00337D8A" w:rsidRPr="00F43CC3" w:rsidDel="003C51E6" w:rsidRDefault="00337D8A" w:rsidP="00337D8A">
      <w:pPr>
        <w:numPr>
          <w:ilvl w:val="0"/>
          <w:numId w:val="4"/>
        </w:numPr>
        <w:tabs>
          <w:tab w:val="clear" w:pos="400"/>
          <w:tab w:val="clear" w:pos="794"/>
        </w:tabs>
        <w:ind w:left="993" w:hanging="284"/>
        <w:rPr>
          <w:noProof/>
          <w:lang w:val="en-CA"/>
        </w:rPr>
      </w:pPr>
      <w:r w:rsidRPr="00F43CC3">
        <w:rPr>
          <w:noProof/>
          <w:lang w:val="en-CA"/>
        </w:rPr>
        <w:t xml:space="preserve">When cu_act_enabled_flag[ xCb ][ yCb ] is equal to 1, the residual modification process for residual blocks using colour space conversion as specified in </w:t>
      </w:r>
      <w:r w:rsidR="00A264D5">
        <w:rPr>
          <w:noProof/>
          <w:lang w:val="en-CA"/>
        </w:rPr>
        <w:t>subclause</w:t>
      </w:r>
      <w:r w:rsidRPr="00F43CC3">
        <w:rPr>
          <w:noProof/>
          <w:lang w:val="en-CA"/>
        </w:rPr>
        <w:t> </w:t>
      </w:r>
      <w:r w:rsidRPr="008E6DA5">
        <w:rPr>
          <w:lang w:val="en-CA"/>
        </w:rPr>
        <w:fldChar w:fldCharType="begin" w:fldLock="1"/>
      </w:r>
      <w:r w:rsidRPr="008E6DA5">
        <w:rPr>
          <w:lang w:val="en-CA"/>
        </w:rPr>
        <w:instrText xml:space="preserve"> REF _Ref21774174 \r \h </w:instrText>
      </w:r>
      <w:r w:rsidRPr="008E6DA5">
        <w:rPr>
          <w:lang w:val="en-CA"/>
        </w:rPr>
      </w:r>
      <w:r w:rsidRPr="008E6DA5">
        <w:rPr>
          <w:lang w:val="en-CA"/>
        </w:rPr>
        <w:fldChar w:fldCharType="separate"/>
      </w:r>
      <w:r w:rsidR="00A7517A">
        <w:rPr>
          <w:lang w:val="en-CA"/>
        </w:rPr>
        <w:t>8.7.4.6</w:t>
      </w:r>
      <w:r w:rsidRPr="008E6DA5">
        <w:rPr>
          <w:lang w:val="en-CA"/>
        </w:rPr>
        <w:fldChar w:fldCharType="end"/>
      </w:r>
      <w:r w:rsidRPr="00F43CC3">
        <w:rPr>
          <w:noProof/>
          <w:lang w:val="en-CA"/>
        </w:rPr>
        <w:t xml:space="preserve"> is invoked with the variable nTbW set equal to cbWidth, the variable nTbH set equal to cbHeight, the array r</w:t>
      </w:r>
      <w:r w:rsidRPr="00F43CC3">
        <w:rPr>
          <w:noProof/>
          <w:vertAlign w:val="subscript"/>
          <w:lang w:val="en-CA"/>
        </w:rPr>
        <w:t>Y</w:t>
      </w:r>
      <w:r w:rsidRPr="00F43CC3">
        <w:rPr>
          <w:noProof/>
          <w:lang w:val="en-CA"/>
        </w:rPr>
        <w:t xml:space="preserve"> set equal to resSamples</w:t>
      </w:r>
      <w:r w:rsidRPr="00F43CC3">
        <w:rPr>
          <w:noProof/>
          <w:vertAlign w:val="subscript"/>
          <w:lang w:val="en-CA"/>
        </w:rPr>
        <w:t>L</w:t>
      </w:r>
      <w:r w:rsidRPr="00F43CC3">
        <w:rPr>
          <w:noProof/>
          <w:lang w:val="en-CA"/>
        </w:rPr>
        <w:t>, the array r</w:t>
      </w:r>
      <w:r w:rsidRPr="00F43CC3">
        <w:rPr>
          <w:noProof/>
          <w:vertAlign w:val="subscript"/>
          <w:lang w:val="en-CA"/>
        </w:rPr>
        <w:t>Cb</w:t>
      </w:r>
      <w:r w:rsidRPr="00F43CC3">
        <w:rPr>
          <w:noProof/>
          <w:lang w:val="en-CA"/>
        </w:rPr>
        <w:t xml:space="preserve"> set equal to resSamples</w:t>
      </w:r>
      <w:r w:rsidRPr="00F43CC3">
        <w:rPr>
          <w:noProof/>
          <w:vertAlign w:val="subscript"/>
          <w:lang w:val="en-CA"/>
        </w:rPr>
        <w:t>Cb</w:t>
      </w:r>
      <w:r w:rsidRPr="00F43CC3">
        <w:rPr>
          <w:noProof/>
          <w:lang w:val="en-CA"/>
        </w:rPr>
        <w:t>, and the array r</w:t>
      </w:r>
      <w:r w:rsidRPr="00F43CC3">
        <w:rPr>
          <w:noProof/>
          <w:vertAlign w:val="subscript"/>
          <w:lang w:val="en-CA"/>
        </w:rPr>
        <w:t>Cr</w:t>
      </w:r>
      <w:r w:rsidRPr="00F43CC3">
        <w:rPr>
          <w:noProof/>
          <w:lang w:val="en-CA"/>
        </w:rPr>
        <w:t xml:space="preserve"> set equal to resSamples</w:t>
      </w:r>
      <w:r w:rsidRPr="00F43CC3">
        <w:rPr>
          <w:noProof/>
          <w:vertAlign w:val="subscript"/>
          <w:lang w:val="en-CA"/>
        </w:rPr>
        <w:t>Cr</w:t>
      </w:r>
      <w:r w:rsidRPr="00F43CC3">
        <w:rPr>
          <w:noProof/>
          <w:lang w:val="en-CA"/>
        </w:rPr>
        <w:t xml:space="preserve"> as inputs, and the output are modified versions of the arrays resSamples</w:t>
      </w:r>
      <w:r w:rsidRPr="00F43CC3">
        <w:rPr>
          <w:noProof/>
          <w:vertAlign w:val="subscript"/>
          <w:lang w:val="en-CA"/>
        </w:rPr>
        <w:t>L</w:t>
      </w:r>
      <w:r w:rsidRPr="00F43CC3">
        <w:rPr>
          <w:noProof/>
          <w:lang w:val="en-CA"/>
        </w:rPr>
        <w:t>, resSamples</w:t>
      </w:r>
      <w:r w:rsidRPr="00F43CC3">
        <w:rPr>
          <w:noProof/>
          <w:vertAlign w:val="subscript"/>
          <w:lang w:val="en-CA"/>
        </w:rPr>
        <w:t>Cb</w:t>
      </w:r>
      <w:r w:rsidRPr="00F43CC3">
        <w:rPr>
          <w:noProof/>
          <w:lang w:val="en-CA"/>
        </w:rPr>
        <w:t xml:space="preserve"> and resSamples</w:t>
      </w:r>
      <w:r w:rsidRPr="00F43CC3">
        <w:rPr>
          <w:noProof/>
          <w:vertAlign w:val="subscript"/>
          <w:lang w:val="en-CA"/>
        </w:rPr>
        <w:t>Cr</w:t>
      </w:r>
      <w:r w:rsidRPr="00F43CC3">
        <w:rPr>
          <w:noProof/>
          <w:lang w:val="en-CA"/>
        </w:rPr>
        <w:t>.</w:t>
      </w:r>
    </w:p>
    <w:p w14:paraId="36536030" w14:textId="77777777" w:rsidR="00337D8A" w:rsidRPr="00F43CC3" w:rsidDel="003C51E6" w:rsidRDefault="00337D8A" w:rsidP="00494022">
      <w:pPr>
        <w:numPr>
          <w:ilvl w:val="0"/>
          <w:numId w:val="102"/>
        </w:numPr>
        <w:tabs>
          <w:tab w:val="clear" w:pos="794"/>
          <w:tab w:val="clear" w:pos="1191"/>
          <w:tab w:val="clear" w:pos="1588"/>
          <w:tab w:val="clear" w:pos="1985"/>
          <w:tab w:val="left" w:pos="720"/>
          <w:tab w:val="left" w:pos="1080"/>
          <w:tab w:val="left" w:pos="1440"/>
          <w:tab w:val="left" w:pos="1701"/>
        </w:tabs>
        <w:ind w:left="720"/>
        <w:rPr>
          <w:noProof/>
          <w:lang w:val="en-CA"/>
        </w:rPr>
      </w:pPr>
      <w:r w:rsidRPr="00F43CC3" w:rsidDel="003C51E6">
        <w:rPr>
          <w:noProof/>
          <w:lang w:val="en-CA"/>
        </w:rPr>
        <w:t>The reconstructed samples of the current coding unit are derived as follows:</w:t>
      </w:r>
    </w:p>
    <w:p w14:paraId="379DF34B" w14:textId="77D5C8D2" w:rsidR="00337D8A" w:rsidRPr="00F43CC3" w:rsidRDefault="00337D8A" w:rsidP="00337D8A">
      <w:pPr>
        <w:numPr>
          <w:ilvl w:val="0"/>
          <w:numId w:val="4"/>
        </w:numPr>
        <w:tabs>
          <w:tab w:val="clear" w:pos="400"/>
          <w:tab w:val="clear" w:pos="794"/>
        </w:tabs>
        <w:ind w:left="993" w:hanging="284"/>
        <w:rPr>
          <w:noProof/>
          <w:lang w:val="en-CA"/>
        </w:rPr>
      </w:pPr>
      <w:r w:rsidRPr="00F43CC3">
        <w:rPr>
          <w:noProof/>
          <w:lang w:val="en-CA"/>
        </w:rPr>
        <w:t>T</w:t>
      </w:r>
      <w:r w:rsidRPr="00F43CC3" w:rsidDel="003C51E6">
        <w:rPr>
          <w:noProof/>
          <w:lang w:val="en-CA"/>
        </w:rPr>
        <w:t xml:space="preserve">he picture </w:t>
      </w:r>
      <w:r w:rsidRPr="00F43CC3">
        <w:rPr>
          <w:noProof/>
          <w:lang w:val="en-CA"/>
        </w:rPr>
        <w:t>re</w:t>
      </w:r>
      <w:r w:rsidRPr="00F43CC3" w:rsidDel="003C51E6">
        <w:rPr>
          <w:noProof/>
          <w:lang w:val="en-CA"/>
        </w:rPr>
        <w:t xml:space="preserve">construction process for a colour component as specified in </w:t>
      </w:r>
      <w:r w:rsidR="00A264D5">
        <w:rPr>
          <w:noProof/>
          <w:lang w:val="en-CA"/>
        </w:rPr>
        <w:t>subclause</w:t>
      </w:r>
      <w:r w:rsidRPr="00F43CC3" w:rsidDel="003C51E6">
        <w:rPr>
          <w:noProof/>
          <w:lang w:val="en-CA"/>
        </w:rPr>
        <w:t> </w:t>
      </w:r>
      <w:r w:rsidR="0027522C">
        <w:rPr>
          <w:noProof/>
          <w:highlight w:val="yellow"/>
          <w:lang w:val="en-CA"/>
        </w:rPr>
        <w:fldChar w:fldCharType="begin" w:fldLock="1"/>
      </w:r>
      <w:r w:rsidR="0027522C">
        <w:rPr>
          <w:noProof/>
          <w:lang w:val="en-CA"/>
        </w:rPr>
        <w:instrText xml:space="preserve"> REF _Ref8340264 \n \h </w:instrText>
      </w:r>
      <w:r w:rsidR="0027522C">
        <w:rPr>
          <w:noProof/>
          <w:highlight w:val="yellow"/>
          <w:lang w:val="en-CA"/>
        </w:rPr>
      </w:r>
      <w:r w:rsidR="0027522C">
        <w:rPr>
          <w:noProof/>
          <w:highlight w:val="yellow"/>
          <w:lang w:val="en-CA"/>
        </w:rPr>
        <w:fldChar w:fldCharType="separate"/>
      </w:r>
      <w:r w:rsidR="00A7517A">
        <w:rPr>
          <w:noProof/>
          <w:lang w:val="en-CA"/>
        </w:rPr>
        <w:t>8.7.5.1</w:t>
      </w:r>
      <w:r w:rsidR="0027522C">
        <w:rPr>
          <w:noProof/>
          <w:highlight w:val="yellow"/>
          <w:lang w:val="en-CA"/>
        </w:rPr>
        <w:fldChar w:fldCharType="end"/>
      </w:r>
      <w:r w:rsidRPr="00F43CC3" w:rsidDel="003C51E6">
        <w:rPr>
          <w:noProof/>
          <w:lang w:val="en-CA"/>
        </w:rPr>
        <w:t xml:space="preserve"> is invoked with the block location</w:t>
      </w:r>
      <w:r w:rsidRPr="00F43CC3">
        <w:rPr>
          <w:noProof/>
          <w:lang w:val="en-CA"/>
        </w:rPr>
        <w:t xml:space="preserve"> </w:t>
      </w:r>
      <w:r w:rsidRPr="00F43CC3" w:rsidDel="003C51E6">
        <w:rPr>
          <w:noProof/>
          <w:lang w:val="en-CA"/>
        </w:rPr>
        <w:t>( </w:t>
      </w:r>
      <w:r w:rsidR="0027522C" w:rsidRPr="00F43CC3" w:rsidDel="003C51E6">
        <w:rPr>
          <w:noProof/>
          <w:lang w:val="en-CA"/>
        </w:rPr>
        <w:t>x</w:t>
      </w:r>
      <w:r w:rsidR="0027522C">
        <w:rPr>
          <w:noProof/>
          <w:lang w:val="en-CA"/>
        </w:rPr>
        <w:t>Curr</w:t>
      </w:r>
      <w:r w:rsidRPr="00F43CC3" w:rsidDel="003C51E6">
        <w:rPr>
          <w:noProof/>
          <w:lang w:val="en-CA"/>
        </w:rPr>
        <w:t>, </w:t>
      </w:r>
      <w:r w:rsidR="0027522C" w:rsidRPr="00F43CC3" w:rsidDel="003C51E6">
        <w:rPr>
          <w:noProof/>
          <w:lang w:val="en-CA"/>
        </w:rPr>
        <w:t>y</w:t>
      </w:r>
      <w:r w:rsidR="0027522C">
        <w:rPr>
          <w:noProof/>
          <w:lang w:val="en-CA"/>
        </w:rPr>
        <w:t>Curr</w:t>
      </w:r>
      <w:r w:rsidR="0027522C" w:rsidRPr="00F43CC3" w:rsidDel="003C51E6">
        <w:rPr>
          <w:noProof/>
          <w:lang w:val="en-CA"/>
        </w:rPr>
        <w:t> </w:t>
      </w:r>
      <w:r w:rsidRPr="00F43CC3" w:rsidDel="003C51E6">
        <w:rPr>
          <w:noProof/>
          <w:lang w:val="en-CA"/>
        </w:rPr>
        <w:t xml:space="preserve">) </w:t>
      </w:r>
      <w:r w:rsidRPr="00F43CC3">
        <w:rPr>
          <w:noProof/>
          <w:lang w:val="en-CA"/>
        </w:rPr>
        <w:t xml:space="preserve">set equal to </w:t>
      </w:r>
      <w:r w:rsidRPr="00F43CC3" w:rsidDel="003C51E6">
        <w:rPr>
          <w:noProof/>
          <w:lang w:val="en-CA"/>
        </w:rPr>
        <w:t xml:space="preserve">( xCb, yCb ), </w:t>
      </w:r>
      <w:r w:rsidRPr="00F43CC3">
        <w:rPr>
          <w:noProof/>
          <w:lang w:val="en-CA"/>
        </w:rPr>
        <w:t xml:space="preserve">the block width </w:t>
      </w:r>
      <w:r w:rsidR="0027522C">
        <w:rPr>
          <w:noProof/>
          <w:lang w:val="en-CA"/>
        </w:rPr>
        <w:t>nCurrSw</w:t>
      </w:r>
      <w:r w:rsidR="0027522C" w:rsidRPr="00F43CC3">
        <w:rPr>
          <w:noProof/>
          <w:lang w:val="en-CA"/>
        </w:rPr>
        <w:t xml:space="preserve"> </w:t>
      </w:r>
      <w:r w:rsidRPr="00F43CC3">
        <w:rPr>
          <w:noProof/>
          <w:lang w:val="en-CA"/>
        </w:rPr>
        <w:t xml:space="preserve">set equal to cbWidth, the block height </w:t>
      </w:r>
      <w:r w:rsidR="0027522C">
        <w:rPr>
          <w:noProof/>
          <w:lang w:val="en-CA"/>
        </w:rPr>
        <w:t>nCurrSh</w:t>
      </w:r>
      <w:r w:rsidR="0027522C" w:rsidRPr="00F43CC3">
        <w:rPr>
          <w:noProof/>
          <w:lang w:val="en-CA"/>
        </w:rPr>
        <w:t xml:space="preserve"> </w:t>
      </w:r>
      <w:r w:rsidRPr="00F43CC3">
        <w:rPr>
          <w:noProof/>
          <w:lang w:val="en-CA"/>
        </w:rPr>
        <w:t>set equal to cbHeight, the variable cIdx</w:t>
      </w:r>
      <w:r w:rsidRPr="00F43CC3" w:rsidDel="003C51E6">
        <w:rPr>
          <w:noProof/>
          <w:lang w:val="en-CA" w:eastAsia="ko-KR"/>
        </w:rPr>
        <w:t xml:space="preserve"> </w:t>
      </w:r>
      <w:r w:rsidRPr="00F43CC3">
        <w:rPr>
          <w:noProof/>
          <w:lang w:val="en-CA" w:eastAsia="ko-KR"/>
        </w:rPr>
        <w:t>set equal to 0</w:t>
      </w:r>
      <w:r w:rsidRPr="00F43CC3">
        <w:rPr>
          <w:noProof/>
          <w:lang w:val="en-CA"/>
        </w:rPr>
        <w:t>, the</w:t>
      </w:r>
      <w:r w:rsidRPr="00F43CC3" w:rsidDel="003C51E6">
        <w:rPr>
          <w:noProof/>
          <w:lang w:val="en-CA"/>
        </w:rPr>
        <w:t xml:space="preserve"> (</w:t>
      </w:r>
      <w:r w:rsidRPr="00F43CC3">
        <w:rPr>
          <w:noProof/>
          <w:lang w:val="en-CA" w:eastAsia="ko-KR"/>
        </w:rPr>
        <w:t>cbWidth</w:t>
      </w:r>
      <w:r w:rsidRPr="00F43CC3" w:rsidDel="003C51E6">
        <w:rPr>
          <w:noProof/>
          <w:lang w:val="en-CA"/>
        </w:rPr>
        <w:t>)x(</w:t>
      </w:r>
      <w:r w:rsidRPr="00F43CC3">
        <w:rPr>
          <w:noProof/>
          <w:lang w:val="en-CA" w:eastAsia="ko-KR"/>
        </w:rPr>
        <w:t>cbHeight</w:t>
      </w:r>
      <w:r w:rsidRPr="00F43CC3" w:rsidDel="003C51E6">
        <w:rPr>
          <w:noProof/>
          <w:lang w:val="en-CA"/>
        </w:rPr>
        <w:t>) array predSamples set equal to predSamples</w:t>
      </w:r>
      <w:r w:rsidRPr="00F43CC3" w:rsidDel="003C51E6">
        <w:rPr>
          <w:noProof/>
          <w:vertAlign w:val="subscript"/>
          <w:lang w:val="en-CA" w:eastAsia="ko-KR"/>
        </w:rPr>
        <w:t>L</w:t>
      </w:r>
      <w:r w:rsidRPr="00F43CC3" w:rsidDel="003C51E6">
        <w:rPr>
          <w:noProof/>
          <w:lang w:val="en-CA"/>
        </w:rPr>
        <w:t xml:space="preserve"> and the (</w:t>
      </w:r>
      <w:r w:rsidRPr="00F43CC3">
        <w:rPr>
          <w:noProof/>
          <w:lang w:val="en-CA" w:eastAsia="ko-KR"/>
        </w:rPr>
        <w:t>cbWidth</w:t>
      </w:r>
      <w:r w:rsidRPr="00F43CC3" w:rsidDel="003C51E6">
        <w:rPr>
          <w:noProof/>
          <w:lang w:val="en-CA"/>
        </w:rPr>
        <w:t>)x(</w:t>
      </w:r>
      <w:r w:rsidRPr="00F43CC3">
        <w:rPr>
          <w:noProof/>
          <w:lang w:val="en-CA" w:eastAsia="ko-KR"/>
        </w:rPr>
        <w:t>cbHeight</w:t>
      </w:r>
      <w:r w:rsidRPr="00F43CC3" w:rsidDel="003C51E6">
        <w:rPr>
          <w:noProof/>
          <w:lang w:val="en-CA"/>
        </w:rPr>
        <w:t>) array resSamples set equal to resSamples</w:t>
      </w:r>
      <w:r w:rsidRPr="00F43CC3" w:rsidDel="003C51E6">
        <w:rPr>
          <w:noProof/>
          <w:vertAlign w:val="subscript"/>
          <w:lang w:val="en-CA" w:eastAsia="ko-KR"/>
        </w:rPr>
        <w:t>L</w:t>
      </w:r>
      <w:r w:rsidRPr="00F43CC3" w:rsidDel="003C51E6">
        <w:rPr>
          <w:noProof/>
          <w:lang w:val="en-CA"/>
        </w:rPr>
        <w:t xml:space="preserve"> as inputs</w:t>
      </w:r>
      <w:r w:rsidRPr="00F43CC3">
        <w:rPr>
          <w:noProof/>
          <w:lang w:val="en-CA"/>
        </w:rPr>
        <w:t>, and the output is a modified reconstructed picture before in-loop filtering</w:t>
      </w:r>
      <w:r w:rsidRPr="00F43CC3" w:rsidDel="003C51E6">
        <w:rPr>
          <w:noProof/>
          <w:lang w:val="en-CA"/>
        </w:rPr>
        <w:t>.</w:t>
      </w:r>
    </w:p>
    <w:p w14:paraId="418B66A1" w14:textId="7DEDC01B" w:rsidR="00337D8A" w:rsidRPr="00F43CC3" w:rsidDel="003C51E6" w:rsidRDefault="00337D8A" w:rsidP="00337D8A">
      <w:pPr>
        <w:numPr>
          <w:ilvl w:val="0"/>
          <w:numId w:val="4"/>
        </w:numPr>
        <w:tabs>
          <w:tab w:val="clear" w:pos="400"/>
          <w:tab w:val="clear" w:pos="794"/>
        </w:tabs>
        <w:ind w:left="993" w:hanging="284"/>
        <w:rPr>
          <w:noProof/>
          <w:lang w:val="en-CA"/>
        </w:rPr>
      </w:pPr>
      <w:r w:rsidRPr="00F43CC3">
        <w:rPr>
          <w:noProof/>
          <w:lang w:val="en-CA" w:eastAsia="ko-KR"/>
        </w:rPr>
        <w:t xml:space="preserve">When </w:t>
      </w:r>
      <w:r w:rsidR="007E5DD9">
        <w:rPr>
          <w:noProof/>
          <w:lang w:val="en-CA" w:eastAsia="ko-KR"/>
        </w:rPr>
        <w:t>sps_chroma_format_idc</w:t>
      </w:r>
      <w:r w:rsidRPr="00F43CC3">
        <w:rPr>
          <w:noProof/>
          <w:lang w:val="en-CA" w:eastAsia="ko-KR"/>
        </w:rPr>
        <w:t xml:space="preserve"> is not equal to 0</w:t>
      </w:r>
      <w:r w:rsidRPr="00D72F01">
        <w:rPr>
          <w:noProof/>
          <w:lang w:val="en-CA" w:eastAsia="ko-KR"/>
        </w:rPr>
        <w:t>. t</w:t>
      </w:r>
      <w:r w:rsidRPr="00D72F01" w:rsidDel="003C51E6">
        <w:rPr>
          <w:noProof/>
          <w:lang w:val="en-CA"/>
        </w:rPr>
        <w:t xml:space="preserve">he </w:t>
      </w:r>
      <w:ins w:id="19" w:author="Benjamin Bross (#1305)" w:date="2020-09-02T00:34:00Z">
        <w:r w:rsidR="00A2765F" w:rsidRPr="00125512">
          <w:rPr>
            <w:noProof/>
            <w:lang w:val="en-CA"/>
          </w:rPr>
          <w:t>decoding process</w:t>
        </w:r>
        <w:del w:id="20" w:author="Benjamin Bross (bb4)" w:date="2020-09-02T15:52:00Z">
          <w:r w:rsidR="00A2765F" w:rsidRPr="00125512" w:rsidDel="00C848C2">
            <w:rPr>
              <w:noProof/>
              <w:lang w:val="en-CA"/>
            </w:rPr>
            <w:delText xml:space="preserve"> </w:delText>
          </w:r>
          <w:r w:rsidR="00A2765F" w:rsidRPr="00125512" w:rsidDel="00C848C2">
            <w:rPr>
              <w:noProof/>
              <w:lang w:val="en-CA" w:eastAsia="ko-KR"/>
            </w:rPr>
            <w:delText>process</w:delText>
          </w:r>
        </w:del>
        <w:r w:rsidR="00A2765F" w:rsidRPr="00125512">
          <w:rPr>
            <w:noProof/>
            <w:lang w:val="en-CA" w:eastAsia="ko-KR"/>
          </w:rPr>
          <w:t xml:space="preserve"> for</w:t>
        </w:r>
        <w:r w:rsidR="00A2765F" w:rsidRPr="00125512" w:rsidDel="003C51E6">
          <w:rPr>
            <w:noProof/>
            <w:lang w:val="en-CA" w:eastAsia="ko-KR"/>
          </w:rPr>
          <w:t xml:space="preserve"> the </w:t>
        </w:r>
        <w:r w:rsidR="00A2765F">
          <w:rPr>
            <w:noProof/>
            <w:lang w:val="en-CA" w:eastAsia="ko-KR"/>
          </w:rPr>
          <w:t>reconstructed</w:t>
        </w:r>
        <w:r w:rsidR="00A2765F" w:rsidRPr="00125512" w:rsidDel="003C51E6">
          <w:rPr>
            <w:noProof/>
            <w:lang w:val="en-CA" w:eastAsia="ko-KR"/>
          </w:rPr>
          <w:t xml:space="preserve"> signal of </w:t>
        </w:r>
        <w:r w:rsidR="00A2765F">
          <w:rPr>
            <w:noProof/>
            <w:lang w:val="en-CA" w:eastAsia="ko-KR"/>
          </w:rPr>
          <w:t xml:space="preserve">chroma </w:t>
        </w:r>
        <w:r w:rsidR="00A2765F" w:rsidRPr="00125512" w:rsidDel="003C51E6">
          <w:rPr>
            <w:noProof/>
            <w:lang w:val="en-CA" w:eastAsia="ko-KR"/>
          </w:rPr>
          <w:t xml:space="preserve">coding </w:t>
        </w:r>
        <w:r w:rsidR="00A2765F">
          <w:rPr>
            <w:noProof/>
            <w:lang w:val="en-CA" w:eastAsia="ko-KR"/>
          </w:rPr>
          <w:t>blocks</w:t>
        </w:r>
        <w:r w:rsidR="00A2765F" w:rsidRPr="00125512" w:rsidDel="003C51E6">
          <w:rPr>
            <w:noProof/>
            <w:lang w:val="en-CA" w:eastAsia="ko-KR"/>
          </w:rPr>
          <w:t xml:space="preserve"> coded in inter prediction mode</w:t>
        </w:r>
      </w:ins>
      <w:del w:id="21" w:author="Benjamin Bross (#1305)" w:date="2020-09-02T00:38:00Z">
        <w:r w:rsidRPr="00D72F01" w:rsidDel="00A2765F">
          <w:rPr>
            <w:noProof/>
            <w:lang w:val="en-CA"/>
          </w:rPr>
          <w:delText>picture reconstruction process for a colour component</w:delText>
        </w:r>
      </w:del>
      <w:r w:rsidRPr="00D72F01" w:rsidDel="003C51E6">
        <w:rPr>
          <w:noProof/>
          <w:lang w:val="en-CA"/>
        </w:rPr>
        <w:t xml:space="preserve"> as specified in </w:t>
      </w:r>
      <w:r w:rsidR="00A264D5" w:rsidRPr="00D72F01">
        <w:rPr>
          <w:noProof/>
          <w:lang w:val="en-CA"/>
        </w:rPr>
        <w:t>subclause</w:t>
      </w:r>
      <w:r w:rsidRPr="00D72F01" w:rsidDel="003C51E6">
        <w:rPr>
          <w:noProof/>
          <w:lang w:val="en-CA"/>
        </w:rPr>
        <w:t> </w:t>
      </w:r>
      <w:ins w:id="22" w:author="Benjamin Bross (#1305)" w:date="2020-09-02T00:38:00Z">
        <w:r w:rsidR="00A2765F">
          <w:rPr>
            <w:noProof/>
            <w:lang w:val="en-CA"/>
          </w:rPr>
          <w:fldChar w:fldCharType="begin"/>
        </w:r>
        <w:r w:rsidR="00A2765F">
          <w:rPr>
            <w:noProof/>
            <w:lang w:val="en-CA"/>
          </w:rPr>
          <w:instrText xml:space="preserve"> REF _Ref49899361 \r \h </w:instrText>
        </w:r>
      </w:ins>
      <w:r w:rsidR="00A2765F">
        <w:rPr>
          <w:noProof/>
          <w:lang w:val="en-CA"/>
        </w:rPr>
      </w:r>
      <w:ins w:id="23" w:author="Benjamin Bross (#1305)" w:date="2020-09-02T00:38:00Z">
        <w:r w:rsidR="00A2765F">
          <w:rPr>
            <w:noProof/>
            <w:lang w:val="en-CA"/>
          </w:rPr>
          <w:fldChar w:fldCharType="separate"/>
        </w:r>
        <w:r w:rsidR="00A2765F">
          <w:rPr>
            <w:noProof/>
            <w:lang w:val="en-CA"/>
          </w:rPr>
          <w:t>8.5.9</w:t>
        </w:r>
        <w:r w:rsidR="00A2765F">
          <w:rPr>
            <w:noProof/>
            <w:lang w:val="en-CA"/>
          </w:rPr>
          <w:fldChar w:fldCharType="end"/>
        </w:r>
      </w:ins>
      <w:del w:id="24" w:author="Benjamin Bross (#1305)" w:date="2020-09-02T00:38:00Z">
        <w:r w:rsidR="0027522C" w:rsidRPr="0028796E" w:rsidDel="00A2765F">
          <w:rPr>
            <w:noProof/>
            <w:highlight w:val="yellow"/>
            <w:lang w:val="en-CA"/>
          </w:rPr>
          <w:fldChar w:fldCharType="begin" w:fldLock="1"/>
        </w:r>
        <w:r w:rsidR="0027522C" w:rsidRPr="00D72F01" w:rsidDel="00A2765F">
          <w:rPr>
            <w:noProof/>
            <w:lang w:val="en-CA"/>
          </w:rPr>
          <w:delInstrText xml:space="preserve"> REF _Ref8340264 \n \h </w:delInstrText>
        </w:r>
        <w:r w:rsidR="0028796E" w:rsidDel="00A2765F">
          <w:rPr>
            <w:noProof/>
            <w:highlight w:val="yellow"/>
            <w:lang w:val="en-CA"/>
          </w:rPr>
          <w:delInstrText xml:space="preserve"> \* MERGEFORMAT </w:delInstrText>
        </w:r>
        <w:r w:rsidR="0027522C" w:rsidRPr="0028796E" w:rsidDel="00A2765F">
          <w:rPr>
            <w:noProof/>
            <w:highlight w:val="yellow"/>
            <w:lang w:val="en-CA"/>
          </w:rPr>
        </w:r>
        <w:r w:rsidR="0027522C" w:rsidRPr="0028796E" w:rsidDel="00A2765F">
          <w:rPr>
            <w:noProof/>
            <w:highlight w:val="yellow"/>
            <w:lang w:val="en-CA"/>
          </w:rPr>
          <w:fldChar w:fldCharType="separate"/>
        </w:r>
        <w:r w:rsidR="00A7517A" w:rsidRPr="00D72F01" w:rsidDel="00A2765F">
          <w:rPr>
            <w:noProof/>
            <w:lang w:val="en-CA"/>
          </w:rPr>
          <w:delText>8.7.5.1</w:delText>
        </w:r>
        <w:r w:rsidR="0027522C" w:rsidRPr="0028796E" w:rsidDel="00A2765F">
          <w:rPr>
            <w:noProof/>
            <w:highlight w:val="yellow"/>
            <w:lang w:val="en-CA"/>
          </w:rPr>
          <w:fldChar w:fldCharType="end"/>
        </w:r>
      </w:del>
      <w:r w:rsidRPr="00F43CC3" w:rsidDel="003C51E6">
        <w:rPr>
          <w:noProof/>
          <w:lang w:val="en-CA"/>
        </w:rPr>
        <w:t xml:space="preserve"> is invoked with the </w:t>
      </w:r>
      <w:ins w:id="25" w:author="Benjamin Bross (#1305)" w:date="2020-09-02T00:36:00Z">
        <w:r w:rsidR="00A2765F">
          <w:rPr>
            <w:noProof/>
            <w:lang w:val="en-CA"/>
          </w:rPr>
          <w:t xml:space="preserve">transform </w:t>
        </w:r>
      </w:ins>
      <w:r w:rsidRPr="00F43CC3" w:rsidDel="003C51E6">
        <w:rPr>
          <w:noProof/>
          <w:lang w:val="en-CA"/>
        </w:rPr>
        <w:t>block location</w:t>
      </w:r>
      <w:r w:rsidRPr="00F43CC3">
        <w:rPr>
          <w:noProof/>
          <w:lang w:val="en-CA"/>
        </w:rPr>
        <w:t xml:space="preserve"> </w:t>
      </w:r>
      <w:ins w:id="26" w:author="Benjamin Bross (#1305)" w:date="2020-09-02T00:36:00Z">
        <w:r w:rsidR="00A2765F" w:rsidRPr="00125512">
          <w:rPr>
            <w:noProof/>
            <w:lang w:val="en-CA"/>
          </w:rPr>
          <w:t>( xTb0, yTb0 )</w:t>
        </w:r>
      </w:ins>
      <w:del w:id="27" w:author="Benjamin Bross (#1305)" w:date="2020-09-02T00:36:00Z">
        <w:r w:rsidRPr="00F43CC3" w:rsidDel="00A2765F">
          <w:rPr>
            <w:noProof/>
            <w:lang w:val="en-CA"/>
          </w:rPr>
          <w:delText>( </w:delText>
        </w:r>
        <w:r w:rsidR="0027522C" w:rsidRPr="00F43CC3" w:rsidDel="00A2765F">
          <w:rPr>
            <w:noProof/>
            <w:lang w:val="en-CA"/>
          </w:rPr>
          <w:delText>x</w:delText>
        </w:r>
        <w:r w:rsidR="0027522C" w:rsidDel="00A2765F">
          <w:rPr>
            <w:noProof/>
            <w:lang w:val="en-CA"/>
          </w:rPr>
          <w:delText>Curr</w:delText>
        </w:r>
        <w:r w:rsidRPr="00F43CC3" w:rsidDel="00A2765F">
          <w:rPr>
            <w:noProof/>
            <w:lang w:val="en-CA"/>
          </w:rPr>
          <w:delText>, </w:delText>
        </w:r>
        <w:r w:rsidR="0027522C" w:rsidRPr="00F43CC3" w:rsidDel="00A2765F">
          <w:rPr>
            <w:noProof/>
            <w:lang w:val="en-CA"/>
          </w:rPr>
          <w:delText>y</w:delText>
        </w:r>
        <w:r w:rsidR="0027522C" w:rsidDel="00A2765F">
          <w:rPr>
            <w:noProof/>
            <w:lang w:val="en-CA"/>
          </w:rPr>
          <w:delText>Curr</w:delText>
        </w:r>
        <w:r w:rsidR="0027522C" w:rsidRPr="00F43CC3" w:rsidDel="00A2765F">
          <w:rPr>
            <w:noProof/>
            <w:lang w:val="en-CA"/>
          </w:rPr>
          <w:delText> </w:delText>
        </w:r>
        <w:r w:rsidRPr="00F43CC3" w:rsidDel="00A2765F">
          <w:rPr>
            <w:noProof/>
            <w:lang w:val="en-CA"/>
          </w:rPr>
          <w:delText>)</w:delText>
        </w:r>
      </w:del>
      <w:r w:rsidRPr="00F43CC3" w:rsidDel="003C51E6">
        <w:rPr>
          <w:noProof/>
          <w:lang w:val="en-CA"/>
        </w:rPr>
        <w:t xml:space="preserve"> </w:t>
      </w:r>
      <w:r w:rsidRPr="00F43CC3">
        <w:rPr>
          <w:noProof/>
          <w:lang w:val="en-CA"/>
        </w:rPr>
        <w:t xml:space="preserve">set equal to </w:t>
      </w:r>
      <w:r w:rsidRPr="00F43CC3" w:rsidDel="003C51E6">
        <w:rPr>
          <w:noProof/>
          <w:lang w:val="en-CA"/>
        </w:rPr>
        <w:t>( xCb</w:t>
      </w:r>
      <w:r w:rsidRPr="00F43CC3" w:rsidDel="003C51E6">
        <w:rPr>
          <w:noProof/>
          <w:lang w:val="en-CA" w:eastAsia="ko-KR"/>
        </w:rPr>
        <w:t> </w:t>
      </w:r>
      <w:r w:rsidRPr="00F43CC3">
        <w:rPr>
          <w:noProof/>
          <w:lang w:val="en-CA" w:eastAsia="ko-KR"/>
        </w:rPr>
        <w:t>/</w:t>
      </w:r>
      <w:r w:rsidRPr="00F43CC3" w:rsidDel="003C51E6">
        <w:rPr>
          <w:noProof/>
          <w:lang w:val="en-CA" w:eastAsia="ko-KR"/>
        </w:rPr>
        <w:t> </w:t>
      </w:r>
      <w:r w:rsidRPr="00F43CC3">
        <w:rPr>
          <w:noProof/>
          <w:lang w:val="en-CA" w:eastAsia="ko-KR"/>
        </w:rPr>
        <w:t>SubWidthC</w:t>
      </w:r>
      <w:r w:rsidRPr="00F43CC3" w:rsidDel="003C51E6">
        <w:rPr>
          <w:noProof/>
          <w:lang w:val="en-CA"/>
        </w:rPr>
        <w:t>, yCb</w:t>
      </w:r>
      <w:r w:rsidRPr="00F43CC3" w:rsidDel="003C51E6">
        <w:rPr>
          <w:noProof/>
          <w:lang w:val="en-CA" w:eastAsia="ko-KR"/>
        </w:rPr>
        <w:t> </w:t>
      </w:r>
      <w:r w:rsidRPr="00F43CC3">
        <w:rPr>
          <w:noProof/>
          <w:lang w:val="en-CA" w:eastAsia="ko-KR"/>
        </w:rPr>
        <w:t>/</w:t>
      </w:r>
      <w:r w:rsidRPr="00F43CC3" w:rsidDel="003C51E6">
        <w:rPr>
          <w:noProof/>
          <w:lang w:val="en-CA" w:eastAsia="ko-KR"/>
        </w:rPr>
        <w:t> </w:t>
      </w:r>
      <w:r w:rsidRPr="00F43CC3">
        <w:rPr>
          <w:noProof/>
          <w:lang w:val="en-CA" w:eastAsia="ko-KR"/>
        </w:rPr>
        <w:t>SubHeightC</w:t>
      </w:r>
      <w:r w:rsidRPr="00F43CC3" w:rsidDel="003C51E6">
        <w:rPr>
          <w:noProof/>
          <w:lang w:val="en-CA"/>
        </w:rPr>
        <w:t xml:space="preserve"> ), </w:t>
      </w:r>
      <w:r w:rsidRPr="00F43CC3">
        <w:rPr>
          <w:noProof/>
          <w:lang w:val="en-CA"/>
        </w:rPr>
        <w:t xml:space="preserve">the </w:t>
      </w:r>
      <w:ins w:id="28" w:author="Benjamin Bross (#1305)" w:date="2020-09-02T00:37:00Z">
        <w:r w:rsidR="00A2765F">
          <w:rPr>
            <w:noProof/>
            <w:lang w:val="en-CA"/>
          </w:rPr>
          <w:t xml:space="preserve">transform </w:t>
        </w:r>
      </w:ins>
      <w:r w:rsidRPr="00F43CC3">
        <w:rPr>
          <w:noProof/>
          <w:lang w:val="en-CA"/>
        </w:rPr>
        <w:t xml:space="preserve">block width </w:t>
      </w:r>
      <w:del w:id="29" w:author="Benjamin Bross (#1305)" w:date="2020-09-02T00:37:00Z">
        <w:r w:rsidR="0027522C" w:rsidDel="00A2765F">
          <w:rPr>
            <w:noProof/>
            <w:lang w:val="en-CA"/>
          </w:rPr>
          <w:delText>nCurrSw</w:delText>
        </w:r>
        <w:r w:rsidR="0027522C" w:rsidRPr="00F43CC3" w:rsidDel="00A2765F">
          <w:rPr>
            <w:noProof/>
            <w:lang w:val="en-CA"/>
          </w:rPr>
          <w:delText xml:space="preserve"> </w:delText>
        </w:r>
      </w:del>
      <w:ins w:id="30" w:author="Benjamin Bross (#1305)" w:date="2020-09-02T00:37:00Z">
        <w:r w:rsidR="00A2765F">
          <w:rPr>
            <w:noProof/>
            <w:lang w:val="en-CA"/>
          </w:rPr>
          <w:t>nTbW</w:t>
        </w:r>
        <w:r w:rsidR="00A2765F" w:rsidRPr="00F43CC3">
          <w:rPr>
            <w:noProof/>
            <w:lang w:val="en-CA"/>
          </w:rPr>
          <w:t xml:space="preserve"> </w:t>
        </w:r>
      </w:ins>
      <w:r w:rsidRPr="00F43CC3">
        <w:rPr>
          <w:noProof/>
          <w:lang w:val="en-CA"/>
        </w:rPr>
        <w:t>set equal to cbWidth</w:t>
      </w:r>
      <w:r w:rsidRPr="00F43CC3" w:rsidDel="003C51E6">
        <w:rPr>
          <w:noProof/>
          <w:lang w:val="en-CA" w:eastAsia="ko-KR"/>
        </w:rPr>
        <w:t> </w:t>
      </w:r>
      <w:r w:rsidRPr="00F43CC3">
        <w:rPr>
          <w:noProof/>
          <w:lang w:val="en-CA" w:eastAsia="ko-KR"/>
        </w:rPr>
        <w:t>/</w:t>
      </w:r>
      <w:r w:rsidRPr="00F43CC3" w:rsidDel="003C51E6">
        <w:rPr>
          <w:noProof/>
          <w:lang w:val="en-CA" w:eastAsia="ko-KR"/>
        </w:rPr>
        <w:t> </w:t>
      </w:r>
      <w:r w:rsidRPr="00F43CC3">
        <w:rPr>
          <w:noProof/>
          <w:lang w:val="en-CA" w:eastAsia="ko-KR"/>
        </w:rPr>
        <w:t>SubWidthC</w:t>
      </w:r>
      <w:ins w:id="31" w:author="Benjamin Bross (#1305)" w:date="2020-09-02T00:37:00Z">
        <w:r w:rsidR="00A2765F">
          <w:rPr>
            <w:noProof/>
            <w:lang w:val="en-CA"/>
          </w:rPr>
          <w:t xml:space="preserve"> and</w:t>
        </w:r>
      </w:ins>
      <w:del w:id="32" w:author="Benjamin Bross (#1305)" w:date="2020-09-02T00:37:00Z">
        <w:r w:rsidRPr="00F43CC3" w:rsidDel="00A2765F">
          <w:rPr>
            <w:noProof/>
            <w:lang w:val="en-CA"/>
          </w:rPr>
          <w:delText>,</w:delText>
        </w:r>
      </w:del>
      <w:r w:rsidRPr="00F43CC3">
        <w:rPr>
          <w:noProof/>
          <w:lang w:val="en-CA"/>
        </w:rPr>
        <w:t xml:space="preserve"> the </w:t>
      </w:r>
      <w:del w:id="33" w:author="Benjamin Bross (#1305)" w:date="2020-09-02T00:37:00Z">
        <w:r w:rsidRPr="00F43CC3" w:rsidDel="00A2765F">
          <w:rPr>
            <w:noProof/>
            <w:lang w:val="en-CA"/>
          </w:rPr>
          <w:delText xml:space="preserve">block </w:delText>
        </w:r>
      </w:del>
      <w:r w:rsidRPr="00F43CC3">
        <w:rPr>
          <w:noProof/>
          <w:lang w:val="en-CA"/>
        </w:rPr>
        <w:t xml:space="preserve">height </w:t>
      </w:r>
      <w:del w:id="34" w:author="Benjamin Bross (#1305)" w:date="2020-09-02T00:37:00Z">
        <w:r w:rsidR="0027522C" w:rsidDel="00A2765F">
          <w:rPr>
            <w:noProof/>
            <w:lang w:val="en-CA"/>
          </w:rPr>
          <w:delText>nCurrSh</w:delText>
        </w:r>
        <w:r w:rsidR="0027522C" w:rsidRPr="00F43CC3" w:rsidDel="00A2765F">
          <w:rPr>
            <w:noProof/>
            <w:lang w:val="en-CA"/>
          </w:rPr>
          <w:delText xml:space="preserve"> </w:delText>
        </w:r>
      </w:del>
      <w:ins w:id="35" w:author="Benjamin Bross (#1305)" w:date="2020-09-02T00:37:00Z">
        <w:r w:rsidR="00A2765F">
          <w:rPr>
            <w:noProof/>
            <w:lang w:val="en-CA"/>
          </w:rPr>
          <w:t>nTbH</w:t>
        </w:r>
        <w:r w:rsidR="00A2765F" w:rsidRPr="00F43CC3">
          <w:rPr>
            <w:noProof/>
            <w:lang w:val="en-CA"/>
          </w:rPr>
          <w:t xml:space="preserve"> </w:t>
        </w:r>
      </w:ins>
      <w:r w:rsidRPr="00F43CC3">
        <w:rPr>
          <w:noProof/>
          <w:lang w:val="en-CA"/>
        </w:rPr>
        <w:t>set equal to cbHeight</w:t>
      </w:r>
      <w:r w:rsidRPr="00F43CC3" w:rsidDel="003C51E6">
        <w:rPr>
          <w:noProof/>
          <w:lang w:val="en-CA" w:eastAsia="ko-KR"/>
        </w:rPr>
        <w:t> </w:t>
      </w:r>
      <w:r w:rsidRPr="00F43CC3">
        <w:rPr>
          <w:noProof/>
          <w:lang w:val="en-CA" w:eastAsia="ko-KR"/>
        </w:rPr>
        <w:t>/</w:t>
      </w:r>
      <w:r w:rsidRPr="00F43CC3" w:rsidDel="003C51E6">
        <w:rPr>
          <w:noProof/>
          <w:lang w:val="en-CA" w:eastAsia="ko-KR"/>
        </w:rPr>
        <w:t> </w:t>
      </w:r>
      <w:r w:rsidRPr="00F43CC3">
        <w:rPr>
          <w:noProof/>
          <w:lang w:val="en-CA" w:eastAsia="ko-KR"/>
        </w:rPr>
        <w:t>SubHeightC</w:t>
      </w:r>
      <w:r w:rsidRPr="00F43CC3">
        <w:rPr>
          <w:noProof/>
          <w:lang w:val="en-CA"/>
        </w:rPr>
        <w:t>, the variable cIdx</w:t>
      </w:r>
      <w:r w:rsidRPr="00F43CC3" w:rsidDel="003C51E6">
        <w:rPr>
          <w:noProof/>
          <w:lang w:val="en-CA" w:eastAsia="ko-KR"/>
        </w:rPr>
        <w:t xml:space="preserve"> </w:t>
      </w:r>
      <w:r w:rsidRPr="00F43CC3">
        <w:rPr>
          <w:noProof/>
          <w:lang w:val="en-CA" w:eastAsia="ko-KR"/>
        </w:rPr>
        <w:t>set equal to 1</w:t>
      </w:r>
      <w:r w:rsidRPr="00F43CC3">
        <w:rPr>
          <w:noProof/>
          <w:lang w:val="en-CA"/>
        </w:rPr>
        <w:t>, the</w:t>
      </w:r>
      <w:r w:rsidRPr="00F43CC3" w:rsidDel="003C51E6">
        <w:rPr>
          <w:noProof/>
          <w:lang w:val="en-CA"/>
        </w:rPr>
        <w:t xml:space="preserve"> (</w:t>
      </w:r>
      <w:r w:rsidRPr="00F43CC3">
        <w:rPr>
          <w:noProof/>
          <w:lang w:val="en-CA" w:eastAsia="ko-KR"/>
        </w:rPr>
        <w:t>cbWidth</w:t>
      </w:r>
      <w:r w:rsidRPr="00F43CC3" w:rsidDel="003C51E6">
        <w:rPr>
          <w:noProof/>
          <w:lang w:val="en-CA" w:eastAsia="ko-KR"/>
        </w:rPr>
        <w:t> </w:t>
      </w:r>
      <w:r w:rsidRPr="00F43CC3">
        <w:rPr>
          <w:noProof/>
          <w:lang w:val="en-CA" w:eastAsia="ko-KR"/>
        </w:rPr>
        <w:t>/</w:t>
      </w:r>
      <w:r w:rsidRPr="00F43CC3" w:rsidDel="003C51E6">
        <w:rPr>
          <w:noProof/>
          <w:lang w:val="en-CA" w:eastAsia="ko-KR"/>
        </w:rPr>
        <w:t> </w:t>
      </w:r>
      <w:r w:rsidRPr="00F43CC3">
        <w:rPr>
          <w:noProof/>
          <w:lang w:val="en-CA" w:eastAsia="ko-KR"/>
        </w:rPr>
        <w:t>SubWidthC</w:t>
      </w:r>
      <w:r w:rsidRPr="00F43CC3" w:rsidDel="003C51E6">
        <w:rPr>
          <w:noProof/>
          <w:lang w:val="en-CA"/>
        </w:rPr>
        <w:t>)x(</w:t>
      </w:r>
      <w:r w:rsidRPr="00F43CC3">
        <w:rPr>
          <w:noProof/>
          <w:lang w:val="en-CA" w:eastAsia="ko-KR"/>
        </w:rPr>
        <w:t>cbHeight</w:t>
      </w:r>
      <w:r w:rsidRPr="00F43CC3" w:rsidDel="003C51E6">
        <w:rPr>
          <w:noProof/>
          <w:lang w:val="en-CA" w:eastAsia="ko-KR"/>
        </w:rPr>
        <w:t> </w:t>
      </w:r>
      <w:r w:rsidRPr="00F43CC3">
        <w:rPr>
          <w:noProof/>
          <w:lang w:val="en-CA" w:eastAsia="ko-KR"/>
        </w:rPr>
        <w:t>/</w:t>
      </w:r>
      <w:r w:rsidRPr="00F43CC3" w:rsidDel="003C51E6">
        <w:rPr>
          <w:noProof/>
          <w:lang w:val="en-CA" w:eastAsia="ko-KR"/>
        </w:rPr>
        <w:t> </w:t>
      </w:r>
      <w:r w:rsidRPr="00F43CC3">
        <w:rPr>
          <w:noProof/>
          <w:lang w:val="en-CA" w:eastAsia="ko-KR"/>
        </w:rPr>
        <w:t>SubHeightC</w:t>
      </w:r>
      <w:r w:rsidRPr="00F43CC3" w:rsidDel="003C51E6">
        <w:rPr>
          <w:noProof/>
          <w:lang w:val="en-CA"/>
        </w:rPr>
        <w:t>) array predSamples set equal to predSamples</w:t>
      </w:r>
      <w:r w:rsidRPr="00F43CC3">
        <w:rPr>
          <w:noProof/>
          <w:vertAlign w:val="subscript"/>
          <w:lang w:val="en-CA" w:eastAsia="ko-KR"/>
        </w:rPr>
        <w:t>Cb</w:t>
      </w:r>
      <w:r w:rsidRPr="00F43CC3" w:rsidDel="003C51E6">
        <w:rPr>
          <w:noProof/>
          <w:lang w:val="en-CA"/>
        </w:rPr>
        <w:t xml:space="preserve"> and the (</w:t>
      </w:r>
      <w:r w:rsidRPr="00F43CC3">
        <w:rPr>
          <w:noProof/>
          <w:lang w:val="en-CA" w:eastAsia="ko-KR"/>
        </w:rPr>
        <w:t>cbWidth</w:t>
      </w:r>
      <w:r w:rsidRPr="00F43CC3" w:rsidDel="003C51E6">
        <w:rPr>
          <w:noProof/>
          <w:lang w:val="en-CA" w:eastAsia="ko-KR"/>
        </w:rPr>
        <w:t> </w:t>
      </w:r>
      <w:r w:rsidRPr="00F43CC3">
        <w:rPr>
          <w:noProof/>
          <w:lang w:val="en-CA" w:eastAsia="ko-KR"/>
        </w:rPr>
        <w:t>/</w:t>
      </w:r>
      <w:r w:rsidRPr="00F43CC3" w:rsidDel="003C51E6">
        <w:rPr>
          <w:noProof/>
          <w:lang w:val="en-CA" w:eastAsia="ko-KR"/>
        </w:rPr>
        <w:t> </w:t>
      </w:r>
      <w:r w:rsidRPr="00F43CC3">
        <w:rPr>
          <w:noProof/>
          <w:lang w:val="en-CA" w:eastAsia="ko-KR"/>
        </w:rPr>
        <w:t>SubWidthC</w:t>
      </w:r>
      <w:r w:rsidRPr="00F43CC3" w:rsidDel="003C51E6">
        <w:rPr>
          <w:noProof/>
          <w:lang w:val="en-CA"/>
        </w:rPr>
        <w:t>)x(</w:t>
      </w:r>
      <w:r w:rsidRPr="00F43CC3">
        <w:rPr>
          <w:noProof/>
          <w:lang w:val="en-CA" w:eastAsia="ko-KR"/>
        </w:rPr>
        <w:t>cbHeight</w:t>
      </w:r>
      <w:r w:rsidRPr="00F43CC3" w:rsidDel="003C51E6">
        <w:rPr>
          <w:noProof/>
          <w:lang w:val="en-CA" w:eastAsia="ko-KR"/>
        </w:rPr>
        <w:t> </w:t>
      </w:r>
      <w:r w:rsidRPr="00F43CC3">
        <w:rPr>
          <w:noProof/>
          <w:lang w:val="en-CA" w:eastAsia="ko-KR"/>
        </w:rPr>
        <w:t>/</w:t>
      </w:r>
      <w:r w:rsidRPr="00F43CC3" w:rsidDel="003C51E6">
        <w:rPr>
          <w:noProof/>
          <w:lang w:val="en-CA" w:eastAsia="ko-KR"/>
        </w:rPr>
        <w:t> </w:t>
      </w:r>
      <w:r w:rsidRPr="00F43CC3">
        <w:rPr>
          <w:noProof/>
          <w:lang w:val="en-CA" w:eastAsia="ko-KR"/>
        </w:rPr>
        <w:t>SubHeightC</w:t>
      </w:r>
      <w:r w:rsidRPr="00F43CC3" w:rsidDel="003C51E6">
        <w:rPr>
          <w:noProof/>
          <w:lang w:val="en-CA"/>
        </w:rPr>
        <w:t>) array resSamples set equal to resSamples</w:t>
      </w:r>
      <w:r w:rsidRPr="00F43CC3">
        <w:rPr>
          <w:noProof/>
          <w:vertAlign w:val="subscript"/>
          <w:lang w:val="en-CA" w:eastAsia="ko-KR"/>
        </w:rPr>
        <w:t>Cb</w:t>
      </w:r>
      <w:r w:rsidRPr="00F43CC3" w:rsidDel="003C51E6">
        <w:rPr>
          <w:noProof/>
          <w:lang w:val="en-CA"/>
        </w:rPr>
        <w:t xml:space="preserve"> as inputs</w:t>
      </w:r>
      <w:r w:rsidRPr="00F43CC3">
        <w:rPr>
          <w:noProof/>
          <w:lang w:val="en-CA"/>
        </w:rPr>
        <w:t>, and the output is a modified reconstructed picture before in-loop filtering</w:t>
      </w:r>
      <w:r w:rsidRPr="00F43CC3" w:rsidDel="003C51E6">
        <w:rPr>
          <w:noProof/>
          <w:lang w:val="en-CA"/>
        </w:rPr>
        <w:t>.</w:t>
      </w:r>
    </w:p>
    <w:p w14:paraId="1BECF4EC" w14:textId="2BE17A10" w:rsidR="00337D8A" w:rsidRPr="00F43CC3" w:rsidDel="003C51E6" w:rsidRDefault="00337D8A" w:rsidP="00337D8A">
      <w:pPr>
        <w:numPr>
          <w:ilvl w:val="0"/>
          <w:numId w:val="4"/>
        </w:numPr>
        <w:tabs>
          <w:tab w:val="clear" w:pos="400"/>
          <w:tab w:val="clear" w:pos="794"/>
        </w:tabs>
        <w:ind w:left="993" w:hanging="284"/>
        <w:rPr>
          <w:noProof/>
          <w:lang w:val="en-CA"/>
        </w:rPr>
      </w:pPr>
      <w:r w:rsidRPr="00F43CC3">
        <w:rPr>
          <w:noProof/>
          <w:lang w:val="en-CA" w:eastAsia="ko-KR"/>
        </w:rPr>
        <w:t xml:space="preserve">When </w:t>
      </w:r>
      <w:r w:rsidR="007E5DD9">
        <w:rPr>
          <w:noProof/>
          <w:lang w:val="en-CA" w:eastAsia="ko-KR"/>
        </w:rPr>
        <w:t>sps_chroma_format_idc</w:t>
      </w:r>
      <w:r w:rsidRPr="00F43CC3">
        <w:rPr>
          <w:noProof/>
          <w:lang w:val="en-CA" w:eastAsia="ko-KR"/>
        </w:rPr>
        <w:t xml:space="preserve"> is not equal to 0. </w:t>
      </w:r>
      <w:r w:rsidRPr="00D72F01">
        <w:rPr>
          <w:noProof/>
          <w:lang w:val="en-CA" w:eastAsia="ko-KR"/>
        </w:rPr>
        <w:t>t</w:t>
      </w:r>
      <w:r w:rsidRPr="00D72F01" w:rsidDel="003C51E6">
        <w:rPr>
          <w:noProof/>
          <w:lang w:val="en-CA"/>
        </w:rPr>
        <w:t xml:space="preserve">he </w:t>
      </w:r>
      <w:ins w:id="36" w:author="Benjamin Bross (#1305)" w:date="2020-09-02T00:39:00Z">
        <w:r w:rsidR="00A2765F" w:rsidRPr="00125512">
          <w:rPr>
            <w:noProof/>
            <w:lang w:val="en-CA"/>
          </w:rPr>
          <w:t xml:space="preserve">decoding </w:t>
        </w:r>
        <w:del w:id="37" w:author="Benjamin Bross (bb4)" w:date="2020-09-02T15:53:00Z">
          <w:r w:rsidR="00A2765F" w:rsidRPr="00125512" w:rsidDel="00C848C2">
            <w:rPr>
              <w:noProof/>
              <w:lang w:val="en-CA"/>
            </w:rPr>
            <w:delText xml:space="preserve">process </w:delText>
          </w:r>
        </w:del>
        <w:r w:rsidR="00A2765F" w:rsidRPr="00125512">
          <w:rPr>
            <w:noProof/>
            <w:lang w:val="en-CA" w:eastAsia="ko-KR"/>
          </w:rPr>
          <w:t>process for</w:t>
        </w:r>
        <w:r w:rsidR="00A2765F" w:rsidRPr="00125512" w:rsidDel="003C51E6">
          <w:rPr>
            <w:noProof/>
            <w:lang w:val="en-CA" w:eastAsia="ko-KR"/>
          </w:rPr>
          <w:t xml:space="preserve"> the </w:t>
        </w:r>
        <w:r w:rsidR="00A2765F">
          <w:rPr>
            <w:noProof/>
            <w:lang w:val="en-CA" w:eastAsia="ko-KR"/>
          </w:rPr>
          <w:t>reconstructed</w:t>
        </w:r>
        <w:r w:rsidR="00A2765F" w:rsidRPr="00125512" w:rsidDel="003C51E6">
          <w:rPr>
            <w:noProof/>
            <w:lang w:val="en-CA" w:eastAsia="ko-KR"/>
          </w:rPr>
          <w:t xml:space="preserve"> signal of </w:t>
        </w:r>
        <w:r w:rsidR="00A2765F">
          <w:rPr>
            <w:noProof/>
            <w:lang w:val="en-CA" w:eastAsia="ko-KR"/>
          </w:rPr>
          <w:t xml:space="preserve">chroma </w:t>
        </w:r>
        <w:r w:rsidR="00A2765F" w:rsidRPr="00125512" w:rsidDel="003C51E6">
          <w:rPr>
            <w:noProof/>
            <w:lang w:val="en-CA" w:eastAsia="ko-KR"/>
          </w:rPr>
          <w:t xml:space="preserve">coding </w:t>
        </w:r>
        <w:r w:rsidR="00A2765F">
          <w:rPr>
            <w:noProof/>
            <w:lang w:val="en-CA" w:eastAsia="ko-KR"/>
          </w:rPr>
          <w:t>blocks</w:t>
        </w:r>
        <w:r w:rsidR="00A2765F" w:rsidRPr="00125512" w:rsidDel="003C51E6">
          <w:rPr>
            <w:noProof/>
            <w:lang w:val="en-CA" w:eastAsia="ko-KR"/>
          </w:rPr>
          <w:t xml:space="preserve"> coded in inter prediction mode</w:t>
        </w:r>
      </w:ins>
      <w:del w:id="38" w:author="Benjamin Bross (#1305)" w:date="2020-09-02T00:39:00Z">
        <w:r w:rsidRPr="00D72F01" w:rsidDel="00A2765F">
          <w:rPr>
            <w:noProof/>
            <w:lang w:val="en-CA"/>
          </w:rPr>
          <w:delText>picture reconstruction process for a colour component</w:delText>
        </w:r>
      </w:del>
      <w:r w:rsidRPr="00D72F01" w:rsidDel="003C51E6">
        <w:rPr>
          <w:noProof/>
          <w:lang w:val="en-CA"/>
        </w:rPr>
        <w:t xml:space="preserve"> as specified in </w:t>
      </w:r>
      <w:r w:rsidR="00A264D5" w:rsidRPr="00D72F01">
        <w:rPr>
          <w:noProof/>
          <w:lang w:val="en-CA"/>
        </w:rPr>
        <w:t>subclause</w:t>
      </w:r>
      <w:r w:rsidRPr="00D72F01" w:rsidDel="003C51E6">
        <w:rPr>
          <w:noProof/>
          <w:lang w:val="en-CA"/>
        </w:rPr>
        <w:t> </w:t>
      </w:r>
      <w:ins w:id="39" w:author="Benjamin Bross (#1305)" w:date="2020-09-02T00:39:00Z">
        <w:r w:rsidR="00A2765F">
          <w:rPr>
            <w:noProof/>
            <w:lang w:val="en-CA"/>
          </w:rPr>
          <w:fldChar w:fldCharType="begin"/>
        </w:r>
        <w:r w:rsidR="00A2765F">
          <w:rPr>
            <w:noProof/>
            <w:lang w:val="en-CA"/>
          </w:rPr>
          <w:instrText xml:space="preserve"> REF _Ref49899361 \r \h </w:instrText>
        </w:r>
      </w:ins>
      <w:r w:rsidR="00A2765F">
        <w:rPr>
          <w:noProof/>
          <w:lang w:val="en-CA"/>
        </w:rPr>
      </w:r>
      <w:ins w:id="40" w:author="Benjamin Bross (#1305)" w:date="2020-09-02T00:39:00Z">
        <w:r w:rsidR="00A2765F">
          <w:rPr>
            <w:noProof/>
            <w:lang w:val="en-CA"/>
          </w:rPr>
          <w:fldChar w:fldCharType="separate"/>
        </w:r>
        <w:r w:rsidR="00A2765F">
          <w:rPr>
            <w:noProof/>
            <w:lang w:val="en-CA"/>
          </w:rPr>
          <w:t>8.5.9</w:t>
        </w:r>
        <w:r w:rsidR="00A2765F">
          <w:rPr>
            <w:noProof/>
            <w:lang w:val="en-CA"/>
          </w:rPr>
          <w:fldChar w:fldCharType="end"/>
        </w:r>
      </w:ins>
      <w:del w:id="41" w:author="Benjamin Bross (#1305)" w:date="2020-09-02T00:39:00Z">
        <w:r w:rsidR="0027522C" w:rsidRPr="0028796E" w:rsidDel="00A2765F">
          <w:rPr>
            <w:noProof/>
            <w:highlight w:val="yellow"/>
            <w:lang w:val="en-CA"/>
          </w:rPr>
          <w:fldChar w:fldCharType="begin" w:fldLock="1"/>
        </w:r>
        <w:r w:rsidR="0027522C" w:rsidRPr="00D72F01" w:rsidDel="00A2765F">
          <w:rPr>
            <w:noProof/>
            <w:lang w:val="en-CA"/>
          </w:rPr>
          <w:delInstrText xml:space="preserve"> REF _Ref8340264 \n \h </w:delInstrText>
        </w:r>
        <w:r w:rsidR="0028796E" w:rsidDel="00A2765F">
          <w:rPr>
            <w:noProof/>
            <w:highlight w:val="yellow"/>
            <w:lang w:val="en-CA"/>
          </w:rPr>
          <w:delInstrText xml:space="preserve"> \* MERGEFORMAT </w:delInstrText>
        </w:r>
        <w:r w:rsidR="0027522C" w:rsidRPr="0028796E" w:rsidDel="00A2765F">
          <w:rPr>
            <w:noProof/>
            <w:highlight w:val="yellow"/>
            <w:lang w:val="en-CA"/>
          </w:rPr>
        </w:r>
        <w:r w:rsidR="0027522C" w:rsidRPr="0028796E" w:rsidDel="00A2765F">
          <w:rPr>
            <w:noProof/>
            <w:highlight w:val="yellow"/>
            <w:lang w:val="en-CA"/>
          </w:rPr>
          <w:fldChar w:fldCharType="separate"/>
        </w:r>
        <w:r w:rsidR="00A7517A" w:rsidRPr="00D72F01" w:rsidDel="00A2765F">
          <w:rPr>
            <w:noProof/>
            <w:lang w:val="en-CA"/>
          </w:rPr>
          <w:delText>8.7.5.1</w:delText>
        </w:r>
        <w:r w:rsidR="0027522C" w:rsidRPr="0028796E" w:rsidDel="00A2765F">
          <w:rPr>
            <w:noProof/>
            <w:highlight w:val="yellow"/>
            <w:lang w:val="en-CA"/>
          </w:rPr>
          <w:fldChar w:fldCharType="end"/>
        </w:r>
      </w:del>
      <w:r w:rsidRPr="00F43CC3" w:rsidDel="003C51E6">
        <w:rPr>
          <w:noProof/>
          <w:lang w:val="en-CA"/>
        </w:rPr>
        <w:t xml:space="preserve"> is invoked with the </w:t>
      </w:r>
      <w:ins w:id="42" w:author="Benjamin Bross (#1305)" w:date="2020-09-02T00:39:00Z">
        <w:r w:rsidR="00A2765F">
          <w:rPr>
            <w:noProof/>
            <w:lang w:val="en-CA"/>
          </w:rPr>
          <w:t xml:space="preserve">transform </w:t>
        </w:r>
      </w:ins>
      <w:r w:rsidRPr="00F43CC3" w:rsidDel="003C51E6">
        <w:rPr>
          <w:noProof/>
          <w:lang w:val="en-CA"/>
        </w:rPr>
        <w:t>block location</w:t>
      </w:r>
      <w:r w:rsidRPr="00F43CC3">
        <w:rPr>
          <w:noProof/>
          <w:lang w:val="en-CA"/>
        </w:rPr>
        <w:t xml:space="preserve"> </w:t>
      </w:r>
      <w:ins w:id="43" w:author="Benjamin Bross (#1305)" w:date="2020-09-02T00:40:00Z">
        <w:r w:rsidR="00A2765F" w:rsidRPr="00125512">
          <w:rPr>
            <w:noProof/>
            <w:lang w:val="en-CA"/>
          </w:rPr>
          <w:t>( xTb0, yTb0 )</w:t>
        </w:r>
      </w:ins>
      <w:del w:id="44" w:author="Benjamin Bross (#1305)" w:date="2020-09-02T00:40:00Z">
        <w:r w:rsidRPr="00F43CC3" w:rsidDel="00A2765F">
          <w:rPr>
            <w:noProof/>
            <w:lang w:val="en-CA"/>
          </w:rPr>
          <w:delText>( </w:delText>
        </w:r>
        <w:r w:rsidR="0027522C" w:rsidRPr="00F43CC3" w:rsidDel="00A2765F">
          <w:rPr>
            <w:noProof/>
            <w:lang w:val="en-CA"/>
          </w:rPr>
          <w:delText>x</w:delText>
        </w:r>
        <w:r w:rsidR="0027522C" w:rsidDel="00A2765F">
          <w:rPr>
            <w:noProof/>
            <w:lang w:val="en-CA"/>
          </w:rPr>
          <w:delText>Curr</w:delText>
        </w:r>
        <w:r w:rsidRPr="00F43CC3" w:rsidDel="00A2765F">
          <w:rPr>
            <w:noProof/>
            <w:lang w:val="en-CA"/>
          </w:rPr>
          <w:delText>, </w:delText>
        </w:r>
        <w:r w:rsidR="0027522C" w:rsidRPr="00F43CC3" w:rsidDel="00A2765F">
          <w:rPr>
            <w:noProof/>
            <w:lang w:val="en-CA"/>
          </w:rPr>
          <w:delText>y</w:delText>
        </w:r>
        <w:r w:rsidR="0027522C" w:rsidDel="00A2765F">
          <w:rPr>
            <w:noProof/>
            <w:lang w:val="en-CA"/>
          </w:rPr>
          <w:delText>Curr</w:delText>
        </w:r>
        <w:r w:rsidR="0027522C" w:rsidRPr="00F43CC3" w:rsidDel="00A2765F">
          <w:rPr>
            <w:noProof/>
            <w:lang w:val="en-CA"/>
          </w:rPr>
          <w:delText> </w:delText>
        </w:r>
        <w:r w:rsidRPr="00F43CC3" w:rsidDel="00A2765F">
          <w:rPr>
            <w:noProof/>
            <w:lang w:val="en-CA"/>
          </w:rPr>
          <w:delText>)</w:delText>
        </w:r>
      </w:del>
      <w:r w:rsidRPr="00F43CC3" w:rsidDel="003C51E6">
        <w:rPr>
          <w:noProof/>
          <w:lang w:val="en-CA"/>
        </w:rPr>
        <w:t xml:space="preserve"> </w:t>
      </w:r>
      <w:r w:rsidRPr="00F43CC3">
        <w:rPr>
          <w:noProof/>
          <w:lang w:val="en-CA"/>
        </w:rPr>
        <w:t xml:space="preserve">set equal to </w:t>
      </w:r>
      <w:r w:rsidRPr="00F43CC3" w:rsidDel="003C51E6">
        <w:rPr>
          <w:noProof/>
          <w:lang w:val="en-CA"/>
        </w:rPr>
        <w:t>( xCb</w:t>
      </w:r>
      <w:r w:rsidRPr="00F43CC3" w:rsidDel="003C51E6">
        <w:rPr>
          <w:noProof/>
          <w:lang w:val="en-CA" w:eastAsia="ko-KR"/>
        </w:rPr>
        <w:t> </w:t>
      </w:r>
      <w:r w:rsidRPr="00F43CC3">
        <w:rPr>
          <w:noProof/>
          <w:lang w:val="en-CA" w:eastAsia="ko-KR"/>
        </w:rPr>
        <w:t>/</w:t>
      </w:r>
      <w:r w:rsidRPr="00F43CC3" w:rsidDel="003C51E6">
        <w:rPr>
          <w:noProof/>
          <w:lang w:val="en-CA" w:eastAsia="ko-KR"/>
        </w:rPr>
        <w:t> </w:t>
      </w:r>
      <w:r w:rsidRPr="00F43CC3">
        <w:rPr>
          <w:noProof/>
          <w:lang w:val="en-CA" w:eastAsia="ko-KR"/>
        </w:rPr>
        <w:t>SubWidthC</w:t>
      </w:r>
      <w:r w:rsidRPr="00F43CC3" w:rsidDel="003C51E6">
        <w:rPr>
          <w:noProof/>
          <w:lang w:val="en-CA"/>
        </w:rPr>
        <w:t>, yCb</w:t>
      </w:r>
      <w:r w:rsidRPr="00F43CC3" w:rsidDel="003C51E6">
        <w:rPr>
          <w:noProof/>
          <w:lang w:val="en-CA" w:eastAsia="ko-KR"/>
        </w:rPr>
        <w:t> </w:t>
      </w:r>
      <w:r w:rsidRPr="00F43CC3">
        <w:rPr>
          <w:noProof/>
          <w:lang w:val="en-CA" w:eastAsia="ko-KR"/>
        </w:rPr>
        <w:t>/</w:t>
      </w:r>
      <w:r w:rsidRPr="00F43CC3" w:rsidDel="003C51E6">
        <w:rPr>
          <w:noProof/>
          <w:lang w:val="en-CA" w:eastAsia="ko-KR"/>
        </w:rPr>
        <w:t> </w:t>
      </w:r>
      <w:r w:rsidRPr="00F43CC3">
        <w:rPr>
          <w:noProof/>
          <w:lang w:val="en-CA" w:eastAsia="ko-KR"/>
        </w:rPr>
        <w:t>SubHeightC</w:t>
      </w:r>
      <w:r w:rsidRPr="00F43CC3" w:rsidDel="003C51E6">
        <w:rPr>
          <w:noProof/>
          <w:lang w:val="en-CA"/>
        </w:rPr>
        <w:t xml:space="preserve"> ), </w:t>
      </w:r>
      <w:r w:rsidRPr="00F43CC3">
        <w:rPr>
          <w:noProof/>
          <w:lang w:val="en-CA"/>
        </w:rPr>
        <w:t xml:space="preserve">the </w:t>
      </w:r>
      <w:ins w:id="45" w:author="Benjamin Bross (#1305)" w:date="2020-09-02T00:40:00Z">
        <w:r w:rsidR="00A2765F">
          <w:rPr>
            <w:noProof/>
            <w:lang w:val="en-CA"/>
          </w:rPr>
          <w:t xml:space="preserve">transform </w:t>
        </w:r>
      </w:ins>
      <w:r w:rsidRPr="00F43CC3">
        <w:rPr>
          <w:noProof/>
          <w:lang w:val="en-CA"/>
        </w:rPr>
        <w:t xml:space="preserve">block width </w:t>
      </w:r>
      <w:del w:id="46" w:author="Benjamin Bross (#1305)" w:date="2020-09-02T00:40:00Z">
        <w:r w:rsidR="0027522C" w:rsidDel="00A2765F">
          <w:rPr>
            <w:noProof/>
            <w:lang w:val="en-CA"/>
          </w:rPr>
          <w:delText>nCurrSw</w:delText>
        </w:r>
        <w:r w:rsidR="0027522C" w:rsidRPr="00F43CC3" w:rsidDel="00A2765F">
          <w:rPr>
            <w:noProof/>
            <w:lang w:val="en-CA"/>
          </w:rPr>
          <w:delText xml:space="preserve"> </w:delText>
        </w:r>
      </w:del>
      <w:ins w:id="47" w:author="Benjamin Bross (#1305)" w:date="2020-09-02T00:40:00Z">
        <w:r w:rsidR="00A2765F">
          <w:rPr>
            <w:noProof/>
            <w:lang w:val="en-CA"/>
          </w:rPr>
          <w:t>nTbW</w:t>
        </w:r>
        <w:r w:rsidR="00A2765F" w:rsidRPr="00F43CC3">
          <w:rPr>
            <w:noProof/>
            <w:lang w:val="en-CA"/>
          </w:rPr>
          <w:t xml:space="preserve"> </w:t>
        </w:r>
      </w:ins>
      <w:r w:rsidRPr="00F43CC3">
        <w:rPr>
          <w:noProof/>
          <w:lang w:val="en-CA"/>
        </w:rPr>
        <w:t>set equal to cbWidth</w:t>
      </w:r>
      <w:r w:rsidRPr="00F43CC3" w:rsidDel="003C51E6">
        <w:rPr>
          <w:noProof/>
          <w:lang w:val="en-CA" w:eastAsia="ko-KR"/>
        </w:rPr>
        <w:t> </w:t>
      </w:r>
      <w:r w:rsidRPr="00F43CC3">
        <w:rPr>
          <w:noProof/>
          <w:lang w:val="en-CA" w:eastAsia="ko-KR"/>
        </w:rPr>
        <w:t>/</w:t>
      </w:r>
      <w:r w:rsidRPr="00F43CC3" w:rsidDel="003C51E6">
        <w:rPr>
          <w:noProof/>
          <w:lang w:val="en-CA" w:eastAsia="ko-KR"/>
        </w:rPr>
        <w:t> </w:t>
      </w:r>
      <w:r w:rsidRPr="00F43CC3">
        <w:rPr>
          <w:noProof/>
          <w:lang w:val="en-CA" w:eastAsia="ko-KR"/>
        </w:rPr>
        <w:t>SubWidthC</w:t>
      </w:r>
      <w:del w:id="48" w:author="Benjamin Bross (#1305)" w:date="2020-09-02T00:40:00Z">
        <w:r w:rsidRPr="00F43CC3" w:rsidDel="00A2765F">
          <w:rPr>
            <w:noProof/>
            <w:lang w:val="en-CA"/>
          </w:rPr>
          <w:delText xml:space="preserve">, </w:delText>
        </w:r>
      </w:del>
      <w:ins w:id="49" w:author="Benjamin Bross (#1305)" w:date="2020-09-02T00:40:00Z">
        <w:r w:rsidR="00A2765F">
          <w:rPr>
            <w:noProof/>
            <w:lang w:val="en-CA"/>
          </w:rPr>
          <w:t xml:space="preserve"> and</w:t>
        </w:r>
        <w:r w:rsidR="00A2765F" w:rsidRPr="00F43CC3">
          <w:rPr>
            <w:noProof/>
            <w:lang w:val="en-CA"/>
          </w:rPr>
          <w:t xml:space="preserve"> </w:t>
        </w:r>
      </w:ins>
      <w:r w:rsidRPr="00F43CC3">
        <w:rPr>
          <w:noProof/>
          <w:lang w:val="en-CA"/>
        </w:rPr>
        <w:t xml:space="preserve">the </w:t>
      </w:r>
      <w:del w:id="50" w:author="Benjamin Bross (#1305)" w:date="2020-09-02T00:40:00Z">
        <w:r w:rsidRPr="00F43CC3" w:rsidDel="00A2765F">
          <w:rPr>
            <w:noProof/>
            <w:lang w:val="en-CA"/>
          </w:rPr>
          <w:delText xml:space="preserve">block </w:delText>
        </w:r>
      </w:del>
      <w:r w:rsidRPr="00F43CC3">
        <w:rPr>
          <w:noProof/>
          <w:lang w:val="en-CA"/>
        </w:rPr>
        <w:t xml:space="preserve">height </w:t>
      </w:r>
      <w:del w:id="51" w:author="Benjamin Bross (#1305)" w:date="2020-09-02T00:40:00Z">
        <w:r w:rsidR="0027522C" w:rsidDel="00A2765F">
          <w:rPr>
            <w:noProof/>
            <w:lang w:val="en-CA"/>
          </w:rPr>
          <w:delText>nCurrSh</w:delText>
        </w:r>
        <w:r w:rsidR="0027522C" w:rsidRPr="00F43CC3" w:rsidDel="00A2765F">
          <w:rPr>
            <w:noProof/>
            <w:lang w:val="en-CA"/>
          </w:rPr>
          <w:delText xml:space="preserve"> </w:delText>
        </w:r>
      </w:del>
      <w:ins w:id="52" w:author="Benjamin Bross (#1305)" w:date="2020-09-02T00:40:00Z">
        <w:r w:rsidR="00A2765F">
          <w:rPr>
            <w:noProof/>
            <w:lang w:val="en-CA"/>
          </w:rPr>
          <w:t>nTbH</w:t>
        </w:r>
        <w:r w:rsidR="00A2765F" w:rsidRPr="00F43CC3">
          <w:rPr>
            <w:noProof/>
            <w:lang w:val="en-CA"/>
          </w:rPr>
          <w:t xml:space="preserve"> </w:t>
        </w:r>
      </w:ins>
      <w:r w:rsidRPr="00F43CC3">
        <w:rPr>
          <w:noProof/>
          <w:lang w:val="en-CA"/>
        </w:rPr>
        <w:t>set equal to cbHeight</w:t>
      </w:r>
      <w:r w:rsidRPr="00F43CC3" w:rsidDel="003C51E6">
        <w:rPr>
          <w:noProof/>
          <w:lang w:val="en-CA" w:eastAsia="ko-KR"/>
        </w:rPr>
        <w:t> </w:t>
      </w:r>
      <w:r w:rsidRPr="00F43CC3">
        <w:rPr>
          <w:noProof/>
          <w:lang w:val="en-CA" w:eastAsia="ko-KR"/>
        </w:rPr>
        <w:t>/</w:t>
      </w:r>
      <w:r w:rsidRPr="00F43CC3" w:rsidDel="003C51E6">
        <w:rPr>
          <w:noProof/>
          <w:lang w:val="en-CA" w:eastAsia="ko-KR"/>
        </w:rPr>
        <w:t> </w:t>
      </w:r>
      <w:r w:rsidRPr="00F43CC3">
        <w:rPr>
          <w:noProof/>
          <w:lang w:val="en-CA" w:eastAsia="ko-KR"/>
        </w:rPr>
        <w:t>SubHeightC</w:t>
      </w:r>
      <w:r w:rsidRPr="00F43CC3">
        <w:rPr>
          <w:noProof/>
          <w:lang w:val="en-CA"/>
        </w:rPr>
        <w:t>, the variable cIdx</w:t>
      </w:r>
      <w:r w:rsidRPr="00F43CC3" w:rsidDel="003C51E6">
        <w:rPr>
          <w:noProof/>
          <w:lang w:val="en-CA" w:eastAsia="ko-KR"/>
        </w:rPr>
        <w:t xml:space="preserve"> </w:t>
      </w:r>
      <w:r w:rsidRPr="00F43CC3">
        <w:rPr>
          <w:noProof/>
          <w:lang w:val="en-CA" w:eastAsia="ko-KR"/>
        </w:rPr>
        <w:t>set equal to 2</w:t>
      </w:r>
      <w:r w:rsidRPr="00F43CC3">
        <w:rPr>
          <w:noProof/>
          <w:lang w:val="en-CA"/>
        </w:rPr>
        <w:t>, the</w:t>
      </w:r>
      <w:r w:rsidRPr="00F43CC3" w:rsidDel="003C51E6">
        <w:rPr>
          <w:noProof/>
          <w:lang w:val="en-CA"/>
        </w:rPr>
        <w:t xml:space="preserve"> (</w:t>
      </w:r>
      <w:r w:rsidRPr="00F43CC3">
        <w:rPr>
          <w:noProof/>
          <w:lang w:val="en-CA" w:eastAsia="ko-KR"/>
        </w:rPr>
        <w:t>cbWidth</w:t>
      </w:r>
      <w:r w:rsidRPr="00F43CC3" w:rsidDel="003C51E6">
        <w:rPr>
          <w:noProof/>
          <w:lang w:val="en-CA" w:eastAsia="ko-KR"/>
        </w:rPr>
        <w:t> </w:t>
      </w:r>
      <w:r w:rsidRPr="00F43CC3">
        <w:rPr>
          <w:noProof/>
          <w:lang w:val="en-CA" w:eastAsia="ko-KR"/>
        </w:rPr>
        <w:t>/</w:t>
      </w:r>
      <w:r w:rsidRPr="00F43CC3" w:rsidDel="003C51E6">
        <w:rPr>
          <w:noProof/>
          <w:lang w:val="en-CA" w:eastAsia="ko-KR"/>
        </w:rPr>
        <w:t> </w:t>
      </w:r>
      <w:r w:rsidRPr="00F43CC3">
        <w:rPr>
          <w:noProof/>
          <w:lang w:val="en-CA" w:eastAsia="ko-KR"/>
        </w:rPr>
        <w:t>SubWidthC</w:t>
      </w:r>
      <w:r w:rsidRPr="00F43CC3" w:rsidDel="003C51E6">
        <w:rPr>
          <w:noProof/>
          <w:lang w:val="en-CA"/>
        </w:rPr>
        <w:t>)x(</w:t>
      </w:r>
      <w:r w:rsidRPr="00F43CC3">
        <w:rPr>
          <w:noProof/>
          <w:lang w:val="en-CA" w:eastAsia="ko-KR"/>
        </w:rPr>
        <w:t>cbHeight</w:t>
      </w:r>
      <w:r w:rsidRPr="00F43CC3" w:rsidDel="003C51E6">
        <w:rPr>
          <w:noProof/>
          <w:lang w:val="en-CA" w:eastAsia="ko-KR"/>
        </w:rPr>
        <w:t> </w:t>
      </w:r>
      <w:r w:rsidRPr="00F43CC3">
        <w:rPr>
          <w:noProof/>
          <w:lang w:val="en-CA" w:eastAsia="ko-KR"/>
        </w:rPr>
        <w:t>/</w:t>
      </w:r>
      <w:r w:rsidRPr="00F43CC3" w:rsidDel="003C51E6">
        <w:rPr>
          <w:noProof/>
          <w:lang w:val="en-CA" w:eastAsia="ko-KR"/>
        </w:rPr>
        <w:t> </w:t>
      </w:r>
      <w:r w:rsidRPr="00F43CC3">
        <w:rPr>
          <w:noProof/>
          <w:lang w:val="en-CA" w:eastAsia="ko-KR"/>
        </w:rPr>
        <w:t>SubHeightC</w:t>
      </w:r>
      <w:r w:rsidRPr="00F43CC3" w:rsidDel="003C51E6">
        <w:rPr>
          <w:noProof/>
          <w:lang w:val="en-CA"/>
        </w:rPr>
        <w:t>) array predSamples set equal to predSamples</w:t>
      </w:r>
      <w:r w:rsidRPr="00F43CC3">
        <w:rPr>
          <w:noProof/>
          <w:vertAlign w:val="subscript"/>
          <w:lang w:val="en-CA" w:eastAsia="ko-KR"/>
        </w:rPr>
        <w:t>Cr</w:t>
      </w:r>
      <w:r w:rsidRPr="00F43CC3" w:rsidDel="003C51E6">
        <w:rPr>
          <w:noProof/>
          <w:lang w:val="en-CA"/>
        </w:rPr>
        <w:t xml:space="preserve"> and the (</w:t>
      </w:r>
      <w:r w:rsidRPr="00F43CC3">
        <w:rPr>
          <w:noProof/>
          <w:lang w:val="en-CA" w:eastAsia="ko-KR"/>
        </w:rPr>
        <w:t>cbWidth</w:t>
      </w:r>
      <w:r w:rsidRPr="00F43CC3" w:rsidDel="003C51E6">
        <w:rPr>
          <w:noProof/>
          <w:lang w:val="en-CA" w:eastAsia="ko-KR"/>
        </w:rPr>
        <w:t> </w:t>
      </w:r>
      <w:r w:rsidRPr="00F43CC3">
        <w:rPr>
          <w:noProof/>
          <w:lang w:val="en-CA" w:eastAsia="ko-KR"/>
        </w:rPr>
        <w:t>/</w:t>
      </w:r>
      <w:r w:rsidRPr="00F43CC3" w:rsidDel="003C51E6">
        <w:rPr>
          <w:noProof/>
          <w:lang w:val="en-CA" w:eastAsia="ko-KR"/>
        </w:rPr>
        <w:t> </w:t>
      </w:r>
      <w:r w:rsidRPr="00F43CC3">
        <w:rPr>
          <w:noProof/>
          <w:lang w:val="en-CA" w:eastAsia="ko-KR"/>
        </w:rPr>
        <w:t>SubWidthC</w:t>
      </w:r>
      <w:r w:rsidRPr="00F43CC3" w:rsidDel="003C51E6">
        <w:rPr>
          <w:noProof/>
          <w:lang w:val="en-CA"/>
        </w:rPr>
        <w:t>)x(</w:t>
      </w:r>
      <w:r w:rsidRPr="00F43CC3">
        <w:rPr>
          <w:noProof/>
          <w:lang w:val="en-CA" w:eastAsia="ko-KR"/>
        </w:rPr>
        <w:t>cbHeight</w:t>
      </w:r>
      <w:r w:rsidRPr="00F43CC3" w:rsidDel="003C51E6">
        <w:rPr>
          <w:noProof/>
          <w:lang w:val="en-CA" w:eastAsia="ko-KR"/>
        </w:rPr>
        <w:t> </w:t>
      </w:r>
      <w:r w:rsidRPr="00F43CC3">
        <w:rPr>
          <w:noProof/>
          <w:lang w:val="en-CA" w:eastAsia="ko-KR"/>
        </w:rPr>
        <w:t>/</w:t>
      </w:r>
      <w:r w:rsidRPr="00F43CC3" w:rsidDel="003C51E6">
        <w:rPr>
          <w:noProof/>
          <w:lang w:val="en-CA" w:eastAsia="ko-KR"/>
        </w:rPr>
        <w:t> </w:t>
      </w:r>
      <w:r w:rsidRPr="00F43CC3">
        <w:rPr>
          <w:noProof/>
          <w:lang w:val="en-CA" w:eastAsia="ko-KR"/>
        </w:rPr>
        <w:t>SubHeightC</w:t>
      </w:r>
      <w:r w:rsidRPr="00F43CC3" w:rsidDel="003C51E6">
        <w:rPr>
          <w:noProof/>
          <w:lang w:val="en-CA"/>
        </w:rPr>
        <w:t>) array resSamples set equal to resSamples</w:t>
      </w:r>
      <w:r w:rsidRPr="00F43CC3">
        <w:rPr>
          <w:noProof/>
          <w:vertAlign w:val="subscript"/>
          <w:lang w:val="en-CA" w:eastAsia="ko-KR"/>
        </w:rPr>
        <w:t>Cr</w:t>
      </w:r>
      <w:r w:rsidRPr="00F43CC3" w:rsidDel="003C51E6">
        <w:rPr>
          <w:noProof/>
          <w:lang w:val="en-CA"/>
        </w:rPr>
        <w:t xml:space="preserve"> as inputs</w:t>
      </w:r>
      <w:r w:rsidRPr="00F43CC3">
        <w:rPr>
          <w:noProof/>
          <w:lang w:val="en-CA"/>
        </w:rPr>
        <w:t>, and the output is a modified reconstructed picture before in-loop filtering</w:t>
      </w:r>
      <w:r w:rsidRPr="00F43CC3" w:rsidDel="003C51E6">
        <w:rPr>
          <w:noProof/>
          <w:lang w:val="en-CA"/>
        </w:rPr>
        <w:t>.</w:t>
      </w:r>
    </w:p>
    <w:p w14:paraId="0B6FA25D" w14:textId="77777777" w:rsidR="00595713" w:rsidRPr="00595713" w:rsidRDefault="00595713" w:rsidP="00595713">
      <w:pPr>
        <w:pStyle w:val="ListParagraph"/>
        <w:keepNext/>
        <w:keepLines/>
        <w:numPr>
          <w:ilvl w:val="2"/>
          <w:numId w:val="1"/>
        </w:numPr>
        <w:spacing w:before="181"/>
        <w:contextualSpacing w:val="0"/>
        <w:outlineLvl w:val="2"/>
        <w:rPr>
          <w:b/>
          <w:noProof/>
          <w:vanish/>
          <w:lang w:val="en-CA" w:eastAsia="ko-KR"/>
        </w:rPr>
      </w:pPr>
      <w:bookmarkStart w:id="53" w:name="_Toc45876512"/>
      <w:bookmarkStart w:id="54" w:name="_Toc45877238"/>
      <w:bookmarkStart w:id="55" w:name="_Ref49899361"/>
      <w:bookmarkEnd w:id="9"/>
      <w:bookmarkEnd w:id="10"/>
      <w:bookmarkEnd w:id="11"/>
      <w:bookmarkEnd w:id="12"/>
      <w:bookmarkEnd w:id="13"/>
      <w:bookmarkEnd w:id="14"/>
      <w:bookmarkEnd w:id="15"/>
      <w:bookmarkEnd w:id="53"/>
      <w:bookmarkEnd w:id="54"/>
    </w:p>
    <w:p w14:paraId="2B8101A7" w14:textId="77777777" w:rsidR="00595713" w:rsidRPr="00595713" w:rsidRDefault="00595713" w:rsidP="00595713">
      <w:pPr>
        <w:pStyle w:val="ListParagraph"/>
        <w:keepNext/>
        <w:keepLines/>
        <w:numPr>
          <w:ilvl w:val="2"/>
          <w:numId w:val="1"/>
        </w:numPr>
        <w:spacing w:before="181"/>
        <w:contextualSpacing w:val="0"/>
        <w:outlineLvl w:val="2"/>
        <w:rPr>
          <w:b/>
          <w:noProof/>
          <w:vanish/>
          <w:lang w:val="en-CA" w:eastAsia="ko-KR"/>
        </w:rPr>
      </w:pPr>
    </w:p>
    <w:p w14:paraId="37892B2E" w14:textId="77777777" w:rsidR="00595713" w:rsidRPr="00595713" w:rsidRDefault="00595713" w:rsidP="00595713">
      <w:pPr>
        <w:pStyle w:val="ListParagraph"/>
        <w:keepNext/>
        <w:keepLines/>
        <w:numPr>
          <w:ilvl w:val="2"/>
          <w:numId w:val="1"/>
        </w:numPr>
        <w:spacing w:before="181"/>
        <w:contextualSpacing w:val="0"/>
        <w:outlineLvl w:val="2"/>
        <w:rPr>
          <w:b/>
          <w:noProof/>
          <w:vanish/>
          <w:lang w:val="en-CA" w:eastAsia="ko-KR"/>
        </w:rPr>
      </w:pPr>
    </w:p>
    <w:p w14:paraId="555DEB99" w14:textId="77777777" w:rsidR="00595713" w:rsidRPr="00595713" w:rsidRDefault="00595713" w:rsidP="00595713">
      <w:pPr>
        <w:pStyle w:val="ListParagraph"/>
        <w:keepNext/>
        <w:keepLines/>
        <w:numPr>
          <w:ilvl w:val="2"/>
          <w:numId w:val="1"/>
        </w:numPr>
        <w:spacing w:before="181"/>
        <w:contextualSpacing w:val="0"/>
        <w:outlineLvl w:val="2"/>
        <w:rPr>
          <w:b/>
          <w:noProof/>
          <w:vanish/>
          <w:lang w:val="en-CA" w:eastAsia="ko-KR"/>
        </w:rPr>
      </w:pPr>
    </w:p>
    <w:p w14:paraId="7B7DB0E6" w14:textId="77777777" w:rsidR="00595713" w:rsidRPr="00595713" w:rsidRDefault="00595713" w:rsidP="00595713">
      <w:pPr>
        <w:pStyle w:val="ListParagraph"/>
        <w:keepNext/>
        <w:keepLines/>
        <w:numPr>
          <w:ilvl w:val="2"/>
          <w:numId w:val="1"/>
        </w:numPr>
        <w:spacing w:before="181"/>
        <w:contextualSpacing w:val="0"/>
        <w:outlineLvl w:val="2"/>
        <w:rPr>
          <w:b/>
          <w:noProof/>
          <w:vanish/>
          <w:lang w:val="en-CA" w:eastAsia="ko-KR"/>
        </w:rPr>
      </w:pPr>
    </w:p>
    <w:p w14:paraId="18130AD4" w14:textId="77777777" w:rsidR="00595713" w:rsidRPr="00595713" w:rsidRDefault="00595713" w:rsidP="00595713">
      <w:pPr>
        <w:pStyle w:val="ListParagraph"/>
        <w:keepNext/>
        <w:keepLines/>
        <w:numPr>
          <w:ilvl w:val="2"/>
          <w:numId w:val="1"/>
        </w:numPr>
        <w:spacing w:before="181"/>
        <w:contextualSpacing w:val="0"/>
        <w:outlineLvl w:val="2"/>
        <w:rPr>
          <w:b/>
          <w:noProof/>
          <w:vanish/>
          <w:lang w:val="en-CA" w:eastAsia="ko-KR"/>
        </w:rPr>
      </w:pPr>
    </w:p>
    <w:p w14:paraId="0265E32E" w14:textId="77777777" w:rsidR="00595713" w:rsidRPr="00595713" w:rsidRDefault="00595713" w:rsidP="00595713">
      <w:pPr>
        <w:pStyle w:val="ListParagraph"/>
        <w:keepNext/>
        <w:keepLines/>
        <w:numPr>
          <w:ilvl w:val="2"/>
          <w:numId w:val="1"/>
        </w:numPr>
        <w:spacing w:before="181"/>
        <w:contextualSpacing w:val="0"/>
        <w:outlineLvl w:val="2"/>
        <w:rPr>
          <w:b/>
          <w:noProof/>
          <w:vanish/>
          <w:lang w:val="en-CA" w:eastAsia="ko-KR"/>
        </w:rPr>
      </w:pPr>
    </w:p>
    <w:p w14:paraId="6D821AE1" w14:textId="2D932E59" w:rsidR="00D72F01" w:rsidRPr="00125512" w:rsidRDefault="00D72F01" w:rsidP="00595713">
      <w:pPr>
        <w:pStyle w:val="Heading3"/>
        <w:rPr>
          <w:ins w:id="56" w:author="Benjamin Bross (#1305)" w:date="2020-09-01T22:30:00Z"/>
          <w:noProof/>
          <w:lang w:val="en-CA" w:eastAsia="ko-KR"/>
        </w:rPr>
      </w:pPr>
      <w:ins w:id="57" w:author="Benjamin Bross (#1305)" w:date="2020-09-01T22:30:00Z">
        <w:r w:rsidRPr="00125512">
          <w:rPr>
            <w:noProof/>
            <w:lang w:val="en-CA" w:eastAsia="ko-KR"/>
          </w:rPr>
          <w:t>Decoding process for</w:t>
        </w:r>
        <w:r w:rsidRPr="00125512" w:rsidDel="003C51E6">
          <w:rPr>
            <w:noProof/>
            <w:lang w:val="en-CA" w:eastAsia="ko-KR"/>
          </w:rPr>
          <w:t xml:space="preserve"> the </w:t>
        </w:r>
        <w:r>
          <w:rPr>
            <w:noProof/>
            <w:lang w:val="en-CA" w:eastAsia="ko-KR"/>
          </w:rPr>
          <w:t xml:space="preserve">reconstructed </w:t>
        </w:r>
        <w:r w:rsidRPr="00125512" w:rsidDel="003C51E6">
          <w:rPr>
            <w:noProof/>
            <w:lang w:val="en-CA" w:eastAsia="ko-KR"/>
          </w:rPr>
          <w:t xml:space="preserve">signal of </w:t>
        </w:r>
      </w:ins>
      <w:ins w:id="58" w:author="Benjamin Bross (#1305)" w:date="2020-09-01T22:31:00Z">
        <w:r>
          <w:rPr>
            <w:noProof/>
            <w:lang w:val="en-CA" w:eastAsia="ko-KR"/>
          </w:rPr>
          <w:t xml:space="preserve">chroma </w:t>
        </w:r>
      </w:ins>
      <w:ins w:id="59" w:author="Benjamin Bross (#1305)" w:date="2020-09-01T22:30:00Z">
        <w:r w:rsidRPr="00125512" w:rsidDel="003C51E6">
          <w:rPr>
            <w:noProof/>
            <w:lang w:val="en-CA" w:eastAsia="ko-KR"/>
          </w:rPr>
          <w:t xml:space="preserve">coding </w:t>
        </w:r>
        <w:r w:rsidRPr="00125512">
          <w:rPr>
            <w:noProof/>
            <w:lang w:val="en-CA" w:eastAsia="ko-KR"/>
          </w:rPr>
          <w:t>blocks coded in inter prediction mode</w:t>
        </w:r>
        <w:bookmarkEnd w:id="55"/>
      </w:ins>
    </w:p>
    <w:p w14:paraId="15173716" w14:textId="77777777" w:rsidR="00B54913" w:rsidRPr="00125512" w:rsidRDefault="00B54913" w:rsidP="00B54913">
      <w:pPr>
        <w:rPr>
          <w:ins w:id="60" w:author="Benjamin Bross (#1305)" w:date="2020-09-02T00:41:00Z"/>
          <w:noProof/>
          <w:lang w:val="en-CA"/>
        </w:rPr>
      </w:pPr>
      <w:ins w:id="61" w:author="Benjamin Bross (#1305)" w:date="2020-09-02T00:41:00Z">
        <w:r w:rsidRPr="00125512">
          <w:rPr>
            <w:noProof/>
            <w:lang w:val="en-CA"/>
          </w:rPr>
          <w:t>Inputs to this process are:</w:t>
        </w:r>
      </w:ins>
    </w:p>
    <w:p w14:paraId="36A910B9" w14:textId="77777777" w:rsidR="00B54913" w:rsidRPr="00125512" w:rsidRDefault="00B54913" w:rsidP="00B54913">
      <w:pPr>
        <w:numPr>
          <w:ilvl w:val="0"/>
          <w:numId w:val="9"/>
        </w:numPr>
        <w:tabs>
          <w:tab w:val="clear" w:pos="794"/>
          <w:tab w:val="num" w:pos="284"/>
          <w:tab w:val="left" w:pos="709"/>
        </w:tabs>
        <w:ind w:left="284" w:hanging="284"/>
        <w:rPr>
          <w:ins w:id="62" w:author="Benjamin Bross (#1305)" w:date="2020-09-02T00:41:00Z"/>
          <w:noProof/>
          <w:lang w:val="en-CA"/>
        </w:rPr>
      </w:pPr>
      <w:ins w:id="63" w:author="Benjamin Bross (#1305)" w:date="2020-09-02T00:41:00Z">
        <w:r w:rsidRPr="00125512">
          <w:rPr>
            <w:noProof/>
            <w:lang w:val="en-CA"/>
          </w:rPr>
          <w:t>a s</w:t>
        </w:r>
        <w:r w:rsidRPr="00125512">
          <w:rPr>
            <w:noProof/>
            <w:lang w:val="en-CA" w:eastAsia="ko-KR"/>
          </w:rPr>
          <w:t xml:space="preserve">ample </w:t>
        </w:r>
        <w:r w:rsidRPr="00125512">
          <w:rPr>
            <w:noProof/>
            <w:lang w:val="en-CA"/>
          </w:rPr>
          <w:t>location ( xTb0, yTb0 ) specifying the top-left sample of the current transform block relative to the top</w:t>
        </w:r>
        <w:r w:rsidRPr="00125512">
          <w:rPr>
            <w:noProof/>
            <w:lang w:val="en-CA"/>
          </w:rPr>
          <w:noBreakHyphen/>
          <w:t>left sample of the current picture,</w:t>
        </w:r>
      </w:ins>
    </w:p>
    <w:p w14:paraId="0EF358DC" w14:textId="77777777" w:rsidR="00B54913" w:rsidRPr="00125512" w:rsidRDefault="00B54913" w:rsidP="00B54913">
      <w:pPr>
        <w:numPr>
          <w:ilvl w:val="0"/>
          <w:numId w:val="9"/>
        </w:numPr>
        <w:tabs>
          <w:tab w:val="clear" w:pos="794"/>
          <w:tab w:val="num" w:pos="284"/>
          <w:tab w:val="left" w:pos="709"/>
        </w:tabs>
        <w:ind w:left="284" w:hanging="284"/>
        <w:rPr>
          <w:ins w:id="64" w:author="Benjamin Bross (#1305)" w:date="2020-09-02T00:41:00Z"/>
          <w:noProof/>
          <w:lang w:val="en-CA"/>
        </w:rPr>
      </w:pPr>
      <w:ins w:id="65" w:author="Benjamin Bross (#1305)" w:date="2020-09-02T00:41:00Z">
        <w:r w:rsidRPr="00125512">
          <w:rPr>
            <w:noProof/>
            <w:lang w:val="en-CA"/>
          </w:rPr>
          <w:t>a variable nTbW specifying the width of the current transform block,</w:t>
        </w:r>
      </w:ins>
    </w:p>
    <w:p w14:paraId="28A4A69F" w14:textId="77777777" w:rsidR="00B54913" w:rsidRPr="00125512" w:rsidRDefault="00B54913" w:rsidP="00B54913">
      <w:pPr>
        <w:numPr>
          <w:ilvl w:val="0"/>
          <w:numId w:val="9"/>
        </w:numPr>
        <w:tabs>
          <w:tab w:val="clear" w:pos="794"/>
          <w:tab w:val="num" w:pos="284"/>
          <w:tab w:val="left" w:pos="709"/>
        </w:tabs>
        <w:ind w:left="284" w:hanging="284"/>
        <w:rPr>
          <w:ins w:id="66" w:author="Benjamin Bross (#1305)" w:date="2020-09-02T00:41:00Z"/>
          <w:noProof/>
          <w:lang w:val="en-CA"/>
        </w:rPr>
      </w:pPr>
      <w:ins w:id="67" w:author="Benjamin Bross (#1305)" w:date="2020-09-02T00:41:00Z">
        <w:r w:rsidRPr="00125512">
          <w:rPr>
            <w:noProof/>
            <w:lang w:val="en-CA"/>
          </w:rPr>
          <w:t>a variable nTbH specifying the height of the current transform block,</w:t>
        </w:r>
      </w:ins>
    </w:p>
    <w:p w14:paraId="4F98EC2A" w14:textId="77777777" w:rsidR="00B54913" w:rsidRPr="00125512" w:rsidRDefault="00B54913" w:rsidP="00B54913">
      <w:pPr>
        <w:numPr>
          <w:ilvl w:val="0"/>
          <w:numId w:val="9"/>
        </w:numPr>
        <w:tabs>
          <w:tab w:val="clear" w:pos="794"/>
          <w:tab w:val="num" w:pos="284"/>
          <w:tab w:val="left" w:pos="709"/>
        </w:tabs>
        <w:ind w:left="284" w:hanging="284"/>
        <w:rPr>
          <w:ins w:id="68" w:author="Benjamin Bross (#1305)" w:date="2020-09-02T00:41:00Z"/>
          <w:noProof/>
          <w:lang w:val="en-CA"/>
        </w:rPr>
      </w:pPr>
      <w:ins w:id="69" w:author="Benjamin Bross (#1305)" w:date="2020-09-02T00:41:00Z">
        <w:r w:rsidRPr="00125512">
          <w:rPr>
            <w:noProof/>
            <w:lang w:val="en-CA"/>
          </w:rPr>
          <w:t>a variable cIdx specifying the colour</w:t>
        </w:r>
        <w:r>
          <w:rPr>
            <w:noProof/>
            <w:lang w:val="en-CA"/>
          </w:rPr>
          <w:t xml:space="preserve"> component of the current block,</w:t>
        </w:r>
      </w:ins>
    </w:p>
    <w:p w14:paraId="38A8EF42" w14:textId="77777777" w:rsidR="00B54913" w:rsidRPr="00125512" w:rsidRDefault="00B54913" w:rsidP="00B54913">
      <w:pPr>
        <w:numPr>
          <w:ilvl w:val="0"/>
          <w:numId w:val="9"/>
        </w:numPr>
        <w:tabs>
          <w:tab w:val="clear" w:pos="794"/>
          <w:tab w:val="num" w:pos="284"/>
          <w:tab w:val="left" w:pos="709"/>
        </w:tabs>
        <w:ind w:left="284" w:hanging="284"/>
        <w:rPr>
          <w:ins w:id="70" w:author="Benjamin Bross (#1305)" w:date="2020-09-02T00:41:00Z"/>
          <w:noProof/>
          <w:lang w:val="en-CA"/>
        </w:rPr>
      </w:pPr>
      <w:ins w:id="71" w:author="Benjamin Bross (#1305)" w:date="2020-09-02T00:41:00Z">
        <w:r w:rsidRPr="00125512">
          <w:rPr>
            <w:noProof/>
            <w:lang w:val="en-CA"/>
          </w:rPr>
          <w:t>an (</w:t>
        </w:r>
        <w:r>
          <w:rPr>
            <w:noProof/>
            <w:lang w:val="en-CA"/>
          </w:rPr>
          <w:t>nT</w:t>
        </w:r>
        <w:r w:rsidRPr="00F43CC3">
          <w:rPr>
            <w:noProof/>
            <w:lang w:val="en-CA"/>
          </w:rPr>
          <w:t>bW</w:t>
        </w:r>
        <w:r w:rsidRPr="00125512">
          <w:rPr>
            <w:noProof/>
            <w:lang w:val="en-CA"/>
          </w:rPr>
          <w:t>)x(</w:t>
        </w:r>
        <w:r>
          <w:rPr>
            <w:noProof/>
            <w:lang w:val="en-CA"/>
          </w:rPr>
          <w:t>nT</w:t>
        </w:r>
        <w:r w:rsidRPr="00F43CC3">
          <w:rPr>
            <w:noProof/>
            <w:lang w:val="en-CA"/>
          </w:rPr>
          <w:t>bH</w:t>
        </w:r>
        <w:r w:rsidRPr="00125512">
          <w:rPr>
            <w:noProof/>
            <w:lang w:val="en-CA"/>
          </w:rPr>
          <w:t>) array predSamples specifying the prediction samples of the current block,</w:t>
        </w:r>
      </w:ins>
    </w:p>
    <w:p w14:paraId="43EF9550" w14:textId="77777777" w:rsidR="00B54913" w:rsidRPr="00E76E07" w:rsidRDefault="00B54913" w:rsidP="00B54913">
      <w:pPr>
        <w:numPr>
          <w:ilvl w:val="0"/>
          <w:numId w:val="9"/>
        </w:numPr>
        <w:tabs>
          <w:tab w:val="clear" w:pos="794"/>
          <w:tab w:val="num" w:pos="284"/>
          <w:tab w:val="left" w:pos="709"/>
        </w:tabs>
        <w:ind w:left="284" w:hanging="284"/>
        <w:rPr>
          <w:ins w:id="72" w:author="Benjamin Bross (#1305)" w:date="2020-09-02T00:41:00Z"/>
          <w:noProof/>
          <w:lang w:val="en-CA"/>
        </w:rPr>
      </w:pPr>
      <w:ins w:id="73" w:author="Benjamin Bross (#1305)" w:date="2020-09-02T00:41:00Z">
        <w:r w:rsidRPr="00125512">
          <w:rPr>
            <w:noProof/>
            <w:lang w:val="en-CA"/>
          </w:rPr>
          <w:t>an (</w:t>
        </w:r>
        <w:r>
          <w:rPr>
            <w:noProof/>
            <w:lang w:val="en-CA"/>
          </w:rPr>
          <w:t>nT</w:t>
        </w:r>
        <w:r w:rsidRPr="00F43CC3">
          <w:rPr>
            <w:noProof/>
            <w:lang w:val="en-CA"/>
          </w:rPr>
          <w:t>bW</w:t>
        </w:r>
        <w:r w:rsidRPr="00125512">
          <w:rPr>
            <w:noProof/>
            <w:lang w:val="en-CA"/>
          </w:rPr>
          <w:t>)x(</w:t>
        </w:r>
        <w:r>
          <w:rPr>
            <w:noProof/>
            <w:lang w:val="en-CA"/>
          </w:rPr>
          <w:t>nT</w:t>
        </w:r>
        <w:r w:rsidRPr="00F43CC3">
          <w:rPr>
            <w:noProof/>
            <w:lang w:val="en-CA"/>
          </w:rPr>
          <w:t>bH</w:t>
        </w:r>
        <w:r w:rsidRPr="00125512">
          <w:rPr>
            <w:noProof/>
            <w:lang w:val="en-CA"/>
          </w:rPr>
          <w:t>) array resSamples specifying the residual samples of the current block,</w:t>
        </w:r>
      </w:ins>
    </w:p>
    <w:p w14:paraId="593FEBD6" w14:textId="77777777" w:rsidR="00B54913" w:rsidRPr="00125512" w:rsidRDefault="00B54913" w:rsidP="00B54913">
      <w:pPr>
        <w:rPr>
          <w:ins w:id="74" w:author="Benjamin Bross (#1305)" w:date="2020-09-02T00:41:00Z"/>
          <w:noProof/>
          <w:lang w:val="en-CA"/>
        </w:rPr>
      </w:pPr>
      <w:ins w:id="75" w:author="Benjamin Bross (#1305)" w:date="2020-09-02T00:41:00Z">
        <w:r w:rsidRPr="00125512">
          <w:rPr>
            <w:noProof/>
            <w:lang w:val="en-CA"/>
          </w:rPr>
          <w:t xml:space="preserve">Output of this process </w:t>
        </w:r>
        <w:r w:rsidRPr="00F43CC3">
          <w:rPr>
            <w:noProof/>
            <w:lang w:val="en-CA"/>
          </w:rPr>
          <w:t>is a modified reconstructed picture before in-loop filtering</w:t>
        </w:r>
        <w:r w:rsidRPr="00125512">
          <w:rPr>
            <w:noProof/>
            <w:lang w:val="en-CA"/>
          </w:rPr>
          <w:t>.</w:t>
        </w:r>
      </w:ins>
    </w:p>
    <w:p w14:paraId="04475F6A" w14:textId="77777777" w:rsidR="00B54913" w:rsidRPr="00125512" w:rsidRDefault="00B54913" w:rsidP="00B54913">
      <w:pPr>
        <w:rPr>
          <w:ins w:id="76" w:author="Benjamin Bross (#1305)" w:date="2020-09-02T00:41:00Z"/>
          <w:noProof/>
          <w:lang w:val="en-CA"/>
        </w:rPr>
      </w:pPr>
      <w:ins w:id="77" w:author="Benjamin Bross (#1305)" w:date="2020-09-02T00:41:00Z">
        <w:r w:rsidRPr="00125512">
          <w:rPr>
            <w:noProof/>
            <w:lang w:val="en-CA"/>
          </w:rPr>
          <w:t>The maximum transform block width maxTbWidth and height maxTbHeight are derived as follows:</w:t>
        </w:r>
      </w:ins>
    </w:p>
    <w:p w14:paraId="412423D9" w14:textId="77777777" w:rsidR="00B54913" w:rsidRPr="00125512" w:rsidRDefault="00B54913" w:rsidP="00B54913">
      <w:pPr>
        <w:pStyle w:val="Equation"/>
        <w:tabs>
          <w:tab w:val="clear" w:pos="794"/>
          <w:tab w:val="clear" w:pos="1588"/>
          <w:tab w:val="left" w:pos="851"/>
          <w:tab w:val="left" w:pos="1134"/>
          <w:tab w:val="left" w:pos="1418"/>
        </w:tabs>
        <w:ind w:left="562"/>
        <w:rPr>
          <w:ins w:id="78" w:author="Benjamin Bross (#1305)" w:date="2020-09-02T00:41:00Z"/>
          <w:noProof/>
          <w:lang w:val="en-CA" w:eastAsia="ko-KR"/>
        </w:rPr>
      </w:pPr>
      <w:ins w:id="79" w:author="Benjamin Bross (#1305)" w:date="2020-09-02T00:41:00Z">
        <w:r w:rsidRPr="00125512">
          <w:rPr>
            <w:noProof/>
            <w:lang w:val="en-CA"/>
          </w:rPr>
          <w:t>maxTbWidth = MaxTbSizeY / </w:t>
        </w:r>
        <w:r w:rsidRPr="00125512">
          <w:rPr>
            <w:noProof/>
            <w:lang w:val="en-CA" w:eastAsia="ko-KR"/>
          </w:rPr>
          <w:t>SubWidthC</w:t>
        </w:r>
        <w:r w:rsidRPr="00125512">
          <w:rPr>
            <w:noProof/>
            <w:lang w:val="en-CA" w:eastAsia="ko-KR"/>
          </w:rPr>
          <w:tab/>
        </w:r>
        <w:r>
          <w:rPr>
            <w:noProof/>
            <w:lang w:val="en-CA" w:eastAsia="ko-KR"/>
          </w:rPr>
          <w:tab/>
        </w:r>
        <w:r w:rsidRPr="00125512">
          <w:rPr>
            <w:noProof/>
            <w:lang w:val="en-CA"/>
          </w:rPr>
          <w:t>(</w:t>
        </w:r>
        <w:r w:rsidRPr="00125512">
          <w:rPr>
            <w:noProof/>
            <w:lang w:val="en-CA"/>
          </w:rPr>
          <w:fldChar w:fldCharType="begin" w:fldLock="1"/>
        </w:r>
        <w:r w:rsidRPr="00125512">
          <w:rPr>
            <w:noProof/>
            <w:lang w:val="en-CA"/>
          </w:rPr>
          <w:instrText xml:space="preserve"> SEQ Equation \* ARABIC </w:instrText>
        </w:r>
        <w:r w:rsidRPr="00125512">
          <w:rPr>
            <w:noProof/>
            <w:lang w:val="en-CA"/>
          </w:rPr>
          <w:fldChar w:fldCharType="separate"/>
        </w:r>
        <w:r>
          <w:rPr>
            <w:noProof/>
            <w:lang w:val="en-CA"/>
          </w:rPr>
          <w:t>1052</w:t>
        </w:r>
        <w:r w:rsidRPr="00125512">
          <w:rPr>
            <w:noProof/>
            <w:lang w:val="en-CA"/>
          </w:rPr>
          <w:fldChar w:fldCharType="end"/>
        </w:r>
        <w:r w:rsidRPr="00125512">
          <w:rPr>
            <w:noProof/>
            <w:lang w:val="en-CA"/>
          </w:rPr>
          <w:t>)</w:t>
        </w:r>
      </w:ins>
    </w:p>
    <w:p w14:paraId="22801A78" w14:textId="77777777" w:rsidR="00B54913" w:rsidRPr="00125512" w:rsidRDefault="00B54913" w:rsidP="00B54913">
      <w:pPr>
        <w:pStyle w:val="Equation"/>
        <w:tabs>
          <w:tab w:val="clear" w:pos="794"/>
          <w:tab w:val="clear" w:pos="1588"/>
          <w:tab w:val="left" w:pos="851"/>
          <w:tab w:val="left" w:pos="1134"/>
          <w:tab w:val="left" w:pos="1418"/>
        </w:tabs>
        <w:ind w:left="562"/>
        <w:rPr>
          <w:ins w:id="80" w:author="Benjamin Bross (#1305)" w:date="2020-09-02T00:41:00Z"/>
          <w:noProof/>
          <w:lang w:val="en-CA" w:eastAsia="ko-KR"/>
        </w:rPr>
      </w:pPr>
      <w:ins w:id="81" w:author="Benjamin Bross (#1305)" w:date="2020-09-02T00:41:00Z">
        <w:r w:rsidRPr="00125512">
          <w:rPr>
            <w:noProof/>
            <w:lang w:val="en-CA"/>
          </w:rPr>
          <w:t>maxTbHeight = MaxTbSizeY / </w:t>
        </w:r>
        <w:r w:rsidRPr="00125512">
          <w:rPr>
            <w:noProof/>
            <w:lang w:val="en-CA" w:eastAsia="ko-KR"/>
          </w:rPr>
          <w:t>SubHeightC</w:t>
        </w:r>
        <w:r w:rsidRPr="00125512">
          <w:rPr>
            <w:noProof/>
            <w:lang w:val="en-CA" w:eastAsia="ko-KR"/>
          </w:rPr>
          <w:tab/>
        </w:r>
        <w:r>
          <w:rPr>
            <w:noProof/>
            <w:lang w:val="en-CA" w:eastAsia="ko-KR"/>
          </w:rPr>
          <w:tab/>
        </w:r>
        <w:r w:rsidRPr="00125512">
          <w:rPr>
            <w:noProof/>
            <w:lang w:val="en-CA"/>
          </w:rPr>
          <w:t>(</w:t>
        </w:r>
        <w:r w:rsidRPr="00125512">
          <w:rPr>
            <w:noProof/>
            <w:lang w:val="en-CA"/>
          </w:rPr>
          <w:fldChar w:fldCharType="begin" w:fldLock="1"/>
        </w:r>
        <w:r w:rsidRPr="00125512">
          <w:rPr>
            <w:noProof/>
            <w:lang w:val="en-CA"/>
          </w:rPr>
          <w:instrText xml:space="preserve"> SEQ Equation \* ARABIC </w:instrText>
        </w:r>
        <w:r w:rsidRPr="00125512">
          <w:rPr>
            <w:noProof/>
            <w:lang w:val="en-CA"/>
          </w:rPr>
          <w:fldChar w:fldCharType="separate"/>
        </w:r>
        <w:r>
          <w:rPr>
            <w:noProof/>
            <w:lang w:val="en-CA"/>
          </w:rPr>
          <w:t>1053</w:t>
        </w:r>
        <w:r w:rsidRPr="00125512">
          <w:rPr>
            <w:noProof/>
            <w:lang w:val="en-CA"/>
          </w:rPr>
          <w:fldChar w:fldCharType="end"/>
        </w:r>
        <w:r w:rsidRPr="00125512">
          <w:rPr>
            <w:noProof/>
            <w:lang w:val="en-CA"/>
          </w:rPr>
          <w:t>)</w:t>
        </w:r>
      </w:ins>
    </w:p>
    <w:p w14:paraId="278430E2" w14:textId="77777777" w:rsidR="00B54913" w:rsidRPr="00125512" w:rsidRDefault="00B54913" w:rsidP="00B54913">
      <w:pPr>
        <w:rPr>
          <w:ins w:id="82" w:author="Benjamin Bross (#1305)" w:date="2020-09-02T00:41:00Z"/>
          <w:noProof/>
          <w:lang w:val="en-CA"/>
        </w:rPr>
      </w:pPr>
      <w:ins w:id="83" w:author="Benjamin Bross (#1305)" w:date="2020-09-02T00:41:00Z">
        <w:r w:rsidRPr="00125512">
          <w:rPr>
            <w:noProof/>
            <w:lang w:val="en-CA"/>
          </w:rPr>
          <w:t>Depending on maxTbSize, the following applies:</w:t>
        </w:r>
      </w:ins>
    </w:p>
    <w:p w14:paraId="155405ED" w14:textId="77777777" w:rsidR="00B54913" w:rsidRPr="00125512" w:rsidRDefault="00B54913" w:rsidP="00B54913">
      <w:pPr>
        <w:numPr>
          <w:ilvl w:val="0"/>
          <w:numId w:val="9"/>
        </w:numPr>
        <w:tabs>
          <w:tab w:val="clear" w:pos="794"/>
          <w:tab w:val="num" w:pos="284"/>
          <w:tab w:val="left" w:pos="709"/>
        </w:tabs>
        <w:ind w:left="284" w:hanging="284"/>
        <w:rPr>
          <w:ins w:id="84" w:author="Benjamin Bross (#1305)" w:date="2020-09-02T00:41:00Z"/>
          <w:noProof/>
          <w:lang w:val="en-CA"/>
        </w:rPr>
      </w:pPr>
      <w:ins w:id="85" w:author="Benjamin Bross (#1305)" w:date="2020-09-02T00:41:00Z">
        <w:r w:rsidRPr="00125512">
          <w:rPr>
            <w:noProof/>
            <w:lang w:val="en-CA"/>
          </w:rPr>
          <w:t>If nTbW is greater than maxTbWidth or nTbH is greater than maxTbHeight, the following ordered steps apply.</w:t>
        </w:r>
      </w:ins>
    </w:p>
    <w:p w14:paraId="537414F0" w14:textId="77777777" w:rsidR="00B54913" w:rsidRPr="00125512" w:rsidRDefault="00B54913" w:rsidP="00B54913">
      <w:pPr>
        <w:numPr>
          <w:ilvl w:val="0"/>
          <w:numId w:val="199"/>
        </w:numPr>
        <w:tabs>
          <w:tab w:val="clear" w:pos="794"/>
          <w:tab w:val="clear" w:pos="1191"/>
          <w:tab w:val="clear" w:pos="1588"/>
          <w:tab w:val="clear" w:pos="1985"/>
          <w:tab w:val="left" w:pos="720"/>
          <w:tab w:val="left" w:pos="1080"/>
          <w:tab w:val="left" w:pos="1440"/>
          <w:tab w:val="left" w:pos="2977"/>
        </w:tabs>
        <w:ind w:left="709"/>
        <w:rPr>
          <w:ins w:id="86" w:author="Benjamin Bross (#1305)" w:date="2020-09-02T00:41:00Z"/>
          <w:noProof/>
          <w:lang w:val="en-CA"/>
        </w:rPr>
      </w:pPr>
      <w:ins w:id="87" w:author="Benjamin Bross (#1305)" w:date="2020-09-02T00:41:00Z">
        <w:r w:rsidRPr="00125512">
          <w:rPr>
            <w:noProof/>
            <w:lang w:val="en-CA"/>
          </w:rPr>
          <w:t>The variables verSplitFirst, newTbW and newTbH are derived as follows:</w:t>
        </w:r>
      </w:ins>
    </w:p>
    <w:p w14:paraId="27540BBD" w14:textId="77777777" w:rsidR="00B54913" w:rsidRPr="00125512" w:rsidRDefault="00B54913" w:rsidP="00B54913">
      <w:pPr>
        <w:pStyle w:val="Equation"/>
        <w:tabs>
          <w:tab w:val="clear" w:pos="794"/>
          <w:tab w:val="clear" w:pos="1588"/>
          <w:tab w:val="left" w:pos="2070"/>
        </w:tabs>
        <w:ind w:left="851"/>
        <w:rPr>
          <w:ins w:id="88" w:author="Benjamin Bross (#1305)" w:date="2020-09-02T00:41:00Z"/>
          <w:noProof/>
          <w:lang w:val="en-CA"/>
        </w:rPr>
      </w:pPr>
      <w:ins w:id="89" w:author="Benjamin Bross (#1305)" w:date="2020-09-02T00:41:00Z">
        <w:r w:rsidRPr="00125512">
          <w:rPr>
            <w:noProof/>
            <w:lang w:val="en-CA"/>
          </w:rPr>
          <w:t>verSplitFirst = ( nTbW * SubWidthC &gt; nTbH *</w:t>
        </w:r>
        <w:r>
          <w:rPr>
            <w:noProof/>
            <w:lang w:val="en-CA"/>
          </w:rPr>
          <w:t>S</w:t>
        </w:r>
        <w:r w:rsidRPr="00125512">
          <w:rPr>
            <w:noProof/>
            <w:lang w:val="en-CA"/>
          </w:rPr>
          <w:t>ubHeightC</w:t>
        </w:r>
        <w:r>
          <w:rPr>
            <w:noProof/>
            <w:lang w:val="en-CA"/>
          </w:rPr>
          <w:t xml:space="preserve"> )</w:t>
        </w:r>
        <w:r w:rsidRPr="001427BC">
          <w:rPr>
            <w:noProof/>
            <w:lang w:val="en-CA"/>
          </w:rPr>
          <w:t xml:space="preserve"> </w:t>
        </w:r>
        <w:r>
          <w:rPr>
            <w:noProof/>
            <w:lang w:val="en-CA"/>
          </w:rPr>
          <w:t xml:space="preserve"> </w:t>
        </w:r>
        <w:r w:rsidRPr="00125512">
          <w:rPr>
            <w:noProof/>
            <w:lang w:val="en-CA"/>
          </w:rPr>
          <w:t>&amp;&amp;  ( nTbW &gt; maxTbWidth )</w:t>
        </w:r>
        <w:r w:rsidRPr="00125512">
          <w:rPr>
            <w:noProof/>
            <w:lang w:val="en-CA"/>
          </w:rPr>
          <w:tab/>
          <w:t>(</w:t>
        </w:r>
        <w:r w:rsidRPr="00125512">
          <w:rPr>
            <w:noProof/>
            <w:lang w:val="en-CA"/>
          </w:rPr>
          <w:fldChar w:fldCharType="begin" w:fldLock="1"/>
        </w:r>
        <w:r w:rsidRPr="00125512">
          <w:rPr>
            <w:noProof/>
            <w:lang w:val="en-CA"/>
          </w:rPr>
          <w:instrText xml:space="preserve"> SEQ Equation \* ARABIC </w:instrText>
        </w:r>
        <w:r w:rsidRPr="00125512">
          <w:rPr>
            <w:noProof/>
            <w:lang w:val="en-CA"/>
          </w:rPr>
          <w:fldChar w:fldCharType="separate"/>
        </w:r>
        <w:r>
          <w:rPr>
            <w:noProof/>
            <w:lang w:val="en-CA"/>
          </w:rPr>
          <w:t>1055</w:t>
        </w:r>
        <w:r w:rsidRPr="00125512">
          <w:rPr>
            <w:noProof/>
            <w:lang w:val="en-CA"/>
          </w:rPr>
          <w:fldChar w:fldCharType="end"/>
        </w:r>
        <w:r w:rsidRPr="00125512">
          <w:rPr>
            <w:noProof/>
            <w:lang w:val="en-CA"/>
          </w:rPr>
          <w:t>)</w:t>
        </w:r>
      </w:ins>
    </w:p>
    <w:p w14:paraId="5E530F40" w14:textId="77777777" w:rsidR="00B54913" w:rsidRPr="00125512" w:rsidRDefault="00B54913" w:rsidP="00B54913">
      <w:pPr>
        <w:pStyle w:val="Equation"/>
        <w:tabs>
          <w:tab w:val="clear" w:pos="794"/>
          <w:tab w:val="clear" w:pos="1588"/>
          <w:tab w:val="left" w:pos="851"/>
          <w:tab w:val="left" w:pos="1134"/>
          <w:tab w:val="left" w:pos="1418"/>
        </w:tabs>
        <w:ind w:left="851"/>
        <w:rPr>
          <w:ins w:id="90" w:author="Benjamin Bross (#1305)" w:date="2020-09-02T00:41:00Z"/>
          <w:noProof/>
          <w:lang w:val="en-CA"/>
        </w:rPr>
      </w:pPr>
      <w:ins w:id="91" w:author="Benjamin Bross (#1305)" w:date="2020-09-02T00:41:00Z">
        <w:r w:rsidRPr="00125512">
          <w:rPr>
            <w:noProof/>
            <w:lang w:val="en-CA"/>
          </w:rPr>
          <w:t>newTbW = verSplitFirst ? ( nTbW / 2 ) : nTbW</w:t>
        </w:r>
        <w:r w:rsidRPr="00125512">
          <w:rPr>
            <w:noProof/>
            <w:lang w:val="en-CA" w:eastAsia="ko-KR"/>
          </w:rPr>
          <w:tab/>
        </w:r>
        <w:r w:rsidRPr="00125512">
          <w:rPr>
            <w:noProof/>
            <w:lang w:val="en-CA" w:eastAsia="ko-KR"/>
          </w:rPr>
          <w:tab/>
        </w:r>
        <w:r w:rsidRPr="00125512">
          <w:rPr>
            <w:noProof/>
            <w:lang w:val="en-CA"/>
          </w:rPr>
          <w:t>(</w:t>
        </w:r>
        <w:r w:rsidRPr="00125512">
          <w:rPr>
            <w:noProof/>
            <w:lang w:val="en-CA"/>
          </w:rPr>
          <w:fldChar w:fldCharType="begin" w:fldLock="1"/>
        </w:r>
        <w:r w:rsidRPr="00125512">
          <w:rPr>
            <w:noProof/>
            <w:lang w:val="en-CA"/>
          </w:rPr>
          <w:instrText xml:space="preserve"> SEQ Equation \* ARABIC </w:instrText>
        </w:r>
        <w:r w:rsidRPr="00125512">
          <w:rPr>
            <w:noProof/>
            <w:lang w:val="en-CA"/>
          </w:rPr>
          <w:fldChar w:fldCharType="separate"/>
        </w:r>
        <w:r>
          <w:rPr>
            <w:noProof/>
            <w:lang w:val="en-CA"/>
          </w:rPr>
          <w:t>1056</w:t>
        </w:r>
        <w:r w:rsidRPr="00125512">
          <w:rPr>
            <w:noProof/>
            <w:lang w:val="en-CA"/>
          </w:rPr>
          <w:fldChar w:fldCharType="end"/>
        </w:r>
        <w:r w:rsidRPr="00125512">
          <w:rPr>
            <w:noProof/>
            <w:lang w:val="en-CA"/>
          </w:rPr>
          <w:t>)</w:t>
        </w:r>
      </w:ins>
    </w:p>
    <w:p w14:paraId="337CEFEE" w14:textId="77777777" w:rsidR="00B54913" w:rsidRPr="00125512" w:rsidRDefault="00B54913" w:rsidP="00B54913">
      <w:pPr>
        <w:pStyle w:val="Equation"/>
        <w:tabs>
          <w:tab w:val="clear" w:pos="794"/>
          <w:tab w:val="clear" w:pos="1588"/>
          <w:tab w:val="left" w:pos="851"/>
          <w:tab w:val="left" w:pos="1134"/>
          <w:tab w:val="left" w:pos="1418"/>
        </w:tabs>
        <w:ind w:left="851"/>
        <w:rPr>
          <w:ins w:id="92" w:author="Benjamin Bross (#1305)" w:date="2020-09-02T00:41:00Z"/>
          <w:noProof/>
          <w:lang w:val="en-CA"/>
        </w:rPr>
      </w:pPr>
      <w:ins w:id="93" w:author="Benjamin Bross (#1305)" w:date="2020-09-02T00:41:00Z">
        <w:r w:rsidRPr="00125512">
          <w:rPr>
            <w:noProof/>
            <w:lang w:val="en-CA"/>
          </w:rPr>
          <w:t>newTbH = !verSplitFirst ? ( nTbH / 2 ) : nTbH</w:t>
        </w:r>
        <w:r w:rsidRPr="00125512">
          <w:rPr>
            <w:noProof/>
            <w:lang w:val="en-CA" w:eastAsia="ko-KR"/>
          </w:rPr>
          <w:tab/>
        </w:r>
        <w:r w:rsidRPr="00125512">
          <w:rPr>
            <w:noProof/>
            <w:lang w:val="en-CA" w:eastAsia="ko-KR"/>
          </w:rPr>
          <w:tab/>
        </w:r>
        <w:r w:rsidRPr="00125512">
          <w:rPr>
            <w:noProof/>
            <w:lang w:val="en-CA"/>
          </w:rPr>
          <w:t>(</w:t>
        </w:r>
        <w:r w:rsidRPr="00125512">
          <w:rPr>
            <w:noProof/>
            <w:lang w:val="en-CA"/>
          </w:rPr>
          <w:fldChar w:fldCharType="begin" w:fldLock="1"/>
        </w:r>
        <w:r w:rsidRPr="00125512">
          <w:rPr>
            <w:noProof/>
            <w:lang w:val="en-CA"/>
          </w:rPr>
          <w:instrText xml:space="preserve"> SEQ Equation \* ARABIC </w:instrText>
        </w:r>
        <w:r w:rsidRPr="00125512">
          <w:rPr>
            <w:noProof/>
            <w:lang w:val="en-CA"/>
          </w:rPr>
          <w:fldChar w:fldCharType="separate"/>
        </w:r>
        <w:r>
          <w:rPr>
            <w:noProof/>
            <w:lang w:val="en-CA"/>
          </w:rPr>
          <w:t>1057</w:t>
        </w:r>
        <w:r w:rsidRPr="00125512">
          <w:rPr>
            <w:noProof/>
            <w:lang w:val="en-CA"/>
          </w:rPr>
          <w:fldChar w:fldCharType="end"/>
        </w:r>
        <w:r w:rsidRPr="00125512">
          <w:rPr>
            <w:noProof/>
            <w:lang w:val="en-CA"/>
          </w:rPr>
          <w:t>)</w:t>
        </w:r>
      </w:ins>
    </w:p>
    <w:p w14:paraId="5B0D4398" w14:textId="1B5DEC13" w:rsidR="00B54913" w:rsidRPr="00125512" w:rsidRDefault="00B54913" w:rsidP="00B54913">
      <w:pPr>
        <w:numPr>
          <w:ilvl w:val="0"/>
          <w:numId w:val="199"/>
        </w:numPr>
        <w:tabs>
          <w:tab w:val="clear" w:pos="794"/>
          <w:tab w:val="clear" w:pos="1191"/>
          <w:tab w:val="clear" w:pos="1588"/>
          <w:tab w:val="clear" w:pos="1985"/>
          <w:tab w:val="left" w:pos="720"/>
          <w:tab w:val="left" w:pos="1080"/>
          <w:tab w:val="left" w:pos="1440"/>
          <w:tab w:val="left" w:pos="2977"/>
        </w:tabs>
        <w:ind w:left="709"/>
        <w:rPr>
          <w:ins w:id="94" w:author="Benjamin Bross (#1305)" w:date="2020-09-02T00:41:00Z"/>
          <w:noProof/>
          <w:lang w:val="en-CA"/>
        </w:rPr>
      </w:pPr>
      <w:ins w:id="95" w:author="Benjamin Bross (#1305)" w:date="2020-09-02T00:41:00Z">
        <w:r w:rsidRPr="00125512">
          <w:rPr>
            <w:noProof/>
            <w:lang w:val="en-CA"/>
          </w:rPr>
          <w:t>The decoding process</w:t>
        </w:r>
        <w:del w:id="96" w:author="Benjamin Bross (bb4)" w:date="2020-09-02T15:53:00Z">
          <w:r w:rsidRPr="00125512" w:rsidDel="00C848C2">
            <w:rPr>
              <w:noProof/>
              <w:lang w:val="en-CA"/>
            </w:rPr>
            <w:delText xml:space="preserve"> </w:delText>
          </w:r>
          <w:r w:rsidRPr="00125512" w:rsidDel="00C848C2">
            <w:rPr>
              <w:noProof/>
              <w:lang w:val="en-CA" w:eastAsia="ko-KR"/>
            </w:rPr>
            <w:delText>process</w:delText>
          </w:r>
        </w:del>
        <w:r w:rsidRPr="00125512">
          <w:rPr>
            <w:noProof/>
            <w:lang w:val="en-CA" w:eastAsia="ko-KR"/>
          </w:rPr>
          <w:t xml:space="preserve"> for</w:t>
        </w:r>
        <w:r w:rsidRPr="00125512" w:rsidDel="003C51E6">
          <w:rPr>
            <w:noProof/>
            <w:lang w:val="en-CA" w:eastAsia="ko-KR"/>
          </w:rPr>
          <w:t xml:space="preserve"> the </w:t>
        </w:r>
        <w:r>
          <w:rPr>
            <w:noProof/>
            <w:lang w:val="en-CA" w:eastAsia="ko-KR"/>
          </w:rPr>
          <w:t>reconstructed</w:t>
        </w:r>
        <w:r w:rsidRPr="00125512" w:rsidDel="003C51E6">
          <w:rPr>
            <w:noProof/>
            <w:lang w:val="en-CA" w:eastAsia="ko-KR"/>
          </w:rPr>
          <w:t xml:space="preserve"> signal of </w:t>
        </w:r>
        <w:r>
          <w:rPr>
            <w:noProof/>
            <w:lang w:val="en-CA" w:eastAsia="ko-KR"/>
          </w:rPr>
          <w:t xml:space="preserve">chroma </w:t>
        </w:r>
        <w:r w:rsidRPr="00125512" w:rsidDel="003C51E6">
          <w:rPr>
            <w:noProof/>
            <w:lang w:val="en-CA" w:eastAsia="ko-KR"/>
          </w:rPr>
          <w:t xml:space="preserve">coding </w:t>
        </w:r>
        <w:r>
          <w:rPr>
            <w:noProof/>
            <w:lang w:val="en-CA" w:eastAsia="ko-KR"/>
          </w:rPr>
          <w:t>blocks</w:t>
        </w:r>
        <w:r w:rsidRPr="00125512" w:rsidDel="003C51E6">
          <w:rPr>
            <w:noProof/>
            <w:lang w:val="en-CA" w:eastAsia="ko-KR"/>
          </w:rPr>
          <w:t xml:space="preserve"> coded in inter prediction mode</w:t>
        </w:r>
        <w:r w:rsidRPr="00125512">
          <w:rPr>
            <w:noProof/>
            <w:lang w:val="en-CA"/>
          </w:rPr>
          <w:t xml:space="preserve"> as specified in this </w:t>
        </w:r>
        <w:r>
          <w:rPr>
            <w:noProof/>
            <w:lang w:val="en-CA"/>
          </w:rPr>
          <w:t>subclause</w:t>
        </w:r>
        <w:r w:rsidRPr="00125512">
          <w:rPr>
            <w:noProof/>
            <w:lang w:val="en-CA"/>
          </w:rPr>
          <w:t xml:space="preserve"> is invoked with ( xTb0, yTb0 ), the transform block width nTbW set equal to newTbW and the height nTbH set equal to newTbH, </w:t>
        </w:r>
        <w:r w:rsidRPr="00E46D37">
          <w:rPr>
            <w:noProof/>
            <w:lang w:val="en-CA" w:eastAsia="ko-KR"/>
          </w:rPr>
          <w:t>cIdx</w:t>
        </w:r>
        <w:r>
          <w:rPr>
            <w:noProof/>
            <w:lang w:val="en-CA" w:eastAsia="ko-KR"/>
          </w:rPr>
          <w:t xml:space="preserve">, the </w:t>
        </w:r>
        <w:r w:rsidRPr="00125512">
          <w:rPr>
            <w:noProof/>
            <w:lang w:val="en-CA"/>
          </w:rPr>
          <w:t>(</w:t>
        </w:r>
        <w:r>
          <w:rPr>
            <w:noProof/>
            <w:lang w:val="en-CA"/>
          </w:rPr>
          <w:t>newT</w:t>
        </w:r>
        <w:r w:rsidRPr="00F43CC3">
          <w:rPr>
            <w:noProof/>
            <w:lang w:val="en-CA"/>
          </w:rPr>
          <w:t>bW</w:t>
        </w:r>
        <w:r w:rsidRPr="00125512">
          <w:rPr>
            <w:noProof/>
            <w:lang w:val="en-CA"/>
          </w:rPr>
          <w:t>)x(</w:t>
        </w:r>
        <w:r>
          <w:rPr>
            <w:noProof/>
            <w:lang w:val="en-CA"/>
          </w:rPr>
          <w:t>newT</w:t>
        </w:r>
        <w:r w:rsidRPr="00F43CC3">
          <w:rPr>
            <w:noProof/>
            <w:lang w:val="en-CA"/>
          </w:rPr>
          <w:t>bH</w:t>
        </w:r>
        <w:r w:rsidRPr="00125512">
          <w:rPr>
            <w:noProof/>
            <w:lang w:val="en-CA"/>
          </w:rPr>
          <w:t>) array predSamples</w:t>
        </w:r>
        <w:r>
          <w:rPr>
            <w:noProof/>
            <w:lang w:val="en-CA"/>
          </w:rPr>
          <w:t xml:space="preserve"> set equal to </w:t>
        </w:r>
        <w:r w:rsidRPr="00125512">
          <w:rPr>
            <w:noProof/>
            <w:lang w:val="en-CA"/>
          </w:rPr>
          <w:t>predSamples</w:t>
        </w:r>
        <w:r>
          <w:rPr>
            <w:noProof/>
            <w:lang w:val="en-CA"/>
          </w:rPr>
          <w:t xml:space="preserve">[ x ][ y ], and the </w:t>
        </w:r>
        <w:r w:rsidRPr="00125512">
          <w:rPr>
            <w:noProof/>
            <w:lang w:val="en-CA"/>
          </w:rPr>
          <w:t>(</w:t>
        </w:r>
        <w:r>
          <w:rPr>
            <w:noProof/>
            <w:lang w:val="en-CA"/>
          </w:rPr>
          <w:t>newT</w:t>
        </w:r>
        <w:r w:rsidRPr="00F43CC3">
          <w:rPr>
            <w:noProof/>
            <w:lang w:val="en-CA"/>
          </w:rPr>
          <w:t>bW</w:t>
        </w:r>
        <w:r w:rsidRPr="00125512">
          <w:rPr>
            <w:noProof/>
            <w:lang w:val="en-CA"/>
          </w:rPr>
          <w:t>)x(</w:t>
        </w:r>
        <w:r>
          <w:rPr>
            <w:noProof/>
            <w:lang w:val="en-CA"/>
          </w:rPr>
          <w:t>newT</w:t>
        </w:r>
        <w:r w:rsidRPr="00F43CC3">
          <w:rPr>
            <w:noProof/>
            <w:lang w:val="en-CA"/>
          </w:rPr>
          <w:t>bH</w:t>
        </w:r>
        <w:r w:rsidRPr="00125512">
          <w:rPr>
            <w:noProof/>
            <w:lang w:val="en-CA"/>
          </w:rPr>
          <w:t>)</w:t>
        </w:r>
        <w:r>
          <w:rPr>
            <w:noProof/>
            <w:lang w:val="en-CA"/>
          </w:rPr>
          <w:t xml:space="preserve"> array res</w:t>
        </w:r>
        <w:r w:rsidRPr="00125512">
          <w:rPr>
            <w:noProof/>
            <w:lang w:val="en-CA"/>
          </w:rPr>
          <w:t>Samples</w:t>
        </w:r>
        <w:r w:rsidRPr="00E46D37">
          <w:rPr>
            <w:noProof/>
            <w:lang w:val="en-CA" w:eastAsia="ko-KR"/>
          </w:rPr>
          <w:t xml:space="preserve"> </w:t>
        </w:r>
        <w:r>
          <w:rPr>
            <w:noProof/>
            <w:lang w:val="en-CA"/>
          </w:rPr>
          <w:t>set equal to res</w:t>
        </w:r>
        <w:r w:rsidRPr="00125512">
          <w:rPr>
            <w:noProof/>
            <w:lang w:val="en-CA"/>
          </w:rPr>
          <w:t>Samples</w:t>
        </w:r>
        <w:r>
          <w:rPr>
            <w:noProof/>
            <w:lang w:val="en-CA"/>
          </w:rPr>
          <w:t>[ x ][ y ]</w:t>
        </w:r>
        <w:r w:rsidRPr="00125512">
          <w:rPr>
            <w:noProof/>
            <w:lang w:val="en-CA"/>
          </w:rPr>
          <w:t xml:space="preserve"> with </w:t>
        </w:r>
        <w:r w:rsidRPr="00125512">
          <w:rPr>
            <w:noProof/>
            <w:lang w:val="en-CA" w:eastAsia="ko-KR"/>
          </w:rPr>
          <w:t>x = </w:t>
        </w:r>
        <w:r w:rsidRPr="00125512">
          <w:rPr>
            <w:noProof/>
            <w:lang w:val="en-CA"/>
          </w:rPr>
          <w:t>0</w:t>
        </w:r>
        <w:r w:rsidRPr="00125512">
          <w:rPr>
            <w:noProof/>
            <w:lang w:val="en-CA" w:eastAsia="ko-KR"/>
          </w:rPr>
          <w:t>..</w:t>
        </w:r>
        <w:r w:rsidRPr="00125512">
          <w:rPr>
            <w:noProof/>
            <w:lang w:val="en-CA"/>
          </w:rPr>
          <w:t>n</w:t>
        </w:r>
        <w:r>
          <w:rPr>
            <w:noProof/>
            <w:lang w:val="en-CA"/>
          </w:rPr>
          <w:t>ew</w:t>
        </w:r>
        <w:r w:rsidRPr="00125512">
          <w:rPr>
            <w:noProof/>
            <w:lang w:val="en-CA"/>
          </w:rPr>
          <w:t>TbW </w:t>
        </w:r>
        <w:r w:rsidRPr="00125512">
          <w:rPr>
            <w:noProof/>
            <w:lang w:val="en-CA" w:eastAsia="ko-KR"/>
          </w:rPr>
          <w:t>−</w:t>
        </w:r>
        <w:r w:rsidRPr="00125512">
          <w:rPr>
            <w:noProof/>
            <w:lang w:val="en-CA"/>
          </w:rPr>
          <w:t> </w:t>
        </w:r>
        <w:r w:rsidRPr="00125512">
          <w:rPr>
            <w:noProof/>
            <w:lang w:val="en-CA" w:eastAsia="ko-KR"/>
          </w:rPr>
          <w:t>1, y = </w:t>
        </w:r>
        <w:r w:rsidRPr="00125512">
          <w:rPr>
            <w:noProof/>
            <w:lang w:val="en-CA"/>
          </w:rPr>
          <w:t>0</w:t>
        </w:r>
        <w:r w:rsidRPr="00125512">
          <w:rPr>
            <w:noProof/>
            <w:lang w:val="en-CA" w:eastAsia="ko-KR"/>
          </w:rPr>
          <w:t>..</w:t>
        </w:r>
        <w:r w:rsidRPr="00125512">
          <w:rPr>
            <w:noProof/>
            <w:lang w:val="en-CA"/>
          </w:rPr>
          <w:t>n</w:t>
        </w:r>
        <w:r>
          <w:rPr>
            <w:noProof/>
            <w:lang w:val="en-CA"/>
          </w:rPr>
          <w:t>ew</w:t>
        </w:r>
        <w:r w:rsidRPr="00125512">
          <w:rPr>
            <w:noProof/>
            <w:lang w:val="en-CA"/>
          </w:rPr>
          <w:t>TbH </w:t>
        </w:r>
        <w:r w:rsidRPr="00125512">
          <w:rPr>
            <w:noProof/>
            <w:lang w:val="en-CA" w:eastAsia="ko-KR"/>
          </w:rPr>
          <w:t>−</w:t>
        </w:r>
        <w:r w:rsidRPr="00125512">
          <w:rPr>
            <w:noProof/>
            <w:lang w:val="en-CA"/>
          </w:rPr>
          <w:t> </w:t>
        </w:r>
        <w:r w:rsidRPr="00125512">
          <w:rPr>
            <w:noProof/>
            <w:lang w:val="en-CA" w:eastAsia="ko-KR"/>
          </w:rPr>
          <w:t>1</w:t>
        </w:r>
        <w:r>
          <w:rPr>
            <w:noProof/>
            <w:lang w:val="en-CA"/>
          </w:rPr>
          <w:t xml:space="preserve"> </w:t>
        </w:r>
        <w:r w:rsidRPr="00E46D37">
          <w:rPr>
            <w:noProof/>
            <w:lang w:val="en-CA" w:eastAsia="ko-KR"/>
          </w:rPr>
          <w:t>as inputs, and the output is</w:t>
        </w:r>
        <w:r w:rsidRPr="00F43CC3">
          <w:rPr>
            <w:noProof/>
            <w:lang w:val="en-CA"/>
          </w:rPr>
          <w:t xml:space="preserve"> a modified reconstructed picture before in-loop filtering</w:t>
        </w:r>
        <w:r w:rsidRPr="00E46D37">
          <w:rPr>
            <w:noProof/>
            <w:lang w:val="en-CA" w:eastAsia="ko-KR"/>
          </w:rPr>
          <w:t>.</w:t>
        </w:r>
      </w:ins>
    </w:p>
    <w:p w14:paraId="26E6F8A9" w14:textId="77777777" w:rsidR="00B54913" w:rsidRPr="00125512" w:rsidRDefault="00B54913" w:rsidP="00B54913">
      <w:pPr>
        <w:numPr>
          <w:ilvl w:val="0"/>
          <w:numId w:val="199"/>
        </w:numPr>
        <w:tabs>
          <w:tab w:val="clear" w:pos="794"/>
          <w:tab w:val="clear" w:pos="1191"/>
          <w:tab w:val="clear" w:pos="1588"/>
          <w:tab w:val="clear" w:pos="1985"/>
          <w:tab w:val="left" w:pos="720"/>
          <w:tab w:val="left" w:pos="1080"/>
          <w:tab w:val="left" w:pos="1440"/>
          <w:tab w:val="left" w:pos="2977"/>
        </w:tabs>
        <w:ind w:left="709"/>
        <w:rPr>
          <w:ins w:id="97" w:author="Benjamin Bross (#1305)" w:date="2020-09-02T00:41:00Z"/>
          <w:noProof/>
          <w:lang w:val="en-CA"/>
        </w:rPr>
      </w:pPr>
      <w:ins w:id="98" w:author="Benjamin Bross (#1305)" w:date="2020-09-02T00:41:00Z">
        <w:r w:rsidRPr="00125512">
          <w:rPr>
            <w:noProof/>
            <w:lang w:val="en-CA"/>
          </w:rPr>
          <w:t>The following applies:</w:t>
        </w:r>
      </w:ins>
    </w:p>
    <w:p w14:paraId="05DE2817" w14:textId="77777777" w:rsidR="00B54913" w:rsidRPr="00125512" w:rsidRDefault="00B54913" w:rsidP="00B54913">
      <w:pPr>
        <w:numPr>
          <w:ilvl w:val="0"/>
          <w:numId w:val="9"/>
        </w:numPr>
        <w:tabs>
          <w:tab w:val="clear" w:pos="794"/>
        </w:tabs>
        <w:ind w:left="1080" w:hanging="284"/>
        <w:rPr>
          <w:ins w:id="99" w:author="Benjamin Bross (#1305)" w:date="2020-09-02T00:41:00Z"/>
          <w:noProof/>
          <w:lang w:val="en-CA"/>
        </w:rPr>
      </w:pPr>
      <w:ins w:id="100" w:author="Benjamin Bross (#1305)" w:date="2020-09-02T00:41:00Z">
        <w:r w:rsidRPr="00125512">
          <w:rPr>
            <w:noProof/>
            <w:lang w:val="en-CA"/>
          </w:rPr>
          <w:t xml:space="preserve">If verSplitFirst is equal to TRUE, the decoding </w:t>
        </w:r>
        <w:r w:rsidRPr="00125512">
          <w:rPr>
            <w:noProof/>
            <w:lang w:val="en-CA" w:eastAsia="ko-KR"/>
          </w:rPr>
          <w:t>process for</w:t>
        </w:r>
        <w:r w:rsidRPr="00125512" w:rsidDel="003C51E6">
          <w:rPr>
            <w:noProof/>
            <w:lang w:val="en-CA" w:eastAsia="ko-KR"/>
          </w:rPr>
          <w:t xml:space="preserve"> the </w:t>
        </w:r>
        <w:r>
          <w:rPr>
            <w:noProof/>
            <w:lang w:val="en-CA" w:eastAsia="ko-KR"/>
          </w:rPr>
          <w:t>reconstructed</w:t>
        </w:r>
        <w:r w:rsidRPr="00125512" w:rsidDel="003C51E6">
          <w:rPr>
            <w:noProof/>
            <w:lang w:val="en-CA" w:eastAsia="ko-KR"/>
          </w:rPr>
          <w:t xml:space="preserve"> signal of </w:t>
        </w:r>
        <w:r>
          <w:rPr>
            <w:noProof/>
            <w:lang w:val="en-CA" w:eastAsia="ko-KR"/>
          </w:rPr>
          <w:t xml:space="preserve">chroma </w:t>
        </w:r>
        <w:r w:rsidRPr="00125512" w:rsidDel="003C51E6">
          <w:rPr>
            <w:noProof/>
            <w:lang w:val="en-CA" w:eastAsia="ko-KR"/>
          </w:rPr>
          <w:t xml:space="preserve">coding </w:t>
        </w:r>
        <w:r>
          <w:rPr>
            <w:noProof/>
            <w:lang w:val="en-CA" w:eastAsia="ko-KR"/>
          </w:rPr>
          <w:t>blocks</w:t>
        </w:r>
        <w:r w:rsidRPr="00125512" w:rsidDel="003C51E6">
          <w:rPr>
            <w:noProof/>
            <w:lang w:val="en-CA" w:eastAsia="ko-KR"/>
          </w:rPr>
          <w:t xml:space="preserve"> coded in inter prediction mode</w:t>
        </w:r>
        <w:r w:rsidRPr="00125512">
          <w:rPr>
            <w:noProof/>
            <w:lang w:val="en-CA"/>
          </w:rPr>
          <w:t xml:space="preserve"> as specified in this </w:t>
        </w:r>
        <w:r>
          <w:rPr>
            <w:noProof/>
            <w:lang w:val="en-CA"/>
          </w:rPr>
          <w:t>subclause</w:t>
        </w:r>
        <w:r w:rsidRPr="00125512">
          <w:rPr>
            <w:noProof/>
            <w:lang w:val="en-CA"/>
          </w:rPr>
          <w:t xml:space="preserve"> is invoked with the location ( xTb0, yTb0 ) set equal to ( xTb0 + newTbW, yTb0 ), the transform block width nTbW set equal to newTbW and the height nTbH set equal to newTbH, </w:t>
        </w:r>
        <w:r w:rsidRPr="00E46D37">
          <w:rPr>
            <w:noProof/>
            <w:lang w:val="en-CA" w:eastAsia="ko-KR"/>
          </w:rPr>
          <w:t>cIdx</w:t>
        </w:r>
        <w:r>
          <w:rPr>
            <w:noProof/>
            <w:lang w:val="en-CA" w:eastAsia="ko-KR"/>
          </w:rPr>
          <w:t xml:space="preserve">, the </w:t>
        </w:r>
        <w:r w:rsidRPr="00125512">
          <w:rPr>
            <w:noProof/>
            <w:lang w:val="en-CA"/>
          </w:rPr>
          <w:t>(</w:t>
        </w:r>
        <w:r>
          <w:rPr>
            <w:noProof/>
            <w:lang w:val="en-CA"/>
          </w:rPr>
          <w:t>newT</w:t>
        </w:r>
        <w:r w:rsidRPr="00F43CC3">
          <w:rPr>
            <w:noProof/>
            <w:lang w:val="en-CA"/>
          </w:rPr>
          <w:t>bW</w:t>
        </w:r>
        <w:r w:rsidRPr="00125512">
          <w:rPr>
            <w:noProof/>
            <w:lang w:val="en-CA"/>
          </w:rPr>
          <w:t>)x(</w:t>
        </w:r>
        <w:r>
          <w:rPr>
            <w:noProof/>
            <w:lang w:val="en-CA"/>
          </w:rPr>
          <w:t>newT</w:t>
        </w:r>
        <w:r w:rsidRPr="00F43CC3">
          <w:rPr>
            <w:noProof/>
            <w:lang w:val="en-CA"/>
          </w:rPr>
          <w:t>bH</w:t>
        </w:r>
        <w:r w:rsidRPr="00125512">
          <w:rPr>
            <w:noProof/>
            <w:lang w:val="en-CA"/>
          </w:rPr>
          <w:t>) array predSamples</w:t>
        </w:r>
        <w:r>
          <w:rPr>
            <w:noProof/>
            <w:lang w:val="en-CA"/>
          </w:rPr>
          <w:t xml:space="preserve"> set equal to </w:t>
        </w:r>
        <w:r w:rsidRPr="00125512">
          <w:rPr>
            <w:noProof/>
            <w:lang w:val="en-CA"/>
          </w:rPr>
          <w:t>predSamples</w:t>
        </w:r>
        <w:r>
          <w:rPr>
            <w:noProof/>
            <w:lang w:val="en-CA"/>
          </w:rPr>
          <w:t xml:space="preserve">[ x ][ y ], and the </w:t>
        </w:r>
        <w:r w:rsidRPr="00125512">
          <w:rPr>
            <w:noProof/>
            <w:lang w:val="en-CA"/>
          </w:rPr>
          <w:t>(</w:t>
        </w:r>
        <w:r>
          <w:rPr>
            <w:noProof/>
            <w:lang w:val="en-CA"/>
          </w:rPr>
          <w:t>newT</w:t>
        </w:r>
        <w:r w:rsidRPr="00F43CC3">
          <w:rPr>
            <w:noProof/>
            <w:lang w:val="en-CA"/>
          </w:rPr>
          <w:t>bW</w:t>
        </w:r>
        <w:r w:rsidRPr="00125512">
          <w:rPr>
            <w:noProof/>
            <w:lang w:val="en-CA"/>
          </w:rPr>
          <w:t>)x(</w:t>
        </w:r>
        <w:r>
          <w:rPr>
            <w:noProof/>
            <w:lang w:val="en-CA"/>
          </w:rPr>
          <w:t>newT</w:t>
        </w:r>
        <w:r w:rsidRPr="00F43CC3">
          <w:rPr>
            <w:noProof/>
            <w:lang w:val="en-CA"/>
          </w:rPr>
          <w:t>bH</w:t>
        </w:r>
        <w:r w:rsidRPr="00125512">
          <w:rPr>
            <w:noProof/>
            <w:lang w:val="en-CA"/>
          </w:rPr>
          <w:t>)</w:t>
        </w:r>
        <w:r>
          <w:rPr>
            <w:noProof/>
            <w:lang w:val="en-CA"/>
          </w:rPr>
          <w:t xml:space="preserve"> array res</w:t>
        </w:r>
        <w:r w:rsidRPr="00125512">
          <w:rPr>
            <w:noProof/>
            <w:lang w:val="en-CA"/>
          </w:rPr>
          <w:t>Samples</w:t>
        </w:r>
        <w:r w:rsidRPr="00E46D37">
          <w:rPr>
            <w:noProof/>
            <w:lang w:val="en-CA" w:eastAsia="ko-KR"/>
          </w:rPr>
          <w:t xml:space="preserve"> </w:t>
        </w:r>
        <w:r>
          <w:rPr>
            <w:noProof/>
            <w:lang w:val="en-CA"/>
          </w:rPr>
          <w:t>set equal to res</w:t>
        </w:r>
        <w:r w:rsidRPr="00125512">
          <w:rPr>
            <w:noProof/>
            <w:lang w:val="en-CA"/>
          </w:rPr>
          <w:t>Samples</w:t>
        </w:r>
        <w:r>
          <w:rPr>
            <w:noProof/>
            <w:lang w:val="en-CA"/>
          </w:rPr>
          <w:t>[ x ][ y ]</w:t>
        </w:r>
        <w:r w:rsidRPr="00125512">
          <w:rPr>
            <w:noProof/>
            <w:lang w:val="en-CA"/>
          </w:rPr>
          <w:t xml:space="preserve"> with </w:t>
        </w:r>
        <w:r w:rsidRPr="00125512">
          <w:rPr>
            <w:noProof/>
            <w:lang w:val="en-CA" w:eastAsia="ko-KR"/>
          </w:rPr>
          <w:t>x =</w:t>
        </w:r>
        <w:r w:rsidRPr="00125512">
          <w:rPr>
            <w:noProof/>
            <w:lang w:val="en-CA"/>
          </w:rPr>
          <w:t> newTbW</w:t>
        </w:r>
        <w:r w:rsidRPr="00125512">
          <w:rPr>
            <w:noProof/>
            <w:lang w:val="en-CA" w:eastAsia="ko-KR"/>
          </w:rPr>
          <w:t>..</w:t>
        </w:r>
        <w:r>
          <w:rPr>
            <w:noProof/>
            <w:lang w:val="en-CA"/>
          </w:rPr>
          <w:t>2 * </w:t>
        </w:r>
        <w:r w:rsidRPr="00125512">
          <w:rPr>
            <w:noProof/>
            <w:lang w:val="en-CA"/>
          </w:rPr>
          <w:t>newTbW </w:t>
        </w:r>
        <w:r w:rsidRPr="00125512">
          <w:rPr>
            <w:noProof/>
            <w:lang w:val="en-CA" w:eastAsia="ko-KR"/>
          </w:rPr>
          <w:t>−</w:t>
        </w:r>
        <w:r w:rsidRPr="00125512">
          <w:rPr>
            <w:noProof/>
            <w:lang w:val="en-CA"/>
          </w:rPr>
          <w:t> </w:t>
        </w:r>
        <w:r w:rsidRPr="00125512">
          <w:rPr>
            <w:noProof/>
            <w:lang w:val="en-CA" w:eastAsia="ko-KR"/>
          </w:rPr>
          <w:t>1, y = </w:t>
        </w:r>
        <w:r w:rsidRPr="00125512">
          <w:rPr>
            <w:noProof/>
            <w:lang w:val="en-CA"/>
          </w:rPr>
          <w:t>0</w:t>
        </w:r>
        <w:r w:rsidRPr="00125512">
          <w:rPr>
            <w:noProof/>
            <w:lang w:val="en-CA" w:eastAsia="ko-KR"/>
          </w:rPr>
          <w:t>..</w:t>
        </w:r>
        <w:r w:rsidRPr="00125512">
          <w:rPr>
            <w:noProof/>
            <w:lang w:val="en-CA"/>
          </w:rPr>
          <w:t>n</w:t>
        </w:r>
        <w:r>
          <w:rPr>
            <w:noProof/>
            <w:lang w:val="en-CA"/>
          </w:rPr>
          <w:t>ew</w:t>
        </w:r>
        <w:r w:rsidRPr="00125512">
          <w:rPr>
            <w:noProof/>
            <w:lang w:val="en-CA"/>
          </w:rPr>
          <w:t>TbH </w:t>
        </w:r>
        <w:r w:rsidRPr="00125512">
          <w:rPr>
            <w:noProof/>
            <w:lang w:val="en-CA" w:eastAsia="ko-KR"/>
          </w:rPr>
          <w:t>−</w:t>
        </w:r>
        <w:r w:rsidRPr="00125512">
          <w:rPr>
            <w:noProof/>
            <w:lang w:val="en-CA"/>
          </w:rPr>
          <w:t> </w:t>
        </w:r>
        <w:r w:rsidRPr="00125512">
          <w:rPr>
            <w:noProof/>
            <w:lang w:val="en-CA" w:eastAsia="ko-KR"/>
          </w:rPr>
          <w:t>1</w:t>
        </w:r>
        <w:r w:rsidRPr="00E46D37">
          <w:rPr>
            <w:noProof/>
            <w:lang w:val="en-CA" w:eastAsia="ko-KR"/>
          </w:rPr>
          <w:t xml:space="preserve"> as inputs, and the output is</w:t>
        </w:r>
        <w:r w:rsidRPr="00F43CC3">
          <w:rPr>
            <w:noProof/>
            <w:lang w:val="en-CA"/>
          </w:rPr>
          <w:t xml:space="preserve"> a modified reconstructed picture before in-loop filtering</w:t>
        </w:r>
        <w:r w:rsidRPr="00125512">
          <w:rPr>
            <w:noProof/>
            <w:lang w:val="en-CA"/>
          </w:rPr>
          <w:t>.</w:t>
        </w:r>
      </w:ins>
    </w:p>
    <w:p w14:paraId="36B4B2C7" w14:textId="77777777" w:rsidR="00B54913" w:rsidRPr="00125512" w:rsidRDefault="00B54913" w:rsidP="00B54913">
      <w:pPr>
        <w:numPr>
          <w:ilvl w:val="0"/>
          <w:numId w:val="9"/>
        </w:numPr>
        <w:tabs>
          <w:tab w:val="clear" w:pos="794"/>
        </w:tabs>
        <w:ind w:left="1080" w:hanging="284"/>
        <w:rPr>
          <w:ins w:id="101" w:author="Benjamin Bross (#1305)" w:date="2020-09-02T00:41:00Z"/>
          <w:noProof/>
          <w:lang w:val="en-CA"/>
        </w:rPr>
      </w:pPr>
      <w:ins w:id="102" w:author="Benjamin Bross (#1305)" w:date="2020-09-02T00:41:00Z">
        <w:r w:rsidRPr="00125512">
          <w:rPr>
            <w:noProof/>
            <w:lang w:val="en-CA"/>
          </w:rPr>
          <w:t xml:space="preserve">Otherwise (verSplitFirst is equal to FALSE), the process </w:t>
        </w:r>
        <w:r w:rsidRPr="00125512">
          <w:rPr>
            <w:noProof/>
            <w:lang w:val="en-CA" w:eastAsia="ko-KR"/>
          </w:rPr>
          <w:t>for</w:t>
        </w:r>
        <w:r w:rsidRPr="00125512" w:rsidDel="003C51E6">
          <w:rPr>
            <w:noProof/>
            <w:lang w:val="en-CA" w:eastAsia="ko-KR"/>
          </w:rPr>
          <w:t xml:space="preserve"> the </w:t>
        </w:r>
        <w:r>
          <w:rPr>
            <w:noProof/>
            <w:lang w:val="en-CA" w:eastAsia="ko-KR"/>
          </w:rPr>
          <w:t>reconstructed</w:t>
        </w:r>
        <w:r w:rsidRPr="00125512" w:rsidDel="003C51E6">
          <w:rPr>
            <w:noProof/>
            <w:lang w:val="en-CA" w:eastAsia="ko-KR"/>
          </w:rPr>
          <w:t xml:space="preserve"> signal of </w:t>
        </w:r>
        <w:r>
          <w:rPr>
            <w:noProof/>
            <w:lang w:val="en-CA" w:eastAsia="ko-KR"/>
          </w:rPr>
          <w:t xml:space="preserve">chroma </w:t>
        </w:r>
        <w:r w:rsidRPr="00125512" w:rsidDel="003C51E6">
          <w:rPr>
            <w:noProof/>
            <w:lang w:val="en-CA" w:eastAsia="ko-KR"/>
          </w:rPr>
          <w:t xml:space="preserve">coding </w:t>
        </w:r>
        <w:r>
          <w:rPr>
            <w:noProof/>
            <w:lang w:val="en-CA" w:eastAsia="ko-KR"/>
          </w:rPr>
          <w:t>blocks</w:t>
        </w:r>
        <w:r w:rsidRPr="00125512" w:rsidDel="003C51E6">
          <w:rPr>
            <w:noProof/>
            <w:lang w:val="en-CA" w:eastAsia="ko-KR"/>
          </w:rPr>
          <w:t xml:space="preserve"> coded in inter prediction mode</w:t>
        </w:r>
        <w:r w:rsidRPr="00125512">
          <w:rPr>
            <w:noProof/>
            <w:lang w:val="en-CA"/>
          </w:rPr>
          <w:t xml:space="preserve"> as specified in this </w:t>
        </w:r>
        <w:r>
          <w:rPr>
            <w:noProof/>
            <w:lang w:val="en-CA"/>
          </w:rPr>
          <w:t>subclause</w:t>
        </w:r>
        <w:r w:rsidRPr="00125512">
          <w:rPr>
            <w:noProof/>
            <w:lang w:val="en-CA"/>
          </w:rPr>
          <w:t xml:space="preserve"> is invoked with the location ( xTb0, yTb0 ) set equal to ( xTb0, yTb0 + newTbH ), the transform block width nTbW set equal to newTbW and the height </w:t>
        </w:r>
        <w:r w:rsidRPr="00125512">
          <w:rPr>
            <w:noProof/>
            <w:lang w:val="en-CA"/>
          </w:rPr>
          <w:lastRenderedPageBreak/>
          <w:t xml:space="preserve">nTbH set equal to newTbH, </w:t>
        </w:r>
        <w:r w:rsidRPr="00E46D37">
          <w:rPr>
            <w:noProof/>
            <w:lang w:val="en-CA" w:eastAsia="ko-KR"/>
          </w:rPr>
          <w:t>cIdx</w:t>
        </w:r>
        <w:r>
          <w:rPr>
            <w:noProof/>
            <w:lang w:val="en-CA" w:eastAsia="ko-KR"/>
          </w:rPr>
          <w:t xml:space="preserve">, the </w:t>
        </w:r>
        <w:r w:rsidRPr="00125512">
          <w:rPr>
            <w:noProof/>
            <w:lang w:val="en-CA"/>
          </w:rPr>
          <w:t>(</w:t>
        </w:r>
        <w:r>
          <w:rPr>
            <w:noProof/>
            <w:lang w:val="en-CA"/>
          </w:rPr>
          <w:t>newT</w:t>
        </w:r>
        <w:r w:rsidRPr="00F43CC3">
          <w:rPr>
            <w:noProof/>
            <w:lang w:val="en-CA"/>
          </w:rPr>
          <w:t>bW</w:t>
        </w:r>
        <w:r w:rsidRPr="00125512">
          <w:rPr>
            <w:noProof/>
            <w:lang w:val="en-CA"/>
          </w:rPr>
          <w:t>)x(</w:t>
        </w:r>
        <w:r>
          <w:rPr>
            <w:noProof/>
            <w:lang w:val="en-CA"/>
          </w:rPr>
          <w:t>newT</w:t>
        </w:r>
        <w:r w:rsidRPr="00F43CC3">
          <w:rPr>
            <w:noProof/>
            <w:lang w:val="en-CA"/>
          </w:rPr>
          <w:t>bH</w:t>
        </w:r>
        <w:r w:rsidRPr="00125512">
          <w:rPr>
            <w:noProof/>
            <w:lang w:val="en-CA"/>
          </w:rPr>
          <w:t>) array predSamples</w:t>
        </w:r>
        <w:r>
          <w:rPr>
            <w:noProof/>
            <w:lang w:val="en-CA"/>
          </w:rPr>
          <w:t xml:space="preserve"> set equal to </w:t>
        </w:r>
        <w:r w:rsidRPr="00125512">
          <w:rPr>
            <w:noProof/>
            <w:lang w:val="en-CA"/>
          </w:rPr>
          <w:t>predSamples</w:t>
        </w:r>
        <w:r>
          <w:rPr>
            <w:noProof/>
            <w:lang w:val="en-CA"/>
          </w:rPr>
          <w:t xml:space="preserve">[ x ][ y ], and the </w:t>
        </w:r>
        <w:r w:rsidRPr="00125512">
          <w:rPr>
            <w:noProof/>
            <w:lang w:val="en-CA"/>
          </w:rPr>
          <w:t>(</w:t>
        </w:r>
        <w:r>
          <w:rPr>
            <w:noProof/>
            <w:lang w:val="en-CA"/>
          </w:rPr>
          <w:t>newT</w:t>
        </w:r>
        <w:r w:rsidRPr="00F43CC3">
          <w:rPr>
            <w:noProof/>
            <w:lang w:val="en-CA"/>
          </w:rPr>
          <w:t>bW</w:t>
        </w:r>
        <w:r w:rsidRPr="00125512">
          <w:rPr>
            <w:noProof/>
            <w:lang w:val="en-CA"/>
          </w:rPr>
          <w:t>)x(</w:t>
        </w:r>
        <w:r>
          <w:rPr>
            <w:noProof/>
            <w:lang w:val="en-CA"/>
          </w:rPr>
          <w:t>newT</w:t>
        </w:r>
        <w:r w:rsidRPr="00F43CC3">
          <w:rPr>
            <w:noProof/>
            <w:lang w:val="en-CA"/>
          </w:rPr>
          <w:t>bH</w:t>
        </w:r>
        <w:r w:rsidRPr="00125512">
          <w:rPr>
            <w:noProof/>
            <w:lang w:val="en-CA"/>
          </w:rPr>
          <w:t>)</w:t>
        </w:r>
        <w:r>
          <w:rPr>
            <w:noProof/>
            <w:lang w:val="en-CA"/>
          </w:rPr>
          <w:t xml:space="preserve"> array res</w:t>
        </w:r>
        <w:r w:rsidRPr="00125512">
          <w:rPr>
            <w:noProof/>
            <w:lang w:val="en-CA"/>
          </w:rPr>
          <w:t>Samples</w:t>
        </w:r>
        <w:r w:rsidRPr="00E46D37">
          <w:rPr>
            <w:noProof/>
            <w:lang w:val="en-CA" w:eastAsia="ko-KR"/>
          </w:rPr>
          <w:t xml:space="preserve"> </w:t>
        </w:r>
        <w:r>
          <w:rPr>
            <w:noProof/>
            <w:lang w:val="en-CA"/>
          </w:rPr>
          <w:t>set equal to res</w:t>
        </w:r>
        <w:r w:rsidRPr="00125512">
          <w:rPr>
            <w:noProof/>
            <w:lang w:val="en-CA"/>
          </w:rPr>
          <w:t>Samples</w:t>
        </w:r>
        <w:r>
          <w:rPr>
            <w:noProof/>
            <w:lang w:val="en-CA"/>
          </w:rPr>
          <w:t>[ x ][ y ]</w:t>
        </w:r>
        <w:r w:rsidRPr="00125512">
          <w:rPr>
            <w:noProof/>
            <w:lang w:val="en-CA"/>
          </w:rPr>
          <w:t xml:space="preserve"> with </w:t>
        </w:r>
        <w:r w:rsidRPr="00125512">
          <w:rPr>
            <w:noProof/>
            <w:lang w:val="en-CA" w:eastAsia="ko-KR"/>
          </w:rPr>
          <w:t>x =</w:t>
        </w:r>
        <w:r w:rsidRPr="00125512">
          <w:rPr>
            <w:noProof/>
            <w:lang w:val="en-CA"/>
          </w:rPr>
          <w:t> 0</w:t>
        </w:r>
        <w:r w:rsidRPr="00125512">
          <w:rPr>
            <w:noProof/>
            <w:lang w:val="en-CA" w:eastAsia="ko-KR"/>
          </w:rPr>
          <w:t>..</w:t>
        </w:r>
        <w:r w:rsidRPr="00125512">
          <w:rPr>
            <w:noProof/>
            <w:lang w:val="en-CA"/>
          </w:rPr>
          <w:t>n</w:t>
        </w:r>
        <w:r>
          <w:rPr>
            <w:noProof/>
            <w:lang w:val="en-CA"/>
          </w:rPr>
          <w:t>ewTbW</w:t>
        </w:r>
        <w:r w:rsidRPr="00125512">
          <w:rPr>
            <w:noProof/>
            <w:lang w:val="en-CA"/>
          </w:rPr>
          <w:t> </w:t>
        </w:r>
        <w:r w:rsidRPr="00125512">
          <w:rPr>
            <w:noProof/>
            <w:lang w:val="en-CA" w:eastAsia="ko-KR"/>
          </w:rPr>
          <w:t>−</w:t>
        </w:r>
        <w:r w:rsidRPr="00125512">
          <w:rPr>
            <w:noProof/>
            <w:lang w:val="en-CA"/>
          </w:rPr>
          <w:t> </w:t>
        </w:r>
        <w:r w:rsidRPr="00125512">
          <w:rPr>
            <w:noProof/>
            <w:lang w:val="en-CA" w:eastAsia="ko-KR"/>
          </w:rPr>
          <w:t>1, y = </w:t>
        </w:r>
        <w:r>
          <w:rPr>
            <w:noProof/>
            <w:lang w:val="en-CA"/>
          </w:rPr>
          <w:t>newTbH</w:t>
        </w:r>
        <w:r w:rsidRPr="00125512">
          <w:rPr>
            <w:noProof/>
            <w:lang w:val="en-CA" w:eastAsia="ko-KR"/>
          </w:rPr>
          <w:t>..</w:t>
        </w:r>
        <w:r>
          <w:rPr>
            <w:noProof/>
            <w:lang w:val="en-CA"/>
          </w:rPr>
          <w:t>2 * newTbH</w:t>
        </w:r>
        <w:r w:rsidRPr="00125512">
          <w:rPr>
            <w:noProof/>
            <w:lang w:val="en-CA"/>
          </w:rPr>
          <w:t> </w:t>
        </w:r>
        <w:r w:rsidRPr="00125512">
          <w:rPr>
            <w:noProof/>
            <w:lang w:val="en-CA" w:eastAsia="ko-KR"/>
          </w:rPr>
          <w:t>−</w:t>
        </w:r>
        <w:r w:rsidRPr="00125512">
          <w:rPr>
            <w:noProof/>
            <w:lang w:val="en-CA"/>
          </w:rPr>
          <w:t> </w:t>
        </w:r>
        <w:r w:rsidRPr="00125512">
          <w:rPr>
            <w:noProof/>
            <w:lang w:val="en-CA" w:eastAsia="ko-KR"/>
          </w:rPr>
          <w:t>1</w:t>
        </w:r>
        <w:r w:rsidRPr="00E46D37">
          <w:rPr>
            <w:noProof/>
            <w:lang w:val="en-CA" w:eastAsia="ko-KR"/>
          </w:rPr>
          <w:t xml:space="preserve"> as inputs, and the output is</w:t>
        </w:r>
        <w:r w:rsidRPr="00F43CC3">
          <w:rPr>
            <w:noProof/>
            <w:lang w:val="en-CA"/>
          </w:rPr>
          <w:t xml:space="preserve"> a modified reconstructed picture before in-loop filtering</w:t>
        </w:r>
        <w:r w:rsidRPr="00125512">
          <w:rPr>
            <w:noProof/>
            <w:lang w:val="en-CA"/>
          </w:rPr>
          <w:t>.</w:t>
        </w:r>
      </w:ins>
    </w:p>
    <w:p w14:paraId="4D3B4D84" w14:textId="77777777" w:rsidR="00B54913" w:rsidRPr="00125512" w:rsidRDefault="00B54913" w:rsidP="00B54913">
      <w:pPr>
        <w:numPr>
          <w:ilvl w:val="0"/>
          <w:numId w:val="9"/>
        </w:numPr>
        <w:tabs>
          <w:tab w:val="clear" w:pos="794"/>
          <w:tab w:val="num" w:pos="284"/>
          <w:tab w:val="left" w:pos="720"/>
        </w:tabs>
        <w:ind w:left="284" w:hanging="284"/>
        <w:rPr>
          <w:ins w:id="103" w:author="Benjamin Bross (#1305)" w:date="2020-09-02T00:41:00Z"/>
          <w:noProof/>
          <w:lang w:val="en-CA"/>
        </w:rPr>
      </w:pPr>
      <w:ins w:id="104" w:author="Benjamin Bross (#1305)" w:date="2020-09-02T00:41:00Z">
        <w:r w:rsidRPr="00125512">
          <w:rPr>
            <w:noProof/>
            <w:lang w:val="en-CA"/>
          </w:rPr>
          <w:t>Otherwise, if cu_sbt_flag is equal to 1, the following applies:</w:t>
        </w:r>
      </w:ins>
    </w:p>
    <w:p w14:paraId="771996E5" w14:textId="711E51D9" w:rsidR="00B54913" w:rsidRPr="00125512" w:rsidRDefault="00B54913" w:rsidP="00B54913">
      <w:pPr>
        <w:numPr>
          <w:ilvl w:val="0"/>
          <w:numId w:val="9"/>
        </w:numPr>
        <w:tabs>
          <w:tab w:val="clear" w:pos="794"/>
        </w:tabs>
        <w:ind w:left="720" w:hanging="310"/>
        <w:rPr>
          <w:ins w:id="105" w:author="Benjamin Bross (#1305)" w:date="2020-09-02T00:41:00Z"/>
          <w:noProof/>
          <w:lang w:val="en-CA"/>
        </w:rPr>
      </w:pPr>
      <w:ins w:id="106" w:author="Benjamin Bross (#1305)" w:date="2020-09-02T00:41:00Z">
        <w:r w:rsidRPr="00125512">
          <w:rPr>
            <w:noProof/>
            <w:lang w:val="en-CA"/>
          </w:rPr>
          <w:t xml:space="preserve">The variables </w:t>
        </w:r>
      </w:ins>
      <w:ins w:id="107" w:author="Benjamin Bross (bb4)" w:date="2020-09-02T15:54:00Z">
        <w:r w:rsidR="00C848C2">
          <w:rPr>
            <w:noProof/>
            <w:lang w:val="en-CA"/>
          </w:rPr>
          <w:t>nTb0W, nTb0H, nTb1W, nTb1H, xTb1, and yTb1</w:t>
        </w:r>
      </w:ins>
      <w:ins w:id="108" w:author="Benjamin Bross (#1305)" w:date="2020-09-02T00:41:00Z">
        <w:del w:id="109" w:author="Benjamin Bross (bb4)" w:date="2020-09-02T15:54:00Z">
          <w:r w:rsidDel="00C848C2">
            <w:rPr>
              <w:noProof/>
              <w:lang w:val="en-CA"/>
            </w:rPr>
            <w:delText>newTbW and newTbH</w:delText>
          </w:r>
        </w:del>
        <w:r>
          <w:rPr>
            <w:noProof/>
            <w:lang w:val="en-CA"/>
          </w:rPr>
          <w:t xml:space="preserve"> </w:t>
        </w:r>
        <w:r w:rsidRPr="00125512">
          <w:rPr>
            <w:noProof/>
            <w:lang w:val="en-CA"/>
          </w:rPr>
          <w:t>are derived as follows:</w:t>
        </w:r>
      </w:ins>
    </w:p>
    <w:p w14:paraId="2BBEB625" w14:textId="1FBD85BC" w:rsidR="00B54913" w:rsidRPr="00125512" w:rsidRDefault="00B54913" w:rsidP="00B54913">
      <w:pPr>
        <w:pStyle w:val="Equation"/>
        <w:tabs>
          <w:tab w:val="clear" w:pos="794"/>
          <w:tab w:val="clear" w:pos="1588"/>
          <w:tab w:val="left" w:pos="1134"/>
          <w:tab w:val="left" w:pos="1418"/>
        </w:tabs>
        <w:ind w:left="1080"/>
        <w:rPr>
          <w:ins w:id="110" w:author="Benjamin Bross (#1305)" w:date="2020-09-02T00:41:00Z"/>
          <w:noProof/>
          <w:lang w:val="en-CA"/>
        </w:rPr>
      </w:pPr>
      <w:ins w:id="111" w:author="Benjamin Bross (#1305)" w:date="2020-09-02T00:41:00Z">
        <w:r>
          <w:rPr>
            <w:noProof/>
            <w:lang w:val="en-CA"/>
          </w:rPr>
          <w:t>nTb0W</w:t>
        </w:r>
        <w:r w:rsidRPr="00125512">
          <w:rPr>
            <w:noProof/>
            <w:lang w:val="en-CA"/>
          </w:rPr>
          <w:t> = </w:t>
        </w:r>
        <w:r>
          <w:rPr>
            <w:noProof/>
            <w:lang w:val="en-CA"/>
          </w:rPr>
          <w:t>!</w:t>
        </w:r>
        <w:r w:rsidRPr="00125512">
          <w:rPr>
            <w:noProof/>
            <w:lang w:val="en-CA"/>
          </w:rPr>
          <w:t>cu_sbt_horizontal_flag ? </w:t>
        </w:r>
        <w:r>
          <w:rPr>
            <w:noProof/>
            <w:lang w:val="en-CA"/>
          </w:rPr>
          <w:t>( </w:t>
        </w:r>
        <w:del w:id="112" w:author="Benjamin Bross (bb4)" w:date="2020-09-02T15:55:00Z">
          <w:r w:rsidRPr="00F43CC3" w:rsidDel="00451D65">
            <w:rPr>
              <w:noProof/>
              <w:lang w:val="en-CA"/>
            </w:rPr>
            <w:delText>tbWidth</w:delText>
          </w:r>
        </w:del>
      </w:ins>
      <w:ins w:id="113" w:author="Benjamin Bross (bb4)" w:date="2020-09-02T15:55:00Z">
        <w:r w:rsidR="00451D65">
          <w:rPr>
            <w:noProof/>
            <w:lang w:val="en-CA"/>
          </w:rPr>
          <w:t>nTbW</w:t>
        </w:r>
      </w:ins>
      <w:ins w:id="114" w:author="Benjamin Bross (#1305)" w:date="2020-09-02T00:41:00Z">
        <w:r w:rsidRPr="00F43CC3">
          <w:rPr>
            <w:noProof/>
            <w:lang w:val="en-CA"/>
          </w:rPr>
          <w:t> * SbtNumFourthsTb0 / 4</w:t>
        </w:r>
        <w:r>
          <w:rPr>
            <w:noProof/>
            <w:lang w:val="en-CA"/>
          </w:rPr>
          <w:t> ) : nTbW</w:t>
        </w:r>
        <w:r w:rsidRPr="00125512">
          <w:rPr>
            <w:noProof/>
            <w:lang w:val="en-CA" w:eastAsia="ko-KR"/>
          </w:rPr>
          <w:tab/>
        </w:r>
        <w:r w:rsidRPr="00125512">
          <w:rPr>
            <w:noProof/>
            <w:lang w:val="en-CA"/>
          </w:rPr>
          <w:t>(</w:t>
        </w:r>
        <w:r w:rsidRPr="00125512">
          <w:rPr>
            <w:noProof/>
            <w:lang w:val="en-CA"/>
          </w:rPr>
          <w:fldChar w:fldCharType="begin" w:fldLock="1"/>
        </w:r>
        <w:r w:rsidRPr="00125512">
          <w:rPr>
            <w:noProof/>
            <w:lang w:val="en-CA"/>
          </w:rPr>
          <w:instrText xml:space="preserve"> SEQ Equation \* ARABIC </w:instrText>
        </w:r>
        <w:r w:rsidRPr="00125512">
          <w:rPr>
            <w:noProof/>
            <w:lang w:val="en-CA"/>
          </w:rPr>
          <w:fldChar w:fldCharType="separate"/>
        </w:r>
        <w:r>
          <w:rPr>
            <w:noProof/>
            <w:lang w:val="en-CA"/>
          </w:rPr>
          <w:t>1059</w:t>
        </w:r>
        <w:r w:rsidRPr="00125512">
          <w:rPr>
            <w:noProof/>
            <w:lang w:val="en-CA"/>
          </w:rPr>
          <w:fldChar w:fldCharType="end"/>
        </w:r>
        <w:r w:rsidRPr="00125512">
          <w:rPr>
            <w:noProof/>
            <w:lang w:val="en-CA"/>
          </w:rPr>
          <w:t>)</w:t>
        </w:r>
      </w:ins>
    </w:p>
    <w:p w14:paraId="4E5E7318" w14:textId="441FB06C" w:rsidR="00B54913" w:rsidRPr="00125512" w:rsidRDefault="00B54913" w:rsidP="00B54913">
      <w:pPr>
        <w:pStyle w:val="Equation"/>
        <w:tabs>
          <w:tab w:val="clear" w:pos="794"/>
          <w:tab w:val="clear" w:pos="1588"/>
          <w:tab w:val="left" w:pos="1134"/>
          <w:tab w:val="left" w:pos="1418"/>
        </w:tabs>
        <w:ind w:left="1080"/>
        <w:rPr>
          <w:ins w:id="115" w:author="Benjamin Bross (#1305)" w:date="2020-09-02T00:41:00Z"/>
          <w:noProof/>
          <w:lang w:val="en-CA"/>
        </w:rPr>
      </w:pPr>
      <w:ins w:id="116" w:author="Benjamin Bross (#1305)" w:date="2020-09-02T00:41:00Z">
        <w:r>
          <w:rPr>
            <w:noProof/>
            <w:lang w:val="en-CA"/>
          </w:rPr>
          <w:t>nTb0H = !</w:t>
        </w:r>
        <w:r w:rsidRPr="00125512">
          <w:rPr>
            <w:noProof/>
            <w:lang w:val="en-CA"/>
          </w:rPr>
          <w:t>cu_sbt_horizontal_flag ? </w:t>
        </w:r>
        <w:r>
          <w:rPr>
            <w:noProof/>
            <w:lang w:val="en-CA"/>
          </w:rPr>
          <w:t>nTbH</w:t>
        </w:r>
        <w:r w:rsidRPr="00125512">
          <w:rPr>
            <w:noProof/>
            <w:lang w:val="en-CA"/>
          </w:rPr>
          <w:t> : </w:t>
        </w:r>
        <w:r>
          <w:rPr>
            <w:noProof/>
            <w:lang w:val="en-CA"/>
          </w:rPr>
          <w:t>( </w:t>
        </w:r>
        <w:del w:id="117" w:author="Benjamin Bross (bb4)" w:date="2020-09-02T15:55:00Z">
          <w:r w:rsidRPr="00F43CC3" w:rsidDel="00451D65">
            <w:rPr>
              <w:noProof/>
              <w:lang w:val="en-CA"/>
            </w:rPr>
            <w:delText>tbHeight</w:delText>
          </w:r>
        </w:del>
      </w:ins>
      <w:ins w:id="118" w:author="Benjamin Bross (bb4)" w:date="2020-09-02T15:55:00Z">
        <w:r w:rsidR="00451D65">
          <w:rPr>
            <w:noProof/>
            <w:lang w:val="en-CA"/>
          </w:rPr>
          <w:t>nTbH</w:t>
        </w:r>
      </w:ins>
      <w:ins w:id="119" w:author="Benjamin Bross (#1305)" w:date="2020-09-02T00:41:00Z">
        <w:r w:rsidRPr="00F43CC3">
          <w:rPr>
            <w:noProof/>
            <w:lang w:val="en-CA"/>
          </w:rPr>
          <w:t> * SbtNumFourthsTb0 / 4</w:t>
        </w:r>
        <w:r>
          <w:rPr>
            <w:noProof/>
            <w:lang w:val="en-CA"/>
          </w:rPr>
          <w:t> )</w:t>
        </w:r>
        <w:r w:rsidRPr="00125512">
          <w:rPr>
            <w:noProof/>
            <w:lang w:val="en-CA" w:eastAsia="ko-KR"/>
          </w:rPr>
          <w:tab/>
        </w:r>
        <w:r w:rsidRPr="00125512">
          <w:rPr>
            <w:noProof/>
            <w:lang w:val="en-CA"/>
          </w:rPr>
          <w:t>(</w:t>
        </w:r>
        <w:r w:rsidRPr="00125512">
          <w:rPr>
            <w:noProof/>
            <w:lang w:val="en-CA"/>
          </w:rPr>
          <w:fldChar w:fldCharType="begin" w:fldLock="1"/>
        </w:r>
        <w:r w:rsidRPr="00125512">
          <w:rPr>
            <w:noProof/>
            <w:lang w:val="en-CA"/>
          </w:rPr>
          <w:instrText xml:space="preserve"> SEQ Equation \* ARABIC </w:instrText>
        </w:r>
        <w:r w:rsidRPr="00125512">
          <w:rPr>
            <w:noProof/>
            <w:lang w:val="en-CA"/>
          </w:rPr>
          <w:fldChar w:fldCharType="separate"/>
        </w:r>
        <w:r>
          <w:rPr>
            <w:noProof/>
            <w:lang w:val="en-CA"/>
          </w:rPr>
          <w:t>1060</w:t>
        </w:r>
        <w:r w:rsidRPr="00125512">
          <w:rPr>
            <w:noProof/>
            <w:lang w:val="en-CA"/>
          </w:rPr>
          <w:fldChar w:fldCharType="end"/>
        </w:r>
        <w:r w:rsidRPr="00125512">
          <w:rPr>
            <w:noProof/>
            <w:lang w:val="en-CA"/>
          </w:rPr>
          <w:t>)</w:t>
        </w:r>
      </w:ins>
    </w:p>
    <w:p w14:paraId="18724EC4" w14:textId="77777777" w:rsidR="00B54913" w:rsidRPr="00125512" w:rsidRDefault="00B54913" w:rsidP="00B54913">
      <w:pPr>
        <w:pStyle w:val="Equation"/>
        <w:tabs>
          <w:tab w:val="clear" w:pos="794"/>
          <w:tab w:val="clear" w:pos="1588"/>
          <w:tab w:val="left" w:pos="1134"/>
          <w:tab w:val="left" w:pos="1418"/>
        </w:tabs>
        <w:ind w:left="1080"/>
        <w:rPr>
          <w:ins w:id="120" w:author="Benjamin Bross (#1305)" w:date="2020-09-02T00:41:00Z"/>
          <w:noProof/>
          <w:lang w:val="en-CA"/>
        </w:rPr>
      </w:pPr>
      <w:ins w:id="121" w:author="Benjamin Bross (#1305)" w:date="2020-09-02T00:41:00Z">
        <w:r>
          <w:rPr>
            <w:noProof/>
            <w:lang w:val="en-CA"/>
          </w:rPr>
          <w:t>nTb1W</w:t>
        </w:r>
        <w:r w:rsidRPr="00125512">
          <w:rPr>
            <w:noProof/>
            <w:lang w:val="en-CA"/>
          </w:rPr>
          <w:t> = </w:t>
        </w:r>
        <w:r>
          <w:rPr>
            <w:noProof/>
            <w:lang w:val="en-CA"/>
          </w:rPr>
          <w:t>nTbW </w:t>
        </w:r>
        <w:r w:rsidRPr="00F43CC3">
          <w:rPr>
            <w:noProof/>
            <w:lang w:val="en-CA"/>
          </w:rPr>
          <w:t>−</w:t>
        </w:r>
        <w:r>
          <w:rPr>
            <w:noProof/>
            <w:lang w:val="en-CA"/>
          </w:rPr>
          <w:t> ( !</w:t>
        </w:r>
        <w:r w:rsidRPr="00125512">
          <w:rPr>
            <w:noProof/>
            <w:lang w:val="en-CA"/>
          </w:rPr>
          <w:t>cu_sbt_horizontal_flag ? </w:t>
        </w:r>
        <w:r>
          <w:rPr>
            <w:noProof/>
            <w:lang w:val="en-CA"/>
          </w:rPr>
          <w:t>nTb0W : 0 )</w:t>
        </w:r>
        <w:r w:rsidRPr="00125512">
          <w:rPr>
            <w:noProof/>
            <w:lang w:val="en-CA" w:eastAsia="ko-KR"/>
          </w:rPr>
          <w:tab/>
        </w:r>
        <w:r w:rsidRPr="00125512">
          <w:rPr>
            <w:noProof/>
            <w:lang w:val="en-CA"/>
          </w:rPr>
          <w:t>(</w:t>
        </w:r>
        <w:r w:rsidRPr="00125512">
          <w:rPr>
            <w:noProof/>
            <w:lang w:val="en-CA"/>
          </w:rPr>
          <w:fldChar w:fldCharType="begin" w:fldLock="1"/>
        </w:r>
        <w:r w:rsidRPr="00125512">
          <w:rPr>
            <w:noProof/>
            <w:lang w:val="en-CA"/>
          </w:rPr>
          <w:instrText xml:space="preserve"> SEQ Equation \* ARABIC </w:instrText>
        </w:r>
        <w:r w:rsidRPr="00125512">
          <w:rPr>
            <w:noProof/>
            <w:lang w:val="en-CA"/>
          </w:rPr>
          <w:fldChar w:fldCharType="separate"/>
        </w:r>
        <w:r>
          <w:rPr>
            <w:noProof/>
            <w:lang w:val="en-CA"/>
          </w:rPr>
          <w:t>1059</w:t>
        </w:r>
        <w:r w:rsidRPr="00125512">
          <w:rPr>
            <w:noProof/>
            <w:lang w:val="en-CA"/>
          </w:rPr>
          <w:fldChar w:fldCharType="end"/>
        </w:r>
        <w:r w:rsidRPr="00125512">
          <w:rPr>
            <w:noProof/>
            <w:lang w:val="en-CA"/>
          </w:rPr>
          <w:t>)</w:t>
        </w:r>
      </w:ins>
    </w:p>
    <w:p w14:paraId="74447005" w14:textId="77777777" w:rsidR="00B54913" w:rsidRPr="00125512" w:rsidRDefault="00B54913" w:rsidP="00B54913">
      <w:pPr>
        <w:pStyle w:val="Equation"/>
        <w:tabs>
          <w:tab w:val="clear" w:pos="794"/>
          <w:tab w:val="clear" w:pos="1588"/>
          <w:tab w:val="left" w:pos="1134"/>
          <w:tab w:val="left" w:pos="1418"/>
        </w:tabs>
        <w:ind w:left="1080"/>
        <w:rPr>
          <w:ins w:id="122" w:author="Benjamin Bross (#1305)" w:date="2020-09-02T00:41:00Z"/>
          <w:noProof/>
          <w:lang w:val="en-CA"/>
        </w:rPr>
      </w:pPr>
      <w:ins w:id="123" w:author="Benjamin Bross (#1305)" w:date="2020-09-02T00:41:00Z">
        <w:r>
          <w:rPr>
            <w:noProof/>
            <w:lang w:val="en-CA"/>
          </w:rPr>
          <w:t>nTb1H = nTbH </w:t>
        </w:r>
        <w:r w:rsidRPr="00F43CC3">
          <w:rPr>
            <w:noProof/>
            <w:lang w:val="en-CA"/>
          </w:rPr>
          <w:t>−</w:t>
        </w:r>
        <w:r>
          <w:rPr>
            <w:noProof/>
            <w:lang w:val="en-CA"/>
          </w:rPr>
          <w:t> ( !</w:t>
        </w:r>
        <w:r w:rsidRPr="00125512">
          <w:rPr>
            <w:noProof/>
            <w:lang w:val="en-CA"/>
          </w:rPr>
          <w:t>cu_sbt_horizontal_flag ? </w:t>
        </w:r>
        <w:r>
          <w:rPr>
            <w:noProof/>
            <w:lang w:val="en-CA"/>
          </w:rPr>
          <w:t>0</w:t>
        </w:r>
        <w:r w:rsidRPr="00125512">
          <w:rPr>
            <w:noProof/>
            <w:lang w:val="en-CA"/>
          </w:rPr>
          <w:t> : </w:t>
        </w:r>
        <w:r>
          <w:rPr>
            <w:noProof/>
            <w:lang w:val="en-CA"/>
          </w:rPr>
          <w:t>nTb0H )</w:t>
        </w:r>
        <w:r w:rsidRPr="00125512">
          <w:rPr>
            <w:noProof/>
            <w:lang w:val="en-CA" w:eastAsia="ko-KR"/>
          </w:rPr>
          <w:tab/>
        </w:r>
        <w:r w:rsidRPr="00125512">
          <w:rPr>
            <w:noProof/>
            <w:lang w:val="en-CA"/>
          </w:rPr>
          <w:t>(</w:t>
        </w:r>
        <w:r w:rsidRPr="00125512">
          <w:rPr>
            <w:noProof/>
            <w:lang w:val="en-CA"/>
          </w:rPr>
          <w:fldChar w:fldCharType="begin" w:fldLock="1"/>
        </w:r>
        <w:r w:rsidRPr="00125512">
          <w:rPr>
            <w:noProof/>
            <w:lang w:val="en-CA"/>
          </w:rPr>
          <w:instrText xml:space="preserve"> SEQ Equation \* ARABIC </w:instrText>
        </w:r>
        <w:r w:rsidRPr="00125512">
          <w:rPr>
            <w:noProof/>
            <w:lang w:val="en-CA"/>
          </w:rPr>
          <w:fldChar w:fldCharType="separate"/>
        </w:r>
        <w:r>
          <w:rPr>
            <w:noProof/>
            <w:lang w:val="en-CA"/>
          </w:rPr>
          <w:t>1060</w:t>
        </w:r>
        <w:r w:rsidRPr="00125512">
          <w:rPr>
            <w:noProof/>
            <w:lang w:val="en-CA"/>
          </w:rPr>
          <w:fldChar w:fldCharType="end"/>
        </w:r>
        <w:r w:rsidRPr="00125512">
          <w:rPr>
            <w:noProof/>
            <w:lang w:val="en-CA"/>
          </w:rPr>
          <w:t>)</w:t>
        </w:r>
      </w:ins>
    </w:p>
    <w:p w14:paraId="008A6037" w14:textId="77777777" w:rsidR="00B54913" w:rsidRPr="00125512" w:rsidRDefault="00B54913" w:rsidP="00B54913">
      <w:pPr>
        <w:pStyle w:val="Equation"/>
        <w:tabs>
          <w:tab w:val="clear" w:pos="794"/>
          <w:tab w:val="clear" w:pos="1588"/>
          <w:tab w:val="left" w:pos="1134"/>
          <w:tab w:val="left" w:pos="1418"/>
        </w:tabs>
        <w:ind w:left="1080"/>
        <w:rPr>
          <w:ins w:id="124" w:author="Benjamin Bross (#1305)" w:date="2020-09-02T00:41:00Z"/>
          <w:noProof/>
          <w:lang w:val="en-CA"/>
        </w:rPr>
      </w:pPr>
      <w:ins w:id="125" w:author="Benjamin Bross (#1305)" w:date="2020-09-02T00:41:00Z">
        <w:r>
          <w:rPr>
            <w:noProof/>
            <w:lang w:val="en-CA"/>
          </w:rPr>
          <w:t>xTb1</w:t>
        </w:r>
        <w:r w:rsidRPr="00125512">
          <w:rPr>
            <w:noProof/>
            <w:lang w:val="en-CA"/>
          </w:rPr>
          <w:t> = </w:t>
        </w:r>
        <w:r>
          <w:rPr>
            <w:noProof/>
            <w:lang w:val="en-CA"/>
          </w:rPr>
          <w:t>xTb0 + ( !</w:t>
        </w:r>
        <w:r w:rsidRPr="00125512">
          <w:rPr>
            <w:noProof/>
            <w:lang w:val="en-CA"/>
          </w:rPr>
          <w:t>cu_sbt_horizontal_flag ? </w:t>
        </w:r>
        <w:r>
          <w:rPr>
            <w:noProof/>
            <w:lang w:val="en-CA"/>
          </w:rPr>
          <w:t>nTb0W : 0 )</w:t>
        </w:r>
        <w:r w:rsidRPr="00125512">
          <w:rPr>
            <w:noProof/>
            <w:lang w:val="en-CA" w:eastAsia="ko-KR"/>
          </w:rPr>
          <w:tab/>
        </w:r>
        <w:r w:rsidRPr="00125512">
          <w:rPr>
            <w:noProof/>
            <w:lang w:val="en-CA"/>
          </w:rPr>
          <w:t>(</w:t>
        </w:r>
        <w:r w:rsidRPr="00125512">
          <w:rPr>
            <w:noProof/>
            <w:lang w:val="en-CA"/>
          </w:rPr>
          <w:fldChar w:fldCharType="begin" w:fldLock="1"/>
        </w:r>
        <w:r w:rsidRPr="00125512">
          <w:rPr>
            <w:noProof/>
            <w:lang w:val="en-CA"/>
          </w:rPr>
          <w:instrText xml:space="preserve"> SEQ Equation \* ARABIC </w:instrText>
        </w:r>
        <w:r w:rsidRPr="00125512">
          <w:rPr>
            <w:noProof/>
            <w:lang w:val="en-CA"/>
          </w:rPr>
          <w:fldChar w:fldCharType="separate"/>
        </w:r>
        <w:r>
          <w:rPr>
            <w:noProof/>
            <w:lang w:val="en-CA"/>
          </w:rPr>
          <w:t>1059</w:t>
        </w:r>
        <w:r w:rsidRPr="00125512">
          <w:rPr>
            <w:noProof/>
            <w:lang w:val="en-CA"/>
          </w:rPr>
          <w:fldChar w:fldCharType="end"/>
        </w:r>
        <w:r w:rsidRPr="00125512">
          <w:rPr>
            <w:noProof/>
            <w:lang w:val="en-CA"/>
          </w:rPr>
          <w:t>)</w:t>
        </w:r>
      </w:ins>
    </w:p>
    <w:p w14:paraId="5799BCC6" w14:textId="77777777" w:rsidR="00B54913" w:rsidRPr="00125512" w:rsidRDefault="00B54913" w:rsidP="00B54913">
      <w:pPr>
        <w:pStyle w:val="Equation"/>
        <w:tabs>
          <w:tab w:val="clear" w:pos="794"/>
          <w:tab w:val="clear" w:pos="1588"/>
          <w:tab w:val="left" w:pos="1134"/>
          <w:tab w:val="left" w:pos="1418"/>
        </w:tabs>
        <w:ind w:left="1080"/>
        <w:rPr>
          <w:ins w:id="126" w:author="Benjamin Bross (#1305)" w:date="2020-09-02T00:41:00Z"/>
          <w:noProof/>
          <w:lang w:val="en-CA"/>
        </w:rPr>
      </w:pPr>
      <w:ins w:id="127" w:author="Benjamin Bross (#1305)" w:date="2020-09-02T00:41:00Z">
        <w:r>
          <w:rPr>
            <w:noProof/>
            <w:lang w:val="en-CA"/>
          </w:rPr>
          <w:t>yTb1 = yTb0 + ( !</w:t>
        </w:r>
        <w:r w:rsidRPr="00125512">
          <w:rPr>
            <w:noProof/>
            <w:lang w:val="en-CA"/>
          </w:rPr>
          <w:t>cu_sbt_horizontal_flag ? </w:t>
        </w:r>
        <w:r>
          <w:rPr>
            <w:noProof/>
            <w:lang w:val="en-CA"/>
          </w:rPr>
          <w:t>0</w:t>
        </w:r>
        <w:r w:rsidRPr="00125512">
          <w:rPr>
            <w:noProof/>
            <w:lang w:val="en-CA"/>
          </w:rPr>
          <w:t> : </w:t>
        </w:r>
        <w:r>
          <w:rPr>
            <w:noProof/>
            <w:lang w:val="en-CA"/>
          </w:rPr>
          <w:t>nTb0H )</w:t>
        </w:r>
        <w:r w:rsidRPr="00125512">
          <w:rPr>
            <w:noProof/>
            <w:lang w:val="en-CA" w:eastAsia="ko-KR"/>
          </w:rPr>
          <w:tab/>
        </w:r>
        <w:r w:rsidRPr="00125512">
          <w:rPr>
            <w:noProof/>
            <w:lang w:val="en-CA"/>
          </w:rPr>
          <w:t>(</w:t>
        </w:r>
        <w:r w:rsidRPr="00125512">
          <w:rPr>
            <w:noProof/>
            <w:lang w:val="en-CA"/>
          </w:rPr>
          <w:fldChar w:fldCharType="begin" w:fldLock="1"/>
        </w:r>
        <w:r w:rsidRPr="00125512">
          <w:rPr>
            <w:noProof/>
            <w:lang w:val="en-CA"/>
          </w:rPr>
          <w:instrText xml:space="preserve"> SEQ Equation \* ARABIC </w:instrText>
        </w:r>
        <w:r w:rsidRPr="00125512">
          <w:rPr>
            <w:noProof/>
            <w:lang w:val="en-CA"/>
          </w:rPr>
          <w:fldChar w:fldCharType="separate"/>
        </w:r>
        <w:r>
          <w:rPr>
            <w:noProof/>
            <w:lang w:val="en-CA"/>
          </w:rPr>
          <w:t>1060</w:t>
        </w:r>
        <w:r w:rsidRPr="00125512">
          <w:rPr>
            <w:noProof/>
            <w:lang w:val="en-CA"/>
          </w:rPr>
          <w:fldChar w:fldCharType="end"/>
        </w:r>
        <w:r w:rsidRPr="00125512">
          <w:rPr>
            <w:noProof/>
            <w:lang w:val="en-CA"/>
          </w:rPr>
          <w:t>)</w:t>
        </w:r>
      </w:ins>
    </w:p>
    <w:p w14:paraId="3FEBEADF" w14:textId="77777777" w:rsidR="00B54913" w:rsidRPr="00125512" w:rsidRDefault="00B54913" w:rsidP="00B54913">
      <w:pPr>
        <w:numPr>
          <w:ilvl w:val="0"/>
          <w:numId w:val="9"/>
        </w:numPr>
        <w:tabs>
          <w:tab w:val="clear" w:pos="794"/>
        </w:tabs>
        <w:ind w:left="720" w:hanging="310"/>
        <w:rPr>
          <w:ins w:id="128" w:author="Benjamin Bross (#1305)" w:date="2020-09-02T00:41:00Z"/>
          <w:noProof/>
          <w:lang w:val="en-CA"/>
        </w:rPr>
      </w:pPr>
      <w:ins w:id="129" w:author="Benjamin Bross (#1305)" w:date="2020-09-02T00:41:00Z">
        <w:r w:rsidRPr="00125512">
          <w:rPr>
            <w:noProof/>
            <w:lang w:val="en-CA"/>
          </w:rPr>
          <w:t xml:space="preserve">The </w:t>
        </w:r>
        <w:r w:rsidRPr="00D72F01" w:rsidDel="003C51E6">
          <w:rPr>
            <w:noProof/>
            <w:lang w:val="en-CA"/>
          </w:rPr>
          <w:t xml:space="preserve">picture </w:t>
        </w:r>
        <w:r w:rsidRPr="00D72F01">
          <w:rPr>
            <w:noProof/>
            <w:lang w:val="en-CA"/>
          </w:rPr>
          <w:t>re</w:t>
        </w:r>
        <w:r w:rsidRPr="00D72F01" w:rsidDel="003C51E6">
          <w:rPr>
            <w:noProof/>
            <w:lang w:val="en-CA"/>
          </w:rPr>
          <w:t xml:space="preserve">construction process for a colour component as specified in </w:t>
        </w:r>
        <w:r w:rsidRPr="00D72F01">
          <w:rPr>
            <w:noProof/>
            <w:lang w:val="en-CA"/>
          </w:rPr>
          <w:t>subclause</w:t>
        </w:r>
        <w:r w:rsidRPr="00D72F01" w:rsidDel="003C51E6">
          <w:rPr>
            <w:noProof/>
            <w:lang w:val="en-CA"/>
          </w:rPr>
          <w:t> </w:t>
        </w:r>
        <w:r w:rsidRPr="0028796E">
          <w:rPr>
            <w:noProof/>
            <w:highlight w:val="yellow"/>
            <w:lang w:val="en-CA"/>
          </w:rPr>
          <w:fldChar w:fldCharType="begin" w:fldLock="1"/>
        </w:r>
        <w:r w:rsidRPr="00D72F01">
          <w:rPr>
            <w:noProof/>
            <w:lang w:val="en-CA"/>
          </w:rPr>
          <w:instrText xml:space="preserve"> REF _Ref8340264 \n \h </w:instrText>
        </w:r>
        <w:r>
          <w:rPr>
            <w:noProof/>
            <w:highlight w:val="yellow"/>
            <w:lang w:val="en-CA"/>
          </w:rPr>
          <w:instrText xml:space="preserve"> \* MERGEFORMAT </w:instrText>
        </w:r>
      </w:ins>
      <w:r w:rsidRPr="0028796E">
        <w:rPr>
          <w:noProof/>
          <w:highlight w:val="yellow"/>
          <w:lang w:val="en-CA"/>
        </w:rPr>
      </w:r>
      <w:ins w:id="130" w:author="Benjamin Bross (#1305)" w:date="2020-09-02T00:41:00Z">
        <w:r w:rsidRPr="0028796E">
          <w:rPr>
            <w:noProof/>
            <w:highlight w:val="yellow"/>
            <w:lang w:val="en-CA"/>
          </w:rPr>
          <w:fldChar w:fldCharType="separate"/>
        </w:r>
        <w:r w:rsidRPr="00D72F01">
          <w:rPr>
            <w:noProof/>
            <w:lang w:val="en-CA"/>
          </w:rPr>
          <w:t>8.7.5.1</w:t>
        </w:r>
        <w:r w:rsidRPr="0028796E">
          <w:rPr>
            <w:noProof/>
            <w:highlight w:val="yellow"/>
            <w:lang w:val="en-CA"/>
          </w:rPr>
          <w:fldChar w:fldCharType="end"/>
        </w:r>
        <w:r w:rsidRPr="00F43CC3" w:rsidDel="003C51E6">
          <w:rPr>
            <w:noProof/>
            <w:lang w:val="en-CA"/>
          </w:rPr>
          <w:t xml:space="preserve"> is invoked with the block location</w:t>
        </w:r>
        <w:r w:rsidRPr="00F43CC3">
          <w:rPr>
            <w:noProof/>
            <w:lang w:val="en-CA"/>
          </w:rPr>
          <w:t xml:space="preserve"> </w:t>
        </w:r>
        <w:r w:rsidRPr="00F43CC3" w:rsidDel="003C51E6">
          <w:rPr>
            <w:noProof/>
            <w:lang w:val="en-CA"/>
          </w:rPr>
          <w:t>( x</w:t>
        </w:r>
        <w:r>
          <w:rPr>
            <w:noProof/>
            <w:lang w:val="en-CA"/>
          </w:rPr>
          <w:t>Curr</w:t>
        </w:r>
        <w:r w:rsidRPr="00F43CC3" w:rsidDel="003C51E6">
          <w:rPr>
            <w:noProof/>
            <w:lang w:val="en-CA"/>
          </w:rPr>
          <w:t>, y</w:t>
        </w:r>
        <w:r>
          <w:rPr>
            <w:noProof/>
            <w:lang w:val="en-CA"/>
          </w:rPr>
          <w:t>Curr</w:t>
        </w:r>
        <w:r w:rsidRPr="00F43CC3" w:rsidDel="003C51E6">
          <w:rPr>
            <w:noProof/>
            <w:lang w:val="en-CA"/>
          </w:rPr>
          <w:t xml:space="preserve"> ) </w:t>
        </w:r>
        <w:r w:rsidRPr="00F43CC3">
          <w:rPr>
            <w:noProof/>
            <w:lang w:val="en-CA"/>
          </w:rPr>
          <w:t xml:space="preserve">set equal to </w:t>
        </w:r>
        <w:r w:rsidRPr="005509BF">
          <w:rPr>
            <w:noProof/>
            <w:lang w:val="en-CA"/>
          </w:rPr>
          <w:t>( </w:t>
        </w:r>
        <w:r>
          <w:rPr>
            <w:noProof/>
            <w:lang w:val="en-CA"/>
          </w:rPr>
          <w:t>xTb0</w:t>
        </w:r>
        <w:r w:rsidRPr="005509BF">
          <w:rPr>
            <w:noProof/>
            <w:lang w:val="en-CA"/>
          </w:rPr>
          <w:t>, </w:t>
        </w:r>
        <w:r>
          <w:rPr>
            <w:noProof/>
            <w:lang w:val="en-CA"/>
          </w:rPr>
          <w:t>yTb0</w:t>
        </w:r>
        <w:r w:rsidRPr="005509BF">
          <w:rPr>
            <w:noProof/>
            <w:lang w:val="en-CA"/>
          </w:rPr>
          <w:t> )</w:t>
        </w:r>
        <w:r w:rsidRPr="00F43CC3" w:rsidDel="003C51E6">
          <w:rPr>
            <w:noProof/>
            <w:lang w:val="en-CA"/>
          </w:rPr>
          <w:t xml:space="preserve">, </w:t>
        </w:r>
        <w:r w:rsidRPr="00F43CC3">
          <w:rPr>
            <w:noProof/>
            <w:lang w:val="en-CA"/>
          </w:rPr>
          <w:t xml:space="preserve">the block width </w:t>
        </w:r>
        <w:r>
          <w:rPr>
            <w:noProof/>
            <w:lang w:val="en-CA"/>
          </w:rPr>
          <w:t>nCurrSw</w:t>
        </w:r>
        <w:r w:rsidRPr="00F43CC3">
          <w:rPr>
            <w:noProof/>
            <w:lang w:val="en-CA"/>
          </w:rPr>
          <w:t xml:space="preserve"> set equal to </w:t>
        </w:r>
        <w:r>
          <w:rPr>
            <w:noProof/>
            <w:lang w:val="en-CA"/>
          </w:rPr>
          <w:t>nTb0W</w:t>
        </w:r>
        <w:r w:rsidRPr="00F43CC3">
          <w:rPr>
            <w:noProof/>
            <w:lang w:val="en-CA"/>
          </w:rPr>
          <w:t xml:space="preserve">, the block height </w:t>
        </w:r>
        <w:r>
          <w:rPr>
            <w:noProof/>
            <w:lang w:val="en-CA"/>
          </w:rPr>
          <w:t>nCurrSh</w:t>
        </w:r>
        <w:r w:rsidRPr="00F43CC3">
          <w:rPr>
            <w:noProof/>
            <w:lang w:val="en-CA"/>
          </w:rPr>
          <w:t xml:space="preserve"> set equal to </w:t>
        </w:r>
        <w:r>
          <w:rPr>
            <w:noProof/>
            <w:lang w:val="en-CA"/>
          </w:rPr>
          <w:t>nTb0H</w:t>
        </w:r>
        <w:r w:rsidRPr="00F43CC3">
          <w:rPr>
            <w:noProof/>
            <w:lang w:val="en-CA"/>
          </w:rPr>
          <w:t>, cIdx, the</w:t>
        </w:r>
        <w:r w:rsidRPr="00F43CC3" w:rsidDel="003C51E6">
          <w:rPr>
            <w:noProof/>
            <w:lang w:val="en-CA"/>
          </w:rPr>
          <w:t xml:space="preserve"> </w:t>
        </w:r>
        <w:r w:rsidRPr="00C64B85">
          <w:rPr>
            <w:noProof/>
            <w:lang w:val="en-CA"/>
          </w:rPr>
          <w:t>(</w:t>
        </w:r>
        <w:r w:rsidRPr="00125512">
          <w:rPr>
            <w:noProof/>
            <w:lang w:val="en-CA"/>
          </w:rPr>
          <w:t>nTb</w:t>
        </w:r>
        <w:r>
          <w:rPr>
            <w:noProof/>
            <w:lang w:val="en-CA"/>
          </w:rPr>
          <w:t>0</w:t>
        </w:r>
        <w:r w:rsidRPr="00125512">
          <w:rPr>
            <w:noProof/>
            <w:lang w:val="en-CA"/>
          </w:rPr>
          <w:t>W</w:t>
        </w:r>
        <w:r>
          <w:rPr>
            <w:noProof/>
            <w:lang w:val="en-CA"/>
          </w:rPr>
          <w:t>)</w:t>
        </w:r>
        <w:r w:rsidRPr="00C64B85">
          <w:rPr>
            <w:noProof/>
            <w:lang w:val="en-CA"/>
          </w:rPr>
          <w:t>x</w:t>
        </w:r>
        <w:r>
          <w:rPr>
            <w:noProof/>
            <w:lang w:val="en-CA"/>
          </w:rPr>
          <w:t>(</w:t>
        </w:r>
        <w:r w:rsidRPr="00125512">
          <w:rPr>
            <w:noProof/>
            <w:lang w:val="en-CA"/>
          </w:rPr>
          <w:t>nTb</w:t>
        </w:r>
        <w:r>
          <w:rPr>
            <w:noProof/>
            <w:lang w:val="en-CA"/>
          </w:rPr>
          <w:t>0</w:t>
        </w:r>
        <w:r w:rsidRPr="00125512">
          <w:rPr>
            <w:noProof/>
            <w:lang w:val="en-CA"/>
          </w:rPr>
          <w:t>H</w:t>
        </w:r>
        <w:r>
          <w:rPr>
            <w:noProof/>
            <w:lang w:val="en-CA"/>
          </w:rPr>
          <w:t>)</w:t>
        </w:r>
        <w:r w:rsidRPr="00C64B85">
          <w:rPr>
            <w:noProof/>
            <w:lang w:val="en-CA"/>
          </w:rPr>
          <w:t xml:space="preserve"> array predSamples set equal to predSamples</w:t>
        </w:r>
        <w:r w:rsidRPr="00125512">
          <w:rPr>
            <w:noProof/>
            <w:lang w:val="en-CA"/>
          </w:rPr>
          <w:t>[ x ][ y ]</w:t>
        </w:r>
        <w:r>
          <w:rPr>
            <w:noProof/>
            <w:lang w:val="en-CA" w:eastAsia="ko-KR"/>
          </w:rPr>
          <w:t xml:space="preserve">, </w:t>
        </w:r>
        <w:r w:rsidRPr="00C64B85">
          <w:rPr>
            <w:noProof/>
            <w:lang w:val="en-CA"/>
          </w:rPr>
          <w:t>and the (</w:t>
        </w:r>
        <w:r w:rsidRPr="00125512">
          <w:rPr>
            <w:noProof/>
            <w:lang w:val="en-CA"/>
          </w:rPr>
          <w:t>nTb</w:t>
        </w:r>
        <w:r>
          <w:rPr>
            <w:noProof/>
            <w:lang w:val="en-CA"/>
          </w:rPr>
          <w:t>0</w:t>
        </w:r>
        <w:r w:rsidRPr="00125512">
          <w:rPr>
            <w:noProof/>
            <w:lang w:val="en-CA"/>
          </w:rPr>
          <w:t>W</w:t>
        </w:r>
        <w:r>
          <w:rPr>
            <w:noProof/>
            <w:lang w:val="en-CA"/>
          </w:rPr>
          <w:t>)</w:t>
        </w:r>
        <w:r w:rsidRPr="00C64B85">
          <w:rPr>
            <w:noProof/>
            <w:lang w:val="en-CA"/>
          </w:rPr>
          <w:t>x</w:t>
        </w:r>
        <w:r>
          <w:rPr>
            <w:noProof/>
            <w:lang w:val="en-CA"/>
          </w:rPr>
          <w:t>(</w:t>
        </w:r>
        <w:r w:rsidRPr="00125512">
          <w:rPr>
            <w:noProof/>
            <w:lang w:val="en-CA"/>
          </w:rPr>
          <w:t>nTb</w:t>
        </w:r>
        <w:r>
          <w:rPr>
            <w:noProof/>
            <w:lang w:val="en-CA"/>
          </w:rPr>
          <w:t>0</w:t>
        </w:r>
        <w:r w:rsidRPr="00125512">
          <w:rPr>
            <w:noProof/>
            <w:lang w:val="en-CA"/>
          </w:rPr>
          <w:t>H</w:t>
        </w:r>
        <w:r>
          <w:rPr>
            <w:noProof/>
            <w:lang w:val="en-CA"/>
          </w:rPr>
          <w:t>)</w:t>
        </w:r>
        <w:r w:rsidRPr="00C64B85">
          <w:rPr>
            <w:noProof/>
            <w:lang w:val="en-CA"/>
          </w:rPr>
          <w:t xml:space="preserve"> array resSamples set equal to resSamples</w:t>
        </w:r>
        <w:r w:rsidRPr="00125512">
          <w:rPr>
            <w:noProof/>
            <w:lang w:val="en-CA"/>
          </w:rPr>
          <w:t xml:space="preserve">[ x ][ y ] with </w:t>
        </w:r>
        <w:r w:rsidRPr="00125512">
          <w:rPr>
            <w:noProof/>
            <w:lang w:val="en-CA" w:eastAsia="ko-KR"/>
          </w:rPr>
          <w:t>x = </w:t>
        </w:r>
        <w:r>
          <w:rPr>
            <w:noProof/>
            <w:lang w:val="en-CA"/>
          </w:rPr>
          <w:t>0</w:t>
        </w:r>
        <w:r w:rsidRPr="00125512">
          <w:rPr>
            <w:noProof/>
            <w:lang w:val="en-CA" w:eastAsia="ko-KR"/>
          </w:rPr>
          <w:t>..</w:t>
        </w:r>
        <w:r w:rsidRPr="00125512">
          <w:rPr>
            <w:noProof/>
            <w:lang w:val="en-CA"/>
          </w:rPr>
          <w:t>nTb</w:t>
        </w:r>
        <w:r>
          <w:rPr>
            <w:noProof/>
            <w:lang w:val="en-CA"/>
          </w:rPr>
          <w:t>0</w:t>
        </w:r>
        <w:r w:rsidRPr="00125512">
          <w:rPr>
            <w:noProof/>
            <w:lang w:val="en-CA"/>
          </w:rPr>
          <w:t>W </w:t>
        </w:r>
        <w:r w:rsidRPr="00125512">
          <w:rPr>
            <w:noProof/>
            <w:lang w:val="en-CA" w:eastAsia="ko-KR"/>
          </w:rPr>
          <w:t>−</w:t>
        </w:r>
        <w:r w:rsidRPr="00125512">
          <w:rPr>
            <w:noProof/>
            <w:lang w:val="en-CA"/>
          </w:rPr>
          <w:t> </w:t>
        </w:r>
        <w:r w:rsidRPr="00125512">
          <w:rPr>
            <w:noProof/>
            <w:lang w:val="en-CA" w:eastAsia="ko-KR"/>
          </w:rPr>
          <w:t>1, y = </w:t>
        </w:r>
        <w:r>
          <w:rPr>
            <w:noProof/>
            <w:lang w:val="en-CA"/>
          </w:rPr>
          <w:t>0</w:t>
        </w:r>
        <w:r w:rsidRPr="00125512">
          <w:rPr>
            <w:noProof/>
            <w:lang w:val="en-CA" w:eastAsia="ko-KR"/>
          </w:rPr>
          <w:t>..</w:t>
        </w:r>
        <w:r w:rsidRPr="00125512">
          <w:rPr>
            <w:noProof/>
            <w:lang w:val="en-CA"/>
          </w:rPr>
          <w:t>nTb</w:t>
        </w:r>
        <w:r>
          <w:rPr>
            <w:noProof/>
            <w:lang w:val="en-CA"/>
          </w:rPr>
          <w:t>0</w:t>
        </w:r>
        <w:r w:rsidRPr="00125512">
          <w:rPr>
            <w:noProof/>
            <w:lang w:val="en-CA"/>
          </w:rPr>
          <w:t>H </w:t>
        </w:r>
        <w:r w:rsidRPr="00125512">
          <w:rPr>
            <w:noProof/>
            <w:lang w:val="en-CA" w:eastAsia="ko-KR"/>
          </w:rPr>
          <w:t>−</w:t>
        </w:r>
        <w:r w:rsidRPr="00125512">
          <w:rPr>
            <w:noProof/>
            <w:lang w:val="en-CA"/>
          </w:rPr>
          <w:t> </w:t>
        </w:r>
        <w:r w:rsidRPr="00125512">
          <w:rPr>
            <w:noProof/>
            <w:lang w:val="en-CA" w:eastAsia="ko-KR"/>
          </w:rPr>
          <w:t>1</w:t>
        </w:r>
        <w:r>
          <w:rPr>
            <w:noProof/>
            <w:lang w:val="en-CA" w:eastAsia="ko-KR"/>
          </w:rPr>
          <w:t xml:space="preserve"> </w:t>
        </w:r>
        <w:r w:rsidRPr="00F43CC3" w:rsidDel="003C51E6">
          <w:rPr>
            <w:noProof/>
            <w:lang w:val="en-CA"/>
          </w:rPr>
          <w:t>as inputs</w:t>
        </w:r>
        <w:r w:rsidRPr="00F43CC3">
          <w:rPr>
            <w:noProof/>
            <w:lang w:val="en-CA"/>
          </w:rPr>
          <w:t>, and the output is a modified reconstructed picture before in-loop filtering</w:t>
        </w:r>
        <w:r>
          <w:rPr>
            <w:noProof/>
            <w:lang w:val="en-CA"/>
          </w:rPr>
          <w:t>.</w:t>
        </w:r>
      </w:ins>
    </w:p>
    <w:p w14:paraId="589E4460" w14:textId="706680F2" w:rsidR="00B54913" w:rsidRPr="00125512" w:rsidRDefault="00B54913" w:rsidP="00B54913">
      <w:pPr>
        <w:numPr>
          <w:ilvl w:val="0"/>
          <w:numId w:val="9"/>
        </w:numPr>
        <w:tabs>
          <w:tab w:val="clear" w:pos="794"/>
        </w:tabs>
        <w:ind w:left="720" w:hanging="310"/>
        <w:rPr>
          <w:ins w:id="131" w:author="Benjamin Bross (#1305)" w:date="2020-09-02T00:41:00Z"/>
          <w:noProof/>
          <w:lang w:val="en-CA"/>
        </w:rPr>
      </w:pPr>
      <w:ins w:id="132" w:author="Benjamin Bross (#1305)" w:date="2020-09-02T00:41:00Z">
        <w:r w:rsidRPr="00125512">
          <w:rPr>
            <w:noProof/>
            <w:lang w:val="en-CA"/>
          </w:rPr>
          <w:t xml:space="preserve">The </w:t>
        </w:r>
        <w:r w:rsidRPr="00D72F01" w:rsidDel="003C51E6">
          <w:rPr>
            <w:noProof/>
            <w:lang w:val="en-CA"/>
          </w:rPr>
          <w:t xml:space="preserve">picture </w:t>
        </w:r>
        <w:r w:rsidRPr="00D72F01">
          <w:rPr>
            <w:noProof/>
            <w:lang w:val="en-CA"/>
          </w:rPr>
          <w:t>re</w:t>
        </w:r>
        <w:r w:rsidRPr="00D72F01" w:rsidDel="003C51E6">
          <w:rPr>
            <w:noProof/>
            <w:lang w:val="en-CA"/>
          </w:rPr>
          <w:t xml:space="preserve">construction process for a colour component as specified in </w:t>
        </w:r>
        <w:r w:rsidRPr="00D72F01">
          <w:rPr>
            <w:noProof/>
            <w:lang w:val="en-CA"/>
          </w:rPr>
          <w:t>subclause</w:t>
        </w:r>
        <w:r w:rsidRPr="00D72F01" w:rsidDel="003C51E6">
          <w:rPr>
            <w:noProof/>
            <w:lang w:val="en-CA"/>
          </w:rPr>
          <w:t> </w:t>
        </w:r>
        <w:r w:rsidRPr="0028796E">
          <w:rPr>
            <w:noProof/>
            <w:highlight w:val="yellow"/>
            <w:lang w:val="en-CA"/>
          </w:rPr>
          <w:fldChar w:fldCharType="begin" w:fldLock="1"/>
        </w:r>
        <w:r w:rsidRPr="00D72F01">
          <w:rPr>
            <w:noProof/>
            <w:lang w:val="en-CA"/>
          </w:rPr>
          <w:instrText xml:space="preserve"> REF _Ref8340264 \n \h </w:instrText>
        </w:r>
        <w:r>
          <w:rPr>
            <w:noProof/>
            <w:highlight w:val="yellow"/>
            <w:lang w:val="en-CA"/>
          </w:rPr>
          <w:instrText xml:space="preserve"> \* MERGEFORMAT </w:instrText>
        </w:r>
      </w:ins>
      <w:r w:rsidRPr="0028796E">
        <w:rPr>
          <w:noProof/>
          <w:highlight w:val="yellow"/>
          <w:lang w:val="en-CA"/>
        </w:rPr>
      </w:r>
      <w:ins w:id="133" w:author="Benjamin Bross (#1305)" w:date="2020-09-02T00:41:00Z">
        <w:r w:rsidRPr="0028796E">
          <w:rPr>
            <w:noProof/>
            <w:highlight w:val="yellow"/>
            <w:lang w:val="en-CA"/>
          </w:rPr>
          <w:fldChar w:fldCharType="separate"/>
        </w:r>
        <w:r w:rsidRPr="00D72F01">
          <w:rPr>
            <w:noProof/>
            <w:lang w:val="en-CA"/>
          </w:rPr>
          <w:t>8.7.5.1</w:t>
        </w:r>
        <w:r w:rsidRPr="0028796E">
          <w:rPr>
            <w:noProof/>
            <w:highlight w:val="yellow"/>
            <w:lang w:val="en-CA"/>
          </w:rPr>
          <w:fldChar w:fldCharType="end"/>
        </w:r>
        <w:r w:rsidRPr="00F43CC3" w:rsidDel="003C51E6">
          <w:rPr>
            <w:noProof/>
            <w:lang w:val="en-CA"/>
          </w:rPr>
          <w:t xml:space="preserve"> is invoked with the block location</w:t>
        </w:r>
        <w:r w:rsidRPr="00F43CC3">
          <w:rPr>
            <w:noProof/>
            <w:lang w:val="en-CA"/>
          </w:rPr>
          <w:t xml:space="preserve"> </w:t>
        </w:r>
        <w:r w:rsidRPr="00F43CC3" w:rsidDel="003C51E6">
          <w:rPr>
            <w:noProof/>
            <w:lang w:val="en-CA"/>
          </w:rPr>
          <w:t>( x</w:t>
        </w:r>
        <w:r>
          <w:rPr>
            <w:noProof/>
            <w:lang w:val="en-CA"/>
          </w:rPr>
          <w:t>Curr</w:t>
        </w:r>
        <w:r w:rsidRPr="00F43CC3" w:rsidDel="003C51E6">
          <w:rPr>
            <w:noProof/>
            <w:lang w:val="en-CA"/>
          </w:rPr>
          <w:t>, y</w:t>
        </w:r>
        <w:r>
          <w:rPr>
            <w:noProof/>
            <w:lang w:val="en-CA"/>
          </w:rPr>
          <w:t>Curr</w:t>
        </w:r>
        <w:r w:rsidRPr="00F43CC3" w:rsidDel="003C51E6">
          <w:rPr>
            <w:noProof/>
            <w:lang w:val="en-CA"/>
          </w:rPr>
          <w:t xml:space="preserve"> ) </w:t>
        </w:r>
        <w:r w:rsidRPr="00F43CC3">
          <w:rPr>
            <w:noProof/>
            <w:lang w:val="en-CA"/>
          </w:rPr>
          <w:t xml:space="preserve">set equal to </w:t>
        </w:r>
        <w:r w:rsidRPr="005509BF">
          <w:rPr>
            <w:noProof/>
            <w:lang w:val="en-CA"/>
          </w:rPr>
          <w:t>( </w:t>
        </w:r>
        <w:r>
          <w:rPr>
            <w:noProof/>
            <w:lang w:val="en-CA"/>
          </w:rPr>
          <w:t>xTb1</w:t>
        </w:r>
        <w:r w:rsidRPr="005509BF">
          <w:rPr>
            <w:noProof/>
            <w:lang w:val="en-CA"/>
          </w:rPr>
          <w:t>, </w:t>
        </w:r>
        <w:r>
          <w:rPr>
            <w:noProof/>
            <w:lang w:val="en-CA"/>
          </w:rPr>
          <w:t>yTb1</w:t>
        </w:r>
        <w:r w:rsidRPr="005509BF">
          <w:rPr>
            <w:noProof/>
            <w:lang w:val="en-CA"/>
          </w:rPr>
          <w:t> )</w:t>
        </w:r>
        <w:r w:rsidRPr="00F43CC3" w:rsidDel="003C51E6">
          <w:rPr>
            <w:noProof/>
            <w:lang w:val="en-CA"/>
          </w:rPr>
          <w:t xml:space="preserve">, </w:t>
        </w:r>
        <w:r w:rsidRPr="00F43CC3">
          <w:rPr>
            <w:noProof/>
            <w:lang w:val="en-CA"/>
          </w:rPr>
          <w:t xml:space="preserve">the block width </w:t>
        </w:r>
        <w:r>
          <w:rPr>
            <w:noProof/>
            <w:lang w:val="en-CA"/>
          </w:rPr>
          <w:t>nCurrSw</w:t>
        </w:r>
        <w:r w:rsidRPr="00F43CC3">
          <w:rPr>
            <w:noProof/>
            <w:lang w:val="en-CA"/>
          </w:rPr>
          <w:t xml:space="preserve"> set equal to </w:t>
        </w:r>
        <w:r>
          <w:rPr>
            <w:noProof/>
            <w:lang w:val="en-CA"/>
          </w:rPr>
          <w:t>nTb1W</w:t>
        </w:r>
        <w:r w:rsidRPr="00F43CC3">
          <w:rPr>
            <w:noProof/>
            <w:lang w:val="en-CA"/>
          </w:rPr>
          <w:t xml:space="preserve">, the block height </w:t>
        </w:r>
        <w:r>
          <w:rPr>
            <w:noProof/>
            <w:lang w:val="en-CA"/>
          </w:rPr>
          <w:t>nCurrSh</w:t>
        </w:r>
        <w:r w:rsidRPr="00F43CC3">
          <w:rPr>
            <w:noProof/>
            <w:lang w:val="en-CA"/>
          </w:rPr>
          <w:t xml:space="preserve"> set equal to </w:t>
        </w:r>
        <w:r>
          <w:rPr>
            <w:noProof/>
            <w:lang w:val="en-CA"/>
          </w:rPr>
          <w:t>nTb1H</w:t>
        </w:r>
        <w:r w:rsidRPr="00F43CC3">
          <w:rPr>
            <w:noProof/>
            <w:lang w:val="en-CA"/>
          </w:rPr>
          <w:t>, cIdx, the</w:t>
        </w:r>
        <w:r w:rsidRPr="00F43CC3" w:rsidDel="003C51E6">
          <w:rPr>
            <w:noProof/>
            <w:lang w:val="en-CA"/>
          </w:rPr>
          <w:t xml:space="preserve"> </w:t>
        </w:r>
        <w:r w:rsidRPr="00C64B85">
          <w:rPr>
            <w:noProof/>
            <w:lang w:val="en-CA"/>
          </w:rPr>
          <w:t>(</w:t>
        </w:r>
        <w:r w:rsidRPr="00125512">
          <w:rPr>
            <w:noProof/>
            <w:lang w:val="en-CA"/>
          </w:rPr>
          <w:t>nTb</w:t>
        </w:r>
        <w:r>
          <w:rPr>
            <w:noProof/>
            <w:lang w:val="en-CA"/>
          </w:rPr>
          <w:t>1</w:t>
        </w:r>
        <w:r w:rsidRPr="00125512">
          <w:rPr>
            <w:noProof/>
            <w:lang w:val="en-CA"/>
          </w:rPr>
          <w:t>W</w:t>
        </w:r>
        <w:r>
          <w:rPr>
            <w:noProof/>
            <w:lang w:val="en-CA"/>
          </w:rPr>
          <w:t>)</w:t>
        </w:r>
        <w:r w:rsidRPr="00C64B85">
          <w:rPr>
            <w:noProof/>
            <w:lang w:val="en-CA"/>
          </w:rPr>
          <w:t>x</w:t>
        </w:r>
        <w:r>
          <w:rPr>
            <w:noProof/>
            <w:lang w:val="en-CA"/>
          </w:rPr>
          <w:t>(</w:t>
        </w:r>
        <w:r w:rsidRPr="00125512">
          <w:rPr>
            <w:noProof/>
            <w:lang w:val="en-CA"/>
          </w:rPr>
          <w:t>nTb</w:t>
        </w:r>
        <w:r>
          <w:rPr>
            <w:noProof/>
            <w:lang w:val="en-CA"/>
          </w:rPr>
          <w:t>1</w:t>
        </w:r>
        <w:r w:rsidRPr="00125512">
          <w:rPr>
            <w:noProof/>
            <w:lang w:val="en-CA"/>
          </w:rPr>
          <w:t>H</w:t>
        </w:r>
        <w:r>
          <w:rPr>
            <w:noProof/>
            <w:lang w:val="en-CA"/>
          </w:rPr>
          <w:t>)</w:t>
        </w:r>
        <w:r w:rsidRPr="00C64B85">
          <w:rPr>
            <w:noProof/>
            <w:lang w:val="en-CA"/>
          </w:rPr>
          <w:t xml:space="preserve"> array predSamples set equal to predSamples</w:t>
        </w:r>
        <w:r w:rsidRPr="00125512">
          <w:rPr>
            <w:noProof/>
            <w:lang w:val="en-CA"/>
          </w:rPr>
          <w:t>[ </w:t>
        </w:r>
        <w:r>
          <w:rPr>
            <w:noProof/>
            <w:lang w:val="en-CA"/>
          </w:rPr>
          <w:t>xTb1</w:t>
        </w:r>
      </w:ins>
      <w:ins w:id="134" w:author="Benjamin Bross (bb4)" w:date="2020-09-02T16:03:00Z">
        <w:r w:rsidR="00C5584D" w:rsidRPr="00125512">
          <w:rPr>
            <w:noProof/>
            <w:lang w:val="en-CA"/>
          </w:rPr>
          <w:t> </w:t>
        </w:r>
        <w:r w:rsidR="00C5584D" w:rsidRPr="00125512">
          <w:rPr>
            <w:noProof/>
            <w:lang w:val="en-CA" w:eastAsia="ko-KR"/>
          </w:rPr>
          <w:t>−</w:t>
        </w:r>
        <w:r w:rsidR="00C5584D" w:rsidRPr="00125512">
          <w:rPr>
            <w:noProof/>
            <w:lang w:val="en-CA"/>
          </w:rPr>
          <w:t> </w:t>
        </w:r>
        <w:r w:rsidR="00C5584D">
          <w:rPr>
            <w:noProof/>
            <w:lang w:val="en-CA" w:eastAsia="ko-KR"/>
          </w:rPr>
          <w:t>xTb0</w:t>
        </w:r>
      </w:ins>
      <w:ins w:id="135" w:author="Benjamin Bross (#1305)" w:date="2020-09-02T00:41:00Z">
        <w:r>
          <w:rPr>
            <w:noProof/>
            <w:lang w:val="en-CA"/>
          </w:rPr>
          <w:t> + </w:t>
        </w:r>
        <w:r w:rsidRPr="00125512">
          <w:rPr>
            <w:noProof/>
            <w:lang w:val="en-CA"/>
          </w:rPr>
          <w:t>x ][ </w:t>
        </w:r>
        <w:r>
          <w:rPr>
            <w:noProof/>
            <w:lang w:val="en-CA"/>
          </w:rPr>
          <w:t>yTb1</w:t>
        </w:r>
      </w:ins>
      <w:ins w:id="136" w:author="Benjamin Bross (bb4)" w:date="2020-09-02T16:03:00Z">
        <w:r w:rsidR="00C5584D" w:rsidRPr="00125512">
          <w:rPr>
            <w:noProof/>
            <w:lang w:val="en-CA"/>
          </w:rPr>
          <w:t> </w:t>
        </w:r>
        <w:r w:rsidR="00C5584D" w:rsidRPr="00125512">
          <w:rPr>
            <w:noProof/>
            <w:lang w:val="en-CA" w:eastAsia="ko-KR"/>
          </w:rPr>
          <w:t>−</w:t>
        </w:r>
        <w:r w:rsidR="00C5584D" w:rsidRPr="00125512">
          <w:rPr>
            <w:noProof/>
            <w:lang w:val="en-CA"/>
          </w:rPr>
          <w:t> </w:t>
        </w:r>
        <w:r w:rsidR="00C5584D">
          <w:rPr>
            <w:noProof/>
            <w:lang w:val="en-CA" w:eastAsia="ko-KR"/>
          </w:rPr>
          <w:t>yTb0</w:t>
        </w:r>
      </w:ins>
      <w:ins w:id="137" w:author="Benjamin Bross (#1305)" w:date="2020-09-02T00:41:00Z">
        <w:r>
          <w:rPr>
            <w:noProof/>
            <w:lang w:val="en-CA"/>
          </w:rPr>
          <w:t> + </w:t>
        </w:r>
        <w:r w:rsidRPr="00125512">
          <w:rPr>
            <w:noProof/>
            <w:lang w:val="en-CA"/>
          </w:rPr>
          <w:t>y ]</w:t>
        </w:r>
        <w:r>
          <w:rPr>
            <w:noProof/>
            <w:lang w:val="en-CA" w:eastAsia="ko-KR"/>
          </w:rPr>
          <w:t xml:space="preserve">, </w:t>
        </w:r>
        <w:r w:rsidRPr="00C64B85">
          <w:rPr>
            <w:noProof/>
            <w:lang w:val="en-CA"/>
          </w:rPr>
          <w:t>and the (</w:t>
        </w:r>
        <w:r w:rsidRPr="00125512">
          <w:rPr>
            <w:noProof/>
            <w:lang w:val="en-CA"/>
          </w:rPr>
          <w:t>nTb</w:t>
        </w:r>
        <w:r>
          <w:rPr>
            <w:noProof/>
            <w:lang w:val="en-CA"/>
          </w:rPr>
          <w:t>1</w:t>
        </w:r>
        <w:r w:rsidRPr="00125512">
          <w:rPr>
            <w:noProof/>
            <w:lang w:val="en-CA"/>
          </w:rPr>
          <w:t>W</w:t>
        </w:r>
        <w:r>
          <w:rPr>
            <w:noProof/>
            <w:lang w:val="en-CA"/>
          </w:rPr>
          <w:t>)</w:t>
        </w:r>
        <w:r w:rsidRPr="00C64B85">
          <w:rPr>
            <w:noProof/>
            <w:lang w:val="en-CA"/>
          </w:rPr>
          <w:t>x</w:t>
        </w:r>
        <w:r>
          <w:rPr>
            <w:noProof/>
            <w:lang w:val="en-CA"/>
          </w:rPr>
          <w:t>(</w:t>
        </w:r>
        <w:r w:rsidRPr="00125512">
          <w:rPr>
            <w:noProof/>
            <w:lang w:val="en-CA"/>
          </w:rPr>
          <w:t>nTb</w:t>
        </w:r>
        <w:r>
          <w:rPr>
            <w:noProof/>
            <w:lang w:val="en-CA"/>
          </w:rPr>
          <w:t>1</w:t>
        </w:r>
        <w:r w:rsidRPr="00125512">
          <w:rPr>
            <w:noProof/>
            <w:lang w:val="en-CA"/>
          </w:rPr>
          <w:t>H</w:t>
        </w:r>
        <w:r>
          <w:rPr>
            <w:noProof/>
            <w:lang w:val="en-CA"/>
          </w:rPr>
          <w:t>)</w:t>
        </w:r>
        <w:r w:rsidRPr="00C64B85">
          <w:rPr>
            <w:noProof/>
            <w:lang w:val="en-CA"/>
          </w:rPr>
          <w:t xml:space="preserve"> array resSamples set equal to resSamples</w:t>
        </w:r>
        <w:r w:rsidRPr="00125512">
          <w:rPr>
            <w:noProof/>
            <w:lang w:val="en-CA"/>
          </w:rPr>
          <w:t>[ </w:t>
        </w:r>
        <w:r>
          <w:rPr>
            <w:noProof/>
            <w:lang w:val="en-CA"/>
          </w:rPr>
          <w:t>xTb1</w:t>
        </w:r>
      </w:ins>
      <w:ins w:id="138" w:author="Benjamin Bross (bb4)" w:date="2020-09-02T16:04:00Z">
        <w:r w:rsidR="00C5584D" w:rsidRPr="00125512">
          <w:rPr>
            <w:noProof/>
            <w:lang w:val="en-CA"/>
          </w:rPr>
          <w:t> </w:t>
        </w:r>
        <w:r w:rsidR="00C5584D" w:rsidRPr="00125512">
          <w:rPr>
            <w:noProof/>
            <w:lang w:val="en-CA" w:eastAsia="ko-KR"/>
          </w:rPr>
          <w:t>−</w:t>
        </w:r>
        <w:r w:rsidR="00C5584D" w:rsidRPr="00125512">
          <w:rPr>
            <w:noProof/>
            <w:lang w:val="en-CA"/>
          </w:rPr>
          <w:t> </w:t>
        </w:r>
        <w:r w:rsidR="00C5584D">
          <w:rPr>
            <w:noProof/>
            <w:lang w:val="en-CA" w:eastAsia="ko-KR"/>
          </w:rPr>
          <w:t>xTb0</w:t>
        </w:r>
      </w:ins>
      <w:ins w:id="139" w:author="Benjamin Bross (#1305)" w:date="2020-09-02T00:41:00Z">
        <w:r>
          <w:rPr>
            <w:noProof/>
            <w:lang w:val="en-CA"/>
          </w:rPr>
          <w:t> + </w:t>
        </w:r>
        <w:r w:rsidRPr="00125512">
          <w:rPr>
            <w:noProof/>
            <w:lang w:val="en-CA"/>
          </w:rPr>
          <w:t>x ][ </w:t>
        </w:r>
        <w:r>
          <w:rPr>
            <w:noProof/>
            <w:lang w:val="en-CA"/>
          </w:rPr>
          <w:t>yTb1</w:t>
        </w:r>
      </w:ins>
      <w:ins w:id="140" w:author="Benjamin Bross (bb4)" w:date="2020-09-02T16:04:00Z">
        <w:r w:rsidR="00C5584D" w:rsidRPr="00125512">
          <w:rPr>
            <w:noProof/>
            <w:lang w:val="en-CA"/>
          </w:rPr>
          <w:t> </w:t>
        </w:r>
        <w:r w:rsidR="00C5584D" w:rsidRPr="00125512">
          <w:rPr>
            <w:noProof/>
            <w:lang w:val="en-CA" w:eastAsia="ko-KR"/>
          </w:rPr>
          <w:t>−</w:t>
        </w:r>
        <w:r w:rsidR="00C5584D" w:rsidRPr="00125512">
          <w:rPr>
            <w:noProof/>
            <w:lang w:val="en-CA"/>
          </w:rPr>
          <w:t> </w:t>
        </w:r>
        <w:r w:rsidR="00C5584D">
          <w:rPr>
            <w:noProof/>
            <w:lang w:val="en-CA" w:eastAsia="ko-KR"/>
          </w:rPr>
          <w:t>yTb0</w:t>
        </w:r>
      </w:ins>
      <w:ins w:id="141" w:author="Benjamin Bross (#1305)" w:date="2020-09-02T00:41:00Z">
        <w:r>
          <w:rPr>
            <w:noProof/>
            <w:lang w:val="en-CA"/>
          </w:rPr>
          <w:t> + </w:t>
        </w:r>
        <w:r w:rsidRPr="00125512">
          <w:rPr>
            <w:noProof/>
            <w:lang w:val="en-CA"/>
          </w:rPr>
          <w:t xml:space="preserve">y ] with </w:t>
        </w:r>
        <w:r w:rsidRPr="00125512">
          <w:rPr>
            <w:noProof/>
            <w:lang w:val="en-CA" w:eastAsia="ko-KR"/>
          </w:rPr>
          <w:t>x = </w:t>
        </w:r>
        <w:r>
          <w:rPr>
            <w:noProof/>
            <w:lang w:val="en-CA"/>
          </w:rPr>
          <w:t>0</w:t>
        </w:r>
        <w:r w:rsidRPr="00125512">
          <w:rPr>
            <w:noProof/>
            <w:lang w:val="en-CA" w:eastAsia="ko-KR"/>
          </w:rPr>
          <w:t>..</w:t>
        </w:r>
        <w:r w:rsidRPr="00125512">
          <w:rPr>
            <w:noProof/>
            <w:lang w:val="en-CA"/>
          </w:rPr>
          <w:t>nTb</w:t>
        </w:r>
        <w:r>
          <w:rPr>
            <w:noProof/>
            <w:lang w:val="en-CA"/>
          </w:rPr>
          <w:t>1</w:t>
        </w:r>
        <w:r w:rsidRPr="00125512">
          <w:rPr>
            <w:noProof/>
            <w:lang w:val="en-CA"/>
          </w:rPr>
          <w:t>W </w:t>
        </w:r>
        <w:r w:rsidRPr="00125512">
          <w:rPr>
            <w:noProof/>
            <w:lang w:val="en-CA" w:eastAsia="ko-KR"/>
          </w:rPr>
          <w:t>−</w:t>
        </w:r>
        <w:r w:rsidRPr="00125512">
          <w:rPr>
            <w:noProof/>
            <w:lang w:val="en-CA"/>
          </w:rPr>
          <w:t> </w:t>
        </w:r>
        <w:r w:rsidRPr="00125512">
          <w:rPr>
            <w:noProof/>
            <w:lang w:val="en-CA" w:eastAsia="ko-KR"/>
          </w:rPr>
          <w:t>1, y = </w:t>
        </w:r>
        <w:r>
          <w:rPr>
            <w:noProof/>
            <w:lang w:val="en-CA"/>
          </w:rPr>
          <w:t>0</w:t>
        </w:r>
        <w:r w:rsidRPr="00125512">
          <w:rPr>
            <w:noProof/>
            <w:lang w:val="en-CA" w:eastAsia="ko-KR"/>
          </w:rPr>
          <w:t>..</w:t>
        </w:r>
        <w:r w:rsidRPr="00125512">
          <w:rPr>
            <w:noProof/>
            <w:lang w:val="en-CA"/>
          </w:rPr>
          <w:t>nTb</w:t>
        </w:r>
        <w:r>
          <w:rPr>
            <w:noProof/>
            <w:lang w:val="en-CA"/>
          </w:rPr>
          <w:t>1</w:t>
        </w:r>
        <w:r w:rsidRPr="00125512">
          <w:rPr>
            <w:noProof/>
            <w:lang w:val="en-CA"/>
          </w:rPr>
          <w:t>H </w:t>
        </w:r>
        <w:r w:rsidRPr="00125512">
          <w:rPr>
            <w:noProof/>
            <w:lang w:val="en-CA" w:eastAsia="ko-KR"/>
          </w:rPr>
          <w:t>−</w:t>
        </w:r>
        <w:r w:rsidRPr="00125512">
          <w:rPr>
            <w:noProof/>
            <w:lang w:val="en-CA"/>
          </w:rPr>
          <w:t> </w:t>
        </w:r>
        <w:r w:rsidRPr="00125512">
          <w:rPr>
            <w:noProof/>
            <w:lang w:val="en-CA" w:eastAsia="ko-KR"/>
          </w:rPr>
          <w:t>1</w:t>
        </w:r>
        <w:r>
          <w:rPr>
            <w:noProof/>
            <w:lang w:val="en-CA" w:eastAsia="ko-KR"/>
          </w:rPr>
          <w:t xml:space="preserve"> </w:t>
        </w:r>
        <w:r w:rsidRPr="00F43CC3" w:rsidDel="003C51E6">
          <w:rPr>
            <w:noProof/>
            <w:lang w:val="en-CA"/>
          </w:rPr>
          <w:t>as inputs</w:t>
        </w:r>
        <w:r w:rsidRPr="00F43CC3">
          <w:rPr>
            <w:noProof/>
            <w:lang w:val="en-CA"/>
          </w:rPr>
          <w:t>, and the output is a modified reconstructed picture before in-loop filtering</w:t>
        </w:r>
        <w:r>
          <w:rPr>
            <w:noProof/>
            <w:lang w:val="en-CA"/>
          </w:rPr>
          <w:t>.</w:t>
        </w:r>
      </w:ins>
    </w:p>
    <w:p w14:paraId="24AB93E7" w14:textId="4B0E9FE4" w:rsidR="00D72F01" w:rsidRPr="00D72F01" w:rsidRDefault="00D72F01" w:rsidP="00D72F01">
      <w:pPr>
        <w:numPr>
          <w:ilvl w:val="0"/>
          <w:numId w:val="9"/>
        </w:numPr>
        <w:tabs>
          <w:tab w:val="clear" w:pos="794"/>
          <w:tab w:val="num" w:pos="284"/>
          <w:tab w:val="left" w:pos="720"/>
        </w:tabs>
        <w:ind w:left="284" w:hanging="284"/>
        <w:rPr>
          <w:noProof/>
          <w:lang w:val="en-CA"/>
        </w:rPr>
      </w:pPr>
      <w:ins w:id="142" w:author="Benjamin Bross (#1305)" w:date="2020-09-01T22:30:00Z">
        <w:r w:rsidRPr="00125512">
          <w:rPr>
            <w:noProof/>
            <w:lang w:val="en-CA"/>
          </w:rPr>
          <w:t xml:space="preserve">Otherwise, </w:t>
        </w:r>
      </w:ins>
      <w:ins w:id="143" w:author="Benjamin Bross (#1305)" w:date="2020-09-01T22:57:00Z">
        <w:r w:rsidR="004973BD" w:rsidRPr="00D72F01" w:rsidDel="003C51E6">
          <w:rPr>
            <w:noProof/>
            <w:lang w:val="en-CA"/>
          </w:rPr>
          <w:t xml:space="preserve">picture </w:t>
        </w:r>
        <w:r w:rsidR="004973BD" w:rsidRPr="00D72F01">
          <w:rPr>
            <w:noProof/>
            <w:lang w:val="en-CA"/>
          </w:rPr>
          <w:t>re</w:t>
        </w:r>
        <w:r w:rsidR="004973BD" w:rsidRPr="00D72F01" w:rsidDel="003C51E6">
          <w:rPr>
            <w:noProof/>
            <w:lang w:val="en-CA"/>
          </w:rPr>
          <w:t xml:space="preserve">construction process for a colour component as specified in </w:t>
        </w:r>
        <w:r w:rsidR="004973BD" w:rsidRPr="00D72F01">
          <w:rPr>
            <w:noProof/>
            <w:lang w:val="en-CA"/>
          </w:rPr>
          <w:t>subclause</w:t>
        </w:r>
        <w:r w:rsidR="004973BD" w:rsidRPr="00D72F01" w:rsidDel="003C51E6">
          <w:rPr>
            <w:noProof/>
            <w:lang w:val="en-CA"/>
          </w:rPr>
          <w:t> </w:t>
        </w:r>
        <w:r w:rsidR="004973BD" w:rsidRPr="0028796E">
          <w:rPr>
            <w:noProof/>
            <w:highlight w:val="yellow"/>
            <w:lang w:val="en-CA"/>
          </w:rPr>
          <w:fldChar w:fldCharType="begin" w:fldLock="1"/>
        </w:r>
        <w:r w:rsidR="004973BD" w:rsidRPr="00D72F01">
          <w:rPr>
            <w:noProof/>
            <w:lang w:val="en-CA"/>
          </w:rPr>
          <w:instrText xml:space="preserve"> REF _Ref8340264 \n \h </w:instrText>
        </w:r>
        <w:r w:rsidR="004973BD">
          <w:rPr>
            <w:noProof/>
            <w:highlight w:val="yellow"/>
            <w:lang w:val="en-CA"/>
          </w:rPr>
          <w:instrText xml:space="preserve"> \* MERGEFORMAT </w:instrText>
        </w:r>
      </w:ins>
      <w:r w:rsidR="004973BD" w:rsidRPr="0028796E">
        <w:rPr>
          <w:noProof/>
          <w:highlight w:val="yellow"/>
          <w:lang w:val="en-CA"/>
        </w:rPr>
      </w:r>
      <w:ins w:id="144" w:author="Benjamin Bross (#1305)" w:date="2020-09-01T22:57:00Z">
        <w:r w:rsidR="004973BD" w:rsidRPr="0028796E">
          <w:rPr>
            <w:noProof/>
            <w:highlight w:val="yellow"/>
            <w:lang w:val="en-CA"/>
          </w:rPr>
          <w:fldChar w:fldCharType="separate"/>
        </w:r>
        <w:r w:rsidR="004973BD" w:rsidRPr="00D72F01">
          <w:rPr>
            <w:noProof/>
            <w:lang w:val="en-CA"/>
          </w:rPr>
          <w:t>8.7.5.1</w:t>
        </w:r>
        <w:r w:rsidR="004973BD" w:rsidRPr="0028796E">
          <w:rPr>
            <w:noProof/>
            <w:highlight w:val="yellow"/>
            <w:lang w:val="en-CA"/>
          </w:rPr>
          <w:fldChar w:fldCharType="end"/>
        </w:r>
        <w:r w:rsidR="004973BD" w:rsidRPr="00F43CC3" w:rsidDel="003C51E6">
          <w:rPr>
            <w:noProof/>
            <w:lang w:val="en-CA"/>
          </w:rPr>
          <w:t xml:space="preserve"> is invoked with the block location</w:t>
        </w:r>
        <w:r w:rsidR="004973BD" w:rsidRPr="00F43CC3">
          <w:rPr>
            <w:noProof/>
            <w:lang w:val="en-CA"/>
          </w:rPr>
          <w:t xml:space="preserve"> </w:t>
        </w:r>
        <w:r w:rsidR="004973BD" w:rsidRPr="00F43CC3" w:rsidDel="003C51E6">
          <w:rPr>
            <w:noProof/>
            <w:lang w:val="en-CA"/>
          </w:rPr>
          <w:t>( x</w:t>
        </w:r>
        <w:r w:rsidR="004973BD">
          <w:rPr>
            <w:noProof/>
            <w:lang w:val="en-CA"/>
          </w:rPr>
          <w:t>Curr</w:t>
        </w:r>
        <w:r w:rsidR="004973BD" w:rsidRPr="00F43CC3" w:rsidDel="003C51E6">
          <w:rPr>
            <w:noProof/>
            <w:lang w:val="en-CA"/>
          </w:rPr>
          <w:t>, y</w:t>
        </w:r>
        <w:r w:rsidR="004973BD">
          <w:rPr>
            <w:noProof/>
            <w:lang w:val="en-CA"/>
          </w:rPr>
          <w:t>Curr</w:t>
        </w:r>
        <w:r w:rsidR="004973BD" w:rsidRPr="00F43CC3" w:rsidDel="003C51E6">
          <w:rPr>
            <w:noProof/>
            <w:lang w:val="en-CA"/>
          </w:rPr>
          <w:t xml:space="preserve"> ) </w:t>
        </w:r>
        <w:r w:rsidR="004973BD" w:rsidRPr="00F43CC3">
          <w:rPr>
            <w:noProof/>
            <w:lang w:val="en-CA"/>
          </w:rPr>
          <w:t xml:space="preserve">set equal to </w:t>
        </w:r>
        <w:r w:rsidR="004973BD" w:rsidRPr="005509BF">
          <w:rPr>
            <w:noProof/>
            <w:lang w:val="en-CA"/>
          </w:rPr>
          <w:t>( </w:t>
        </w:r>
        <w:r w:rsidR="004973BD">
          <w:rPr>
            <w:noProof/>
            <w:lang w:val="en-CA"/>
          </w:rPr>
          <w:t>xTb0</w:t>
        </w:r>
        <w:r w:rsidR="004973BD" w:rsidRPr="005509BF">
          <w:rPr>
            <w:noProof/>
            <w:lang w:val="en-CA"/>
          </w:rPr>
          <w:t>, </w:t>
        </w:r>
        <w:r w:rsidR="004973BD">
          <w:rPr>
            <w:noProof/>
            <w:lang w:val="en-CA"/>
          </w:rPr>
          <w:t>yTb0</w:t>
        </w:r>
        <w:r w:rsidR="004973BD" w:rsidRPr="00125512">
          <w:rPr>
            <w:noProof/>
            <w:lang w:val="en-CA"/>
          </w:rPr>
          <w:t> </w:t>
        </w:r>
        <w:r w:rsidR="004973BD" w:rsidRPr="005509BF">
          <w:rPr>
            <w:noProof/>
            <w:lang w:val="en-CA"/>
          </w:rPr>
          <w:t>)</w:t>
        </w:r>
        <w:r w:rsidR="004973BD" w:rsidRPr="00F43CC3" w:rsidDel="003C51E6">
          <w:rPr>
            <w:noProof/>
            <w:lang w:val="en-CA"/>
          </w:rPr>
          <w:t xml:space="preserve">, </w:t>
        </w:r>
        <w:r w:rsidR="004973BD" w:rsidRPr="00F43CC3">
          <w:rPr>
            <w:noProof/>
            <w:lang w:val="en-CA"/>
          </w:rPr>
          <w:t xml:space="preserve">the block width </w:t>
        </w:r>
        <w:r w:rsidR="004973BD">
          <w:rPr>
            <w:noProof/>
            <w:lang w:val="en-CA"/>
          </w:rPr>
          <w:t>nCurrSw</w:t>
        </w:r>
        <w:r w:rsidR="004973BD" w:rsidRPr="00F43CC3">
          <w:rPr>
            <w:noProof/>
            <w:lang w:val="en-CA"/>
          </w:rPr>
          <w:t xml:space="preserve"> set equal to </w:t>
        </w:r>
        <w:r w:rsidR="004973BD">
          <w:rPr>
            <w:noProof/>
            <w:lang w:val="en-CA"/>
          </w:rPr>
          <w:t>nTbW</w:t>
        </w:r>
        <w:r w:rsidR="004973BD" w:rsidRPr="00F43CC3">
          <w:rPr>
            <w:noProof/>
            <w:lang w:val="en-CA"/>
          </w:rPr>
          <w:t xml:space="preserve">, the block height </w:t>
        </w:r>
        <w:r w:rsidR="004973BD">
          <w:rPr>
            <w:noProof/>
            <w:lang w:val="en-CA"/>
          </w:rPr>
          <w:t>nCurrSh</w:t>
        </w:r>
        <w:r w:rsidR="004973BD" w:rsidRPr="00F43CC3">
          <w:rPr>
            <w:noProof/>
            <w:lang w:val="en-CA"/>
          </w:rPr>
          <w:t xml:space="preserve"> set equal to </w:t>
        </w:r>
        <w:r w:rsidR="004973BD">
          <w:rPr>
            <w:noProof/>
            <w:lang w:val="en-CA"/>
          </w:rPr>
          <w:t>nTbH</w:t>
        </w:r>
        <w:r w:rsidR="004973BD" w:rsidRPr="00F43CC3">
          <w:rPr>
            <w:noProof/>
            <w:lang w:val="en-CA"/>
          </w:rPr>
          <w:t>, cIdx, the</w:t>
        </w:r>
        <w:r w:rsidR="004973BD" w:rsidRPr="00F43CC3" w:rsidDel="003C51E6">
          <w:rPr>
            <w:noProof/>
            <w:lang w:val="en-CA"/>
          </w:rPr>
          <w:t xml:space="preserve"> </w:t>
        </w:r>
        <w:r w:rsidR="004973BD" w:rsidRPr="00C64B85">
          <w:rPr>
            <w:noProof/>
            <w:lang w:val="en-CA"/>
          </w:rPr>
          <w:t>(</w:t>
        </w:r>
        <w:r w:rsidR="004973BD" w:rsidRPr="00125512">
          <w:rPr>
            <w:noProof/>
            <w:lang w:val="en-CA"/>
          </w:rPr>
          <w:t>nTbW</w:t>
        </w:r>
        <w:r w:rsidR="004973BD">
          <w:rPr>
            <w:noProof/>
            <w:lang w:val="en-CA"/>
          </w:rPr>
          <w:t>)</w:t>
        </w:r>
        <w:r w:rsidR="004973BD" w:rsidRPr="00C64B85">
          <w:rPr>
            <w:noProof/>
            <w:lang w:val="en-CA"/>
          </w:rPr>
          <w:t>x</w:t>
        </w:r>
        <w:r w:rsidR="004973BD">
          <w:rPr>
            <w:noProof/>
            <w:lang w:val="en-CA"/>
          </w:rPr>
          <w:t>(</w:t>
        </w:r>
        <w:r w:rsidR="004973BD" w:rsidRPr="00125512">
          <w:rPr>
            <w:noProof/>
            <w:lang w:val="en-CA"/>
          </w:rPr>
          <w:t>nTbH</w:t>
        </w:r>
        <w:r w:rsidR="004973BD">
          <w:rPr>
            <w:noProof/>
            <w:lang w:val="en-CA"/>
          </w:rPr>
          <w:t>)</w:t>
        </w:r>
        <w:r w:rsidR="004973BD" w:rsidRPr="00C64B85">
          <w:rPr>
            <w:noProof/>
            <w:lang w:val="en-CA"/>
          </w:rPr>
          <w:t xml:space="preserve"> array predSamples</w:t>
        </w:r>
        <w:r w:rsidR="004973BD">
          <w:rPr>
            <w:noProof/>
            <w:lang w:val="en-CA" w:eastAsia="ko-KR"/>
          </w:rPr>
          <w:t xml:space="preserve">, </w:t>
        </w:r>
        <w:r w:rsidR="004973BD" w:rsidRPr="00C64B85">
          <w:rPr>
            <w:noProof/>
            <w:lang w:val="en-CA"/>
          </w:rPr>
          <w:t>and the (</w:t>
        </w:r>
        <w:r w:rsidR="004973BD" w:rsidRPr="00125512">
          <w:rPr>
            <w:noProof/>
            <w:lang w:val="en-CA"/>
          </w:rPr>
          <w:t>nTbW</w:t>
        </w:r>
        <w:r w:rsidR="004973BD">
          <w:rPr>
            <w:noProof/>
            <w:lang w:val="en-CA"/>
          </w:rPr>
          <w:t>)</w:t>
        </w:r>
        <w:r w:rsidR="004973BD" w:rsidRPr="00C64B85">
          <w:rPr>
            <w:noProof/>
            <w:lang w:val="en-CA"/>
          </w:rPr>
          <w:t>x</w:t>
        </w:r>
        <w:r w:rsidR="004973BD">
          <w:rPr>
            <w:noProof/>
            <w:lang w:val="en-CA"/>
          </w:rPr>
          <w:t>(</w:t>
        </w:r>
        <w:r w:rsidR="004973BD" w:rsidRPr="00125512">
          <w:rPr>
            <w:noProof/>
            <w:lang w:val="en-CA"/>
          </w:rPr>
          <w:t>nTbH</w:t>
        </w:r>
        <w:r w:rsidR="004973BD">
          <w:rPr>
            <w:noProof/>
            <w:lang w:val="en-CA"/>
          </w:rPr>
          <w:t>)</w:t>
        </w:r>
        <w:r w:rsidR="004973BD" w:rsidRPr="00C64B85">
          <w:rPr>
            <w:noProof/>
            <w:lang w:val="en-CA"/>
          </w:rPr>
          <w:t xml:space="preserve"> array resSamples</w:t>
        </w:r>
        <w:r w:rsidR="004973BD">
          <w:rPr>
            <w:noProof/>
            <w:lang w:val="en-CA" w:eastAsia="ko-KR"/>
          </w:rPr>
          <w:t xml:space="preserve"> </w:t>
        </w:r>
        <w:r w:rsidR="004973BD" w:rsidRPr="00F43CC3" w:rsidDel="003C51E6">
          <w:rPr>
            <w:noProof/>
            <w:lang w:val="en-CA"/>
          </w:rPr>
          <w:t>as inputs</w:t>
        </w:r>
        <w:r w:rsidR="004973BD" w:rsidRPr="00F43CC3">
          <w:rPr>
            <w:noProof/>
            <w:lang w:val="en-CA"/>
          </w:rPr>
          <w:t>, and the output is a modified reconstructed picture before in-loop filtering</w:t>
        </w:r>
      </w:ins>
      <w:ins w:id="145" w:author="Benjamin Bross (#1305)" w:date="2020-09-01T22:30:00Z">
        <w:r w:rsidRPr="00125512">
          <w:rPr>
            <w:noProof/>
            <w:lang w:val="en-CA"/>
          </w:rPr>
          <w:t>.</w:t>
        </w:r>
      </w:ins>
    </w:p>
    <w:p w14:paraId="5160BC1B" w14:textId="13B697F8" w:rsidR="00AD1DBF" w:rsidRPr="00125512" w:rsidRDefault="00AD1DBF" w:rsidP="00AD1DBF">
      <w:pPr>
        <w:pStyle w:val="Heading2"/>
        <w:rPr>
          <w:noProof/>
          <w:lang w:val="en-CA"/>
        </w:rPr>
      </w:pPr>
      <w:bookmarkStart w:id="146" w:name="_Toc45876514"/>
      <w:bookmarkStart w:id="147" w:name="_Toc45877240"/>
      <w:bookmarkStart w:id="148" w:name="_Ref21941619"/>
      <w:bookmarkStart w:id="149" w:name="_Toc46863372"/>
      <w:bookmarkEnd w:id="146"/>
      <w:bookmarkEnd w:id="147"/>
      <w:r w:rsidRPr="00125512">
        <w:rPr>
          <w:noProof/>
          <w:lang w:val="en-CA"/>
        </w:rPr>
        <w:t>Decoding process for coding units coded in IBC prediction mode</w:t>
      </w:r>
      <w:bookmarkEnd w:id="148"/>
      <w:bookmarkEnd w:id="149"/>
    </w:p>
    <w:p w14:paraId="071D2F54" w14:textId="515311D5" w:rsidR="00AD1DBF" w:rsidRPr="00125512" w:rsidRDefault="00AD1DBF" w:rsidP="00AD1DBF">
      <w:pPr>
        <w:pStyle w:val="Heading3"/>
        <w:rPr>
          <w:noProof/>
          <w:lang w:val="en-CA"/>
        </w:rPr>
      </w:pPr>
      <w:bookmarkStart w:id="150" w:name="_Toc46863373"/>
      <w:r w:rsidRPr="00125512" w:rsidDel="003C51E6">
        <w:rPr>
          <w:noProof/>
          <w:lang w:val="en-CA"/>
        </w:rPr>
        <w:t xml:space="preserve">General decoding process for coding units coded in </w:t>
      </w:r>
      <w:r w:rsidRPr="00125512">
        <w:rPr>
          <w:noProof/>
          <w:lang w:val="en-CA"/>
        </w:rPr>
        <w:t>IBC prediction mode</w:t>
      </w:r>
      <w:bookmarkEnd w:id="150"/>
    </w:p>
    <w:p w14:paraId="05AD62FD" w14:textId="77777777" w:rsidR="00AD1DBF" w:rsidRPr="00125512" w:rsidRDefault="00AD1DBF" w:rsidP="00AD1DBF">
      <w:pPr>
        <w:rPr>
          <w:noProof/>
          <w:lang w:val="en-CA"/>
        </w:rPr>
      </w:pPr>
      <w:r w:rsidRPr="00125512">
        <w:rPr>
          <w:noProof/>
          <w:lang w:val="en-CA"/>
        </w:rPr>
        <w:t>Inputs to this process are:</w:t>
      </w:r>
    </w:p>
    <w:p w14:paraId="67BB4399" w14:textId="77777777" w:rsidR="00AD1DBF" w:rsidRPr="00125512" w:rsidRDefault="00AD1DBF" w:rsidP="004A6E64">
      <w:pPr>
        <w:numPr>
          <w:ilvl w:val="0"/>
          <w:numId w:val="4"/>
        </w:numPr>
        <w:rPr>
          <w:noProof/>
          <w:lang w:val="en-CA"/>
        </w:rPr>
      </w:pPr>
      <w:r w:rsidRPr="00125512">
        <w:rPr>
          <w:noProof/>
          <w:lang w:val="en-CA"/>
        </w:rPr>
        <w:t>a luma location ( xCb, yCb ) specifying the top-left sample of the current coding block relative to the top</w:t>
      </w:r>
      <w:r w:rsidRPr="00125512">
        <w:rPr>
          <w:noProof/>
          <w:lang w:val="en-CA"/>
        </w:rPr>
        <w:noBreakHyphen/>
        <w:t>left luma sample of the current picture,</w:t>
      </w:r>
    </w:p>
    <w:p w14:paraId="161D2D8F" w14:textId="77777777" w:rsidR="00AD1DBF" w:rsidRPr="00125512" w:rsidRDefault="00AD1DBF" w:rsidP="004A6E64">
      <w:pPr>
        <w:numPr>
          <w:ilvl w:val="0"/>
          <w:numId w:val="4"/>
        </w:numPr>
        <w:rPr>
          <w:noProof/>
          <w:lang w:val="en-CA"/>
        </w:rPr>
      </w:pPr>
      <w:r w:rsidRPr="00125512">
        <w:rPr>
          <w:noProof/>
          <w:lang w:val="en-CA"/>
        </w:rPr>
        <w:t>a variable cbWidth specifying the width of the current coding block in luma samples,</w:t>
      </w:r>
    </w:p>
    <w:p w14:paraId="78698CC7" w14:textId="77777777" w:rsidR="00AD1DBF" w:rsidRPr="00125512" w:rsidRDefault="00AD1DBF" w:rsidP="004A6E64">
      <w:pPr>
        <w:numPr>
          <w:ilvl w:val="0"/>
          <w:numId w:val="4"/>
        </w:numPr>
        <w:rPr>
          <w:noProof/>
          <w:lang w:val="en-CA"/>
        </w:rPr>
      </w:pPr>
      <w:r w:rsidRPr="00125512">
        <w:rPr>
          <w:noProof/>
          <w:lang w:val="en-CA"/>
        </w:rPr>
        <w:t>a variable cbHeight specifying the height of the current coding block in luma samples,</w:t>
      </w:r>
    </w:p>
    <w:p w14:paraId="044AB997" w14:textId="77777777" w:rsidR="00AD1DBF" w:rsidRPr="00125512" w:rsidRDefault="00AD1DBF" w:rsidP="004A6E64">
      <w:pPr>
        <w:numPr>
          <w:ilvl w:val="0"/>
          <w:numId w:val="4"/>
        </w:numPr>
        <w:rPr>
          <w:noProof/>
          <w:lang w:val="en-CA"/>
        </w:rPr>
      </w:pPr>
      <w:r w:rsidRPr="00125512">
        <w:rPr>
          <w:noProof/>
          <w:lang w:val="en-CA"/>
        </w:rPr>
        <w:t>a variable treeType specifying whether a single or a dual tree is used and if a dual tree is used, it specifies whether the current tree corresponds to the luma or chroma components.</w:t>
      </w:r>
    </w:p>
    <w:p w14:paraId="41BE7CBE" w14:textId="77777777" w:rsidR="00AD1DBF" w:rsidRPr="00125512" w:rsidRDefault="00AD1DBF" w:rsidP="00AD1DBF">
      <w:pPr>
        <w:rPr>
          <w:noProof/>
          <w:lang w:val="en-CA"/>
        </w:rPr>
      </w:pPr>
      <w:r w:rsidRPr="00125512">
        <w:rPr>
          <w:noProof/>
          <w:lang w:val="en-CA"/>
        </w:rPr>
        <w:t>Output of this process is a modified reconstructed picture before in-loop filtering.</w:t>
      </w:r>
    </w:p>
    <w:p w14:paraId="43C46947" w14:textId="7675AE59" w:rsidR="00AD1DBF" w:rsidRPr="00125512" w:rsidRDefault="00AD1DBF" w:rsidP="00AD1DBF">
      <w:pPr>
        <w:rPr>
          <w:noProof/>
          <w:lang w:val="en-CA"/>
        </w:rPr>
      </w:pPr>
      <w:r w:rsidRPr="00125512">
        <w:rPr>
          <w:noProof/>
          <w:lang w:val="en-CA"/>
        </w:rPr>
        <w:t xml:space="preserve">The derivation process for quantization parameters as specified in </w:t>
      </w:r>
      <w:r w:rsidR="00A264D5">
        <w:rPr>
          <w:noProof/>
          <w:lang w:val="en-CA"/>
        </w:rPr>
        <w:t>subclause</w:t>
      </w:r>
      <w:r w:rsidRPr="00125512">
        <w:rPr>
          <w:noProof/>
          <w:lang w:val="en-CA"/>
        </w:rPr>
        <w:t xml:space="preserve"> </w:t>
      </w:r>
      <w:r w:rsidRPr="00125512">
        <w:rPr>
          <w:noProof/>
          <w:lang w:val="en-CA"/>
        </w:rPr>
        <w:fldChar w:fldCharType="begin" w:fldLock="1"/>
      </w:r>
      <w:r w:rsidRPr="00125512">
        <w:rPr>
          <w:noProof/>
          <w:lang w:val="en-CA"/>
        </w:rPr>
        <w:instrText xml:space="preserve"> REF _Ref529267130 \r \h </w:instrText>
      </w:r>
      <w:r w:rsidRPr="00125512">
        <w:rPr>
          <w:noProof/>
          <w:lang w:val="en-CA"/>
        </w:rPr>
      </w:r>
      <w:r w:rsidRPr="00125512">
        <w:rPr>
          <w:noProof/>
          <w:lang w:val="en-CA"/>
        </w:rPr>
        <w:fldChar w:fldCharType="separate"/>
      </w:r>
      <w:r w:rsidR="00A7517A">
        <w:rPr>
          <w:noProof/>
          <w:lang w:val="en-CA"/>
        </w:rPr>
        <w:t>8.7.1</w:t>
      </w:r>
      <w:r w:rsidRPr="00125512">
        <w:rPr>
          <w:noProof/>
          <w:lang w:val="en-CA"/>
        </w:rPr>
        <w:fldChar w:fldCharType="end"/>
      </w:r>
      <w:r w:rsidRPr="00125512">
        <w:rPr>
          <w:noProof/>
          <w:lang w:val="en-CA"/>
        </w:rPr>
        <w:t xml:space="preserve"> is invoked with the luma location ( xCb, yCb ), the width of the current coding block in luma samples </w:t>
      </w:r>
      <w:r w:rsidRPr="00125512">
        <w:rPr>
          <w:noProof/>
          <w:lang w:val="en-CA" w:eastAsia="ko-KR"/>
        </w:rPr>
        <w:t xml:space="preserve">cbWidth and </w:t>
      </w:r>
      <w:r w:rsidRPr="00125512">
        <w:rPr>
          <w:noProof/>
          <w:lang w:val="en-CA"/>
        </w:rPr>
        <w:t>the height of the current coding block in luma samples cbHeight, and the variable treeType as inputs.</w:t>
      </w:r>
    </w:p>
    <w:p w14:paraId="72C59CD8" w14:textId="5CC975D1" w:rsidR="00F31877" w:rsidRPr="00125512" w:rsidRDefault="00F31877" w:rsidP="0071514B">
      <w:pPr>
        <w:keepNext/>
        <w:rPr>
          <w:noProof/>
          <w:lang w:val="en-CA" w:eastAsia="ko-KR"/>
        </w:rPr>
      </w:pPr>
      <w:r w:rsidRPr="00125512">
        <w:rPr>
          <w:noProof/>
          <w:lang w:val="en-CA" w:eastAsia="ko-KR"/>
        </w:rPr>
        <w:t>The variable IsGt4by4 is derived as follows:</w:t>
      </w:r>
    </w:p>
    <w:p w14:paraId="221EFCD0" w14:textId="55DC02D7" w:rsidR="00F31877" w:rsidRPr="00125512" w:rsidRDefault="00F31877" w:rsidP="00F31877">
      <w:pPr>
        <w:pStyle w:val="Equation"/>
        <w:tabs>
          <w:tab w:val="clear" w:pos="794"/>
          <w:tab w:val="clear" w:pos="1588"/>
          <w:tab w:val="left" w:pos="1134"/>
          <w:tab w:val="left" w:pos="1418"/>
          <w:tab w:val="left" w:pos="1701"/>
          <w:tab w:val="left" w:pos="1985"/>
        </w:tabs>
        <w:ind w:left="360"/>
        <w:rPr>
          <w:noProof/>
          <w:lang w:val="en-CA"/>
        </w:rPr>
      </w:pPr>
      <w:r w:rsidRPr="00125512">
        <w:rPr>
          <w:noProof/>
          <w:lang w:val="en-CA" w:eastAsia="ko-KR"/>
        </w:rPr>
        <w:t>IsGt4by4</w:t>
      </w:r>
      <w:r w:rsidRPr="00125512">
        <w:rPr>
          <w:noProof/>
          <w:lang w:val="en-CA"/>
        </w:rPr>
        <w:t xml:space="preserve"> = </w:t>
      </w:r>
      <w:r w:rsidR="00E244E9" w:rsidRPr="00125512">
        <w:rPr>
          <w:noProof/>
          <w:lang w:val="en-CA"/>
        </w:rPr>
        <w:t>(</w:t>
      </w:r>
      <w:r w:rsidR="001306CC">
        <w:rPr>
          <w:noProof/>
          <w:lang w:val="en-CA"/>
        </w:rPr>
        <w:t> </w:t>
      </w:r>
      <w:r w:rsidRPr="00125512">
        <w:rPr>
          <w:noProof/>
          <w:lang w:val="en-CA"/>
        </w:rPr>
        <w:t>cbWidth</w:t>
      </w:r>
      <w:r w:rsidR="001306CC">
        <w:rPr>
          <w:noProof/>
          <w:lang w:val="en-CA"/>
        </w:rPr>
        <w:t> </w:t>
      </w:r>
      <w:r w:rsidRPr="00125512">
        <w:rPr>
          <w:noProof/>
          <w:lang w:val="en-CA"/>
        </w:rPr>
        <w:t>*</w:t>
      </w:r>
      <w:r w:rsidR="001306CC">
        <w:rPr>
          <w:noProof/>
          <w:lang w:val="en-CA"/>
        </w:rPr>
        <w:t> </w:t>
      </w:r>
      <w:r w:rsidRPr="00125512">
        <w:rPr>
          <w:noProof/>
          <w:lang w:val="en-CA"/>
        </w:rPr>
        <w:t>cbHeight</w:t>
      </w:r>
      <w:r w:rsidR="001306CC">
        <w:rPr>
          <w:noProof/>
          <w:lang w:val="en-CA"/>
        </w:rPr>
        <w:t> </w:t>
      </w:r>
      <w:r w:rsidR="005A4AD9">
        <w:rPr>
          <w:noProof/>
          <w:lang w:val="en-CA"/>
        </w:rPr>
        <w:t>)</w:t>
      </w:r>
      <w:r w:rsidRPr="00125512">
        <w:rPr>
          <w:noProof/>
          <w:lang w:val="en-CA"/>
        </w:rPr>
        <w:t xml:space="preserve"> &gt; 16</w:t>
      </w:r>
      <w:r w:rsidRPr="00125512">
        <w:rPr>
          <w:noProof/>
          <w:lang w:val="en-CA" w:eastAsia="ko-KR"/>
        </w:rPr>
        <w:tab/>
      </w:r>
      <w:r w:rsidR="005A4AD9">
        <w:rPr>
          <w:noProof/>
          <w:lang w:val="en-CA" w:eastAsia="ko-KR"/>
        </w:rPr>
        <w:tab/>
      </w:r>
      <w:r w:rsidRPr="00125512" w:rsidDel="003C51E6">
        <w:rPr>
          <w:noProof/>
          <w:lang w:val="en-CA" w:eastAsia="ko-KR"/>
        </w:rPr>
        <w:t>(</w:t>
      </w:r>
      <w:r w:rsidR="00750498" w:rsidRPr="00125512">
        <w:rPr>
          <w:noProof/>
          <w:lang w:val="en-CA"/>
        </w:rPr>
        <w:fldChar w:fldCharType="begin" w:fldLock="1"/>
      </w:r>
      <w:r w:rsidR="00750498" w:rsidRPr="00125512">
        <w:rPr>
          <w:noProof/>
          <w:lang w:val="en-CA"/>
        </w:rPr>
        <w:instrText xml:space="preserve"> SEQ Equation \* ARABIC </w:instrText>
      </w:r>
      <w:r w:rsidR="00750498" w:rsidRPr="00125512">
        <w:rPr>
          <w:noProof/>
          <w:lang w:val="en-CA"/>
        </w:rPr>
        <w:fldChar w:fldCharType="separate"/>
      </w:r>
      <w:r w:rsidR="00A7517A">
        <w:rPr>
          <w:noProof/>
          <w:lang w:val="en-CA"/>
        </w:rPr>
        <w:t>1070</w:t>
      </w:r>
      <w:r w:rsidR="00750498" w:rsidRPr="00125512">
        <w:rPr>
          <w:noProof/>
          <w:lang w:val="en-CA"/>
        </w:rPr>
        <w:fldChar w:fldCharType="end"/>
      </w:r>
      <w:r w:rsidRPr="00125512" w:rsidDel="003C51E6">
        <w:rPr>
          <w:noProof/>
          <w:lang w:val="en-CA" w:eastAsia="ko-KR"/>
        </w:rPr>
        <w:t>)</w:t>
      </w:r>
    </w:p>
    <w:p w14:paraId="6107A3FB" w14:textId="6EB311D7" w:rsidR="00AD1DBF" w:rsidRPr="00125512" w:rsidDel="003C51E6" w:rsidRDefault="00AD1DBF" w:rsidP="00AD1DBF">
      <w:pPr>
        <w:rPr>
          <w:noProof/>
          <w:lang w:val="en-CA" w:eastAsia="ko-KR"/>
        </w:rPr>
      </w:pPr>
      <w:r w:rsidRPr="00125512" w:rsidDel="003C51E6">
        <w:rPr>
          <w:noProof/>
          <w:lang w:val="en-CA" w:eastAsia="ko-KR"/>
        </w:rPr>
        <w:t xml:space="preserve">The decoding process for coding units coded in </w:t>
      </w:r>
      <w:r w:rsidR="00FD4412" w:rsidRPr="00125512">
        <w:rPr>
          <w:noProof/>
          <w:lang w:val="en-CA" w:eastAsia="ko-KR"/>
        </w:rPr>
        <w:t>IBC</w:t>
      </w:r>
      <w:r w:rsidR="00FD4412" w:rsidRPr="00125512" w:rsidDel="003C51E6">
        <w:rPr>
          <w:noProof/>
          <w:lang w:val="en-CA" w:eastAsia="ko-KR"/>
        </w:rPr>
        <w:t xml:space="preserve"> </w:t>
      </w:r>
      <w:r w:rsidRPr="00125512" w:rsidDel="003C51E6">
        <w:rPr>
          <w:noProof/>
          <w:lang w:val="en-CA" w:eastAsia="ko-KR"/>
        </w:rPr>
        <w:t>prediction mode consists of the following ordered steps:</w:t>
      </w:r>
    </w:p>
    <w:p w14:paraId="7D2AB031" w14:textId="66C04B3B" w:rsidR="00AD1DBF" w:rsidRPr="00125512" w:rsidRDefault="00AD1DBF" w:rsidP="00494022">
      <w:pPr>
        <w:pStyle w:val="ListParagraph"/>
        <w:numPr>
          <w:ilvl w:val="0"/>
          <w:numId w:val="135"/>
        </w:numPr>
        <w:tabs>
          <w:tab w:val="clear" w:pos="794"/>
          <w:tab w:val="clear" w:pos="1191"/>
          <w:tab w:val="clear" w:pos="1588"/>
          <w:tab w:val="clear" w:pos="1985"/>
          <w:tab w:val="left" w:pos="720"/>
          <w:tab w:val="left" w:pos="1080"/>
          <w:tab w:val="left" w:pos="1440"/>
          <w:tab w:val="left" w:pos="2977"/>
        </w:tabs>
        <w:ind w:left="720"/>
        <w:rPr>
          <w:noProof/>
          <w:lang w:val="en-CA" w:eastAsia="ko-KR"/>
        </w:rPr>
      </w:pPr>
      <w:r w:rsidRPr="00125512" w:rsidDel="003C51E6">
        <w:rPr>
          <w:noProof/>
          <w:lang w:val="en-CA"/>
        </w:rPr>
        <w:lastRenderedPageBreak/>
        <w:t xml:space="preserve">The </w:t>
      </w:r>
      <w:r w:rsidR="00FD4412" w:rsidRPr="00125512">
        <w:rPr>
          <w:noProof/>
          <w:lang w:val="en-CA"/>
        </w:rPr>
        <w:t>block</w:t>
      </w:r>
      <w:r w:rsidRPr="00125512">
        <w:rPr>
          <w:noProof/>
          <w:lang w:val="en-CA"/>
        </w:rPr>
        <w:t xml:space="preserve"> vector components </w:t>
      </w:r>
      <w:r w:rsidRPr="00125512" w:rsidDel="003C51E6">
        <w:rPr>
          <w:noProof/>
          <w:lang w:val="en-CA"/>
        </w:rPr>
        <w:t>of the current coding unit are derived as follows:</w:t>
      </w:r>
    </w:p>
    <w:p w14:paraId="11459C7E" w14:textId="7F877D81" w:rsidR="00AD1DBF" w:rsidRPr="00125512" w:rsidRDefault="00AD1DBF" w:rsidP="00441395">
      <w:pPr>
        <w:numPr>
          <w:ilvl w:val="0"/>
          <w:numId w:val="4"/>
        </w:numPr>
        <w:tabs>
          <w:tab w:val="clear" w:pos="400"/>
          <w:tab w:val="clear" w:pos="794"/>
        </w:tabs>
        <w:ind w:left="993" w:hanging="284"/>
        <w:rPr>
          <w:noProof/>
          <w:lang w:val="en-CA" w:eastAsia="ko-KR"/>
        </w:rPr>
      </w:pPr>
      <w:r w:rsidRPr="00125512">
        <w:rPr>
          <w:noProof/>
          <w:lang w:val="en-CA" w:eastAsia="ko-KR"/>
        </w:rPr>
        <w:t xml:space="preserve">The </w:t>
      </w:r>
      <w:r w:rsidRPr="00125512" w:rsidDel="003C51E6">
        <w:rPr>
          <w:noProof/>
          <w:lang w:val="en-CA" w:eastAsia="ko-KR"/>
        </w:rPr>
        <w:t xml:space="preserve">derivation process for </w:t>
      </w:r>
      <w:r w:rsidR="00FD4412" w:rsidRPr="00125512">
        <w:rPr>
          <w:noProof/>
          <w:lang w:val="en-CA" w:eastAsia="ko-KR"/>
        </w:rPr>
        <w:t>block</w:t>
      </w:r>
      <w:r w:rsidR="00FD4412" w:rsidRPr="00125512" w:rsidDel="003C51E6">
        <w:rPr>
          <w:noProof/>
          <w:lang w:val="en-CA" w:eastAsia="ko-KR"/>
        </w:rPr>
        <w:t xml:space="preserve"> </w:t>
      </w:r>
      <w:r w:rsidRPr="00125512" w:rsidDel="003C51E6">
        <w:rPr>
          <w:noProof/>
          <w:lang w:val="en-CA" w:eastAsia="ko-KR"/>
        </w:rPr>
        <w:t xml:space="preserve">vector components as specified in </w:t>
      </w:r>
      <w:r w:rsidR="00A264D5">
        <w:rPr>
          <w:noProof/>
          <w:lang w:val="en-CA" w:eastAsia="ko-KR"/>
        </w:rPr>
        <w:t>subclause</w:t>
      </w:r>
      <w:r w:rsidR="005A2D17" w:rsidRPr="00125512">
        <w:rPr>
          <w:noProof/>
          <w:lang w:val="en-CA" w:eastAsia="ko-KR"/>
        </w:rPr>
        <w:t> </w:t>
      </w:r>
      <w:r w:rsidR="00C0529E" w:rsidRPr="00125512">
        <w:rPr>
          <w:noProof/>
          <w:lang w:val="en-CA"/>
        </w:rPr>
        <w:fldChar w:fldCharType="begin" w:fldLock="1"/>
      </w:r>
      <w:r w:rsidR="00C0529E" w:rsidRPr="00125512">
        <w:rPr>
          <w:noProof/>
          <w:lang w:val="en-CA" w:eastAsia="ko-KR"/>
        </w:rPr>
        <w:instrText xml:space="preserve"> REF _Ref7455082 \r \h </w:instrText>
      </w:r>
      <w:r w:rsidR="00C0529E" w:rsidRPr="00125512">
        <w:rPr>
          <w:noProof/>
          <w:lang w:val="en-CA"/>
        </w:rPr>
      </w:r>
      <w:r w:rsidR="00C0529E" w:rsidRPr="00125512">
        <w:rPr>
          <w:noProof/>
          <w:lang w:val="en-CA"/>
        </w:rPr>
        <w:fldChar w:fldCharType="separate"/>
      </w:r>
      <w:r w:rsidR="00A7517A">
        <w:rPr>
          <w:noProof/>
          <w:lang w:val="en-CA" w:eastAsia="ko-KR"/>
        </w:rPr>
        <w:t>8.6.2.1</w:t>
      </w:r>
      <w:r w:rsidR="00C0529E" w:rsidRPr="00125512">
        <w:rPr>
          <w:noProof/>
          <w:lang w:val="en-CA"/>
        </w:rPr>
        <w:fldChar w:fldCharType="end"/>
      </w:r>
      <w:r w:rsidRPr="00125512" w:rsidDel="003C51E6">
        <w:rPr>
          <w:noProof/>
          <w:lang w:val="en-CA" w:eastAsia="ko-KR"/>
        </w:rPr>
        <w:t xml:space="preserve"> is invoked with the luma coding block location ( xCb, yCb ), the luma </w:t>
      </w:r>
      <w:r w:rsidRPr="00125512">
        <w:rPr>
          <w:noProof/>
          <w:lang w:val="en-CA" w:eastAsia="ko-KR"/>
        </w:rPr>
        <w:t>coding</w:t>
      </w:r>
      <w:r w:rsidRPr="00125512" w:rsidDel="003C51E6">
        <w:rPr>
          <w:noProof/>
          <w:lang w:val="en-CA" w:eastAsia="ko-KR"/>
        </w:rPr>
        <w:t xml:space="preserve"> block width </w:t>
      </w:r>
      <w:r w:rsidRPr="00125512">
        <w:rPr>
          <w:noProof/>
          <w:lang w:val="en-CA" w:eastAsia="ko-KR"/>
        </w:rPr>
        <w:t>cb</w:t>
      </w:r>
      <w:r w:rsidRPr="00125512" w:rsidDel="003C51E6">
        <w:rPr>
          <w:noProof/>
          <w:lang w:val="en-CA" w:eastAsia="ko-KR"/>
        </w:rPr>
        <w:t>W</w:t>
      </w:r>
      <w:r w:rsidRPr="00125512">
        <w:rPr>
          <w:noProof/>
          <w:lang w:val="en-CA" w:eastAsia="ko-KR"/>
        </w:rPr>
        <w:t>idth and</w:t>
      </w:r>
      <w:r w:rsidRPr="00125512" w:rsidDel="003C51E6">
        <w:rPr>
          <w:noProof/>
          <w:lang w:val="en-CA" w:eastAsia="ko-KR"/>
        </w:rPr>
        <w:t xml:space="preserve"> the luma </w:t>
      </w:r>
      <w:r w:rsidRPr="00125512">
        <w:rPr>
          <w:noProof/>
          <w:lang w:val="en-CA" w:eastAsia="ko-KR"/>
        </w:rPr>
        <w:t>coding</w:t>
      </w:r>
      <w:r w:rsidRPr="00125512" w:rsidDel="003C51E6">
        <w:rPr>
          <w:noProof/>
          <w:lang w:val="en-CA" w:eastAsia="ko-KR"/>
        </w:rPr>
        <w:t xml:space="preserve"> block height </w:t>
      </w:r>
      <w:r w:rsidRPr="00125512">
        <w:rPr>
          <w:noProof/>
          <w:lang w:val="en-CA" w:eastAsia="ko-KR"/>
        </w:rPr>
        <w:t>cbHeight</w:t>
      </w:r>
      <w:r w:rsidRPr="00125512" w:rsidDel="003C51E6">
        <w:rPr>
          <w:noProof/>
          <w:lang w:val="en-CA" w:eastAsia="ko-KR"/>
        </w:rPr>
        <w:t xml:space="preserve"> as inputs, and the luma </w:t>
      </w:r>
      <w:r w:rsidR="00FD4412" w:rsidRPr="00125512">
        <w:rPr>
          <w:noProof/>
          <w:lang w:val="en-CA" w:eastAsia="ko-KR"/>
        </w:rPr>
        <w:t>block</w:t>
      </w:r>
      <w:r w:rsidR="00FD4412" w:rsidRPr="00125512" w:rsidDel="003C51E6">
        <w:rPr>
          <w:noProof/>
          <w:lang w:val="en-CA" w:eastAsia="ko-KR"/>
        </w:rPr>
        <w:t xml:space="preserve"> </w:t>
      </w:r>
      <w:r w:rsidRPr="00125512" w:rsidDel="003C51E6">
        <w:rPr>
          <w:noProof/>
          <w:lang w:val="en-CA" w:eastAsia="ko-KR"/>
        </w:rPr>
        <w:t>vecto</w:t>
      </w:r>
      <w:r w:rsidRPr="00125512">
        <w:rPr>
          <w:noProof/>
          <w:lang w:val="en-CA" w:eastAsia="ko-KR"/>
        </w:rPr>
        <w:t>r</w:t>
      </w:r>
      <w:r w:rsidRPr="00125512" w:rsidDel="003C51E6">
        <w:rPr>
          <w:noProof/>
          <w:lang w:val="en-CA" w:eastAsia="ko-KR"/>
        </w:rPr>
        <w:t xml:space="preserve"> </w:t>
      </w:r>
      <w:r w:rsidR="00FD4412" w:rsidRPr="00125512">
        <w:rPr>
          <w:noProof/>
          <w:lang w:val="en-CA" w:eastAsia="ko-KR"/>
        </w:rPr>
        <w:t>b</w:t>
      </w:r>
      <w:r w:rsidR="00FD4412" w:rsidRPr="00125512" w:rsidDel="003C51E6">
        <w:rPr>
          <w:noProof/>
          <w:lang w:val="en-CA" w:eastAsia="ko-KR"/>
        </w:rPr>
        <w:t>vL</w:t>
      </w:r>
      <w:r w:rsidRPr="00125512" w:rsidDel="003C51E6">
        <w:rPr>
          <w:noProof/>
          <w:lang w:val="en-CA" w:eastAsia="ko-KR"/>
        </w:rPr>
        <w:t xml:space="preserve"> as output.</w:t>
      </w:r>
    </w:p>
    <w:p w14:paraId="36914778" w14:textId="30668948" w:rsidR="00AD1DBF" w:rsidRPr="00125512" w:rsidRDefault="00AD1DBF" w:rsidP="00441395">
      <w:pPr>
        <w:numPr>
          <w:ilvl w:val="0"/>
          <w:numId w:val="4"/>
        </w:numPr>
        <w:tabs>
          <w:tab w:val="clear" w:pos="400"/>
          <w:tab w:val="clear" w:pos="794"/>
        </w:tabs>
        <w:ind w:left="993" w:hanging="284"/>
        <w:rPr>
          <w:noProof/>
          <w:lang w:val="en-CA" w:eastAsia="ko-KR"/>
        </w:rPr>
      </w:pPr>
      <w:r w:rsidRPr="00125512">
        <w:rPr>
          <w:noProof/>
          <w:lang w:val="en-CA" w:eastAsia="ko-KR"/>
        </w:rPr>
        <w:t>When treeType is equal to SINGLE_TREE</w:t>
      </w:r>
      <w:r w:rsidRPr="00125512" w:rsidDel="003C51E6">
        <w:rPr>
          <w:noProof/>
          <w:lang w:val="en-CA" w:eastAsia="ko-KR"/>
        </w:rPr>
        <w:t xml:space="preserve">, the derivation process for chroma </w:t>
      </w:r>
      <w:r w:rsidR="00FD4412" w:rsidRPr="00125512">
        <w:rPr>
          <w:noProof/>
          <w:lang w:val="en-CA" w:eastAsia="ko-KR"/>
        </w:rPr>
        <w:t>block</w:t>
      </w:r>
      <w:r w:rsidR="00FD4412" w:rsidRPr="00125512" w:rsidDel="003C51E6">
        <w:rPr>
          <w:noProof/>
          <w:lang w:val="en-CA" w:eastAsia="ko-KR"/>
        </w:rPr>
        <w:t xml:space="preserve"> </w:t>
      </w:r>
      <w:r w:rsidRPr="00125512" w:rsidDel="003C51E6">
        <w:rPr>
          <w:noProof/>
          <w:lang w:val="en-CA" w:eastAsia="ko-KR"/>
        </w:rPr>
        <w:t xml:space="preserve">vectors in </w:t>
      </w:r>
      <w:r w:rsidR="00A264D5">
        <w:rPr>
          <w:noProof/>
          <w:lang w:val="en-CA" w:eastAsia="ko-KR"/>
        </w:rPr>
        <w:t>subclause</w:t>
      </w:r>
      <w:r w:rsidRPr="00125512">
        <w:rPr>
          <w:noProof/>
          <w:lang w:val="en-CA" w:eastAsia="ko-KR"/>
        </w:rPr>
        <w:t> </w:t>
      </w:r>
      <w:r w:rsidR="005A2D17" w:rsidRPr="00125512">
        <w:rPr>
          <w:noProof/>
          <w:lang w:val="en-CA" w:eastAsia="ko-KR"/>
        </w:rPr>
        <w:fldChar w:fldCharType="begin" w:fldLock="1"/>
      </w:r>
      <w:r w:rsidR="005A2D17" w:rsidRPr="00125512">
        <w:rPr>
          <w:noProof/>
          <w:lang w:val="en-CA" w:eastAsia="ko-KR"/>
        </w:rPr>
        <w:instrText xml:space="preserve"> REF _Ref1935790 \r \h </w:instrText>
      </w:r>
      <w:r w:rsidR="005A2D17" w:rsidRPr="00125512">
        <w:rPr>
          <w:noProof/>
          <w:lang w:val="en-CA" w:eastAsia="ko-KR"/>
        </w:rPr>
      </w:r>
      <w:r w:rsidR="005A2D17" w:rsidRPr="00125512">
        <w:rPr>
          <w:noProof/>
          <w:lang w:val="en-CA" w:eastAsia="ko-KR"/>
        </w:rPr>
        <w:fldChar w:fldCharType="separate"/>
      </w:r>
      <w:r w:rsidR="00A7517A">
        <w:rPr>
          <w:noProof/>
          <w:lang w:val="en-CA" w:eastAsia="ko-KR"/>
        </w:rPr>
        <w:t>8.6.2.5</w:t>
      </w:r>
      <w:r w:rsidR="005A2D17" w:rsidRPr="00125512">
        <w:rPr>
          <w:noProof/>
          <w:lang w:val="en-CA" w:eastAsia="ko-KR"/>
        </w:rPr>
        <w:fldChar w:fldCharType="end"/>
      </w:r>
      <w:r w:rsidRPr="00125512" w:rsidDel="003C51E6">
        <w:rPr>
          <w:noProof/>
          <w:lang w:val="en-CA" w:eastAsia="ko-KR"/>
        </w:rPr>
        <w:t xml:space="preserve"> is invoked with </w:t>
      </w:r>
      <w:r w:rsidRPr="00125512">
        <w:rPr>
          <w:noProof/>
          <w:lang w:val="en-CA" w:eastAsia="ko-KR"/>
        </w:rPr>
        <w:t xml:space="preserve">luma </w:t>
      </w:r>
      <w:r w:rsidR="00FD4412" w:rsidRPr="00125512">
        <w:rPr>
          <w:noProof/>
          <w:lang w:val="en-CA" w:eastAsia="ko-KR"/>
        </w:rPr>
        <w:t xml:space="preserve">block </w:t>
      </w:r>
      <w:r w:rsidRPr="00125512">
        <w:rPr>
          <w:noProof/>
          <w:lang w:val="en-CA" w:eastAsia="ko-KR"/>
        </w:rPr>
        <w:t xml:space="preserve">vector </w:t>
      </w:r>
      <w:r w:rsidR="00FD4412" w:rsidRPr="00125512">
        <w:rPr>
          <w:noProof/>
          <w:lang w:val="en-CA" w:eastAsia="ko-KR"/>
        </w:rPr>
        <w:t>b</w:t>
      </w:r>
      <w:r w:rsidR="00FD4412" w:rsidRPr="00125512" w:rsidDel="003C51E6">
        <w:rPr>
          <w:noProof/>
          <w:lang w:val="en-CA" w:eastAsia="ko-KR"/>
        </w:rPr>
        <w:t>vL</w:t>
      </w:r>
      <w:r w:rsidRPr="00125512" w:rsidDel="003C51E6">
        <w:rPr>
          <w:noProof/>
          <w:lang w:val="en-CA" w:eastAsia="ko-KR"/>
        </w:rPr>
        <w:t xml:space="preserve"> </w:t>
      </w:r>
      <w:r w:rsidRPr="00125512">
        <w:rPr>
          <w:noProof/>
          <w:lang w:val="en-CA" w:eastAsia="zh-CN"/>
        </w:rPr>
        <w:t>as</w:t>
      </w:r>
      <w:r w:rsidRPr="00125512">
        <w:rPr>
          <w:noProof/>
          <w:lang w:val="en-CA" w:eastAsia="ko-KR"/>
        </w:rPr>
        <w:t xml:space="preserve"> input, and chroma </w:t>
      </w:r>
      <w:r w:rsidR="00FD4412" w:rsidRPr="00125512">
        <w:rPr>
          <w:noProof/>
          <w:lang w:val="en-CA" w:eastAsia="ko-KR"/>
        </w:rPr>
        <w:t xml:space="preserve">block </w:t>
      </w:r>
      <w:r w:rsidRPr="00125512">
        <w:rPr>
          <w:noProof/>
          <w:lang w:val="en-CA" w:eastAsia="ko-KR"/>
        </w:rPr>
        <w:t xml:space="preserve">vector </w:t>
      </w:r>
      <w:r w:rsidR="00FD4412" w:rsidRPr="00125512">
        <w:rPr>
          <w:noProof/>
          <w:lang w:val="en-CA" w:eastAsia="ko-KR"/>
        </w:rPr>
        <w:t>bvC</w:t>
      </w:r>
      <w:r w:rsidRPr="00125512">
        <w:rPr>
          <w:noProof/>
          <w:lang w:val="en-CA" w:eastAsia="ko-KR"/>
        </w:rPr>
        <w:t xml:space="preserve"> as output.</w:t>
      </w:r>
    </w:p>
    <w:p w14:paraId="6F4FA7CE" w14:textId="77777777" w:rsidR="00AD1DBF" w:rsidRPr="00125512" w:rsidRDefault="00AD1DBF" w:rsidP="00494022">
      <w:pPr>
        <w:pStyle w:val="ListParagraph"/>
        <w:numPr>
          <w:ilvl w:val="0"/>
          <w:numId w:val="135"/>
        </w:numPr>
        <w:tabs>
          <w:tab w:val="clear" w:pos="794"/>
          <w:tab w:val="clear" w:pos="1191"/>
          <w:tab w:val="clear" w:pos="1588"/>
          <w:tab w:val="clear" w:pos="1985"/>
          <w:tab w:val="left" w:pos="720"/>
          <w:tab w:val="left" w:pos="1080"/>
          <w:tab w:val="left" w:pos="1440"/>
          <w:tab w:val="left" w:pos="2977"/>
        </w:tabs>
        <w:ind w:left="720"/>
        <w:contextualSpacing w:val="0"/>
        <w:rPr>
          <w:noProof/>
          <w:lang w:val="en-CA" w:eastAsia="ko-KR"/>
        </w:rPr>
      </w:pPr>
      <w:r w:rsidRPr="00125512">
        <w:rPr>
          <w:noProof/>
          <w:lang w:val="en-CA"/>
        </w:rPr>
        <w:t>T</w:t>
      </w:r>
      <w:r w:rsidRPr="00125512" w:rsidDel="003C51E6">
        <w:rPr>
          <w:noProof/>
          <w:lang w:val="en-CA"/>
        </w:rPr>
        <w:t xml:space="preserve">he </w:t>
      </w:r>
      <w:r w:rsidRPr="00125512">
        <w:rPr>
          <w:noProof/>
          <w:lang w:val="en-CA"/>
        </w:rPr>
        <w:t>prediction</w:t>
      </w:r>
      <w:r w:rsidRPr="00125512" w:rsidDel="003C51E6">
        <w:rPr>
          <w:noProof/>
          <w:lang w:val="en-CA"/>
        </w:rPr>
        <w:t xml:space="preserve"> samples of the current coding unit are derived</w:t>
      </w:r>
      <w:r w:rsidRPr="00125512">
        <w:rPr>
          <w:noProof/>
          <w:lang w:val="en-CA"/>
        </w:rPr>
        <w:t xml:space="preserve"> as follows:</w:t>
      </w:r>
    </w:p>
    <w:p w14:paraId="45F3E129" w14:textId="5FDE2D97" w:rsidR="00AD1DBF" w:rsidRPr="00125512" w:rsidRDefault="00AD1DBF" w:rsidP="00441395">
      <w:pPr>
        <w:numPr>
          <w:ilvl w:val="0"/>
          <w:numId w:val="4"/>
        </w:numPr>
        <w:tabs>
          <w:tab w:val="clear" w:pos="400"/>
          <w:tab w:val="clear" w:pos="794"/>
        </w:tabs>
        <w:ind w:left="993" w:hanging="284"/>
        <w:rPr>
          <w:noProof/>
          <w:lang w:val="en-CA" w:eastAsia="ko-KR"/>
        </w:rPr>
      </w:pPr>
      <w:r w:rsidRPr="00125512">
        <w:rPr>
          <w:noProof/>
          <w:lang w:val="en-CA" w:eastAsia="ko-KR"/>
        </w:rPr>
        <w:t>T</w:t>
      </w:r>
      <w:r w:rsidRPr="00125512" w:rsidDel="003C51E6">
        <w:rPr>
          <w:noProof/>
          <w:lang w:val="en-CA" w:eastAsia="ko-KR"/>
        </w:rPr>
        <w:t>he d</w:t>
      </w:r>
      <w:r w:rsidRPr="00125512" w:rsidDel="003C51E6">
        <w:rPr>
          <w:noProof/>
          <w:lang w:val="en-CA"/>
        </w:rPr>
        <w:t xml:space="preserve">ecoding process for </w:t>
      </w:r>
      <w:r w:rsidR="00FD4412" w:rsidRPr="00125512">
        <w:rPr>
          <w:noProof/>
          <w:lang w:val="en-CA"/>
        </w:rPr>
        <w:t>IBC</w:t>
      </w:r>
      <w:r w:rsidR="00FD4412" w:rsidRPr="00125512" w:rsidDel="003C51E6">
        <w:rPr>
          <w:noProof/>
          <w:lang w:val="en-CA"/>
        </w:rPr>
        <w:t xml:space="preserve"> </w:t>
      </w:r>
      <w:r w:rsidRPr="00125512">
        <w:rPr>
          <w:noProof/>
          <w:lang w:val="en-CA"/>
        </w:rPr>
        <w:t>blocks</w:t>
      </w:r>
      <w:r w:rsidRPr="00125512" w:rsidDel="003C51E6">
        <w:rPr>
          <w:noProof/>
          <w:lang w:val="en-CA"/>
        </w:rPr>
        <w:t xml:space="preserve"> as specified in </w:t>
      </w:r>
      <w:r w:rsidR="00A264D5">
        <w:rPr>
          <w:noProof/>
          <w:lang w:val="en-CA"/>
        </w:rPr>
        <w:t>subclause</w:t>
      </w:r>
      <w:r w:rsidR="00895685">
        <w:rPr>
          <w:noProof/>
          <w:lang w:val="en-CA"/>
        </w:rPr>
        <w:t xml:space="preserve"> </w:t>
      </w:r>
      <w:r w:rsidR="00895685">
        <w:rPr>
          <w:noProof/>
          <w:lang w:val="en-CA"/>
        </w:rPr>
        <w:fldChar w:fldCharType="begin" w:fldLock="1"/>
      </w:r>
      <w:r w:rsidR="00895685">
        <w:rPr>
          <w:noProof/>
          <w:lang w:val="en-CA"/>
        </w:rPr>
        <w:instrText xml:space="preserve"> REF _Ref45622566 \n \h </w:instrText>
      </w:r>
      <w:r w:rsidR="00895685">
        <w:rPr>
          <w:noProof/>
          <w:lang w:val="en-CA"/>
        </w:rPr>
      </w:r>
      <w:r w:rsidR="00895685">
        <w:rPr>
          <w:noProof/>
          <w:lang w:val="en-CA"/>
        </w:rPr>
        <w:fldChar w:fldCharType="separate"/>
      </w:r>
      <w:r w:rsidR="00A7517A">
        <w:rPr>
          <w:noProof/>
          <w:lang w:val="en-CA"/>
        </w:rPr>
        <w:t>8.6.3</w:t>
      </w:r>
      <w:r w:rsidR="00895685">
        <w:rPr>
          <w:noProof/>
          <w:lang w:val="en-CA"/>
        </w:rPr>
        <w:fldChar w:fldCharType="end"/>
      </w:r>
      <w:r w:rsidR="005A2D17" w:rsidRPr="00125512">
        <w:rPr>
          <w:noProof/>
          <w:lang w:val="en-CA"/>
        </w:rPr>
        <w:t xml:space="preserve"> </w:t>
      </w:r>
      <w:r w:rsidRPr="00125512">
        <w:rPr>
          <w:noProof/>
          <w:lang w:val="en-CA"/>
        </w:rPr>
        <w:t xml:space="preserve">is invoked </w:t>
      </w:r>
      <w:r w:rsidRPr="00125512" w:rsidDel="003C51E6">
        <w:rPr>
          <w:noProof/>
          <w:lang w:val="en-CA"/>
        </w:rPr>
        <w:t>with</w:t>
      </w:r>
      <w:r w:rsidRPr="00125512">
        <w:rPr>
          <w:noProof/>
          <w:lang w:val="en-CA"/>
        </w:rPr>
        <w:t xml:space="preserve"> </w:t>
      </w:r>
      <w:r w:rsidRPr="00125512" w:rsidDel="003C51E6">
        <w:rPr>
          <w:noProof/>
          <w:lang w:val="en-CA" w:eastAsia="ko-KR"/>
        </w:rPr>
        <w:t xml:space="preserve">the luma coding block location ( xCb, yCb ), the luma </w:t>
      </w:r>
      <w:r w:rsidRPr="00125512">
        <w:rPr>
          <w:noProof/>
          <w:lang w:val="en-CA" w:eastAsia="ko-KR"/>
        </w:rPr>
        <w:t>coding</w:t>
      </w:r>
      <w:r w:rsidRPr="00125512" w:rsidDel="003C51E6">
        <w:rPr>
          <w:noProof/>
          <w:lang w:val="en-CA" w:eastAsia="ko-KR"/>
        </w:rPr>
        <w:t xml:space="preserve"> block width </w:t>
      </w:r>
      <w:r w:rsidRPr="00125512">
        <w:rPr>
          <w:noProof/>
          <w:lang w:val="en-CA" w:eastAsia="ko-KR"/>
        </w:rPr>
        <w:t>cb</w:t>
      </w:r>
      <w:r w:rsidRPr="00125512" w:rsidDel="003C51E6">
        <w:rPr>
          <w:noProof/>
          <w:lang w:val="en-CA" w:eastAsia="ko-KR"/>
        </w:rPr>
        <w:t>W</w:t>
      </w:r>
      <w:r w:rsidRPr="00125512">
        <w:rPr>
          <w:noProof/>
          <w:lang w:val="en-CA" w:eastAsia="ko-KR"/>
        </w:rPr>
        <w:t>idth and</w:t>
      </w:r>
      <w:r w:rsidRPr="00125512" w:rsidDel="003C51E6">
        <w:rPr>
          <w:noProof/>
          <w:lang w:val="en-CA" w:eastAsia="ko-KR"/>
        </w:rPr>
        <w:t xml:space="preserve"> the luma </w:t>
      </w:r>
      <w:r w:rsidRPr="00125512">
        <w:rPr>
          <w:noProof/>
          <w:lang w:val="en-CA" w:eastAsia="ko-KR"/>
        </w:rPr>
        <w:t>coding</w:t>
      </w:r>
      <w:r w:rsidRPr="00125512" w:rsidDel="003C51E6">
        <w:rPr>
          <w:noProof/>
          <w:lang w:val="en-CA" w:eastAsia="ko-KR"/>
        </w:rPr>
        <w:t xml:space="preserve"> block height </w:t>
      </w:r>
      <w:r w:rsidRPr="00125512">
        <w:rPr>
          <w:noProof/>
          <w:lang w:val="en-CA" w:eastAsia="ko-KR"/>
        </w:rPr>
        <w:t>cbHeight</w:t>
      </w:r>
      <w:r w:rsidRPr="00125512" w:rsidDel="003C51E6">
        <w:rPr>
          <w:noProof/>
          <w:lang w:val="en-CA" w:eastAsia="ko-KR"/>
        </w:rPr>
        <w:t xml:space="preserve">, the luma </w:t>
      </w:r>
      <w:r w:rsidR="003F78FF" w:rsidRPr="00125512">
        <w:rPr>
          <w:noProof/>
          <w:lang w:val="en-CA" w:eastAsia="ko-KR"/>
        </w:rPr>
        <w:t>block</w:t>
      </w:r>
      <w:r w:rsidR="003F78FF" w:rsidRPr="00125512" w:rsidDel="003C51E6">
        <w:rPr>
          <w:noProof/>
          <w:lang w:val="en-CA" w:eastAsia="ko-KR"/>
        </w:rPr>
        <w:t xml:space="preserve"> </w:t>
      </w:r>
      <w:r w:rsidRPr="00125512" w:rsidDel="003C51E6">
        <w:rPr>
          <w:noProof/>
          <w:lang w:val="en-CA" w:eastAsia="ko-KR"/>
        </w:rPr>
        <w:t xml:space="preserve">vector </w:t>
      </w:r>
      <w:r w:rsidR="003F78FF" w:rsidRPr="00125512">
        <w:rPr>
          <w:noProof/>
          <w:lang w:val="en-CA" w:eastAsia="ko-KR"/>
        </w:rPr>
        <w:t>b</w:t>
      </w:r>
      <w:r w:rsidR="003F78FF" w:rsidRPr="00125512" w:rsidDel="003C51E6">
        <w:rPr>
          <w:noProof/>
          <w:lang w:val="en-CA" w:eastAsia="ko-KR"/>
        </w:rPr>
        <w:t>v</w:t>
      </w:r>
      <w:r w:rsidR="003F78FF" w:rsidRPr="00125512">
        <w:rPr>
          <w:noProof/>
          <w:lang w:val="en-CA" w:eastAsia="ko-KR"/>
        </w:rPr>
        <w:t>L</w:t>
      </w:r>
      <w:r w:rsidRPr="00125512">
        <w:rPr>
          <w:noProof/>
          <w:lang w:val="en-CA" w:eastAsia="ko-KR"/>
        </w:rPr>
        <w:t xml:space="preserve">, </w:t>
      </w:r>
      <w:r w:rsidRPr="00125512">
        <w:rPr>
          <w:noProof/>
          <w:lang w:val="en-CA"/>
        </w:rPr>
        <w:t>the variable cIdx set equal to 0</w:t>
      </w:r>
      <w:r w:rsidRPr="00125512">
        <w:rPr>
          <w:noProof/>
          <w:lang w:val="en-CA" w:eastAsia="ko-KR"/>
        </w:rPr>
        <w:t xml:space="preserve"> </w:t>
      </w:r>
      <w:r w:rsidRPr="00125512" w:rsidDel="003C51E6">
        <w:rPr>
          <w:noProof/>
          <w:lang w:val="en-CA" w:eastAsia="ko-KR"/>
        </w:rPr>
        <w:t xml:space="preserve">as inputs, and the </w:t>
      </w:r>
      <w:r w:rsidR="003F78FF" w:rsidRPr="00125512">
        <w:rPr>
          <w:noProof/>
          <w:lang w:val="en-CA" w:eastAsia="ko-KR"/>
        </w:rPr>
        <w:t>IBC</w:t>
      </w:r>
      <w:r w:rsidR="003F78FF" w:rsidRPr="00125512" w:rsidDel="003C51E6">
        <w:rPr>
          <w:noProof/>
          <w:lang w:val="en-CA"/>
        </w:rPr>
        <w:t xml:space="preserve"> </w:t>
      </w:r>
      <w:r w:rsidRPr="00125512" w:rsidDel="003C51E6">
        <w:rPr>
          <w:noProof/>
          <w:lang w:val="en-CA"/>
        </w:rPr>
        <w:t>prediction samples (predSamples) that are an (</w:t>
      </w:r>
      <w:r w:rsidRPr="00125512">
        <w:rPr>
          <w:noProof/>
          <w:lang w:val="en-CA" w:eastAsia="ko-KR"/>
        </w:rPr>
        <w:t>cbWidth</w:t>
      </w:r>
      <w:r w:rsidRPr="00125512" w:rsidDel="003C51E6">
        <w:rPr>
          <w:noProof/>
          <w:lang w:val="en-CA"/>
        </w:rPr>
        <w:t>)x(</w:t>
      </w:r>
      <w:r w:rsidRPr="00125512">
        <w:rPr>
          <w:noProof/>
          <w:lang w:val="en-CA" w:eastAsia="ko-KR"/>
        </w:rPr>
        <w:t>cbHeight</w:t>
      </w:r>
      <w:r w:rsidRPr="00125512" w:rsidDel="003C51E6">
        <w:rPr>
          <w:noProof/>
          <w:lang w:val="en-CA"/>
        </w:rPr>
        <w:t>) array predSamples</w:t>
      </w:r>
      <w:r w:rsidRPr="00125512" w:rsidDel="003C51E6">
        <w:rPr>
          <w:noProof/>
          <w:vertAlign w:val="subscript"/>
          <w:lang w:val="en-CA"/>
        </w:rPr>
        <w:t>L</w:t>
      </w:r>
      <w:r w:rsidRPr="00125512" w:rsidDel="003C51E6">
        <w:rPr>
          <w:noProof/>
          <w:lang w:val="en-CA"/>
        </w:rPr>
        <w:t xml:space="preserve"> of prediction luma samples as outputs.</w:t>
      </w:r>
    </w:p>
    <w:p w14:paraId="3811C34D" w14:textId="06FABE24" w:rsidR="00AD1DBF" w:rsidRPr="00125512" w:rsidRDefault="00FD4412" w:rsidP="004A6E64">
      <w:pPr>
        <w:numPr>
          <w:ilvl w:val="0"/>
          <w:numId w:val="4"/>
        </w:numPr>
        <w:tabs>
          <w:tab w:val="clear" w:pos="400"/>
          <w:tab w:val="clear" w:pos="794"/>
        </w:tabs>
        <w:ind w:left="993" w:hanging="284"/>
        <w:rPr>
          <w:noProof/>
          <w:lang w:val="en-CA" w:eastAsia="ko-KR"/>
        </w:rPr>
      </w:pPr>
      <w:r w:rsidRPr="00125512">
        <w:rPr>
          <w:noProof/>
          <w:lang w:val="en-CA" w:eastAsia="ko-KR"/>
        </w:rPr>
        <w:t>When</w:t>
      </w:r>
      <w:r w:rsidR="00AD1DBF" w:rsidRPr="00125512">
        <w:rPr>
          <w:noProof/>
          <w:lang w:val="en-CA" w:eastAsia="ko-KR"/>
        </w:rPr>
        <w:t xml:space="preserve"> treeType is equal to </w:t>
      </w:r>
      <w:r w:rsidR="00AD1DBF" w:rsidRPr="00125512">
        <w:rPr>
          <w:noProof/>
          <w:lang w:val="en-CA"/>
        </w:rPr>
        <w:t>SINGLE_TREE</w:t>
      </w:r>
      <w:r w:rsidR="00AD1DBF" w:rsidRPr="00125512">
        <w:rPr>
          <w:noProof/>
          <w:lang w:val="en-CA" w:eastAsia="ko-KR"/>
        </w:rPr>
        <w:t>,</w:t>
      </w:r>
      <w:r w:rsidR="00AD1DBF" w:rsidRPr="00125512">
        <w:rPr>
          <w:noProof/>
          <w:lang w:val="en-CA"/>
        </w:rPr>
        <w:t xml:space="preserve"> t</w:t>
      </w:r>
      <w:r w:rsidR="00AD1DBF" w:rsidRPr="00125512" w:rsidDel="003C51E6">
        <w:rPr>
          <w:noProof/>
          <w:lang w:val="en-CA"/>
        </w:rPr>
        <w:t xml:space="preserve">he </w:t>
      </w:r>
      <w:r w:rsidR="00AD1DBF" w:rsidRPr="00125512">
        <w:rPr>
          <w:noProof/>
          <w:lang w:val="en-CA"/>
        </w:rPr>
        <w:t>prediction</w:t>
      </w:r>
      <w:r w:rsidR="00AD1DBF" w:rsidRPr="00125512" w:rsidDel="003C51E6">
        <w:rPr>
          <w:noProof/>
          <w:lang w:val="en-CA"/>
        </w:rPr>
        <w:t xml:space="preserve"> samples of the current coding unit are derived </w:t>
      </w:r>
      <w:r w:rsidR="00AD1DBF" w:rsidRPr="00125512">
        <w:rPr>
          <w:noProof/>
          <w:lang w:val="en-CA"/>
        </w:rPr>
        <w:t>as follows</w:t>
      </w:r>
      <w:r w:rsidR="00AD1DBF" w:rsidRPr="00125512">
        <w:rPr>
          <w:noProof/>
          <w:lang w:val="en-CA" w:eastAsia="ko-KR"/>
        </w:rPr>
        <w:t>:</w:t>
      </w:r>
    </w:p>
    <w:p w14:paraId="1C7E3FE9" w14:textId="1F0714D7" w:rsidR="00AD1DBF" w:rsidRPr="00125512" w:rsidRDefault="00AD1DBF" w:rsidP="00416E31">
      <w:pPr>
        <w:numPr>
          <w:ilvl w:val="3"/>
          <w:numId w:val="4"/>
        </w:numPr>
        <w:tabs>
          <w:tab w:val="clear" w:pos="794"/>
          <w:tab w:val="clear" w:pos="1191"/>
          <w:tab w:val="clear" w:pos="1600"/>
        </w:tabs>
        <w:ind w:left="1440"/>
        <w:rPr>
          <w:noProof/>
          <w:lang w:val="en-CA" w:eastAsia="ko-KR"/>
        </w:rPr>
      </w:pPr>
      <w:r w:rsidRPr="00125512">
        <w:rPr>
          <w:noProof/>
          <w:lang w:val="en-CA" w:eastAsia="ko-KR"/>
        </w:rPr>
        <w:t>T</w:t>
      </w:r>
      <w:r w:rsidRPr="00125512" w:rsidDel="003C51E6">
        <w:rPr>
          <w:noProof/>
          <w:lang w:val="en-CA" w:eastAsia="ko-KR"/>
        </w:rPr>
        <w:t>he d</w:t>
      </w:r>
      <w:r w:rsidRPr="00125512" w:rsidDel="003C51E6">
        <w:rPr>
          <w:noProof/>
          <w:lang w:val="en-CA"/>
        </w:rPr>
        <w:t xml:space="preserve">ecoding process </w:t>
      </w:r>
      <w:r w:rsidR="003F78FF" w:rsidRPr="00125512">
        <w:rPr>
          <w:noProof/>
          <w:lang w:val="en-CA"/>
        </w:rPr>
        <w:t>for IBC</w:t>
      </w:r>
      <w:r w:rsidR="003F78FF" w:rsidRPr="00125512" w:rsidDel="003C51E6">
        <w:rPr>
          <w:noProof/>
          <w:lang w:val="en-CA"/>
        </w:rPr>
        <w:t xml:space="preserve"> </w:t>
      </w:r>
      <w:r w:rsidRPr="00125512">
        <w:rPr>
          <w:noProof/>
          <w:lang w:val="en-CA"/>
        </w:rPr>
        <w:t>blocks</w:t>
      </w:r>
      <w:r w:rsidRPr="00125512" w:rsidDel="003C51E6">
        <w:rPr>
          <w:noProof/>
          <w:lang w:val="en-CA"/>
        </w:rPr>
        <w:t xml:space="preserve"> as specified in </w:t>
      </w:r>
      <w:r w:rsidR="00A264D5">
        <w:rPr>
          <w:noProof/>
          <w:lang w:val="en-CA"/>
        </w:rPr>
        <w:t>subclause</w:t>
      </w:r>
      <w:r w:rsidR="00895685">
        <w:rPr>
          <w:noProof/>
          <w:lang w:val="en-CA"/>
        </w:rPr>
        <w:t xml:space="preserve"> </w:t>
      </w:r>
      <w:r w:rsidR="00895685">
        <w:rPr>
          <w:noProof/>
          <w:lang w:val="en-CA"/>
        </w:rPr>
        <w:fldChar w:fldCharType="begin" w:fldLock="1"/>
      </w:r>
      <w:r w:rsidR="00895685">
        <w:rPr>
          <w:noProof/>
          <w:lang w:val="en-CA"/>
        </w:rPr>
        <w:instrText xml:space="preserve"> REF _Ref45622566 \n \h </w:instrText>
      </w:r>
      <w:r w:rsidR="00895685">
        <w:rPr>
          <w:noProof/>
          <w:lang w:val="en-CA"/>
        </w:rPr>
      </w:r>
      <w:r w:rsidR="00895685">
        <w:rPr>
          <w:noProof/>
          <w:lang w:val="en-CA"/>
        </w:rPr>
        <w:fldChar w:fldCharType="separate"/>
      </w:r>
      <w:r w:rsidR="00A7517A">
        <w:rPr>
          <w:noProof/>
          <w:lang w:val="en-CA"/>
        </w:rPr>
        <w:t>8.6.3</w:t>
      </w:r>
      <w:r w:rsidR="00895685">
        <w:rPr>
          <w:noProof/>
          <w:lang w:val="en-CA"/>
        </w:rPr>
        <w:fldChar w:fldCharType="end"/>
      </w:r>
      <w:r w:rsidRPr="00125512" w:rsidDel="003C51E6">
        <w:rPr>
          <w:noProof/>
          <w:lang w:val="en-CA"/>
        </w:rPr>
        <w:t xml:space="preserve"> </w:t>
      </w:r>
      <w:r w:rsidRPr="00125512">
        <w:rPr>
          <w:noProof/>
          <w:lang w:val="en-CA"/>
        </w:rPr>
        <w:t xml:space="preserve">is invoked </w:t>
      </w:r>
      <w:r w:rsidRPr="00125512" w:rsidDel="003C51E6">
        <w:rPr>
          <w:noProof/>
          <w:lang w:val="en-CA"/>
        </w:rPr>
        <w:t>with</w:t>
      </w:r>
      <w:r w:rsidRPr="00125512">
        <w:rPr>
          <w:noProof/>
          <w:lang w:val="en-CA"/>
        </w:rPr>
        <w:t xml:space="preserve"> </w:t>
      </w:r>
      <w:r w:rsidRPr="00125512" w:rsidDel="003C51E6">
        <w:rPr>
          <w:noProof/>
          <w:lang w:val="en-CA" w:eastAsia="ko-KR"/>
        </w:rPr>
        <w:t xml:space="preserve">the luma coding block location ( xCb, yCb ), the luma </w:t>
      </w:r>
      <w:r w:rsidRPr="00125512">
        <w:rPr>
          <w:noProof/>
          <w:lang w:val="en-CA" w:eastAsia="ko-KR"/>
        </w:rPr>
        <w:t>coding</w:t>
      </w:r>
      <w:r w:rsidRPr="00125512" w:rsidDel="003C51E6">
        <w:rPr>
          <w:noProof/>
          <w:lang w:val="en-CA" w:eastAsia="ko-KR"/>
        </w:rPr>
        <w:t xml:space="preserve"> block width </w:t>
      </w:r>
      <w:r w:rsidRPr="00125512">
        <w:rPr>
          <w:noProof/>
          <w:lang w:val="en-CA" w:eastAsia="ko-KR"/>
        </w:rPr>
        <w:t>cb</w:t>
      </w:r>
      <w:r w:rsidRPr="00125512" w:rsidDel="003C51E6">
        <w:rPr>
          <w:noProof/>
          <w:lang w:val="en-CA" w:eastAsia="ko-KR"/>
        </w:rPr>
        <w:t>W</w:t>
      </w:r>
      <w:r w:rsidRPr="00125512">
        <w:rPr>
          <w:noProof/>
          <w:lang w:val="en-CA" w:eastAsia="ko-KR"/>
        </w:rPr>
        <w:t>idth and</w:t>
      </w:r>
      <w:r w:rsidRPr="00125512" w:rsidDel="003C51E6">
        <w:rPr>
          <w:noProof/>
          <w:lang w:val="en-CA" w:eastAsia="ko-KR"/>
        </w:rPr>
        <w:t xml:space="preserve"> the luma </w:t>
      </w:r>
      <w:r w:rsidRPr="00125512">
        <w:rPr>
          <w:noProof/>
          <w:lang w:val="en-CA" w:eastAsia="ko-KR"/>
        </w:rPr>
        <w:t>coding</w:t>
      </w:r>
      <w:r w:rsidRPr="00125512" w:rsidDel="003C51E6">
        <w:rPr>
          <w:noProof/>
          <w:lang w:val="en-CA" w:eastAsia="ko-KR"/>
        </w:rPr>
        <w:t xml:space="preserve"> block height </w:t>
      </w:r>
      <w:r w:rsidRPr="00125512">
        <w:rPr>
          <w:noProof/>
          <w:lang w:val="en-CA" w:eastAsia="ko-KR"/>
        </w:rPr>
        <w:t>cbHeight</w:t>
      </w:r>
      <w:r w:rsidRPr="00125512" w:rsidDel="003C51E6">
        <w:rPr>
          <w:noProof/>
          <w:lang w:val="en-CA" w:eastAsia="ko-KR"/>
        </w:rPr>
        <w:t xml:space="preserve">, </w:t>
      </w:r>
      <w:r w:rsidRPr="00125512">
        <w:rPr>
          <w:noProof/>
          <w:lang w:val="en-CA" w:eastAsia="ko-KR"/>
        </w:rPr>
        <w:t xml:space="preserve">the chroma </w:t>
      </w:r>
      <w:r w:rsidR="003F78FF" w:rsidRPr="00125512">
        <w:rPr>
          <w:noProof/>
          <w:lang w:val="en-CA" w:eastAsia="ko-KR"/>
        </w:rPr>
        <w:t xml:space="preserve">block </w:t>
      </w:r>
      <w:r w:rsidRPr="00125512">
        <w:rPr>
          <w:noProof/>
          <w:lang w:val="en-CA" w:eastAsia="ko-KR"/>
        </w:rPr>
        <w:t xml:space="preserve">vector </w:t>
      </w:r>
      <w:r w:rsidR="003F78FF" w:rsidRPr="00125512">
        <w:rPr>
          <w:noProof/>
          <w:lang w:val="en-CA" w:eastAsia="ko-KR"/>
        </w:rPr>
        <w:t xml:space="preserve">bvC </w:t>
      </w:r>
      <w:r w:rsidRPr="00125512">
        <w:rPr>
          <w:noProof/>
          <w:lang w:val="en-CA" w:eastAsia="ko-KR"/>
        </w:rPr>
        <w:t xml:space="preserve">and </w:t>
      </w:r>
      <w:r w:rsidRPr="00125512">
        <w:rPr>
          <w:noProof/>
          <w:lang w:val="en-CA"/>
        </w:rPr>
        <w:t>the variable cIdx set equal to 1</w:t>
      </w:r>
      <w:r w:rsidRPr="00125512">
        <w:rPr>
          <w:noProof/>
          <w:lang w:val="en-CA" w:eastAsia="ko-KR"/>
        </w:rPr>
        <w:t xml:space="preserve"> </w:t>
      </w:r>
      <w:r w:rsidRPr="00125512" w:rsidDel="003C51E6">
        <w:rPr>
          <w:noProof/>
          <w:lang w:val="en-CA" w:eastAsia="ko-KR"/>
        </w:rPr>
        <w:t xml:space="preserve">as inputs, and the </w:t>
      </w:r>
      <w:r w:rsidR="003F78FF" w:rsidRPr="00125512">
        <w:rPr>
          <w:noProof/>
          <w:lang w:val="en-CA" w:eastAsia="ko-KR"/>
        </w:rPr>
        <w:t>IBC</w:t>
      </w:r>
      <w:r w:rsidR="003F78FF" w:rsidRPr="00125512" w:rsidDel="003C51E6">
        <w:rPr>
          <w:noProof/>
          <w:lang w:val="en-CA"/>
        </w:rPr>
        <w:t xml:space="preserve"> </w:t>
      </w:r>
      <w:r w:rsidRPr="00125512" w:rsidDel="003C51E6">
        <w:rPr>
          <w:noProof/>
          <w:lang w:val="en-CA"/>
        </w:rPr>
        <w:t xml:space="preserve">prediction samples (predSamples) that are an </w:t>
      </w:r>
      <w:r w:rsidRPr="00125512">
        <w:rPr>
          <w:noProof/>
          <w:lang w:val="en-CA"/>
        </w:rPr>
        <w:t>(</w:t>
      </w:r>
      <w:r w:rsidRPr="00125512">
        <w:rPr>
          <w:noProof/>
          <w:lang w:val="en-CA" w:eastAsia="ko-KR"/>
        </w:rPr>
        <w:t>cbWidth / </w:t>
      </w:r>
      <w:r w:rsidR="009F3331" w:rsidRPr="00125512">
        <w:rPr>
          <w:noProof/>
          <w:lang w:val="en-CA" w:eastAsia="ko-KR"/>
        </w:rPr>
        <w:t>SubWidthC</w:t>
      </w:r>
      <w:r w:rsidRPr="00125512">
        <w:rPr>
          <w:noProof/>
          <w:lang w:val="en-CA"/>
        </w:rPr>
        <w:t>)x(</w:t>
      </w:r>
      <w:r w:rsidRPr="00125512">
        <w:rPr>
          <w:noProof/>
          <w:lang w:val="en-CA" w:eastAsia="ko-KR"/>
        </w:rPr>
        <w:t>cbHeight / </w:t>
      </w:r>
      <w:r w:rsidR="009F3331" w:rsidRPr="00125512">
        <w:rPr>
          <w:noProof/>
          <w:lang w:val="en-CA" w:eastAsia="ko-KR"/>
        </w:rPr>
        <w:t>SubHeightC</w:t>
      </w:r>
      <w:r w:rsidRPr="00125512">
        <w:rPr>
          <w:noProof/>
          <w:lang w:val="en-CA"/>
        </w:rPr>
        <w:t>)</w:t>
      </w:r>
      <w:r w:rsidRPr="00125512" w:rsidDel="003C51E6">
        <w:rPr>
          <w:noProof/>
          <w:lang w:val="en-CA"/>
        </w:rPr>
        <w:t xml:space="preserve"> array </w:t>
      </w:r>
      <w:r w:rsidRPr="00125512">
        <w:rPr>
          <w:noProof/>
          <w:lang w:val="en-CA"/>
        </w:rPr>
        <w:t>predSamples</w:t>
      </w:r>
      <w:r w:rsidRPr="00125512">
        <w:rPr>
          <w:noProof/>
          <w:vertAlign w:val="subscript"/>
          <w:lang w:val="en-CA"/>
        </w:rPr>
        <w:t>Cb</w:t>
      </w:r>
      <w:r w:rsidRPr="00125512" w:rsidDel="003C51E6">
        <w:rPr>
          <w:noProof/>
          <w:lang w:val="en-CA"/>
        </w:rPr>
        <w:t xml:space="preserve"> </w:t>
      </w:r>
      <w:r w:rsidRPr="00125512">
        <w:rPr>
          <w:noProof/>
          <w:lang w:val="en-CA"/>
        </w:rPr>
        <w:t>of prediction chroma samples for the chroma components Cb</w:t>
      </w:r>
      <w:r w:rsidRPr="00125512" w:rsidDel="003C51E6">
        <w:rPr>
          <w:noProof/>
          <w:lang w:val="en-CA"/>
        </w:rPr>
        <w:t xml:space="preserve"> as outputs.</w:t>
      </w:r>
    </w:p>
    <w:p w14:paraId="32668671" w14:textId="2BB6EA1E" w:rsidR="00AD1DBF" w:rsidRPr="00125512" w:rsidRDefault="00AD1DBF" w:rsidP="00441395">
      <w:pPr>
        <w:numPr>
          <w:ilvl w:val="3"/>
          <w:numId w:val="4"/>
        </w:numPr>
        <w:tabs>
          <w:tab w:val="clear" w:pos="794"/>
          <w:tab w:val="clear" w:pos="1191"/>
          <w:tab w:val="clear" w:pos="1600"/>
        </w:tabs>
        <w:ind w:left="1440"/>
        <w:rPr>
          <w:noProof/>
          <w:lang w:val="en-CA" w:eastAsia="ko-KR"/>
        </w:rPr>
      </w:pPr>
      <w:r w:rsidRPr="00125512">
        <w:rPr>
          <w:noProof/>
          <w:lang w:val="en-CA" w:eastAsia="ko-KR"/>
        </w:rPr>
        <w:t>T</w:t>
      </w:r>
      <w:r w:rsidRPr="00125512" w:rsidDel="003C51E6">
        <w:rPr>
          <w:noProof/>
          <w:lang w:val="en-CA" w:eastAsia="ko-KR"/>
        </w:rPr>
        <w:t>he d</w:t>
      </w:r>
      <w:r w:rsidRPr="00125512" w:rsidDel="003C51E6">
        <w:rPr>
          <w:noProof/>
          <w:lang w:val="en-CA"/>
        </w:rPr>
        <w:t xml:space="preserve">ecoding process for </w:t>
      </w:r>
      <w:r w:rsidR="003F78FF" w:rsidRPr="00125512">
        <w:rPr>
          <w:noProof/>
          <w:lang w:val="en-CA"/>
        </w:rPr>
        <w:t>IBC</w:t>
      </w:r>
      <w:r w:rsidR="003F78FF" w:rsidRPr="00125512" w:rsidDel="003C51E6">
        <w:rPr>
          <w:noProof/>
          <w:lang w:val="en-CA"/>
        </w:rPr>
        <w:t xml:space="preserve"> </w:t>
      </w:r>
      <w:r w:rsidRPr="00125512">
        <w:rPr>
          <w:noProof/>
          <w:lang w:val="en-CA"/>
        </w:rPr>
        <w:t>blocks</w:t>
      </w:r>
      <w:r w:rsidRPr="00125512" w:rsidDel="003C51E6">
        <w:rPr>
          <w:noProof/>
          <w:lang w:val="en-CA"/>
        </w:rPr>
        <w:t xml:space="preserve"> as specified in </w:t>
      </w:r>
      <w:r w:rsidR="00A264D5">
        <w:rPr>
          <w:noProof/>
          <w:lang w:val="en-CA"/>
        </w:rPr>
        <w:t>subclause</w:t>
      </w:r>
      <w:r w:rsidR="00895685">
        <w:rPr>
          <w:noProof/>
          <w:lang w:val="en-CA"/>
        </w:rPr>
        <w:t xml:space="preserve"> </w:t>
      </w:r>
      <w:r w:rsidR="00895685">
        <w:rPr>
          <w:noProof/>
          <w:lang w:val="en-CA"/>
        </w:rPr>
        <w:fldChar w:fldCharType="begin" w:fldLock="1"/>
      </w:r>
      <w:r w:rsidR="00895685">
        <w:rPr>
          <w:noProof/>
          <w:lang w:val="en-CA"/>
        </w:rPr>
        <w:instrText xml:space="preserve"> REF _Ref45622566 \n \h </w:instrText>
      </w:r>
      <w:r w:rsidR="00895685">
        <w:rPr>
          <w:noProof/>
          <w:lang w:val="en-CA"/>
        </w:rPr>
      </w:r>
      <w:r w:rsidR="00895685">
        <w:rPr>
          <w:noProof/>
          <w:lang w:val="en-CA"/>
        </w:rPr>
        <w:fldChar w:fldCharType="separate"/>
      </w:r>
      <w:r w:rsidR="00A7517A">
        <w:rPr>
          <w:noProof/>
          <w:lang w:val="en-CA"/>
        </w:rPr>
        <w:t>8.6.3</w:t>
      </w:r>
      <w:r w:rsidR="00895685">
        <w:rPr>
          <w:noProof/>
          <w:lang w:val="en-CA"/>
        </w:rPr>
        <w:fldChar w:fldCharType="end"/>
      </w:r>
      <w:r w:rsidRPr="00125512" w:rsidDel="003C51E6">
        <w:rPr>
          <w:noProof/>
          <w:lang w:val="en-CA"/>
        </w:rPr>
        <w:t xml:space="preserve"> </w:t>
      </w:r>
      <w:r w:rsidRPr="00125512">
        <w:rPr>
          <w:noProof/>
          <w:lang w:val="en-CA"/>
        </w:rPr>
        <w:t xml:space="preserve">is invoked </w:t>
      </w:r>
      <w:r w:rsidRPr="00125512" w:rsidDel="003C51E6">
        <w:rPr>
          <w:noProof/>
          <w:lang w:val="en-CA"/>
        </w:rPr>
        <w:t>with</w:t>
      </w:r>
      <w:r w:rsidRPr="00125512">
        <w:rPr>
          <w:noProof/>
          <w:lang w:val="en-CA"/>
        </w:rPr>
        <w:t xml:space="preserve"> </w:t>
      </w:r>
      <w:r w:rsidRPr="00125512" w:rsidDel="003C51E6">
        <w:rPr>
          <w:noProof/>
          <w:lang w:val="en-CA" w:eastAsia="ko-KR"/>
        </w:rPr>
        <w:t xml:space="preserve">the luma coding block location ( xCb, yCb ), the luma </w:t>
      </w:r>
      <w:r w:rsidRPr="00125512">
        <w:rPr>
          <w:noProof/>
          <w:lang w:val="en-CA" w:eastAsia="ko-KR"/>
        </w:rPr>
        <w:t>coding</w:t>
      </w:r>
      <w:r w:rsidRPr="00125512" w:rsidDel="003C51E6">
        <w:rPr>
          <w:noProof/>
          <w:lang w:val="en-CA" w:eastAsia="ko-KR"/>
        </w:rPr>
        <w:t xml:space="preserve"> block width </w:t>
      </w:r>
      <w:r w:rsidRPr="00125512">
        <w:rPr>
          <w:noProof/>
          <w:lang w:val="en-CA" w:eastAsia="ko-KR"/>
        </w:rPr>
        <w:t>cb</w:t>
      </w:r>
      <w:r w:rsidRPr="00125512" w:rsidDel="003C51E6">
        <w:rPr>
          <w:noProof/>
          <w:lang w:val="en-CA" w:eastAsia="ko-KR"/>
        </w:rPr>
        <w:t>W</w:t>
      </w:r>
      <w:r w:rsidRPr="00125512">
        <w:rPr>
          <w:noProof/>
          <w:lang w:val="en-CA" w:eastAsia="ko-KR"/>
        </w:rPr>
        <w:t>idth and</w:t>
      </w:r>
      <w:r w:rsidRPr="00125512" w:rsidDel="003C51E6">
        <w:rPr>
          <w:noProof/>
          <w:lang w:val="en-CA" w:eastAsia="ko-KR"/>
        </w:rPr>
        <w:t xml:space="preserve"> the luma </w:t>
      </w:r>
      <w:r w:rsidRPr="00125512">
        <w:rPr>
          <w:noProof/>
          <w:lang w:val="en-CA" w:eastAsia="ko-KR"/>
        </w:rPr>
        <w:t>coding</w:t>
      </w:r>
      <w:r w:rsidRPr="00125512" w:rsidDel="003C51E6">
        <w:rPr>
          <w:noProof/>
          <w:lang w:val="en-CA" w:eastAsia="ko-KR"/>
        </w:rPr>
        <w:t xml:space="preserve"> block height </w:t>
      </w:r>
      <w:r w:rsidRPr="00125512">
        <w:rPr>
          <w:noProof/>
          <w:lang w:val="en-CA" w:eastAsia="ko-KR"/>
        </w:rPr>
        <w:t>cbHeight</w:t>
      </w:r>
      <w:r w:rsidRPr="00125512" w:rsidDel="003C51E6">
        <w:rPr>
          <w:noProof/>
          <w:lang w:val="en-CA" w:eastAsia="ko-KR"/>
        </w:rPr>
        <w:t xml:space="preserve">, </w:t>
      </w:r>
      <w:r w:rsidRPr="00125512">
        <w:rPr>
          <w:noProof/>
          <w:lang w:val="en-CA" w:eastAsia="ko-KR"/>
        </w:rPr>
        <w:t xml:space="preserve">the chroma </w:t>
      </w:r>
      <w:r w:rsidR="003F78FF" w:rsidRPr="00125512">
        <w:rPr>
          <w:noProof/>
          <w:lang w:val="en-CA" w:eastAsia="ko-KR"/>
        </w:rPr>
        <w:t xml:space="preserve">block </w:t>
      </w:r>
      <w:r w:rsidRPr="00125512">
        <w:rPr>
          <w:noProof/>
          <w:lang w:val="en-CA" w:eastAsia="ko-KR"/>
        </w:rPr>
        <w:t xml:space="preserve">vector </w:t>
      </w:r>
      <w:r w:rsidR="003F78FF" w:rsidRPr="00125512">
        <w:rPr>
          <w:noProof/>
          <w:lang w:val="en-CA" w:eastAsia="ko-KR"/>
        </w:rPr>
        <w:t>bvC</w:t>
      </w:r>
      <w:r w:rsidRPr="00125512">
        <w:rPr>
          <w:noProof/>
          <w:lang w:val="en-CA" w:eastAsia="ko-KR"/>
        </w:rPr>
        <w:t xml:space="preserve"> and </w:t>
      </w:r>
      <w:r w:rsidRPr="00125512">
        <w:rPr>
          <w:noProof/>
          <w:lang w:val="en-CA"/>
        </w:rPr>
        <w:t>the variable cIdx set equal to 2</w:t>
      </w:r>
      <w:r w:rsidRPr="00125512">
        <w:rPr>
          <w:noProof/>
          <w:lang w:val="en-CA" w:eastAsia="ko-KR"/>
        </w:rPr>
        <w:t xml:space="preserve"> </w:t>
      </w:r>
      <w:r w:rsidRPr="00125512" w:rsidDel="003C51E6">
        <w:rPr>
          <w:noProof/>
          <w:lang w:val="en-CA" w:eastAsia="ko-KR"/>
        </w:rPr>
        <w:t xml:space="preserve">as inputs, and the </w:t>
      </w:r>
      <w:r w:rsidR="003F78FF" w:rsidRPr="00125512">
        <w:rPr>
          <w:noProof/>
          <w:lang w:val="en-CA" w:eastAsia="ko-KR"/>
        </w:rPr>
        <w:t>IBC</w:t>
      </w:r>
      <w:r w:rsidR="003F78FF" w:rsidRPr="00125512" w:rsidDel="003C51E6">
        <w:rPr>
          <w:noProof/>
          <w:lang w:val="en-CA"/>
        </w:rPr>
        <w:t xml:space="preserve"> </w:t>
      </w:r>
      <w:r w:rsidRPr="00125512" w:rsidDel="003C51E6">
        <w:rPr>
          <w:noProof/>
          <w:lang w:val="en-CA"/>
        </w:rPr>
        <w:t xml:space="preserve">prediction samples (predSamples) that are an </w:t>
      </w:r>
      <w:r w:rsidRPr="00125512">
        <w:rPr>
          <w:noProof/>
          <w:lang w:val="en-CA"/>
        </w:rPr>
        <w:t>(</w:t>
      </w:r>
      <w:r w:rsidRPr="00125512">
        <w:rPr>
          <w:noProof/>
          <w:lang w:val="en-CA" w:eastAsia="ko-KR"/>
        </w:rPr>
        <w:t>cbWidth / </w:t>
      </w:r>
      <w:r w:rsidR="00D54B24" w:rsidRPr="00125512">
        <w:rPr>
          <w:noProof/>
          <w:lang w:val="en-CA" w:eastAsia="ko-KR"/>
        </w:rPr>
        <w:t>SubWidthC</w:t>
      </w:r>
      <w:r w:rsidRPr="00125512">
        <w:rPr>
          <w:noProof/>
          <w:lang w:val="en-CA"/>
        </w:rPr>
        <w:t>)x(</w:t>
      </w:r>
      <w:r w:rsidRPr="00125512">
        <w:rPr>
          <w:noProof/>
          <w:lang w:val="en-CA" w:eastAsia="ko-KR"/>
        </w:rPr>
        <w:t>cbHeight / </w:t>
      </w:r>
      <w:r w:rsidR="00D54B24" w:rsidRPr="00125512">
        <w:rPr>
          <w:noProof/>
          <w:lang w:val="en-CA" w:eastAsia="ko-KR"/>
        </w:rPr>
        <w:t>SubHeightC</w:t>
      </w:r>
      <w:r w:rsidRPr="00125512">
        <w:rPr>
          <w:noProof/>
          <w:lang w:val="en-CA"/>
        </w:rPr>
        <w:t>)</w:t>
      </w:r>
      <w:r w:rsidRPr="00125512" w:rsidDel="003C51E6">
        <w:rPr>
          <w:noProof/>
          <w:lang w:val="en-CA"/>
        </w:rPr>
        <w:t xml:space="preserve"> array </w:t>
      </w:r>
      <w:r w:rsidRPr="00125512">
        <w:rPr>
          <w:noProof/>
          <w:lang w:val="en-CA"/>
        </w:rPr>
        <w:t>predSamples</w:t>
      </w:r>
      <w:r w:rsidRPr="00125512">
        <w:rPr>
          <w:noProof/>
          <w:vertAlign w:val="subscript"/>
          <w:lang w:val="en-CA"/>
        </w:rPr>
        <w:t>Cr</w:t>
      </w:r>
      <w:r w:rsidRPr="00125512" w:rsidDel="003C51E6">
        <w:rPr>
          <w:noProof/>
          <w:lang w:val="en-CA"/>
        </w:rPr>
        <w:t xml:space="preserve"> </w:t>
      </w:r>
      <w:r w:rsidRPr="00125512">
        <w:rPr>
          <w:noProof/>
          <w:lang w:val="en-CA"/>
        </w:rPr>
        <w:t>of prediction chroma samples for the chroma components Cr</w:t>
      </w:r>
      <w:r w:rsidRPr="00125512" w:rsidDel="003C51E6">
        <w:rPr>
          <w:noProof/>
          <w:lang w:val="en-CA"/>
        </w:rPr>
        <w:t xml:space="preserve"> as outputs.</w:t>
      </w:r>
      <w:r w:rsidRPr="00125512">
        <w:rPr>
          <w:noProof/>
          <w:lang w:val="en-CA"/>
        </w:rPr>
        <w:t xml:space="preserve"> </w:t>
      </w:r>
    </w:p>
    <w:p w14:paraId="1C4C2F74" w14:textId="77777777" w:rsidR="00AD1DBF" w:rsidRPr="00125512" w:rsidDel="003C51E6" w:rsidRDefault="00AD1DBF" w:rsidP="00494022">
      <w:pPr>
        <w:numPr>
          <w:ilvl w:val="0"/>
          <w:numId w:val="135"/>
        </w:numPr>
        <w:tabs>
          <w:tab w:val="clear" w:pos="794"/>
          <w:tab w:val="clear" w:pos="1191"/>
          <w:tab w:val="clear" w:pos="1588"/>
          <w:tab w:val="clear" w:pos="1985"/>
          <w:tab w:val="left" w:pos="720"/>
          <w:tab w:val="left" w:pos="1080"/>
          <w:tab w:val="left" w:pos="1440"/>
          <w:tab w:val="left" w:pos="1701"/>
        </w:tabs>
        <w:ind w:left="720"/>
        <w:rPr>
          <w:noProof/>
          <w:lang w:val="en-CA"/>
        </w:rPr>
      </w:pPr>
      <w:r w:rsidRPr="00125512" w:rsidDel="003C51E6">
        <w:rPr>
          <w:noProof/>
          <w:lang w:val="en-CA"/>
        </w:rPr>
        <w:t xml:space="preserve">The </w:t>
      </w:r>
      <w:r w:rsidRPr="00125512">
        <w:rPr>
          <w:noProof/>
          <w:lang w:val="en-CA"/>
        </w:rPr>
        <w:t>residual</w:t>
      </w:r>
      <w:r w:rsidRPr="00125512" w:rsidDel="003C51E6">
        <w:rPr>
          <w:noProof/>
          <w:lang w:val="en-CA"/>
        </w:rPr>
        <w:t xml:space="preserve"> samples of the current coding unit are derived as follows:</w:t>
      </w:r>
    </w:p>
    <w:p w14:paraId="31C5379A" w14:textId="725C8A94" w:rsidR="00AD1DBF" w:rsidRPr="00125512" w:rsidRDefault="00416E31" w:rsidP="004A6E64">
      <w:pPr>
        <w:numPr>
          <w:ilvl w:val="0"/>
          <w:numId w:val="4"/>
        </w:numPr>
        <w:tabs>
          <w:tab w:val="clear" w:pos="400"/>
          <w:tab w:val="clear" w:pos="794"/>
        </w:tabs>
        <w:ind w:left="993" w:hanging="284"/>
        <w:rPr>
          <w:noProof/>
          <w:lang w:val="en-CA"/>
        </w:rPr>
      </w:pPr>
      <w:r w:rsidRPr="00125512">
        <w:rPr>
          <w:noProof/>
          <w:lang w:val="en-CA"/>
        </w:rPr>
        <w:t>T</w:t>
      </w:r>
      <w:r w:rsidR="00AD1DBF" w:rsidRPr="00125512" w:rsidDel="003C51E6">
        <w:rPr>
          <w:noProof/>
          <w:lang w:val="en-CA"/>
        </w:rPr>
        <w:t xml:space="preserve">he </w:t>
      </w:r>
      <w:r w:rsidR="00AD1DBF" w:rsidRPr="00125512" w:rsidDel="003C51E6">
        <w:rPr>
          <w:noProof/>
          <w:lang w:val="en-CA" w:eastAsia="ko-KR"/>
        </w:rPr>
        <w:t xml:space="preserve">decoding process for the residual signal of coding </w:t>
      </w:r>
      <w:r w:rsidR="00AD1DBF" w:rsidRPr="00125512">
        <w:rPr>
          <w:noProof/>
          <w:lang w:val="en-CA" w:eastAsia="ko-KR"/>
        </w:rPr>
        <w:t>blocks</w:t>
      </w:r>
      <w:r w:rsidR="00AD1DBF" w:rsidRPr="00125512" w:rsidDel="003C51E6">
        <w:rPr>
          <w:noProof/>
          <w:lang w:val="en-CA" w:eastAsia="ko-KR"/>
        </w:rPr>
        <w:t xml:space="preserve"> coded in inter prediction mode </w:t>
      </w:r>
      <w:r w:rsidR="00AD1DBF" w:rsidRPr="00125512">
        <w:rPr>
          <w:noProof/>
          <w:lang w:val="en-CA" w:eastAsia="ko-KR"/>
        </w:rPr>
        <w:t xml:space="preserve">as </w:t>
      </w:r>
      <w:r w:rsidR="00AD1DBF" w:rsidRPr="00125512" w:rsidDel="003C51E6">
        <w:rPr>
          <w:noProof/>
          <w:lang w:val="en-CA" w:eastAsia="ko-KR"/>
        </w:rPr>
        <w:t xml:space="preserve">specified in </w:t>
      </w:r>
      <w:r w:rsidR="00A264D5">
        <w:rPr>
          <w:noProof/>
          <w:lang w:val="en-CA" w:eastAsia="ko-KR"/>
        </w:rPr>
        <w:t>subclause</w:t>
      </w:r>
      <w:r w:rsidR="00AD1DBF" w:rsidRPr="00125512" w:rsidDel="003C51E6">
        <w:rPr>
          <w:noProof/>
          <w:lang w:val="en-CA" w:eastAsia="ko-KR"/>
        </w:rPr>
        <w:t> </w:t>
      </w:r>
      <w:r w:rsidR="00AD1DBF" w:rsidRPr="00125512">
        <w:rPr>
          <w:noProof/>
          <w:highlight w:val="yellow"/>
          <w:lang w:val="en-CA" w:eastAsia="ko-KR"/>
        </w:rPr>
        <w:fldChar w:fldCharType="begin" w:fldLock="1"/>
      </w:r>
      <w:r w:rsidR="00AD1DBF" w:rsidRPr="00125512">
        <w:rPr>
          <w:noProof/>
          <w:lang w:val="en-CA" w:eastAsia="ko-KR"/>
        </w:rPr>
        <w:instrText xml:space="preserve"> REF _Ref522376711 \r \h </w:instrText>
      </w:r>
      <w:r w:rsidR="00AD1DBF" w:rsidRPr="00125512">
        <w:rPr>
          <w:noProof/>
          <w:highlight w:val="yellow"/>
          <w:lang w:val="en-CA" w:eastAsia="ko-KR"/>
        </w:rPr>
      </w:r>
      <w:r w:rsidR="00AD1DBF" w:rsidRPr="00125512">
        <w:rPr>
          <w:noProof/>
          <w:highlight w:val="yellow"/>
          <w:lang w:val="en-CA" w:eastAsia="ko-KR"/>
        </w:rPr>
        <w:fldChar w:fldCharType="separate"/>
      </w:r>
      <w:r w:rsidR="00A7517A">
        <w:rPr>
          <w:noProof/>
          <w:lang w:val="en-CA" w:eastAsia="ko-KR"/>
        </w:rPr>
        <w:t>8.5.8</w:t>
      </w:r>
      <w:r w:rsidR="00AD1DBF" w:rsidRPr="00125512">
        <w:rPr>
          <w:noProof/>
          <w:highlight w:val="yellow"/>
          <w:lang w:val="en-CA" w:eastAsia="ko-KR"/>
        </w:rPr>
        <w:fldChar w:fldCharType="end"/>
      </w:r>
      <w:r w:rsidR="00AD1DBF" w:rsidRPr="00125512" w:rsidDel="003C51E6">
        <w:rPr>
          <w:noProof/>
          <w:lang w:val="en-CA" w:eastAsia="ko-KR"/>
        </w:rPr>
        <w:t xml:space="preserve"> is invoked with </w:t>
      </w:r>
      <w:r w:rsidR="00AD1DBF" w:rsidRPr="00125512">
        <w:rPr>
          <w:noProof/>
          <w:lang w:val="en-CA" w:eastAsia="ko-KR"/>
        </w:rPr>
        <w:t xml:space="preserve">the location </w:t>
      </w:r>
      <w:r w:rsidR="00AD1DBF" w:rsidRPr="00125512">
        <w:rPr>
          <w:noProof/>
          <w:lang w:val="en-CA"/>
        </w:rPr>
        <w:t xml:space="preserve">( xTb0, yTb0 ) set equal to </w:t>
      </w:r>
      <w:r w:rsidR="00AD1DBF" w:rsidRPr="00125512" w:rsidDel="003C51E6">
        <w:rPr>
          <w:noProof/>
          <w:lang w:val="en-CA" w:eastAsia="ko-KR"/>
        </w:rPr>
        <w:t>the luma location ( xCb, yCb )</w:t>
      </w:r>
      <w:r w:rsidR="008C5309" w:rsidRPr="00125512">
        <w:rPr>
          <w:noProof/>
          <w:lang w:val="en-CA" w:eastAsia="ko-KR"/>
        </w:rPr>
        <w:t>,</w:t>
      </w:r>
      <w:r w:rsidR="008C5309" w:rsidRPr="00125512" w:rsidDel="003C51E6">
        <w:rPr>
          <w:noProof/>
          <w:lang w:val="en-CA" w:eastAsia="ko-KR"/>
        </w:rPr>
        <w:t xml:space="preserve"> the </w:t>
      </w:r>
      <w:r w:rsidR="008C5309">
        <w:rPr>
          <w:noProof/>
          <w:lang w:val="en-CA" w:eastAsia="ko-KR"/>
        </w:rPr>
        <w:t>width nC</w:t>
      </w:r>
      <w:r w:rsidR="008C5309" w:rsidRPr="00125512">
        <w:rPr>
          <w:noProof/>
          <w:lang w:val="en-CA" w:eastAsia="ko-KR"/>
        </w:rPr>
        <w:t xml:space="preserve">bW set equal to the </w:t>
      </w:r>
      <w:r w:rsidR="008C5309" w:rsidRPr="00125512" w:rsidDel="003C51E6">
        <w:rPr>
          <w:noProof/>
          <w:lang w:val="en-CA" w:eastAsia="ko-KR"/>
        </w:rPr>
        <w:t xml:space="preserve">luma coding block </w:t>
      </w:r>
      <w:r w:rsidR="008C5309" w:rsidRPr="00125512">
        <w:rPr>
          <w:noProof/>
          <w:lang w:val="en-CA" w:eastAsia="ko-KR"/>
        </w:rPr>
        <w:t>width</w:t>
      </w:r>
      <w:r w:rsidR="008C5309" w:rsidRPr="00125512" w:rsidDel="003C51E6">
        <w:rPr>
          <w:noProof/>
          <w:lang w:val="en-CA" w:eastAsia="ko-KR"/>
        </w:rPr>
        <w:t xml:space="preserve"> </w:t>
      </w:r>
      <w:r w:rsidR="008C5309" w:rsidRPr="00125512">
        <w:rPr>
          <w:noProof/>
          <w:lang w:val="en-CA" w:eastAsia="ko-KR"/>
        </w:rPr>
        <w:t>c</w:t>
      </w:r>
      <w:r w:rsidR="008C5309" w:rsidRPr="00125512" w:rsidDel="003C51E6">
        <w:rPr>
          <w:noProof/>
          <w:lang w:val="en-CA" w:eastAsia="ko-KR"/>
        </w:rPr>
        <w:t>b</w:t>
      </w:r>
      <w:r w:rsidR="008C5309">
        <w:rPr>
          <w:noProof/>
          <w:lang w:val="en-CA" w:eastAsia="ko-KR"/>
        </w:rPr>
        <w:t>Width, the height nC</w:t>
      </w:r>
      <w:r w:rsidR="008C5309" w:rsidRPr="00125512">
        <w:rPr>
          <w:noProof/>
          <w:lang w:val="en-CA" w:eastAsia="ko-KR"/>
        </w:rPr>
        <w:t>bH set equal to the luma coding block height cbHeight</w:t>
      </w:r>
      <w:r w:rsidR="00AD1DBF" w:rsidRPr="00125512">
        <w:rPr>
          <w:noProof/>
          <w:lang w:val="en-CA" w:eastAsia="ko-KR"/>
        </w:rPr>
        <w:t>,</w:t>
      </w:r>
      <w:r w:rsidR="00AD1DBF" w:rsidRPr="00125512" w:rsidDel="003C51E6">
        <w:rPr>
          <w:noProof/>
          <w:lang w:val="en-CA" w:eastAsia="ko-KR"/>
        </w:rPr>
        <w:t xml:space="preserve"> the </w:t>
      </w:r>
      <w:r w:rsidR="00AD1DBF" w:rsidRPr="00125512">
        <w:rPr>
          <w:noProof/>
          <w:lang w:val="en-CA" w:eastAsia="ko-KR"/>
        </w:rPr>
        <w:t xml:space="preserve">width nTbW set equal to the </w:t>
      </w:r>
      <w:r w:rsidR="00AD1DBF" w:rsidRPr="00125512" w:rsidDel="003C51E6">
        <w:rPr>
          <w:noProof/>
          <w:lang w:val="en-CA" w:eastAsia="ko-KR"/>
        </w:rPr>
        <w:t xml:space="preserve">luma coding block </w:t>
      </w:r>
      <w:r w:rsidR="00AD1DBF" w:rsidRPr="00125512">
        <w:rPr>
          <w:noProof/>
          <w:lang w:val="en-CA" w:eastAsia="ko-KR"/>
        </w:rPr>
        <w:t>width</w:t>
      </w:r>
      <w:r w:rsidR="00AD1DBF" w:rsidRPr="00125512" w:rsidDel="003C51E6">
        <w:rPr>
          <w:noProof/>
          <w:lang w:val="en-CA" w:eastAsia="ko-KR"/>
        </w:rPr>
        <w:t xml:space="preserve"> </w:t>
      </w:r>
      <w:r w:rsidR="00AD1DBF" w:rsidRPr="00125512">
        <w:rPr>
          <w:noProof/>
          <w:lang w:val="en-CA" w:eastAsia="ko-KR"/>
        </w:rPr>
        <w:t>c</w:t>
      </w:r>
      <w:r w:rsidR="00AD1DBF" w:rsidRPr="00125512" w:rsidDel="003C51E6">
        <w:rPr>
          <w:noProof/>
          <w:lang w:val="en-CA" w:eastAsia="ko-KR"/>
        </w:rPr>
        <w:t>b</w:t>
      </w:r>
      <w:r w:rsidR="00AD1DBF" w:rsidRPr="00125512">
        <w:rPr>
          <w:noProof/>
          <w:lang w:val="en-CA" w:eastAsia="ko-KR"/>
        </w:rPr>
        <w:t>Width, the height nTbH set equal to the luma coding block height cbHeight</w:t>
      </w:r>
      <w:r w:rsidR="00AD1DBF" w:rsidRPr="00125512">
        <w:rPr>
          <w:noProof/>
          <w:lang w:val="en-CA"/>
        </w:rPr>
        <w:t xml:space="preserve"> and the variable cIdx</w:t>
      </w:r>
      <w:r w:rsidR="003266EC" w:rsidRPr="00125512">
        <w:rPr>
          <w:noProof/>
          <w:lang w:val="en-CA"/>
        </w:rPr>
        <w:t xml:space="preserve"> </w:t>
      </w:r>
      <w:r w:rsidR="00AD1DBF" w:rsidRPr="00125512">
        <w:rPr>
          <w:noProof/>
          <w:lang w:val="en-CA" w:eastAsia="ko-KR"/>
        </w:rPr>
        <w:t>set equal to 0</w:t>
      </w:r>
      <w:r w:rsidR="00AD1DBF" w:rsidRPr="00125512" w:rsidDel="003C51E6">
        <w:rPr>
          <w:noProof/>
          <w:lang w:val="en-CA" w:eastAsia="ko-KR"/>
        </w:rPr>
        <w:t xml:space="preserve"> as inputs, and the array </w:t>
      </w:r>
      <w:r w:rsidR="00AD1DBF" w:rsidRPr="00125512" w:rsidDel="003C51E6">
        <w:rPr>
          <w:noProof/>
          <w:lang w:val="en-CA"/>
        </w:rPr>
        <w:t>resSamples</w:t>
      </w:r>
      <w:r w:rsidR="00AD1DBF" w:rsidRPr="00125512" w:rsidDel="003C51E6">
        <w:rPr>
          <w:noProof/>
          <w:vertAlign w:val="subscript"/>
          <w:lang w:val="en-CA"/>
        </w:rPr>
        <w:t>L</w:t>
      </w:r>
      <w:r w:rsidR="00AD1DBF" w:rsidRPr="00125512" w:rsidDel="003C51E6">
        <w:rPr>
          <w:noProof/>
          <w:lang w:val="en-CA" w:eastAsia="ko-KR"/>
        </w:rPr>
        <w:t xml:space="preserve"> </w:t>
      </w:r>
      <w:r w:rsidR="00AD1DBF" w:rsidRPr="00125512">
        <w:rPr>
          <w:noProof/>
          <w:lang w:val="en-CA" w:eastAsia="ko-KR"/>
        </w:rPr>
        <w:t>as output</w:t>
      </w:r>
      <w:r w:rsidR="00AD1DBF" w:rsidRPr="00125512" w:rsidDel="003C51E6">
        <w:rPr>
          <w:noProof/>
          <w:lang w:val="en-CA"/>
        </w:rPr>
        <w:t>.</w:t>
      </w:r>
    </w:p>
    <w:p w14:paraId="75F2ED34" w14:textId="3EAB1773" w:rsidR="00AD1DBF" w:rsidRPr="00125512" w:rsidDel="003C51E6" w:rsidRDefault="00AD1DBF" w:rsidP="004A6E64">
      <w:pPr>
        <w:numPr>
          <w:ilvl w:val="0"/>
          <w:numId w:val="4"/>
        </w:numPr>
        <w:tabs>
          <w:tab w:val="clear" w:pos="400"/>
          <w:tab w:val="clear" w:pos="794"/>
        </w:tabs>
        <w:ind w:left="993" w:hanging="284"/>
        <w:rPr>
          <w:noProof/>
          <w:lang w:val="en-CA"/>
        </w:rPr>
      </w:pPr>
      <w:r w:rsidRPr="00125512">
        <w:rPr>
          <w:noProof/>
          <w:lang w:val="en-CA"/>
        </w:rPr>
        <w:t>When treeType is equal to SINGLE_TREE, t</w:t>
      </w:r>
      <w:r w:rsidRPr="00125512" w:rsidDel="003C51E6">
        <w:rPr>
          <w:noProof/>
          <w:lang w:val="en-CA"/>
        </w:rPr>
        <w:t xml:space="preserve">he </w:t>
      </w:r>
      <w:r w:rsidRPr="00125512" w:rsidDel="003C51E6">
        <w:rPr>
          <w:noProof/>
          <w:lang w:val="en-CA" w:eastAsia="ko-KR"/>
        </w:rPr>
        <w:t xml:space="preserve">decoding process for the residual signal of coding </w:t>
      </w:r>
      <w:r w:rsidRPr="00125512">
        <w:rPr>
          <w:noProof/>
          <w:lang w:val="en-CA" w:eastAsia="ko-KR"/>
        </w:rPr>
        <w:t>blocks</w:t>
      </w:r>
      <w:r w:rsidRPr="00125512" w:rsidDel="003C51E6">
        <w:rPr>
          <w:noProof/>
          <w:lang w:val="en-CA" w:eastAsia="ko-KR"/>
        </w:rPr>
        <w:t xml:space="preserve"> coded in inter prediction mode </w:t>
      </w:r>
      <w:r w:rsidRPr="00125512">
        <w:rPr>
          <w:noProof/>
          <w:lang w:val="en-CA" w:eastAsia="ko-KR"/>
        </w:rPr>
        <w:t xml:space="preserve">as </w:t>
      </w:r>
      <w:r w:rsidRPr="00125512" w:rsidDel="003C51E6">
        <w:rPr>
          <w:noProof/>
          <w:lang w:val="en-CA" w:eastAsia="ko-KR"/>
        </w:rPr>
        <w:t xml:space="preserve">specified in </w:t>
      </w:r>
      <w:r w:rsidR="00A264D5">
        <w:rPr>
          <w:noProof/>
          <w:lang w:val="en-CA" w:eastAsia="ko-KR"/>
        </w:rPr>
        <w:t>subclause</w:t>
      </w:r>
      <w:r w:rsidRPr="00125512" w:rsidDel="003C51E6">
        <w:rPr>
          <w:noProof/>
          <w:lang w:val="en-CA" w:eastAsia="ko-KR"/>
        </w:rPr>
        <w:t> </w:t>
      </w:r>
      <w:r w:rsidRPr="00125512">
        <w:rPr>
          <w:noProof/>
          <w:highlight w:val="yellow"/>
          <w:lang w:val="en-CA" w:eastAsia="ko-KR"/>
        </w:rPr>
        <w:fldChar w:fldCharType="begin" w:fldLock="1"/>
      </w:r>
      <w:r w:rsidRPr="00125512">
        <w:rPr>
          <w:noProof/>
          <w:lang w:val="en-CA" w:eastAsia="ko-KR"/>
        </w:rPr>
        <w:instrText xml:space="preserve"> REF _Ref522376711 \r \h </w:instrText>
      </w:r>
      <w:r w:rsidRPr="00125512">
        <w:rPr>
          <w:noProof/>
          <w:highlight w:val="yellow"/>
          <w:lang w:val="en-CA" w:eastAsia="ko-KR"/>
        </w:rPr>
      </w:r>
      <w:r w:rsidRPr="00125512">
        <w:rPr>
          <w:noProof/>
          <w:highlight w:val="yellow"/>
          <w:lang w:val="en-CA" w:eastAsia="ko-KR"/>
        </w:rPr>
        <w:fldChar w:fldCharType="separate"/>
      </w:r>
      <w:r w:rsidR="00A7517A">
        <w:rPr>
          <w:noProof/>
          <w:lang w:val="en-CA" w:eastAsia="ko-KR"/>
        </w:rPr>
        <w:t>8.5.8</w:t>
      </w:r>
      <w:r w:rsidRPr="00125512">
        <w:rPr>
          <w:noProof/>
          <w:highlight w:val="yellow"/>
          <w:lang w:val="en-CA" w:eastAsia="ko-KR"/>
        </w:rPr>
        <w:fldChar w:fldCharType="end"/>
      </w:r>
      <w:r w:rsidRPr="00125512" w:rsidDel="003C51E6">
        <w:rPr>
          <w:noProof/>
          <w:lang w:val="en-CA" w:eastAsia="ko-KR"/>
        </w:rPr>
        <w:t xml:space="preserve"> is invoked with </w:t>
      </w:r>
      <w:r w:rsidRPr="00125512">
        <w:rPr>
          <w:noProof/>
          <w:lang w:val="en-CA" w:eastAsia="ko-KR"/>
        </w:rPr>
        <w:t xml:space="preserve">the location </w:t>
      </w:r>
      <w:r w:rsidRPr="00125512">
        <w:rPr>
          <w:noProof/>
          <w:lang w:val="en-CA"/>
        </w:rPr>
        <w:t xml:space="preserve">( xTb0, yTb0 ) set equal to </w:t>
      </w:r>
      <w:r w:rsidRPr="00125512" w:rsidDel="003C51E6">
        <w:rPr>
          <w:noProof/>
          <w:lang w:val="en-CA" w:eastAsia="ko-KR"/>
        </w:rPr>
        <w:t xml:space="preserve">the </w:t>
      </w:r>
      <w:r w:rsidRPr="00125512">
        <w:rPr>
          <w:noProof/>
          <w:lang w:val="en-CA" w:eastAsia="ko-KR"/>
        </w:rPr>
        <w:t>chroma</w:t>
      </w:r>
      <w:r w:rsidRPr="00125512" w:rsidDel="003C51E6">
        <w:rPr>
          <w:noProof/>
          <w:lang w:val="en-CA" w:eastAsia="ko-KR"/>
        </w:rPr>
        <w:t xml:space="preserve"> location ( xCb </w:t>
      </w:r>
      <w:r w:rsidRPr="00125512">
        <w:rPr>
          <w:noProof/>
          <w:lang w:val="en-CA" w:eastAsia="ko-KR"/>
        </w:rPr>
        <w:t>/</w:t>
      </w:r>
      <w:r w:rsidRPr="00125512" w:rsidDel="003C51E6">
        <w:rPr>
          <w:noProof/>
          <w:lang w:val="en-CA" w:eastAsia="ko-KR"/>
        </w:rPr>
        <w:t> </w:t>
      </w:r>
      <w:r w:rsidR="00D6480A" w:rsidRPr="00125512">
        <w:rPr>
          <w:noProof/>
          <w:lang w:val="en-CA" w:eastAsia="ko-KR"/>
        </w:rPr>
        <w:t>SubWidthC</w:t>
      </w:r>
      <w:r w:rsidRPr="00125512" w:rsidDel="003C51E6">
        <w:rPr>
          <w:noProof/>
          <w:lang w:val="en-CA" w:eastAsia="ko-KR"/>
        </w:rPr>
        <w:t>, yCb </w:t>
      </w:r>
      <w:r w:rsidRPr="00125512">
        <w:rPr>
          <w:noProof/>
          <w:lang w:val="en-CA" w:eastAsia="ko-KR"/>
        </w:rPr>
        <w:t>/</w:t>
      </w:r>
      <w:r w:rsidRPr="00125512" w:rsidDel="003C51E6">
        <w:rPr>
          <w:noProof/>
          <w:lang w:val="en-CA" w:eastAsia="ko-KR"/>
        </w:rPr>
        <w:t> </w:t>
      </w:r>
      <w:r w:rsidR="00D6480A" w:rsidRPr="00125512">
        <w:rPr>
          <w:noProof/>
          <w:lang w:val="en-CA" w:eastAsia="ko-KR"/>
        </w:rPr>
        <w:t>SubHeightC</w:t>
      </w:r>
      <w:r w:rsidRPr="00125512" w:rsidDel="003C51E6">
        <w:rPr>
          <w:noProof/>
          <w:lang w:val="en-CA" w:eastAsia="ko-KR"/>
        </w:rPr>
        <w:t> )</w:t>
      </w:r>
      <w:r w:rsidR="008C5309" w:rsidRPr="00F43CC3">
        <w:rPr>
          <w:noProof/>
          <w:lang w:val="en-CA" w:eastAsia="ko-KR"/>
        </w:rPr>
        <w:t>,</w:t>
      </w:r>
      <w:r w:rsidR="008C5309" w:rsidRPr="00F43CC3" w:rsidDel="003C51E6">
        <w:rPr>
          <w:noProof/>
          <w:lang w:val="en-CA" w:eastAsia="ko-KR"/>
        </w:rPr>
        <w:t xml:space="preserve"> the </w:t>
      </w:r>
      <w:r w:rsidR="008C5309">
        <w:rPr>
          <w:noProof/>
          <w:lang w:val="en-CA" w:eastAsia="ko-KR"/>
        </w:rPr>
        <w:t>width nC</w:t>
      </w:r>
      <w:r w:rsidR="008C5309" w:rsidRPr="00F43CC3">
        <w:rPr>
          <w:noProof/>
          <w:lang w:val="en-CA" w:eastAsia="ko-KR"/>
        </w:rPr>
        <w:t>bW set equal to the chroma</w:t>
      </w:r>
      <w:r w:rsidR="008C5309" w:rsidRPr="00F43CC3" w:rsidDel="003C51E6">
        <w:rPr>
          <w:noProof/>
          <w:lang w:val="en-CA" w:eastAsia="ko-KR"/>
        </w:rPr>
        <w:t xml:space="preserve"> coding block </w:t>
      </w:r>
      <w:r w:rsidR="008C5309" w:rsidRPr="00F43CC3">
        <w:rPr>
          <w:noProof/>
          <w:lang w:val="en-CA" w:eastAsia="ko-KR"/>
        </w:rPr>
        <w:t>width</w:t>
      </w:r>
      <w:r w:rsidR="008C5309" w:rsidRPr="00F43CC3" w:rsidDel="003C51E6">
        <w:rPr>
          <w:noProof/>
          <w:lang w:val="en-CA" w:eastAsia="ko-KR"/>
        </w:rPr>
        <w:t xml:space="preserve"> </w:t>
      </w:r>
      <w:r w:rsidR="008C5309" w:rsidRPr="00F43CC3">
        <w:rPr>
          <w:noProof/>
          <w:lang w:val="en-CA" w:eastAsia="ko-KR"/>
        </w:rPr>
        <w:t>c</w:t>
      </w:r>
      <w:r w:rsidR="008C5309" w:rsidRPr="00F43CC3" w:rsidDel="003C51E6">
        <w:rPr>
          <w:noProof/>
          <w:lang w:val="en-CA" w:eastAsia="ko-KR"/>
        </w:rPr>
        <w:t>b</w:t>
      </w:r>
      <w:r w:rsidR="008C5309" w:rsidRPr="00F43CC3">
        <w:rPr>
          <w:noProof/>
          <w:lang w:val="en-CA" w:eastAsia="ko-KR"/>
        </w:rPr>
        <w:t>Width</w:t>
      </w:r>
      <w:r w:rsidR="008C5309" w:rsidRPr="00F43CC3" w:rsidDel="003C51E6">
        <w:rPr>
          <w:noProof/>
          <w:lang w:val="en-CA" w:eastAsia="ko-KR"/>
        </w:rPr>
        <w:t> </w:t>
      </w:r>
      <w:r w:rsidR="008C5309" w:rsidRPr="00F43CC3">
        <w:rPr>
          <w:noProof/>
          <w:lang w:val="en-CA" w:eastAsia="ko-KR"/>
        </w:rPr>
        <w:t>/</w:t>
      </w:r>
      <w:r w:rsidR="008C5309" w:rsidRPr="00F43CC3" w:rsidDel="003C51E6">
        <w:rPr>
          <w:noProof/>
          <w:lang w:val="en-CA" w:eastAsia="ko-KR"/>
        </w:rPr>
        <w:t> </w:t>
      </w:r>
      <w:r w:rsidR="008C5309">
        <w:rPr>
          <w:noProof/>
          <w:lang w:val="en-CA" w:eastAsia="ko-KR"/>
        </w:rPr>
        <w:t>SubWidthC, the height nC</w:t>
      </w:r>
      <w:r w:rsidR="008C5309" w:rsidRPr="00F43CC3">
        <w:rPr>
          <w:noProof/>
          <w:lang w:val="en-CA" w:eastAsia="ko-KR"/>
        </w:rPr>
        <w:t>bH set equal to the chroma coding block height cbHeight</w:t>
      </w:r>
      <w:r w:rsidR="008C5309" w:rsidRPr="00F43CC3" w:rsidDel="003C51E6">
        <w:rPr>
          <w:noProof/>
          <w:lang w:val="en-CA" w:eastAsia="ko-KR"/>
        </w:rPr>
        <w:t> </w:t>
      </w:r>
      <w:r w:rsidR="008C5309" w:rsidRPr="00F43CC3">
        <w:rPr>
          <w:noProof/>
          <w:lang w:val="en-CA" w:eastAsia="ko-KR"/>
        </w:rPr>
        <w:t>/</w:t>
      </w:r>
      <w:r w:rsidR="008C5309" w:rsidRPr="00F43CC3" w:rsidDel="003C51E6">
        <w:rPr>
          <w:noProof/>
          <w:lang w:val="en-CA" w:eastAsia="ko-KR"/>
        </w:rPr>
        <w:t> </w:t>
      </w:r>
      <w:r w:rsidR="008C5309" w:rsidRPr="00F43CC3">
        <w:rPr>
          <w:noProof/>
          <w:lang w:val="en-CA" w:eastAsia="ko-KR"/>
        </w:rPr>
        <w:t>SubHeightC</w:t>
      </w:r>
      <w:r w:rsidRPr="00125512">
        <w:rPr>
          <w:noProof/>
          <w:lang w:val="en-CA" w:eastAsia="ko-KR"/>
        </w:rPr>
        <w:t>,</w:t>
      </w:r>
      <w:r w:rsidRPr="00125512" w:rsidDel="003C51E6">
        <w:rPr>
          <w:noProof/>
          <w:lang w:val="en-CA" w:eastAsia="ko-KR"/>
        </w:rPr>
        <w:t xml:space="preserve"> the </w:t>
      </w:r>
      <w:r w:rsidRPr="00125512">
        <w:rPr>
          <w:noProof/>
          <w:lang w:val="en-CA" w:eastAsia="ko-KR"/>
        </w:rPr>
        <w:t>width nTbW set equal to the chroma</w:t>
      </w:r>
      <w:r w:rsidRPr="00125512" w:rsidDel="003C51E6">
        <w:rPr>
          <w:noProof/>
          <w:lang w:val="en-CA" w:eastAsia="ko-KR"/>
        </w:rPr>
        <w:t xml:space="preserve"> coding block </w:t>
      </w:r>
      <w:r w:rsidRPr="00125512">
        <w:rPr>
          <w:noProof/>
          <w:lang w:val="en-CA" w:eastAsia="ko-KR"/>
        </w:rPr>
        <w:t>width</w:t>
      </w:r>
      <w:r w:rsidRPr="00125512" w:rsidDel="003C51E6">
        <w:rPr>
          <w:noProof/>
          <w:lang w:val="en-CA" w:eastAsia="ko-KR"/>
        </w:rPr>
        <w:t xml:space="preserve"> </w:t>
      </w:r>
      <w:r w:rsidRPr="00125512">
        <w:rPr>
          <w:noProof/>
          <w:lang w:val="en-CA" w:eastAsia="ko-KR"/>
        </w:rPr>
        <w:t>c</w:t>
      </w:r>
      <w:r w:rsidRPr="00125512" w:rsidDel="003C51E6">
        <w:rPr>
          <w:noProof/>
          <w:lang w:val="en-CA" w:eastAsia="ko-KR"/>
        </w:rPr>
        <w:t>b</w:t>
      </w:r>
      <w:r w:rsidRPr="00125512">
        <w:rPr>
          <w:noProof/>
          <w:lang w:val="en-CA" w:eastAsia="ko-KR"/>
        </w:rPr>
        <w:t>Width</w:t>
      </w:r>
      <w:r w:rsidRPr="00125512" w:rsidDel="003C51E6">
        <w:rPr>
          <w:noProof/>
          <w:lang w:val="en-CA" w:eastAsia="ko-KR"/>
        </w:rPr>
        <w:t> </w:t>
      </w:r>
      <w:r w:rsidRPr="00125512">
        <w:rPr>
          <w:noProof/>
          <w:lang w:val="en-CA" w:eastAsia="ko-KR"/>
        </w:rPr>
        <w:t>/</w:t>
      </w:r>
      <w:r w:rsidRPr="00125512" w:rsidDel="003C51E6">
        <w:rPr>
          <w:noProof/>
          <w:lang w:val="en-CA" w:eastAsia="ko-KR"/>
        </w:rPr>
        <w:t> </w:t>
      </w:r>
      <w:r w:rsidR="00D6480A" w:rsidRPr="00125512">
        <w:rPr>
          <w:noProof/>
          <w:lang w:val="en-CA" w:eastAsia="ko-KR"/>
        </w:rPr>
        <w:t>SubWidthC</w:t>
      </w:r>
      <w:r w:rsidRPr="00125512">
        <w:rPr>
          <w:noProof/>
          <w:lang w:val="en-CA" w:eastAsia="ko-KR"/>
        </w:rPr>
        <w:t>, the height nTbH set equal to the chroma coding block height cbHeight</w:t>
      </w:r>
      <w:r w:rsidRPr="00125512" w:rsidDel="003C51E6">
        <w:rPr>
          <w:noProof/>
          <w:lang w:val="en-CA" w:eastAsia="ko-KR"/>
        </w:rPr>
        <w:t> </w:t>
      </w:r>
      <w:r w:rsidRPr="00125512">
        <w:rPr>
          <w:noProof/>
          <w:lang w:val="en-CA" w:eastAsia="ko-KR"/>
        </w:rPr>
        <w:t>/</w:t>
      </w:r>
      <w:r w:rsidRPr="00125512" w:rsidDel="003C51E6">
        <w:rPr>
          <w:noProof/>
          <w:lang w:val="en-CA" w:eastAsia="ko-KR"/>
        </w:rPr>
        <w:t> </w:t>
      </w:r>
      <w:r w:rsidR="00D6480A" w:rsidRPr="00125512">
        <w:rPr>
          <w:noProof/>
          <w:lang w:val="en-CA" w:eastAsia="ko-KR"/>
        </w:rPr>
        <w:t>SubHeightC</w:t>
      </w:r>
      <w:r w:rsidRPr="00125512">
        <w:rPr>
          <w:noProof/>
          <w:lang w:val="en-CA"/>
        </w:rPr>
        <w:t xml:space="preserve"> and the variable cIdx</w:t>
      </w:r>
      <w:r w:rsidR="003266EC" w:rsidRPr="00125512">
        <w:rPr>
          <w:noProof/>
          <w:lang w:val="en-CA"/>
        </w:rPr>
        <w:t xml:space="preserve"> </w:t>
      </w:r>
      <w:r w:rsidRPr="00125512">
        <w:rPr>
          <w:noProof/>
          <w:lang w:val="en-CA" w:eastAsia="ko-KR"/>
        </w:rPr>
        <w:t>set equal to 1</w:t>
      </w:r>
      <w:r w:rsidRPr="00125512" w:rsidDel="003C51E6">
        <w:rPr>
          <w:noProof/>
          <w:lang w:val="en-CA" w:eastAsia="ko-KR"/>
        </w:rPr>
        <w:t xml:space="preserve"> as inputs, and the array </w:t>
      </w:r>
      <w:r w:rsidRPr="00125512" w:rsidDel="003C51E6">
        <w:rPr>
          <w:noProof/>
          <w:lang w:val="en-CA"/>
        </w:rPr>
        <w:t>resSamples</w:t>
      </w:r>
      <w:r w:rsidRPr="00125512" w:rsidDel="003C51E6">
        <w:rPr>
          <w:noProof/>
          <w:vertAlign w:val="subscript"/>
          <w:lang w:val="en-CA"/>
        </w:rPr>
        <w:t>Cb</w:t>
      </w:r>
      <w:r w:rsidRPr="00125512" w:rsidDel="003C51E6">
        <w:rPr>
          <w:noProof/>
          <w:lang w:val="en-CA" w:eastAsia="ko-KR"/>
        </w:rPr>
        <w:t xml:space="preserve"> </w:t>
      </w:r>
      <w:r w:rsidRPr="00125512">
        <w:rPr>
          <w:noProof/>
          <w:lang w:val="en-CA" w:eastAsia="ko-KR"/>
        </w:rPr>
        <w:t>as output</w:t>
      </w:r>
      <w:r w:rsidRPr="00125512" w:rsidDel="003C51E6">
        <w:rPr>
          <w:noProof/>
          <w:lang w:val="en-CA"/>
        </w:rPr>
        <w:t>.</w:t>
      </w:r>
    </w:p>
    <w:p w14:paraId="0382D111" w14:textId="18ED95AB" w:rsidR="00AD1DBF" w:rsidRPr="00125512" w:rsidDel="003C51E6" w:rsidRDefault="00AD1DBF" w:rsidP="004A6E64">
      <w:pPr>
        <w:numPr>
          <w:ilvl w:val="0"/>
          <w:numId w:val="4"/>
        </w:numPr>
        <w:tabs>
          <w:tab w:val="clear" w:pos="400"/>
          <w:tab w:val="clear" w:pos="794"/>
        </w:tabs>
        <w:ind w:left="993" w:hanging="284"/>
        <w:rPr>
          <w:noProof/>
          <w:lang w:val="en-CA"/>
        </w:rPr>
      </w:pPr>
      <w:r w:rsidRPr="00125512">
        <w:rPr>
          <w:noProof/>
          <w:lang w:val="en-CA"/>
        </w:rPr>
        <w:t>When treeType is equal to SINGLE_TREE, t</w:t>
      </w:r>
      <w:r w:rsidRPr="00125512" w:rsidDel="003C51E6">
        <w:rPr>
          <w:noProof/>
          <w:lang w:val="en-CA"/>
        </w:rPr>
        <w:t xml:space="preserve">he </w:t>
      </w:r>
      <w:r w:rsidRPr="00125512" w:rsidDel="003C51E6">
        <w:rPr>
          <w:noProof/>
          <w:lang w:val="en-CA" w:eastAsia="ko-KR"/>
        </w:rPr>
        <w:t xml:space="preserve">decoding process for the residual signal of coding </w:t>
      </w:r>
      <w:r w:rsidRPr="00125512">
        <w:rPr>
          <w:noProof/>
          <w:lang w:val="en-CA" w:eastAsia="ko-KR"/>
        </w:rPr>
        <w:t>blocks</w:t>
      </w:r>
      <w:r w:rsidRPr="00125512" w:rsidDel="003C51E6">
        <w:rPr>
          <w:noProof/>
          <w:lang w:val="en-CA" w:eastAsia="ko-KR"/>
        </w:rPr>
        <w:t xml:space="preserve"> coded in inter prediction mode </w:t>
      </w:r>
      <w:r w:rsidRPr="00125512">
        <w:rPr>
          <w:noProof/>
          <w:lang w:val="en-CA" w:eastAsia="ko-KR"/>
        </w:rPr>
        <w:t xml:space="preserve">as </w:t>
      </w:r>
      <w:r w:rsidRPr="00125512" w:rsidDel="003C51E6">
        <w:rPr>
          <w:noProof/>
          <w:lang w:val="en-CA" w:eastAsia="ko-KR"/>
        </w:rPr>
        <w:t xml:space="preserve">specified in </w:t>
      </w:r>
      <w:r w:rsidR="00A264D5">
        <w:rPr>
          <w:noProof/>
          <w:lang w:val="en-CA" w:eastAsia="ko-KR"/>
        </w:rPr>
        <w:t>subclause</w:t>
      </w:r>
      <w:r w:rsidRPr="00125512" w:rsidDel="003C51E6">
        <w:rPr>
          <w:noProof/>
          <w:lang w:val="en-CA" w:eastAsia="ko-KR"/>
        </w:rPr>
        <w:t> </w:t>
      </w:r>
      <w:r w:rsidRPr="00125512">
        <w:rPr>
          <w:noProof/>
          <w:highlight w:val="yellow"/>
          <w:lang w:val="en-CA" w:eastAsia="ko-KR"/>
        </w:rPr>
        <w:fldChar w:fldCharType="begin" w:fldLock="1"/>
      </w:r>
      <w:r w:rsidRPr="00125512">
        <w:rPr>
          <w:noProof/>
          <w:lang w:val="en-CA" w:eastAsia="ko-KR"/>
        </w:rPr>
        <w:instrText xml:space="preserve"> REF _Ref522376711 \r \h </w:instrText>
      </w:r>
      <w:r w:rsidRPr="00125512">
        <w:rPr>
          <w:noProof/>
          <w:highlight w:val="yellow"/>
          <w:lang w:val="en-CA" w:eastAsia="ko-KR"/>
        </w:rPr>
      </w:r>
      <w:r w:rsidRPr="00125512">
        <w:rPr>
          <w:noProof/>
          <w:highlight w:val="yellow"/>
          <w:lang w:val="en-CA" w:eastAsia="ko-KR"/>
        </w:rPr>
        <w:fldChar w:fldCharType="separate"/>
      </w:r>
      <w:r w:rsidR="00A7517A">
        <w:rPr>
          <w:noProof/>
          <w:lang w:val="en-CA" w:eastAsia="ko-KR"/>
        </w:rPr>
        <w:t>8.5.8</w:t>
      </w:r>
      <w:r w:rsidRPr="00125512">
        <w:rPr>
          <w:noProof/>
          <w:highlight w:val="yellow"/>
          <w:lang w:val="en-CA" w:eastAsia="ko-KR"/>
        </w:rPr>
        <w:fldChar w:fldCharType="end"/>
      </w:r>
      <w:r w:rsidRPr="00125512" w:rsidDel="003C51E6">
        <w:rPr>
          <w:noProof/>
          <w:lang w:val="en-CA" w:eastAsia="ko-KR"/>
        </w:rPr>
        <w:t xml:space="preserve"> is invoked with </w:t>
      </w:r>
      <w:r w:rsidRPr="00125512">
        <w:rPr>
          <w:noProof/>
          <w:lang w:val="en-CA" w:eastAsia="ko-KR"/>
        </w:rPr>
        <w:t xml:space="preserve">the location </w:t>
      </w:r>
      <w:r w:rsidRPr="00125512">
        <w:rPr>
          <w:noProof/>
          <w:lang w:val="en-CA"/>
        </w:rPr>
        <w:t xml:space="preserve">( xTb0, yTb0 ) set equal to </w:t>
      </w:r>
      <w:r w:rsidRPr="00125512" w:rsidDel="003C51E6">
        <w:rPr>
          <w:noProof/>
          <w:lang w:val="en-CA" w:eastAsia="ko-KR"/>
        </w:rPr>
        <w:t xml:space="preserve">the </w:t>
      </w:r>
      <w:r w:rsidRPr="00125512">
        <w:rPr>
          <w:noProof/>
          <w:lang w:val="en-CA" w:eastAsia="ko-KR"/>
        </w:rPr>
        <w:t>chroma</w:t>
      </w:r>
      <w:r w:rsidRPr="00125512" w:rsidDel="003C51E6">
        <w:rPr>
          <w:noProof/>
          <w:lang w:val="en-CA" w:eastAsia="ko-KR"/>
        </w:rPr>
        <w:t xml:space="preserve"> location ( xCb </w:t>
      </w:r>
      <w:r w:rsidRPr="00125512">
        <w:rPr>
          <w:noProof/>
          <w:lang w:val="en-CA" w:eastAsia="ko-KR"/>
        </w:rPr>
        <w:t>/</w:t>
      </w:r>
      <w:r w:rsidRPr="00125512" w:rsidDel="003C51E6">
        <w:rPr>
          <w:noProof/>
          <w:lang w:val="en-CA" w:eastAsia="ko-KR"/>
        </w:rPr>
        <w:t> </w:t>
      </w:r>
      <w:r w:rsidR="00D6480A" w:rsidRPr="00125512">
        <w:rPr>
          <w:noProof/>
          <w:lang w:val="en-CA" w:eastAsia="ko-KR"/>
        </w:rPr>
        <w:t>SubWidthC</w:t>
      </w:r>
      <w:r w:rsidRPr="00125512" w:rsidDel="003C51E6">
        <w:rPr>
          <w:noProof/>
          <w:lang w:val="en-CA" w:eastAsia="ko-KR"/>
        </w:rPr>
        <w:t>, yCb </w:t>
      </w:r>
      <w:r w:rsidRPr="00125512">
        <w:rPr>
          <w:noProof/>
          <w:lang w:val="en-CA" w:eastAsia="ko-KR"/>
        </w:rPr>
        <w:t>/</w:t>
      </w:r>
      <w:r w:rsidRPr="00125512" w:rsidDel="003C51E6">
        <w:rPr>
          <w:noProof/>
          <w:lang w:val="en-CA" w:eastAsia="ko-KR"/>
        </w:rPr>
        <w:t> </w:t>
      </w:r>
      <w:r w:rsidR="00D6480A" w:rsidRPr="00125512">
        <w:rPr>
          <w:noProof/>
          <w:lang w:val="en-CA" w:eastAsia="ko-KR"/>
        </w:rPr>
        <w:t>SubHeightC</w:t>
      </w:r>
      <w:r w:rsidRPr="00125512" w:rsidDel="003C51E6">
        <w:rPr>
          <w:noProof/>
          <w:lang w:val="en-CA" w:eastAsia="ko-KR"/>
        </w:rPr>
        <w:t> )</w:t>
      </w:r>
      <w:r w:rsidR="008C5309" w:rsidRPr="00F43CC3">
        <w:rPr>
          <w:noProof/>
          <w:lang w:val="en-CA" w:eastAsia="ko-KR"/>
        </w:rPr>
        <w:t>,</w:t>
      </w:r>
      <w:r w:rsidR="008C5309" w:rsidRPr="00F43CC3" w:rsidDel="003C51E6">
        <w:rPr>
          <w:noProof/>
          <w:lang w:val="en-CA" w:eastAsia="ko-KR"/>
        </w:rPr>
        <w:t xml:space="preserve"> the </w:t>
      </w:r>
      <w:r w:rsidR="008C5309">
        <w:rPr>
          <w:noProof/>
          <w:lang w:val="en-CA" w:eastAsia="ko-KR"/>
        </w:rPr>
        <w:t>width nC</w:t>
      </w:r>
      <w:r w:rsidR="008C5309" w:rsidRPr="00F43CC3">
        <w:rPr>
          <w:noProof/>
          <w:lang w:val="en-CA" w:eastAsia="ko-KR"/>
        </w:rPr>
        <w:t>bW set equal to the chroma</w:t>
      </w:r>
      <w:r w:rsidR="008C5309" w:rsidRPr="00F43CC3" w:rsidDel="003C51E6">
        <w:rPr>
          <w:noProof/>
          <w:lang w:val="en-CA" w:eastAsia="ko-KR"/>
        </w:rPr>
        <w:t xml:space="preserve"> coding block </w:t>
      </w:r>
      <w:r w:rsidR="008C5309" w:rsidRPr="00F43CC3">
        <w:rPr>
          <w:noProof/>
          <w:lang w:val="en-CA" w:eastAsia="ko-KR"/>
        </w:rPr>
        <w:t>width</w:t>
      </w:r>
      <w:r w:rsidR="008C5309" w:rsidRPr="00F43CC3" w:rsidDel="003C51E6">
        <w:rPr>
          <w:noProof/>
          <w:lang w:val="en-CA" w:eastAsia="ko-KR"/>
        </w:rPr>
        <w:t xml:space="preserve"> </w:t>
      </w:r>
      <w:r w:rsidR="008C5309" w:rsidRPr="00F43CC3">
        <w:rPr>
          <w:noProof/>
          <w:lang w:val="en-CA" w:eastAsia="ko-KR"/>
        </w:rPr>
        <w:t>c</w:t>
      </w:r>
      <w:r w:rsidR="008C5309" w:rsidRPr="00F43CC3" w:rsidDel="003C51E6">
        <w:rPr>
          <w:noProof/>
          <w:lang w:val="en-CA" w:eastAsia="ko-KR"/>
        </w:rPr>
        <w:t>b</w:t>
      </w:r>
      <w:r w:rsidR="008C5309" w:rsidRPr="00F43CC3">
        <w:rPr>
          <w:noProof/>
          <w:lang w:val="en-CA" w:eastAsia="ko-KR"/>
        </w:rPr>
        <w:t>Width</w:t>
      </w:r>
      <w:r w:rsidR="008C5309" w:rsidRPr="00F43CC3" w:rsidDel="003C51E6">
        <w:rPr>
          <w:noProof/>
          <w:lang w:val="en-CA" w:eastAsia="ko-KR"/>
        </w:rPr>
        <w:t> </w:t>
      </w:r>
      <w:r w:rsidR="008C5309" w:rsidRPr="00F43CC3">
        <w:rPr>
          <w:noProof/>
          <w:lang w:val="en-CA" w:eastAsia="ko-KR"/>
        </w:rPr>
        <w:t>/</w:t>
      </w:r>
      <w:r w:rsidR="008C5309" w:rsidRPr="00F43CC3" w:rsidDel="003C51E6">
        <w:rPr>
          <w:noProof/>
          <w:lang w:val="en-CA" w:eastAsia="ko-KR"/>
        </w:rPr>
        <w:t> </w:t>
      </w:r>
      <w:r w:rsidR="008C5309">
        <w:rPr>
          <w:noProof/>
          <w:lang w:val="en-CA" w:eastAsia="ko-KR"/>
        </w:rPr>
        <w:t>SubWidthC, the height nC</w:t>
      </w:r>
      <w:r w:rsidR="008C5309" w:rsidRPr="00F43CC3">
        <w:rPr>
          <w:noProof/>
          <w:lang w:val="en-CA" w:eastAsia="ko-KR"/>
        </w:rPr>
        <w:t>bH set equal to the chroma coding block height cbHeight</w:t>
      </w:r>
      <w:r w:rsidR="008C5309" w:rsidRPr="00F43CC3" w:rsidDel="003C51E6">
        <w:rPr>
          <w:noProof/>
          <w:lang w:val="en-CA" w:eastAsia="ko-KR"/>
        </w:rPr>
        <w:t> </w:t>
      </w:r>
      <w:r w:rsidR="008C5309" w:rsidRPr="00F43CC3">
        <w:rPr>
          <w:noProof/>
          <w:lang w:val="en-CA" w:eastAsia="ko-KR"/>
        </w:rPr>
        <w:t>/</w:t>
      </w:r>
      <w:r w:rsidR="008C5309" w:rsidRPr="00F43CC3" w:rsidDel="003C51E6">
        <w:rPr>
          <w:noProof/>
          <w:lang w:val="en-CA" w:eastAsia="ko-KR"/>
        </w:rPr>
        <w:t> </w:t>
      </w:r>
      <w:r w:rsidR="008C5309" w:rsidRPr="00F43CC3">
        <w:rPr>
          <w:noProof/>
          <w:lang w:val="en-CA" w:eastAsia="ko-KR"/>
        </w:rPr>
        <w:t>SubHeightC</w:t>
      </w:r>
      <w:r w:rsidRPr="00125512">
        <w:rPr>
          <w:noProof/>
          <w:lang w:val="en-CA" w:eastAsia="ko-KR"/>
        </w:rPr>
        <w:t>,</w:t>
      </w:r>
      <w:r w:rsidRPr="00125512" w:rsidDel="003C51E6">
        <w:rPr>
          <w:noProof/>
          <w:lang w:val="en-CA" w:eastAsia="ko-KR"/>
        </w:rPr>
        <w:t xml:space="preserve"> the </w:t>
      </w:r>
      <w:r w:rsidRPr="00125512">
        <w:rPr>
          <w:noProof/>
          <w:lang w:val="en-CA" w:eastAsia="ko-KR"/>
        </w:rPr>
        <w:t>width nTbW set equal to the chroma</w:t>
      </w:r>
      <w:r w:rsidRPr="00125512" w:rsidDel="003C51E6">
        <w:rPr>
          <w:noProof/>
          <w:lang w:val="en-CA" w:eastAsia="ko-KR"/>
        </w:rPr>
        <w:t xml:space="preserve"> coding block </w:t>
      </w:r>
      <w:r w:rsidRPr="00125512">
        <w:rPr>
          <w:noProof/>
          <w:lang w:val="en-CA" w:eastAsia="ko-KR"/>
        </w:rPr>
        <w:t>width</w:t>
      </w:r>
      <w:r w:rsidRPr="00125512" w:rsidDel="003C51E6">
        <w:rPr>
          <w:noProof/>
          <w:lang w:val="en-CA" w:eastAsia="ko-KR"/>
        </w:rPr>
        <w:t xml:space="preserve"> </w:t>
      </w:r>
      <w:r w:rsidRPr="00125512">
        <w:rPr>
          <w:noProof/>
          <w:lang w:val="en-CA" w:eastAsia="ko-KR"/>
        </w:rPr>
        <w:t>c</w:t>
      </w:r>
      <w:r w:rsidRPr="00125512" w:rsidDel="003C51E6">
        <w:rPr>
          <w:noProof/>
          <w:lang w:val="en-CA" w:eastAsia="ko-KR"/>
        </w:rPr>
        <w:t>b</w:t>
      </w:r>
      <w:r w:rsidRPr="00125512">
        <w:rPr>
          <w:noProof/>
          <w:lang w:val="en-CA" w:eastAsia="ko-KR"/>
        </w:rPr>
        <w:t>Width</w:t>
      </w:r>
      <w:r w:rsidRPr="00125512" w:rsidDel="003C51E6">
        <w:rPr>
          <w:noProof/>
          <w:lang w:val="en-CA" w:eastAsia="ko-KR"/>
        </w:rPr>
        <w:t> </w:t>
      </w:r>
      <w:r w:rsidRPr="00125512">
        <w:rPr>
          <w:noProof/>
          <w:lang w:val="en-CA" w:eastAsia="ko-KR"/>
        </w:rPr>
        <w:t>/</w:t>
      </w:r>
      <w:r w:rsidRPr="00125512" w:rsidDel="003C51E6">
        <w:rPr>
          <w:noProof/>
          <w:lang w:val="en-CA" w:eastAsia="ko-KR"/>
        </w:rPr>
        <w:t> </w:t>
      </w:r>
      <w:r w:rsidR="00D6480A" w:rsidRPr="00125512">
        <w:rPr>
          <w:noProof/>
          <w:lang w:val="en-CA" w:eastAsia="ko-KR"/>
        </w:rPr>
        <w:t>SubWidthC</w:t>
      </w:r>
      <w:r w:rsidRPr="00125512">
        <w:rPr>
          <w:noProof/>
          <w:lang w:val="en-CA" w:eastAsia="ko-KR"/>
        </w:rPr>
        <w:t>, the height nTbH set equal to the chroma coding block height cbHeight</w:t>
      </w:r>
      <w:r w:rsidRPr="00125512" w:rsidDel="003C51E6">
        <w:rPr>
          <w:noProof/>
          <w:lang w:val="en-CA" w:eastAsia="ko-KR"/>
        </w:rPr>
        <w:t> </w:t>
      </w:r>
      <w:r w:rsidRPr="00125512">
        <w:rPr>
          <w:noProof/>
          <w:lang w:val="en-CA" w:eastAsia="ko-KR"/>
        </w:rPr>
        <w:t>/</w:t>
      </w:r>
      <w:r w:rsidRPr="00125512" w:rsidDel="003C51E6">
        <w:rPr>
          <w:noProof/>
          <w:lang w:val="en-CA" w:eastAsia="ko-KR"/>
        </w:rPr>
        <w:t> </w:t>
      </w:r>
      <w:r w:rsidR="00D6480A" w:rsidRPr="00125512">
        <w:rPr>
          <w:noProof/>
          <w:lang w:val="en-CA" w:eastAsia="ko-KR"/>
        </w:rPr>
        <w:t>SubHeightC</w:t>
      </w:r>
      <w:r w:rsidRPr="00125512">
        <w:rPr>
          <w:noProof/>
          <w:lang w:val="en-CA"/>
        </w:rPr>
        <w:t xml:space="preserve"> and the variable cIdx</w:t>
      </w:r>
      <w:r w:rsidRPr="00125512">
        <w:rPr>
          <w:noProof/>
          <w:lang w:val="en-CA" w:eastAsia="ko-KR"/>
        </w:rPr>
        <w:t>set equal to 2</w:t>
      </w:r>
      <w:r w:rsidRPr="00125512" w:rsidDel="003C51E6">
        <w:rPr>
          <w:noProof/>
          <w:lang w:val="en-CA" w:eastAsia="ko-KR"/>
        </w:rPr>
        <w:t xml:space="preserve"> as inputs, and the array </w:t>
      </w:r>
      <w:r w:rsidRPr="00125512" w:rsidDel="003C51E6">
        <w:rPr>
          <w:noProof/>
          <w:lang w:val="en-CA"/>
        </w:rPr>
        <w:t>resSamples</w:t>
      </w:r>
      <w:r w:rsidRPr="00125512" w:rsidDel="003C51E6">
        <w:rPr>
          <w:noProof/>
          <w:vertAlign w:val="subscript"/>
          <w:lang w:val="en-CA"/>
        </w:rPr>
        <w:t>Cr</w:t>
      </w:r>
      <w:r w:rsidRPr="00125512" w:rsidDel="003C51E6">
        <w:rPr>
          <w:noProof/>
          <w:lang w:val="en-CA" w:eastAsia="ko-KR"/>
        </w:rPr>
        <w:t xml:space="preserve"> </w:t>
      </w:r>
      <w:r w:rsidRPr="00125512">
        <w:rPr>
          <w:noProof/>
          <w:lang w:val="en-CA" w:eastAsia="ko-KR"/>
        </w:rPr>
        <w:t>as output</w:t>
      </w:r>
      <w:r w:rsidRPr="00125512" w:rsidDel="003C51E6">
        <w:rPr>
          <w:noProof/>
          <w:lang w:val="en-CA"/>
        </w:rPr>
        <w:t>.</w:t>
      </w:r>
    </w:p>
    <w:p w14:paraId="7B411262" w14:textId="4F9BE458" w:rsidR="00864C73" w:rsidRPr="00F43CC3" w:rsidRDefault="00864C73" w:rsidP="00864C73">
      <w:pPr>
        <w:numPr>
          <w:ilvl w:val="0"/>
          <w:numId w:val="4"/>
        </w:numPr>
        <w:tabs>
          <w:tab w:val="clear" w:pos="400"/>
          <w:tab w:val="clear" w:pos="794"/>
        </w:tabs>
        <w:ind w:left="993" w:hanging="284"/>
        <w:rPr>
          <w:noProof/>
          <w:lang w:val="en-CA" w:eastAsia="ko-KR"/>
        </w:rPr>
      </w:pPr>
      <w:r>
        <w:rPr>
          <w:lang w:val="en-CA" w:eastAsia="ko-KR"/>
        </w:rPr>
        <w:t>When cu_act_enabled_flag[ xCb ][ yCb </w:t>
      </w:r>
      <w:r w:rsidRPr="00864C73">
        <w:rPr>
          <w:lang w:val="en-CA" w:eastAsia="ko-KR"/>
        </w:rPr>
        <w:t>] is equal to 1</w:t>
      </w:r>
      <w:r>
        <w:rPr>
          <w:lang w:val="en-CA" w:eastAsia="ko-KR"/>
        </w:rPr>
        <w:t>, t</w:t>
      </w:r>
      <w:r w:rsidRPr="008E6DA5">
        <w:rPr>
          <w:lang w:val="en-CA" w:eastAsia="ko-KR"/>
        </w:rPr>
        <w:t>he</w:t>
      </w:r>
      <w:r w:rsidRPr="008E6DA5">
        <w:rPr>
          <w:lang w:val="en-CA"/>
        </w:rPr>
        <w:t xml:space="preserve"> residual modification process for residual blocks using colour space conversion as specified in </w:t>
      </w:r>
      <w:r w:rsidR="00A264D5">
        <w:rPr>
          <w:lang w:val="en-CA"/>
        </w:rPr>
        <w:t>subclause</w:t>
      </w:r>
      <w:r w:rsidRPr="008E6DA5">
        <w:rPr>
          <w:lang w:val="en-CA"/>
        </w:rPr>
        <w:t> </w:t>
      </w:r>
      <w:r w:rsidRPr="008E6DA5">
        <w:rPr>
          <w:lang w:val="en-CA"/>
        </w:rPr>
        <w:fldChar w:fldCharType="begin" w:fldLock="1"/>
      </w:r>
      <w:r w:rsidRPr="008E6DA5">
        <w:rPr>
          <w:lang w:val="en-CA"/>
        </w:rPr>
        <w:instrText xml:space="preserve"> REF _Ref21774174 \r \h </w:instrText>
      </w:r>
      <w:r w:rsidRPr="008E6DA5">
        <w:rPr>
          <w:lang w:val="en-CA"/>
        </w:rPr>
      </w:r>
      <w:r w:rsidRPr="008E6DA5">
        <w:rPr>
          <w:lang w:val="en-CA"/>
        </w:rPr>
        <w:fldChar w:fldCharType="separate"/>
      </w:r>
      <w:r w:rsidR="00A7517A">
        <w:rPr>
          <w:lang w:val="en-CA"/>
        </w:rPr>
        <w:t>8.7.4.6</w:t>
      </w:r>
      <w:r w:rsidRPr="008E6DA5">
        <w:rPr>
          <w:lang w:val="en-CA"/>
        </w:rPr>
        <w:fldChar w:fldCharType="end"/>
      </w:r>
      <w:r w:rsidRPr="008E6DA5">
        <w:rPr>
          <w:lang w:val="en-CA"/>
        </w:rPr>
        <w:t xml:space="preserve"> is invoked with the variable nTbW set equal to cbWidth, the variable nTbH set equal to cbHeight, the array r</w:t>
      </w:r>
      <w:r w:rsidRPr="008E6DA5">
        <w:rPr>
          <w:vertAlign w:val="subscript"/>
          <w:lang w:val="en-CA"/>
        </w:rPr>
        <w:t>Y</w:t>
      </w:r>
      <w:r w:rsidRPr="008E6DA5">
        <w:rPr>
          <w:lang w:val="en-CA"/>
        </w:rPr>
        <w:t xml:space="preserve"> set equal to resSamples</w:t>
      </w:r>
      <w:r w:rsidRPr="008E6DA5">
        <w:rPr>
          <w:vertAlign w:val="subscript"/>
          <w:lang w:val="en-CA"/>
        </w:rPr>
        <w:t>L</w:t>
      </w:r>
      <w:r w:rsidRPr="008E6DA5">
        <w:rPr>
          <w:lang w:val="en-CA"/>
        </w:rPr>
        <w:t>, the array r</w:t>
      </w:r>
      <w:r w:rsidRPr="008E6DA5">
        <w:rPr>
          <w:vertAlign w:val="subscript"/>
          <w:lang w:val="en-CA"/>
        </w:rPr>
        <w:t>Cb</w:t>
      </w:r>
      <w:r w:rsidRPr="008E6DA5">
        <w:rPr>
          <w:lang w:val="en-CA"/>
        </w:rPr>
        <w:t xml:space="preserve"> set equal to resSamples</w:t>
      </w:r>
      <w:r w:rsidRPr="008E6DA5">
        <w:rPr>
          <w:vertAlign w:val="subscript"/>
          <w:lang w:val="en-CA"/>
        </w:rPr>
        <w:t>Cb</w:t>
      </w:r>
      <w:r w:rsidRPr="008E6DA5">
        <w:rPr>
          <w:lang w:val="en-CA"/>
        </w:rPr>
        <w:t>, and the array r</w:t>
      </w:r>
      <w:r w:rsidRPr="008E6DA5">
        <w:rPr>
          <w:vertAlign w:val="subscript"/>
          <w:lang w:val="en-CA"/>
        </w:rPr>
        <w:t>Cr</w:t>
      </w:r>
      <w:r w:rsidRPr="008E6DA5">
        <w:rPr>
          <w:lang w:val="en-CA"/>
        </w:rPr>
        <w:t xml:space="preserve"> set equal to resSamples</w:t>
      </w:r>
      <w:r w:rsidRPr="008E6DA5">
        <w:rPr>
          <w:vertAlign w:val="subscript"/>
          <w:lang w:val="en-CA"/>
        </w:rPr>
        <w:t>Cr</w:t>
      </w:r>
      <w:r w:rsidRPr="008E6DA5">
        <w:rPr>
          <w:lang w:val="en-CA"/>
        </w:rPr>
        <w:t xml:space="preserve"> as inputs, and the output are modified versions of the arrays resSamples</w:t>
      </w:r>
      <w:r w:rsidRPr="008E6DA5">
        <w:rPr>
          <w:vertAlign w:val="subscript"/>
          <w:lang w:val="en-CA"/>
        </w:rPr>
        <w:t>L</w:t>
      </w:r>
      <w:r w:rsidRPr="008E6DA5">
        <w:rPr>
          <w:lang w:val="en-CA"/>
        </w:rPr>
        <w:t>, resSamples</w:t>
      </w:r>
      <w:r w:rsidRPr="008E6DA5">
        <w:rPr>
          <w:vertAlign w:val="subscript"/>
          <w:lang w:val="en-CA"/>
        </w:rPr>
        <w:t>Cb</w:t>
      </w:r>
      <w:r w:rsidRPr="008E6DA5">
        <w:rPr>
          <w:lang w:val="en-CA"/>
        </w:rPr>
        <w:t xml:space="preserve"> and resSamples</w:t>
      </w:r>
      <w:r w:rsidRPr="008E6DA5">
        <w:rPr>
          <w:vertAlign w:val="subscript"/>
          <w:lang w:val="en-CA"/>
        </w:rPr>
        <w:t>Cr</w:t>
      </w:r>
      <w:r w:rsidRPr="008E6DA5">
        <w:rPr>
          <w:lang w:val="en-CA"/>
        </w:rPr>
        <w:t>.</w:t>
      </w:r>
    </w:p>
    <w:p w14:paraId="4C9B1F50" w14:textId="77777777" w:rsidR="00AD1DBF" w:rsidRPr="00125512" w:rsidDel="003C51E6" w:rsidRDefault="00AD1DBF" w:rsidP="00494022">
      <w:pPr>
        <w:numPr>
          <w:ilvl w:val="0"/>
          <w:numId w:val="135"/>
        </w:numPr>
        <w:tabs>
          <w:tab w:val="clear" w:pos="794"/>
          <w:tab w:val="clear" w:pos="1191"/>
          <w:tab w:val="clear" w:pos="1588"/>
          <w:tab w:val="clear" w:pos="1985"/>
          <w:tab w:val="left" w:pos="720"/>
          <w:tab w:val="left" w:pos="1080"/>
          <w:tab w:val="left" w:pos="1440"/>
          <w:tab w:val="left" w:pos="1701"/>
        </w:tabs>
        <w:ind w:left="720"/>
        <w:rPr>
          <w:noProof/>
          <w:lang w:val="en-CA"/>
        </w:rPr>
      </w:pPr>
      <w:r w:rsidRPr="00125512" w:rsidDel="003C51E6">
        <w:rPr>
          <w:noProof/>
          <w:lang w:val="en-CA"/>
        </w:rPr>
        <w:t>The reconstructed samples of the current coding unit are derived as follows:</w:t>
      </w:r>
    </w:p>
    <w:p w14:paraId="760D2B5B" w14:textId="0782CAED" w:rsidR="00AD1DBF" w:rsidRPr="00125512" w:rsidRDefault="00416E31" w:rsidP="004A6E64">
      <w:pPr>
        <w:numPr>
          <w:ilvl w:val="0"/>
          <w:numId w:val="4"/>
        </w:numPr>
        <w:tabs>
          <w:tab w:val="clear" w:pos="400"/>
          <w:tab w:val="clear" w:pos="794"/>
        </w:tabs>
        <w:ind w:left="993" w:hanging="284"/>
        <w:rPr>
          <w:noProof/>
          <w:lang w:val="en-CA"/>
        </w:rPr>
      </w:pPr>
      <w:r w:rsidRPr="00125512">
        <w:rPr>
          <w:noProof/>
          <w:lang w:val="en-CA"/>
        </w:rPr>
        <w:t>T</w:t>
      </w:r>
      <w:r w:rsidR="00AD1DBF" w:rsidRPr="00125512" w:rsidDel="003C51E6">
        <w:rPr>
          <w:noProof/>
          <w:lang w:val="en-CA"/>
        </w:rPr>
        <w:t xml:space="preserve">he picture </w:t>
      </w:r>
      <w:r w:rsidR="00AD1DBF" w:rsidRPr="00125512">
        <w:rPr>
          <w:noProof/>
          <w:lang w:val="en-CA"/>
        </w:rPr>
        <w:t>re</w:t>
      </w:r>
      <w:r w:rsidR="00AD1DBF" w:rsidRPr="00125512" w:rsidDel="003C51E6">
        <w:rPr>
          <w:noProof/>
          <w:lang w:val="en-CA"/>
        </w:rPr>
        <w:t xml:space="preserve">construction process for a colour component as specified in </w:t>
      </w:r>
      <w:r w:rsidR="00A264D5">
        <w:rPr>
          <w:noProof/>
          <w:lang w:val="en-CA"/>
        </w:rPr>
        <w:t>subclause</w:t>
      </w:r>
      <w:r w:rsidR="0027522C">
        <w:rPr>
          <w:noProof/>
          <w:lang w:val="en-CA"/>
        </w:rPr>
        <w:t> </w:t>
      </w:r>
      <w:r w:rsidR="0027522C">
        <w:rPr>
          <w:noProof/>
          <w:highlight w:val="yellow"/>
          <w:lang w:val="en-CA"/>
        </w:rPr>
        <w:fldChar w:fldCharType="begin" w:fldLock="1"/>
      </w:r>
      <w:r w:rsidR="0027522C">
        <w:rPr>
          <w:noProof/>
          <w:lang w:val="en-CA"/>
        </w:rPr>
        <w:instrText xml:space="preserve"> REF _Ref8340264 \n \h </w:instrText>
      </w:r>
      <w:r w:rsidR="0027522C">
        <w:rPr>
          <w:noProof/>
          <w:highlight w:val="yellow"/>
          <w:lang w:val="en-CA"/>
        </w:rPr>
      </w:r>
      <w:r w:rsidR="0027522C">
        <w:rPr>
          <w:noProof/>
          <w:highlight w:val="yellow"/>
          <w:lang w:val="en-CA"/>
        </w:rPr>
        <w:fldChar w:fldCharType="separate"/>
      </w:r>
      <w:r w:rsidR="00A7517A">
        <w:rPr>
          <w:noProof/>
          <w:lang w:val="en-CA"/>
        </w:rPr>
        <w:t>8.7.5.1</w:t>
      </w:r>
      <w:r w:rsidR="0027522C">
        <w:rPr>
          <w:noProof/>
          <w:highlight w:val="yellow"/>
          <w:lang w:val="en-CA"/>
        </w:rPr>
        <w:fldChar w:fldCharType="end"/>
      </w:r>
      <w:r w:rsidR="00F373F8">
        <w:rPr>
          <w:noProof/>
          <w:lang w:val="en-CA"/>
        </w:rPr>
        <w:t xml:space="preserve"> </w:t>
      </w:r>
      <w:r w:rsidR="00AD1DBF" w:rsidRPr="00125512" w:rsidDel="003C51E6">
        <w:rPr>
          <w:noProof/>
          <w:lang w:val="en-CA"/>
        </w:rPr>
        <w:t>is invoked with the block location</w:t>
      </w:r>
      <w:r w:rsidR="00AD1DBF" w:rsidRPr="00125512">
        <w:rPr>
          <w:noProof/>
          <w:lang w:val="en-CA"/>
        </w:rPr>
        <w:t xml:space="preserve"> </w:t>
      </w:r>
      <w:r w:rsidR="00AD1DBF" w:rsidRPr="00125512" w:rsidDel="003C51E6">
        <w:rPr>
          <w:noProof/>
          <w:lang w:val="en-CA"/>
        </w:rPr>
        <w:t>( </w:t>
      </w:r>
      <w:r w:rsidR="004525DF" w:rsidRPr="00125512" w:rsidDel="003C51E6">
        <w:rPr>
          <w:noProof/>
          <w:lang w:val="en-CA"/>
        </w:rPr>
        <w:t>x</w:t>
      </w:r>
      <w:r w:rsidR="004525DF" w:rsidRPr="00125512">
        <w:rPr>
          <w:noProof/>
          <w:lang w:val="en-CA"/>
        </w:rPr>
        <w:t>Curr</w:t>
      </w:r>
      <w:r w:rsidR="00AD1DBF" w:rsidRPr="00125512" w:rsidDel="003C51E6">
        <w:rPr>
          <w:noProof/>
          <w:lang w:val="en-CA"/>
        </w:rPr>
        <w:t>, </w:t>
      </w:r>
      <w:r w:rsidR="004525DF" w:rsidRPr="00125512" w:rsidDel="003C51E6">
        <w:rPr>
          <w:noProof/>
          <w:lang w:val="en-CA"/>
        </w:rPr>
        <w:t>y</w:t>
      </w:r>
      <w:r w:rsidR="004525DF" w:rsidRPr="00125512">
        <w:rPr>
          <w:noProof/>
          <w:lang w:val="en-CA"/>
        </w:rPr>
        <w:t>Curr</w:t>
      </w:r>
      <w:r w:rsidR="004525DF" w:rsidRPr="00125512" w:rsidDel="003C51E6">
        <w:rPr>
          <w:noProof/>
          <w:lang w:val="en-CA"/>
        </w:rPr>
        <w:t> </w:t>
      </w:r>
      <w:r w:rsidR="00AD1DBF" w:rsidRPr="00125512" w:rsidDel="003C51E6">
        <w:rPr>
          <w:noProof/>
          <w:lang w:val="en-CA"/>
        </w:rPr>
        <w:t xml:space="preserve">) </w:t>
      </w:r>
      <w:r w:rsidR="00AD1DBF" w:rsidRPr="00125512">
        <w:rPr>
          <w:noProof/>
          <w:lang w:val="en-CA"/>
        </w:rPr>
        <w:t xml:space="preserve">set equal to </w:t>
      </w:r>
      <w:r w:rsidR="00AD1DBF" w:rsidRPr="00125512" w:rsidDel="003C51E6">
        <w:rPr>
          <w:noProof/>
          <w:lang w:val="en-CA"/>
        </w:rPr>
        <w:t xml:space="preserve">( xCb, yCb ), </w:t>
      </w:r>
      <w:r w:rsidR="00AD1DBF" w:rsidRPr="00125512">
        <w:rPr>
          <w:noProof/>
          <w:lang w:val="en-CA"/>
        </w:rPr>
        <w:t xml:space="preserve">the block width </w:t>
      </w:r>
      <w:r w:rsidR="004525DF" w:rsidRPr="00125512">
        <w:rPr>
          <w:noProof/>
          <w:lang w:val="en-CA"/>
        </w:rPr>
        <w:t>nCurrSw</w:t>
      </w:r>
      <w:r w:rsidR="00AD1DBF" w:rsidRPr="00125512">
        <w:rPr>
          <w:noProof/>
          <w:lang w:val="en-CA"/>
        </w:rPr>
        <w:t xml:space="preserve"> set equal to cbWidth, the block height </w:t>
      </w:r>
      <w:r w:rsidR="004525DF" w:rsidRPr="00125512">
        <w:rPr>
          <w:noProof/>
          <w:lang w:val="en-CA"/>
        </w:rPr>
        <w:t>nCurrSh</w:t>
      </w:r>
      <w:r w:rsidR="00AD1DBF" w:rsidRPr="00125512">
        <w:rPr>
          <w:noProof/>
          <w:lang w:val="en-CA"/>
        </w:rPr>
        <w:t xml:space="preserve"> set equal to cbHeight</w:t>
      </w:r>
      <w:r w:rsidRPr="00125512">
        <w:rPr>
          <w:noProof/>
          <w:lang w:val="en-CA"/>
        </w:rPr>
        <w:t xml:space="preserve">, </w:t>
      </w:r>
      <w:r w:rsidR="00AD1DBF" w:rsidRPr="00125512">
        <w:rPr>
          <w:noProof/>
          <w:lang w:val="en-CA"/>
        </w:rPr>
        <w:t>the variable cIdx</w:t>
      </w:r>
      <w:r w:rsidR="00AD1DBF" w:rsidRPr="00125512" w:rsidDel="003C51E6">
        <w:rPr>
          <w:noProof/>
          <w:lang w:val="en-CA" w:eastAsia="ko-KR"/>
        </w:rPr>
        <w:t xml:space="preserve"> </w:t>
      </w:r>
      <w:r w:rsidR="00AD1DBF" w:rsidRPr="00125512">
        <w:rPr>
          <w:noProof/>
          <w:lang w:val="en-CA" w:eastAsia="ko-KR"/>
        </w:rPr>
        <w:t>set equal to 0</w:t>
      </w:r>
      <w:r w:rsidR="00AD1DBF" w:rsidRPr="00125512">
        <w:rPr>
          <w:noProof/>
          <w:lang w:val="en-CA"/>
        </w:rPr>
        <w:t>, the</w:t>
      </w:r>
      <w:r w:rsidR="00AD1DBF" w:rsidRPr="00125512" w:rsidDel="003C51E6">
        <w:rPr>
          <w:noProof/>
          <w:lang w:val="en-CA"/>
        </w:rPr>
        <w:t xml:space="preserve"> (</w:t>
      </w:r>
      <w:r w:rsidR="00AD1DBF" w:rsidRPr="00125512">
        <w:rPr>
          <w:noProof/>
          <w:lang w:val="en-CA" w:eastAsia="ko-KR"/>
        </w:rPr>
        <w:t>cbWidth</w:t>
      </w:r>
      <w:r w:rsidR="00AD1DBF" w:rsidRPr="00125512" w:rsidDel="003C51E6">
        <w:rPr>
          <w:noProof/>
          <w:lang w:val="en-CA"/>
        </w:rPr>
        <w:t>)x(</w:t>
      </w:r>
      <w:r w:rsidR="00AD1DBF" w:rsidRPr="00125512">
        <w:rPr>
          <w:noProof/>
          <w:lang w:val="en-CA" w:eastAsia="ko-KR"/>
        </w:rPr>
        <w:t>cbHeight</w:t>
      </w:r>
      <w:r w:rsidR="00AD1DBF" w:rsidRPr="00125512" w:rsidDel="003C51E6">
        <w:rPr>
          <w:noProof/>
          <w:lang w:val="en-CA"/>
        </w:rPr>
        <w:t>) array predSamples set equal to predSamples</w:t>
      </w:r>
      <w:r w:rsidR="00AD1DBF" w:rsidRPr="00125512" w:rsidDel="003C51E6">
        <w:rPr>
          <w:noProof/>
          <w:vertAlign w:val="subscript"/>
          <w:lang w:val="en-CA" w:eastAsia="ko-KR"/>
        </w:rPr>
        <w:t>L</w:t>
      </w:r>
      <w:r w:rsidR="00AD1DBF" w:rsidRPr="00125512" w:rsidDel="003C51E6">
        <w:rPr>
          <w:noProof/>
          <w:lang w:val="en-CA"/>
        </w:rPr>
        <w:t xml:space="preserve"> and the (</w:t>
      </w:r>
      <w:r w:rsidR="00AD1DBF" w:rsidRPr="00125512">
        <w:rPr>
          <w:noProof/>
          <w:lang w:val="en-CA" w:eastAsia="ko-KR"/>
        </w:rPr>
        <w:t>cbWidth</w:t>
      </w:r>
      <w:r w:rsidR="00AD1DBF" w:rsidRPr="00125512" w:rsidDel="003C51E6">
        <w:rPr>
          <w:noProof/>
          <w:lang w:val="en-CA"/>
        </w:rPr>
        <w:t>)x(</w:t>
      </w:r>
      <w:r w:rsidR="00AD1DBF" w:rsidRPr="00125512">
        <w:rPr>
          <w:noProof/>
          <w:lang w:val="en-CA" w:eastAsia="ko-KR"/>
        </w:rPr>
        <w:t>cbHeight</w:t>
      </w:r>
      <w:r w:rsidR="00AD1DBF" w:rsidRPr="00125512" w:rsidDel="003C51E6">
        <w:rPr>
          <w:noProof/>
          <w:lang w:val="en-CA"/>
        </w:rPr>
        <w:t>) array resSamples set equal to resSamples</w:t>
      </w:r>
      <w:r w:rsidR="00AD1DBF" w:rsidRPr="00125512" w:rsidDel="003C51E6">
        <w:rPr>
          <w:noProof/>
          <w:vertAlign w:val="subscript"/>
          <w:lang w:val="en-CA" w:eastAsia="ko-KR"/>
        </w:rPr>
        <w:t>L</w:t>
      </w:r>
      <w:r w:rsidR="00AD1DBF" w:rsidRPr="00125512" w:rsidDel="003C51E6">
        <w:rPr>
          <w:noProof/>
          <w:lang w:val="en-CA"/>
        </w:rPr>
        <w:t xml:space="preserve"> as inputs</w:t>
      </w:r>
      <w:r w:rsidR="00AD1DBF" w:rsidRPr="00125512">
        <w:rPr>
          <w:noProof/>
          <w:lang w:val="en-CA"/>
        </w:rPr>
        <w:t>, and the output is a modified reconstructed picture before in-loop filtering</w:t>
      </w:r>
      <w:r w:rsidR="00AD1DBF" w:rsidRPr="00125512" w:rsidDel="003C51E6">
        <w:rPr>
          <w:noProof/>
          <w:lang w:val="en-CA"/>
        </w:rPr>
        <w:t>.</w:t>
      </w:r>
    </w:p>
    <w:p w14:paraId="72454674" w14:textId="33A224E0" w:rsidR="00AD1DBF" w:rsidRPr="00125512" w:rsidDel="003C51E6" w:rsidRDefault="00AD1DBF" w:rsidP="004A6E64">
      <w:pPr>
        <w:numPr>
          <w:ilvl w:val="0"/>
          <w:numId w:val="4"/>
        </w:numPr>
        <w:tabs>
          <w:tab w:val="clear" w:pos="400"/>
          <w:tab w:val="clear" w:pos="794"/>
        </w:tabs>
        <w:ind w:left="993" w:hanging="284"/>
        <w:rPr>
          <w:noProof/>
          <w:lang w:val="en-CA"/>
        </w:rPr>
      </w:pPr>
      <w:r w:rsidRPr="00125512">
        <w:rPr>
          <w:noProof/>
          <w:lang w:val="en-CA"/>
        </w:rPr>
        <w:lastRenderedPageBreak/>
        <w:t>When treeType is equal to SINGLE_TREE, t</w:t>
      </w:r>
      <w:r w:rsidRPr="00125512" w:rsidDel="003C51E6">
        <w:rPr>
          <w:noProof/>
          <w:lang w:val="en-CA"/>
        </w:rPr>
        <w:t xml:space="preserve">he </w:t>
      </w:r>
      <w:ins w:id="151" w:author="Benjamin Bross (#1305)" w:date="2020-09-02T00:44:00Z">
        <w:r w:rsidR="00C71AB0" w:rsidRPr="00125512">
          <w:rPr>
            <w:noProof/>
            <w:lang w:val="en-CA"/>
          </w:rPr>
          <w:t>decoding</w:t>
        </w:r>
        <w:del w:id="152" w:author="Benjamin Bross (bb4)" w:date="2020-09-02T15:53:00Z">
          <w:r w:rsidR="00C71AB0" w:rsidRPr="00125512" w:rsidDel="00C848C2">
            <w:rPr>
              <w:noProof/>
              <w:lang w:val="en-CA"/>
            </w:rPr>
            <w:delText xml:space="preserve"> process</w:delText>
          </w:r>
        </w:del>
        <w:r w:rsidR="00C71AB0" w:rsidRPr="00125512">
          <w:rPr>
            <w:noProof/>
            <w:lang w:val="en-CA"/>
          </w:rPr>
          <w:t xml:space="preserve"> </w:t>
        </w:r>
        <w:r w:rsidR="00C71AB0" w:rsidRPr="00125512">
          <w:rPr>
            <w:noProof/>
            <w:lang w:val="en-CA" w:eastAsia="ko-KR"/>
          </w:rPr>
          <w:t>process for</w:t>
        </w:r>
        <w:r w:rsidR="00C71AB0" w:rsidRPr="00125512" w:rsidDel="003C51E6">
          <w:rPr>
            <w:noProof/>
            <w:lang w:val="en-CA" w:eastAsia="ko-KR"/>
          </w:rPr>
          <w:t xml:space="preserve"> the </w:t>
        </w:r>
        <w:r w:rsidR="00C71AB0">
          <w:rPr>
            <w:noProof/>
            <w:lang w:val="en-CA" w:eastAsia="ko-KR"/>
          </w:rPr>
          <w:t>reconstructed</w:t>
        </w:r>
        <w:r w:rsidR="00C71AB0" w:rsidRPr="00125512" w:rsidDel="003C51E6">
          <w:rPr>
            <w:noProof/>
            <w:lang w:val="en-CA" w:eastAsia="ko-KR"/>
          </w:rPr>
          <w:t xml:space="preserve"> signal of </w:t>
        </w:r>
        <w:r w:rsidR="00C71AB0">
          <w:rPr>
            <w:noProof/>
            <w:lang w:val="en-CA" w:eastAsia="ko-KR"/>
          </w:rPr>
          <w:t xml:space="preserve">chroma </w:t>
        </w:r>
        <w:r w:rsidR="00C71AB0" w:rsidRPr="00125512" w:rsidDel="003C51E6">
          <w:rPr>
            <w:noProof/>
            <w:lang w:val="en-CA" w:eastAsia="ko-KR"/>
          </w:rPr>
          <w:t xml:space="preserve">coding </w:t>
        </w:r>
        <w:r w:rsidR="00C71AB0">
          <w:rPr>
            <w:noProof/>
            <w:lang w:val="en-CA" w:eastAsia="ko-KR"/>
          </w:rPr>
          <w:t>blocks</w:t>
        </w:r>
        <w:r w:rsidR="00C71AB0" w:rsidRPr="00125512" w:rsidDel="003C51E6">
          <w:rPr>
            <w:noProof/>
            <w:lang w:val="en-CA" w:eastAsia="ko-KR"/>
          </w:rPr>
          <w:t xml:space="preserve"> coded in inter prediction mode</w:t>
        </w:r>
      </w:ins>
      <w:del w:id="153" w:author="Benjamin Bross (#1305)" w:date="2020-09-02T00:44:00Z">
        <w:r w:rsidRPr="00125512" w:rsidDel="00C71AB0">
          <w:rPr>
            <w:noProof/>
            <w:lang w:val="en-CA"/>
          </w:rPr>
          <w:delText>picture reconstruction process for a colour component</w:delText>
        </w:r>
      </w:del>
      <w:r w:rsidRPr="00125512" w:rsidDel="003C51E6">
        <w:rPr>
          <w:noProof/>
          <w:lang w:val="en-CA"/>
        </w:rPr>
        <w:t xml:space="preserve"> as specified in </w:t>
      </w:r>
      <w:r w:rsidR="00A264D5">
        <w:rPr>
          <w:noProof/>
          <w:lang w:val="en-CA"/>
        </w:rPr>
        <w:t>subclause</w:t>
      </w:r>
      <w:r w:rsidRPr="00125512" w:rsidDel="003C51E6">
        <w:rPr>
          <w:noProof/>
          <w:lang w:val="en-CA"/>
        </w:rPr>
        <w:t> </w:t>
      </w:r>
      <w:ins w:id="154" w:author="Benjamin Bross (#1305)" w:date="2020-09-02T00:44:00Z">
        <w:r w:rsidR="00C71AB0">
          <w:rPr>
            <w:noProof/>
            <w:lang w:val="en-CA"/>
          </w:rPr>
          <w:fldChar w:fldCharType="begin"/>
        </w:r>
        <w:r w:rsidR="00C71AB0">
          <w:rPr>
            <w:noProof/>
            <w:lang w:val="en-CA"/>
          </w:rPr>
          <w:instrText xml:space="preserve"> REF _Ref49899361 \r \h </w:instrText>
        </w:r>
      </w:ins>
      <w:r w:rsidR="00C71AB0">
        <w:rPr>
          <w:noProof/>
          <w:lang w:val="en-CA"/>
        </w:rPr>
      </w:r>
      <w:ins w:id="155" w:author="Benjamin Bross (#1305)" w:date="2020-09-02T00:44:00Z">
        <w:r w:rsidR="00C71AB0">
          <w:rPr>
            <w:noProof/>
            <w:lang w:val="en-CA"/>
          </w:rPr>
          <w:fldChar w:fldCharType="separate"/>
        </w:r>
        <w:r w:rsidR="00C71AB0">
          <w:rPr>
            <w:noProof/>
            <w:lang w:val="en-CA"/>
          </w:rPr>
          <w:t>8.5.9</w:t>
        </w:r>
        <w:r w:rsidR="00C71AB0">
          <w:rPr>
            <w:noProof/>
            <w:lang w:val="en-CA"/>
          </w:rPr>
          <w:fldChar w:fldCharType="end"/>
        </w:r>
      </w:ins>
      <w:del w:id="156" w:author="Benjamin Bross (#1305)" w:date="2020-09-02T00:44:00Z">
        <w:r w:rsidR="0027522C" w:rsidDel="00C71AB0">
          <w:rPr>
            <w:noProof/>
            <w:highlight w:val="yellow"/>
            <w:lang w:val="en-CA"/>
          </w:rPr>
          <w:fldChar w:fldCharType="begin" w:fldLock="1"/>
        </w:r>
        <w:r w:rsidR="0027522C" w:rsidDel="00C71AB0">
          <w:rPr>
            <w:noProof/>
            <w:lang w:val="en-CA"/>
          </w:rPr>
          <w:delInstrText xml:space="preserve"> REF _Ref8340264 \n \h </w:delInstrText>
        </w:r>
        <w:r w:rsidR="0027522C" w:rsidDel="00C71AB0">
          <w:rPr>
            <w:noProof/>
            <w:highlight w:val="yellow"/>
            <w:lang w:val="en-CA"/>
          </w:rPr>
        </w:r>
        <w:r w:rsidR="0027522C" w:rsidDel="00C71AB0">
          <w:rPr>
            <w:noProof/>
            <w:highlight w:val="yellow"/>
            <w:lang w:val="en-CA"/>
          </w:rPr>
          <w:fldChar w:fldCharType="separate"/>
        </w:r>
        <w:r w:rsidR="00A7517A" w:rsidDel="00C71AB0">
          <w:rPr>
            <w:noProof/>
            <w:lang w:val="en-CA"/>
          </w:rPr>
          <w:delText>8.7.5.1</w:delText>
        </w:r>
        <w:r w:rsidR="0027522C" w:rsidDel="00C71AB0">
          <w:rPr>
            <w:noProof/>
            <w:highlight w:val="yellow"/>
            <w:lang w:val="en-CA"/>
          </w:rPr>
          <w:fldChar w:fldCharType="end"/>
        </w:r>
      </w:del>
      <w:r w:rsidRPr="00125512" w:rsidDel="003C51E6">
        <w:rPr>
          <w:noProof/>
          <w:lang w:val="en-CA"/>
        </w:rPr>
        <w:t xml:space="preserve"> is invoked with the </w:t>
      </w:r>
      <w:ins w:id="157" w:author="Benjamin Bross (#1305)" w:date="2020-09-02T00:47:00Z">
        <w:r w:rsidR="0064684F">
          <w:rPr>
            <w:noProof/>
            <w:lang w:val="en-CA"/>
          </w:rPr>
          <w:t xml:space="preserve">transform </w:t>
        </w:r>
      </w:ins>
      <w:r w:rsidRPr="00125512" w:rsidDel="003C51E6">
        <w:rPr>
          <w:noProof/>
          <w:lang w:val="en-CA"/>
        </w:rPr>
        <w:t>block location</w:t>
      </w:r>
      <w:r w:rsidRPr="00125512">
        <w:rPr>
          <w:noProof/>
          <w:lang w:val="en-CA"/>
        </w:rPr>
        <w:t xml:space="preserve"> </w:t>
      </w:r>
      <w:ins w:id="158" w:author="Benjamin Bross (#1305)" w:date="2020-09-02T00:47:00Z">
        <w:r w:rsidR="0064684F" w:rsidRPr="00125512">
          <w:rPr>
            <w:noProof/>
            <w:lang w:val="en-CA"/>
          </w:rPr>
          <w:t>( xTb0, yTb0 )</w:t>
        </w:r>
      </w:ins>
      <w:del w:id="159" w:author="Benjamin Bross (#1305)" w:date="2020-09-02T00:47:00Z">
        <w:r w:rsidRPr="00125512" w:rsidDel="0064684F">
          <w:rPr>
            <w:noProof/>
            <w:lang w:val="en-CA"/>
          </w:rPr>
          <w:delText>( </w:delText>
        </w:r>
        <w:r w:rsidR="004525DF" w:rsidRPr="00125512" w:rsidDel="0064684F">
          <w:rPr>
            <w:noProof/>
            <w:lang w:val="en-CA"/>
          </w:rPr>
          <w:delText>xCurr</w:delText>
        </w:r>
        <w:r w:rsidRPr="00125512" w:rsidDel="0064684F">
          <w:rPr>
            <w:noProof/>
            <w:lang w:val="en-CA"/>
          </w:rPr>
          <w:delText>, </w:delText>
        </w:r>
        <w:r w:rsidR="004525DF" w:rsidRPr="00125512" w:rsidDel="0064684F">
          <w:rPr>
            <w:noProof/>
            <w:lang w:val="en-CA"/>
          </w:rPr>
          <w:delText>yCurr </w:delText>
        </w:r>
        <w:r w:rsidRPr="00125512" w:rsidDel="0064684F">
          <w:rPr>
            <w:noProof/>
            <w:lang w:val="en-CA"/>
          </w:rPr>
          <w:delText>)</w:delText>
        </w:r>
      </w:del>
      <w:r w:rsidRPr="00125512" w:rsidDel="003C51E6">
        <w:rPr>
          <w:noProof/>
          <w:lang w:val="en-CA"/>
        </w:rPr>
        <w:t xml:space="preserve"> </w:t>
      </w:r>
      <w:r w:rsidRPr="00125512">
        <w:rPr>
          <w:noProof/>
          <w:lang w:val="en-CA"/>
        </w:rPr>
        <w:t xml:space="preserve">set equal to </w:t>
      </w:r>
      <w:r w:rsidRPr="00125512" w:rsidDel="003C51E6">
        <w:rPr>
          <w:noProof/>
          <w:lang w:val="en-CA"/>
        </w:rPr>
        <w:t>( xCb</w:t>
      </w:r>
      <w:r w:rsidRPr="00125512" w:rsidDel="003C51E6">
        <w:rPr>
          <w:noProof/>
          <w:lang w:val="en-CA" w:eastAsia="ko-KR"/>
        </w:rPr>
        <w:t> </w:t>
      </w:r>
      <w:r w:rsidRPr="00125512">
        <w:rPr>
          <w:noProof/>
          <w:lang w:val="en-CA" w:eastAsia="ko-KR"/>
        </w:rPr>
        <w:t>/</w:t>
      </w:r>
      <w:r w:rsidRPr="00125512" w:rsidDel="003C51E6">
        <w:rPr>
          <w:noProof/>
          <w:lang w:val="en-CA" w:eastAsia="ko-KR"/>
        </w:rPr>
        <w:t> </w:t>
      </w:r>
      <w:r w:rsidR="00D6480A" w:rsidRPr="00125512">
        <w:rPr>
          <w:noProof/>
          <w:lang w:val="en-CA" w:eastAsia="ko-KR"/>
        </w:rPr>
        <w:t>SubWidthC</w:t>
      </w:r>
      <w:r w:rsidRPr="00125512" w:rsidDel="003C51E6">
        <w:rPr>
          <w:noProof/>
          <w:lang w:val="en-CA"/>
        </w:rPr>
        <w:t>, yCb</w:t>
      </w:r>
      <w:r w:rsidRPr="00125512" w:rsidDel="003C51E6">
        <w:rPr>
          <w:noProof/>
          <w:lang w:val="en-CA" w:eastAsia="ko-KR"/>
        </w:rPr>
        <w:t> </w:t>
      </w:r>
      <w:r w:rsidRPr="00125512">
        <w:rPr>
          <w:noProof/>
          <w:lang w:val="en-CA" w:eastAsia="ko-KR"/>
        </w:rPr>
        <w:t>/</w:t>
      </w:r>
      <w:r w:rsidRPr="00125512" w:rsidDel="003C51E6">
        <w:rPr>
          <w:noProof/>
          <w:lang w:val="en-CA" w:eastAsia="ko-KR"/>
        </w:rPr>
        <w:t> </w:t>
      </w:r>
      <w:r w:rsidR="00D6480A" w:rsidRPr="00125512">
        <w:rPr>
          <w:noProof/>
          <w:lang w:val="en-CA" w:eastAsia="ko-KR"/>
        </w:rPr>
        <w:t>SubHeightC</w:t>
      </w:r>
      <w:r w:rsidRPr="00125512" w:rsidDel="003C51E6">
        <w:rPr>
          <w:noProof/>
          <w:lang w:val="en-CA"/>
        </w:rPr>
        <w:t xml:space="preserve"> ), </w:t>
      </w:r>
      <w:r w:rsidRPr="00125512">
        <w:rPr>
          <w:noProof/>
          <w:lang w:val="en-CA"/>
        </w:rPr>
        <w:t xml:space="preserve">the </w:t>
      </w:r>
      <w:ins w:id="160" w:author="Benjamin Bross (#1305)" w:date="2020-09-02T00:57:00Z">
        <w:r w:rsidR="0064684F">
          <w:rPr>
            <w:noProof/>
            <w:lang w:val="en-CA"/>
          </w:rPr>
          <w:t xml:space="preserve">transform </w:t>
        </w:r>
      </w:ins>
      <w:r w:rsidRPr="00125512">
        <w:rPr>
          <w:noProof/>
          <w:lang w:val="en-CA"/>
        </w:rPr>
        <w:t xml:space="preserve">block width </w:t>
      </w:r>
      <w:del w:id="161" w:author="Benjamin Bross (#1305)" w:date="2020-09-02T00:57:00Z">
        <w:r w:rsidR="004525DF" w:rsidRPr="00125512" w:rsidDel="0064684F">
          <w:rPr>
            <w:noProof/>
            <w:lang w:val="en-CA"/>
          </w:rPr>
          <w:delText>nCurrSw</w:delText>
        </w:r>
        <w:r w:rsidRPr="00125512" w:rsidDel="0064684F">
          <w:rPr>
            <w:noProof/>
            <w:lang w:val="en-CA"/>
          </w:rPr>
          <w:delText xml:space="preserve"> </w:delText>
        </w:r>
      </w:del>
      <w:ins w:id="162" w:author="Benjamin Bross (#1305)" w:date="2020-09-02T00:57:00Z">
        <w:r w:rsidR="0064684F">
          <w:rPr>
            <w:noProof/>
            <w:lang w:val="en-CA"/>
          </w:rPr>
          <w:t>nTbW</w:t>
        </w:r>
        <w:r w:rsidR="0064684F" w:rsidRPr="00125512">
          <w:rPr>
            <w:noProof/>
            <w:lang w:val="en-CA"/>
          </w:rPr>
          <w:t xml:space="preserve"> </w:t>
        </w:r>
      </w:ins>
      <w:r w:rsidRPr="00125512">
        <w:rPr>
          <w:noProof/>
          <w:lang w:val="en-CA"/>
        </w:rPr>
        <w:t>set equal to cbWidth</w:t>
      </w:r>
      <w:r w:rsidRPr="00125512" w:rsidDel="003C51E6">
        <w:rPr>
          <w:noProof/>
          <w:lang w:val="en-CA" w:eastAsia="ko-KR"/>
        </w:rPr>
        <w:t> </w:t>
      </w:r>
      <w:r w:rsidRPr="00125512">
        <w:rPr>
          <w:noProof/>
          <w:lang w:val="en-CA" w:eastAsia="ko-KR"/>
        </w:rPr>
        <w:t>/</w:t>
      </w:r>
      <w:r w:rsidRPr="00125512" w:rsidDel="003C51E6">
        <w:rPr>
          <w:noProof/>
          <w:lang w:val="en-CA" w:eastAsia="ko-KR"/>
        </w:rPr>
        <w:t> </w:t>
      </w:r>
      <w:r w:rsidR="009D07D0" w:rsidRPr="00125512">
        <w:rPr>
          <w:noProof/>
          <w:lang w:val="en-CA" w:eastAsia="ko-KR"/>
        </w:rPr>
        <w:t>SubWidthC</w:t>
      </w:r>
      <w:del w:id="163" w:author="Benjamin Bross (#1305)" w:date="2020-09-02T00:57:00Z">
        <w:r w:rsidRPr="00125512" w:rsidDel="0064684F">
          <w:rPr>
            <w:noProof/>
            <w:lang w:val="en-CA"/>
          </w:rPr>
          <w:delText xml:space="preserve">, </w:delText>
        </w:r>
      </w:del>
      <w:ins w:id="164" w:author="Benjamin Bross (#1305)" w:date="2020-09-02T00:57:00Z">
        <w:r w:rsidR="0064684F">
          <w:rPr>
            <w:noProof/>
            <w:lang w:val="en-CA"/>
          </w:rPr>
          <w:t xml:space="preserve"> and</w:t>
        </w:r>
        <w:r w:rsidR="0064684F" w:rsidRPr="00125512">
          <w:rPr>
            <w:noProof/>
            <w:lang w:val="en-CA"/>
          </w:rPr>
          <w:t xml:space="preserve"> </w:t>
        </w:r>
      </w:ins>
      <w:r w:rsidRPr="00125512">
        <w:rPr>
          <w:noProof/>
          <w:lang w:val="en-CA"/>
        </w:rPr>
        <w:t xml:space="preserve">the </w:t>
      </w:r>
      <w:del w:id="165" w:author="Benjamin Bross (#1305)" w:date="2020-09-02T00:57:00Z">
        <w:r w:rsidRPr="00125512" w:rsidDel="0064684F">
          <w:rPr>
            <w:noProof/>
            <w:lang w:val="en-CA"/>
          </w:rPr>
          <w:delText xml:space="preserve">block </w:delText>
        </w:r>
      </w:del>
      <w:r w:rsidRPr="00125512">
        <w:rPr>
          <w:noProof/>
          <w:lang w:val="en-CA"/>
        </w:rPr>
        <w:t xml:space="preserve">height </w:t>
      </w:r>
      <w:del w:id="166" w:author="Benjamin Bross (#1305)" w:date="2020-09-02T00:57:00Z">
        <w:r w:rsidR="004525DF" w:rsidRPr="00125512" w:rsidDel="0064684F">
          <w:rPr>
            <w:noProof/>
            <w:lang w:val="en-CA"/>
          </w:rPr>
          <w:delText>nCurrSh</w:delText>
        </w:r>
        <w:r w:rsidRPr="00125512" w:rsidDel="0064684F">
          <w:rPr>
            <w:noProof/>
            <w:lang w:val="en-CA"/>
          </w:rPr>
          <w:delText xml:space="preserve"> </w:delText>
        </w:r>
      </w:del>
      <w:ins w:id="167" w:author="Benjamin Bross (#1305)" w:date="2020-09-02T00:57:00Z">
        <w:r w:rsidR="0064684F" w:rsidRPr="00125512">
          <w:rPr>
            <w:noProof/>
            <w:lang w:val="en-CA"/>
          </w:rPr>
          <w:t>n</w:t>
        </w:r>
        <w:r w:rsidR="0064684F">
          <w:rPr>
            <w:noProof/>
            <w:lang w:val="en-CA"/>
          </w:rPr>
          <w:t>TbH</w:t>
        </w:r>
        <w:r w:rsidR="0064684F" w:rsidRPr="00125512">
          <w:rPr>
            <w:noProof/>
            <w:lang w:val="en-CA"/>
          </w:rPr>
          <w:t xml:space="preserve"> </w:t>
        </w:r>
      </w:ins>
      <w:r w:rsidRPr="00125512">
        <w:rPr>
          <w:noProof/>
          <w:lang w:val="en-CA"/>
        </w:rPr>
        <w:t>set equal to cbHeight</w:t>
      </w:r>
      <w:r w:rsidRPr="00125512" w:rsidDel="003C51E6">
        <w:rPr>
          <w:noProof/>
          <w:lang w:val="en-CA" w:eastAsia="ko-KR"/>
        </w:rPr>
        <w:t> </w:t>
      </w:r>
      <w:r w:rsidRPr="00125512">
        <w:rPr>
          <w:noProof/>
          <w:lang w:val="en-CA" w:eastAsia="ko-KR"/>
        </w:rPr>
        <w:t>/</w:t>
      </w:r>
      <w:r w:rsidRPr="00125512" w:rsidDel="003C51E6">
        <w:rPr>
          <w:noProof/>
          <w:lang w:val="en-CA" w:eastAsia="ko-KR"/>
        </w:rPr>
        <w:t> </w:t>
      </w:r>
      <w:r w:rsidR="00D6480A" w:rsidRPr="00125512">
        <w:rPr>
          <w:noProof/>
          <w:lang w:val="en-CA" w:eastAsia="ko-KR"/>
        </w:rPr>
        <w:t>SubHeightC</w:t>
      </w:r>
      <w:r w:rsidR="00416E31" w:rsidRPr="00125512">
        <w:rPr>
          <w:noProof/>
          <w:lang w:val="en-CA"/>
        </w:rPr>
        <w:t xml:space="preserve">, </w:t>
      </w:r>
      <w:r w:rsidRPr="00125512">
        <w:rPr>
          <w:noProof/>
          <w:lang w:val="en-CA"/>
        </w:rPr>
        <w:t>the variable cIdx</w:t>
      </w:r>
      <w:r w:rsidRPr="00125512" w:rsidDel="003C51E6">
        <w:rPr>
          <w:noProof/>
          <w:lang w:val="en-CA" w:eastAsia="ko-KR"/>
        </w:rPr>
        <w:t xml:space="preserve"> </w:t>
      </w:r>
      <w:r w:rsidRPr="00125512">
        <w:rPr>
          <w:noProof/>
          <w:lang w:val="en-CA" w:eastAsia="ko-KR"/>
        </w:rPr>
        <w:t>set equal to 1</w:t>
      </w:r>
      <w:r w:rsidRPr="00125512">
        <w:rPr>
          <w:noProof/>
          <w:lang w:val="en-CA"/>
        </w:rPr>
        <w:t>, the</w:t>
      </w:r>
      <w:r w:rsidRPr="00125512" w:rsidDel="003C51E6">
        <w:rPr>
          <w:noProof/>
          <w:lang w:val="en-CA"/>
        </w:rPr>
        <w:t xml:space="preserve"> (</w:t>
      </w:r>
      <w:r w:rsidRPr="00125512">
        <w:rPr>
          <w:noProof/>
          <w:lang w:val="en-CA" w:eastAsia="ko-KR"/>
        </w:rPr>
        <w:t>cbWidth</w:t>
      </w:r>
      <w:r w:rsidRPr="00125512" w:rsidDel="003C51E6">
        <w:rPr>
          <w:noProof/>
          <w:lang w:val="en-CA" w:eastAsia="ko-KR"/>
        </w:rPr>
        <w:t> </w:t>
      </w:r>
      <w:r w:rsidRPr="00125512">
        <w:rPr>
          <w:noProof/>
          <w:lang w:val="en-CA" w:eastAsia="ko-KR"/>
        </w:rPr>
        <w:t>/</w:t>
      </w:r>
      <w:r w:rsidRPr="00125512" w:rsidDel="003C51E6">
        <w:rPr>
          <w:noProof/>
          <w:lang w:val="en-CA" w:eastAsia="ko-KR"/>
        </w:rPr>
        <w:t> </w:t>
      </w:r>
      <w:r w:rsidR="00D6480A" w:rsidRPr="00125512">
        <w:rPr>
          <w:noProof/>
          <w:lang w:val="en-CA" w:eastAsia="ko-KR"/>
        </w:rPr>
        <w:t>SubWidthC</w:t>
      </w:r>
      <w:r w:rsidRPr="00125512" w:rsidDel="003C51E6">
        <w:rPr>
          <w:noProof/>
          <w:lang w:val="en-CA"/>
        </w:rPr>
        <w:t>)x(</w:t>
      </w:r>
      <w:r w:rsidRPr="00125512">
        <w:rPr>
          <w:noProof/>
          <w:lang w:val="en-CA" w:eastAsia="ko-KR"/>
        </w:rPr>
        <w:t>cbHeight</w:t>
      </w:r>
      <w:r w:rsidRPr="00125512" w:rsidDel="003C51E6">
        <w:rPr>
          <w:noProof/>
          <w:lang w:val="en-CA" w:eastAsia="ko-KR"/>
        </w:rPr>
        <w:t> </w:t>
      </w:r>
      <w:r w:rsidRPr="00125512">
        <w:rPr>
          <w:noProof/>
          <w:lang w:val="en-CA" w:eastAsia="ko-KR"/>
        </w:rPr>
        <w:t>/</w:t>
      </w:r>
      <w:r w:rsidRPr="00125512" w:rsidDel="003C51E6">
        <w:rPr>
          <w:noProof/>
          <w:lang w:val="en-CA" w:eastAsia="ko-KR"/>
        </w:rPr>
        <w:t> </w:t>
      </w:r>
      <w:r w:rsidR="00D6480A" w:rsidRPr="00125512">
        <w:rPr>
          <w:noProof/>
          <w:lang w:val="en-CA" w:eastAsia="ko-KR"/>
        </w:rPr>
        <w:t>SubHeightC</w:t>
      </w:r>
      <w:r w:rsidRPr="00125512" w:rsidDel="003C51E6">
        <w:rPr>
          <w:noProof/>
          <w:lang w:val="en-CA"/>
        </w:rPr>
        <w:t>) array predSamples set equal to predSamples</w:t>
      </w:r>
      <w:r w:rsidRPr="00125512">
        <w:rPr>
          <w:noProof/>
          <w:vertAlign w:val="subscript"/>
          <w:lang w:val="en-CA" w:eastAsia="ko-KR"/>
        </w:rPr>
        <w:t>Cb</w:t>
      </w:r>
      <w:r w:rsidRPr="00125512" w:rsidDel="003C51E6">
        <w:rPr>
          <w:noProof/>
          <w:lang w:val="en-CA"/>
        </w:rPr>
        <w:t xml:space="preserve"> and the (</w:t>
      </w:r>
      <w:r w:rsidRPr="00125512">
        <w:rPr>
          <w:noProof/>
          <w:lang w:val="en-CA" w:eastAsia="ko-KR"/>
        </w:rPr>
        <w:t>cbWidth</w:t>
      </w:r>
      <w:r w:rsidRPr="00125512" w:rsidDel="003C51E6">
        <w:rPr>
          <w:noProof/>
          <w:lang w:val="en-CA" w:eastAsia="ko-KR"/>
        </w:rPr>
        <w:t> </w:t>
      </w:r>
      <w:r w:rsidRPr="00125512">
        <w:rPr>
          <w:noProof/>
          <w:lang w:val="en-CA" w:eastAsia="ko-KR"/>
        </w:rPr>
        <w:t>/</w:t>
      </w:r>
      <w:r w:rsidRPr="00125512" w:rsidDel="003C51E6">
        <w:rPr>
          <w:noProof/>
          <w:lang w:val="en-CA" w:eastAsia="ko-KR"/>
        </w:rPr>
        <w:t> </w:t>
      </w:r>
      <w:r w:rsidR="00D6480A" w:rsidRPr="00125512">
        <w:rPr>
          <w:noProof/>
          <w:lang w:val="en-CA" w:eastAsia="ko-KR"/>
        </w:rPr>
        <w:t>SubWidthC</w:t>
      </w:r>
      <w:r w:rsidRPr="00125512" w:rsidDel="003C51E6">
        <w:rPr>
          <w:noProof/>
          <w:lang w:val="en-CA"/>
        </w:rPr>
        <w:t>)x(</w:t>
      </w:r>
      <w:r w:rsidRPr="00125512">
        <w:rPr>
          <w:noProof/>
          <w:lang w:val="en-CA" w:eastAsia="ko-KR"/>
        </w:rPr>
        <w:t>cbHeight</w:t>
      </w:r>
      <w:r w:rsidRPr="00125512" w:rsidDel="003C51E6">
        <w:rPr>
          <w:noProof/>
          <w:lang w:val="en-CA" w:eastAsia="ko-KR"/>
        </w:rPr>
        <w:t> </w:t>
      </w:r>
      <w:r w:rsidRPr="00125512">
        <w:rPr>
          <w:noProof/>
          <w:lang w:val="en-CA" w:eastAsia="ko-KR"/>
        </w:rPr>
        <w:t>/</w:t>
      </w:r>
      <w:r w:rsidRPr="00125512" w:rsidDel="003C51E6">
        <w:rPr>
          <w:noProof/>
          <w:lang w:val="en-CA" w:eastAsia="ko-KR"/>
        </w:rPr>
        <w:t> </w:t>
      </w:r>
      <w:r w:rsidR="00D6480A" w:rsidRPr="00125512">
        <w:rPr>
          <w:noProof/>
          <w:lang w:val="en-CA" w:eastAsia="ko-KR"/>
        </w:rPr>
        <w:t>SubHeightC</w:t>
      </w:r>
      <w:r w:rsidRPr="00125512" w:rsidDel="003C51E6">
        <w:rPr>
          <w:noProof/>
          <w:lang w:val="en-CA"/>
        </w:rPr>
        <w:t>) array resSamples set equal to resSamples</w:t>
      </w:r>
      <w:r w:rsidRPr="00125512">
        <w:rPr>
          <w:noProof/>
          <w:vertAlign w:val="subscript"/>
          <w:lang w:val="en-CA" w:eastAsia="ko-KR"/>
        </w:rPr>
        <w:t>Cb</w:t>
      </w:r>
      <w:r w:rsidRPr="00125512" w:rsidDel="003C51E6">
        <w:rPr>
          <w:noProof/>
          <w:lang w:val="en-CA"/>
        </w:rPr>
        <w:t xml:space="preserve"> as inputs</w:t>
      </w:r>
      <w:r w:rsidRPr="00125512">
        <w:rPr>
          <w:noProof/>
          <w:lang w:val="en-CA"/>
        </w:rPr>
        <w:t>, and the output is a modified reconstructed picture before in-loop filtering</w:t>
      </w:r>
      <w:r w:rsidRPr="00125512" w:rsidDel="003C51E6">
        <w:rPr>
          <w:noProof/>
          <w:lang w:val="en-CA"/>
        </w:rPr>
        <w:t>.</w:t>
      </w:r>
    </w:p>
    <w:p w14:paraId="12F7974D" w14:textId="239E52C5" w:rsidR="003266EC" w:rsidRPr="00125512" w:rsidRDefault="00AD1DBF" w:rsidP="003266EC">
      <w:pPr>
        <w:numPr>
          <w:ilvl w:val="0"/>
          <w:numId w:val="4"/>
        </w:numPr>
        <w:tabs>
          <w:tab w:val="clear" w:pos="400"/>
          <w:tab w:val="clear" w:pos="794"/>
        </w:tabs>
        <w:ind w:left="993" w:hanging="284"/>
        <w:rPr>
          <w:noProof/>
          <w:lang w:val="en-CA"/>
        </w:rPr>
      </w:pPr>
      <w:r w:rsidRPr="00125512">
        <w:rPr>
          <w:noProof/>
          <w:lang w:val="en-CA"/>
        </w:rPr>
        <w:t>When treeType is equal to SINGLE_TREE, t</w:t>
      </w:r>
      <w:r w:rsidRPr="00125512" w:rsidDel="003C51E6">
        <w:rPr>
          <w:noProof/>
          <w:lang w:val="en-CA"/>
        </w:rPr>
        <w:t xml:space="preserve">he </w:t>
      </w:r>
      <w:ins w:id="168" w:author="Benjamin Bross (#1305)" w:date="2020-09-02T00:44:00Z">
        <w:r w:rsidR="00C71AB0" w:rsidRPr="00125512">
          <w:rPr>
            <w:noProof/>
            <w:lang w:val="en-CA"/>
          </w:rPr>
          <w:t>decoding</w:t>
        </w:r>
        <w:del w:id="169" w:author="Benjamin Bross (bb4)" w:date="2020-09-02T15:53:00Z">
          <w:r w:rsidR="00C71AB0" w:rsidRPr="00125512" w:rsidDel="00C848C2">
            <w:rPr>
              <w:noProof/>
              <w:lang w:val="en-CA"/>
            </w:rPr>
            <w:delText xml:space="preserve"> process</w:delText>
          </w:r>
        </w:del>
        <w:r w:rsidR="00C71AB0" w:rsidRPr="00125512">
          <w:rPr>
            <w:noProof/>
            <w:lang w:val="en-CA"/>
          </w:rPr>
          <w:t xml:space="preserve"> </w:t>
        </w:r>
        <w:r w:rsidR="00C71AB0" w:rsidRPr="00125512">
          <w:rPr>
            <w:noProof/>
            <w:lang w:val="en-CA" w:eastAsia="ko-KR"/>
          </w:rPr>
          <w:t>process for</w:t>
        </w:r>
        <w:r w:rsidR="00C71AB0" w:rsidRPr="00125512" w:rsidDel="003C51E6">
          <w:rPr>
            <w:noProof/>
            <w:lang w:val="en-CA" w:eastAsia="ko-KR"/>
          </w:rPr>
          <w:t xml:space="preserve"> the </w:t>
        </w:r>
        <w:r w:rsidR="00C71AB0">
          <w:rPr>
            <w:noProof/>
            <w:lang w:val="en-CA" w:eastAsia="ko-KR"/>
          </w:rPr>
          <w:t>reconstructed</w:t>
        </w:r>
        <w:r w:rsidR="00C71AB0" w:rsidRPr="00125512" w:rsidDel="003C51E6">
          <w:rPr>
            <w:noProof/>
            <w:lang w:val="en-CA" w:eastAsia="ko-KR"/>
          </w:rPr>
          <w:t xml:space="preserve"> signal of </w:t>
        </w:r>
        <w:r w:rsidR="00C71AB0">
          <w:rPr>
            <w:noProof/>
            <w:lang w:val="en-CA" w:eastAsia="ko-KR"/>
          </w:rPr>
          <w:t xml:space="preserve">chroma </w:t>
        </w:r>
        <w:r w:rsidR="00C71AB0" w:rsidRPr="00125512" w:rsidDel="003C51E6">
          <w:rPr>
            <w:noProof/>
            <w:lang w:val="en-CA" w:eastAsia="ko-KR"/>
          </w:rPr>
          <w:t xml:space="preserve">coding </w:t>
        </w:r>
        <w:r w:rsidR="00C71AB0">
          <w:rPr>
            <w:noProof/>
            <w:lang w:val="en-CA" w:eastAsia="ko-KR"/>
          </w:rPr>
          <w:t>blocks</w:t>
        </w:r>
        <w:r w:rsidR="00C71AB0" w:rsidRPr="00125512" w:rsidDel="003C51E6">
          <w:rPr>
            <w:noProof/>
            <w:lang w:val="en-CA" w:eastAsia="ko-KR"/>
          </w:rPr>
          <w:t xml:space="preserve"> coded in inter prediction mode</w:t>
        </w:r>
      </w:ins>
      <w:del w:id="170" w:author="Benjamin Bross (#1305)" w:date="2020-09-02T00:44:00Z">
        <w:r w:rsidRPr="00125512" w:rsidDel="00C71AB0">
          <w:rPr>
            <w:noProof/>
            <w:lang w:val="en-CA"/>
          </w:rPr>
          <w:delText>picture reconstruction process for a colour component</w:delText>
        </w:r>
      </w:del>
      <w:r w:rsidRPr="00125512" w:rsidDel="003C51E6">
        <w:rPr>
          <w:noProof/>
          <w:lang w:val="en-CA"/>
        </w:rPr>
        <w:t xml:space="preserve"> as specified in </w:t>
      </w:r>
      <w:r w:rsidR="00A264D5">
        <w:rPr>
          <w:noProof/>
          <w:lang w:val="en-CA"/>
        </w:rPr>
        <w:t>subclause</w:t>
      </w:r>
      <w:r w:rsidRPr="00125512" w:rsidDel="003C51E6">
        <w:rPr>
          <w:noProof/>
          <w:lang w:val="en-CA"/>
        </w:rPr>
        <w:t> </w:t>
      </w:r>
      <w:ins w:id="171" w:author="Benjamin Bross (#1305)" w:date="2020-09-02T00:44:00Z">
        <w:r w:rsidR="00C71AB0">
          <w:rPr>
            <w:noProof/>
            <w:lang w:val="en-CA"/>
          </w:rPr>
          <w:fldChar w:fldCharType="begin"/>
        </w:r>
        <w:r w:rsidR="00C71AB0">
          <w:rPr>
            <w:noProof/>
            <w:lang w:val="en-CA"/>
          </w:rPr>
          <w:instrText xml:space="preserve"> REF _Ref49899361 \r \h </w:instrText>
        </w:r>
      </w:ins>
      <w:r w:rsidR="00C71AB0">
        <w:rPr>
          <w:noProof/>
          <w:lang w:val="en-CA"/>
        </w:rPr>
      </w:r>
      <w:ins w:id="172" w:author="Benjamin Bross (#1305)" w:date="2020-09-02T00:44:00Z">
        <w:r w:rsidR="00C71AB0">
          <w:rPr>
            <w:noProof/>
            <w:lang w:val="en-CA"/>
          </w:rPr>
          <w:fldChar w:fldCharType="separate"/>
        </w:r>
        <w:r w:rsidR="00C71AB0">
          <w:rPr>
            <w:noProof/>
            <w:lang w:val="en-CA"/>
          </w:rPr>
          <w:t>8.5.9</w:t>
        </w:r>
        <w:r w:rsidR="00C71AB0">
          <w:rPr>
            <w:noProof/>
            <w:lang w:val="en-CA"/>
          </w:rPr>
          <w:fldChar w:fldCharType="end"/>
        </w:r>
      </w:ins>
      <w:del w:id="173" w:author="Benjamin Bross (#1305)" w:date="2020-09-02T00:44:00Z">
        <w:r w:rsidR="0027522C" w:rsidDel="00C71AB0">
          <w:rPr>
            <w:noProof/>
            <w:highlight w:val="yellow"/>
            <w:lang w:val="en-CA"/>
          </w:rPr>
          <w:fldChar w:fldCharType="begin" w:fldLock="1"/>
        </w:r>
        <w:r w:rsidR="0027522C" w:rsidDel="00C71AB0">
          <w:rPr>
            <w:noProof/>
            <w:lang w:val="en-CA"/>
          </w:rPr>
          <w:delInstrText xml:space="preserve"> REF _Ref8340264 \n \h </w:delInstrText>
        </w:r>
        <w:r w:rsidR="0027522C" w:rsidDel="00C71AB0">
          <w:rPr>
            <w:noProof/>
            <w:highlight w:val="yellow"/>
            <w:lang w:val="en-CA"/>
          </w:rPr>
        </w:r>
        <w:r w:rsidR="0027522C" w:rsidDel="00C71AB0">
          <w:rPr>
            <w:noProof/>
            <w:highlight w:val="yellow"/>
            <w:lang w:val="en-CA"/>
          </w:rPr>
          <w:fldChar w:fldCharType="separate"/>
        </w:r>
        <w:r w:rsidR="00A7517A" w:rsidDel="00C71AB0">
          <w:rPr>
            <w:noProof/>
            <w:lang w:val="en-CA"/>
          </w:rPr>
          <w:delText>8.7.5.1</w:delText>
        </w:r>
        <w:r w:rsidR="0027522C" w:rsidDel="00C71AB0">
          <w:rPr>
            <w:noProof/>
            <w:highlight w:val="yellow"/>
            <w:lang w:val="en-CA"/>
          </w:rPr>
          <w:fldChar w:fldCharType="end"/>
        </w:r>
      </w:del>
      <w:r w:rsidRPr="00125512" w:rsidDel="003C51E6">
        <w:rPr>
          <w:noProof/>
          <w:lang w:val="en-CA"/>
        </w:rPr>
        <w:t xml:space="preserve"> is invoked with the </w:t>
      </w:r>
      <w:ins w:id="174" w:author="Benjamin Bross (#1305)" w:date="2020-09-02T00:47:00Z">
        <w:r w:rsidR="0064684F">
          <w:rPr>
            <w:noProof/>
            <w:lang w:val="en-CA"/>
          </w:rPr>
          <w:t xml:space="preserve">transform </w:t>
        </w:r>
      </w:ins>
      <w:r w:rsidRPr="00125512" w:rsidDel="003C51E6">
        <w:rPr>
          <w:noProof/>
          <w:lang w:val="en-CA"/>
        </w:rPr>
        <w:t>block location</w:t>
      </w:r>
      <w:r w:rsidRPr="00125512">
        <w:rPr>
          <w:noProof/>
          <w:lang w:val="en-CA"/>
        </w:rPr>
        <w:t xml:space="preserve"> </w:t>
      </w:r>
      <w:ins w:id="175" w:author="Benjamin Bross (#1305)" w:date="2020-09-02T00:47:00Z">
        <w:r w:rsidR="0064684F" w:rsidRPr="00125512">
          <w:rPr>
            <w:noProof/>
            <w:lang w:val="en-CA"/>
          </w:rPr>
          <w:t>( xTb0, yTb0 )</w:t>
        </w:r>
      </w:ins>
      <w:del w:id="176" w:author="Benjamin Bross (#1305)" w:date="2020-09-02T00:47:00Z">
        <w:r w:rsidRPr="00125512" w:rsidDel="0064684F">
          <w:rPr>
            <w:noProof/>
            <w:lang w:val="en-CA"/>
          </w:rPr>
          <w:delText>( </w:delText>
        </w:r>
        <w:r w:rsidR="004525DF" w:rsidRPr="00125512" w:rsidDel="0064684F">
          <w:rPr>
            <w:noProof/>
            <w:lang w:val="en-CA"/>
          </w:rPr>
          <w:delText>xCurr</w:delText>
        </w:r>
        <w:r w:rsidRPr="00125512" w:rsidDel="0064684F">
          <w:rPr>
            <w:noProof/>
            <w:lang w:val="en-CA"/>
          </w:rPr>
          <w:delText>, </w:delText>
        </w:r>
        <w:r w:rsidR="004525DF" w:rsidRPr="00125512" w:rsidDel="0064684F">
          <w:rPr>
            <w:noProof/>
            <w:lang w:val="en-CA"/>
          </w:rPr>
          <w:delText>yCurr </w:delText>
        </w:r>
        <w:r w:rsidRPr="00125512" w:rsidDel="0064684F">
          <w:rPr>
            <w:noProof/>
            <w:lang w:val="en-CA"/>
          </w:rPr>
          <w:delText>)</w:delText>
        </w:r>
      </w:del>
      <w:r w:rsidRPr="00125512" w:rsidDel="003C51E6">
        <w:rPr>
          <w:noProof/>
          <w:lang w:val="en-CA"/>
        </w:rPr>
        <w:t xml:space="preserve"> </w:t>
      </w:r>
      <w:r w:rsidRPr="00125512">
        <w:rPr>
          <w:noProof/>
          <w:lang w:val="en-CA"/>
        </w:rPr>
        <w:t xml:space="preserve">set equal to </w:t>
      </w:r>
      <w:r w:rsidRPr="00125512" w:rsidDel="003C51E6">
        <w:rPr>
          <w:noProof/>
          <w:lang w:val="en-CA"/>
        </w:rPr>
        <w:t>( xCb</w:t>
      </w:r>
      <w:r w:rsidRPr="00125512" w:rsidDel="003C51E6">
        <w:rPr>
          <w:noProof/>
          <w:lang w:val="en-CA" w:eastAsia="ko-KR"/>
        </w:rPr>
        <w:t> </w:t>
      </w:r>
      <w:r w:rsidRPr="00125512">
        <w:rPr>
          <w:noProof/>
          <w:lang w:val="en-CA" w:eastAsia="ko-KR"/>
        </w:rPr>
        <w:t>/</w:t>
      </w:r>
      <w:r w:rsidRPr="00125512" w:rsidDel="003C51E6">
        <w:rPr>
          <w:noProof/>
          <w:lang w:val="en-CA" w:eastAsia="ko-KR"/>
        </w:rPr>
        <w:t> </w:t>
      </w:r>
      <w:r w:rsidR="00D6480A" w:rsidRPr="00125512">
        <w:rPr>
          <w:noProof/>
          <w:lang w:val="en-CA" w:eastAsia="ko-KR"/>
        </w:rPr>
        <w:t>SubWidthC</w:t>
      </w:r>
      <w:r w:rsidRPr="00125512" w:rsidDel="003C51E6">
        <w:rPr>
          <w:noProof/>
          <w:lang w:val="en-CA"/>
        </w:rPr>
        <w:t>, yCb</w:t>
      </w:r>
      <w:r w:rsidRPr="00125512" w:rsidDel="003C51E6">
        <w:rPr>
          <w:noProof/>
          <w:lang w:val="en-CA" w:eastAsia="ko-KR"/>
        </w:rPr>
        <w:t> </w:t>
      </w:r>
      <w:r w:rsidRPr="00125512">
        <w:rPr>
          <w:noProof/>
          <w:lang w:val="en-CA" w:eastAsia="ko-KR"/>
        </w:rPr>
        <w:t>/</w:t>
      </w:r>
      <w:r w:rsidRPr="00125512" w:rsidDel="003C51E6">
        <w:rPr>
          <w:noProof/>
          <w:lang w:val="en-CA" w:eastAsia="ko-KR"/>
        </w:rPr>
        <w:t> </w:t>
      </w:r>
      <w:r w:rsidR="00D6480A" w:rsidRPr="00125512">
        <w:rPr>
          <w:noProof/>
          <w:lang w:val="en-CA" w:eastAsia="ko-KR"/>
        </w:rPr>
        <w:t>SubHeightC</w:t>
      </w:r>
      <w:r w:rsidRPr="00125512" w:rsidDel="003C51E6">
        <w:rPr>
          <w:noProof/>
          <w:lang w:val="en-CA"/>
        </w:rPr>
        <w:t xml:space="preserve"> ), </w:t>
      </w:r>
      <w:r w:rsidRPr="00125512">
        <w:rPr>
          <w:noProof/>
          <w:lang w:val="en-CA"/>
        </w:rPr>
        <w:t>the</w:t>
      </w:r>
      <w:ins w:id="177" w:author="Benjamin Bross (#1305)" w:date="2020-09-02T00:57:00Z">
        <w:r w:rsidR="0064684F" w:rsidRPr="00125512">
          <w:rPr>
            <w:noProof/>
            <w:lang w:val="en-CA"/>
          </w:rPr>
          <w:t xml:space="preserve"> </w:t>
        </w:r>
        <w:r w:rsidR="0064684F">
          <w:rPr>
            <w:noProof/>
            <w:lang w:val="en-CA"/>
          </w:rPr>
          <w:t>transform</w:t>
        </w:r>
      </w:ins>
      <w:r w:rsidRPr="00125512">
        <w:rPr>
          <w:noProof/>
          <w:lang w:val="en-CA"/>
        </w:rPr>
        <w:t xml:space="preserve"> block width </w:t>
      </w:r>
      <w:del w:id="178" w:author="Benjamin Bross (#1305)" w:date="2020-09-02T00:57:00Z">
        <w:r w:rsidR="004525DF" w:rsidRPr="00125512" w:rsidDel="0064684F">
          <w:rPr>
            <w:noProof/>
            <w:lang w:val="en-CA"/>
          </w:rPr>
          <w:delText>nCurrSw</w:delText>
        </w:r>
        <w:r w:rsidRPr="00125512" w:rsidDel="0064684F">
          <w:rPr>
            <w:noProof/>
            <w:lang w:val="en-CA"/>
          </w:rPr>
          <w:delText xml:space="preserve"> </w:delText>
        </w:r>
      </w:del>
      <w:ins w:id="179" w:author="Benjamin Bross (#1305)" w:date="2020-09-02T00:57:00Z">
        <w:r w:rsidR="0064684F" w:rsidRPr="00125512">
          <w:rPr>
            <w:noProof/>
            <w:lang w:val="en-CA"/>
          </w:rPr>
          <w:t>n</w:t>
        </w:r>
        <w:r w:rsidR="0064684F">
          <w:rPr>
            <w:noProof/>
            <w:lang w:val="en-CA"/>
          </w:rPr>
          <w:t>TbW</w:t>
        </w:r>
        <w:r w:rsidR="0064684F" w:rsidRPr="00125512">
          <w:rPr>
            <w:noProof/>
            <w:lang w:val="en-CA"/>
          </w:rPr>
          <w:t xml:space="preserve"> </w:t>
        </w:r>
      </w:ins>
      <w:r w:rsidRPr="00125512">
        <w:rPr>
          <w:noProof/>
          <w:lang w:val="en-CA"/>
        </w:rPr>
        <w:t>set equal to cbWidth</w:t>
      </w:r>
      <w:r w:rsidRPr="00125512" w:rsidDel="003C51E6">
        <w:rPr>
          <w:noProof/>
          <w:lang w:val="en-CA" w:eastAsia="ko-KR"/>
        </w:rPr>
        <w:t> </w:t>
      </w:r>
      <w:r w:rsidRPr="00125512">
        <w:rPr>
          <w:noProof/>
          <w:lang w:val="en-CA" w:eastAsia="ko-KR"/>
        </w:rPr>
        <w:t>/</w:t>
      </w:r>
      <w:r w:rsidRPr="00125512" w:rsidDel="003C51E6">
        <w:rPr>
          <w:noProof/>
          <w:lang w:val="en-CA" w:eastAsia="ko-KR"/>
        </w:rPr>
        <w:t> </w:t>
      </w:r>
      <w:r w:rsidR="00D6480A" w:rsidRPr="00125512">
        <w:rPr>
          <w:noProof/>
          <w:lang w:val="en-CA" w:eastAsia="ko-KR"/>
        </w:rPr>
        <w:t>SubWidthC</w:t>
      </w:r>
      <w:del w:id="180" w:author="Benjamin Bross (#1305)" w:date="2020-09-02T00:57:00Z">
        <w:r w:rsidRPr="00125512" w:rsidDel="0064684F">
          <w:rPr>
            <w:noProof/>
            <w:lang w:val="en-CA"/>
          </w:rPr>
          <w:delText xml:space="preserve">, </w:delText>
        </w:r>
      </w:del>
      <w:ins w:id="181" w:author="Benjamin Bross (#1305)" w:date="2020-09-02T00:57:00Z">
        <w:r w:rsidR="0064684F">
          <w:rPr>
            <w:noProof/>
            <w:lang w:val="en-CA"/>
          </w:rPr>
          <w:t xml:space="preserve"> and</w:t>
        </w:r>
        <w:r w:rsidR="0064684F" w:rsidRPr="00125512">
          <w:rPr>
            <w:noProof/>
            <w:lang w:val="en-CA"/>
          </w:rPr>
          <w:t xml:space="preserve"> </w:t>
        </w:r>
      </w:ins>
      <w:r w:rsidRPr="00125512">
        <w:rPr>
          <w:noProof/>
          <w:lang w:val="en-CA"/>
        </w:rPr>
        <w:t xml:space="preserve">the </w:t>
      </w:r>
      <w:del w:id="182" w:author="Benjamin Bross (#1305)" w:date="2020-09-02T00:57:00Z">
        <w:r w:rsidRPr="00125512" w:rsidDel="0064684F">
          <w:rPr>
            <w:noProof/>
            <w:lang w:val="en-CA"/>
          </w:rPr>
          <w:delText xml:space="preserve">block </w:delText>
        </w:r>
      </w:del>
      <w:r w:rsidRPr="00125512">
        <w:rPr>
          <w:noProof/>
          <w:lang w:val="en-CA"/>
        </w:rPr>
        <w:t xml:space="preserve">height </w:t>
      </w:r>
      <w:del w:id="183" w:author="Benjamin Bross (#1305)" w:date="2020-09-02T00:57:00Z">
        <w:r w:rsidR="004525DF" w:rsidRPr="00125512" w:rsidDel="0064684F">
          <w:rPr>
            <w:noProof/>
            <w:lang w:val="en-CA"/>
          </w:rPr>
          <w:delText>nCurrSh</w:delText>
        </w:r>
        <w:r w:rsidRPr="00125512" w:rsidDel="0064684F">
          <w:rPr>
            <w:noProof/>
            <w:lang w:val="en-CA"/>
          </w:rPr>
          <w:delText xml:space="preserve"> </w:delText>
        </w:r>
      </w:del>
      <w:ins w:id="184" w:author="Benjamin Bross (#1305)" w:date="2020-09-02T00:57:00Z">
        <w:r w:rsidR="0064684F" w:rsidRPr="00125512">
          <w:rPr>
            <w:noProof/>
            <w:lang w:val="en-CA"/>
          </w:rPr>
          <w:t>n</w:t>
        </w:r>
        <w:r w:rsidR="0064684F">
          <w:rPr>
            <w:noProof/>
            <w:lang w:val="en-CA"/>
          </w:rPr>
          <w:t>TbH</w:t>
        </w:r>
        <w:r w:rsidR="0064684F" w:rsidRPr="00125512">
          <w:rPr>
            <w:noProof/>
            <w:lang w:val="en-CA"/>
          </w:rPr>
          <w:t xml:space="preserve"> </w:t>
        </w:r>
      </w:ins>
      <w:r w:rsidRPr="00125512">
        <w:rPr>
          <w:noProof/>
          <w:lang w:val="en-CA"/>
        </w:rPr>
        <w:t>set equal to cbHeight</w:t>
      </w:r>
      <w:r w:rsidRPr="00125512" w:rsidDel="003C51E6">
        <w:rPr>
          <w:noProof/>
          <w:lang w:val="en-CA" w:eastAsia="ko-KR"/>
        </w:rPr>
        <w:t> </w:t>
      </w:r>
      <w:r w:rsidRPr="00125512">
        <w:rPr>
          <w:noProof/>
          <w:lang w:val="en-CA" w:eastAsia="ko-KR"/>
        </w:rPr>
        <w:t>/</w:t>
      </w:r>
      <w:r w:rsidRPr="00125512" w:rsidDel="003C51E6">
        <w:rPr>
          <w:noProof/>
          <w:lang w:val="en-CA" w:eastAsia="ko-KR"/>
        </w:rPr>
        <w:t> </w:t>
      </w:r>
      <w:r w:rsidR="00D6480A" w:rsidRPr="00125512">
        <w:rPr>
          <w:noProof/>
          <w:lang w:val="en-CA" w:eastAsia="ko-KR"/>
        </w:rPr>
        <w:t>SubHeightC</w:t>
      </w:r>
      <w:r w:rsidR="00416E31" w:rsidRPr="00125512">
        <w:rPr>
          <w:noProof/>
          <w:lang w:val="en-CA"/>
        </w:rPr>
        <w:t xml:space="preserve">, </w:t>
      </w:r>
      <w:r w:rsidRPr="00125512">
        <w:rPr>
          <w:noProof/>
          <w:lang w:val="en-CA"/>
        </w:rPr>
        <w:t>the variable cIdx</w:t>
      </w:r>
      <w:r w:rsidRPr="00125512" w:rsidDel="003C51E6">
        <w:rPr>
          <w:noProof/>
          <w:lang w:val="en-CA" w:eastAsia="ko-KR"/>
        </w:rPr>
        <w:t xml:space="preserve"> </w:t>
      </w:r>
      <w:r w:rsidRPr="00125512">
        <w:rPr>
          <w:noProof/>
          <w:lang w:val="en-CA" w:eastAsia="ko-KR"/>
        </w:rPr>
        <w:t>set equal to 2</w:t>
      </w:r>
      <w:r w:rsidRPr="00125512">
        <w:rPr>
          <w:noProof/>
          <w:lang w:val="en-CA"/>
        </w:rPr>
        <w:t>, the</w:t>
      </w:r>
      <w:r w:rsidRPr="00125512" w:rsidDel="003C51E6">
        <w:rPr>
          <w:noProof/>
          <w:lang w:val="en-CA"/>
        </w:rPr>
        <w:t xml:space="preserve"> (</w:t>
      </w:r>
      <w:r w:rsidRPr="00125512">
        <w:rPr>
          <w:noProof/>
          <w:lang w:val="en-CA" w:eastAsia="ko-KR"/>
        </w:rPr>
        <w:t>cbWidth</w:t>
      </w:r>
      <w:r w:rsidRPr="00125512" w:rsidDel="003C51E6">
        <w:rPr>
          <w:noProof/>
          <w:lang w:val="en-CA" w:eastAsia="ko-KR"/>
        </w:rPr>
        <w:t> </w:t>
      </w:r>
      <w:r w:rsidRPr="00125512">
        <w:rPr>
          <w:noProof/>
          <w:lang w:val="en-CA" w:eastAsia="ko-KR"/>
        </w:rPr>
        <w:t>/</w:t>
      </w:r>
      <w:r w:rsidRPr="00125512" w:rsidDel="003C51E6">
        <w:rPr>
          <w:noProof/>
          <w:lang w:val="en-CA" w:eastAsia="ko-KR"/>
        </w:rPr>
        <w:t> </w:t>
      </w:r>
      <w:r w:rsidR="00D6480A" w:rsidRPr="00125512">
        <w:rPr>
          <w:noProof/>
          <w:lang w:val="en-CA" w:eastAsia="ko-KR"/>
        </w:rPr>
        <w:t>SubWidthC</w:t>
      </w:r>
      <w:r w:rsidRPr="00125512" w:rsidDel="003C51E6">
        <w:rPr>
          <w:noProof/>
          <w:lang w:val="en-CA"/>
        </w:rPr>
        <w:t>)x(</w:t>
      </w:r>
      <w:r w:rsidRPr="00125512">
        <w:rPr>
          <w:noProof/>
          <w:lang w:val="en-CA" w:eastAsia="ko-KR"/>
        </w:rPr>
        <w:t>cbHeight</w:t>
      </w:r>
      <w:r w:rsidRPr="00125512" w:rsidDel="003C51E6">
        <w:rPr>
          <w:noProof/>
          <w:lang w:val="en-CA" w:eastAsia="ko-KR"/>
        </w:rPr>
        <w:t> </w:t>
      </w:r>
      <w:r w:rsidRPr="00125512">
        <w:rPr>
          <w:noProof/>
          <w:lang w:val="en-CA" w:eastAsia="ko-KR"/>
        </w:rPr>
        <w:t>/</w:t>
      </w:r>
      <w:r w:rsidRPr="00125512" w:rsidDel="003C51E6">
        <w:rPr>
          <w:noProof/>
          <w:lang w:val="en-CA" w:eastAsia="ko-KR"/>
        </w:rPr>
        <w:t> </w:t>
      </w:r>
      <w:r w:rsidR="00D6480A" w:rsidRPr="00125512">
        <w:rPr>
          <w:noProof/>
          <w:lang w:val="en-CA" w:eastAsia="ko-KR"/>
        </w:rPr>
        <w:t>SubHeightC</w:t>
      </w:r>
      <w:r w:rsidRPr="00125512" w:rsidDel="003C51E6">
        <w:rPr>
          <w:noProof/>
          <w:lang w:val="en-CA"/>
        </w:rPr>
        <w:t>) array predSamples set equal to predSamples</w:t>
      </w:r>
      <w:r w:rsidRPr="00125512">
        <w:rPr>
          <w:noProof/>
          <w:vertAlign w:val="subscript"/>
          <w:lang w:val="en-CA" w:eastAsia="ko-KR"/>
        </w:rPr>
        <w:t>Cr</w:t>
      </w:r>
      <w:r w:rsidRPr="00125512" w:rsidDel="003C51E6">
        <w:rPr>
          <w:noProof/>
          <w:lang w:val="en-CA"/>
        </w:rPr>
        <w:t xml:space="preserve"> and the (</w:t>
      </w:r>
      <w:r w:rsidRPr="00125512">
        <w:rPr>
          <w:noProof/>
          <w:lang w:val="en-CA" w:eastAsia="ko-KR"/>
        </w:rPr>
        <w:t>cbWidth</w:t>
      </w:r>
      <w:r w:rsidRPr="00125512" w:rsidDel="003C51E6">
        <w:rPr>
          <w:noProof/>
          <w:lang w:val="en-CA" w:eastAsia="ko-KR"/>
        </w:rPr>
        <w:t> </w:t>
      </w:r>
      <w:r w:rsidRPr="00125512">
        <w:rPr>
          <w:noProof/>
          <w:lang w:val="en-CA" w:eastAsia="ko-KR"/>
        </w:rPr>
        <w:t>/</w:t>
      </w:r>
      <w:r w:rsidRPr="00125512" w:rsidDel="003C51E6">
        <w:rPr>
          <w:noProof/>
          <w:lang w:val="en-CA" w:eastAsia="ko-KR"/>
        </w:rPr>
        <w:t> </w:t>
      </w:r>
      <w:r w:rsidR="00D6480A" w:rsidRPr="00125512">
        <w:rPr>
          <w:noProof/>
          <w:lang w:val="en-CA" w:eastAsia="ko-KR"/>
        </w:rPr>
        <w:t>SubWidthC</w:t>
      </w:r>
      <w:r w:rsidRPr="00125512" w:rsidDel="003C51E6">
        <w:rPr>
          <w:noProof/>
          <w:lang w:val="en-CA"/>
        </w:rPr>
        <w:t>)x(</w:t>
      </w:r>
      <w:r w:rsidRPr="00125512">
        <w:rPr>
          <w:noProof/>
          <w:lang w:val="en-CA" w:eastAsia="ko-KR"/>
        </w:rPr>
        <w:t>cbHeight</w:t>
      </w:r>
      <w:r w:rsidRPr="00125512" w:rsidDel="003C51E6">
        <w:rPr>
          <w:noProof/>
          <w:lang w:val="en-CA" w:eastAsia="ko-KR"/>
        </w:rPr>
        <w:t> </w:t>
      </w:r>
      <w:r w:rsidRPr="00125512">
        <w:rPr>
          <w:noProof/>
          <w:lang w:val="en-CA" w:eastAsia="ko-KR"/>
        </w:rPr>
        <w:t>/</w:t>
      </w:r>
      <w:r w:rsidRPr="00125512" w:rsidDel="003C51E6">
        <w:rPr>
          <w:noProof/>
          <w:lang w:val="en-CA" w:eastAsia="ko-KR"/>
        </w:rPr>
        <w:t> </w:t>
      </w:r>
      <w:r w:rsidR="00D6480A" w:rsidRPr="00125512">
        <w:rPr>
          <w:noProof/>
          <w:lang w:val="en-CA" w:eastAsia="ko-KR"/>
        </w:rPr>
        <w:t>SubHeightC</w:t>
      </w:r>
      <w:r w:rsidRPr="00125512" w:rsidDel="003C51E6">
        <w:rPr>
          <w:noProof/>
          <w:lang w:val="en-CA"/>
        </w:rPr>
        <w:t>) array resSamples set equal to resSamples</w:t>
      </w:r>
      <w:r w:rsidRPr="00125512">
        <w:rPr>
          <w:noProof/>
          <w:vertAlign w:val="subscript"/>
          <w:lang w:val="en-CA" w:eastAsia="ko-KR"/>
        </w:rPr>
        <w:t>Cr</w:t>
      </w:r>
      <w:r w:rsidRPr="00125512" w:rsidDel="003C51E6">
        <w:rPr>
          <w:noProof/>
          <w:lang w:val="en-CA"/>
        </w:rPr>
        <w:t xml:space="preserve"> as inputs</w:t>
      </w:r>
      <w:r w:rsidRPr="00125512">
        <w:rPr>
          <w:noProof/>
          <w:lang w:val="en-CA"/>
        </w:rPr>
        <w:t>, and the output is a modified reconstructed picture before in-loop filtering</w:t>
      </w:r>
      <w:r w:rsidRPr="00125512" w:rsidDel="003C51E6">
        <w:rPr>
          <w:noProof/>
          <w:lang w:val="en-CA"/>
        </w:rPr>
        <w:t>.</w:t>
      </w:r>
      <w:bookmarkStart w:id="185" w:name="_GoBack"/>
      <w:bookmarkEnd w:id="185"/>
    </w:p>
    <w:sectPr w:rsidR="003266EC" w:rsidRPr="00125512" w:rsidSect="0077313F">
      <w:headerReference w:type="even" r:id="rId8"/>
      <w:headerReference w:type="default" r:id="rId9"/>
      <w:footerReference w:type="even" r:id="rId10"/>
      <w:footerReference w:type="default" r:id="rId11"/>
      <w:pgSz w:w="11907" w:h="16840" w:code="9"/>
      <w:pgMar w:top="1094" w:right="1094" w:bottom="1094" w:left="1094" w:header="475" w:footer="475"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F4BBE9D" w14:textId="77777777" w:rsidR="0064684F" w:rsidRDefault="0064684F" w:rsidP="00D909B6">
      <w:pPr>
        <w:spacing w:before="0"/>
      </w:pPr>
      <w:r>
        <w:separator/>
      </w:r>
    </w:p>
  </w:endnote>
  <w:endnote w:type="continuationSeparator" w:id="0">
    <w:p w14:paraId="4CD3B783" w14:textId="77777777" w:rsidR="0064684F" w:rsidRDefault="0064684F" w:rsidP="00D909B6">
      <w:pPr>
        <w:spacing w:before="0"/>
      </w:pPr>
      <w:r>
        <w:continuationSeparator/>
      </w:r>
    </w:p>
  </w:endnote>
  <w:endnote w:type="continuationNotice" w:id="1">
    <w:p w14:paraId="739293D6" w14:textId="77777777" w:rsidR="0064684F" w:rsidRDefault="0064684F">
      <w:pPr>
        <w:spacing w:before="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Batang">
    <w:altName w:val="Malgun Gothic Semilight"/>
    <w:panose1 w:val="02030600000101010101"/>
    <w:charset w:val="81"/>
    <w:family w:val="roman"/>
    <w:pitch w:val="variable"/>
    <w:sig w:usb0="00000000" w:usb1="69D77CFB" w:usb2="00000030" w:usb3="00000000" w:csb0="0008009F" w:csb1="00000000"/>
  </w:font>
  <w:font w:name="Times New Roman Bold">
    <w:altName w:val="Times New Roman"/>
    <w:panose1 w:val="02020803070505020304"/>
    <w:charset w:val="00"/>
    <w:family w:val="roman"/>
    <w:pitch w:val="variable"/>
    <w:sig w:usb0="00003A87" w:usb1="00000000" w:usb2="00000000" w:usb3="00000000" w:csb0="000000FF" w:csb1="00000000"/>
  </w:font>
  <w:font w:name="ZapfDingbats">
    <w:panose1 w:val="00000000000000000000"/>
    <w:charset w:val="02"/>
    <w:family w:val="decorative"/>
    <w:notTrueType/>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39T36Lfz">
    <w:altName w:val="Symbol"/>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Malgun Gothic">
    <w:panose1 w:val="020B0503020000020004"/>
    <w:charset w:val="81"/>
    <w:family w:val="swiss"/>
    <w:pitch w:val="variable"/>
    <w:sig w:usb0="9000002F" w:usb1="29D77CFB" w:usb2="00000012" w:usb3="00000000" w:csb0="00080001" w:csb1="00000000"/>
  </w:font>
  <w:font w:name="Courier">
    <w:panose1 w:val="02070409020205020404"/>
    <w:charset w:val="00"/>
    <w:family w:val="auto"/>
    <w:notTrueType/>
    <w:pitch w:val="variable"/>
    <w:sig w:usb0="00000003" w:usb1="00000000" w:usb2="00000000" w:usb3="00000000" w:csb0="00000003" w:csb1="00000000"/>
  </w:font>
  <w:font w:name="Helvetica">
    <w:panose1 w:val="020B0604020202020204"/>
    <w:charset w:val="00"/>
    <w:family w:val="auto"/>
    <w:pitch w:val="variable"/>
    <w:sig w:usb0="E00002FF" w:usb1="5000785B"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libri Light">
    <w:panose1 w:val="020F0302020204030204"/>
    <w:charset w:val="00"/>
    <w:family w:val="swiss"/>
    <w:pitch w:val="variable"/>
    <w:sig w:usb0="E0002AFF" w:usb1="C000247B" w:usb2="00000009" w:usb3="00000000" w:csb0="000001FF" w:csb1="00000000"/>
  </w:font>
  <w:font w:name="Menlo">
    <w:altName w:val="Times New Roman"/>
    <w:charset w:val="00"/>
    <w:family w:val="modern"/>
    <w:pitch w:val="fixed"/>
    <w:sig w:usb0="E60022FF" w:usb1="D200F9FB" w:usb2="02000028" w:usb3="00000000" w:csb0="000001DF" w:csb1="00000000"/>
  </w:font>
  <w:font w:name="Candara">
    <w:panose1 w:val="020E0502030303020204"/>
    <w:charset w:val="00"/>
    <w:family w:val="swiss"/>
    <w:pitch w:val="variable"/>
    <w:sig w:usb0="A00002EF" w:usb1="4000A44B" w:usb2="00000000" w:usb3="00000000" w:csb0="0000019F" w:csb1="00000000"/>
  </w:font>
  <w:font w:name="BatangChe">
    <w:charset w:val="81"/>
    <w:family w:val="modern"/>
    <w:pitch w:val="fixed"/>
    <w:sig w:usb0="B00002AF" w:usb1="69D77CFB" w:usb2="00000030" w:usb3="00000000" w:csb0="0008009F" w:csb1="00000000"/>
  </w:font>
  <w:font w:name="DengXian Light">
    <w:altName w:val="等线 Light"/>
    <w:charset w:val="86"/>
    <w:family w:val="auto"/>
    <w:pitch w:val="variable"/>
    <w:sig w:usb0="A00002BF" w:usb1="38CF7CFA" w:usb2="00000016" w:usb3="00000000" w:csb0="0004000F" w:csb1="00000000"/>
  </w:font>
  <w:font w:name="DengXian">
    <w:altName w:val="SimSun"/>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D621A4" w14:textId="626B7691" w:rsidR="0064684F" w:rsidRDefault="0064684F">
    <w:pPr>
      <w:pStyle w:val="Footer"/>
    </w:pPr>
    <w:r>
      <w:rPr>
        <w:b w:val="0"/>
      </w:rPr>
      <w:fldChar w:fldCharType="begin"/>
    </w:r>
    <w:r>
      <w:rPr>
        <w:b w:val="0"/>
      </w:rPr>
      <w:instrText>PAGE</w:instrText>
    </w:r>
    <w:r>
      <w:rPr>
        <w:b w:val="0"/>
      </w:rPr>
      <w:fldChar w:fldCharType="separate"/>
    </w:r>
    <w:r w:rsidR="00595713">
      <w:rPr>
        <w:b w:val="0"/>
        <w:noProof/>
      </w:rPr>
      <w:t>4</w:t>
    </w:r>
    <w:r>
      <w:rPr>
        <w:b w:val="0"/>
      </w:rPr>
      <w:fldChar w:fldCharType="end"/>
    </w:r>
    <w:r>
      <w:tab/>
    </w:r>
    <w:r>
      <w:fldChar w:fldCharType="begin"/>
    </w:r>
    <w:r>
      <w:instrText>styleref foot</w:instrText>
    </w:r>
    <w:r>
      <w:fldChar w:fldCharType="separate"/>
    </w:r>
    <w:r w:rsidR="00595713">
      <w:rPr>
        <w:b w:val="0"/>
        <w:bCs/>
        <w:noProof/>
        <w:lang w:val="en-US"/>
      </w:rPr>
      <w:t>Error! No text of specified style in document.</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8F5F89" w14:textId="7F735E97" w:rsidR="0064684F" w:rsidRDefault="0064684F">
    <w:pPr>
      <w:pStyle w:val="Footer"/>
    </w:pPr>
    <w:r>
      <w:tab/>
    </w:r>
    <w:r>
      <w:tab/>
    </w:r>
    <w:r>
      <w:tab/>
    </w:r>
    <w:r>
      <w:fldChar w:fldCharType="begin"/>
    </w:r>
    <w:r>
      <w:instrText>styleref foot</w:instrText>
    </w:r>
    <w:r>
      <w:fldChar w:fldCharType="separate"/>
    </w:r>
    <w:r w:rsidR="00595713">
      <w:rPr>
        <w:b w:val="0"/>
        <w:bCs/>
        <w:noProof/>
        <w:lang w:val="en-US"/>
      </w:rPr>
      <w:t>Error! No text of specified style in document.</w:t>
    </w:r>
    <w:r>
      <w:fldChar w:fldCharType="end"/>
    </w:r>
    <w:r>
      <w:tab/>
    </w:r>
    <w:r>
      <w:rPr>
        <w:b w:val="0"/>
      </w:rPr>
      <w:fldChar w:fldCharType="begin"/>
    </w:r>
    <w:r>
      <w:rPr>
        <w:b w:val="0"/>
      </w:rPr>
      <w:instrText>PAGE</w:instrText>
    </w:r>
    <w:r>
      <w:rPr>
        <w:b w:val="0"/>
      </w:rPr>
      <w:fldChar w:fldCharType="separate"/>
    </w:r>
    <w:r w:rsidR="00595713">
      <w:rPr>
        <w:b w:val="0"/>
        <w:noProof/>
      </w:rPr>
      <w:t>5</w:t>
    </w:r>
    <w:r>
      <w:rPr>
        <w:b w:val="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9723CCD" w14:textId="77777777" w:rsidR="0064684F" w:rsidRDefault="0064684F">
      <w:r>
        <w:rPr>
          <w:rFonts w:ascii="Symbol" w:hAnsi="Symbol"/>
          <w:b/>
        </w:rPr>
        <w:t></w:t>
      </w:r>
      <w:r>
        <w:rPr>
          <w:rFonts w:ascii="Symbol" w:hAnsi="Symbol"/>
          <w:b/>
        </w:rPr>
        <w:t></w:t>
      </w:r>
      <w:r>
        <w:rPr>
          <w:rFonts w:ascii="Symbol" w:hAnsi="Symbol"/>
          <w:b/>
        </w:rPr>
        <w:t></w:t>
      </w:r>
      <w:r>
        <w:rPr>
          <w:rFonts w:ascii="Symbol" w:hAnsi="Symbol"/>
          <w:b/>
        </w:rPr>
        <w:t></w:t>
      </w:r>
      <w:r>
        <w:rPr>
          <w:rFonts w:ascii="Symbol" w:hAnsi="Symbol"/>
          <w:b/>
        </w:rPr>
        <w:t></w:t>
      </w:r>
      <w:r>
        <w:rPr>
          <w:rFonts w:ascii="Symbol" w:hAnsi="Symbol"/>
          <w:b/>
        </w:rPr>
        <w:t></w:t>
      </w:r>
      <w:r>
        <w:rPr>
          <w:rFonts w:ascii="Symbol" w:hAnsi="Symbol"/>
          <w:b/>
        </w:rPr>
        <w:t></w:t>
      </w:r>
      <w:r>
        <w:rPr>
          <w:rFonts w:ascii="Symbol" w:hAnsi="Symbol"/>
          <w:b/>
        </w:rPr>
        <w:t></w:t>
      </w:r>
      <w:r>
        <w:rPr>
          <w:rFonts w:ascii="Symbol" w:hAnsi="Symbol"/>
          <w:b/>
        </w:rPr>
        <w:t></w:t>
      </w:r>
      <w:r>
        <w:rPr>
          <w:rFonts w:ascii="Symbol" w:hAnsi="Symbol"/>
          <w:b/>
        </w:rPr>
        <w:t></w:t>
      </w:r>
      <w:r>
        <w:rPr>
          <w:rFonts w:ascii="Symbol" w:hAnsi="Symbol"/>
          <w:b/>
        </w:rPr>
        <w:t></w:t>
      </w:r>
      <w:r>
        <w:rPr>
          <w:rFonts w:ascii="Symbol" w:hAnsi="Symbol"/>
          <w:b/>
        </w:rPr>
        <w:t></w:t>
      </w:r>
      <w:r>
        <w:rPr>
          <w:rFonts w:ascii="Symbol" w:hAnsi="Symbol"/>
          <w:b/>
        </w:rPr>
        <w:t></w:t>
      </w:r>
      <w:r>
        <w:rPr>
          <w:rFonts w:ascii="Symbol" w:hAnsi="Symbol"/>
          <w:b/>
        </w:rPr>
        <w:t></w:t>
      </w:r>
      <w:r>
        <w:rPr>
          <w:rFonts w:ascii="Symbol" w:hAnsi="Symbol"/>
          <w:b/>
        </w:rPr>
        <w:t></w:t>
      </w:r>
    </w:p>
  </w:footnote>
  <w:footnote w:type="continuationSeparator" w:id="0">
    <w:p w14:paraId="3947D5B2" w14:textId="77777777" w:rsidR="0064684F" w:rsidRDefault="0064684F" w:rsidP="00D909B6">
      <w:pPr>
        <w:spacing w:before="0"/>
      </w:pPr>
      <w:r>
        <w:continuationSeparator/>
      </w:r>
    </w:p>
  </w:footnote>
  <w:footnote w:type="continuationNotice" w:id="1">
    <w:p w14:paraId="4437C3D4" w14:textId="77777777" w:rsidR="0064684F" w:rsidRDefault="0064684F">
      <w:pPr>
        <w:spacing w:before="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41F8D2" w14:textId="6CB7A271" w:rsidR="0064684F" w:rsidRDefault="0064684F">
    <w:pPr>
      <w:pStyle w:val="Header"/>
    </w:pPr>
    <w:r>
      <w:rPr>
        <w:b/>
      </w:rPr>
      <w:fldChar w:fldCharType="begin"/>
    </w:r>
    <w:r>
      <w:rPr>
        <w:b/>
      </w:rPr>
      <w:instrText>styleref head</w:instrText>
    </w:r>
    <w:r>
      <w:rPr>
        <w:b/>
      </w:rPr>
      <w:fldChar w:fldCharType="separate"/>
    </w:r>
    <w:r w:rsidR="00595713">
      <w:rPr>
        <w:bCs/>
        <w:noProof/>
        <w:lang w:val="en-US"/>
      </w:rPr>
      <w:t>Error! No text of specified style in document.</w:t>
    </w:r>
    <w:r>
      <w:rPr>
        <w:b/>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A269FC" w14:textId="323CA879" w:rsidR="0064684F" w:rsidRDefault="0064684F">
    <w:pPr>
      <w:pStyle w:val="Header"/>
    </w:pPr>
    <w:r>
      <w:rPr>
        <w:b/>
      </w:rPr>
      <w:tab/>
    </w:r>
    <w:r>
      <w:rPr>
        <w:b/>
      </w:rPr>
      <w:tab/>
    </w:r>
    <w:r>
      <w:rPr>
        <w:b/>
      </w:rPr>
      <w:tab/>
    </w:r>
    <w:r>
      <w:rPr>
        <w:b/>
      </w:rPr>
      <w:fldChar w:fldCharType="begin"/>
    </w:r>
    <w:r>
      <w:rPr>
        <w:b/>
      </w:rPr>
      <w:instrText>styleref head</w:instrText>
    </w:r>
    <w:r>
      <w:rPr>
        <w:b/>
      </w:rPr>
      <w:fldChar w:fldCharType="separate"/>
    </w:r>
    <w:r w:rsidR="00595713">
      <w:rPr>
        <w:bCs/>
        <w:noProof/>
        <w:lang w:val="en-US"/>
      </w:rPr>
      <w:t>Error! No text of specified style in document.</w:t>
    </w:r>
    <w:r>
      <w:rPr>
        <w:b/>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D"/>
    <w:multiLevelType w:val="singleLevel"/>
    <w:tmpl w:val="3E14FFAE"/>
    <w:lvl w:ilvl="0">
      <w:start w:val="1"/>
      <w:numFmt w:val="decimal"/>
      <w:pStyle w:val="ListNumber5"/>
      <w:lvlText w:val="%1."/>
      <w:lvlJc w:val="left"/>
      <w:pPr>
        <w:tabs>
          <w:tab w:val="num" w:pos="1440"/>
        </w:tabs>
        <w:ind w:left="1440" w:hanging="360"/>
      </w:pPr>
      <w:rPr>
        <w:rFonts w:cs="Times New Roman"/>
      </w:rPr>
    </w:lvl>
  </w:abstractNum>
  <w:abstractNum w:abstractNumId="1" w15:restartNumberingAfterBreak="0">
    <w:nsid w:val="FFFFFF88"/>
    <w:multiLevelType w:val="singleLevel"/>
    <w:tmpl w:val="E50809C4"/>
    <w:lvl w:ilvl="0">
      <w:start w:val="1"/>
      <w:numFmt w:val="decimal"/>
      <w:pStyle w:val="ListBullet"/>
      <w:lvlText w:val="%1."/>
      <w:lvlJc w:val="left"/>
      <w:pPr>
        <w:tabs>
          <w:tab w:val="num" w:pos="360"/>
        </w:tabs>
        <w:ind w:left="360" w:hanging="360"/>
      </w:pPr>
      <w:rPr>
        <w:rFonts w:cs="Times New Roman"/>
      </w:rPr>
    </w:lvl>
  </w:abstractNum>
  <w:abstractNum w:abstractNumId="2" w15:restartNumberingAfterBreak="0">
    <w:nsid w:val="FFFFFFFE"/>
    <w:multiLevelType w:val="singleLevel"/>
    <w:tmpl w:val="B88A0226"/>
    <w:lvl w:ilvl="0">
      <w:numFmt w:val="decimal"/>
      <w:lvlText w:val="*"/>
      <w:lvlJc w:val="left"/>
    </w:lvl>
  </w:abstractNum>
  <w:abstractNum w:abstractNumId="3" w15:restartNumberingAfterBreak="0">
    <w:nsid w:val="00000006"/>
    <w:multiLevelType w:val="singleLevel"/>
    <w:tmpl w:val="00000006"/>
    <w:name w:val="WW8Num21"/>
    <w:lvl w:ilvl="0">
      <w:start w:val="5"/>
      <w:numFmt w:val="bullet"/>
      <w:lvlText w:val="–"/>
      <w:lvlJc w:val="left"/>
      <w:pPr>
        <w:tabs>
          <w:tab w:val="num" w:pos="0"/>
        </w:tabs>
        <w:ind w:left="360" w:hanging="360"/>
      </w:pPr>
      <w:rPr>
        <w:rFonts w:ascii="Times New Roman" w:hAnsi="Times New Roman"/>
      </w:rPr>
    </w:lvl>
  </w:abstractNum>
  <w:abstractNum w:abstractNumId="4" w15:restartNumberingAfterBreak="0">
    <w:nsid w:val="00667F59"/>
    <w:multiLevelType w:val="hybridMultilevel"/>
    <w:tmpl w:val="9D820F7E"/>
    <w:lvl w:ilvl="0" w:tplc="FFFFFFFF">
      <w:start w:val="5"/>
      <w:numFmt w:val="bullet"/>
      <w:lvlText w:val="–"/>
      <w:lvlJc w:val="left"/>
      <w:pPr>
        <w:ind w:left="420" w:hanging="420"/>
      </w:pPr>
      <w:rPr>
        <w:rFonts w:ascii="Times New Roman" w:eastAsia="Times New Roman" w:hAnsi="Times New Roman"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5" w15:restartNumberingAfterBreak="0">
    <w:nsid w:val="0125201F"/>
    <w:multiLevelType w:val="hybridMultilevel"/>
    <w:tmpl w:val="DB62DD10"/>
    <w:lvl w:ilvl="0" w:tplc="FFFFFFFF">
      <w:start w:val="5"/>
      <w:numFmt w:val="bullet"/>
      <w:lvlText w:val="–"/>
      <w:lvlJc w:val="left"/>
      <w:pPr>
        <w:ind w:left="420" w:hanging="420"/>
      </w:pPr>
      <w:rPr>
        <w:rFonts w:ascii="Times New Roman" w:eastAsia="Times New Roman" w:hAnsi="Times New Roman"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1C76569"/>
    <w:multiLevelType w:val="hybridMultilevel"/>
    <w:tmpl w:val="711A7678"/>
    <w:lvl w:ilvl="0" w:tplc="8F24DCB8">
      <w:start w:val="1"/>
      <w:numFmt w:val="bullet"/>
      <w:lvlText w:val=""/>
      <w:lvlJc w:val="left"/>
      <w:pPr>
        <w:ind w:left="720" w:hanging="360"/>
      </w:pPr>
      <w:rPr>
        <w:rFonts w:ascii="Symbol" w:hAnsi="Symbol" w:hint="default"/>
      </w:rPr>
    </w:lvl>
    <w:lvl w:ilvl="1" w:tplc="84CC2C8A">
      <w:start w:val="5"/>
      <w:numFmt w:val="bullet"/>
      <w:lvlText w:val="–"/>
      <w:lvlJc w:val="left"/>
      <w:pPr>
        <w:ind w:left="1440" w:hanging="360"/>
      </w:pPr>
      <w:rPr>
        <w:rFonts w:ascii="Times New Roman" w:eastAsia="Times New Roman" w:hAnsi="Times New Roman" w:hint="default"/>
        <w:lang w:val="en-GB"/>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7" w15:restartNumberingAfterBreak="0">
    <w:nsid w:val="028B3699"/>
    <w:multiLevelType w:val="hybridMultilevel"/>
    <w:tmpl w:val="276E014A"/>
    <w:lvl w:ilvl="0" w:tplc="FFFFFFFF">
      <w:start w:val="1"/>
      <w:numFmt w:val="decimal"/>
      <w:lvlText w:val="%1."/>
      <w:lvlJc w:val="left"/>
      <w:pPr>
        <w:tabs>
          <w:tab w:val="num" w:pos="-320"/>
        </w:tabs>
        <w:ind w:left="-320" w:hanging="360"/>
      </w:pPr>
      <w:rPr>
        <w:rFonts w:cs="Times New Roman"/>
      </w:rPr>
    </w:lvl>
    <w:lvl w:ilvl="1" w:tplc="FFFFFFFF">
      <w:start w:val="1"/>
      <w:numFmt w:val="decimal"/>
      <w:lvlText w:val="%2."/>
      <w:lvlJc w:val="left"/>
      <w:pPr>
        <w:tabs>
          <w:tab w:val="num" w:pos="360"/>
        </w:tabs>
        <w:ind w:left="360" w:hanging="360"/>
      </w:pPr>
      <w:rPr>
        <w:rFonts w:cs="Times New Roman"/>
      </w:rPr>
    </w:lvl>
    <w:lvl w:ilvl="2" w:tplc="08090005">
      <w:start w:val="1"/>
      <w:numFmt w:val="decimal"/>
      <w:lvlText w:val="%3."/>
      <w:lvlJc w:val="left"/>
      <w:pPr>
        <w:tabs>
          <w:tab w:val="num" w:pos="1080"/>
        </w:tabs>
        <w:ind w:left="1080" w:hanging="360"/>
      </w:pPr>
      <w:rPr>
        <w:rFonts w:cs="Times New Roman"/>
      </w:rPr>
    </w:lvl>
    <w:lvl w:ilvl="3" w:tplc="08090001">
      <w:start w:val="1"/>
      <w:numFmt w:val="decimal"/>
      <w:lvlText w:val="%4."/>
      <w:lvlJc w:val="left"/>
      <w:pPr>
        <w:tabs>
          <w:tab w:val="num" w:pos="1800"/>
        </w:tabs>
        <w:ind w:left="1800" w:hanging="360"/>
      </w:pPr>
      <w:rPr>
        <w:rFonts w:cs="Times New Roman"/>
      </w:rPr>
    </w:lvl>
    <w:lvl w:ilvl="4" w:tplc="08090003">
      <w:start w:val="1"/>
      <w:numFmt w:val="decimal"/>
      <w:lvlText w:val="%5."/>
      <w:lvlJc w:val="left"/>
      <w:pPr>
        <w:tabs>
          <w:tab w:val="num" w:pos="2520"/>
        </w:tabs>
        <w:ind w:left="2520" w:hanging="360"/>
      </w:pPr>
      <w:rPr>
        <w:rFonts w:cs="Times New Roman"/>
      </w:rPr>
    </w:lvl>
    <w:lvl w:ilvl="5" w:tplc="08090005">
      <w:start w:val="1"/>
      <w:numFmt w:val="decimal"/>
      <w:lvlText w:val="%6."/>
      <w:lvlJc w:val="left"/>
      <w:pPr>
        <w:tabs>
          <w:tab w:val="num" w:pos="3240"/>
        </w:tabs>
        <w:ind w:left="3240" w:hanging="360"/>
      </w:pPr>
      <w:rPr>
        <w:rFonts w:cs="Times New Roman"/>
      </w:rPr>
    </w:lvl>
    <w:lvl w:ilvl="6" w:tplc="08090001">
      <w:start w:val="1"/>
      <w:numFmt w:val="decimal"/>
      <w:lvlText w:val="%7."/>
      <w:lvlJc w:val="left"/>
      <w:pPr>
        <w:tabs>
          <w:tab w:val="num" w:pos="3960"/>
        </w:tabs>
        <w:ind w:left="3960" w:hanging="360"/>
      </w:pPr>
      <w:rPr>
        <w:rFonts w:cs="Times New Roman"/>
      </w:rPr>
    </w:lvl>
    <w:lvl w:ilvl="7" w:tplc="08090003">
      <w:start w:val="1"/>
      <w:numFmt w:val="decimal"/>
      <w:lvlText w:val="%8."/>
      <w:lvlJc w:val="left"/>
      <w:pPr>
        <w:tabs>
          <w:tab w:val="num" w:pos="4680"/>
        </w:tabs>
        <w:ind w:left="4680" w:hanging="360"/>
      </w:pPr>
      <w:rPr>
        <w:rFonts w:cs="Times New Roman"/>
      </w:rPr>
    </w:lvl>
    <w:lvl w:ilvl="8" w:tplc="08090005">
      <w:start w:val="1"/>
      <w:numFmt w:val="decimal"/>
      <w:lvlText w:val="%9."/>
      <w:lvlJc w:val="left"/>
      <w:pPr>
        <w:tabs>
          <w:tab w:val="num" w:pos="5400"/>
        </w:tabs>
        <w:ind w:left="5400" w:hanging="360"/>
      </w:pPr>
      <w:rPr>
        <w:rFonts w:cs="Times New Roman"/>
      </w:rPr>
    </w:lvl>
  </w:abstractNum>
  <w:abstractNum w:abstractNumId="8" w15:restartNumberingAfterBreak="0">
    <w:nsid w:val="02B3417F"/>
    <w:multiLevelType w:val="hybridMultilevel"/>
    <w:tmpl w:val="BEEAAF70"/>
    <w:lvl w:ilvl="0" w:tplc="5C78DBBA">
      <w:start w:val="1"/>
      <w:numFmt w:val="decimal"/>
      <w:lvlText w:val="%1."/>
      <w:lvlJc w:val="left"/>
      <w:pPr>
        <w:tabs>
          <w:tab w:val="num" w:pos="684"/>
        </w:tabs>
        <w:ind w:left="684" w:hanging="400"/>
      </w:pPr>
      <w:rPr>
        <w:rFonts w:cs="Times New Roman" w:hint="eastAsia"/>
      </w:rPr>
    </w:lvl>
    <w:lvl w:ilvl="1" w:tplc="08090019">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9" w15:restartNumberingAfterBreak="0">
    <w:nsid w:val="03021E43"/>
    <w:multiLevelType w:val="hybridMultilevel"/>
    <w:tmpl w:val="15104DDC"/>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0" w15:restartNumberingAfterBreak="0">
    <w:nsid w:val="04F306AE"/>
    <w:multiLevelType w:val="hybridMultilevel"/>
    <w:tmpl w:val="E61E9A14"/>
    <w:lvl w:ilvl="0" w:tplc="FFFFFFFF">
      <w:start w:val="5"/>
      <w:numFmt w:val="bullet"/>
      <w:lvlText w:val="–"/>
      <w:lvlJc w:val="left"/>
      <w:pPr>
        <w:ind w:left="548" w:hanging="360"/>
      </w:pPr>
      <w:rPr>
        <w:rFonts w:ascii="Times New Roman" w:eastAsia="Times New Roman" w:hAnsi="Times New Roman" w:hint="default"/>
      </w:rPr>
    </w:lvl>
    <w:lvl w:ilvl="1" w:tplc="08090003">
      <w:start w:val="1"/>
      <w:numFmt w:val="bullet"/>
      <w:lvlText w:val="o"/>
      <w:lvlJc w:val="left"/>
      <w:pPr>
        <w:ind w:left="1268" w:hanging="360"/>
      </w:pPr>
      <w:rPr>
        <w:rFonts w:ascii="Courier New" w:hAnsi="Courier New" w:hint="default"/>
      </w:rPr>
    </w:lvl>
    <w:lvl w:ilvl="2" w:tplc="08090005" w:tentative="1">
      <w:start w:val="1"/>
      <w:numFmt w:val="bullet"/>
      <w:lvlText w:val=""/>
      <w:lvlJc w:val="left"/>
      <w:pPr>
        <w:ind w:left="1988" w:hanging="360"/>
      </w:pPr>
      <w:rPr>
        <w:rFonts w:ascii="Wingdings" w:hAnsi="Wingdings" w:hint="default"/>
      </w:rPr>
    </w:lvl>
    <w:lvl w:ilvl="3" w:tplc="08090001" w:tentative="1">
      <w:start w:val="1"/>
      <w:numFmt w:val="bullet"/>
      <w:lvlText w:val=""/>
      <w:lvlJc w:val="left"/>
      <w:pPr>
        <w:ind w:left="2708" w:hanging="360"/>
      </w:pPr>
      <w:rPr>
        <w:rFonts w:ascii="Symbol" w:hAnsi="Symbol" w:hint="default"/>
      </w:rPr>
    </w:lvl>
    <w:lvl w:ilvl="4" w:tplc="08090003" w:tentative="1">
      <w:start w:val="1"/>
      <w:numFmt w:val="bullet"/>
      <w:lvlText w:val="o"/>
      <w:lvlJc w:val="left"/>
      <w:pPr>
        <w:ind w:left="3428" w:hanging="360"/>
      </w:pPr>
      <w:rPr>
        <w:rFonts w:ascii="Courier New" w:hAnsi="Courier New" w:hint="default"/>
      </w:rPr>
    </w:lvl>
    <w:lvl w:ilvl="5" w:tplc="08090005" w:tentative="1">
      <w:start w:val="1"/>
      <w:numFmt w:val="bullet"/>
      <w:lvlText w:val=""/>
      <w:lvlJc w:val="left"/>
      <w:pPr>
        <w:ind w:left="4148" w:hanging="360"/>
      </w:pPr>
      <w:rPr>
        <w:rFonts w:ascii="Wingdings" w:hAnsi="Wingdings" w:hint="default"/>
      </w:rPr>
    </w:lvl>
    <w:lvl w:ilvl="6" w:tplc="08090001" w:tentative="1">
      <w:start w:val="1"/>
      <w:numFmt w:val="bullet"/>
      <w:lvlText w:val=""/>
      <w:lvlJc w:val="left"/>
      <w:pPr>
        <w:ind w:left="4868" w:hanging="360"/>
      </w:pPr>
      <w:rPr>
        <w:rFonts w:ascii="Symbol" w:hAnsi="Symbol" w:hint="default"/>
      </w:rPr>
    </w:lvl>
    <w:lvl w:ilvl="7" w:tplc="08090003" w:tentative="1">
      <w:start w:val="1"/>
      <w:numFmt w:val="bullet"/>
      <w:lvlText w:val="o"/>
      <w:lvlJc w:val="left"/>
      <w:pPr>
        <w:ind w:left="5588" w:hanging="360"/>
      </w:pPr>
      <w:rPr>
        <w:rFonts w:ascii="Courier New" w:hAnsi="Courier New" w:hint="default"/>
      </w:rPr>
    </w:lvl>
    <w:lvl w:ilvl="8" w:tplc="08090005" w:tentative="1">
      <w:start w:val="1"/>
      <w:numFmt w:val="bullet"/>
      <w:lvlText w:val=""/>
      <w:lvlJc w:val="left"/>
      <w:pPr>
        <w:ind w:left="6308" w:hanging="360"/>
      </w:pPr>
      <w:rPr>
        <w:rFonts w:ascii="Wingdings" w:hAnsi="Wingdings" w:hint="default"/>
      </w:rPr>
    </w:lvl>
  </w:abstractNum>
  <w:abstractNum w:abstractNumId="11" w15:restartNumberingAfterBreak="0">
    <w:nsid w:val="04FB34BD"/>
    <w:multiLevelType w:val="hybridMultilevel"/>
    <w:tmpl w:val="5566B432"/>
    <w:lvl w:ilvl="0" w:tplc="FFFFFFFF">
      <w:start w:val="5"/>
      <w:numFmt w:val="bullet"/>
      <w:lvlText w:val="–"/>
      <w:lvlJc w:val="left"/>
      <w:pPr>
        <w:tabs>
          <w:tab w:val="num" w:pos="-309"/>
        </w:tabs>
        <w:ind w:left="-309" w:hanging="400"/>
      </w:pPr>
      <w:rPr>
        <w:rFonts w:ascii="Times New Roman" w:eastAsia="Times New Roman" w:hAnsi="Times New Roman" w:hint="default"/>
      </w:rPr>
    </w:lvl>
    <w:lvl w:ilvl="1" w:tplc="FFFFFFFF">
      <w:start w:val="5"/>
      <w:numFmt w:val="bullet"/>
      <w:lvlText w:val="–"/>
      <w:lvlJc w:val="left"/>
      <w:pPr>
        <w:tabs>
          <w:tab w:val="num" w:pos="1530"/>
        </w:tabs>
        <w:ind w:left="1530" w:hanging="360"/>
      </w:pPr>
      <w:rPr>
        <w:rFonts w:ascii="Times New Roman" w:eastAsia="Times New Roman" w:hAnsi="Times New Roman" w:hint="default"/>
      </w:rPr>
    </w:lvl>
    <w:lvl w:ilvl="2" w:tplc="0407001B" w:tentative="1">
      <w:start w:val="1"/>
      <w:numFmt w:val="lowerRoman"/>
      <w:lvlText w:val="%3."/>
      <w:lvlJc w:val="right"/>
      <w:pPr>
        <w:tabs>
          <w:tab w:val="num" w:pos="1451"/>
        </w:tabs>
        <w:ind w:left="1451" w:hanging="180"/>
      </w:pPr>
      <w:rPr>
        <w:rFonts w:cs="Times New Roman"/>
      </w:rPr>
    </w:lvl>
    <w:lvl w:ilvl="3" w:tplc="0407000F">
      <w:start w:val="1"/>
      <w:numFmt w:val="decimal"/>
      <w:lvlText w:val="%4."/>
      <w:lvlJc w:val="left"/>
      <w:pPr>
        <w:tabs>
          <w:tab w:val="num" w:pos="2171"/>
        </w:tabs>
        <w:ind w:left="2171" w:hanging="360"/>
      </w:pPr>
      <w:rPr>
        <w:rFonts w:cs="Times New Roman"/>
      </w:rPr>
    </w:lvl>
    <w:lvl w:ilvl="4" w:tplc="04070019" w:tentative="1">
      <w:start w:val="1"/>
      <w:numFmt w:val="lowerLetter"/>
      <w:lvlText w:val="%5."/>
      <w:lvlJc w:val="left"/>
      <w:pPr>
        <w:tabs>
          <w:tab w:val="num" w:pos="2891"/>
        </w:tabs>
        <w:ind w:left="2891" w:hanging="360"/>
      </w:pPr>
      <w:rPr>
        <w:rFonts w:cs="Times New Roman"/>
      </w:rPr>
    </w:lvl>
    <w:lvl w:ilvl="5" w:tplc="0407001B" w:tentative="1">
      <w:start w:val="1"/>
      <w:numFmt w:val="lowerRoman"/>
      <w:lvlText w:val="%6."/>
      <w:lvlJc w:val="right"/>
      <w:pPr>
        <w:tabs>
          <w:tab w:val="num" w:pos="3611"/>
        </w:tabs>
        <w:ind w:left="3611" w:hanging="180"/>
      </w:pPr>
      <w:rPr>
        <w:rFonts w:cs="Times New Roman"/>
      </w:rPr>
    </w:lvl>
    <w:lvl w:ilvl="6" w:tplc="0407000F" w:tentative="1">
      <w:start w:val="1"/>
      <w:numFmt w:val="decimal"/>
      <w:lvlText w:val="%7."/>
      <w:lvlJc w:val="left"/>
      <w:pPr>
        <w:tabs>
          <w:tab w:val="num" w:pos="4331"/>
        </w:tabs>
        <w:ind w:left="4331" w:hanging="360"/>
      </w:pPr>
      <w:rPr>
        <w:rFonts w:cs="Times New Roman"/>
      </w:rPr>
    </w:lvl>
    <w:lvl w:ilvl="7" w:tplc="04070019" w:tentative="1">
      <w:start w:val="1"/>
      <w:numFmt w:val="lowerLetter"/>
      <w:lvlText w:val="%8."/>
      <w:lvlJc w:val="left"/>
      <w:pPr>
        <w:tabs>
          <w:tab w:val="num" w:pos="5051"/>
        </w:tabs>
        <w:ind w:left="5051" w:hanging="360"/>
      </w:pPr>
      <w:rPr>
        <w:rFonts w:cs="Times New Roman"/>
      </w:rPr>
    </w:lvl>
    <w:lvl w:ilvl="8" w:tplc="0407001B" w:tentative="1">
      <w:start w:val="1"/>
      <w:numFmt w:val="lowerRoman"/>
      <w:lvlText w:val="%9."/>
      <w:lvlJc w:val="right"/>
      <w:pPr>
        <w:tabs>
          <w:tab w:val="num" w:pos="5771"/>
        </w:tabs>
        <w:ind w:left="5771" w:hanging="180"/>
      </w:pPr>
      <w:rPr>
        <w:rFonts w:cs="Times New Roman"/>
      </w:rPr>
    </w:lvl>
  </w:abstractNum>
  <w:abstractNum w:abstractNumId="12" w15:restartNumberingAfterBreak="0">
    <w:nsid w:val="059B2B2C"/>
    <w:multiLevelType w:val="hybridMultilevel"/>
    <w:tmpl w:val="E626F852"/>
    <w:lvl w:ilvl="0" w:tplc="FFFFFFFF">
      <w:start w:val="5"/>
      <w:numFmt w:val="bullet"/>
      <w:lvlText w:val="–"/>
      <w:lvlJc w:val="left"/>
      <w:pPr>
        <w:ind w:left="720" w:hanging="360"/>
      </w:pPr>
      <w:rPr>
        <w:rFonts w:ascii="Times New Roman" w:eastAsia="Times New Roman" w:hAnsi="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05F252BD"/>
    <w:multiLevelType w:val="singleLevel"/>
    <w:tmpl w:val="77FA1664"/>
    <w:lvl w:ilvl="0">
      <w:start w:val="1"/>
      <w:numFmt w:val="decimal"/>
      <w:pStyle w:val="Bibliography1"/>
      <w:lvlText w:val="[%1]"/>
      <w:lvlJc w:val="left"/>
      <w:pPr>
        <w:tabs>
          <w:tab w:val="num" w:pos="360"/>
        </w:tabs>
        <w:ind w:left="360" w:hanging="360"/>
      </w:pPr>
      <w:rPr>
        <w:rFonts w:cs="Times New Roman"/>
      </w:rPr>
    </w:lvl>
  </w:abstractNum>
  <w:abstractNum w:abstractNumId="14" w15:restartNumberingAfterBreak="0">
    <w:nsid w:val="06DC5EAA"/>
    <w:multiLevelType w:val="multilevel"/>
    <w:tmpl w:val="620CCA88"/>
    <w:styleLink w:val="SVCNumbers"/>
    <w:lvl w:ilvl="0">
      <w:start w:val="1"/>
      <w:numFmt w:val="decimal"/>
      <w:pStyle w:val="SVCNumberinglevel1"/>
      <w:lvlText w:val="%1."/>
      <w:lvlJc w:val="left"/>
      <w:pPr>
        <w:tabs>
          <w:tab w:val="num" w:pos="0"/>
        </w:tabs>
        <w:ind w:left="403" w:hanging="403"/>
      </w:pPr>
      <w:rPr>
        <w:rFonts w:cs="Times New Roman" w:hint="default"/>
      </w:rPr>
    </w:lvl>
    <w:lvl w:ilvl="1">
      <w:start w:val="1"/>
      <w:numFmt w:val="decimal"/>
      <w:lvlText w:val="%2)"/>
      <w:lvlJc w:val="left"/>
      <w:pPr>
        <w:tabs>
          <w:tab w:val="num" w:pos="763"/>
        </w:tabs>
        <w:ind w:left="763" w:hanging="360"/>
      </w:pPr>
      <w:rPr>
        <w:rFonts w:cs="Times New Roman" w:hint="default"/>
      </w:rPr>
    </w:lvl>
    <w:lvl w:ilvl="2">
      <w:start w:val="1"/>
      <w:numFmt w:val="lowerLetter"/>
      <w:pStyle w:val="SVCNumberinglevel3"/>
      <w:lvlText w:val="%3."/>
      <w:lvlJc w:val="left"/>
      <w:pPr>
        <w:tabs>
          <w:tab w:val="num" w:pos="0"/>
        </w:tabs>
        <w:ind w:left="1195" w:hanging="403"/>
      </w:pPr>
      <w:rPr>
        <w:rFonts w:cs="Times New Roman" w:hint="default"/>
      </w:rPr>
    </w:lvl>
    <w:lvl w:ilvl="3">
      <w:start w:val="1"/>
      <w:numFmt w:val="lowerRoman"/>
      <w:pStyle w:val="SVCNumberinglevel4"/>
      <w:lvlText w:val="%4."/>
      <w:lvlJc w:val="left"/>
      <w:pPr>
        <w:tabs>
          <w:tab w:val="num" w:pos="0"/>
        </w:tabs>
        <w:ind w:left="1584" w:hanging="389"/>
      </w:pPr>
      <w:rPr>
        <w:rFonts w:cs="Times New Roman" w:hint="default"/>
      </w:rPr>
    </w:lvl>
    <w:lvl w:ilvl="4">
      <w:start w:val="1"/>
      <w:numFmt w:val="lowerRoman"/>
      <w:lvlText w:val="(%5)"/>
      <w:lvlJc w:val="left"/>
      <w:pPr>
        <w:tabs>
          <w:tab w:val="num" w:pos="0"/>
        </w:tabs>
        <w:ind w:left="1987" w:hanging="403"/>
      </w:pPr>
      <w:rPr>
        <w:rFonts w:cs="Times New Roman" w:hint="default"/>
      </w:rPr>
    </w:lvl>
    <w:lvl w:ilvl="5">
      <w:start w:val="1"/>
      <w:numFmt w:val="lowerRoman"/>
      <w:lvlText w:val="%6."/>
      <w:lvlJc w:val="right"/>
      <w:pPr>
        <w:tabs>
          <w:tab w:val="num" w:pos="7830"/>
        </w:tabs>
        <w:ind w:left="7830" w:hanging="180"/>
      </w:pPr>
      <w:rPr>
        <w:rFonts w:cs="Times New Roman" w:hint="default"/>
      </w:rPr>
    </w:lvl>
    <w:lvl w:ilvl="6">
      <w:start w:val="1"/>
      <w:numFmt w:val="decimal"/>
      <w:lvlText w:val="%7."/>
      <w:lvlJc w:val="left"/>
      <w:pPr>
        <w:tabs>
          <w:tab w:val="num" w:pos="8550"/>
        </w:tabs>
        <w:ind w:left="8550" w:hanging="360"/>
      </w:pPr>
      <w:rPr>
        <w:rFonts w:cs="Times New Roman" w:hint="default"/>
      </w:rPr>
    </w:lvl>
    <w:lvl w:ilvl="7">
      <w:start w:val="1"/>
      <w:numFmt w:val="lowerLetter"/>
      <w:lvlText w:val="%8."/>
      <w:lvlJc w:val="left"/>
      <w:pPr>
        <w:tabs>
          <w:tab w:val="num" w:pos="9270"/>
        </w:tabs>
        <w:ind w:left="9270" w:hanging="360"/>
      </w:pPr>
      <w:rPr>
        <w:rFonts w:cs="Times New Roman" w:hint="default"/>
      </w:rPr>
    </w:lvl>
    <w:lvl w:ilvl="8">
      <w:start w:val="1"/>
      <w:numFmt w:val="lowerRoman"/>
      <w:lvlText w:val="%9."/>
      <w:lvlJc w:val="right"/>
      <w:pPr>
        <w:tabs>
          <w:tab w:val="num" w:pos="9990"/>
        </w:tabs>
        <w:ind w:left="9990" w:hanging="180"/>
      </w:pPr>
      <w:rPr>
        <w:rFonts w:cs="Times New Roman" w:hint="default"/>
      </w:rPr>
    </w:lvl>
  </w:abstractNum>
  <w:abstractNum w:abstractNumId="15" w15:restartNumberingAfterBreak="0">
    <w:nsid w:val="079D49AF"/>
    <w:multiLevelType w:val="hybridMultilevel"/>
    <w:tmpl w:val="E85CC696"/>
    <w:lvl w:ilvl="0" w:tplc="8C5286D4">
      <w:start w:val="1"/>
      <w:numFmt w:val="decimal"/>
      <w:lvlText w:val="%1."/>
      <w:lvlJc w:val="left"/>
      <w:pPr>
        <w:tabs>
          <w:tab w:val="num" w:pos="1194"/>
        </w:tabs>
        <w:ind w:left="1194" w:hanging="400"/>
      </w:pPr>
      <w:rPr>
        <w:rFonts w:cs="Times New Roman" w:hint="eastAsia"/>
      </w:rPr>
    </w:lvl>
    <w:lvl w:ilvl="1" w:tplc="08090019" w:tentative="1">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6" w15:restartNumberingAfterBreak="0">
    <w:nsid w:val="08026F11"/>
    <w:multiLevelType w:val="hybridMultilevel"/>
    <w:tmpl w:val="2A5A1AA4"/>
    <w:lvl w:ilvl="0" w:tplc="FFFFFFFF">
      <w:start w:val="5"/>
      <w:numFmt w:val="bullet"/>
      <w:lvlText w:val="–"/>
      <w:lvlJc w:val="left"/>
      <w:pPr>
        <w:ind w:left="360" w:hanging="360"/>
      </w:pPr>
      <w:rPr>
        <w:rFonts w:ascii="Times New Roman" w:eastAsia="Times New Roman" w:hAnsi="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08432FB2"/>
    <w:multiLevelType w:val="hybridMultilevel"/>
    <w:tmpl w:val="D78211E4"/>
    <w:lvl w:ilvl="0" w:tplc="84CC2C8A">
      <w:start w:val="5"/>
      <w:numFmt w:val="bullet"/>
      <w:lvlText w:val="–"/>
      <w:lvlJc w:val="left"/>
      <w:pPr>
        <w:ind w:left="400" w:hanging="400"/>
      </w:pPr>
      <w:rPr>
        <w:rFonts w:ascii="Times New Roman" w:eastAsia="Times New Roman" w:hAnsi="Times New Roman" w:hint="default"/>
        <w:lang w:val="en-GB"/>
      </w:rPr>
    </w:lvl>
    <w:lvl w:ilvl="1" w:tplc="04090003" w:tentative="1">
      <w:start w:val="1"/>
      <w:numFmt w:val="bullet"/>
      <w:lvlText w:val=""/>
      <w:lvlJc w:val="left"/>
      <w:pPr>
        <w:ind w:left="800" w:hanging="400"/>
      </w:pPr>
      <w:rPr>
        <w:rFonts w:ascii="Wingdings" w:hAnsi="Wingdings" w:hint="default"/>
      </w:rPr>
    </w:lvl>
    <w:lvl w:ilvl="2" w:tplc="04090005" w:tentative="1">
      <w:start w:val="1"/>
      <w:numFmt w:val="bullet"/>
      <w:lvlText w:val=""/>
      <w:lvlJc w:val="left"/>
      <w:pPr>
        <w:ind w:left="1200" w:hanging="400"/>
      </w:pPr>
      <w:rPr>
        <w:rFonts w:ascii="Wingdings" w:hAnsi="Wingdings" w:hint="default"/>
      </w:rPr>
    </w:lvl>
    <w:lvl w:ilvl="3" w:tplc="04090001" w:tentative="1">
      <w:start w:val="1"/>
      <w:numFmt w:val="bullet"/>
      <w:lvlText w:val=""/>
      <w:lvlJc w:val="left"/>
      <w:pPr>
        <w:ind w:left="1600" w:hanging="400"/>
      </w:pPr>
      <w:rPr>
        <w:rFonts w:ascii="Wingdings" w:hAnsi="Wingdings" w:hint="default"/>
      </w:rPr>
    </w:lvl>
    <w:lvl w:ilvl="4" w:tplc="04090003" w:tentative="1">
      <w:start w:val="1"/>
      <w:numFmt w:val="bullet"/>
      <w:lvlText w:val=""/>
      <w:lvlJc w:val="left"/>
      <w:pPr>
        <w:ind w:left="2000" w:hanging="400"/>
      </w:pPr>
      <w:rPr>
        <w:rFonts w:ascii="Wingdings" w:hAnsi="Wingdings" w:hint="default"/>
      </w:rPr>
    </w:lvl>
    <w:lvl w:ilvl="5" w:tplc="04090005" w:tentative="1">
      <w:start w:val="1"/>
      <w:numFmt w:val="bullet"/>
      <w:lvlText w:val=""/>
      <w:lvlJc w:val="left"/>
      <w:pPr>
        <w:ind w:left="2400" w:hanging="400"/>
      </w:pPr>
      <w:rPr>
        <w:rFonts w:ascii="Wingdings" w:hAnsi="Wingdings" w:hint="default"/>
      </w:rPr>
    </w:lvl>
    <w:lvl w:ilvl="6" w:tplc="04090001" w:tentative="1">
      <w:start w:val="1"/>
      <w:numFmt w:val="bullet"/>
      <w:lvlText w:val=""/>
      <w:lvlJc w:val="left"/>
      <w:pPr>
        <w:ind w:left="2800" w:hanging="400"/>
      </w:pPr>
      <w:rPr>
        <w:rFonts w:ascii="Wingdings" w:hAnsi="Wingdings" w:hint="default"/>
      </w:rPr>
    </w:lvl>
    <w:lvl w:ilvl="7" w:tplc="04090003" w:tentative="1">
      <w:start w:val="1"/>
      <w:numFmt w:val="bullet"/>
      <w:lvlText w:val=""/>
      <w:lvlJc w:val="left"/>
      <w:pPr>
        <w:ind w:left="3200" w:hanging="400"/>
      </w:pPr>
      <w:rPr>
        <w:rFonts w:ascii="Wingdings" w:hAnsi="Wingdings" w:hint="default"/>
      </w:rPr>
    </w:lvl>
    <w:lvl w:ilvl="8" w:tplc="04090005" w:tentative="1">
      <w:start w:val="1"/>
      <w:numFmt w:val="bullet"/>
      <w:lvlText w:val=""/>
      <w:lvlJc w:val="left"/>
      <w:pPr>
        <w:ind w:left="3600" w:hanging="400"/>
      </w:pPr>
      <w:rPr>
        <w:rFonts w:ascii="Wingdings" w:hAnsi="Wingdings" w:hint="default"/>
      </w:rPr>
    </w:lvl>
  </w:abstractNum>
  <w:abstractNum w:abstractNumId="18" w15:restartNumberingAfterBreak="0">
    <w:nsid w:val="08A55008"/>
    <w:multiLevelType w:val="multilevel"/>
    <w:tmpl w:val="791EE6E4"/>
    <w:lvl w:ilvl="0">
      <w:start w:val="1"/>
      <w:numFmt w:val="upperLetter"/>
      <w:pStyle w:val="ANNEX"/>
      <w:suff w:val="nothing"/>
      <w:lvlText w:val="Annex %1"/>
      <w:lvlJc w:val="left"/>
      <w:rPr>
        <w:rFonts w:ascii="Arial" w:hAnsi="Arial" w:cs="Times New Roman" w:hint="default"/>
        <w:b/>
        <w:i w:val="0"/>
        <w:sz w:val="28"/>
      </w:rPr>
    </w:lvl>
    <w:lvl w:ilvl="1">
      <w:start w:val="1"/>
      <w:numFmt w:val="decimal"/>
      <w:pStyle w:val="a2"/>
      <w:lvlText w:val="%1.%2"/>
      <w:lvlJc w:val="left"/>
      <w:pPr>
        <w:tabs>
          <w:tab w:val="num" w:pos="360"/>
        </w:tabs>
      </w:pPr>
      <w:rPr>
        <w:rFonts w:cs="Times New Roman"/>
        <w:b/>
        <w:i w:val="0"/>
      </w:rPr>
    </w:lvl>
    <w:lvl w:ilvl="2">
      <w:start w:val="1"/>
      <w:numFmt w:val="decimal"/>
      <w:pStyle w:val="a3"/>
      <w:lvlText w:val="%1.%2.%3"/>
      <w:lvlJc w:val="left"/>
      <w:pPr>
        <w:tabs>
          <w:tab w:val="num" w:pos="720"/>
        </w:tabs>
      </w:pPr>
      <w:rPr>
        <w:rFonts w:cs="Times New Roman"/>
        <w:b/>
        <w:i w:val="0"/>
      </w:rPr>
    </w:lvl>
    <w:lvl w:ilvl="3">
      <w:start w:val="1"/>
      <w:numFmt w:val="decimal"/>
      <w:pStyle w:val="a4"/>
      <w:lvlText w:val="%1.%2.%3.%4"/>
      <w:lvlJc w:val="left"/>
      <w:pPr>
        <w:tabs>
          <w:tab w:val="num" w:pos="1080"/>
        </w:tabs>
      </w:pPr>
      <w:rPr>
        <w:rFonts w:cs="Times New Roman"/>
        <w:b/>
        <w:i w:val="0"/>
      </w:rPr>
    </w:lvl>
    <w:lvl w:ilvl="4">
      <w:start w:val="1"/>
      <w:numFmt w:val="decimal"/>
      <w:pStyle w:val="a5"/>
      <w:lvlText w:val="%1.%2.%3.%4.%5"/>
      <w:lvlJc w:val="left"/>
      <w:pPr>
        <w:tabs>
          <w:tab w:val="num" w:pos="1080"/>
        </w:tabs>
      </w:pPr>
      <w:rPr>
        <w:rFonts w:cs="Times New Roman"/>
        <w:b/>
        <w:i w:val="0"/>
      </w:rPr>
    </w:lvl>
    <w:lvl w:ilvl="5">
      <w:start w:val="1"/>
      <w:numFmt w:val="decimal"/>
      <w:pStyle w:val="a6"/>
      <w:lvlText w:val="%1.%2.%3.%4.%5.%6"/>
      <w:lvlJc w:val="left"/>
      <w:pPr>
        <w:tabs>
          <w:tab w:val="num" w:pos="1440"/>
        </w:tabs>
      </w:pPr>
      <w:rPr>
        <w:rFonts w:cs="Times New Roman"/>
        <w:b/>
        <w:i w:val="0"/>
      </w:rPr>
    </w:lvl>
    <w:lvl w:ilvl="6">
      <w:start w:val="1"/>
      <w:numFmt w:val="lowerRoman"/>
      <w:lvlText w:val="(%7)"/>
      <w:lvlJc w:val="left"/>
      <w:pPr>
        <w:tabs>
          <w:tab w:val="num" w:pos="5040"/>
        </w:tabs>
        <w:ind w:left="4320"/>
      </w:pPr>
      <w:rPr>
        <w:rFonts w:cs="Times New Roman"/>
      </w:rPr>
    </w:lvl>
    <w:lvl w:ilvl="7">
      <w:start w:val="1"/>
      <w:numFmt w:val="lowerLetter"/>
      <w:lvlText w:val="(%8)"/>
      <w:lvlJc w:val="left"/>
      <w:pPr>
        <w:tabs>
          <w:tab w:val="num" w:pos="5400"/>
        </w:tabs>
        <w:ind w:left="5040"/>
      </w:pPr>
      <w:rPr>
        <w:rFonts w:cs="Times New Roman"/>
      </w:rPr>
    </w:lvl>
    <w:lvl w:ilvl="8">
      <w:start w:val="1"/>
      <w:numFmt w:val="lowerRoman"/>
      <w:lvlText w:val="(%9)"/>
      <w:lvlJc w:val="left"/>
      <w:pPr>
        <w:tabs>
          <w:tab w:val="num" w:pos="6120"/>
        </w:tabs>
        <w:ind w:left="5760"/>
      </w:pPr>
      <w:rPr>
        <w:rFonts w:cs="Times New Roman"/>
      </w:rPr>
    </w:lvl>
  </w:abstractNum>
  <w:abstractNum w:abstractNumId="19" w15:restartNumberingAfterBreak="0">
    <w:nsid w:val="099F3A0C"/>
    <w:multiLevelType w:val="hybridMultilevel"/>
    <w:tmpl w:val="49549CA8"/>
    <w:lvl w:ilvl="0" w:tplc="1A80FE52">
      <w:start w:val="1"/>
      <w:numFmt w:val="bullet"/>
      <w:pStyle w:val="AVCBulletlevel5"/>
      <w:lvlText w:val=""/>
      <w:lvlJc w:val="left"/>
      <w:pPr>
        <w:tabs>
          <w:tab w:val="num" w:pos="2705"/>
        </w:tabs>
        <w:ind w:left="2705" w:hanging="1121"/>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0A84253D"/>
    <w:multiLevelType w:val="hybridMultilevel"/>
    <w:tmpl w:val="97FAC264"/>
    <w:lvl w:ilvl="0" w:tplc="84CC2C8A">
      <w:start w:val="5"/>
      <w:numFmt w:val="bullet"/>
      <w:lvlText w:val="–"/>
      <w:lvlJc w:val="left"/>
      <w:pPr>
        <w:tabs>
          <w:tab w:val="num" w:pos="400"/>
        </w:tabs>
        <w:ind w:left="400" w:hanging="400"/>
      </w:pPr>
      <w:rPr>
        <w:rFonts w:ascii="Times New Roman" w:eastAsia="Times New Roman" w:hAnsi="Times New Roman" w:hint="default"/>
        <w:lang w:val="en-GB"/>
      </w:rPr>
    </w:lvl>
    <w:lvl w:ilvl="1" w:tplc="FFFFFFFF">
      <w:start w:val="5"/>
      <w:numFmt w:val="bullet"/>
      <w:lvlText w:val="–"/>
      <w:lvlJc w:val="left"/>
      <w:pPr>
        <w:tabs>
          <w:tab w:val="num" w:pos="800"/>
        </w:tabs>
        <w:ind w:left="800" w:hanging="400"/>
      </w:pPr>
      <w:rPr>
        <w:rFonts w:ascii="Times New Roman" w:eastAsia="Times New Roman" w:hAnsi="Times New Roman" w:hint="default"/>
      </w:rPr>
    </w:lvl>
    <w:lvl w:ilvl="2" w:tplc="FA0AE636">
      <w:start w:val="1"/>
      <w:numFmt w:val="decimal"/>
      <w:lvlText w:val="%3."/>
      <w:lvlJc w:val="left"/>
      <w:pPr>
        <w:tabs>
          <w:tab w:val="num" w:pos="1200"/>
        </w:tabs>
        <w:ind w:left="1200" w:hanging="400"/>
      </w:pPr>
      <w:rPr>
        <w:rFonts w:cs="Times New Roman" w:hint="default"/>
      </w:rPr>
    </w:lvl>
    <w:lvl w:ilvl="3" w:tplc="04090001">
      <w:start w:val="1"/>
      <w:numFmt w:val="bullet"/>
      <w:lvlText w:val=""/>
      <w:lvlJc w:val="left"/>
      <w:pPr>
        <w:tabs>
          <w:tab w:val="num" w:pos="1600"/>
        </w:tabs>
        <w:ind w:left="1600" w:hanging="400"/>
      </w:pPr>
      <w:rPr>
        <w:rFonts w:ascii="Wingdings" w:hAnsi="Wingdings" w:hint="default"/>
      </w:rPr>
    </w:lvl>
    <w:lvl w:ilvl="4" w:tplc="04090003" w:tentative="1">
      <w:start w:val="1"/>
      <w:numFmt w:val="bullet"/>
      <w:lvlText w:val=""/>
      <w:lvlJc w:val="left"/>
      <w:pPr>
        <w:tabs>
          <w:tab w:val="num" w:pos="2000"/>
        </w:tabs>
        <w:ind w:left="2000" w:hanging="400"/>
      </w:pPr>
      <w:rPr>
        <w:rFonts w:ascii="Wingdings" w:hAnsi="Wingdings"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21" w15:restartNumberingAfterBreak="0">
    <w:nsid w:val="0AED6AA1"/>
    <w:multiLevelType w:val="hybridMultilevel"/>
    <w:tmpl w:val="64AEC862"/>
    <w:lvl w:ilvl="0" w:tplc="FFFFFFFF">
      <w:start w:val="5"/>
      <w:numFmt w:val="bullet"/>
      <w:lvlText w:val="–"/>
      <w:lvlJc w:val="left"/>
      <w:pPr>
        <w:ind w:left="840" w:hanging="420"/>
      </w:pPr>
      <w:rPr>
        <w:rFonts w:ascii="Times New Roman" w:eastAsia="Times New Roman" w:hAnsi="Times New Roman" w:hint="default"/>
      </w:rPr>
    </w:lvl>
    <w:lvl w:ilvl="1" w:tplc="04090003" w:tentative="1">
      <w:start w:val="1"/>
      <w:numFmt w:val="bullet"/>
      <w:lvlText w:val=""/>
      <w:lvlJc w:val="left"/>
      <w:pPr>
        <w:ind w:left="1260" w:hanging="420"/>
      </w:pPr>
      <w:rPr>
        <w:rFonts w:ascii="Wingdings" w:hAnsi="Wingdings" w:hint="default"/>
      </w:rPr>
    </w:lvl>
    <w:lvl w:ilvl="2" w:tplc="04090005">
      <w:start w:val="1"/>
      <w:numFmt w:val="bullet"/>
      <w:lvlText w:val=""/>
      <w:lvlJc w:val="left"/>
      <w:pPr>
        <w:ind w:left="1680" w:hanging="420"/>
      </w:pPr>
      <w:rPr>
        <w:rFonts w:ascii="Wingdings" w:hAnsi="Wingdings" w:hint="default"/>
      </w:rPr>
    </w:lvl>
    <w:lvl w:ilvl="3" w:tplc="0409000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22" w15:restartNumberingAfterBreak="0">
    <w:nsid w:val="0B0E59F0"/>
    <w:multiLevelType w:val="hybridMultilevel"/>
    <w:tmpl w:val="2B363AEC"/>
    <w:lvl w:ilvl="0" w:tplc="0A7ED9B2">
      <w:start w:val="1"/>
      <w:numFmt w:val="lowerLetter"/>
      <w:lvlText w:val="%1."/>
      <w:lvlJc w:val="left"/>
      <w:pPr>
        <w:ind w:left="1069" w:hanging="360"/>
      </w:pPr>
      <w:rPr>
        <w:rFonts w:cs="Times New Roman" w:hint="eastAsia"/>
      </w:rPr>
    </w:lvl>
    <w:lvl w:ilvl="1" w:tplc="08090019">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3" w15:restartNumberingAfterBreak="0">
    <w:nsid w:val="0B5E3B3D"/>
    <w:multiLevelType w:val="hybridMultilevel"/>
    <w:tmpl w:val="D8DAD2D6"/>
    <w:lvl w:ilvl="0" w:tplc="0409000F">
      <w:start w:val="1"/>
      <w:numFmt w:val="decimal"/>
      <w:lvlText w:val="%1."/>
      <w:lvlJc w:val="left"/>
      <w:pPr>
        <w:tabs>
          <w:tab w:val="num" w:pos="360"/>
        </w:tabs>
        <w:ind w:left="360" w:hanging="360"/>
      </w:pPr>
      <w:rPr>
        <w:rFonts w:cs="Times New Roman"/>
      </w:rPr>
    </w:lvl>
    <w:lvl w:ilvl="1" w:tplc="69A68DC0">
      <w:start w:val="1"/>
      <w:numFmt w:val="bullet"/>
      <w:lvlText w:val="-"/>
      <w:lvlJc w:val="left"/>
      <w:pPr>
        <w:tabs>
          <w:tab w:val="num" w:pos="1080"/>
        </w:tabs>
        <w:ind w:left="1080" w:hanging="360"/>
      </w:pPr>
      <w:rPr>
        <w:rFonts w:ascii="Times New Roman" w:hAnsi="Times New Roman" w:hint="default"/>
      </w:rPr>
    </w:lvl>
    <w:lvl w:ilvl="2" w:tplc="0409001B">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24" w15:restartNumberingAfterBreak="0">
    <w:nsid w:val="0CC800CF"/>
    <w:multiLevelType w:val="hybridMultilevel"/>
    <w:tmpl w:val="B6625B40"/>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0DA6469A"/>
    <w:multiLevelType w:val="hybridMultilevel"/>
    <w:tmpl w:val="2A3E098A"/>
    <w:lvl w:ilvl="0" w:tplc="1009000F">
      <w:start w:val="1"/>
      <w:numFmt w:val="decimal"/>
      <w:lvlText w:val="%1."/>
      <w:lvlJc w:val="left"/>
      <w:pPr>
        <w:ind w:left="420" w:hanging="420"/>
      </w:pPr>
      <w:rPr>
        <w:rFonts w:hint="default"/>
      </w:rPr>
    </w:lvl>
    <w:lvl w:ilvl="1" w:tplc="04090003">
      <w:start w:val="1"/>
      <w:numFmt w:val="bullet"/>
      <w:lvlText w:val=""/>
      <w:lvlJc w:val="left"/>
      <w:pPr>
        <w:ind w:left="840" w:hanging="420"/>
      </w:pPr>
      <w:rPr>
        <w:rFonts w:ascii="Wingdings" w:hAnsi="Wingdings" w:hint="default"/>
      </w:rPr>
    </w:lvl>
    <w:lvl w:ilvl="2" w:tplc="04090005">
      <w:start w:val="1"/>
      <w:numFmt w:val="bullet"/>
      <w:lvlText w:val=""/>
      <w:lvlJc w:val="left"/>
      <w:pPr>
        <w:ind w:left="1260" w:hanging="420"/>
      </w:pPr>
      <w:rPr>
        <w:rFonts w:ascii="Wingdings" w:hAnsi="Wingdings" w:hint="default"/>
      </w:rPr>
    </w:lvl>
    <w:lvl w:ilvl="3" w:tplc="0409000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6" w15:restartNumberingAfterBreak="0">
    <w:nsid w:val="0DA647CB"/>
    <w:multiLevelType w:val="hybridMultilevel"/>
    <w:tmpl w:val="E85CC696"/>
    <w:lvl w:ilvl="0" w:tplc="8C5286D4">
      <w:start w:val="1"/>
      <w:numFmt w:val="decimal"/>
      <w:lvlText w:val="%1."/>
      <w:lvlJc w:val="left"/>
      <w:pPr>
        <w:tabs>
          <w:tab w:val="num" w:pos="1194"/>
        </w:tabs>
        <w:ind w:left="1194" w:hanging="400"/>
      </w:pPr>
      <w:rPr>
        <w:rFonts w:cs="Times New Roman" w:hint="eastAsia"/>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7" w15:restartNumberingAfterBreak="0">
    <w:nsid w:val="0E9803D4"/>
    <w:multiLevelType w:val="hybridMultilevel"/>
    <w:tmpl w:val="1374D008"/>
    <w:lvl w:ilvl="0" w:tplc="0409000F">
      <w:start w:val="1"/>
      <w:numFmt w:val="decimal"/>
      <w:lvlText w:val="%1."/>
      <w:lvlJc w:val="left"/>
      <w:pPr>
        <w:ind w:left="720" w:hanging="360"/>
      </w:pPr>
      <w:rPr>
        <w:rFonts w:cs="Times New Roman"/>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8" w15:restartNumberingAfterBreak="0">
    <w:nsid w:val="0F1121D4"/>
    <w:multiLevelType w:val="hybridMultilevel"/>
    <w:tmpl w:val="5D1EBB64"/>
    <w:lvl w:ilvl="0" w:tplc="36687D56">
      <w:start w:val="1"/>
      <w:numFmt w:val="decimal"/>
      <w:lvlText w:val="%1."/>
      <w:lvlJc w:val="left"/>
      <w:pPr>
        <w:tabs>
          <w:tab w:val="num" w:pos="940"/>
        </w:tabs>
        <w:ind w:left="940" w:hanging="400"/>
      </w:pPr>
      <w:rPr>
        <w:rFonts w:cs="Times New Roman" w:hint="default"/>
      </w:rPr>
    </w:lvl>
    <w:lvl w:ilvl="1" w:tplc="919ED22E">
      <w:numFmt w:val="bullet"/>
      <w:lvlText w:val="–"/>
      <w:lvlJc w:val="left"/>
      <w:pPr>
        <w:tabs>
          <w:tab w:val="num" w:pos="1345"/>
        </w:tabs>
        <w:ind w:left="1345" w:hanging="405"/>
      </w:pPr>
      <w:rPr>
        <w:rFonts w:ascii="Times New Roman" w:eastAsia="Batang" w:hAnsi="Times New Roman" w:hint="default"/>
      </w:rPr>
    </w:lvl>
    <w:lvl w:ilvl="2" w:tplc="0409001B" w:tentative="1">
      <w:start w:val="1"/>
      <w:numFmt w:val="lowerRoman"/>
      <w:lvlText w:val="%3."/>
      <w:lvlJc w:val="right"/>
      <w:pPr>
        <w:tabs>
          <w:tab w:val="num" w:pos="1740"/>
        </w:tabs>
        <w:ind w:left="1740" w:hanging="400"/>
      </w:pPr>
      <w:rPr>
        <w:rFonts w:cs="Times New Roman"/>
      </w:rPr>
    </w:lvl>
    <w:lvl w:ilvl="3" w:tplc="0409000F" w:tentative="1">
      <w:start w:val="1"/>
      <w:numFmt w:val="decimal"/>
      <w:lvlText w:val="%4."/>
      <w:lvlJc w:val="left"/>
      <w:pPr>
        <w:tabs>
          <w:tab w:val="num" w:pos="2140"/>
        </w:tabs>
        <w:ind w:left="2140" w:hanging="400"/>
      </w:pPr>
      <w:rPr>
        <w:rFonts w:cs="Times New Roman"/>
      </w:rPr>
    </w:lvl>
    <w:lvl w:ilvl="4" w:tplc="04090019" w:tentative="1">
      <w:start w:val="1"/>
      <w:numFmt w:val="upperLetter"/>
      <w:lvlText w:val="%5."/>
      <w:lvlJc w:val="left"/>
      <w:pPr>
        <w:tabs>
          <w:tab w:val="num" w:pos="2540"/>
        </w:tabs>
        <w:ind w:left="2540" w:hanging="400"/>
      </w:pPr>
      <w:rPr>
        <w:rFonts w:cs="Times New Roman"/>
      </w:rPr>
    </w:lvl>
    <w:lvl w:ilvl="5" w:tplc="0409001B" w:tentative="1">
      <w:start w:val="1"/>
      <w:numFmt w:val="lowerRoman"/>
      <w:lvlText w:val="%6."/>
      <w:lvlJc w:val="right"/>
      <w:pPr>
        <w:tabs>
          <w:tab w:val="num" w:pos="2940"/>
        </w:tabs>
        <w:ind w:left="2940" w:hanging="400"/>
      </w:pPr>
      <w:rPr>
        <w:rFonts w:cs="Times New Roman"/>
      </w:rPr>
    </w:lvl>
    <w:lvl w:ilvl="6" w:tplc="0409000F" w:tentative="1">
      <w:start w:val="1"/>
      <w:numFmt w:val="decimal"/>
      <w:lvlText w:val="%7."/>
      <w:lvlJc w:val="left"/>
      <w:pPr>
        <w:tabs>
          <w:tab w:val="num" w:pos="3340"/>
        </w:tabs>
        <w:ind w:left="3340" w:hanging="400"/>
      </w:pPr>
      <w:rPr>
        <w:rFonts w:cs="Times New Roman"/>
      </w:rPr>
    </w:lvl>
    <w:lvl w:ilvl="7" w:tplc="04090019" w:tentative="1">
      <w:start w:val="1"/>
      <w:numFmt w:val="upperLetter"/>
      <w:lvlText w:val="%8."/>
      <w:lvlJc w:val="left"/>
      <w:pPr>
        <w:tabs>
          <w:tab w:val="num" w:pos="3740"/>
        </w:tabs>
        <w:ind w:left="3740" w:hanging="400"/>
      </w:pPr>
      <w:rPr>
        <w:rFonts w:cs="Times New Roman"/>
      </w:rPr>
    </w:lvl>
    <w:lvl w:ilvl="8" w:tplc="0409001B" w:tentative="1">
      <w:start w:val="1"/>
      <w:numFmt w:val="lowerRoman"/>
      <w:lvlText w:val="%9."/>
      <w:lvlJc w:val="right"/>
      <w:pPr>
        <w:tabs>
          <w:tab w:val="num" w:pos="4140"/>
        </w:tabs>
        <w:ind w:left="4140" w:hanging="400"/>
      </w:pPr>
      <w:rPr>
        <w:rFonts w:cs="Times New Roman"/>
      </w:rPr>
    </w:lvl>
  </w:abstractNum>
  <w:abstractNum w:abstractNumId="29" w15:restartNumberingAfterBreak="0">
    <w:nsid w:val="11F9335A"/>
    <w:multiLevelType w:val="hybridMultilevel"/>
    <w:tmpl w:val="1D826E64"/>
    <w:lvl w:ilvl="0" w:tplc="0409000F">
      <w:start w:val="1"/>
      <w:numFmt w:val="decimal"/>
      <w:lvlText w:val="%1."/>
      <w:lvlJc w:val="left"/>
      <w:pPr>
        <w:tabs>
          <w:tab w:val="num" w:pos="400"/>
        </w:tabs>
        <w:ind w:left="400" w:hanging="400"/>
      </w:pPr>
      <w:rPr>
        <w:rFonts w:cs="Times New Roman"/>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30" w15:restartNumberingAfterBreak="0">
    <w:nsid w:val="13166DC7"/>
    <w:multiLevelType w:val="hybridMultilevel"/>
    <w:tmpl w:val="8D30F5C8"/>
    <w:lvl w:ilvl="0" w:tplc="DA4C2BBC">
      <w:start w:val="1"/>
      <w:numFmt w:val="decimal"/>
      <w:lvlText w:val="%1."/>
      <w:lvlJc w:val="left"/>
      <w:pPr>
        <w:tabs>
          <w:tab w:val="num" w:pos="400"/>
        </w:tabs>
        <w:ind w:left="400" w:hanging="400"/>
      </w:pPr>
      <w:rPr>
        <w:rFonts w:cs="Times New Roman" w:hint="eastAsia"/>
      </w:rPr>
    </w:lvl>
    <w:lvl w:ilvl="1" w:tplc="08090019">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31" w15:restartNumberingAfterBreak="0">
    <w:nsid w:val="143853C9"/>
    <w:multiLevelType w:val="hybridMultilevel"/>
    <w:tmpl w:val="C3BA5F08"/>
    <w:lvl w:ilvl="0" w:tplc="04090011">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32" w15:restartNumberingAfterBreak="0">
    <w:nsid w:val="15F167DF"/>
    <w:multiLevelType w:val="hybridMultilevel"/>
    <w:tmpl w:val="55F27D44"/>
    <w:lvl w:ilvl="0" w:tplc="04090019">
      <w:start w:val="1"/>
      <w:numFmt w:val="lowerLetter"/>
      <w:lvlText w:val="%1."/>
      <w:lvlJc w:val="left"/>
      <w:pPr>
        <w:ind w:left="1069" w:hanging="360"/>
      </w:pPr>
      <w:rPr>
        <w:rFonts w:cs="Times New Roman"/>
      </w:rPr>
    </w:lvl>
    <w:lvl w:ilvl="1" w:tplc="08090019">
      <w:start w:val="1"/>
      <w:numFmt w:val="lowerLetter"/>
      <w:lvlText w:val="%2."/>
      <w:lvlJc w:val="left"/>
      <w:pPr>
        <w:ind w:left="1789" w:hanging="360"/>
      </w:pPr>
      <w:rPr>
        <w:rFonts w:cs="Times New Roman"/>
      </w:rPr>
    </w:lvl>
    <w:lvl w:ilvl="2" w:tplc="0809001B">
      <w:start w:val="1"/>
      <w:numFmt w:val="lowerRoman"/>
      <w:lvlText w:val="%3."/>
      <w:lvlJc w:val="right"/>
      <w:pPr>
        <w:ind w:left="2509" w:hanging="180"/>
      </w:pPr>
      <w:rPr>
        <w:rFonts w:cs="Times New Roman"/>
      </w:rPr>
    </w:lvl>
    <w:lvl w:ilvl="3" w:tplc="0809000F" w:tentative="1">
      <w:start w:val="1"/>
      <w:numFmt w:val="decimal"/>
      <w:lvlText w:val="%4."/>
      <w:lvlJc w:val="left"/>
      <w:pPr>
        <w:ind w:left="3229" w:hanging="360"/>
      </w:pPr>
      <w:rPr>
        <w:rFonts w:cs="Times New Roman"/>
      </w:rPr>
    </w:lvl>
    <w:lvl w:ilvl="4" w:tplc="08090019" w:tentative="1">
      <w:start w:val="1"/>
      <w:numFmt w:val="lowerLetter"/>
      <w:lvlText w:val="%5."/>
      <w:lvlJc w:val="left"/>
      <w:pPr>
        <w:ind w:left="3949" w:hanging="360"/>
      </w:pPr>
      <w:rPr>
        <w:rFonts w:cs="Times New Roman"/>
      </w:rPr>
    </w:lvl>
    <w:lvl w:ilvl="5" w:tplc="0809001B" w:tentative="1">
      <w:start w:val="1"/>
      <w:numFmt w:val="lowerRoman"/>
      <w:lvlText w:val="%6."/>
      <w:lvlJc w:val="right"/>
      <w:pPr>
        <w:ind w:left="4669" w:hanging="180"/>
      </w:pPr>
      <w:rPr>
        <w:rFonts w:cs="Times New Roman"/>
      </w:rPr>
    </w:lvl>
    <w:lvl w:ilvl="6" w:tplc="0809000F" w:tentative="1">
      <w:start w:val="1"/>
      <w:numFmt w:val="decimal"/>
      <w:lvlText w:val="%7."/>
      <w:lvlJc w:val="left"/>
      <w:pPr>
        <w:ind w:left="5389" w:hanging="360"/>
      </w:pPr>
      <w:rPr>
        <w:rFonts w:cs="Times New Roman"/>
      </w:rPr>
    </w:lvl>
    <w:lvl w:ilvl="7" w:tplc="08090019" w:tentative="1">
      <w:start w:val="1"/>
      <w:numFmt w:val="lowerLetter"/>
      <w:lvlText w:val="%8."/>
      <w:lvlJc w:val="left"/>
      <w:pPr>
        <w:ind w:left="6109" w:hanging="360"/>
      </w:pPr>
      <w:rPr>
        <w:rFonts w:cs="Times New Roman"/>
      </w:rPr>
    </w:lvl>
    <w:lvl w:ilvl="8" w:tplc="0809001B" w:tentative="1">
      <w:start w:val="1"/>
      <w:numFmt w:val="lowerRoman"/>
      <w:lvlText w:val="%9."/>
      <w:lvlJc w:val="right"/>
      <w:pPr>
        <w:ind w:left="6829" w:hanging="180"/>
      </w:pPr>
      <w:rPr>
        <w:rFonts w:cs="Times New Roman"/>
      </w:rPr>
    </w:lvl>
  </w:abstractNum>
  <w:abstractNum w:abstractNumId="33" w15:restartNumberingAfterBreak="0">
    <w:nsid w:val="16283552"/>
    <w:multiLevelType w:val="hybridMultilevel"/>
    <w:tmpl w:val="682A7512"/>
    <w:lvl w:ilvl="0" w:tplc="22022FE6">
      <w:start w:val="1"/>
      <w:numFmt w:val="decimal"/>
      <w:lvlText w:val="%1."/>
      <w:lvlJc w:val="left"/>
      <w:pPr>
        <w:ind w:left="360" w:hanging="360"/>
      </w:pPr>
      <w:rPr>
        <w:rFonts w:hint="default"/>
      </w:rPr>
    </w:lvl>
    <w:lvl w:ilvl="1" w:tplc="FFFFFFFF">
      <w:start w:val="5"/>
      <w:numFmt w:val="bullet"/>
      <w:lvlText w:val="–"/>
      <w:lvlJc w:val="left"/>
      <w:pPr>
        <w:ind w:left="840" w:hanging="420"/>
      </w:pPr>
      <w:rPr>
        <w:rFonts w:ascii="Times New Roman" w:eastAsia="Times New Roman" w:hAnsi="Times New Roman" w:hint="default"/>
      </w:rPr>
    </w:lvl>
    <w:lvl w:ilvl="2" w:tplc="FFFFFFFF">
      <w:start w:val="5"/>
      <w:numFmt w:val="bullet"/>
      <w:lvlText w:val="–"/>
      <w:lvlJc w:val="left"/>
      <w:pPr>
        <w:ind w:left="1130" w:hanging="420"/>
      </w:pPr>
      <w:rPr>
        <w:rFonts w:ascii="Times New Roman" w:eastAsia="Times New Roman" w:hAnsi="Times New Roman" w:hint="default"/>
      </w:rPr>
    </w:lvl>
    <w:lvl w:ilvl="3" w:tplc="FFFFFFFF">
      <w:start w:val="5"/>
      <w:numFmt w:val="bullet"/>
      <w:lvlText w:val="–"/>
      <w:lvlJc w:val="left"/>
      <w:pPr>
        <w:ind w:left="1680" w:hanging="420"/>
      </w:pPr>
      <w:rPr>
        <w:rFonts w:ascii="Times New Roman" w:eastAsia="Times New Roman" w:hAnsi="Times New Roman" w:hint="default"/>
      </w:rPr>
    </w:lvl>
    <w:lvl w:ilvl="4" w:tplc="04090019">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4" w15:restartNumberingAfterBreak="0">
    <w:nsid w:val="16CF2FDF"/>
    <w:multiLevelType w:val="hybridMultilevel"/>
    <w:tmpl w:val="1D826E64"/>
    <w:lvl w:ilvl="0" w:tplc="0409000F">
      <w:start w:val="1"/>
      <w:numFmt w:val="decimal"/>
      <w:lvlText w:val="%1."/>
      <w:lvlJc w:val="left"/>
      <w:pPr>
        <w:tabs>
          <w:tab w:val="num" w:pos="400"/>
        </w:tabs>
        <w:ind w:left="400" w:hanging="400"/>
      </w:pPr>
      <w:rPr>
        <w:rFonts w:cs="Times New Roman"/>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35" w15:restartNumberingAfterBreak="0">
    <w:nsid w:val="18A65ED3"/>
    <w:multiLevelType w:val="hybridMultilevel"/>
    <w:tmpl w:val="B57E17AA"/>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196F5BD5"/>
    <w:multiLevelType w:val="hybridMultilevel"/>
    <w:tmpl w:val="6792AFE4"/>
    <w:lvl w:ilvl="0" w:tplc="FFFFFFFF">
      <w:start w:val="5"/>
      <w:numFmt w:val="bullet"/>
      <w:lvlText w:val="–"/>
      <w:lvlJc w:val="left"/>
      <w:pPr>
        <w:ind w:left="1080" w:hanging="360"/>
      </w:pPr>
      <w:rPr>
        <w:rFonts w:ascii="Times New Roman" w:eastAsia="Times New Roman" w:hAnsi="Times New Roman" w:hint="default"/>
      </w:rPr>
    </w:lvl>
    <w:lvl w:ilvl="1" w:tplc="FFFFFFFF">
      <w:start w:val="5"/>
      <w:numFmt w:val="bullet"/>
      <w:lvlText w:val="–"/>
      <w:lvlJc w:val="left"/>
      <w:pPr>
        <w:ind w:left="1494" w:hanging="360"/>
      </w:pPr>
      <w:rPr>
        <w:rFonts w:ascii="Times New Roman" w:eastAsia="Times New Roman" w:hAnsi="Times New Roman" w:hint="default"/>
      </w:rPr>
    </w:lvl>
    <w:lvl w:ilvl="2" w:tplc="84CC2C8A">
      <w:start w:val="5"/>
      <w:numFmt w:val="bullet"/>
      <w:lvlText w:val="–"/>
      <w:lvlJc w:val="left"/>
      <w:pPr>
        <w:ind w:left="1069" w:hanging="360"/>
      </w:pPr>
      <w:rPr>
        <w:rFonts w:ascii="Times New Roman" w:eastAsia="Times New Roman" w:hAnsi="Times New Roman" w:hint="default"/>
        <w:lang w:val="en-GB"/>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7" w15:restartNumberingAfterBreak="0">
    <w:nsid w:val="19ED5BA0"/>
    <w:multiLevelType w:val="hybridMultilevel"/>
    <w:tmpl w:val="A0A8D6F4"/>
    <w:lvl w:ilvl="0" w:tplc="8F24DCB8">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start w:val="1"/>
      <w:numFmt w:val="bullet"/>
      <w:lvlText w:val=""/>
      <w:lvlJc w:val="left"/>
      <w:pPr>
        <w:ind w:left="2160" w:hanging="360"/>
      </w:pPr>
      <w:rPr>
        <w:rFonts w:ascii="Wingdings" w:hAnsi="Wingdings" w:hint="default"/>
      </w:rPr>
    </w:lvl>
    <w:lvl w:ilvl="3" w:tplc="1009000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8" w15:restartNumberingAfterBreak="0">
    <w:nsid w:val="1AC83065"/>
    <w:multiLevelType w:val="hybridMultilevel"/>
    <w:tmpl w:val="B6625B40"/>
    <w:lvl w:ilvl="0" w:tplc="0809000F">
      <w:start w:val="1"/>
      <w:numFmt w:val="decimal"/>
      <w:lvlText w:val="%1."/>
      <w:lvlJc w:val="left"/>
      <w:pPr>
        <w:ind w:left="720" w:hanging="360"/>
      </w:pPr>
      <w:rPr>
        <w:rFonts w:cs="Times New Roman"/>
      </w:rPr>
    </w:lvl>
    <w:lvl w:ilvl="1" w:tplc="08090019">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39" w15:restartNumberingAfterBreak="0">
    <w:nsid w:val="1AFE392B"/>
    <w:multiLevelType w:val="hybridMultilevel"/>
    <w:tmpl w:val="33F6B96C"/>
    <w:lvl w:ilvl="0" w:tplc="1760132A">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40" w15:restartNumberingAfterBreak="0">
    <w:nsid w:val="1B0E17F6"/>
    <w:multiLevelType w:val="hybridMultilevel"/>
    <w:tmpl w:val="AAD40C0C"/>
    <w:lvl w:ilvl="0" w:tplc="0809000F">
      <w:start w:val="1"/>
      <w:numFmt w:val="decimal"/>
      <w:lvlText w:val="%1."/>
      <w:lvlJc w:val="left"/>
      <w:pPr>
        <w:ind w:left="720" w:hanging="360"/>
      </w:pPr>
      <w:rPr>
        <w:rFonts w:cs="Times New Roman"/>
      </w:rPr>
    </w:lvl>
    <w:lvl w:ilvl="1" w:tplc="08090019">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41" w15:restartNumberingAfterBreak="0">
    <w:nsid w:val="1B4D1421"/>
    <w:multiLevelType w:val="hybridMultilevel"/>
    <w:tmpl w:val="B7083566"/>
    <w:lvl w:ilvl="0" w:tplc="06F41E9E">
      <w:start w:val="1"/>
      <w:numFmt w:val="bullet"/>
      <w:pStyle w:val="AVCBulletlevel6"/>
      <w:lvlText w:val=""/>
      <w:lvlJc w:val="left"/>
      <w:pPr>
        <w:tabs>
          <w:tab w:val="num" w:pos="4690"/>
        </w:tabs>
        <w:ind w:left="4690" w:hanging="2703"/>
      </w:pPr>
      <w:rPr>
        <w:rFonts w:ascii="Symbol" w:hAnsi="Symbol" w:hint="default"/>
      </w:rPr>
    </w:lvl>
    <w:lvl w:ilvl="1" w:tplc="04547086">
      <w:start w:val="1"/>
      <w:numFmt w:val="bullet"/>
      <w:lvlText w:val="o"/>
      <w:lvlJc w:val="left"/>
      <w:pPr>
        <w:tabs>
          <w:tab w:val="num" w:pos="1440"/>
        </w:tabs>
        <w:ind w:left="1440" w:hanging="360"/>
      </w:pPr>
      <w:rPr>
        <w:rFonts w:ascii="Courier New" w:hAnsi="Courier New" w:hint="default"/>
      </w:rPr>
    </w:lvl>
    <w:lvl w:ilvl="2" w:tplc="2E6E928E" w:tentative="1">
      <w:start w:val="1"/>
      <w:numFmt w:val="bullet"/>
      <w:lvlText w:val=""/>
      <w:lvlJc w:val="left"/>
      <w:pPr>
        <w:tabs>
          <w:tab w:val="num" w:pos="2160"/>
        </w:tabs>
        <w:ind w:left="2160" w:hanging="360"/>
      </w:pPr>
      <w:rPr>
        <w:rFonts w:ascii="Wingdings" w:hAnsi="Wingdings" w:hint="default"/>
      </w:rPr>
    </w:lvl>
    <w:lvl w:ilvl="3" w:tplc="DBEC84FC" w:tentative="1">
      <w:start w:val="1"/>
      <w:numFmt w:val="bullet"/>
      <w:lvlText w:val=""/>
      <w:lvlJc w:val="left"/>
      <w:pPr>
        <w:tabs>
          <w:tab w:val="num" w:pos="2880"/>
        </w:tabs>
        <w:ind w:left="2880" w:hanging="360"/>
      </w:pPr>
      <w:rPr>
        <w:rFonts w:ascii="Symbol" w:hAnsi="Symbol" w:hint="default"/>
      </w:rPr>
    </w:lvl>
    <w:lvl w:ilvl="4" w:tplc="1B8E91D4" w:tentative="1">
      <w:start w:val="1"/>
      <w:numFmt w:val="bullet"/>
      <w:lvlText w:val="o"/>
      <w:lvlJc w:val="left"/>
      <w:pPr>
        <w:tabs>
          <w:tab w:val="num" w:pos="3600"/>
        </w:tabs>
        <w:ind w:left="3600" w:hanging="360"/>
      </w:pPr>
      <w:rPr>
        <w:rFonts w:ascii="Courier New" w:hAnsi="Courier New" w:hint="default"/>
      </w:rPr>
    </w:lvl>
    <w:lvl w:ilvl="5" w:tplc="D6D4360C" w:tentative="1">
      <w:start w:val="1"/>
      <w:numFmt w:val="bullet"/>
      <w:lvlText w:val=""/>
      <w:lvlJc w:val="left"/>
      <w:pPr>
        <w:tabs>
          <w:tab w:val="num" w:pos="4320"/>
        </w:tabs>
        <w:ind w:left="4320" w:hanging="360"/>
      </w:pPr>
      <w:rPr>
        <w:rFonts w:ascii="Wingdings" w:hAnsi="Wingdings" w:hint="default"/>
      </w:rPr>
    </w:lvl>
    <w:lvl w:ilvl="6" w:tplc="B9800F3E" w:tentative="1">
      <w:start w:val="1"/>
      <w:numFmt w:val="bullet"/>
      <w:lvlText w:val=""/>
      <w:lvlJc w:val="left"/>
      <w:pPr>
        <w:tabs>
          <w:tab w:val="num" w:pos="5040"/>
        </w:tabs>
        <w:ind w:left="5040" w:hanging="360"/>
      </w:pPr>
      <w:rPr>
        <w:rFonts w:ascii="Symbol" w:hAnsi="Symbol" w:hint="default"/>
      </w:rPr>
    </w:lvl>
    <w:lvl w:ilvl="7" w:tplc="FF3C6BA8" w:tentative="1">
      <w:start w:val="1"/>
      <w:numFmt w:val="bullet"/>
      <w:lvlText w:val="o"/>
      <w:lvlJc w:val="left"/>
      <w:pPr>
        <w:tabs>
          <w:tab w:val="num" w:pos="5760"/>
        </w:tabs>
        <w:ind w:left="5760" w:hanging="360"/>
      </w:pPr>
      <w:rPr>
        <w:rFonts w:ascii="Courier New" w:hAnsi="Courier New" w:hint="default"/>
      </w:rPr>
    </w:lvl>
    <w:lvl w:ilvl="8" w:tplc="9D380442"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1B747471"/>
    <w:multiLevelType w:val="hybridMultilevel"/>
    <w:tmpl w:val="29F4BC8A"/>
    <w:lvl w:ilvl="0" w:tplc="0809000F">
      <w:start w:val="1"/>
      <w:numFmt w:val="decimal"/>
      <w:lvlText w:val="%1."/>
      <w:lvlJc w:val="left"/>
      <w:pPr>
        <w:ind w:left="720" w:hanging="360"/>
      </w:pPr>
      <w:rPr>
        <w:rFonts w:cs="Times New Roman"/>
      </w:rPr>
    </w:lvl>
    <w:lvl w:ilvl="1" w:tplc="08090019">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43" w15:restartNumberingAfterBreak="0">
    <w:nsid w:val="1BA719E9"/>
    <w:multiLevelType w:val="hybridMultilevel"/>
    <w:tmpl w:val="460A6316"/>
    <w:lvl w:ilvl="0" w:tplc="1009000F">
      <w:start w:val="1"/>
      <w:numFmt w:val="decimal"/>
      <w:lvlText w:val="%1."/>
      <w:lvlJc w:val="left"/>
      <w:pPr>
        <w:ind w:left="1058" w:hanging="360"/>
      </w:pPr>
      <w:rPr>
        <w:rFonts w:hint="default"/>
      </w:rPr>
    </w:lvl>
    <w:lvl w:ilvl="1" w:tplc="04090003" w:tentative="1">
      <w:start w:val="1"/>
      <w:numFmt w:val="bullet"/>
      <w:lvlText w:val="o"/>
      <w:lvlJc w:val="left"/>
      <w:pPr>
        <w:ind w:left="1778" w:hanging="360"/>
      </w:pPr>
      <w:rPr>
        <w:rFonts w:ascii="Courier New" w:hAnsi="Courier New" w:cs="Courier New" w:hint="default"/>
      </w:rPr>
    </w:lvl>
    <w:lvl w:ilvl="2" w:tplc="04090005" w:tentative="1">
      <w:start w:val="1"/>
      <w:numFmt w:val="bullet"/>
      <w:lvlText w:val=""/>
      <w:lvlJc w:val="left"/>
      <w:pPr>
        <w:ind w:left="2498" w:hanging="360"/>
      </w:pPr>
      <w:rPr>
        <w:rFonts w:ascii="Wingdings" w:hAnsi="Wingdings" w:hint="default"/>
      </w:rPr>
    </w:lvl>
    <w:lvl w:ilvl="3" w:tplc="04090001" w:tentative="1">
      <w:start w:val="1"/>
      <w:numFmt w:val="bullet"/>
      <w:lvlText w:val=""/>
      <w:lvlJc w:val="left"/>
      <w:pPr>
        <w:ind w:left="3218" w:hanging="360"/>
      </w:pPr>
      <w:rPr>
        <w:rFonts w:ascii="Symbol" w:hAnsi="Symbol" w:hint="default"/>
      </w:rPr>
    </w:lvl>
    <w:lvl w:ilvl="4" w:tplc="04090003" w:tentative="1">
      <w:start w:val="1"/>
      <w:numFmt w:val="bullet"/>
      <w:lvlText w:val="o"/>
      <w:lvlJc w:val="left"/>
      <w:pPr>
        <w:ind w:left="3938" w:hanging="360"/>
      </w:pPr>
      <w:rPr>
        <w:rFonts w:ascii="Courier New" w:hAnsi="Courier New" w:cs="Courier New" w:hint="default"/>
      </w:rPr>
    </w:lvl>
    <w:lvl w:ilvl="5" w:tplc="04090005" w:tentative="1">
      <w:start w:val="1"/>
      <w:numFmt w:val="bullet"/>
      <w:lvlText w:val=""/>
      <w:lvlJc w:val="left"/>
      <w:pPr>
        <w:ind w:left="4658" w:hanging="360"/>
      </w:pPr>
      <w:rPr>
        <w:rFonts w:ascii="Wingdings" w:hAnsi="Wingdings" w:hint="default"/>
      </w:rPr>
    </w:lvl>
    <w:lvl w:ilvl="6" w:tplc="04090001" w:tentative="1">
      <w:start w:val="1"/>
      <w:numFmt w:val="bullet"/>
      <w:lvlText w:val=""/>
      <w:lvlJc w:val="left"/>
      <w:pPr>
        <w:ind w:left="5378" w:hanging="360"/>
      </w:pPr>
      <w:rPr>
        <w:rFonts w:ascii="Symbol" w:hAnsi="Symbol" w:hint="default"/>
      </w:rPr>
    </w:lvl>
    <w:lvl w:ilvl="7" w:tplc="04090003" w:tentative="1">
      <w:start w:val="1"/>
      <w:numFmt w:val="bullet"/>
      <w:lvlText w:val="o"/>
      <w:lvlJc w:val="left"/>
      <w:pPr>
        <w:ind w:left="6098" w:hanging="360"/>
      </w:pPr>
      <w:rPr>
        <w:rFonts w:ascii="Courier New" w:hAnsi="Courier New" w:cs="Courier New" w:hint="default"/>
      </w:rPr>
    </w:lvl>
    <w:lvl w:ilvl="8" w:tplc="04090005" w:tentative="1">
      <w:start w:val="1"/>
      <w:numFmt w:val="bullet"/>
      <w:lvlText w:val=""/>
      <w:lvlJc w:val="left"/>
      <w:pPr>
        <w:ind w:left="6818" w:hanging="360"/>
      </w:pPr>
      <w:rPr>
        <w:rFonts w:ascii="Wingdings" w:hAnsi="Wingdings" w:hint="default"/>
      </w:rPr>
    </w:lvl>
  </w:abstractNum>
  <w:abstractNum w:abstractNumId="44" w15:restartNumberingAfterBreak="0">
    <w:nsid w:val="1C856224"/>
    <w:multiLevelType w:val="multilevel"/>
    <w:tmpl w:val="D4DA5656"/>
    <w:lvl w:ilvl="0">
      <w:start w:val="3"/>
      <w:numFmt w:val="decimal"/>
      <w:lvlText w:val="%1"/>
      <w:lvlJc w:val="left"/>
      <w:pPr>
        <w:tabs>
          <w:tab w:val="num" w:pos="795"/>
        </w:tabs>
        <w:ind w:left="795" w:hanging="795"/>
      </w:pPr>
      <w:rPr>
        <w:rFonts w:cs="Times New Roman" w:hint="default"/>
        <w:b/>
        <w:bCs/>
      </w:rPr>
    </w:lvl>
    <w:lvl w:ilvl="1">
      <w:start w:val="1"/>
      <w:numFmt w:val="decimal"/>
      <w:lvlText w:val="%1.%2"/>
      <w:lvlJc w:val="left"/>
      <w:pPr>
        <w:tabs>
          <w:tab w:val="num" w:pos="795"/>
        </w:tabs>
        <w:ind w:left="795" w:hanging="795"/>
      </w:pPr>
      <w:rPr>
        <w:rFonts w:cs="Times New Roman" w:hint="default"/>
        <w:b/>
        <w:bCs/>
      </w:rPr>
    </w:lvl>
    <w:lvl w:ilvl="2">
      <w:start w:val="1"/>
      <w:numFmt w:val="decimal"/>
      <w:lvlText w:val="%1.%2.%3"/>
      <w:lvlJc w:val="left"/>
      <w:pPr>
        <w:tabs>
          <w:tab w:val="num" w:pos="795"/>
        </w:tabs>
        <w:ind w:left="795" w:hanging="795"/>
      </w:pPr>
      <w:rPr>
        <w:rFonts w:cs="Times New Roman" w:hint="default"/>
        <w:b/>
        <w:bCs/>
      </w:rPr>
    </w:lvl>
    <w:lvl w:ilvl="3">
      <w:start w:val="1"/>
      <w:numFmt w:val="decimal"/>
      <w:lvlText w:val="%1.%2.%3.%4"/>
      <w:lvlJc w:val="left"/>
      <w:pPr>
        <w:tabs>
          <w:tab w:val="num" w:pos="795"/>
        </w:tabs>
        <w:ind w:left="795" w:hanging="795"/>
      </w:pPr>
      <w:rPr>
        <w:rFonts w:cs="Times New Roman" w:hint="default"/>
        <w:b/>
        <w:bCs/>
      </w:rPr>
    </w:lvl>
    <w:lvl w:ilvl="4">
      <w:start w:val="1"/>
      <w:numFmt w:val="decimal"/>
      <w:lvlText w:val="%1.%2.%3.%4.%5"/>
      <w:lvlJc w:val="left"/>
      <w:pPr>
        <w:tabs>
          <w:tab w:val="num" w:pos="795"/>
        </w:tabs>
        <w:ind w:left="795" w:hanging="795"/>
      </w:pPr>
      <w:rPr>
        <w:rFonts w:cs="Times New Roman" w:hint="default"/>
        <w:b/>
        <w:bCs/>
      </w:rPr>
    </w:lvl>
    <w:lvl w:ilvl="5">
      <w:start w:val="1"/>
      <w:numFmt w:val="decimal"/>
      <w:lvlText w:val="%1.%2.%3.%4.%5.%6"/>
      <w:lvlJc w:val="left"/>
      <w:pPr>
        <w:tabs>
          <w:tab w:val="num" w:pos="1080"/>
        </w:tabs>
        <w:ind w:left="1080" w:hanging="1080"/>
      </w:pPr>
      <w:rPr>
        <w:rFonts w:cs="Times New Roman" w:hint="default"/>
        <w:b/>
        <w:bCs/>
      </w:rPr>
    </w:lvl>
    <w:lvl w:ilvl="6">
      <w:start w:val="1"/>
      <w:numFmt w:val="decimal"/>
      <w:lvlText w:val="%1.%2.%3.%4.%5.%6.%7"/>
      <w:lvlJc w:val="left"/>
      <w:pPr>
        <w:tabs>
          <w:tab w:val="num" w:pos="1080"/>
        </w:tabs>
        <w:ind w:left="1080" w:hanging="1080"/>
      </w:pPr>
      <w:rPr>
        <w:rFonts w:cs="Times New Roman" w:hint="default"/>
        <w:b/>
        <w:bCs/>
      </w:rPr>
    </w:lvl>
    <w:lvl w:ilvl="7">
      <w:start w:val="1"/>
      <w:numFmt w:val="decimal"/>
      <w:lvlText w:val="%1.%2.%3.%4.%5.%6.%7.%8"/>
      <w:lvlJc w:val="left"/>
      <w:pPr>
        <w:tabs>
          <w:tab w:val="num" w:pos="1440"/>
        </w:tabs>
        <w:ind w:left="1440" w:hanging="1440"/>
      </w:pPr>
      <w:rPr>
        <w:rFonts w:cs="Times New Roman" w:hint="default"/>
        <w:b/>
        <w:bCs/>
      </w:rPr>
    </w:lvl>
    <w:lvl w:ilvl="8">
      <w:start w:val="1"/>
      <w:numFmt w:val="decimal"/>
      <w:lvlText w:val="%1.%2.%3.%4.%5.%6.%7.%8.%9"/>
      <w:lvlJc w:val="left"/>
      <w:pPr>
        <w:tabs>
          <w:tab w:val="num" w:pos="1440"/>
        </w:tabs>
        <w:ind w:left="1440" w:hanging="1440"/>
      </w:pPr>
      <w:rPr>
        <w:rFonts w:cs="Times New Roman" w:hint="default"/>
        <w:b/>
        <w:bCs/>
      </w:rPr>
    </w:lvl>
  </w:abstractNum>
  <w:abstractNum w:abstractNumId="45" w15:restartNumberingAfterBreak="0">
    <w:nsid w:val="1C9713BB"/>
    <w:multiLevelType w:val="hybridMultilevel"/>
    <w:tmpl w:val="29F4BC8A"/>
    <w:lvl w:ilvl="0" w:tplc="0809000F">
      <w:start w:val="1"/>
      <w:numFmt w:val="decimal"/>
      <w:lvlText w:val="%1."/>
      <w:lvlJc w:val="left"/>
      <w:pPr>
        <w:ind w:left="720" w:hanging="360"/>
      </w:pPr>
      <w:rPr>
        <w:rFonts w:cs="Times New Roman"/>
      </w:rPr>
    </w:lvl>
    <w:lvl w:ilvl="1" w:tplc="08090019">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46" w15:restartNumberingAfterBreak="0">
    <w:nsid w:val="1CEE1515"/>
    <w:multiLevelType w:val="hybridMultilevel"/>
    <w:tmpl w:val="D7C2DF82"/>
    <w:lvl w:ilvl="0" w:tplc="10090011">
      <w:start w:val="1"/>
      <w:numFmt w:val="decimal"/>
      <w:lvlText w:val="%1)"/>
      <w:lvlJc w:val="left"/>
      <w:pPr>
        <w:ind w:left="360" w:hanging="360"/>
      </w:pPr>
    </w:lvl>
    <w:lvl w:ilvl="1" w:tplc="10090019">
      <w:start w:val="1"/>
      <w:numFmt w:val="lowerLetter"/>
      <w:lvlText w:val="%2."/>
      <w:lvlJc w:val="left"/>
      <w:pPr>
        <w:ind w:left="1080" w:hanging="360"/>
      </w:pPr>
    </w:lvl>
    <w:lvl w:ilvl="2" w:tplc="1009001B">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abstractNum w:abstractNumId="47" w15:restartNumberingAfterBreak="0">
    <w:nsid w:val="1E084118"/>
    <w:multiLevelType w:val="hybridMultilevel"/>
    <w:tmpl w:val="E4B0ECD6"/>
    <w:lvl w:ilvl="0" w:tplc="9F22474A">
      <w:start w:val="1"/>
      <w:numFmt w:val="decimal"/>
      <w:lvlText w:val="%1."/>
      <w:lvlJc w:val="left"/>
      <w:pPr>
        <w:tabs>
          <w:tab w:val="num" w:pos="1194"/>
        </w:tabs>
        <w:ind w:left="1194" w:hanging="400"/>
      </w:pPr>
      <w:rPr>
        <w:rFonts w:cs="Times New Roman" w:hint="eastAsia"/>
      </w:rPr>
    </w:lvl>
    <w:lvl w:ilvl="1" w:tplc="48090019">
      <w:start w:val="1"/>
      <w:numFmt w:val="lowerLetter"/>
      <w:lvlText w:val="%2."/>
      <w:lvlJc w:val="left"/>
      <w:pPr>
        <w:ind w:left="1440" w:hanging="360"/>
      </w:pPr>
    </w:lvl>
    <w:lvl w:ilvl="2" w:tplc="4809001B">
      <w:start w:val="1"/>
      <w:numFmt w:val="lowerRoman"/>
      <w:lvlText w:val="%3."/>
      <w:lvlJc w:val="right"/>
      <w:pPr>
        <w:ind w:left="2160" w:hanging="180"/>
      </w:pPr>
    </w:lvl>
    <w:lvl w:ilvl="3" w:tplc="4809000F">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48" w15:restartNumberingAfterBreak="0">
    <w:nsid w:val="1E736748"/>
    <w:multiLevelType w:val="hybridMultilevel"/>
    <w:tmpl w:val="C76E4854"/>
    <w:lvl w:ilvl="0" w:tplc="14E04E5A">
      <w:start w:val="1"/>
      <w:numFmt w:val="decimal"/>
      <w:lvlText w:val="%1."/>
      <w:lvlJc w:val="left"/>
      <w:pPr>
        <w:tabs>
          <w:tab w:val="num" w:pos="1194"/>
        </w:tabs>
        <w:ind w:left="1194" w:hanging="400"/>
      </w:pPr>
      <w:rPr>
        <w:rFonts w:cs="Times New Roman" w:hint="eastAsia"/>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49" w15:restartNumberingAfterBreak="0">
    <w:nsid w:val="1F442FC6"/>
    <w:multiLevelType w:val="hybridMultilevel"/>
    <w:tmpl w:val="EE12A8D6"/>
    <w:lvl w:ilvl="0" w:tplc="FFFFFFFF">
      <w:start w:val="5"/>
      <w:numFmt w:val="bullet"/>
      <w:lvlText w:val="–"/>
      <w:lvlJc w:val="left"/>
      <w:pPr>
        <w:ind w:left="720" w:hanging="360"/>
      </w:pPr>
      <w:rPr>
        <w:rFonts w:ascii="Times New Roman" w:eastAsia="Times New Roman" w:hAnsi="Times New Roman" w:hint="default"/>
      </w:rPr>
    </w:lvl>
    <w:lvl w:ilvl="1" w:tplc="10090003">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50" w15:restartNumberingAfterBreak="0">
    <w:nsid w:val="20435681"/>
    <w:multiLevelType w:val="hybridMultilevel"/>
    <w:tmpl w:val="2A3E098A"/>
    <w:lvl w:ilvl="0" w:tplc="1009000F">
      <w:start w:val="1"/>
      <w:numFmt w:val="decimal"/>
      <w:lvlText w:val="%1."/>
      <w:lvlJc w:val="left"/>
      <w:pPr>
        <w:ind w:left="420" w:hanging="420"/>
      </w:pPr>
      <w:rPr>
        <w:rFonts w:hint="default"/>
      </w:rPr>
    </w:lvl>
    <w:lvl w:ilvl="1" w:tplc="04090003">
      <w:start w:val="1"/>
      <w:numFmt w:val="bullet"/>
      <w:lvlText w:val=""/>
      <w:lvlJc w:val="left"/>
      <w:pPr>
        <w:ind w:left="840" w:hanging="420"/>
      </w:pPr>
      <w:rPr>
        <w:rFonts w:ascii="Wingdings" w:hAnsi="Wingdings" w:hint="default"/>
      </w:rPr>
    </w:lvl>
    <w:lvl w:ilvl="2" w:tplc="04090005">
      <w:start w:val="1"/>
      <w:numFmt w:val="bullet"/>
      <w:lvlText w:val=""/>
      <w:lvlJc w:val="left"/>
      <w:pPr>
        <w:ind w:left="1260" w:hanging="420"/>
      </w:pPr>
      <w:rPr>
        <w:rFonts w:ascii="Wingdings" w:hAnsi="Wingdings" w:hint="default"/>
      </w:rPr>
    </w:lvl>
    <w:lvl w:ilvl="3" w:tplc="0409000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51" w15:restartNumberingAfterBreak="0">
    <w:nsid w:val="205B6CFD"/>
    <w:multiLevelType w:val="hybridMultilevel"/>
    <w:tmpl w:val="29F4BC8A"/>
    <w:lvl w:ilvl="0" w:tplc="0809000F">
      <w:start w:val="1"/>
      <w:numFmt w:val="decimal"/>
      <w:lvlText w:val="%1."/>
      <w:lvlJc w:val="left"/>
      <w:pPr>
        <w:ind w:left="720" w:hanging="360"/>
      </w:pPr>
      <w:rPr>
        <w:rFonts w:cs="Times New Roman"/>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52" w15:restartNumberingAfterBreak="0">
    <w:nsid w:val="21BF579C"/>
    <w:multiLevelType w:val="hybridMultilevel"/>
    <w:tmpl w:val="85CC80C6"/>
    <w:lvl w:ilvl="0" w:tplc="FFFFFFFF">
      <w:start w:val="5"/>
      <w:numFmt w:val="bullet"/>
      <w:lvlText w:val="–"/>
      <w:lvlJc w:val="left"/>
      <w:pPr>
        <w:ind w:left="360" w:hanging="360"/>
      </w:pPr>
      <w:rPr>
        <w:rFonts w:ascii="Times New Roman" w:eastAsia="Times New Roman" w:hAnsi="Times New Roman" w:hint="default"/>
      </w:rPr>
    </w:lvl>
    <w:lvl w:ilvl="1" w:tplc="FFFFFFFF">
      <w:start w:val="5"/>
      <w:numFmt w:val="bullet"/>
      <w:lvlText w:val="–"/>
      <w:lvlJc w:val="left"/>
      <w:pPr>
        <w:ind w:left="840" w:hanging="420"/>
      </w:pPr>
      <w:rPr>
        <w:rFonts w:ascii="Times New Roman" w:eastAsia="Times New Roman" w:hAnsi="Times New Roman"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53" w15:restartNumberingAfterBreak="0">
    <w:nsid w:val="22D21AE1"/>
    <w:multiLevelType w:val="hybridMultilevel"/>
    <w:tmpl w:val="96941604"/>
    <w:lvl w:ilvl="0" w:tplc="1DA491AC">
      <w:start w:val="1"/>
      <w:numFmt w:val="lowerLetter"/>
      <w:lvlText w:val="%1)"/>
      <w:lvlJc w:val="left"/>
      <w:pPr>
        <w:tabs>
          <w:tab w:val="num" w:pos="757"/>
        </w:tabs>
        <w:ind w:left="757" w:hanging="360"/>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54" w15:restartNumberingAfterBreak="0">
    <w:nsid w:val="24923FBD"/>
    <w:multiLevelType w:val="hybridMultilevel"/>
    <w:tmpl w:val="207EF4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253B7C5A"/>
    <w:multiLevelType w:val="hybridMultilevel"/>
    <w:tmpl w:val="3E000EC2"/>
    <w:lvl w:ilvl="0" w:tplc="0809001B">
      <w:start w:val="1"/>
      <w:numFmt w:val="lowerRoman"/>
      <w:lvlText w:val="%1."/>
      <w:lvlJc w:val="right"/>
      <w:pPr>
        <w:ind w:left="2509" w:hanging="180"/>
      </w:pPr>
      <w:rPr>
        <w:rFonts w:cs="Times New Roman"/>
      </w:rPr>
    </w:lvl>
    <w:lvl w:ilvl="1" w:tplc="10090019">
      <w:start w:val="1"/>
      <w:numFmt w:val="lowerLetter"/>
      <w:lvlText w:val="%2."/>
      <w:lvlJc w:val="left"/>
      <w:pPr>
        <w:ind w:left="1440" w:hanging="360"/>
      </w:pPr>
    </w:lvl>
    <w:lvl w:ilvl="2" w:tplc="1009001B">
      <w:start w:val="1"/>
      <w:numFmt w:val="lowerRoman"/>
      <w:lvlText w:val="%3."/>
      <w:lvlJc w:val="right"/>
      <w:pPr>
        <w:ind w:left="2160" w:hanging="180"/>
      </w:pPr>
    </w:lvl>
    <w:lvl w:ilvl="3" w:tplc="1009000F">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56" w15:restartNumberingAfterBreak="0">
    <w:nsid w:val="25904A15"/>
    <w:multiLevelType w:val="hybridMultilevel"/>
    <w:tmpl w:val="7A9E8E78"/>
    <w:lvl w:ilvl="0" w:tplc="18F4981E">
      <w:start w:val="1"/>
      <w:numFmt w:val="decimal"/>
      <w:lvlText w:val="%1."/>
      <w:lvlJc w:val="left"/>
      <w:pPr>
        <w:tabs>
          <w:tab w:val="num" w:pos="1194"/>
        </w:tabs>
        <w:ind w:left="1194" w:hanging="400"/>
      </w:pPr>
      <w:rPr>
        <w:rFonts w:cs="Times New Roman" w:hint="eastAsia"/>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57" w15:restartNumberingAfterBreak="0">
    <w:nsid w:val="26A83B6C"/>
    <w:multiLevelType w:val="hybridMultilevel"/>
    <w:tmpl w:val="B1D25D42"/>
    <w:lvl w:ilvl="0" w:tplc="04070019">
      <w:start w:val="1"/>
      <w:numFmt w:val="decimal"/>
      <w:lvlText w:val="%1."/>
      <w:lvlJc w:val="left"/>
      <w:pPr>
        <w:tabs>
          <w:tab w:val="num" w:pos="760"/>
        </w:tabs>
        <w:ind w:left="760" w:hanging="360"/>
      </w:pPr>
      <w:rPr>
        <w:rFonts w:cs="Times New Roman" w:hint="default"/>
      </w:rPr>
    </w:lvl>
    <w:lvl w:ilvl="1" w:tplc="04070019" w:tentative="1">
      <w:start w:val="1"/>
      <w:numFmt w:val="lowerLetter"/>
      <w:lvlText w:val="%2."/>
      <w:lvlJc w:val="left"/>
      <w:pPr>
        <w:tabs>
          <w:tab w:val="num" w:pos="1840"/>
        </w:tabs>
        <w:ind w:left="1840" w:hanging="360"/>
      </w:pPr>
      <w:rPr>
        <w:rFonts w:cs="Times New Roman"/>
      </w:rPr>
    </w:lvl>
    <w:lvl w:ilvl="2" w:tplc="0407001B" w:tentative="1">
      <w:start w:val="1"/>
      <w:numFmt w:val="lowerRoman"/>
      <w:lvlText w:val="%3."/>
      <w:lvlJc w:val="right"/>
      <w:pPr>
        <w:tabs>
          <w:tab w:val="num" w:pos="2560"/>
        </w:tabs>
        <w:ind w:left="2560" w:hanging="180"/>
      </w:pPr>
      <w:rPr>
        <w:rFonts w:cs="Times New Roman"/>
      </w:rPr>
    </w:lvl>
    <w:lvl w:ilvl="3" w:tplc="0407000F" w:tentative="1">
      <w:start w:val="1"/>
      <w:numFmt w:val="decimal"/>
      <w:lvlText w:val="%4."/>
      <w:lvlJc w:val="left"/>
      <w:pPr>
        <w:tabs>
          <w:tab w:val="num" w:pos="3280"/>
        </w:tabs>
        <w:ind w:left="3280" w:hanging="360"/>
      </w:pPr>
      <w:rPr>
        <w:rFonts w:cs="Times New Roman"/>
      </w:rPr>
    </w:lvl>
    <w:lvl w:ilvl="4" w:tplc="04070019" w:tentative="1">
      <w:start w:val="1"/>
      <w:numFmt w:val="lowerLetter"/>
      <w:lvlText w:val="%5."/>
      <w:lvlJc w:val="left"/>
      <w:pPr>
        <w:tabs>
          <w:tab w:val="num" w:pos="4000"/>
        </w:tabs>
        <w:ind w:left="4000" w:hanging="360"/>
      </w:pPr>
      <w:rPr>
        <w:rFonts w:cs="Times New Roman"/>
      </w:rPr>
    </w:lvl>
    <w:lvl w:ilvl="5" w:tplc="0407001B" w:tentative="1">
      <w:start w:val="1"/>
      <w:numFmt w:val="lowerRoman"/>
      <w:lvlText w:val="%6."/>
      <w:lvlJc w:val="right"/>
      <w:pPr>
        <w:tabs>
          <w:tab w:val="num" w:pos="4720"/>
        </w:tabs>
        <w:ind w:left="4720" w:hanging="180"/>
      </w:pPr>
      <w:rPr>
        <w:rFonts w:cs="Times New Roman"/>
      </w:rPr>
    </w:lvl>
    <w:lvl w:ilvl="6" w:tplc="0407000F" w:tentative="1">
      <w:start w:val="1"/>
      <w:numFmt w:val="decimal"/>
      <w:lvlText w:val="%7."/>
      <w:lvlJc w:val="left"/>
      <w:pPr>
        <w:tabs>
          <w:tab w:val="num" w:pos="5440"/>
        </w:tabs>
        <w:ind w:left="5440" w:hanging="360"/>
      </w:pPr>
      <w:rPr>
        <w:rFonts w:cs="Times New Roman"/>
      </w:rPr>
    </w:lvl>
    <w:lvl w:ilvl="7" w:tplc="04070019" w:tentative="1">
      <w:start w:val="1"/>
      <w:numFmt w:val="lowerLetter"/>
      <w:lvlText w:val="%8."/>
      <w:lvlJc w:val="left"/>
      <w:pPr>
        <w:tabs>
          <w:tab w:val="num" w:pos="6160"/>
        </w:tabs>
        <w:ind w:left="6160" w:hanging="360"/>
      </w:pPr>
      <w:rPr>
        <w:rFonts w:cs="Times New Roman"/>
      </w:rPr>
    </w:lvl>
    <w:lvl w:ilvl="8" w:tplc="0407001B" w:tentative="1">
      <w:start w:val="1"/>
      <w:numFmt w:val="lowerRoman"/>
      <w:lvlText w:val="%9."/>
      <w:lvlJc w:val="right"/>
      <w:pPr>
        <w:tabs>
          <w:tab w:val="num" w:pos="6880"/>
        </w:tabs>
        <w:ind w:left="6880" w:hanging="180"/>
      </w:pPr>
      <w:rPr>
        <w:rFonts w:cs="Times New Roman"/>
      </w:rPr>
    </w:lvl>
  </w:abstractNum>
  <w:abstractNum w:abstractNumId="58" w15:restartNumberingAfterBreak="0">
    <w:nsid w:val="27396FBA"/>
    <w:multiLevelType w:val="hybridMultilevel"/>
    <w:tmpl w:val="DE90BF9E"/>
    <w:lvl w:ilvl="0" w:tplc="FFFFFFFF">
      <w:start w:val="1"/>
      <w:numFmt w:val="decimal"/>
      <w:pStyle w:val="AVCNumberinglevel1"/>
      <w:lvlText w:val="%1."/>
      <w:lvlJc w:val="left"/>
      <w:pPr>
        <w:tabs>
          <w:tab w:val="num" w:pos="720"/>
        </w:tabs>
        <w:ind w:left="720" w:hanging="720"/>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59" w15:restartNumberingAfterBreak="0">
    <w:nsid w:val="289A573B"/>
    <w:multiLevelType w:val="hybridMultilevel"/>
    <w:tmpl w:val="96941604"/>
    <w:lvl w:ilvl="0" w:tplc="1DA491AC">
      <w:start w:val="1"/>
      <w:numFmt w:val="lowerLetter"/>
      <w:pStyle w:val="Reftitle"/>
      <w:lvlText w:val="%1)"/>
      <w:lvlJc w:val="left"/>
      <w:pPr>
        <w:tabs>
          <w:tab w:val="num" w:pos="757"/>
        </w:tabs>
        <w:ind w:left="757" w:hanging="360"/>
      </w:pPr>
      <w:rPr>
        <w:rFonts w:cs="Times New Roman" w:hint="default"/>
      </w:rPr>
    </w:lvl>
    <w:lvl w:ilvl="1" w:tplc="04070019" w:tentative="1">
      <w:start w:val="1"/>
      <w:numFmt w:val="lowerLetter"/>
      <w:pStyle w:val="StyleHeading2TimesNewRoman11ptNotItalicJustifiedBe"/>
      <w:lvlText w:val="%2."/>
      <w:lvlJc w:val="left"/>
      <w:pPr>
        <w:tabs>
          <w:tab w:val="num" w:pos="1440"/>
        </w:tabs>
        <w:ind w:left="1440" w:hanging="360"/>
      </w:pPr>
      <w:rPr>
        <w:rFonts w:cs="Times New Roman"/>
      </w:rPr>
    </w:lvl>
    <w:lvl w:ilvl="2" w:tplc="0407001B" w:tentative="1">
      <w:start w:val="1"/>
      <w:numFmt w:val="lowerRoman"/>
      <w:pStyle w:val="StyleHeading3TimesNewRoman10ptJustifiedBefore905"/>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60" w15:restartNumberingAfterBreak="0">
    <w:nsid w:val="28B42AE9"/>
    <w:multiLevelType w:val="hybridMultilevel"/>
    <w:tmpl w:val="2B363AEC"/>
    <w:lvl w:ilvl="0" w:tplc="0A7ED9B2">
      <w:start w:val="1"/>
      <w:numFmt w:val="lowerLetter"/>
      <w:lvlText w:val="%1."/>
      <w:lvlJc w:val="left"/>
      <w:pPr>
        <w:ind w:left="1069" w:hanging="360"/>
      </w:pPr>
      <w:rPr>
        <w:rFonts w:cs="Times New Roman" w:hint="eastAsia"/>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61" w15:restartNumberingAfterBreak="0">
    <w:nsid w:val="28BA34E3"/>
    <w:multiLevelType w:val="multilevel"/>
    <w:tmpl w:val="EE04B4FE"/>
    <w:styleLink w:val="3DNumbering"/>
    <w:lvl w:ilvl="0">
      <w:start w:val="1"/>
      <w:numFmt w:val="decimal"/>
      <w:pStyle w:val="3U0"/>
      <w:lvlText w:val="%1."/>
      <w:lvlJc w:val="left"/>
      <w:pPr>
        <w:ind w:left="357" w:hanging="357"/>
      </w:pPr>
      <w:rPr>
        <w:rFonts w:hint="default"/>
      </w:rPr>
    </w:lvl>
    <w:lvl w:ilvl="1">
      <w:start w:val="1"/>
      <w:numFmt w:val="decimal"/>
      <w:pStyle w:val="3U1"/>
      <w:lvlText w:val="%2."/>
      <w:lvlJc w:val="left"/>
      <w:pPr>
        <w:ind w:left="714" w:hanging="357"/>
      </w:pPr>
      <w:rPr>
        <w:rFonts w:hint="default"/>
      </w:rPr>
    </w:lvl>
    <w:lvl w:ilvl="2">
      <w:start w:val="1"/>
      <w:numFmt w:val="decimal"/>
      <w:pStyle w:val="3U2"/>
      <w:lvlText w:val="%3."/>
      <w:lvlJc w:val="left"/>
      <w:pPr>
        <w:ind w:left="1071" w:hanging="357"/>
      </w:pPr>
      <w:rPr>
        <w:rFonts w:hint="default"/>
      </w:rPr>
    </w:lvl>
    <w:lvl w:ilvl="3">
      <w:start w:val="1"/>
      <w:numFmt w:val="decimal"/>
      <w:pStyle w:val="3U3"/>
      <w:lvlText w:val="%4."/>
      <w:lvlJc w:val="left"/>
      <w:pPr>
        <w:ind w:left="1428" w:hanging="357"/>
      </w:pPr>
      <w:rPr>
        <w:rFonts w:hint="default"/>
      </w:rPr>
    </w:lvl>
    <w:lvl w:ilvl="4">
      <w:start w:val="1"/>
      <w:numFmt w:val="decimal"/>
      <w:pStyle w:val="3U4"/>
      <w:lvlText w:val="%5."/>
      <w:lvlJc w:val="left"/>
      <w:pPr>
        <w:ind w:left="1785" w:hanging="357"/>
      </w:pPr>
      <w:rPr>
        <w:rFonts w:hint="default"/>
      </w:rPr>
    </w:lvl>
    <w:lvl w:ilvl="5">
      <w:start w:val="1"/>
      <w:numFmt w:val="decimal"/>
      <w:pStyle w:val="3U5"/>
      <w:lvlText w:val="%6."/>
      <w:lvlJc w:val="left"/>
      <w:pPr>
        <w:ind w:left="2142" w:hanging="357"/>
      </w:pPr>
      <w:rPr>
        <w:rFonts w:hint="default"/>
      </w:rPr>
    </w:lvl>
    <w:lvl w:ilvl="6">
      <w:start w:val="1"/>
      <w:numFmt w:val="decimal"/>
      <w:pStyle w:val="3U6"/>
      <w:lvlText w:val="%7."/>
      <w:lvlJc w:val="left"/>
      <w:pPr>
        <w:ind w:left="2499" w:hanging="357"/>
      </w:pPr>
      <w:rPr>
        <w:rFonts w:hint="default"/>
      </w:rPr>
    </w:lvl>
    <w:lvl w:ilvl="7">
      <w:start w:val="1"/>
      <w:numFmt w:val="decimal"/>
      <w:pStyle w:val="3U7"/>
      <w:lvlText w:val="%8."/>
      <w:lvlJc w:val="left"/>
      <w:pPr>
        <w:ind w:left="2856" w:hanging="357"/>
      </w:pPr>
      <w:rPr>
        <w:rFonts w:hint="default"/>
      </w:rPr>
    </w:lvl>
    <w:lvl w:ilvl="8">
      <w:start w:val="1"/>
      <w:numFmt w:val="decimal"/>
      <w:pStyle w:val="3U8"/>
      <w:lvlText w:val="%9."/>
      <w:lvlJc w:val="left"/>
      <w:pPr>
        <w:ind w:left="3213" w:hanging="357"/>
      </w:pPr>
      <w:rPr>
        <w:rFonts w:hint="default"/>
      </w:rPr>
    </w:lvl>
  </w:abstractNum>
  <w:abstractNum w:abstractNumId="62" w15:restartNumberingAfterBreak="0">
    <w:nsid w:val="290028B2"/>
    <w:multiLevelType w:val="hybridMultilevel"/>
    <w:tmpl w:val="D66A5E5E"/>
    <w:lvl w:ilvl="0" w:tplc="4336DF7A">
      <w:start w:val="5"/>
      <w:numFmt w:val="bullet"/>
      <w:pStyle w:val="AVCBulletlevel3CharCharCharChar"/>
      <w:lvlText w:val="–"/>
      <w:lvlJc w:val="left"/>
      <w:pPr>
        <w:tabs>
          <w:tab w:val="num" w:pos="1182"/>
        </w:tabs>
        <w:ind w:left="1182" w:hanging="390"/>
      </w:pPr>
      <w:rPr>
        <w:rFonts w:ascii="Times New Roman" w:eastAsia="Times New Roman" w:hAnsi="Times New Roman" w:hint="default"/>
      </w:rPr>
    </w:lvl>
    <w:lvl w:ilvl="1" w:tplc="04070019">
      <w:start w:val="1"/>
      <w:numFmt w:val="bullet"/>
      <w:lvlText w:val="o"/>
      <w:lvlJc w:val="left"/>
      <w:pPr>
        <w:tabs>
          <w:tab w:val="num" w:pos="2232"/>
        </w:tabs>
        <w:ind w:left="2232" w:hanging="360"/>
      </w:pPr>
      <w:rPr>
        <w:rFonts w:ascii="Courier New" w:hAnsi="Courier New" w:hint="default"/>
      </w:rPr>
    </w:lvl>
    <w:lvl w:ilvl="2" w:tplc="0407001B" w:tentative="1">
      <w:start w:val="1"/>
      <w:numFmt w:val="bullet"/>
      <w:lvlText w:val=""/>
      <w:lvlJc w:val="left"/>
      <w:pPr>
        <w:tabs>
          <w:tab w:val="num" w:pos="2952"/>
        </w:tabs>
        <w:ind w:left="2952" w:hanging="360"/>
      </w:pPr>
      <w:rPr>
        <w:rFonts w:ascii="Wingdings" w:hAnsi="Wingdings" w:hint="default"/>
      </w:rPr>
    </w:lvl>
    <w:lvl w:ilvl="3" w:tplc="0407000F" w:tentative="1">
      <w:start w:val="1"/>
      <w:numFmt w:val="bullet"/>
      <w:lvlText w:val=""/>
      <w:lvlJc w:val="left"/>
      <w:pPr>
        <w:tabs>
          <w:tab w:val="num" w:pos="3672"/>
        </w:tabs>
        <w:ind w:left="3672" w:hanging="360"/>
      </w:pPr>
      <w:rPr>
        <w:rFonts w:ascii="Symbol" w:hAnsi="Symbol" w:hint="default"/>
      </w:rPr>
    </w:lvl>
    <w:lvl w:ilvl="4" w:tplc="04070019" w:tentative="1">
      <w:start w:val="1"/>
      <w:numFmt w:val="bullet"/>
      <w:lvlText w:val="o"/>
      <w:lvlJc w:val="left"/>
      <w:pPr>
        <w:tabs>
          <w:tab w:val="num" w:pos="4392"/>
        </w:tabs>
        <w:ind w:left="4392" w:hanging="360"/>
      </w:pPr>
      <w:rPr>
        <w:rFonts w:ascii="Courier New" w:hAnsi="Courier New" w:hint="default"/>
      </w:rPr>
    </w:lvl>
    <w:lvl w:ilvl="5" w:tplc="0407001B">
      <w:start w:val="1"/>
      <w:numFmt w:val="bullet"/>
      <w:lvlText w:val=""/>
      <w:lvlJc w:val="left"/>
      <w:pPr>
        <w:tabs>
          <w:tab w:val="num" w:pos="5112"/>
        </w:tabs>
        <w:ind w:left="5112" w:hanging="360"/>
      </w:pPr>
      <w:rPr>
        <w:rFonts w:ascii="Wingdings" w:hAnsi="Wingdings" w:hint="default"/>
      </w:rPr>
    </w:lvl>
    <w:lvl w:ilvl="6" w:tplc="0407000F" w:tentative="1">
      <w:start w:val="1"/>
      <w:numFmt w:val="bullet"/>
      <w:lvlText w:val=""/>
      <w:lvlJc w:val="left"/>
      <w:pPr>
        <w:tabs>
          <w:tab w:val="num" w:pos="5832"/>
        </w:tabs>
        <w:ind w:left="5832" w:hanging="360"/>
      </w:pPr>
      <w:rPr>
        <w:rFonts w:ascii="Symbol" w:hAnsi="Symbol" w:hint="default"/>
      </w:rPr>
    </w:lvl>
    <w:lvl w:ilvl="7" w:tplc="04070019" w:tentative="1">
      <w:start w:val="1"/>
      <w:numFmt w:val="bullet"/>
      <w:lvlText w:val="o"/>
      <w:lvlJc w:val="left"/>
      <w:pPr>
        <w:tabs>
          <w:tab w:val="num" w:pos="6552"/>
        </w:tabs>
        <w:ind w:left="6552" w:hanging="360"/>
      </w:pPr>
      <w:rPr>
        <w:rFonts w:ascii="Courier New" w:hAnsi="Courier New" w:hint="default"/>
      </w:rPr>
    </w:lvl>
    <w:lvl w:ilvl="8" w:tplc="0407001B" w:tentative="1">
      <w:start w:val="1"/>
      <w:numFmt w:val="bullet"/>
      <w:lvlText w:val=""/>
      <w:lvlJc w:val="left"/>
      <w:pPr>
        <w:tabs>
          <w:tab w:val="num" w:pos="7272"/>
        </w:tabs>
        <w:ind w:left="7272" w:hanging="360"/>
      </w:pPr>
      <w:rPr>
        <w:rFonts w:ascii="Wingdings" w:hAnsi="Wingdings" w:hint="default"/>
      </w:rPr>
    </w:lvl>
  </w:abstractNum>
  <w:abstractNum w:abstractNumId="63" w15:restartNumberingAfterBreak="0">
    <w:nsid w:val="295E3AE1"/>
    <w:multiLevelType w:val="hybridMultilevel"/>
    <w:tmpl w:val="F68885C4"/>
    <w:lvl w:ilvl="0" w:tplc="B38466F6">
      <w:start w:val="1"/>
      <w:numFmt w:val="decimal"/>
      <w:lvlText w:val="%1."/>
      <w:lvlJc w:val="left"/>
      <w:pPr>
        <w:tabs>
          <w:tab w:val="num" w:pos="400"/>
        </w:tabs>
        <w:ind w:left="400" w:hanging="400"/>
      </w:pPr>
      <w:rPr>
        <w:rFonts w:cs="Times New Roman" w:hint="eastAsia"/>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64" w15:restartNumberingAfterBreak="0">
    <w:nsid w:val="295F5B76"/>
    <w:multiLevelType w:val="hybridMultilevel"/>
    <w:tmpl w:val="25DE108A"/>
    <w:lvl w:ilvl="0" w:tplc="10090017">
      <w:start w:val="1"/>
      <w:numFmt w:val="lowerLetter"/>
      <w:lvlText w:val="%1)"/>
      <w:lvlJc w:val="left"/>
      <w:pPr>
        <w:ind w:left="720" w:hanging="360"/>
      </w:pPr>
    </w:lvl>
    <w:lvl w:ilvl="1" w:tplc="10090019">
      <w:start w:val="1"/>
      <w:numFmt w:val="lowerLetter"/>
      <w:lvlText w:val="%2."/>
      <w:lvlJc w:val="left"/>
      <w:pPr>
        <w:ind w:left="1440" w:hanging="360"/>
      </w:pPr>
    </w:lvl>
    <w:lvl w:ilvl="2" w:tplc="1009001B">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65" w15:restartNumberingAfterBreak="0">
    <w:nsid w:val="2A0D6231"/>
    <w:multiLevelType w:val="hybridMultilevel"/>
    <w:tmpl w:val="29F4BC8A"/>
    <w:lvl w:ilvl="0" w:tplc="0809000F">
      <w:start w:val="1"/>
      <w:numFmt w:val="decimal"/>
      <w:lvlText w:val="%1."/>
      <w:lvlJc w:val="left"/>
      <w:pPr>
        <w:ind w:left="720" w:hanging="360"/>
      </w:pPr>
      <w:rPr>
        <w:rFonts w:cs="Times New Roman"/>
      </w:rPr>
    </w:lvl>
    <w:lvl w:ilvl="1" w:tplc="08090019">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66" w15:restartNumberingAfterBreak="0">
    <w:nsid w:val="2C213A8E"/>
    <w:multiLevelType w:val="hybridMultilevel"/>
    <w:tmpl w:val="00C4994A"/>
    <w:lvl w:ilvl="0" w:tplc="78C81D70">
      <w:start w:val="1"/>
      <w:numFmt w:val="decimal"/>
      <w:lvlText w:val="%1."/>
      <w:lvlJc w:val="left"/>
      <w:pPr>
        <w:tabs>
          <w:tab w:val="num" w:pos="684"/>
        </w:tabs>
        <w:ind w:left="684" w:hanging="400"/>
      </w:pPr>
      <w:rPr>
        <w:rFonts w:cs="Times New Roman" w:hint="eastAsia"/>
      </w:rPr>
    </w:lvl>
    <w:lvl w:ilvl="1" w:tplc="08090019" w:tentative="1">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08090019">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67" w15:restartNumberingAfterBreak="0">
    <w:nsid w:val="2C8A689A"/>
    <w:multiLevelType w:val="hybridMultilevel"/>
    <w:tmpl w:val="5CDCFED6"/>
    <w:lvl w:ilvl="0" w:tplc="716E0202">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68" w15:restartNumberingAfterBreak="0">
    <w:nsid w:val="2D0F417A"/>
    <w:multiLevelType w:val="hybridMultilevel"/>
    <w:tmpl w:val="6D886E36"/>
    <w:lvl w:ilvl="0" w:tplc="04090019">
      <w:start w:val="1"/>
      <w:numFmt w:val="lowerLetter"/>
      <w:lvlText w:val="%1."/>
      <w:lvlJc w:val="left"/>
      <w:pPr>
        <w:ind w:left="811" w:hanging="360"/>
      </w:pPr>
    </w:lvl>
    <w:lvl w:ilvl="1" w:tplc="04090019">
      <w:start w:val="1"/>
      <w:numFmt w:val="lowerLetter"/>
      <w:lvlText w:val="%2."/>
      <w:lvlJc w:val="left"/>
      <w:pPr>
        <w:ind w:left="1531" w:hanging="360"/>
      </w:pPr>
    </w:lvl>
    <w:lvl w:ilvl="2" w:tplc="0409001B" w:tentative="1">
      <w:start w:val="1"/>
      <w:numFmt w:val="lowerRoman"/>
      <w:lvlText w:val="%3."/>
      <w:lvlJc w:val="right"/>
      <w:pPr>
        <w:ind w:left="2251" w:hanging="180"/>
      </w:pPr>
    </w:lvl>
    <w:lvl w:ilvl="3" w:tplc="0409000F" w:tentative="1">
      <w:start w:val="1"/>
      <w:numFmt w:val="decimal"/>
      <w:lvlText w:val="%4."/>
      <w:lvlJc w:val="left"/>
      <w:pPr>
        <w:ind w:left="2971" w:hanging="360"/>
      </w:pPr>
    </w:lvl>
    <w:lvl w:ilvl="4" w:tplc="04090019" w:tentative="1">
      <w:start w:val="1"/>
      <w:numFmt w:val="lowerLetter"/>
      <w:lvlText w:val="%5."/>
      <w:lvlJc w:val="left"/>
      <w:pPr>
        <w:ind w:left="3691" w:hanging="360"/>
      </w:pPr>
    </w:lvl>
    <w:lvl w:ilvl="5" w:tplc="0409001B" w:tentative="1">
      <w:start w:val="1"/>
      <w:numFmt w:val="lowerRoman"/>
      <w:lvlText w:val="%6."/>
      <w:lvlJc w:val="right"/>
      <w:pPr>
        <w:ind w:left="4411" w:hanging="180"/>
      </w:pPr>
    </w:lvl>
    <w:lvl w:ilvl="6" w:tplc="0409000F" w:tentative="1">
      <w:start w:val="1"/>
      <w:numFmt w:val="decimal"/>
      <w:lvlText w:val="%7."/>
      <w:lvlJc w:val="left"/>
      <w:pPr>
        <w:ind w:left="5131" w:hanging="360"/>
      </w:pPr>
    </w:lvl>
    <w:lvl w:ilvl="7" w:tplc="04090019" w:tentative="1">
      <w:start w:val="1"/>
      <w:numFmt w:val="lowerLetter"/>
      <w:lvlText w:val="%8."/>
      <w:lvlJc w:val="left"/>
      <w:pPr>
        <w:ind w:left="5851" w:hanging="360"/>
      </w:pPr>
    </w:lvl>
    <w:lvl w:ilvl="8" w:tplc="0409001B" w:tentative="1">
      <w:start w:val="1"/>
      <w:numFmt w:val="lowerRoman"/>
      <w:lvlText w:val="%9."/>
      <w:lvlJc w:val="right"/>
      <w:pPr>
        <w:ind w:left="6571" w:hanging="180"/>
      </w:pPr>
    </w:lvl>
  </w:abstractNum>
  <w:abstractNum w:abstractNumId="69" w15:restartNumberingAfterBreak="0">
    <w:nsid w:val="2D137E0B"/>
    <w:multiLevelType w:val="hybridMultilevel"/>
    <w:tmpl w:val="9C865D56"/>
    <w:lvl w:ilvl="0" w:tplc="919ED22E">
      <w:numFmt w:val="bullet"/>
      <w:lvlText w:val="–"/>
      <w:lvlJc w:val="left"/>
      <w:pPr>
        <w:tabs>
          <w:tab w:val="num" w:pos="805"/>
        </w:tabs>
        <w:ind w:left="805" w:hanging="405"/>
      </w:pPr>
      <w:rPr>
        <w:rFonts w:ascii="Times New Roman" w:eastAsia="Batang" w:hAnsi="Times New Roman" w:hint="default"/>
      </w:rPr>
    </w:lvl>
    <w:lvl w:ilvl="1" w:tplc="04090003">
      <w:start w:val="1"/>
      <w:numFmt w:val="bullet"/>
      <w:lvlText w:val=""/>
      <w:lvlJc w:val="left"/>
      <w:pPr>
        <w:tabs>
          <w:tab w:val="num" w:pos="800"/>
        </w:tabs>
        <w:ind w:left="800" w:hanging="400"/>
      </w:pPr>
      <w:rPr>
        <w:rFonts w:ascii="Wingdings" w:hAnsi="Wingdings" w:hint="default"/>
      </w:rPr>
    </w:lvl>
    <w:lvl w:ilvl="2" w:tplc="F5BE0A8E">
      <w:start w:val="1"/>
      <w:numFmt w:val="bullet"/>
      <w:lvlText w:val=""/>
      <w:lvlJc w:val="left"/>
      <w:pPr>
        <w:tabs>
          <w:tab w:val="num" w:pos="1200"/>
        </w:tabs>
        <w:ind w:left="1200" w:hanging="400"/>
      </w:pPr>
      <w:rPr>
        <w:rFonts w:ascii="Symbol" w:hAnsi="Symbol" w:hint="default"/>
      </w:rPr>
    </w:lvl>
    <w:lvl w:ilvl="3" w:tplc="04090001" w:tentative="1">
      <w:start w:val="1"/>
      <w:numFmt w:val="bullet"/>
      <w:lvlText w:val=""/>
      <w:lvlJc w:val="left"/>
      <w:pPr>
        <w:tabs>
          <w:tab w:val="num" w:pos="1600"/>
        </w:tabs>
        <w:ind w:left="1600" w:hanging="400"/>
      </w:pPr>
      <w:rPr>
        <w:rFonts w:ascii="Wingdings" w:hAnsi="Wingdings" w:hint="default"/>
      </w:rPr>
    </w:lvl>
    <w:lvl w:ilvl="4" w:tplc="04090003" w:tentative="1">
      <w:start w:val="1"/>
      <w:numFmt w:val="bullet"/>
      <w:lvlText w:val=""/>
      <w:lvlJc w:val="left"/>
      <w:pPr>
        <w:tabs>
          <w:tab w:val="num" w:pos="2000"/>
        </w:tabs>
        <w:ind w:left="2000" w:hanging="400"/>
      </w:pPr>
      <w:rPr>
        <w:rFonts w:ascii="Wingdings" w:hAnsi="Wingdings"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70" w15:restartNumberingAfterBreak="0">
    <w:nsid w:val="2DD62BA7"/>
    <w:multiLevelType w:val="hybridMultilevel"/>
    <w:tmpl w:val="C804B532"/>
    <w:lvl w:ilvl="0" w:tplc="04090019">
      <w:start w:val="1"/>
      <w:numFmt w:val="lowerLetter"/>
      <w:lvlText w:val="%1."/>
      <w:lvlJc w:val="left"/>
      <w:pPr>
        <w:ind w:left="760" w:hanging="360"/>
      </w:pPr>
    </w:lvl>
    <w:lvl w:ilvl="1" w:tplc="04090019" w:tentative="1">
      <w:start w:val="1"/>
      <w:numFmt w:val="lowerLetter"/>
      <w:lvlText w:val="%2."/>
      <w:lvlJc w:val="left"/>
      <w:pPr>
        <w:ind w:left="1480" w:hanging="360"/>
      </w:pPr>
    </w:lvl>
    <w:lvl w:ilvl="2" w:tplc="0409001B" w:tentative="1">
      <w:start w:val="1"/>
      <w:numFmt w:val="lowerRoman"/>
      <w:lvlText w:val="%3."/>
      <w:lvlJc w:val="right"/>
      <w:pPr>
        <w:ind w:left="2200" w:hanging="180"/>
      </w:pPr>
    </w:lvl>
    <w:lvl w:ilvl="3" w:tplc="0409000F" w:tentative="1">
      <w:start w:val="1"/>
      <w:numFmt w:val="decimal"/>
      <w:lvlText w:val="%4."/>
      <w:lvlJc w:val="left"/>
      <w:pPr>
        <w:ind w:left="2920" w:hanging="360"/>
      </w:pPr>
    </w:lvl>
    <w:lvl w:ilvl="4" w:tplc="04090019" w:tentative="1">
      <w:start w:val="1"/>
      <w:numFmt w:val="lowerLetter"/>
      <w:lvlText w:val="%5."/>
      <w:lvlJc w:val="left"/>
      <w:pPr>
        <w:ind w:left="3640" w:hanging="360"/>
      </w:pPr>
    </w:lvl>
    <w:lvl w:ilvl="5" w:tplc="0409001B" w:tentative="1">
      <w:start w:val="1"/>
      <w:numFmt w:val="lowerRoman"/>
      <w:lvlText w:val="%6."/>
      <w:lvlJc w:val="right"/>
      <w:pPr>
        <w:ind w:left="4360" w:hanging="180"/>
      </w:pPr>
    </w:lvl>
    <w:lvl w:ilvl="6" w:tplc="0409000F" w:tentative="1">
      <w:start w:val="1"/>
      <w:numFmt w:val="decimal"/>
      <w:lvlText w:val="%7."/>
      <w:lvlJc w:val="left"/>
      <w:pPr>
        <w:ind w:left="5080" w:hanging="360"/>
      </w:pPr>
    </w:lvl>
    <w:lvl w:ilvl="7" w:tplc="04090019" w:tentative="1">
      <w:start w:val="1"/>
      <w:numFmt w:val="lowerLetter"/>
      <w:lvlText w:val="%8."/>
      <w:lvlJc w:val="left"/>
      <w:pPr>
        <w:ind w:left="5800" w:hanging="360"/>
      </w:pPr>
    </w:lvl>
    <w:lvl w:ilvl="8" w:tplc="0409001B" w:tentative="1">
      <w:start w:val="1"/>
      <w:numFmt w:val="lowerRoman"/>
      <w:lvlText w:val="%9."/>
      <w:lvlJc w:val="right"/>
      <w:pPr>
        <w:ind w:left="6520" w:hanging="180"/>
      </w:pPr>
    </w:lvl>
  </w:abstractNum>
  <w:abstractNum w:abstractNumId="71" w15:restartNumberingAfterBreak="0">
    <w:nsid w:val="2E390860"/>
    <w:multiLevelType w:val="hybridMultilevel"/>
    <w:tmpl w:val="0F06DE8A"/>
    <w:lvl w:ilvl="0" w:tplc="84CC2C8A">
      <w:start w:val="5"/>
      <w:numFmt w:val="bullet"/>
      <w:lvlText w:val="–"/>
      <w:lvlJc w:val="left"/>
      <w:pPr>
        <w:tabs>
          <w:tab w:val="num" w:pos="400"/>
        </w:tabs>
        <w:ind w:left="400" w:hanging="400"/>
      </w:pPr>
      <w:rPr>
        <w:rFonts w:ascii="Times New Roman" w:eastAsia="Times New Roman" w:hAnsi="Times New Roman" w:hint="default"/>
        <w:lang w:val="en-GB"/>
      </w:rPr>
    </w:lvl>
    <w:lvl w:ilvl="1" w:tplc="FFFFFFFF">
      <w:start w:val="5"/>
      <w:numFmt w:val="bullet"/>
      <w:lvlText w:val="–"/>
      <w:lvlJc w:val="left"/>
      <w:pPr>
        <w:tabs>
          <w:tab w:val="num" w:pos="800"/>
        </w:tabs>
        <w:ind w:left="800" w:hanging="400"/>
      </w:pPr>
      <w:rPr>
        <w:rFonts w:ascii="Times New Roman" w:eastAsia="Times New Roman" w:hAnsi="Times New Roman" w:hint="default"/>
      </w:rPr>
    </w:lvl>
    <w:lvl w:ilvl="2" w:tplc="FA0AE636">
      <w:start w:val="1"/>
      <w:numFmt w:val="decimal"/>
      <w:lvlText w:val="%3."/>
      <w:lvlJc w:val="left"/>
      <w:pPr>
        <w:tabs>
          <w:tab w:val="num" w:pos="1200"/>
        </w:tabs>
        <w:ind w:left="1200" w:hanging="400"/>
      </w:pPr>
      <w:rPr>
        <w:rFonts w:cs="Times New Roman" w:hint="default"/>
      </w:rPr>
    </w:lvl>
    <w:lvl w:ilvl="3" w:tplc="04090001">
      <w:start w:val="1"/>
      <w:numFmt w:val="bullet"/>
      <w:lvlText w:val=""/>
      <w:lvlJc w:val="left"/>
      <w:pPr>
        <w:tabs>
          <w:tab w:val="num" w:pos="1600"/>
        </w:tabs>
        <w:ind w:left="1600" w:hanging="400"/>
      </w:pPr>
      <w:rPr>
        <w:rFonts w:ascii="Wingdings" w:hAnsi="Wingdings" w:hint="default"/>
      </w:rPr>
    </w:lvl>
    <w:lvl w:ilvl="4" w:tplc="04090003" w:tentative="1">
      <w:start w:val="1"/>
      <w:numFmt w:val="bullet"/>
      <w:lvlText w:val=""/>
      <w:lvlJc w:val="left"/>
      <w:pPr>
        <w:tabs>
          <w:tab w:val="num" w:pos="2000"/>
        </w:tabs>
        <w:ind w:left="2000" w:hanging="400"/>
      </w:pPr>
      <w:rPr>
        <w:rFonts w:ascii="Wingdings" w:hAnsi="Wingdings"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72" w15:restartNumberingAfterBreak="0">
    <w:nsid w:val="2E54152E"/>
    <w:multiLevelType w:val="hybridMultilevel"/>
    <w:tmpl w:val="5008CC8E"/>
    <w:lvl w:ilvl="0" w:tplc="8CE4A66E">
      <w:start w:val="1"/>
      <w:numFmt w:val="decimal"/>
      <w:lvlText w:val="%1."/>
      <w:lvlJc w:val="left"/>
      <w:pPr>
        <w:tabs>
          <w:tab w:val="num" w:pos="1194"/>
        </w:tabs>
        <w:ind w:left="1194" w:hanging="400"/>
      </w:pPr>
      <w:rPr>
        <w:rFonts w:cs="Times New Roman" w:hint="eastAsia"/>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73" w15:restartNumberingAfterBreak="0">
    <w:nsid w:val="2F230396"/>
    <w:multiLevelType w:val="hybridMultilevel"/>
    <w:tmpl w:val="D148557E"/>
    <w:lvl w:ilvl="0" w:tplc="1DA491AC">
      <w:start w:val="1"/>
      <w:numFmt w:val="lowerLetter"/>
      <w:lvlText w:val="%1)"/>
      <w:lvlJc w:val="left"/>
      <w:pPr>
        <w:tabs>
          <w:tab w:val="num" w:pos="757"/>
        </w:tabs>
        <w:ind w:left="757" w:hanging="360"/>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74" w15:restartNumberingAfterBreak="0">
    <w:nsid w:val="2F3241E7"/>
    <w:multiLevelType w:val="hybridMultilevel"/>
    <w:tmpl w:val="1D826E64"/>
    <w:lvl w:ilvl="0" w:tplc="0409000F">
      <w:start w:val="1"/>
      <w:numFmt w:val="decimal"/>
      <w:lvlText w:val="%1."/>
      <w:lvlJc w:val="left"/>
      <w:pPr>
        <w:tabs>
          <w:tab w:val="num" w:pos="400"/>
        </w:tabs>
        <w:ind w:left="400" w:hanging="400"/>
      </w:pPr>
      <w:rPr>
        <w:rFonts w:cs="Times New Roman"/>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75" w15:restartNumberingAfterBreak="0">
    <w:nsid w:val="2F771A78"/>
    <w:multiLevelType w:val="hybridMultilevel"/>
    <w:tmpl w:val="9D02DE86"/>
    <w:lvl w:ilvl="0" w:tplc="CBCE2C48">
      <w:start w:val="1"/>
      <w:numFmt w:val="decimal"/>
      <w:lvlText w:val="[%1]"/>
      <w:lvlJc w:val="left"/>
      <w:pPr>
        <w:ind w:left="360" w:hanging="360"/>
      </w:pPr>
      <w:rPr>
        <w:rFonts w:cs="Times New Roman"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76" w15:restartNumberingAfterBreak="0">
    <w:nsid w:val="30027646"/>
    <w:multiLevelType w:val="multilevel"/>
    <w:tmpl w:val="6B3AF082"/>
    <w:lvl w:ilvl="0">
      <w:start w:val="8"/>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7" w15:restartNumberingAfterBreak="0">
    <w:nsid w:val="301D7237"/>
    <w:multiLevelType w:val="multilevel"/>
    <w:tmpl w:val="3A82E334"/>
    <w:styleLink w:val="3DEquation"/>
    <w:lvl w:ilvl="0">
      <w:start w:val="1"/>
      <w:numFmt w:val="none"/>
      <w:pStyle w:val="3E0"/>
      <w:suff w:val="nothing"/>
      <w:lvlText w:val="%1"/>
      <w:lvlJc w:val="left"/>
      <w:pPr>
        <w:ind w:left="0" w:firstLine="0"/>
      </w:pPr>
      <w:rPr>
        <w:rFonts w:hint="default"/>
      </w:rPr>
    </w:lvl>
    <w:lvl w:ilvl="1">
      <w:start w:val="1"/>
      <w:numFmt w:val="none"/>
      <w:pStyle w:val="3E1"/>
      <w:suff w:val="nothing"/>
      <w:lvlText w:val=""/>
      <w:lvlJc w:val="left"/>
      <w:pPr>
        <w:ind w:left="357" w:firstLine="0"/>
      </w:pPr>
      <w:rPr>
        <w:rFonts w:hint="default"/>
      </w:rPr>
    </w:lvl>
    <w:lvl w:ilvl="2">
      <w:start w:val="1"/>
      <w:numFmt w:val="none"/>
      <w:pStyle w:val="3E2"/>
      <w:suff w:val="nothing"/>
      <w:lvlText w:val=""/>
      <w:lvlJc w:val="left"/>
      <w:pPr>
        <w:ind w:left="714" w:firstLine="0"/>
      </w:pPr>
      <w:rPr>
        <w:rFonts w:hint="default"/>
      </w:rPr>
    </w:lvl>
    <w:lvl w:ilvl="3">
      <w:start w:val="1"/>
      <w:numFmt w:val="none"/>
      <w:pStyle w:val="3E3"/>
      <w:suff w:val="nothing"/>
      <w:lvlText w:val=""/>
      <w:lvlJc w:val="left"/>
      <w:pPr>
        <w:ind w:left="1071" w:firstLine="0"/>
      </w:pPr>
      <w:rPr>
        <w:rFonts w:hint="default"/>
      </w:rPr>
    </w:lvl>
    <w:lvl w:ilvl="4">
      <w:start w:val="1"/>
      <w:numFmt w:val="none"/>
      <w:pStyle w:val="3E4"/>
      <w:suff w:val="nothing"/>
      <w:lvlText w:val=""/>
      <w:lvlJc w:val="left"/>
      <w:pPr>
        <w:ind w:left="1428" w:firstLine="0"/>
      </w:pPr>
      <w:rPr>
        <w:rFonts w:hint="default"/>
      </w:rPr>
    </w:lvl>
    <w:lvl w:ilvl="5">
      <w:start w:val="1"/>
      <w:numFmt w:val="none"/>
      <w:pStyle w:val="3E5"/>
      <w:suff w:val="nothing"/>
      <w:lvlText w:val=""/>
      <w:lvlJc w:val="left"/>
      <w:pPr>
        <w:ind w:left="1785" w:firstLine="0"/>
      </w:pPr>
      <w:rPr>
        <w:rFonts w:hint="default"/>
      </w:rPr>
    </w:lvl>
    <w:lvl w:ilvl="6">
      <w:start w:val="1"/>
      <w:numFmt w:val="none"/>
      <w:pStyle w:val="3E6"/>
      <w:suff w:val="nothing"/>
      <w:lvlText w:val=""/>
      <w:lvlJc w:val="left"/>
      <w:pPr>
        <w:ind w:left="2142" w:firstLine="0"/>
      </w:pPr>
      <w:rPr>
        <w:rFonts w:hint="default"/>
      </w:rPr>
    </w:lvl>
    <w:lvl w:ilvl="7">
      <w:start w:val="1"/>
      <w:numFmt w:val="none"/>
      <w:pStyle w:val="3E7"/>
      <w:suff w:val="nothing"/>
      <w:lvlText w:val=""/>
      <w:lvlJc w:val="left"/>
      <w:pPr>
        <w:ind w:left="2499" w:firstLine="0"/>
      </w:pPr>
      <w:rPr>
        <w:rFonts w:hint="default"/>
      </w:rPr>
    </w:lvl>
    <w:lvl w:ilvl="8">
      <w:start w:val="1"/>
      <w:numFmt w:val="none"/>
      <w:pStyle w:val="3E8"/>
      <w:suff w:val="nothing"/>
      <w:lvlText w:val=""/>
      <w:lvlJc w:val="left"/>
      <w:pPr>
        <w:ind w:left="2856" w:firstLine="0"/>
      </w:pPr>
      <w:rPr>
        <w:rFonts w:hint="default"/>
      </w:rPr>
    </w:lvl>
  </w:abstractNum>
  <w:abstractNum w:abstractNumId="78" w15:restartNumberingAfterBreak="0">
    <w:nsid w:val="30683172"/>
    <w:multiLevelType w:val="hybridMultilevel"/>
    <w:tmpl w:val="B57E17AA"/>
    <w:lvl w:ilvl="0" w:tplc="0409000F">
      <w:start w:val="1"/>
      <w:numFmt w:val="decimal"/>
      <w:lvlText w:val="%1."/>
      <w:lvlJc w:val="left"/>
      <w:pPr>
        <w:ind w:left="36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9" w15:restartNumberingAfterBreak="0">
    <w:nsid w:val="30CE1AFC"/>
    <w:multiLevelType w:val="hybridMultilevel"/>
    <w:tmpl w:val="276E014A"/>
    <w:lvl w:ilvl="0" w:tplc="FFFFFFFF">
      <w:start w:val="1"/>
      <w:numFmt w:val="decimal"/>
      <w:lvlText w:val="%1."/>
      <w:lvlJc w:val="left"/>
      <w:pPr>
        <w:tabs>
          <w:tab w:val="num" w:pos="760"/>
        </w:tabs>
        <w:ind w:left="760" w:hanging="360"/>
      </w:pPr>
      <w:rPr>
        <w:rFonts w:cs="Times New Roman"/>
      </w:rPr>
    </w:lvl>
    <w:lvl w:ilvl="1" w:tplc="FFFFFFFF">
      <w:start w:val="1"/>
      <w:numFmt w:val="decimal"/>
      <w:lvlText w:val="%2."/>
      <w:lvlJc w:val="left"/>
      <w:pPr>
        <w:tabs>
          <w:tab w:val="num" w:pos="1440"/>
        </w:tabs>
        <w:ind w:left="1440" w:hanging="360"/>
      </w:pPr>
      <w:rPr>
        <w:rFonts w:cs="Times New Roman"/>
      </w:rPr>
    </w:lvl>
    <w:lvl w:ilvl="2" w:tplc="08090005">
      <w:start w:val="1"/>
      <w:numFmt w:val="decimal"/>
      <w:lvlText w:val="%3."/>
      <w:lvlJc w:val="left"/>
      <w:pPr>
        <w:tabs>
          <w:tab w:val="num" w:pos="2160"/>
        </w:tabs>
        <w:ind w:left="2160" w:hanging="360"/>
      </w:pPr>
      <w:rPr>
        <w:rFonts w:cs="Times New Roman"/>
      </w:rPr>
    </w:lvl>
    <w:lvl w:ilvl="3" w:tplc="08090001">
      <w:start w:val="1"/>
      <w:numFmt w:val="decimal"/>
      <w:lvlText w:val="%4."/>
      <w:lvlJc w:val="left"/>
      <w:pPr>
        <w:tabs>
          <w:tab w:val="num" w:pos="2880"/>
        </w:tabs>
        <w:ind w:left="2880" w:hanging="360"/>
      </w:pPr>
      <w:rPr>
        <w:rFonts w:cs="Times New Roman"/>
      </w:rPr>
    </w:lvl>
    <w:lvl w:ilvl="4" w:tplc="08090003">
      <w:start w:val="1"/>
      <w:numFmt w:val="decimal"/>
      <w:lvlText w:val="%5."/>
      <w:lvlJc w:val="left"/>
      <w:pPr>
        <w:tabs>
          <w:tab w:val="num" w:pos="3600"/>
        </w:tabs>
        <w:ind w:left="3600" w:hanging="360"/>
      </w:pPr>
      <w:rPr>
        <w:rFonts w:cs="Times New Roman"/>
      </w:rPr>
    </w:lvl>
    <w:lvl w:ilvl="5" w:tplc="08090005">
      <w:start w:val="1"/>
      <w:numFmt w:val="decimal"/>
      <w:lvlText w:val="%6."/>
      <w:lvlJc w:val="left"/>
      <w:pPr>
        <w:tabs>
          <w:tab w:val="num" w:pos="4320"/>
        </w:tabs>
        <w:ind w:left="4320" w:hanging="360"/>
      </w:pPr>
      <w:rPr>
        <w:rFonts w:cs="Times New Roman"/>
      </w:rPr>
    </w:lvl>
    <w:lvl w:ilvl="6" w:tplc="08090001">
      <w:start w:val="1"/>
      <w:numFmt w:val="decimal"/>
      <w:lvlText w:val="%7."/>
      <w:lvlJc w:val="left"/>
      <w:pPr>
        <w:tabs>
          <w:tab w:val="num" w:pos="5040"/>
        </w:tabs>
        <w:ind w:left="5040" w:hanging="360"/>
      </w:pPr>
      <w:rPr>
        <w:rFonts w:cs="Times New Roman"/>
      </w:rPr>
    </w:lvl>
    <w:lvl w:ilvl="7" w:tplc="08090003">
      <w:start w:val="1"/>
      <w:numFmt w:val="decimal"/>
      <w:lvlText w:val="%8."/>
      <w:lvlJc w:val="left"/>
      <w:pPr>
        <w:tabs>
          <w:tab w:val="num" w:pos="5760"/>
        </w:tabs>
        <w:ind w:left="5760" w:hanging="360"/>
      </w:pPr>
      <w:rPr>
        <w:rFonts w:cs="Times New Roman"/>
      </w:rPr>
    </w:lvl>
    <w:lvl w:ilvl="8" w:tplc="08090005">
      <w:start w:val="1"/>
      <w:numFmt w:val="decimal"/>
      <w:lvlText w:val="%9."/>
      <w:lvlJc w:val="left"/>
      <w:pPr>
        <w:tabs>
          <w:tab w:val="num" w:pos="6480"/>
        </w:tabs>
        <w:ind w:left="6480" w:hanging="360"/>
      </w:pPr>
      <w:rPr>
        <w:rFonts w:cs="Times New Roman"/>
      </w:rPr>
    </w:lvl>
  </w:abstractNum>
  <w:abstractNum w:abstractNumId="80" w15:restartNumberingAfterBreak="0">
    <w:nsid w:val="323F45CA"/>
    <w:multiLevelType w:val="hybridMultilevel"/>
    <w:tmpl w:val="FECA493C"/>
    <w:lvl w:ilvl="0" w:tplc="FFFFFFFF">
      <w:start w:val="5"/>
      <w:numFmt w:val="bullet"/>
      <w:lvlText w:val="–"/>
      <w:lvlJc w:val="left"/>
      <w:pPr>
        <w:tabs>
          <w:tab w:val="num" w:pos="400"/>
        </w:tabs>
        <w:ind w:left="400" w:hanging="400"/>
      </w:pPr>
      <w:rPr>
        <w:rFonts w:ascii="Times New Roman" w:eastAsia="Times New Roman" w:hAnsi="Times New Roman" w:hint="default"/>
      </w:rPr>
    </w:lvl>
    <w:lvl w:ilvl="1" w:tplc="0409000F">
      <w:start w:val="1"/>
      <w:numFmt w:val="decimal"/>
      <w:lvlText w:val="%2."/>
      <w:lvlJc w:val="left"/>
      <w:pPr>
        <w:ind w:left="360" w:hanging="360"/>
      </w:pPr>
      <w:rPr>
        <w:rFonts w:hint="default"/>
      </w:rPr>
    </w:lvl>
    <w:lvl w:ilvl="2" w:tplc="FFFFFFFF">
      <w:start w:val="5"/>
      <w:numFmt w:val="bullet"/>
      <w:lvlText w:val="–"/>
      <w:lvlJc w:val="left"/>
      <w:pPr>
        <w:tabs>
          <w:tab w:val="num" w:pos="1200"/>
        </w:tabs>
        <w:ind w:left="1200" w:hanging="400"/>
      </w:pPr>
      <w:rPr>
        <w:rFonts w:ascii="Times New Roman" w:eastAsia="Times New Roman" w:hAnsi="Times New Roman" w:hint="default"/>
      </w:rPr>
    </w:lvl>
    <w:lvl w:ilvl="3" w:tplc="FFFFFFFF">
      <w:start w:val="5"/>
      <w:numFmt w:val="bullet"/>
      <w:lvlText w:val="–"/>
      <w:lvlJc w:val="left"/>
      <w:pPr>
        <w:tabs>
          <w:tab w:val="num" w:pos="1600"/>
        </w:tabs>
        <w:ind w:left="1600" w:hanging="400"/>
      </w:pPr>
      <w:rPr>
        <w:rFonts w:ascii="Times New Roman" w:eastAsia="Times New Roman" w:hAnsi="Times New Roman" w:hint="default"/>
      </w:rPr>
    </w:lvl>
    <w:lvl w:ilvl="4" w:tplc="CCE27728">
      <w:start w:val="1"/>
      <w:numFmt w:val="bullet"/>
      <w:lvlText w:val="–"/>
      <w:lvlJc w:val="left"/>
      <w:pPr>
        <w:tabs>
          <w:tab w:val="num" w:pos="2000"/>
        </w:tabs>
        <w:ind w:left="2000" w:hanging="400"/>
      </w:pPr>
      <w:rPr>
        <w:rFonts w:ascii="Courier New" w:hAnsi="Courier New" w:hint="default"/>
      </w:rPr>
    </w:lvl>
    <w:lvl w:ilvl="5" w:tplc="385C80BC">
      <w:start w:val="1"/>
      <w:numFmt w:val="bullet"/>
      <w:lvlText w:val="–"/>
      <w:lvlJc w:val="left"/>
      <w:pPr>
        <w:tabs>
          <w:tab w:val="num" w:pos="2400"/>
        </w:tabs>
        <w:ind w:left="2400" w:hanging="400"/>
      </w:pPr>
      <w:rPr>
        <w:rFonts w:ascii="Times New Roman" w:hAnsi="Times New Roman"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81" w15:restartNumberingAfterBreak="0">
    <w:nsid w:val="32C55D28"/>
    <w:multiLevelType w:val="hybridMultilevel"/>
    <w:tmpl w:val="01D4657E"/>
    <w:lvl w:ilvl="0" w:tplc="FFFFFFFF">
      <w:start w:val="5"/>
      <w:numFmt w:val="bullet"/>
      <w:lvlText w:val="–"/>
      <w:lvlJc w:val="left"/>
      <w:pPr>
        <w:ind w:left="360" w:hanging="360"/>
      </w:pPr>
      <w:rPr>
        <w:rFonts w:ascii="Times New Roman" w:eastAsia="Times New Roman" w:hAnsi="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2" w15:restartNumberingAfterBreak="0">
    <w:nsid w:val="32EA65EB"/>
    <w:multiLevelType w:val="hybridMultilevel"/>
    <w:tmpl w:val="276E014A"/>
    <w:lvl w:ilvl="0" w:tplc="FFFFFFFF">
      <w:start w:val="1"/>
      <w:numFmt w:val="decimal"/>
      <w:lvlText w:val="%1."/>
      <w:lvlJc w:val="left"/>
      <w:pPr>
        <w:tabs>
          <w:tab w:val="num" w:pos="-320"/>
        </w:tabs>
        <w:ind w:left="-320" w:hanging="360"/>
      </w:pPr>
      <w:rPr>
        <w:rFonts w:cs="Times New Roman"/>
      </w:rPr>
    </w:lvl>
    <w:lvl w:ilvl="1" w:tplc="FFFFFFFF">
      <w:start w:val="1"/>
      <w:numFmt w:val="decimal"/>
      <w:lvlText w:val="%2."/>
      <w:lvlJc w:val="left"/>
      <w:pPr>
        <w:tabs>
          <w:tab w:val="num" w:pos="360"/>
        </w:tabs>
        <w:ind w:left="360" w:hanging="360"/>
      </w:pPr>
      <w:rPr>
        <w:rFonts w:cs="Times New Roman"/>
      </w:rPr>
    </w:lvl>
    <w:lvl w:ilvl="2" w:tplc="08090005">
      <w:start w:val="1"/>
      <w:numFmt w:val="decimal"/>
      <w:lvlText w:val="%3."/>
      <w:lvlJc w:val="left"/>
      <w:pPr>
        <w:tabs>
          <w:tab w:val="num" w:pos="1080"/>
        </w:tabs>
        <w:ind w:left="1080" w:hanging="360"/>
      </w:pPr>
      <w:rPr>
        <w:rFonts w:cs="Times New Roman"/>
      </w:rPr>
    </w:lvl>
    <w:lvl w:ilvl="3" w:tplc="08090001">
      <w:start w:val="1"/>
      <w:numFmt w:val="decimal"/>
      <w:lvlText w:val="%4."/>
      <w:lvlJc w:val="left"/>
      <w:pPr>
        <w:tabs>
          <w:tab w:val="num" w:pos="1800"/>
        </w:tabs>
        <w:ind w:left="1800" w:hanging="360"/>
      </w:pPr>
      <w:rPr>
        <w:rFonts w:cs="Times New Roman"/>
      </w:rPr>
    </w:lvl>
    <w:lvl w:ilvl="4" w:tplc="08090003">
      <w:start w:val="1"/>
      <w:numFmt w:val="decimal"/>
      <w:lvlText w:val="%5."/>
      <w:lvlJc w:val="left"/>
      <w:pPr>
        <w:tabs>
          <w:tab w:val="num" w:pos="2520"/>
        </w:tabs>
        <w:ind w:left="2520" w:hanging="360"/>
      </w:pPr>
      <w:rPr>
        <w:rFonts w:cs="Times New Roman"/>
      </w:rPr>
    </w:lvl>
    <w:lvl w:ilvl="5" w:tplc="08090005">
      <w:start w:val="1"/>
      <w:numFmt w:val="decimal"/>
      <w:lvlText w:val="%6."/>
      <w:lvlJc w:val="left"/>
      <w:pPr>
        <w:tabs>
          <w:tab w:val="num" w:pos="3240"/>
        </w:tabs>
        <w:ind w:left="3240" w:hanging="360"/>
      </w:pPr>
      <w:rPr>
        <w:rFonts w:cs="Times New Roman"/>
      </w:rPr>
    </w:lvl>
    <w:lvl w:ilvl="6" w:tplc="08090001">
      <w:start w:val="1"/>
      <w:numFmt w:val="decimal"/>
      <w:lvlText w:val="%7."/>
      <w:lvlJc w:val="left"/>
      <w:pPr>
        <w:tabs>
          <w:tab w:val="num" w:pos="3960"/>
        </w:tabs>
        <w:ind w:left="3960" w:hanging="360"/>
      </w:pPr>
      <w:rPr>
        <w:rFonts w:cs="Times New Roman"/>
      </w:rPr>
    </w:lvl>
    <w:lvl w:ilvl="7" w:tplc="08090003">
      <w:start w:val="1"/>
      <w:numFmt w:val="decimal"/>
      <w:lvlText w:val="%8."/>
      <w:lvlJc w:val="left"/>
      <w:pPr>
        <w:tabs>
          <w:tab w:val="num" w:pos="4680"/>
        </w:tabs>
        <w:ind w:left="4680" w:hanging="360"/>
      </w:pPr>
      <w:rPr>
        <w:rFonts w:cs="Times New Roman"/>
      </w:rPr>
    </w:lvl>
    <w:lvl w:ilvl="8" w:tplc="08090005">
      <w:start w:val="1"/>
      <w:numFmt w:val="decimal"/>
      <w:lvlText w:val="%9."/>
      <w:lvlJc w:val="left"/>
      <w:pPr>
        <w:tabs>
          <w:tab w:val="num" w:pos="5400"/>
        </w:tabs>
        <w:ind w:left="5400" w:hanging="360"/>
      </w:pPr>
      <w:rPr>
        <w:rFonts w:cs="Times New Roman"/>
      </w:rPr>
    </w:lvl>
  </w:abstractNum>
  <w:abstractNum w:abstractNumId="83" w15:restartNumberingAfterBreak="0">
    <w:nsid w:val="34420BDE"/>
    <w:multiLevelType w:val="hybridMultilevel"/>
    <w:tmpl w:val="C76E4854"/>
    <w:lvl w:ilvl="0" w:tplc="14E04E5A">
      <w:start w:val="1"/>
      <w:numFmt w:val="decimal"/>
      <w:lvlText w:val="%1."/>
      <w:lvlJc w:val="left"/>
      <w:pPr>
        <w:tabs>
          <w:tab w:val="num" w:pos="1194"/>
        </w:tabs>
        <w:ind w:left="1194" w:hanging="400"/>
      </w:pPr>
      <w:rPr>
        <w:rFonts w:cs="Times New Roman" w:hint="eastAsia"/>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84" w15:restartNumberingAfterBreak="0">
    <w:nsid w:val="34AB551B"/>
    <w:multiLevelType w:val="hybridMultilevel"/>
    <w:tmpl w:val="C76E4854"/>
    <w:lvl w:ilvl="0" w:tplc="14E04E5A">
      <w:start w:val="1"/>
      <w:numFmt w:val="decimal"/>
      <w:lvlText w:val="%1."/>
      <w:lvlJc w:val="left"/>
      <w:pPr>
        <w:tabs>
          <w:tab w:val="num" w:pos="1194"/>
        </w:tabs>
        <w:ind w:left="1194" w:hanging="400"/>
      </w:pPr>
      <w:rPr>
        <w:rFonts w:cs="Times New Roman" w:hint="eastAsia"/>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85" w15:restartNumberingAfterBreak="0">
    <w:nsid w:val="355E0B9E"/>
    <w:multiLevelType w:val="hybridMultilevel"/>
    <w:tmpl w:val="682A7512"/>
    <w:lvl w:ilvl="0" w:tplc="22022FE6">
      <w:start w:val="1"/>
      <w:numFmt w:val="decimal"/>
      <w:lvlText w:val="%1."/>
      <w:lvlJc w:val="left"/>
      <w:pPr>
        <w:ind w:left="360" w:hanging="360"/>
      </w:pPr>
      <w:rPr>
        <w:rFonts w:hint="default"/>
      </w:rPr>
    </w:lvl>
    <w:lvl w:ilvl="1" w:tplc="FFFFFFFF">
      <w:start w:val="5"/>
      <w:numFmt w:val="bullet"/>
      <w:lvlText w:val="–"/>
      <w:lvlJc w:val="left"/>
      <w:pPr>
        <w:ind w:left="840" w:hanging="420"/>
      </w:pPr>
      <w:rPr>
        <w:rFonts w:ascii="Times New Roman" w:eastAsia="Times New Roman" w:hAnsi="Times New Roman" w:hint="default"/>
      </w:rPr>
    </w:lvl>
    <w:lvl w:ilvl="2" w:tplc="FFFFFFFF">
      <w:start w:val="5"/>
      <w:numFmt w:val="bullet"/>
      <w:lvlText w:val="–"/>
      <w:lvlJc w:val="left"/>
      <w:pPr>
        <w:ind w:left="1130" w:hanging="420"/>
      </w:pPr>
      <w:rPr>
        <w:rFonts w:ascii="Times New Roman" w:eastAsia="Times New Roman" w:hAnsi="Times New Roman" w:hint="default"/>
      </w:rPr>
    </w:lvl>
    <w:lvl w:ilvl="3" w:tplc="FFFFFFFF">
      <w:start w:val="5"/>
      <w:numFmt w:val="bullet"/>
      <w:lvlText w:val="–"/>
      <w:lvlJc w:val="left"/>
      <w:pPr>
        <w:ind w:left="1680" w:hanging="420"/>
      </w:pPr>
      <w:rPr>
        <w:rFonts w:ascii="Times New Roman" w:eastAsia="Times New Roman" w:hAnsi="Times New Roman" w:hint="default"/>
      </w:rPr>
    </w:lvl>
    <w:lvl w:ilvl="4" w:tplc="04090019">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6" w15:restartNumberingAfterBreak="0">
    <w:nsid w:val="37D7656E"/>
    <w:multiLevelType w:val="multilevel"/>
    <w:tmpl w:val="8DD6E2AC"/>
    <w:lvl w:ilvl="0">
      <w:start w:val="1"/>
      <w:numFmt w:val="decimal"/>
      <w:pStyle w:val="4H0"/>
      <w:lvlText w:val="G.%1"/>
      <w:lvlJc w:val="left"/>
      <w:pPr>
        <w:ind w:left="360" w:hanging="360"/>
      </w:pPr>
      <w:rPr>
        <w:rFonts w:cs="Times New Roman" w:hint="default"/>
        <w:b/>
        <w:i w:val="0"/>
      </w:rPr>
    </w:lvl>
    <w:lvl w:ilvl="1">
      <w:start w:val="1"/>
      <w:numFmt w:val="decimal"/>
      <w:pStyle w:val="4H1"/>
      <w:lvlText w:val="G.%1.%2."/>
      <w:lvlJc w:val="left"/>
      <w:pPr>
        <w:ind w:left="360" w:hanging="360"/>
      </w:pPr>
      <w:rPr>
        <w:rFonts w:cs="Times New Roman"/>
      </w:rPr>
    </w:lvl>
    <w:lvl w:ilvl="2">
      <w:start w:val="1"/>
      <w:numFmt w:val="decimal"/>
      <w:pStyle w:val="4H2"/>
      <w:lvlText w:val="G.%1.%2.%3."/>
      <w:lvlJc w:val="left"/>
      <w:pPr>
        <w:ind w:left="357" w:hanging="357"/>
      </w:pPr>
      <w:rPr>
        <w:rFonts w:cs="Times New Roman" w:hint="default"/>
      </w:rPr>
    </w:lvl>
    <w:lvl w:ilvl="3">
      <w:start w:val="1"/>
      <w:numFmt w:val="decimal"/>
      <w:lvlText w:val="G.%1.%2.%3.%4."/>
      <w:lvlJc w:val="left"/>
      <w:pPr>
        <w:ind w:left="1800" w:hanging="360"/>
      </w:pPr>
      <w:rPr>
        <w:rFonts w:cs="Times New Roman" w:hint="default"/>
      </w:rPr>
    </w:lvl>
    <w:lvl w:ilvl="4">
      <w:start w:val="1"/>
      <w:numFmt w:val="decimal"/>
      <w:lvlText w:val="G.%1.%2.%3.%4.%5."/>
      <w:lvlJc w:val="left"/>
      <w:pPr>
        <w:ind w:left="2520" w:hanging="360"/>
      </w:pPr>
      <w:rPr>
        <w:rFonts w:cs="Times New Roman" w:hint="default"/>
      </w:rPr>
    </w:lvl>
    <w:lvl w:ilvl="5">
      <w:start w:val="1"/>
      <w:numFmt w:val="lowerRoman"/>
      <w:lvlText w:val="%6."/>
      <w:lvlJc w:val="right"/>
      <w:pPr>
        <w:ind w:left="3240" w:hanging="180"/>
      </w:pPr>
      <w:rPr>
        <w:rFonts w:cs="Times New Roman" w:hint="default"/>
      </w:rPr>
    </w:lvl>
    <w:lvl w:ilvl="6">
      <w:start w:val="1"/>
      <w:numFmt w:val="decimal"/>
      <w:lvlText w:val="%7."/>
      <w:lvlJc w:val="left"/>
      <w:pPr>
        <w:ind w:left="3960" w:hanging="360"/>
      </w:pPr>
      <w:rPr>
        <w:rFonts w:cs="Times New Roman" w:hint="default"/>
      </w:rPr>
    </w:lvl>
    <w:lvl w:ilvl="7">
      <w:start w:val="1"/>
      <w:numFmt w:val="lowerLetter"/>
      <w:lvlText w:val="%8."/>
      <w:lvlJc w:val="left"/>
      <w:pPr>
        <w:ind w:left="4680" w:hanging="360"/>
      </w:pPr>
      <w:rPr>
        <w:rFonts w:cs="Times New Roman" w:hint="default"/>
      </w:rPr>
    </w:lvl>
    <w:lvl w:ilvl="8">
      <w:start w:val="1"/>
      <w:numFmt w:val="lowerRoman"/>
      <w:lvlText w:val="%9."/>
      <w:lvlJc w:val="right"/>
      <w:pPr>
        <w:ind w:left="5400" w:hanging="180"/>
      </w:pPr>
      <w:rPr>
        <w:rFonts w:cs="Times New Roman" w:hint="default"/>
      </w:rPr>
    </w:lvl>
  </w:abstractNum>
  <w:abstractNum w:abstractNumId="87" w15:restartNumberingAfterBreak="0">
    <w:nsid w:val="387D4433"/>
    <w:multiLevelType w:val="multilevel"/>
    <w:tmpl w:val="EF029DE6"/>
    <w:lvl w:ilvl="0">
      <w:start w:val="1"/>
      <w:numFmt w:val="bullet"/>
      <w:pStyle w:val="ListContinue"/>
      <w:lvlText w:val=""/>
      <w:lvlJc w:val="left"/>
      <w:pPr>
        <w:ind w:left="400" w:hanging="400"/>
      </w:pPr>
      <w:rPr>
        <w:rFonts w:ascii="Symbol" w:hAnsi="Symbol"/>
      </w:rPr>
    </w:lvl>
    <w:lvl w:ilvl="1">
      <w:start w:val="1"/>
      <w:numFmt w:val="bullet"/>
      <w:pStyle w:val="ListContinue2"/>
      <w:lvlText w:val=""/>
      <w:lvlJc w:val="left"/>
      <w:pPr>
        <w:ind w:left="800" w:hanging="400"/>
      </w:pPr>
      <w:rPr>
        <w:rFonts w:ascii="Symbol" w:hAnsi="Symbol"/>
      </w:rPr>
    </w:lvl>
    <w:lvl w:ilvl="2">
      <w:start w:val="1"/>
      <w:numFmt w:val="bullet"/>
      <w:pStyle w:val="ListContinue3"/>
      <w:lvlText w:val=""/>
      <w:lvlJc w:val="left"/>
      <w:pPr>
        <w:ind w:left="1200" w:hanging="400"/>
      </w:pPr>
      <w:rPr>
        <w:rFonts w:ascii="Symbol" w:hAnsi="Symbol"/>
      </w:rPr>
    </w:lvl>
    <w:lvl w:ilvl="3">
      <w:start w:val="1"/>
      <w:numFmt w:val="bullet"/>
      <w:pStyle w:val="ListContinue4"/>
      <w:lvlText w:val=""/>
      <w:lvlJc w:val="left"/>
      <w:pPr>
        <w:ind w:left="1600" w:hanging="400"/>
      </w:pPr>
      <w:rPr>
        <w:rFonts w:ascii="Symbol" w:hAnsi="Symbol"/>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88" w15:restartNumberingAfterBreak="0">
    <w:nsid w:val="388E57B0"/>
    <w:multiLevelType w:val="hybridMultilevel"/>
    <w:tmpl w:val="A6EA07CE"/>
    <w:lvl w:ilvl="0" w:tplc="84CC2C8A">
      <w:start w:val="5"/>
      <w:numFmt w:val="bullet"/>
      <w:lvlText w:val="–"/>
      <w:lvlJc w:val="left"/>
      <w:pPr>
        <w:tabs>
          <w:tab w:val="num" w:pos="400"/>
        </w:tabs>
        <w:ind w:left="400" w:hanging="400"/>
      </w:pPr>
      <w:rPr>
        <w:rFonts w:ascii="Times New Roman" w:eastAsia="Times New Roman" w:hAnsi="Times New Roman" w:hint="default"/>
        <w:lang w:val="en-GB"/>
      </w:rPr>
    </w:lvl>
    <w:lvl w:ilvl="1" w:tplc="FFFFFFFF">
      <w:start w:val="5"/>
      <w:numFmt w:val="bullet"/>
      <w:lvlText w:val="–"/>
      <w:lvlJc w:val="left"/>
      <w:pPr>
        <w:tabs>
          <w:tab w:val="num" w:pos="800"/>
        </w:tabs>
        <w:ind w:left="800" w:hanging="400"/>
      </w:pPr>
      <w:rPr>
        <w:rFonts w:ascii="Times New Roman" w:eastAsia="Times New Roman" w:hAnsi="Times New Roman" w:hint="default"/>
      </w:rPr>
    </w:lvl>
    <w:lvl w:ilvl="2" w:tplc="FA0AE636">
      <w:start w:val="1"/>
      <w:numFmt w:val="decimal"/>
      <w:lvlText w:val="%3."/>
      <w:lvlJc w:val="left"/>
      <w:pPr>
        <w:tabs>
          <w:tab w:val="num" w:pos="1200"/>
        </w:tabs>
        <w:ind w:left="1200" w:hanging="400"/>
      </w:pPr>
      <w:rPr>
        <w:rFonts w:cs="Times New Roman" w:hint="default"/>
      </w:rPr>
    </w:lvl>
    <w:lvl w:ilvl="3" w:tplc="04090001">
      <w:start w:val="1"/>
      <w:numFmt w:val="bullet"/>
      <w:lvlText w:val=""/>
      <w:lvlJc w:val="left"/>
      <w:pPr>
        <w:tabs>
          <w:tab w:val="num" w:pos="1600"/>
        </w:tabs>
        <w:ind w:left="1600" w:hanging="400"/>
      </w:pPr>
      <w:rPr>
        <w:rFonts w:ascii="Wingdings" w:hAnsi="Wingdings" w:hint="default"/>
      </w:rPr>
    </w:lvl>
    <w:lvl w:ilvl="4" w:tplc="04090003" w:tentative="1">
      <w:start w:val="1"/>
      <w:numFmt w:val="bullet"/>
      <w:lvlText w:val=""/>
      <w:lvlJc w:val="left"/>
      <w:pPr>
        <w:tabs>
          <w:tab w:val="num" w:pos="2000"/>
        </w:tabs>
        <w:ind w:left="2000" w:hanging="400"/>
      </w:pPr>
      <w:rPr>
        <w:rFonts w:ascii="Wingdings" w:hAnsi="Wingdings"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89" w15:restartNumberingAfterBreak="0">
    <w:nsid w:val="39390DFD"/>
    <w:multiLevelType w:val="hybridMultilevel"/>
    <w:tmpl w:val="17F2FDAA"/>
    <w:lvl w:ilvl="0" w:tplc="72627D98">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90" w15:restartNumberingAfterBreak="0">
    <w:nsid w:val="394432FF"/>
    <w:multiLevelType w:val="hybridMultilevel"/>
    <w:tmpl w:val="8FA2D3F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1" w15:restartNumberingAfterBreak="0">
    <w:nsid w:val="39EE18DE"/>
    <w:multiLevelType w:val="hybridMultilevel"/>
    <w:tmpl w:val="77489DEC"/>
    <w:lvl w:ilvl="0" w:tplc="2CA4E6E4">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92" w15:restartNumberingAfterBreak="0">
    <w:nsid w:val="39FD582C"/>
    <w:multiLevelType w:val="multilevel"/>
    <w:tmpl w:val="3A82E334"/>
    <w:numStyleLink w:val="3DEquation"/>
  </w:abstractNum>
  <w:abstractNum w:abstractNumId="93" w15:restartNumberingAfterBreak="0">
    <w:nsid w:val="3A1E50CB"/>
    <w:multiLevelType w:val="multilevel"/>
    <w:tmpl w:val="F11C6A96"/>
    <w:styleLink w:val="3Dash"/>
    <w:lvl w:ilvl="0">
      <w:start w:val="5"/>
      <w:numFmt w:val="bullet"/>
      <w:lvlText w:val="–"/>
      <w:lvlJc w:val="left"/>
      <w:pPr>
        <w:tabs>
          <w:tab w:val="num" w:pos="340"/>
        </w:tabs>
        <w:ind w:left="357" w:hanging="357"/>
      </w:pPr>
      <w:rPr>
        <w:rFonts w:ascii="Times New Roman" w:hAnsi="Times New Roman" w:cs="Times New Roman" w:hint="default"/>
      </w:rPr>
    </w:lvl>
    <w:lvl w:ilvl="1">
      <w:start w:val="1"/>
      <w:numFmt w:val="bullet"/>
      <w:lvlText w:val="–"/>
      <w:lvlJc w:val="left"/>
      <w:pPr>
        <w:tabs>
          <w:tab w:val="num" w:pos="697"/>
        </w:tabs>
        <w:ind w:left="714" w:hanging="357"/>
      </w:pPr>
      <w:rPr>
        <w:rFonts w:ascii="Times New Roman" w:hAnsi="Times New Roman" w:cs="Times New Roman" w:hint="default"/>
      </w:rPr>
    </w:lvl>
    <w:lvl w:ilvl="2">
      <w:start w:val="1"/>
      <w:numFmt w:val="bullet"/>
      <w:lvlText w:val="–"/>
      <w:lvlJc w:val="left"/>
      <w:pPr>
        <w:tabs>
          <w:tab w:val="num" w:pos="1054"/>
        </w:tabs>
        <w:ind w:left="1071" w:hanging="357"/>
      </w:pPr>
      <w:rPr>
        <w:rFonts w:ascii="Times New Roman" w:hAnsi="Times New Roman" w:cs="Times New Roman" w:hint="default"/>
      </w:rPr>
    </w:lvl>
    <w:lvl w:ilvl="3">
      <w:start w:val="1"/>
      <w:numFmt w:val="bullet"/>
      <w:lvlText w:val="–"/>
      <w:lvlJc w:val="left"/>
      <w:pPr>
        <w:tabs>
          <w:tab w:val="num" w:pos="1411"/>
        </w:tabs>
        <w:ind w:left="1428" w:hanging="357"/>
      </w:pPr>
      <w:rPr>
        <w:rFonts w:ascii="Times New Roman" w:hAnsi="Times New Roman" w:cs="Times New Roman" w:hint="default"/>
      </w:rPr>
    </w:lvl>
    <w:lvl w:ilvl="4">
      <w:start w:val="1"/>
      <w:numFmt w:val="bullet"/>
      <w:lvlText w:val="–"/>
      <w:lvlJc w:val="left"/>
      <w:pPr>
        <w:tabs>
          <w:tab w:val="num" w:pos="1768"/>
        </w:tabs>
        <w:ind w:left="1785" w:hanging="357"/>
      </w:pPr>
      <w:rPr>
        <w:rFonts w:ascii="Times New Roman" w:hAnsi="Times New Roman" w:cs="Times New Roman" w:hint="default"/>
      </w:rPr>
    </w:lvl>
    <w:lvl w:ilvl="5">
      <w:start w:val="1"/>
      <w:numFmt w:val="bullet"/>
      <w:lvlText w:val="–"/>
      <w:lvlJc w:val="left"/>
      <w:pPr>
        <w:tabs>
          <w:tab w:val="num" w:pos="2125"/>
        </w:tabs>
        <w:ind w:left="2142" w:hanging="357"/>
      </w:pPr>
      <w:rPr>
        <w:rFonts w:ascii="Times New Roman" w:hAnsi="Times New Roman" w:cs="Times New Roman" w:hint="default"/>
      </w:rPr>
    </w:lvl>
    <w:lvl w:ilvl="6">
      <w:start w:val="1"/>
      <w:numFmt w:val="bullet"/>
      <w:lvlText w:val="–"/>
      <w:lvlJc w:val="left"/>
      <w:pPr>
        <w:tabs>
          <w:tab w:val="num" w:pos="2482"/>
        </w:tabs>
        <w:ind w:left="2499" w:hanging="357"/>
      </w:pPr>
      <w:rPr>
        <w:rFonts w:ascii="Times New Roman" w:hAnsi="Times New Roman" w:cs="Times New Roman" w:hint="default"/>
      </w:rPr>
    </w:lvl>
    <w:lvl w:ilvl="7">
      <w:start w:val="1"/>
      <w:numFmt w:val="bullet"/>
      <w:lvlText w:val="–"/>
      <w:lvlJc w:val="left"/>
      <w:pPr>
        <w:tabs>
          <w:tab w:val="num" w:pos="2839"/>
        </w:tabs>
        <w:ind w:left="2856" w:hanging="357"/>
      </w:pPr>
      <w:rPr>
        <w:rFonts w:ascii="Times New Roman" w:hAnsi="Times New Roman" w:cs="Times New Roman" w:hint="default"/>
      </w:rPr>
    </w:lvl>
    <w:lvl w:ilvl="8">
      <w:start w:val="1"/>
      <w:numFmt w:val="bullet"/>
      <w:lvlText w:val="–"/>
      <w:lvlJc w:val="left"/>
      <w:pPr>
        <w:tabs>
          <w:tab w:val="num" w:pos="3196"/>
        </w:tabs>
        <w:ind w:left="3213" w:hanging="357"/>
      </w:pPr>
      <w:rPr>
        <w:rFonts w:ascii="Times New Roman" w:hAnsi="Times New Roman" w:cs="Times New Roman" w:hint="default"/>
      </w:rPr>
    </w:lvl>
  </w:abstractNum>
  <w:abstractNum w:abstractNumId="94" w15:restartNumberingAfterBreak="0">
    <w:nsid w:val="3A877D64"/>
    <w:multiLevelType w:val="singleLevel"/>
    <w:tmpl w:val="5DA6FC16"/>
    <w:lvl w:ilvl="0">
      <w:start w:val="1"/>
      <w:numFmt w:val="decimal"/>
      <w:pStyle w:val="References"/>
      <w:lvlText w:val="[%1]"/>
      <w:lvlJc w:val="left"/>
      <w:pPr>
        <w:tabs>
          <w:tab w:val="num" w:pos="360"/>
        </w:tabs>
        <w:ind w:left="360" w:hanging="360"/>
      </w:pPr>
      <w:rPr>
        <w:rFonts w:cs="Times New Roman"/>
      </w:rPr>
    </w:lvl>
  </w:abstractNum>
  <w:abstractNum w:abstractNumId="95" w15:restartNumberingAfterBreak="0">
    <w:nsid w:val="3A90532A"/>
    <w:multiLevelType w:val="hybridMultilevel"/>
    <w:tmpl w:val="84842B34"/>
    <w:lvl w:ilvl="0" w:tplc="8F24DCB8">
      <w:start w:val="1"/>
      <w:numFmt w:val="bullet"/>
      <w:lvlText w:val=""/>
      <w:lvlJc w:val="left"/>
      <w:pPr>
        <w:ind w:left="360" w:hanging="360"/>
      </w:pPr>
      <w:rPr>
        <w:rFonts w:ascii="Symbol" w:hAnsi="Symbol"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96" w15:restartNumberingAfterBreak="0">
    <w:nsid w:val="3AA50EE8"/>
    <w:multiLevelType w:val="hybridMultilevel"/>
    <w:tmpl w:val="29F4BC8A"/>
    <w:lvl w:ilvl="0" w:tplc="0809000F">
      <w:start w:val="1"/>
      <w:numFmt w:val="decimal"/>
      <w:lvlText w:val="%1."/>
      <w:lvlJc w:val="left"/>
      <w:pPr>
        <w:ind w:left="720" w:hanging="360"/>
      </w:pPr>
      <w:rPr>
        <w:rFonts w:cs="Times New Roman"/>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97" w15:restartNumberingAfterBreak="0">
    <w:nsid w:val="3B2B22ED"/>
    <w:multiLevelType w:val="multilevel"/>
    <w:tmpl w:val="23028C40"/>
    <w:lvl w:ilvl="0">
      <w:start w:val="1"/>
      <w:numFmt w:val="decimal"/>
      <w:pStyle w:val="3H0"/>
      <w:lvlText w:val="F.%1"/>
      <w:lvlJc w:val="left"/>
      <w:pPr>
        <w:tabs>
          <w:tab w:val="num" w:pos="794"/>
        </w:tabs>
      </w:pPr>
      <w:rPr>
        <w:rFonts w:ascii="Times New Roman Bold" w:hAnsi="Times New Roman Bold" w:cs="Times New Roman" w:hint="default"/>
        <w:b/>
        <w:i w:val="0"/>
        <w:sz w:val="22"/>
      </w:rPr>
    </w:lvl>
    <w:lvl w:ilvl="1">
      <w:start w:val="1"/>
      <w:numFmt w:val="decimal"/>
      <w:pStyle w:val="3H1"/>
      <w:lvlText w:val="F.%1.%2"/>
      <w:lvlJc w:val="left"/>
      <w:pPr>
        <w:tabs>
          <w:tab w:val="num" w:pos="794"/>
        </w:tabs>
      </w:pPr>
      <w:rPr>
        <w:rFonts w:ascii="Times New Roman Bold" w:hAnsi="Times New Roman Bold" w:cs="Times New Roman" w:hint="default"/>
        <w:b/>
        <w:i w:val="0"/>
        <w:sz w:val="20"/>
      </w:rPr>
    </w:lvl>
    <w:lvl w:ilvl="2">
      <w:start w:val="1"/>
      <w:numFmt w:val="decimal"/>
      <w:pStyle w:val="3H2"/>
      <w:lvlText w:val="F.%1.%2.%3"/>
      <w:lvlJc w:val="left"/>
      <w:pPr>
        <w:tabs>
          <w:tab w:val="num" w:pos="794"/>
        </w:tabs>
      </w:pPr>
      <w:rPr>
        <w:rFonts w:ascii="Times New Roman Bold" w:hAnsi="Times New Roman Bold" w:cs="Times New Roman" w:hint="default"/>
        <w:b/>
        <w:i w:val="0"/>
        <w:sz w:val="20"/>
      </w:rPr>
    </w:lvl>
    <w:lvl w:ilvl="3">
      <w:start w:val="1"/>
      <w:numFmt w:val="decimal"/>
      <w:pStyle w:val="3H3"/>
      <w:lvlText w:val="F.%1.%2.%3.%4"/>
      <w:lvlJc w:val="left"/>
      <w:pPr>
        <w:tabs>
          <w:tab w:val="num" w:pos="794"/>
        </w:tabs>
      </w:pPr>
      <w:rPr>
        <w:rFonts w:ascii="Times New Roman Bold" w:hAnsi="Times New Roman Bold" w:cs="Times New Roman" w:hint="default"/>
        <w:b/>
        <w:i w:val="0"/>
        <w:sz w:val="20"/>
      </w:rPr>
    </w:lvl>
    <w:lvl w:ilvl="4">
      <w:start w:val="1"/>
      <w:numFmt w:val="decimal"/>
      <w:pStyle w:val="3H4"/>
      <w:lvlText w:val="F.%1.%2.%3.%4.%5"/>
      <w:lvlJc w:val="left"/>
      <w:pPr>
        <w:tabs>
          <w:tab w:val="num" w:pos="794"/>
        </w:tabs>
      </w:pPr>
      <w:rPr>
        <w:rFonts w:ascii="Times New Roman Bold" w:hAnsi="Times New Roman Bold" w:cs="Times New Roman" w:hint="default"/>
        <w:b/>
        <w:i w:val="0"/>
        <w:sz w:val="20"/>
      </w:rPr>
    </w:lvl>
    <w:lvl w:ilvl="5">
      <w:start w:val="1"/>
      <w:numFmt w:val="decimal"/>
      <w:pStyle w:val="3H5"/>
      <w:lvlText w:val="F.%1.%2.%3.%4.%5.%6"/>
      <w:lvlJc w:val="left"/>
      <w:pPr>
        <w:tabs>
          <w:tab w:val="num" w:pos="794"/>
        </w:tabs>
      </w:pPr>
      <w:rPr>
        <w:rFonts w:ascii="Times New Roman Bold" w:hAnsi="Times New Roman Bold" w:cs="Times New Roman" w:hint="default"/>
        <w:b/>
        <w:i w:val="0"/>
      </w:rPr>
    </w:lvl>
    <w:lvl w:ilvl="6">
      <w:start w:val="1"/>
      <w:numFmt w:val="decimal"/>
      <w:lvlText w:val="F.%1.%2.%3.%4.%5.%6.%7"/>
      <w:lvlJc w:val="left"/>
      <w:pPr>
        <w:tabs>
          <w:tab w:val="num" w:pos="794"/>
        </w:tabs>
      </w:pPr>
      <w:rPr>
        <w:rFonts w:ascii="Times New Roman Bold" w:hAnsi="Times New Roman Bold" w:cs="Times New Roman" w:hint="default"/>
        <w:b/>
        <w:i w:val="0"/>
        <w:sz w:val="20"/>
      </w:rPr>
    </w:lvl>
    <w:lvl w:ilvl="7">
      <w:start w:val="1"/>
      <w:numFmt w:val="decimal"/>
      <w:lvlText w:val="F.%1.%2.%3.%4.%5.%6.%7.%8"/>
      <w:lvlJc w:val="left"/>
      <w:pPr>
        <w:tabs>
          <w:tab w:val="num" w:pos="794"/>
        </w:tabs>
      </w:pPr>
      <w:rPr>
        <w:rFonts w:ascii="Times New Roman Bold" w:hAnsi="Times New Roman Bold" w:cs="Times New Roman" w:hint="default"/>
        <w:b/>
        <w:i w:val="0"/>
      </w:rPr>
    </w:lvl>
    <w:lvl w:ilvl="8">
      <w:start w:val="1"/>
      <w:numFmt w:val="decimal"/>
      <w:lvlText w:val="F.%1.%2.%3.%4.%5.%6.%7.%8.%9"/>
      <w:lvlJc w:val="left"/>
      <w:pPr>
        <w:tabs>
          <w:tab w:val="num" w:pos="794"/>
        </w:tabs>
      </w:pPr>
      <w:rPr>
        <w:rFonts w:ascii="Times New Roman Bold" w:hAnsi="Times New Roman Bold" w:cs="Times New Roman" w:hint="default"/>
        <w:b/>
        <w:i w:val="0"/>
        <w:sz w:val="20"/>
      </w:rPr>
    </w:lvl>
  </w:abstractNum>
  <w:abstractNum w:abstractNumId="98" w15:restartNumberingAfterBreak="0">
    <w:nsid w:val="3D6E6582"/>
    <w:multiLevelType w:val="hybridMultilevel"/>
    <w:tmpl w:val="5D1EBB64"/>
    <w:lvl w:ilvl="0" w:tplc="36687D56">
      <w:start w:val="1"/>
      <w:numFmt w:val="decimal"/>
      <w:lvlText w:val="%1."/>
      <w:lvlJc w:val="left"/>
      <w:pPr>
        <w:tabs>
          <w:tab w:val="num" w:pos="1194"/>
        </w:tabs>
        <w:ind w:left="1194" w:hanging="400"/>
      </w:pPr>
      <w:rPr>
        <w:rFonts w:cs="Times New Roman" w:hint="default"/>
      </w:rPr>
    </w:lvl>
    <w:lvl w:ilvl="1" w:tplc="919ED22E">
      <w:numFmt w:val="bullet"/>
      <w:lvlText w:val="–"/>
      <w:lvlJc w:val="left"/>
      <w:pPr>
        <w:tabs>
          <w:tab w:val="num" w:pos="1599"/>
        </w:tabs>
        <w:ind w:left="1599" w:hanging="405"/>
      </w:pPr>
      <w:rPr>
        <w:rFonts w:ascii="Times New Roman" w:eastAsia="Batang" w:hAnsi="Times New Roman" w:hint="default"/>
      </w:rPr>
    </w:lvl>
    <w:lvl w:ilvl="2" w:tplc="0409001B" w:tentative="1">
      <w:start w:val="1"/>
      <w:numFmt w:val="lowerRoman"/>
      <w:lvlText w:val="%3."/>
      <w:lvlJc w:val="right"/>
      <w:pPr>
        <w:tabs>
          <w:tab w:val="num" w:pos="1994"/>
        </w:tabs>
        <w:ind w:left="1994" w:hanging="400"/>
      </w:pPr>
      <w:rPr>
        <w:rFonts w:cs="Times New Roman"/>
      </w:rPr>
    </w:lvl>
    <w:lvl w:ilvl="3" w:tplc="0409000F" w:tentative="1">
      <w:start w:val="1"/>
      <w:numFmt w:val="decimal"/>
      <w:lvlText w:val="%4."/>
      <w:lvlJc w:val="left"/>
      <w:pPr>
        <w:tabs>
          <w:tab w:val="num" w:pos="2394"/>
        </w:tabs>
        <w:ind w:left="2394" w:hanging="400"/>
      </w:pPr>
      <w:rPr>
        <w:rFonts w:cs="Times New Roman"/>
      </w:rPr>
    </w:lvl>
    <w:lvl w:ilvl="4" w:tplc="04090019" w:tentative="1">
      <w:start w:val="1"/>
      <w:numFmt w:val="upperLetter"/>
      <w:lvlText w:val="%5."/>
      <w:lvlJc w:val="left"/>
      <w:pPr>
        <w:tabs>
          <w:tab w:val="num" w:pos="2794"/>
        </w:tabs>
        <w:ind w:left="2794" w:hanging="400"/>
      </w:pPr>
      <w:rPr>
        <w:rFonts w:cs="Times New Roman"/>
      </w:rPr>
    </w:lvl>
    <w:lvl w:ilvl="5" w:tplc="0409001B" w:tentative="1">
      <w:start w:val="1"/>
      <w:numFmt w:val="lowerRoman"/>
      <w:lvlText w:val="%6."/>
      <w:lvlJc w:val="right"/>
      <w:pPr>
        <w:tabs>
          <w:tab w:val="num" w:pos="3194"/>
        </w:tabs>
        <w:ind w:left="3194" w:hanging="400"/>
      </w:pPr>
      <w:rPr>
        <w:rFonts w:cs="Times New Roman"/>
      </w:rPr>
    </w:lvl>
    <w:lvl w:ilvl="6" w:tplc="0409000F" w:tentative="1">
      <w:start w:val="1"/>
      <w:numFmt w:val="decimal"/>
      <w:lvlText w:val="%7."/>
      <w:lvlJc w:val="left"/>
      <w:pPr>
        <w:tabs>
          <w:tab w:val="num" w:pos="3594"/>
        </w:tabs>
        <w:ind w:left="3594" w:hanging="400"/>
      </w:pPr>
      <w:rPr>
        <w:rFonts w:cs="Times New Roman"/>
      </w:rPr>
    </w:lvl>
    <w:lvl w:ilvl="7" w:tplc="04090019" w:tentative="1">
      <w:start w:val="1"/>
      <w:numFmt w:val="upperLetter"/>
      <w:lvlText w:val="%8."/>
      <w:lvlJc w:val="left"/>
      <w:pPr>
        <w:tabs>
          <w:tab w:val="num" w:pos="3994"/>
        </w:tabs>
        <w:ind w:left="3994" w:hanging="400"/>
      </w:pPr>
      <w:rPr>
        <w:rFonts w:cs="Times New Roman"/>
      </w:rPr>
    </w:lvl>
    <w:lvl w:ilvl="8" w:tplc="0409001B" w:tentative="1">
      <w:start w:val="1"/>
      <w:numFmt w:val="lowerRoman"/>
      <w:lvlText w:val="%9."/>
      <w:lvlJc w:val="right"/>
      <w:pPr>
        <w:tabs>
          <w:tab w:val="num" w:pos="4394"/>
        </w:tabs>
        <w:ind w:left="4394" w:hanging="400"/>
      </w:pPr>
      <w:rPr>
        <w:rFonts w:cs="Times New Roman"/>
      </w:rPr>
    </w:lvl>
  </w:abstractNum>
  <w:abstractNum w:abstractNumId="99" w15:restartNumberingAfterBreak="0">
    <w:nsid w:val="3E1E4CAF"/>
    <w:multiLevelType w:val="hybridMultilevel"/>
    <w:tmpl w:val="3B826BD2"/>
    <w:lvl w:ilvl="0" w:tplc="0DAAA6A2">
      <w:start w:val="1"/>
      <w:numFmt w:val="bullet"/>
      <w:pStyle w:val="SVCBulletslevel2CharChar"/>
      <w:lvlText w:val="−"/>
      <w:lvlJc w:val="left"/>
      <w:pPr>
        <w:tabs>
          <w:tab w:val="num" w:pos="1117"/>
        </w:tabs>
        <w:ind w:left="1117" w:hanging="360"/>
      </w:pPr>
      <w:rPr>
        <w:rFonts w:ascii="Times New Roman" w:hAnsi="Times New Roman" w:hint="default"/>
      </w:rPr>
    </w:lvl>
    <w:lvl w:ilvl="1" w:tplc="04070019">
      <w:start w:val="1"/>
      <w:numFmt w:val="bullet"/>
      <w:lvlText w:val="o"/>
      <w:lvlJc w:val="left"/>
      <w:pPr>
        <w:tabs>
          <w:tab w:val="num" w:pos="1837"/>
        </w:tabs>
        <w:ind w:left="1837" w:hanging="360"/>
      </w:pPr>
      <w:rPr>
        <w:rFonts w:ascii="Courier New" w:hAnsi="Courier New" w:hint="default"/>
      </w:rPr>
    </w:lvl>
    <w:lvl w:ilvl="2" w:tplc="0407001B" w:tentative="1">
      <w:start w:val="1"/>
      <w:numFmt w:val="bullet"/>
      <w:lvlText w:val=""/>
      <w:lvlJc w:val="left"/>
      <w:pPr>
        <w:tabs>
          <w:tab w:val="num" w:pos="2557"/>
        </w:tabs>
        <w:ind w:left="2557" w:hanging="360"/>
      </w:pPr>
      <w:rPr>
        <w:rFonts w:ascii="Wingdings" w:hAnsi="Wingdings" w:hint="default"/>
      </w:rPr>
    </w:lvl>
    <w:lvl w:ilvl="3" w:tplc="0407000F" w:tentative="1">
      <w:start w:val="1"/>
      <w:numFmt w:val="bullet"/>
      <w:lvlText w:val=""/>
      <w:lvlJc w:val="left"/>
      <w:pPr>
        <w:tabs>
          <w:tab w:val="num" w:pos="3277"/>
        </w:tabs>
        <w:ind w:left="3277" w:hanging="360"/>
      </w:pPr>
      <w:rPr>
        <w:rFonts w:ascii="Symbol" w:hAnsi="Symbol" w:hint="default"/>
      </w:rPr>
    </w:lvl>
    <w:lvl w:ilvl="4" w:tplc="04070019" w:tentative="1">
      <w:start w:val="1"/>
      <w:numFmt w:val="bullet"/>
      <w:lvlText w:val="o"/>
      <w:lvlJc w:val="left"/>
      <w:pPr>
        <w:tabs>
          <w:tab w:val="num" w:pos="3997"/>
        </w:tabs>
        <w:ind w:left="3997" w:hanging="360"/>
      </w:pPr>
      <w:rPr>
        <w:rFonts w:ascii="Courier New" w:hAnsi="Courier New" w:hint="default"/>
      </w:rPr>
    </w:lvl>
    <w:lvl w:ilvl="5" w:tplc="0407001B" w:tentative="1">
      <w:start w:val="1"/>
      <w:numFmt w:val="bullet"/>
      <w:lvlText w:val=""/>
      <w:lvlJc w:val="left"/>
      <w:pPr>
        <w:tabs>
          <w:tab w:val="num" w:pos="4717"/>
        </w:tabs>
        <w:ind w:left="4717" w:hanging="360"/>
      </w:pPr>
      <w:rPr>
        <w:rFonts w:ascii="Wingdings" w:hAnsi="Wingdings" w:hint="default"/>
      </w:rPr>
    </w:lvl>
    <w:lvl w:ilvl="6" w:tplc="0407000F" w:tentative="1">
      <w:start w:val="1"/>
      <w:numFmt w:val="bullet"/>
      <w:lvlText w:val=""/>
      <w:lvlJc w:val="left"/>
      <w:pPr>
        <w:tabs>
          <w:tab w:val="num" w:pos="5437"/>
        </w:tabs>
        <w:ind w:left="5437" w:hanging="360"/>
      </w:pPr>
      <w:rPr>
        <w:rFonts w:ascii="Symbol" w:hAnsi="Symbol" w:hint="default"/>
      </w:rPr>
    </w:lvl>
    <w:lvl w:ilvl="7" w:tplc="04070019" w:tentative="1">
      <w:start w:val="1"/>
      <w:numFmt w:val="bullet"/>
      <w:lvlText w:val="o"/>
      <w:lvlJc w:val="left"/>
      <w:pPr>
        <w:tabs>
          <w:tab w:val="num" w:pos="6157"/>
        </w:tabs>
        <w:ind w:left="6157" w:hanging="360"/>
      </w:pPr>
      <w:rPr>
        <w:rFonts w:ascii="Courier New" w:hAnsi="Courier New" w:hint="default"/>
      </w:rPr>
    </w:lvl>
    <w:lvl w:ilvl="8" w:tplc="0407001B" w:tentative="1">
      <w:start w:val="1"/>
      <w:numFmt w:val="bullet"/>
      <w:lvlText w:val=""/>
      <w:lvlJc w:val="left"/>
      <w:pPr>
        <w:tabs>
          <w:tab w:val="num" w:pos="6877"/>
        </w:tabs>
        <w:ind w:left="6877" w:hanging="360"/>
      </w:pPr>
      <w:rPr>
        <w:rFonts w:ascii="Wingdings" w:hAnsi="Wingdings" w:hint="default"/>
      </w:rPr>
    </w:lvl>
  </w:abstractNum>
  <w:abstractNum w:abstractNumId="100" w15:restartNumberingAfterBreak="0">
    <w:nsid w:val="3ED660CB"/>
    <w:multiLevelType w:val="hybridMultilevel"/>
    <w:tmpl w:val="B57E17AA"/>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1" w15:restartNumberingAfterBreak="0">
    <w:nsid w:val="3FC76512"/>
    <w:multiLevelType w:val="hybridMultilevel"/>
    <w:tmpl w:val="53426AE8"/>
    <w:lvl w:ilvl="0" w:tplc="FFFFFFFF">
      <w:start w:val="5"/>
      <w:numFmt w:val="bullet"/>
      <w:lvlText w:val="–"/>
      <w:lvlJc w:val="left"/>
      <w:pPr>
        <w:ind w:left="758" w:hanging="420"/>
      </w:pPr>
      <w:rPr>
        <w:rFonts w:ascii="Times New Roman" w:eastAsia="Times New Roman" w:hAnsi="Times New Roman" w:hint="default"/>
      </w:rPr>
    </w:lvl>
    <w:lvl w:ilvl="1" w:tplc="04090003" w:tentative="1">
      <w:start w:val="1"/>
      <w:numFmt w:val="bullet"/>
      <w:lvlText w:val=""/>
      <w:lvlJc w:val="left"/>
      <w:pPr>
        <w:ind w:left="1178" w:hanging="420"/>
      </w:pPr>
      <w:rPr>
        <w:rFonts w:ascii="Wingdings" w:hAnsi="Wingdings" w:hint="default"/>
      </w:rPr>
    </w:lvl>
    <w:lvl w:ilvl="2" w:tplc="04090005" w:tentative="1">
      <w:start w:val="1"/>
      <w:numFmt w:val="bullet"/>
      <w:lvlText w:val=""/>
      <w:lvlJc w:val="left"/>
      <w:pPr>
        <w:ind w:left="1598" w:hanging="420"/>
      </w:pPr>
      <w:rPr>
        <w:rFonts w:ascii="Wingdings" w:hAnsi="Wingdings" w:hint="default"/>
      </w:rPr>
    </w:lvl>
    <w:lvl w:ilvl="3" w:tplc="04090001" w:tentative="1">
      <w:start w:val="1"/>
      <w:numFmt w:val="bullet"/>
      <w:lvlText w:val=""/>
      <w:lvlJc w:val="left"/>
      <w:pPr>
        <w:ind w:left="2018" w:hanging="420"/>
      </w:pPr>
      <w:rPr>
        <w:rFonts w:ascii="Wingdings" w:hAnsi="Wingdings" w:hint="default"/>
      </w:rPr>
    </w:lvl>
    <w:lvl w:ilvl="4" w:tplc="04090003" w:tentative="1">
      <w:start w:val="1"/>
      <w:numFmt w:val="bullet"/>
      <w:lvlText w:val=""/>
      <w:lvlJc w:val="left"/>
      <w:pPr>
        <w:ind w:left="2438" w:hanging="420"/>
      </w:pPr>
      <w:rPr>
        <w:rFonts w:ascii="Wingdings" w:hAnsi="Wingdings" w:hint="default"/>
      </w:rPr>
    </w:lvl>
    <w:lvl w:ilvl="5" w:tplc="04090005" w:tentative="1">
      <w:start w:val="1"/>
      <w:numFmt w:val="bullet"/>
      <w:lvlText w:val=""/>
      <w:lvlJc w:val="left"/>
      <w:pPr>
        <w:ind w:left="2858" w:hanging="420"/>
      </w:pPr>
      <w:rPr>
        <w:rFonts w:ascii="Wingdings" w:hAnsi="Wingdings" w:hint="default"/>
      </w:rPr>
    </w:lvl>
    <w:lvl w:ilvl="6" w:tplc="04090001" w:tentative="1">
      <w:start w:val="1"/>
      <w:numFmt w:val="bullet"/>
      <w:lvlText w:val=""/>
      <w:lvlJc w:val="left"/>
      <w:pPr>
        <w:ind w:left="3278" w:hanging="420"/>
      </w:pPr>
      <w:rPr>
        <w:rFonts w:ascii="Wingdings" w:hAnsi="Wingdings" w:hint="default"/>
      </w:rPr>
    </w:lvl>
    <w:lvl w:ilvl="7" w:tplc="04090003" w:tentative="1">
      <w:start w:val="1"/>
      <w:numFmt w:val="bullet"/>
      <w:lvlText w:val=""/>
      <w:lvlJc w:val="left"/>
      <w:pPr>
        <w:ind w:left="3698" w:hanging="420"/>
      </w:pPr>
      <w:rPr>
        <w:rFonts w:ascii="Wingdings" w:hAnsi="Wingdings" w:hint="default"/>
      </w:rPr>
    </w:lvl>
    <w:lvl w:ilvl="8" w:tplc="04090005" w:tentative="1">
      <w:start w:val="1"/>
      <w:numFmt w:val="bullet"/>
      <w:lvlText w:val=""/>
      <w:lvlJc w:val="left"/>
      <w:pPr>
        <w:ind w:left="4118" w:hanging="420"/>
      </w:pPr>
      <w:rPr>
        <w:rFonts w:ascii="Wingdings" w:hAnsi="Wingdings" w:hint="default"/>
      </w:rPr>
    </w:lvl>
  </w:abstractNum>
  <w:abstractNum w:abstractNumId="102" w15:restartNumberingAfterBreak="0">
    <w:nsid w:val="41576B66"/>
    <w:multiLevelType w:val="hybridMultilevel"/>
    <w:tmpl w:val="55F27D44"/>
    <w:lvl w:ilvl="0" w:tplc="04090019">
      <w:start w:val="1"/>
      <w:numFmt w:val="lowerLetter"/>
      <w:lvlText w:val="%1."/>
      <w:lvlJc w:val="left"/>
      <w:pPr>
        <w:ind w:left="1069" w:hanging="360"/>
      </w:pPr>
      <w:rPr>
        <w:rFonts w:cs="Times New Roman"/>
      </w:rPr>
    </w:lvl>
    <w:lvl w:ilvl="1" w:tplc="08090019">
      <w:start w:val="1"/>
      <w:numFmt w:val="lowerLetter"/>
      <w:lvlText w:val="%2."/>
      <w:lvlJc w:val="left"/>
      <w:pPr>
        <w:ind w:left="1789" w:hanging="360"/>
      </w:pPr>
      <w:rPr>
        <w:rFonts w:cs="Times New Roman"/>
      </w:rPr>
    </w:lvl>
    <w:lvl w:ilvl="2" w:tplc="0809001B">
      <w:start w:val="1"/>
      <w:numFmt w:val="lowerRoman"/>
      <w:lvlText w:val="%3."/>
      <w:lvlJc w:val="right"/>
      <w:pPr>
        <w:ind w:left="2509" w:hanging="180"/>
      </w:pPr>
      <w:rPr>
        <w:rFonts w:cs="Times New Roman"/>
      </w:rPr>
    </w:lvl>
    <w:lvl w:ilvl="3" w:tplc="0809000F" w:tentative="1">
      <w:start w:val="1"/>
      <w:numFmt w:val="decimal"/>
      <w:lvlText w:val="%4."/>
      <w:lvlJc w:val="left"/>
      <w:pPr>
        <w:ind w:left="3229" w:hanging="360"/>
      </w:pPr>
      <w:rPr>
        <w:rFonts w:cs="Times New Roman"/>
      </w:rPr>
    </w:lvl>
    <w:lvl w:ilvl="4" w:tplc="08090019" w:tentative="1">
      <w:start w:val="1"/>
      <w:numFmt w:val="lowerLetter"/>
      <w:lvlText w:val="%5."/>
      <w:lvlJc w:val="left"/>
      <w:pPr>
        <w:ind w:left="3949" w:hanging="360"/>
      </w:pPr>
      <w:rPr>
        <w:rFonts w:cs="Times New Roman"/>
      </w:rPr>
    </w:lvl>
    <w:lvl w:ilvl="5" w:tplc="0809001B" w:tentative="1">
      <w:start w:val="1"/>
      <w:numFmt w:val="lowerRoman"/>
      <w:lvlText w:val="%6."/>
      <w:lvlJc w:val="right"/>
      <w:pPr>
        <w:ind w:left="4669" w:hanging="180"/>
      </w:pPr>
      <w:rPr>
        <w:rFonts w:cs="Times New Roman"/>
      </w:rPr>
    </w:lvl>
    <w:lvl w:ilvl="6" w:tplc="0809000F" w:tentative="1">
      <w:start w:val="1"/>
      <w:numFmt w:val="decimal"/>
      <w:lvlText w:val="%7."/>
      <w:lvlJc w:val="left"/>
      <w:pPr>
        <w:ind w:left="5389" w:hanging="360"/>
      </w:pPr>
      <w:rPr>
        <w:rFonts w:cs="Times New Roman"/>
      </w:rPr>
    </w:lvl>
    <w:lvl w:ilvl="7" w:tplc="08090019" w:tentative="1">
      <w:start w:val="1"/>
      <w:numFmt w:val="lowerLetter"/>
      <w:lvlText w:val="%8."/>
      <w:lvlJc w:val="left"/>
      <w:pPr>
        <w:ind w:left="6109" w:hanging="360"/>
      </w:pPr>
      <w:rPr>
        <w:rFonts w:cs="Times New Roman"/>
      </w:rPr>
    </w:lvl>
    <w:lvl w:ilvl="8" w:tplc="0809001B" w:tentative="1">
      <w:start w:val="1"/>
      <w:numFmt w:val="lowerRoman"/>
      <w:lvlText w:val="%9."/>
      <w:lvlJc w:val="right"/>
      <w:pPr>
        <w:ind w:left="6829" w:hanging="180"/>
      </w:pPr>
      <w:rPr>
        <w:rFonts w:cs="Times New Roman"/>
      </w:rPr>
    </w:lvl>
  </w:abstractNum>
  <w:abstractNum w:abstractNumId="103" w15:restartNumberingAfterBreak="0">
    <w:nsid w:val="41C1434F"/>
    <w:multiLevelType w:val="multilevel"/>
    <w:tmpl w:val="D6483218"/>
    <w:lvl w:ilvl="0">
      <w:start w:val="5"/>
      <w:numFmt w:val="bullet"/>
      <w:pStyle w:val="3D0"/>
      <w:lvlText w:val="–"/>
      <w:lvlJc w:val="left"/>
      <w:pPr>
        <w:tabs>
          <w:tab w:val="num" w:pos="340"/>
        </w:tabs>
        <w:ind w:left="357" w:hanging="357"/>
      </w:pPr>
      <w:rPr>
        <w:rFonts w:ascii="Times New Roman" w:hAnsi="Times New Roman" w:cs="Times New Roman" w:hint="default"/>
      </w:rPr>
    </w:lvl>
    <w:lvl w:ilvl="1">
      <w:start w:val="1"/>
      <w:numFmt w:val="bullet"/>
      <w:pStyle w:val="3D1"/>
      <w:lvlText w:val="–"/>
      <w:lvlJc w:val="left"/>
      <w:pPr>
        <w:tabs>
          <w:tab w:val="num" w:pos="697"/>
        </w:tabs>
        <w:ind w:left="714" w:hanging="357"/>
      </w:pPr>
      <w:rPr>
        <w:rFonts w:ascii="Times New Roman" w:hAnsi="Times New Roman" w:cs="Times New Roman" w:hint="default"/>
      </w:rPr>
    </w:lvl>
    <w:lvl w:ilvl="2">
      <w:start w:val="1"/>
      <w:numFmt w:val="bullet"/>
      <w:pStyle w:val="3D2"/>
      <w:lvlText w:val="–"/>
      <w:lvlJc w:val="left"/>
      <w:pPr>
        <w:tabs>
          <w:tab w:val="num" w:pos="340"/>
        </w:tabs>
        <w:ind w:left="357" w:hanging="357"/>
      </w:pPr>
      <w:rPr>
        <w:rFonts w:ascii="Times New Roman" w:hAnsi="Times New Roman" w:cs="Times New Roman" w:hint="default"/>
      </w:rPr>
    </w:lvl>
    <w:lvl w:ilvl="3">
      <w:start w:val="1"/>
      <w:numFmt w:val="bullet"/>
      <w:pStyle w:val="3D3"/>
      <w:lvlText w:val="–"/>
      <w:lvlJc w:val="left"/>
      <w:pPr>
        <w:tabs>
          <w:tab w:val="num" w:pos="1411"/>
        </w:tabs>
        <w:ind w:left="1428" w:hanging="357"/>
      </w:pPr>
      <w:rPr>
        <w:rFonts w:ascii="Times New Roman" w:hAnsi="Times New Roman" w:cs="Times New Roman" w:hint="default"/>
      </w:rPr>
    </w:lvl>
    <w:lvl w:ilvl="4">
      <w:start w:val="1"/>
      <w:numFmt w:val="bullet"/>
      <w:pStyle w:val="3D4"/>
      <w:lvlText w:val="–"/>
      <w:lvlJc w:val="left"/>
      <w:pPr>
        <w:tabs>
          <w:tab w:val="num" w:pos="1768"/>
        </w:tabs>
        <w:ind w:left="1785" w:hanging="357"/>
      </w:pPr>
      <w:rPr>
        <w:rFonts w:ascii="Times New Roman" w:hAnsi="Times New Roman" w:cs="Times New Roman" w:hint="default"/>
      </w:rPr>
    </w:lvl>
    <w:lvl w:ilvl="5">
      <w:start w:val="1"/>
      <w:numFmt w:val="bullet"/>
      <w:pStyle w:val="3D5"/>
      <w:lvlText w:val="–"/>
      <w:lvlJc w:val="left"/>
      <w:pPr>
        <w:tabs>
          <w:tab w:val="num" w:pos="2125"/>
        </w:tabs>
        <w:ind w:left="2142" w:hanging="357"/>
      </w:pPr>
      <w:rPr>
        <w:rFonts w:ascii="Times New Roman" w:hAnsi="Times New Roman" w:cs="Times New Roman" w:hint="default"/>
        <w:b w:val="0"/>
      </w:rPr>
    </w:lvl>
    <w:lvl w:ilvl="6">
      <w:start w:val="1"/>
      <w:numFmt w:val="bullet"/>
      <w:pStyle w:val="3D6"/>
      <w:lvlText w:val="–"/>
      <w:lvlJc w:val="left"/>
      <w:pPr>
        <w:tabs>
          <w:tab w:val="num" w:pos="2482"/>
        </w:tabs>
        <w:ind w:left="2499" w:hanging="357"/>
      </w:pPr>
      <w:rPr>
        <w:rFonts w:ascii="Times New Roman" w:hAnsi="Times New Roman" w:cs="Times New Roman" w:hint="default"/>
      </w:rPr>
    </w:lvl>
    <w:lvl w:ilvl="7">
      <w:start w:val="1"/>
      <w:numFmt w:val="bullet"/>
      <w:pStyle w:val="3D7"/>
      <w:lvlText w:val="–"/>
      <w:lvlJc w:val="left"/>
      <w:pPr>
        <w:tabs>
          <w:tab w:val="num" w:pos="2839"/>
        </w:tabs>
        <w:ind w:left="2856" w:hanging="357"/>
      </w:pPr>
      <w:rPr>
        <w:rFonts w:ascii="Times New Roman" w:hAnsi="Times New Roman" w:cs="Times New Roman" w:hint="default"/>
      </w:rPr>
    </w:lvl>
    <w:lvl w:ilvl="8">
      <w:start w:val="1"/>
      <w:numFmt w:val="bullet"/>
      <w:pStyle w:val="3D8"/>
      <w:lvlText w:val="–"/>
      <w:lvlJc w:val="left"/>
      <w:pPr>
        <w:tabs>
          <w:tab w:val="num" w:pos="3196"/>
        </w:tabs>
        <w:ind w:left="3213" w:hanging="357"/>
      </w:pPr>
      <w:rPr>
        <w:rFonts w:ascii="Times New Roman" w:hAnsi="Times New Roman" w:cs="Times New Roman" w:hint="default"/>
      </w:rPr>
    </w:lvl>
  </w:abstractNum>
  <w:abstractNum w:abstractNumId="104" w15:restartNumberingAfterBreak="0">
    <w:nsid w:val="42B01520"/>
    <w:multiLevelType w:val="hybridMultilevel"/>
    <w:tmpl w:val="333E6126"/>
    <w:lvl w:ilvl="0" w:tplc="FFFFFFFF">
      <w:start w:val="5"/>
      <w:numFmt w:val="bullet"/>
      <w:lvlText w:val="–"/>
      <w:lvlJc w:val="left"/>
      <w:pPr>
        <w:ind w:left="420" w:hanging="420"/>
      </w:pPr>
      <w:rPr>
        <w:rFonts w:ascii="Times New Roman" w:eastAsia="Times New Roman" w:hAnsi="Times New Roman"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05" w15:restartNumberingAfterBreak="0">
    <w:nsid w:val="42FA3329"/>
    <w:multiLevelType w:val="hybridMultilevel"/>
    <w:tmpl w:val="6EE2433A"/>
    <w:lvl w:ilvl="0" w:tplc="04070019">
      <w:start w:val="1"/>
      <w:numFmt w:val="bullet"/>
      <w:pStyle w:val="AVCBulletlevel1CharChar"/>
      <w:lvlText w:val=""/>
      <w:lvlJc w:val="left"/>
      <w:pPr>
        <w:tabs>
          <w:tab w:val="num" w:pos="397"/>
        </w:tabs>
        <w:ind w:left="397" w:hanging="397"/>
      </w:pPr>
      <w:rPr>
        <w:rFonts w:ascii="Symbol" w:hAnsi="Symbol" w:hint="default"/>
      </w:rPr>
    </w:lvl>
    <w:lvl w:ilvl="1" w:tplc="04070019">
      <w:start w:val="1"/>
      <w:numFmt w:val="bullet"/>
      <w:lvlText w:val="o"/>
      <w:lvlJc w:val="left"/>
      <w:pPr>
        <w:tabs>
          <w:tab w:val="num" w:pos="1440"/>
        </w:tabs>
        <w:ind w:left="1440" w:hanging="360"/>
      </w:pPr>
      <w:rPr>
        <w:rFonts w:ascii="Courier New" w:hAnsi="Courier New" w:hint="default"/>
      </w:rPr>
    </w:lvl>
    <w:lvl w:ilvl="2" w:tplc="0407001B">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106" w15:restartNumberingAfterBreak="0">
    <w:nsid w:val="43F13595"/>
    <w:multiLevelType w:val="hybridMultilevel"/>
    <w:tmpl w:val="B4F4A60C"/>
    <w:lvl w:ilvl="0" w:tplc="0409000F">
      <w:start w:val="1"/>
      <w:numFmt w:val="decimal"/>
      <w:lvlText w:val="%1."/>
      <w:lvlJc w:val="left"/>
      <w:pPr>
        <w:ind w:left="720" w:hanging="360"/>
      </w:pPr>
      <w:rPr>
        <w:rFonts w:hint="default"/>
      </w:rPr>
    </w:lvl>
    <w:lvl w:ilvl="1" w:tplc="385C80BC">
      <w:start w:val="1"/>
      <w:numFmt w:val="bullet"/>
      <w:lvlText w:val="–"/>
      <w:lvlJc w:val="left"/>
      <w:pPr>
        <w:ind w:left="1440" w:hanging="360"/>
      </w:pPr>
      <w:rPr>
        <w:rFonts w:ascii="Times New Roman" w:hAnsi="Times New Roman"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7" w15:restartNumberingAfterBreak="0">
    <w:nsid w:val="48604DF7"/>
    <w:multiLevelType w:val="hybridMultilevel"/>
    <w:tmpl w:val="EE864DC8"/>
    <w:lvl w:ilvl="0" w:tplc="2CA4E6E4">
      <w:start w:val="1"/>
      <w:numFmt w:val="decimal"/>
      <w:lvlText w:val="%1."/>
      <w:lvlJc w:val="left"/>
      <w:pPr>
        <w:tabs>
          <w:tab w:val="num" w:pos="400"/>
        </w:tabs>
        <w:ind w:left="400" w:hanging="400"/>
      </w:pPr>
      <w:rPr>
        <w:rFonts w:cs="Times New Roman"/>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08090019">
      <w:start w:val="1"/>
      <w:numFmt w:val="lowerLetter"/>
      <w:lvlText w:val="%5."/>
      <w:lvlJc w:val="left"/>
      <w:pPr>
        <w:ind w:left="3600" w:hanging="360"/>
      </w:pPr>
      <w:rPr>
        <w:rFonts w:cs="Times New Roman"/>
      </w:rPr>
    </w:lvl>
    <w:lvl w:ilvl="5" w:tplc="0809001B">
      <w:start w:val="1"/>
      <w:numFmt w:val="lowerRoman"/>
      <w:lvlText w:val="%6."/>
      <w:lvlJc w:val="right"/>
      <w:pPr>
        <w:ind w:left="4320" w:hanging="180"/>
      </w:pPr>
      <w:rPr>
        <w:rFonts w:cs="Times New Roman"/>
      </w:rPr>
    </w:lvl>
    <w:lvl w:ilvl="6" w:tplc="0809000F">
      <w:start w:val="1"/>
      <w:numFmt w:val="decimal"/>
      <w:lvlText w:val="%7."/>
      <w:lvlJc w:val="left"/>
      <w:pPr>
        <w:ind w:left="5040" w:hanging="360"/>
      </w:pPr>
      <w:rPr>
        <w:rFonts w:cs="Times New Roman"/>
      </w:rPr>
    </w:lvl>
    <w:lvl w:ilvl="7" w:tplc="08090019">
      <w:start w:val="1"/>
      <w:numFmt w:val="lowerLetter"/>
      <w:lvlText w:val="%8."/>
      <w:lvlJc w:val="left"/>
      <w:pPr>
        <w:ind w:left="5760" w:hanging="360"/>
      </w:pPr>
      <w:rPr>
        <w:rFonts w:cs="Times New Roman"/>
      </w:rPr>
    </w:lvl>
    <w:lvl w:ilvl="8" w:tplc="0809001B">
      <w:start w:val="1"/>
      <w:numFmt w:val="lowerRoman"/>
      <w:lvlText w:val="%9."/>
      <w:lvlJc w:val="right"/>
      <w:pPr>
        <w:ind w:left="6480" w:hanging="180"/>
      </w:pPr>
      <w:rPr>
        <w:rFonts w:cs="Times New Roman"/>
      </w:rPr>
    </w:lvl>
  </w:abstractNum>
  <w:abstractNum w:abstractNumId="108" w15:restartNumberingAfterBreak="0">
    <w:nsid w:val="48650D2D"/>
    <w:multiLevelType w:val="hybridMultilevel"/>
    <w:tmpl w:val="A8102084"/>
    <w:lvl w:ilvl="0" w:tplc="FFFFFFFF">
      <w:start w:val="5"/>
      <w:numFmt w:val="bullet"/>
      <w:lvlText w:val="–"/>
      <w:lvlJc w:val="left"/>
      <w:pPr>
        <w:tabs>
          <w:tab w:val="num" w:pos="400"/>
        </w:tabs>
        <w:ind w:left="400" w:hanging="400"/>
      </w:pPr>
      <w:rPr>
        <w:rFonts w:ascii="Times New Roman" w:eastAsia="Times New Roman" w:hAnsi="Times New Roman" w:hint="default"/>
      </w:rPr>
    </w:lvl>
    <w:lvl w:ilvl="1" w:tplc="FFFFFFFF">
      <w:start w:val="5"/>
      <w:numFmt w:val="bullet"/>
      <w:lvlText w:val="–"/>
      <w:lvlJc w:val="left"/>
      <w:pPr>
        <w:tabs>
          <w:tab w:val="num" w:pos="800"/>
        </w:tabs>
        <w:ind w:left="800" w:hanging="400"/>
      </w:pPr>
      <w:rPr>
        <w:rFonts w:ascii="Times New Roman" w:eastAsia="Times New Roman" w:hAnsi="Times New Roman" w:hint="default"/>
      </w:rPr>
    </w:lvl>
    <w:lvl w:ilvl="2" w:tplc="04090005">
      <w:start w:val="1"/>
      <w:numFmt w:val="bullet"/>
      <w:lvlText w:val=""/>
      <w:lvlJc w:val="left"/>
      <w:pPr>
        <w:tabs>
          <w:tab w:val="num" w:pos="1200"/>
        </w:tabs>
        <w:ind w:left="1200" w:hanging="400"/>
      </w:pPr>
      <w:rPr>
        <w:rFonts w:ascii="Wingdings" w:hAnsi="Wingdings" w:hint="default"/>
      </w:rPr>
    </w:lvl>
    <w:lvl w:ilvl="3" w:tplc="04090001">
      <w:start w:val="1"/>
      <w:numFmt w:val="bullet"/>
      <w:lvlText w:val=""/>
      <w:lvlJc w:val="left"/>
      <w:pPr>
        <w:tabs>
          <w:tab w:val="num" w:pos="1600"/>
        </w:tabs>
        <w:ind w:left="1600" w:hanging="400"/>
      </w:pPr>
      <w:rPr>
        <w:rFonts w:ascii="Wingdings" w:hAnsi="Wingdings" w:hint="default"/>
      </w:rPr>
    </w:lvl>
    <w:lvl w:ilvl="4" w:tplc="04090003" w:tentative="1">
      <w:start w:val="1"/>
      <w:numFmt w:val="bullet"/>
      <w:lvlText w:val=""/>
      <w:lvlJc w:val="left"/>
      <w:pPr>
        <w:tabs>
          <w:tab w:val="num" w:pos="2000"/>
        </w:tabs>
        <w:ind w:left="2000" w:hanging="400"/>
      </w:pPr>
      <w:rPr>
        <w:rFonts w:ascii="Wingdings" w:hAnsi="Wingdings"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109" w15:restartNumberingAfterBreak="0">
    <w:nsid w:val="4A321B80"/>
    <w:multiLevelType w:val="hybridMultilevel"/>
    <w:tmpl w:val="2D1A9A4C"/>
    <w:lvl w:ilvl="0" w:tplc="919ED22E">
      <w:numFmt w:val="bullet"/>
      <w:lvlText w:val="–"/>
      <w:lvlJc w:val="left"/>
      <w:pPr>
        <w:tabs>
          <w:tab w:val="num" w:pos="1205"/>
        </w:tabs>
        <w:ind w:left="1205" w:hanging="405"/>
      </w:pPr>
      <w:rPr>
        <w:rFonts w:ascii="Times New Roman" w:eastAsia="Batang" w:hAnsi="Times New Roman" w:hint="default"/>
      </w:rPr>
    </w:lvl>
    <w:lvl w:ilvl="1" w:tplc="FFFFFFFF">
      <w:start w:val="5"/>
      <w:numFmt w:val="bullet"/>
      <w:lvlText w:val="–"/>
      <w:lvlJc w:val="left"/>
      <w:pPr>
        <w:tabs>
          <w:tab w:val="num" w:pos="1200"/>
        </w:tabs>
        <w:ind w:left="1200" w:hanging="400"/>
      </w:pPr>
      <w:rPr>
        <w:rFonts w:ascii="Times New Roman" w:eastAsia="Times New Roman" w:hAnsi="Times New Roman" w:hint="default"/>
      </w:rPr>
    </w:lvl>
    <w:lvl w:ilvl="2" w:tplc="FFFFFFFF">
      <w:start w:val="5"/>
      <w:numFmt w:val="bullet"/>
      <w:lvlText w:val="–"/>
      <w:lvlJc w:val="left"/>
      <w:pPr>
        <w:tabs>
          <w:tab w:val="num" w:pos="1600"/>
        </w:tabs>
        <w:ind w:left="1600" w:hanging="400"/>
      </w:pPr>
      <w:rPr>
        <w:rFonts w:ascii="Times New Roman" w:eastAsia="Times New Roman" w:hAnsi="Times New Roman" w:hint="default"/>
      </w:rPr>
    </w:lvl>
    <w:lvl w:ilvl="3" w:tplc="FFFFFFFF">
      <w:start w:val="5"/>
      <w:numFmt w:val="bullet"/>
      <w:lvlText w:val="–"/>
      <w:lvlJc w:val="left"/>
      <w:pPr>
        <w:tabs>
          <w:tab w:val="num" w:pos="2000"/>
        </w:tabs>
        <w:ind w:left="2000" w:hanging="400"/>
      </w:pPr>
      <w:rPr>
        <w:rFonts w:ascii="Times New Roman" w:eastAsia="Times New Roman" w:hAnsi="Times New Roman" w:hint="default"/>
      </w:rPr>
    </w:lvl>
    <w:lvl w:ilvl="4" w:tplc="FFFFFFFF">
      <w:start w:val="5"/>
      <w:numFmt w:val="bullet"/>
      <w:lvlText w:val="–"/>
      <w:lvlJc w:val="left"/>
      <w:pPr>
        <w:tabs>
          <w:tab w:val="num" w:pos="2400"/>
        </w:tabs>
        <w:ind w:left="2400" w:hanging="400"/>
      </w:pPr>
      <w:rPr>
        <w:rFonts w:ascii="Times New Roman" w:eastAsia="Times New Roman" w:hAnsi="Times New Roman" w:hint="default"/>
      </w:rPr>
    </w:lvl>
    <w:lvl w:ilvl="5" w:tplc="FFFFFFFF">
      <w:start w:val="5"/>
      <w:numFmt w:val="bullet"/>
      <w:lvlText w:val="–"/>
      <w:lvlJc w:val="left"/>
      <w:pPr>
        <w:tabs>
          <w:tab w:val="num" w:pos="2800"/>
        </w:tabs>
        <w:ind w:left="2800" w:hanging="400"/>
      </w:pPr>
      <w:rPr>
        <w:rFonts w:ascii="Times New Roman" w:eastAsia="Times New Roman" w:hAnsi="Times New Roman" w:hint="default"/>
      </w:rPr>
    </w:lvl>
    <w:lvl w:ilvl="6" w:tplc="FFFFFFFF">
      <w:start w:val="5"/>
      <w:numFmt w:val="bullet"/>
      <w:lvlText w:val="–"/>
      <w:lvlJc w:val="left"/>
      <w:pPr>
        <w:tabs>
          <w:tab w:val="num" w:pos="3200"/>
        </w:tabs>
        <w:ind w:left="3200" w:hanging="400"/>
      </w:pPr>
      <w:rPr>
        <w:rFonts w:ascii="Times New Roman" w:eastAsia="Times New Roman" w:hAnsi="Times New Roman"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10" w15:restartNumberingAfterBreak="0">
    <w:nsid w:val="4B430B89"/>
    <w:multiLevelType w:val="hybridMultilevel"/>
    <w:tmpl w:val="6C849980"/>
    <w:lvl w:ilvl="0" w:tplc="9E1620E0">
      <w:start w:val="1"/>
      <w:numFmt w:val="decimal"/>
      <w:lvlText w:val="%1."/>
      <w:lvlJc w:val="left"/>
      <w:pPr>
        <w:tabs>
          <w:tab w:val="num" w:pos="684"/>
        </w:tabs>
        <w:ind w:left="684" w:hanging="400"/>
      </w:pPr>
      <w:rPr>
        <w:rFonts w:cs="Times New Roman" w:hint="eastAsia"/>
      </w:rPr>
    </w:lvl>
    <w:lvl w:ilvl="1" w:tplc="08090019">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11" w15:restartNumberingAfterBreak="0">
    <w:nsid w:val="4C3D0E67"/>
    <w:multiLevelType w:val="hybridMultilevel"/>
    <w:tmpl w:val="7D689B36"/>
    <w:lvl w:ilvl="0" w:tplc="C1E4D68E">
      <w:start w:val="1"/>
      <w:numFmt w:val="decimal"/>
      <w:lvlText w:val="%1."/>
      <w:lvlJc w:val="left"/>
      <w:pPr>
        <w:ind w:left="763" w:hanging="360"/>
      </w:pPr>
      <w:rPr>
        <w:rFonts w:cs="Times New Roman" w:hint="default"/>
      </w:rPr>
    </w:lvl>
    <w:lvl w:ilvl="1" w:tplc="08090019" w:tentative="1">
      <w:start w:val="1"/>
      <w:numFmt w:val="lowerLetter"/>
      <w:lvlText w:val="%2."/>
      <w:lvlJc w:val="left"/>
      <w:pPr>
        <w:ind w:left="1043" w:hanging="360"/>
      </w:pPr>
      <w:rPr>
        <w:rFonts w:cs="Times New Roman"/>
      </w:rPr>
    </w:lvl>
    <w:lvl w:ilvl="2" w:tplc="0809001B" w:tentative="1">
      <w:start w:val="1"/>
      <w:numFmt w:val="lowerRoman"/>
      <w:lvlText w:val="%3."/>
      <w:lvlJc w:val="right"/>
      <w:pPr>
        <w:ind w:left="1763" w:hanging="180"/>
      </w:pPr>
      <w:rPr>
        <w:rFonts w:cs="Times New Roman"/>
      </w:rPr>
    </w:lvl>
    <w:lvl w:ilvl="3" w:tplc="0809000F" w:tentative="1">
      <w:start w:val="1"/>
      <w:numFmt w:val="decimal"/>
      <w:lvlText w:val="%4."/>
      <w:lvlJc w:val="left"/>
      <w:pPr>
        <w:ind w:left="2483" w:hanging="360"/>
      </w:pPr>
      <w:rPr>
        <w:rFonts w:cs="Times New Roman"/>
      </w:rPr>
    </w:lvl>
    <w:lvl w:ilvl="4" w:tplc="08090019" w:tentative="1">
      <w:start w:val="1"/>
      <w:numFmt w:val="lowerLetter"/>
      <w:lvlText w:val="%5."/>
      <w:lvlJc w:val="left"/>
      <w:pPr>
        <w:ind w:left="3203" w:hanging="360"/>
      </w:pPr>
      <w:rPr>
        <w:rFonts w:cs="Times New Roman"/>
      </w:rPr>
    </w:lvl>
    <w:lvl w:ilvl="5" w:tplc="0809001B" w:tentative="1">
      <w:start w:val="1"/>
      <w:numFmt w:val="lowerRoman"/>
      <w:lvlText w:val="%6."/>
      <w:lvlJc w:val="right"/>
      <w:pPr>
        <w:ind w:left="3923" w:hanging="180"/>
      </w:pPr>
      <w:rPr>
        <w:rFonts w:cs="Times New Roman"/>
      </w:rPr>
    </w:lvl>
    <w:lvl w:ilvl="6" w:tplc="0809000F" w:tentative="1">
      <w:start w:val="1"/>
      <w:numFmt w:val="decimal"/>
      <w:lvlText w:val="%7."/>
      <w:lvlJc w:val="left"/>
      <w:pPr>
        <w:ind w:left="4643" w:hanging="360"/>
      </w:pPr>
      <w:rPr>
        <w:rFonts w:cs="Times New Roman"/>
      </w:rPr>
    </w:lvl>
    <w:lvl w:ilvl="7" w:tplc="08090019" w:tentative="1">
      <w:start w:val="1"/>
      <w:numFmt w:val="lowerLetter"/>
      <w:lvlText w:val="%8."/>
      <w:lvlJc w:val="left"/>
      <w:pPr>
        <w:ind w:left="5363" w:hanging="360"/>
      </w:pPr>
      <w:rPr>
        <w:rFonts w:cs="Times New Roman"/>
      </w:rPr>
    </w:lvl>
    <w:lvl w:ilvl="8" w:tplc="0809001B" w:tentative="1">
      <w:start w:val="1"/>
      <w:numFmt w:val="lowerRoman"/>
      <w:lvlText w:val="%9."/>
      <w:lvlJc w:val="right"/>
      <w:pPr>
        <w:ind w:left="6083" w:hanging="180"/>
      </w:pPr>
      <w:rPr>
        <w:rFonts w:cs="Times New Roman"/>
      </w:rPr>
    </w:lvl>
  </w:abstractNum>
  <w:abstractNum w:abstractNumId="112" w15:restartNumberingAfterBreak="0">
    <w:nsid w:val="4EA275A6"/>
    <w:multiLevelType w:val="hybridMultilevel"/>
    <w:tmpl w:val="5E52F410"/>
    <w:lvl w:ilvl="0" w:tplc="FFFFFFFF">
      <w:start w:val="5"/>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3" w15:restartNumberingAfterBreak="0">
    <w:nsid w:val="4F6215E2"/>
    <w:multiLevelType w:val="hybridMultilevel"/>
    <w:tmpl w:val="29F4BC8A"/>
    <w:lvl w:ilvl="0" w:tplc="0809000F">
      <w:start w:val="1"/>
      <w:numFmt w:val="decimal"/>
      <w:lvlText w:val="%1."/>
      <w:lvlJc w:val="left"/>
      <w:pPr>
        <w:ind w:left="720" w:hanging="360"/>
      </w:pPr>
      <w:rPr>
        <w:rFonts w:cs="Times New Roman"/>
      </w:rPr>
    </w:lvl>
    <w:lvl w:ilvl="1" w:tplc="08090019">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14" w15:restartNumberingAfterBreak="0">
    <w:nsid w:val="4FAA661C"/>
    <w:multiLevelType w:val="hybridMultilevel"/>
    <w:tmpl w:val="168E8796"/>
    <w:lvl w:ilvl="0" w:tplc="7B8C3B44">
      <w:start w:val="1"/>
      <w:numFmt w:val="bullet"/>
      <w:lvlText w:val="-"/>
      <w:lvlJc w:val="left"/>
      <w:pPr>
        <w:tabs>
          <w:tab w:val="num" w:pos="1591"/>
        </w:tabs>
        <w:ind w:left="1591" w:hanging="400"/>
      </w:pPr>
      <w:rPr>
        <w:rFonts w:ascii="Batang" w:eastAsia="Batang" w:hAnsi="Batang" w:hint="eastAsia"/>
      </w:rPr>
    </w:lvl>
    <w:lvl w:ilvl="1" w:tplc="04090003">
      <w:start w:val="1"/>
      <w:numFmt w:val="bullet"/>
      <w:lvlText w:val=""/>
      <w:lvlJc w:val="left"/>
      <w:pPr>
        <w:tabs>
          <w:tab w:val="num" w:pos="2391"/>
        </w:tabs>
        <w:ind w:left="2391" w:hanging="400"/>
      </w:pPr>
      <w:rPr>
        <w:rFonts w:ascii="Wingdings" w:hAnsi="Wingdings" w:hint="default"/>
      </w:rPr>
    </w:lvl>
    <w:lvl w:ilvl="2" w:tplc="04090005">
      <w:start w:val="1"/>
      <w:numFmt w:val="bullet"/>
      <w:lvlText w:val=""/>
      <w:lvlJc w:val="left"/>
      <w:pPr>
        <w:tabs>
          <w:tab w:val="num" w:pos="2791"/>
        </w:tabs>
        <w:ind w:left="2791" w:hanging="400"/>
      </w:pPr>
      <w:rPr>
        <w:rFonts w:ascii="Wingdings" w:hAnsi="Wingdings" w:hint="default"/>
      </w:rPr>
    </w:lvl>
    <w:lvl w:ilvl="3" w:tplc="04090001" w:tentative="1">
      <w:start w:val="1"/>
      <w:numFmt w:val="bullet"/>
      <w:lvlText w:val=""/>
      <w:lvlJc w:val="left"/>
      <w:pPr>
        <w:tabs>
          <w:tab w:val="num" w:pos="3191"/>
        </w:tabs>
        <w:ind w:left="3191" w:hanging="400"/>
      </w:pPr>
      <w:rPr>
        <w:rFonts w:ascii="Wingdings" w:hAnsi="Wingdings" w:hint="default"/>
      </w:rPr>
    </w:lvl>
    <w:lvl w:ilvl="4" w:tplc="04090003" w:tentative="1">
      <w:start w:val="1"/>
      <w:numFmt w:val="bullet"/>
      <w:lvlText w:val=""/>
      <w:lvlJc w:val="left"/>
      <w:pPr>
        <w:tabs>
          <w:tab w:val="num" w:pos="3591"/>
        </w:tabs>
        <w:ind w:left="3591" w:hanging="400"/>
      </w:pPr>
      <w:rPr>
        <w:rFonts w:ascii="Wingdings" w:hAnsi="Wingdings" w:hint="default"/>
      </w:rPr>
    </w:lvl>
    <w:lvl w:ilvl="5" w:tplc="04090005" w:tentative="1">
      <w:start w:val="1"/>
      <w:numFmt w:val="bullet"/>
      <w:lvlText w:val=""/>
      <w:lvlJc w:val="left"/>
      <w:pPr>
        <w:tabs>
          <w:tab w:val="num" w:pos="3991"/>
        </w:tabs>
        <w:ind w:left="3991" w:hanging="400"/>
      </w:pPr>
      <w:rPr>
        <w:rFonts w:ascii="Wingdings" w:hAnsi="Wingdings" w:hint="default"/>
      </w:rPr>
    </w:lvl>
    <w:lvl w:ilvl="6" w:tplc="04090001" w:tentative="1">
      <w:start w:val="1"/>
      <w:numFmt w:val="bullet"/>
      <w:lvlText w:val=""/>
      <w:lvlJc w:val="left"/>
      <w:pPr>
        <w:tabs>
          <w:tab w:val="num" w:pos="4391"/>
        </w:tabs>
        <w:ind w:left="4391" w:hanging="400"/>
      </w:pPr>
      <w:rPr>
        <w:rFonts w:ascii="Wingdings" w:hAnsi="Wingdings" w:hint="default"/>
      </w:rPr>
    </w:lvl>
    <w:lvl w:ilvl="7" w:tplc="04090003" w:tentative="1">
      <w:start w:val="1"/>
      <w:numFmt w:val="bullet"/>
      <w:lvlText w:val=""/>
      <w:lvlJc w:val="left"/>
      <w:pPr>
        <w:tabs>
          <w:tab w:val="num" w:pos="4791"/>
        </w:tabs>
        <w:ind w:left="4791" w:hanging="400"/>
      </w:pPr>
      <w:rPr>
        <w:rFonts w:ascii="Wingdings" w:hAnsi="Wingdings" w:hint="default"/>
      </w:rPr>
    </w:lvl>
    <w:lvl w:ilvl="8" w:tplc="04090005" w:tentative="1">
      <w:start w:val="1"/>
      <w:numFmt w:val="bullet"/>
      <w:lvlText w:val=""/>
      <w:lvlJc w:val="left"/>
      <w:pPr>
        <w:tabs>
          <w:tab w:val="num" w:pos="5191"/>
        </w:tabs>
        <w:ind w:left="5191" w:hanging="400"/>
      </w:pPr>
      <w:rPr>
        <w:rFonts w:ascii="Wingdings" w:hAnsi="Wingdings" w:hint="default"/>
      </w:rPr>
    </w:lvl>
  </w:abstractNum>
  <w:abstractNum w:abstractNumId="115" w15:restartNumberingAfterBreak="0">
    <w:nsid w:val="4FD02182"/>
    <w:multiLevelType w:val="hybridMultilevel"/>
    <w:tmpl w:val="21DC3EFC"/>
    <w:lvl w:ilvl="0" w:tplc="0809000F">
      <w:start w:val="1"/>
      <w:numFmt w:val="decimal"/>
      <w:lvlText w:val="%1."/>
      <w:lvlJc w:val="left"/>
      <w:pPr>
        <w:ind w:left="720" w:hanging="360"/>
      </w:pPr>
      <w:rPr>
        <w:rFonts w:cs="Times New Roman" w:hint="default"/>
        <w:b w:val="0"/>
        <w:i w:val="0"/>
        <w:sz w:val="20"/>
      </w:rPr>
    </w:lvl>
    <w:lvl w:ilvl="1" w:tplc="FFFFFFFF">
      <w:start w:val="5"/>
      <w:numFmt w:val="bullet"/>
      <w:lvlText w:val="–"/>
      <w:lvlJc w:val="left"/>
      <w:pPr>
        <w:ind w:left="1440" w:hanging="360"/>
      </w:pPr>
      <w:rPr>
        <w:rFonts w:ascii="Times New Roman" w:eastAsia="Times New Roman" w:hAnsi="Times New Roman" w:hint="default"/>
        <w:b w:val="0"/>
        <w:i w:val="0"/>
        <w:sz w:val="20"/>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6" w15:restartNumberingAfterBreak="0">
    <w:nsid w:val="50E534FD"/>
    <w:multiLevelType w:val="hybridMultilevel"/>
    <w:tmpl w:val="2AD6A30E"/>
    <w:lvl w:ilvl="0" w:tplc="90B2798E">
      <w:start w:val="1"/>
      <w:numFmt w:val="decimal"/>
      <w:lvlText w:val="%1."/>
      <w:lvlJc w:val="left"/>
      <w:pPr>
        <w:tabs>
          <w:tab w:val="num" w:pos="400"/>
        </w:tabs>
        <w:ind w:left="400" w:hanging="400"/>
      </w:pPr>
      <w:rPr>
        <w:rFonts w:cs="Times New Roman" w:hint="eastAsia"/>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17" w15:restartNumberingAfterBreak="0">
    <w:nsid w:val="51254B2C"/>
    <w:multiLevelType w:val="hybridMultilevel"/>
    <w:tmpl w:val="47E47AF2"/>
    <w:lvl w:ilvl="0" w:tplc="FFFFFFFF">
      <w:start w:val="5"/>
      <w:numFmt w:val="bullet"/>
      <w:lvlText w:val="–"/>
      <w:lvlJc w:val="left"/>
      <w:pPr>
        <w:ind w:left="1064" w:hanging="360"/>
      </w:pPr>
      <w:rPr>
        <w:rFonts w:ascii="Times New Roman" w:eastAsia="Times New Roman" w:hAnsi="Times New Roman" w:hint="default"/>
      </w:rPr>
    </w:lvl>
    <w:lvl w:ilvl="1" w:tplc="08090003" w:tentative="1">
      <w:start w:val="1"/>
      <w:numFmt w:val="bullet"/>
      <w:lvlText w:val="o"/>
      <w:lvlJc w:val="left"/>
      <w:pPr>
        <w:ind w:left="1784" w:hanging="360"/>
      </w:pPr>
      <w:rPr>
        <w:rFonts w:ascii="Courier New" w:hAnsi="Courier New" w:hint="default"/>
      </w:rPr>
    </w:lvl>
    <w:lvl w:ilvl="2" w:tplc="08090005" w:tentative="1">
      <w:start w:val="1"/>
      <w:numFmt w:val="bullet"/>
      <w:lvlText w:val=""/>
      <w:lvlJc w:val="left"/>
      <w:pPr>
        <w:ind w:left="2504" w:hanging="360"/>
      </w:pPr>
      <w:rPr>
        <w:rFonts w:ascii="Wingdings" w:hAnsi="Wingdings" w:hint="default"/>
      </w:rPr>
    </w:lvl>
    <w:lvl w:ilvl="3" w:tplc="08090001" w:tentative="1">
      <w:start w:val="1"/>
      <w:numFmt w:val="bullet"/>
      <w:lvlText w:val=""/>
      <w:lvlJc w:val="left"/>
      <w:pPr>
        <w:ind w:left="3224" w:hanging="360"/>
      </w:pPr>
      <w:rPr>
        <w:rFonts w:ascii="Symbol" w:hAnsi="Symbol" w:hint="default"/>
      </w:rPr>
    </w:lvl>
    <w:lvl w:ilvl="4" w:tplc="08090003" w:tentative="1">
      <w:start w:val="1"/>
      <w:numFmt w:val="bullet"/>
      <w:lvlText w:val="o"/>
      <w:lvlJc w:val="left"/>
      <w:pPr>
        <w:ind w:left="3944" w:hanging="360"/>
      </w:pPr>
      <w:rPr>
        <w:rFonts w:ascii="Courier New" w:hAnsi="Courier New" w:hint="default"/>
      </w:rPr>
    </w:lvl>
    <w:lvl w:ilvl="5" w:tplc="08090005" w:tentative="1">
      <w:start w:val="1"/>
      <w:numFmt w:val="bullet"/>
      <w:lvlText w:val=""/>
      <w:lvlJc w:val="left"/>
      <w:pPr>
        <w:ind w:left="4664" w:hanging="360"/>
      </w:pPr>
      <w:rPr>
        <w:rFonts w:ascii="Wingdings" w:hAnsi="Wingdings" w:hint="default"/>
      </w:rPr>
    </w:lvl>
    <w:lvl w:ilvl="6" w:tplc="08090001" w:tentative="1">
      <w:start w:val="1"/>
      <w:numFmt w:val="bullet"/>
      <w:lvlText w:val=""/>
      <w:lvlJc w:val="left"/>
      <w:pPr>
        <w:ind w:left="5384" w:hanging="360"/>
      </w:pPr>
      <w:rPr>
        <w:rFonts w:ascii="Symbol" w:hAnsi="Symbol" w:hint="default"/>
      </w:rPr>
    </w:lvl>
    <w:lvl w:ilvl="7" w:tplc="08090003" w:tentative="1">
      <w:start w:val="1"/>
      <w:numFmt w:val="bullet"/>
      <w:lvlText w:val="o"/>
      <w:lvlJc w:val="left"/>
      <w:pPr>
        <w:ind w:left="6104" w:hanging="360"/>
      </w:pPr>
      <w:rPr>
        <w:rFonts w:ascii="Courier New" w:hAnsi="Courier New" w:hint="default"/>
      </w:rPr>
    </w:lvl>
    <w:lvl w:ilvl="8" w:tplc="08090005" w:tentative="1">
      <w:start w:val="1"/>
      <w:numFmt w:val="bullet"/>
      <w:lvlText w:val=""/>
      <w:lvlJc w:val="left"/>
      <w:pPr>
        <w:ind w:left="6824" w:hanging="360"/>
      </w:pPr>
      <w:rPr>
        <w:rFonts w:ascii="Wingdings" w:hAnsi="Wingdings" w:hint="default"/>
      </w:rPr>
    </w:lvl>
  </w:abstractNum>
  <w:abstractNum w:abstractNumId="118" w15:restartNumberingAfterBreak="0">
    <w:nsid w:val="518E0A90"/>
    <w:multiLevelType w:val="hybridMultilevel"/>
    <w:tmpl w:val="C76E4854"/>
    <w:lvl w:ilvl="0" w:tplc="14E04E5A">
      <w:start w:val="1"/>
      <w:numFmt w:val="decimal"/>
      <w:lvlText w:val="%1."/>
      <w:lvlJc w:val="left"/>
      <w:pPr>
        <w:tabs>
          <w:tab w:val="num" w:pos="1194"/>
        </w:tabs>
        <w:ind w:left="1194" w:hanging="400"/>
      </w:pPr>
      <w:rPr>
        <w:rFonts w:cs="Times New Roman" w:hint="eastAsia"/>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19" w15:restartNumberingAfterBreak="0">
    <w:nsid w:val="525F5103"/>
    <w:multiLevelType w:val="hybridMultilevel"/>
    <w:tmpl w:val="5DAC087A"/>
    <w:lvl w:ilvl="0" w:tplc="0409001B">
      <w:start w:val="1"/>
      <w:numFmt w:val="lowerRoman"/>
      <w:lvlText w:val="%1."/>
      <w:lvlJc w:val="righ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0" w15:restartNumberingAfterBreak="0">
    <w:nsid w:val="53193C50"/>
    <w:multiLevelType w:val="hybridMultilevel"/>
    <w:tmpl w:val="18A60600"/>
    <w:lvl w:ilvl="0" w:tplc="7B8C3B44">
      <w:start w:val="1"/>
      <w:numFmt w:val="bullet"/>
      <w:lvlText w:val="-"/>
      <w:lvlJc w:val="left"/>
      <w:pPr>
        <w:tabs>
          <w:tab w:val="num" w:pos="400"/>
        </w:tabs>
        <w:ind w:left="400" w:hanging="400"/>
      </w:pPr>
      <w:rPr>
        <w:rFonts w:ascii="Batang" w:eastAsia="Batang" w:hAnsi="Batang" w:hint="eastAsia"/>
      </w:rPr>
    </w:lvl>
    <w:lvl w:ilvl="1" w:tplc="FFFFFFFF">
      <w:start w:val="5"/>
      <w:numFmt w:val="bullet"/>
      <w:lvlText w:val="–"/>
      <w:lvlJc w:val="left"/>
      <w:pPr>
        <w:tabs>
          <w:tab w:val="num" w:pos="800"/>
        </w:tabs>
        <w:ind w:left="800" w:hanging="400"/>
      </w:pPr>
      <w:rPr>
        <w:rFonts w:ascii="Times New Roman" w:eastAsia="Times New Roman" w:hAnsi="Times New Roman" w:hint="default"/>
      </w:rPr>
    </w:lvl>
    <w:lvl w:ilvl="2" w:tplc="04090005">
      <w:start w:val="1"/>
      <w:numFmt w:val="bullet"/>
      <w:lvlText w:val=""/>
      <w:lvlJc w:val="left"/>
      <w:pPr>
        <w:tabs>
          <w:tab w:val="num" w:pos="1200"/>
        </w:tabs>
        <w:ind w:left="1200" w:hanging="400"/>
      </w:pPr>
      <w:rPr>
        <w:rFonts w:ascii="Wingdings" w:hAnsi="Wingdings" w:hint="default"/>
      </w:rPr>
    </w:lvl>
    <w:lvl w:ilvl="3" w:tplc="FFFFFFFF">
      <w:start w:val="5"/>
      <w:numFmt w:val="bullet"/>
      <w:lvlText w:val="–"/>
      <w:lvlJc w:val="left"/>
      <w:pPr>
        <w:tabs>
          <w:tab w:val="num" w:pos="1600"/>
        </w:tabs>
        <w:ind w:left="1600" w:hanging="400"/>
      </w:pPr>
      <w:rPr>
        <w:rFonts w:ascii="Times New Roman" w:eastAsia="Times New Roman" w:hAnsi="Times New Roman" w:hint="default"/>
      </w:rPr>
    </w:lvl>
    <w:lvl w:ilvl="4" w:tplc="04090003">
      <w:start w:val="1"/>
      <w:numFmt w:val="bullet"/>
      <w:lvlText w:val=""/>
      <w:lvlJc w:val="left"/>
      <w:pPr>
        <w:tabs>
          <w:tab w:val="num" w:pos="2000"/>
        </w:tabs>
        <w:ind w:left="2000" w:hanging="400"/>
      </w:pPr>
      <w:rPr>
        <w:rFonts w:ascii="Wingdings" w:hAnsi="Wingdings"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121" w15:restartNumberingAfterBreak="0">
    <w:nsid w:val="5339045A"/>
    <w:multiLevelType w:val="hybridMultilevel"/>
    <w:tmpl w:val="2E84F59A"/>
    <w:lvl w:ilvl="0" w:tplc="CCE27728">
      <w:start w:val="1"/>
      <w:numFmt w:val="bullet"/>
      <w:lvlText w:val="–"/>
      <w:lvlJc w:val="left"/>
      <w:pPr>
        <w:ind w:left="360" w:hanging="360"/>
      </w:pPr>
      <w:rPr>
        <w:rFonts w:ascii="Courier New" w:hAnsi="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2" w15:restartNumberingAfterBreak="0">
    <w:nsid w:val="53523E56"/>
    <w:multiLevelType w:val="hybridMultilevel"/>
    <w:tmpl w:val="329E585C"/>
    <w:lvl w:ilvl="0" w:tplc="49C80EA8">
      <w:start w:val="1"/>
      <w:numFmt w:val="decimal"/>
      <w:lvlText w:val="%1."/>
      <w:lvlJc w:val="left"/>
      <w:pPr>
        <w:tabs>
          <w:tab w:val="num" w:pos="757"/>
        </w:tabs>
        <w:ind w:left="757" w:hanging="360"/>
      </w:pPr>
      <w:rPr>
        <w:rFonts w:cs="Times New Roman" w:hint="default"/>
      </w:rPr>
    </w:lvl>
    <w:lvl w:ilvl="1" w:tplc="04070019" w:tentative="1">
      <w:start w:val="1"/>
      <w:numFmt w:val="lowerLetter"/>
      <w:lvlText w:val="%2."/>
      <w:lvlJc w:val="left"/>
      <w:pPr>
        <w:tabs>
          <w:tab w:val="num" w:pos="1837"/>
        </w:tabs>
        <w:ind w:left="1837" w:hanging="360"/>
      </w:pPr>
      <w:rPr>
        <w:rFonts w:cs="Times New Roman"/>
      </w:rPr>
    </w:lvl>
    <w:lvl w:ilvl="2" w:tplc="0407001B" w:tentative="1">
      <w:start w:val="1"/>
      <w:numFmt w:val="lowerRoman"/>
      <w:lvlText w:val="%3."/>
      <w:lvlJc w:val="right"/>
      <w:pPr>
        <w:tabs>
          <w:tab w:val="num" w:pos="2557"/>
        </w:tabs>
        <w:ind w:left="2557" w:hanging="180"/>
      </w:pPr>
      <w:rPr>
        <w:rFonts w:cs="Times New Roman"/>
      </w:rPr>
    </w:lvl>
    <w:lvl w:ilvl="3" w:tplc="0407000F" w:tentative="1">
      <w:start w:val="1"/>
      <w:numFmt w:val="decimal"/>
      <w:lvlText w:val="%4."/>
      <w:lvlJc w:val="left"/>
      <w:pPr>
        <w:tabs>
          <w:tab w:val="num" w:pos="3277"/>
        </w:tabs>
        <w:ind w:left="3277" w:hanging="360"/>
      </w:pPr>
      <w:rPr>
        <w:rFonts w:cs="Times New Roman"/>
      </w:rPr>
    </w:lvl>
    <w:lvl w:ilvl="4" w:tplc="04070019" w:tentative="1">
      <w:start w:val="1"/>
      <w:numFmt w:val="lowerLetter"/>
      <w:lvlText w:val="%5."/>
      <w:lvlJc w:val="left"/>
      <w:pPr>
        <w:tabs>
          <w:tab w:val="num" w:pos="3997"/>
        </w:tabs>
        <w:ind w:left="3997" w:hanging="360"/>
      </w:pPr>
      <w:rPr>
        <w:rFonts w:cs="Times New Roman"/>
      </w:rPr>
    </w:lvl>
    <w:lvl w:ilvl="5" w:tplc="0407001B" w:tentative="1">
      <w:start w:val="1"/>
      <w:numFmt w:val="lowerRoman"/>
      <w:lvlText w:val="%6."/>
      <w:lvlJc w:val="right"/>
      <w:pPr>
        <w:tabs>
          <w:tab w:val="num" w:pos="4717"/>
        </w:tabs>
        <w:ind w:left="4717" w:hanging="180"/>
      </w:pPr>
      <w:rPr>
        <w:rFonts w:cs="Times New Roman"/>
      </w:rPr>
    </w:lvl>
    <w:lvl w:ilvl="6" w:tplc="0407000F" w:tentative="1">
      <w:start w:val="1"/>
      <w:numFmt w:val="decimal"/>
      <w:lvlText w:val="%7."/>
      <w:lvlJc w:val="left"/>
      <w:pPr>
        <w:tabs>
          <w:tab w:val="num" w:pos="5437"/>
        </w:tabs>
        <w:ind w:left="5437" w:hanging="360"/>
      </w:pPr>
      <w:rPr>
        <w:rFonts w:cs="Times New Roman"/>
      </w:rPr>
    </w:lvl>
    <w:lvl w:ilvl="7" w:tplc="04070019" w:tentative="1">
      <w:start w:val="1"/>
      <w:numFmt w:val="lowerLetter"/>
      <w:lvlText w:val="%8."/>
      <w:lvlJc w:val="left"/>
      <w:pPr>
        <w:tabs>
          <w:tab w:val="num" w:pos="6157"/>
        </w:tabs>
        <w:ind w:left="6157" w:hanging="360"/>
      </w:pPr>
      <w:rPr>
        <w:rFonts w:cs="Times New Roman"/>
      </w:rPr>
    </w:lvl>
    <w:lvl w:ilvl="8" w:tplc="0407001B" w:tentative="1">
      <w:start w:val="1"/>
      <w:numFmt w:val="lowerRoman"/>
      <w:lvlText w:val="%9."/>
      <w:lvlJc w:val="right"/>
      <w:pPr>
        <w:tabs>
          <w:tab w:val="num" w:pos="6877"/>
        </w:tabs>
        <w:ind w:left="6877" w:hanging="180"/>
      </w:pPr>
      <w:rPr>
        <w:rFonts w:cs="Times New Roman"/>
      </w:rPr>
    </w:lvl>
  </w:abstractNum>
  <w:abstractNum w:abstractNumId="123" w15:restartNumberingAfterBreak="0">
    <w:nsid w:val="53BD3E3F"/>
    <w:multiLevelType w:val="hybridMultilevel"/>
    <w:tmpl w:val="08090001"/>
    <w:styleLink w:val="AVCBullet"/>
    <w:lvl w:ilvl="0" w:tplc="F1108FD4">
      <w:start w:val="1"/>
      <w:numFmt w:val="decimal"/>
      <w:lvlText w:val="%1."/>
      <w:lvlJc w:val="left"/>
      <w:pPr>
        <w:tabs>
          <w:tab w:val="num" w:pos="360"/>
        </w:tabs>
        <w:ind w:left="360" w:hanging="360"/>
      </w:pPr>
      <w:rPr>
        <w:rFonts w:cs="Times New Roman"/>
      </w:rPr>
    </w:lvl>
    <w:lvl w:ilvl="1" w:tplc="04090003" w:tentative="1">
      <w:start w:val="1"/>
      <w:numFmt w:val="lowerLetter"/>
      <w:lvlText w:val="%2."/>
      <w:lvlJc w:val="left"/>
      <w:pPr>
        <w:tabs>
          <w:tab w:val="num" w:pos="1080"/>
        </w:tabs>
        <w:ind w:left="1080" w:hanging="360"/>
      </w:pPr>
      <w:rPr>
        <w:rFonts w:cs="Times New Roman"/>
      </w:rPr>
    </w:lvl>
    <w:lvl w:ilvl="2" w:tplc="04090005" w:tentative="1">
      <w:start w:val="1"/>
      <w:numFmt w:val="lowerRoman"/>
      <w:lvlText w:val="%3."/>
      <w:lvlJc w:val="right"/>
      <w:pPr>
        <w:tabs>
          <w:tab w:val="num" w:pos="1800"/>
        </w:tabs>
        <w:ind w:left="1800" w:hanging="180"/>
      </w:pPr>
      <w:rPr>
        <w:rFonts w:cs="Times New Roman"/>
      </w:rPr>
    </w:lvl>
    <w:lvl w:ilvl="3" w:tplc="04090001">
      <w:start w:val="1"/>
      <w:numFmt w:val="decimal"/>
      <w:lvlText w:val="%4."/>
      <w:lvlJc w:val="left"/>
      <w:pPr>
        <w:tabs>
          <w:tab w:val="num" w:pos="2520"/>
        </w:tabs>
        <w:ind w:left="2520" w:hanging="360"/>
      </w:pPr>
      <w:rPr>
        <w:rFonts w:cs="Times New Roman"/>
      </w:rPr>
    </w:lvl>
    <w:lvl w:ilvl="4" w:tplc="04090003" w:tentative="1">
      <w:start w:val="1"/>
      <w:numFmt w:val="lowerLetter"/>
      <w:lvlText w:val="%5."/>
      <w:lvlJc w:val="left"/>
      <w:pPr>
        <w:tabs>
          <w:tab w:val="num" w:pos="3240"/>
        </w:tabs>
        <w:ind w:left="3240" w:hanging="360"/>
      </w:pPr>
      <w:rPr>
        <w:rFonts w:cs="Times New Roman"/>
      </w:rPr>
    </w:lvl>
    <w:lvl w:ilvl="5" w:tplc="04090005" w:tentative="1">
      <w:start w:val="1"/>
      <w:numFmt w:val="lowerRoman"/>
      <w:lvlText w:val="%6."/>
      <w:lvlJc w:val="right"/>
      <w:pPr>
        <w:tabs>
          <w:tab w:val="num" w:pos="3960"/>
        </w:tabs>
        <w:ind w:left="3960" w:hanging="180"/>
      </w:pPr>
      <w:rPr>
        <w:rFonts w:cs="Times New Roman"/>
      </w:rPr>
    </w:lvl>
    <w:lvl w:ilvl="6" w:tplc="04090001" w:tentative="1">
      <w:start w:val="1"/>
      <w:numFmt w:val="decimal"/>
      <w:lvlText w:val="%7."/>
      <w:lvlJc w:val="left"/>
      <w:pPr>
        <w:tabs>
          <w:tab w:val="num" w:pos="4680"/>
        </w:tabs>
        <w:ind w:left="4680" w:hanging="360"/>
      </w:pPr>
      <w:rPr>
        <w:rFonts w:cs="Times New Roman"/>
      </w:rPr>
    </w:lvl>
    <w:lvl w:ilvl="7" w:tplc="04090003" w:tentative="1">
      <w:start w:val="1"/>
      <w:numFmt w:val="lowerLetter"/>
      <w:lvlText w:val="%8."/>
      <w:lvlJc w:val="left"/>
      <w:pPr>
        <w:tabs>
          <w:tab w:val="num" w:pos="5400"/>
        </w:tabs>
        <w:ind w:left="5400" w:hanging="360"/>
      </w:pPr>
      <w:rPr>
        <w:rFonts w:cs="Times New Roman"/>
      </w:rPr>
    </w:lvl>
    <w:lvl w:ilvl="8" w:tplc="04090005" w:tentative="1">
      <w:start w:val="1"/>
      <w:numFmt w:val="lowerRoman"/>
      <w:lvlText w:val="%9."/>
      <w:lvlJc w:val="right"/>
      <w:pPr>
        <w:tabs>
          <w:tab w:val="num" w:pos="6120"/>
        </w:tabs>
        <w:ind w:left="6120" w:hanging="180"/>
      </w:pPr>
      <w:rPr>
        <w:rFonts w:cs="Times New Roman"/>
      </w:rPr>
    </w:lvl>
  </w:abstractNum>
  <w:abstractNum w:abstractNumId="124" w15:restartNumberingAfterBreak="0">
    <w:nsid w:val="53FB1AF1"/>
    <w:multiLevelType w:val="hybridMultilevel"/>
    <w:tmpl w:val="6EF8AE5E"/>
    <w:lvl w:ilvl="0" w:tplc="FFFFFFFF">
      <w:start w:val="1"/>
      <w:numFmt w:val="bullet"/>
      <w:lvlText w:val=""/>
      <w:lvlJc w:val="left"/>
      <w:pPr>
        <w:tabs>
          <w:tab w:val="num" w:pos="1915"/>
        </w:tabs>
        <w:ind w:left="1915" w:hanging="72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5" w15:restartNumberingAfterBreak="0">
    <w:nsid w:val="54230073"/>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lvlText w:val="%1.%2.%3.%4.%5.%6.%7.%8.%9"/>
      <w:lvlJc w:val="left"/>
      <w:pPr>
        <w:ind w:left="1584" w:hanging="1584"/>
      </w:pPr>
    </w:lvl>
  </w:abstractNum>
  <w:abstractNum w:abstractNumId="126" w15:restartNumberingAfterBreak="0">
    <w:nsid w:val="54A502ED"/>
    <w:multiLevelType w:val="hybridMultilevel"/>
    <w:tmpl w:val="682A7512"/>
    <w:lvl w:ilvl="0" w:tplc="22022FE6">
      <w:start w:val="1"/>
      <w:numFmt w:val="decimal"/>
      <w:lvlText w:val="%1."/>
      <w:lvlJc w:val="left"/>
      <w:pPr>
        <w:ind w:left="360" w:hanging="360"/>
      </w:pPr>
      <w:rPr>
        <w:rFonts w:hint="default"/>
      </w:rPr>
    </w:lvl>
    <w:lvl w:ilvl="1" w:tplc="FFFFFFFF">
      <w:start w:val="5"/>
      <w:numFmt w:val="bullet"/>
      <w:lvlText w:val="–"/>
      <w:lvlJc w:val="left"/>
      <w:pPr>
        <w:ind w:left="840" w:hanging="420"/>
      </w:pPr>
      <w:rPr>
        <w:rFonts w:ascii="Times New Roman" w:eastAsia="Times New Roman" w:hAnsi="Times New Roman" w:hint="default"/>
      </w:rPr>
    </w:lvl>
    <w:lvl w:ilvl="2" w:tplc="FFFFFFFF">
      <w:start w:val="5"/>
      <w:numFmt w:val="bullet"/>
      <w:lvlText w:val="–"/>
      <w:lvlJc w:val="left"/>
      <w:pPr>
        <w:ind w:left="1130" w:hanging="420"/>
      </w:pPr>
      <w:rPr>
        <w:rFonts w:ascii="Times New Roman" w:eastAsia="Times New Roman" w:hAnsi="Times New Roman" w:hint="default"/>
      </w:rPr>
    </w:lvl>
    <w:lvl w:ilvl="3" w:tplc="FFFFFFFF">
      <w:start w:val="5"/>
      <w:numFmt w:val="bullet"/>
      <w:lvlText w:val="–"/>
      <w:lvlJc w:val="left"/>
      <w:pPr>
        <w:ind w:left="1680" w:hanging="420"/>
      </w:pPr>
      <w:rPr>
        <w:rFonts w:ascii="Times New Roman" w:eastAsia="Times New Roman" w:hAnsi="Times New Roman" w:hint="default"/>
      </w:rPr>
    </w:lvl>
    <w:lvl w:ilvl="4" w:tplc="04090019">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7" w15:restartNumberingAfterBreak="0">
    <w:nsid w:val="566E75C3"/>
    <w:multiLevelType w:val="hybridMultilevel"/>
    <w:tmpl w:val="BC40942A"/>
    <w:lvl w:ilvl="0" w:tplc="CCE27728">
      <w:start w:val="1"/>
      <w:numFmt w:val="bullet"/>
      <w:lvlText w:val="–"/>
      <w:lvlJc w:val="left"/>
      <w:pPr>
        <w:ind w:left="720" w:hanging="360"/>
      </w:pPr>
      <w:rPr>
        <w:rFonts w:ascii="Courier New" w:hAnsi="Courier New" w:hint="default"/>
      </w:rPr>
    </w:lvl>
    <w:lvl w:ilvl="1" w:tplc="CCE27728">
      <w:start w:val="1"/>
      <w:numFmt w:val="bullet"/>
      <w:lvlText w:val="–"/>
      <w:lvlJc w:val="left"/>
      <w:pPr>
        <w:ind w:left="1440" w:hanging="360"/>
      </w:pPr>
      <w:rPr>
        <w:rFonts w:ascii="Courier New" w:hAnsi="Courier New" w:hint="default"/>
      </w:rPr>
    </w:lvl>
    <w:lvl w:ilvl="2" w:tplc="CCE27728">
      <w:start w:val="1"/>
      <w:numFmt w:val="bullet"/>
      <w:lvlText w:val="–"/>
      <w:lvlJc w:val="left"/>
      <w:pPr>
        <w:ind w:left="2160" w:hanging="360"/>
      </w:pPr>
      <w:rPr>
        <w:rFonts w:ascii="Courier New" w:hAnsi="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8" w15:restartNumberingAfterBreak="0">
    <w:nsid w:val="566F2FBF"/>
    <w:multiLevelType w:val="multilevel"/>
    <w:tmpl w:val="144E5F8E"/>
    <w:styleLink w:val="3DHeading"/>
    <w:lvl w:ilvl="0">
      <w:start w:val="6"/>
      <w:numFmt w:val="upperLetter"/>
      <w:suff w:val="nothing"/>
      <w:lvlText w:val="Annex %1"/>
      <w:lvlJc w:val="left"/>
      <w:rPr>
        <w:rFonts w:ascii="Times New Roman" w:hAnsi="Times New Roman" w:cs="Times New Roman" w:hint="default"/>
        <w:b/>
        <w:i w:val="0"/>
        <w:sz w:val="24"/>
      </w:rPr>
    </w:lvl>
    <w:lvl w:ilvl="1">
      <w:start w:val="1"/>
      <w:numFmt w:val="decimal"/>
      <w:lvlText w:val="%1.%2"/>
      <w:lvlJc w:val="left"/>
      <w:pPr>
        <w:tabs>
          <w:tab w:val="num" w:pos="794"/>
        </w:tabs>
      </w:pPr>
      <w:rPr>
        <w:rFonts w:ascii="Times New Roman" w:hAnsi="Times New Roman" w:cs="Times New Roman" w:hint="default"/>
        <w:b/>
        <w:i w:val="0"/>
        <w:sz w:val="20"/>
      </w:rPr>
    </w:lvl>
    <w:lvl w:ilvl="2">
      <w:start w:val="1"/>
      <w:numFmt w:val="decimal"/>
      <w:lvlText w:val="%1.%2.%3"/>
      <w:lvlJc w:val="left"/>
      <w:pPr>
        <w:tabs>
          <w:tab w:val="num" w:pos="794"/>
        </w:tabs>
      </w:pPr>
      <w:rPr>
        <w:rFonts w:ascii="Times New Roman" w:hAnsi="Times New Roman" w:cs="Times New Roman" w:hint="default"/>
        <w:b/>
        <w:i w:val="0"/>
        <w:sz w:val="20"/>
      </w:rPr>
    </w:lvl>
    <w:lvl w:ilvl="3">
      <w:start w:val="1"/>
      <w:numFmt w:val="decimal"/>
      <w:lvlText w:val="%1.%2.%3.%4"/>
      <w:lvlJc w:val="left"/>
      <w:pPr>
        <w:tabs>
          <w:tab w:val="num" w:pos="794"/>
        </w:tabs>
      </w:pPr>
      <w:rPr>
        <w:rFonts w:ascii="Times New Roman" w:hAnsi="Times New Roman" w:cs="Times New Roman" w:hint="default"/>
        <w:b/>
        <w:i w:val="0"/>
        <w:sz w:val="20"/>
      </w:rPr>
    </w:lvl>
    <w:lvl w:ilvl="4">
      <w:start w:val="1"/>
      <w:numFmt w:val="decimal"/>
      <w:lvlText w:val="%1.%2.%3.%4.%5"/>
      <w:lvlJc w:val="left"/>
      <w:pPr>
        <w:tabs>
          <w:tab w:val="num" w:pos="794"/>
        </w:tabs>
      </w:pPr>
      <w:rPr>
        <w:rFonts w:ascii="Times New Roman" w:hAnsi="Times New Roman" w:cs="Times New Roman" w:hint="default"/>
        <w:b/>
        <w:i w:val="0"/>
        <w:sz w:val="20"/>
      </w:rPr>
    </w:lvl>
    <w:lvl w:ilvl="5">
      <w:start w:val="1"/>
      <w:numFmt w:val="decimal"/>
      <w:lvlText w:val="%1.%2.%3.%4.%5.%6"/>
      <w:lvlJc w:val="left"/>
      <w:pPr>
        <w:tabs>
          <w:tab w:val="num" w:pos="794"/>
        </w:tabs>
      </w:pPr>
      <w:rPr>
        <w:rFonts w:ascii="Times New Roman" w:hAnsi="Times New Roman" w:cs="Times New Roman" w:hint="default"/>
        <w:b/>
        <w:i w:val="0"/>
      </w:rPr>
    </w:lvl>
    <w:lvl w:ilvl="6">
      <w:start w:val="1"/>
      <w:numFmt w:val="decimal"/>
      <w:lvlText w:val="%1.%2.%3.%4.%5.%6.%7"/>
      <w:lvlJc w:val="left"/>
      <w:pPr>
        <w:tabs>
          <w:tab w:val="num" w:pos="794"/>
        </w:tabs>
      </w:pPr>
      <w:rPr>
        <w:rFonts w:ascii="Times New Roman" w:hAnsi="Times New Roman" w:cs="Times New Roman" w:hint="default"/>
        <w:b/>
        <w:i w:val="0"/>
        <w:sz w:val="20"/>
      </w:rPr>
    </w:lvl>
    <w:lvl w:ilvl="7">
      <w:start w:val="1"/>
      <w:numFmt w:val="decimal"/>
      <w:lvlText w:val="%1.%2.%3.%4.%5.%6.%7.%8"/>
      <w:lvlJc w:val="left"/>
      <w:pPr>
        <w:tabs>
          <w:tab w:val="num" w:pos="794"/>
        </w:tabs>
      </w:pPr>
      <w:rPr>
        <w:rFonts w:ascii="Times New Roman" w:hAnsi="Times New Roman" w:cs="Times New Roman" w:hint="default"/>
        <w:b/>
        <w:i w:val="0"/>
      </w:rPr>
    </w:lvl>
    <w:lvl w:ilvl="8">
      <w:start w:val="1"/>
      <w:numFmt w:val="decimal"/>
      <w:lvlText w:val="%1.%2.%3.%4.%5.%6.%7.%8.%9"/>
      <w:lvlJc w:val="left"/>
      <w:pPr>
        <w:tabs>
          <w:tab w:val="num" w:pos="794"/>
        </w:tabs>
      </w:pPr>
      <w:rPr>
        <w:rFonts w:ascii="Times New Roman" w:hAnsi="Times New Roman" w:cs="Times New Roman" w:hint="default"/>
        <w:b/>
        <w:i w:val="0"/>
        <w:sz w:val="20"/>
      </w:rPr>
    </w:lvl>
  </w:abstractNum>
  <w:abstractNum w:abstractNumId="129" w15:restartNumberingAfterBreak="0">
    <w:nsid w:val="576A43C1"/>
    <w:multiLevelType w:val="hybridMultilevel"/>
    <w:tmpl w:val="1B76D5A2"/>
    <w:lvl w:ilvl="0" w:tplc="FFFFFFFF">
      <w:start w:val="5"/>
      <w:numFmt w:val="bullet"/>
      <w:lvlText w:val="–"/>
      <w:lvlJc w:val="left"/>
      <w:pPr>
        <w:tabs>
          <w:tab w:val="num" w:pos="400"/>
        </w:tabs>
        <w:ind w:left="400" w:hanging="400"/>
      </w:pPr>
      <w:rPr>
        <w:rFonts w:ascii="Times New Roman" w:eastAsia="Times New Roman" w:hAnsi="Times New Roman" w:hint="default"/>
      </w:rPr>
    </w:lvl>
    <w:lvl w:ilvl="1" w:tplc="FFFFFFFF">
      <w:start w:val="5"/>
      <w:numFmt w:val="bullet"/>
      <w:lvlText w:val="–"/>
      <w:lvlJc w:val="left"/>
      <w:pPr>
        <w:tabs>
          <w:tab w:val="num" w:pos="800"/>
        </w:tabs>
        <w:ind w:left="800" w:hanging="400"/>
      </w:pPr>
      <w:rPr>
        <w:rFonts w:ascii="Times New Roman" w:eastAsia="Times New Roman" w:hAnsi="Times New Roman" w:hint="default"/>
      </w:rPr>
    </w:lvl>
    <w:lvl w:ilvl="2" w:tplc="84CC2C8A">
      <w:start w:val="5"/>
      <w:numFmt w:val="bullet"/>
      <w:lvlText w:val="–"/>
      <w:lvlJc w:val="left"/>
      <w:pPr>
        <w:tabs>
          <w:tab w:val="num" w:pos="1200"/>
        </w:tabs>
        <w:ind w:left="1200" w:hanging="400"/>
      </w:pPr>
      <w:rPr>
        <w:rFonts w:ascii="Times New Roman" w:eastAsia="Times New Roman" w:hAnsi="Times New Roman" w:hint="default"/>
        <w:lang w:val="en-GB"/>
      </w:rPr>
    </w:lvl>
    <w:lvl w:ilvl="3" w:tplc="84CC2C8A">
      <w:start w:val="5"/>
      <w:numFmt w:val="bullet"/>
      <w:lvlText w:val="–"/>
      <w:lvlJc w:val="left"/>
      <w:pPr>
        <w:tabs>
          <w:tab w:val="num" w:pos="1600"/>
        </w:tabs>
        <w:ind w:left="1600" w:hanging="400"/>
      </w:pPr>
      <w:rPr>
        <w:rFonts w:ascii="Times New Roman" w:eastAsia="Times New Roman" w:hAnsi="Times New Roman" w:hint="default"/>
        <w:lang w:val="en-GB"/>
      </w:rPr>
    </w:lvl>
    <w:lvl w:ilvl="4" w:tplc="04090003">
      <w:start w:val="1"/>
      <w:numFmt w:val="bullet"/>
      <w:lvlText w:val=""/>
      <w:lvlJc w:val="left"/>
      <w:pPr>
        <w:tabs>
          <w:tab w:val="num" w:pos="2000"/>
        </w:tabs>
        <w:ind w:left="2000" w:hanging="400"/>
      </w:pPr>
      <w:rPr>
        <w:rFonts w:ascii="Wingdings" w:hAnsi="Wingdings"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130" w15:restartNumberingAfterBreak="0">
    <w:nsid w:val="597B0721"/>
    <w:multiLevelType w:val="hybridMultilevel"/>
    <w:tmpl w:val="65C01752"/>
    <w:lvl w:ilvl="0" w:tplc="0409000F">
      <w:start w:val="1"/>
      <w:numFmt w:val="decimal"/>
      <w:lvlText w:val="%1."/>
      <w:lvlJc w:val="left"/>
      <w:pPr>
        <w:ind w:left="720" w:hanging="360"/>
      </w:pPr>
      <w:rPr>
        <w:rFonts w:cs="Times New Roman"/>
      </w:rPr>
    </w:lvl>
    <w:lvl w:ilvl="1" w:tplc="10090019" w:tentative="1">
      <w:start w:val="1"/>
      <w:numFmt w:val="lowerLetter"/>
      <w:lvlText w:val="%2."/>
      <w:lvlJc w:val="left"/>
      <w:pPr>
        <w:ind w:left="1440" w:hanging="360"/>
      </w:pPr>
      <w:rPr>
        <w:rFonts w:cs="Times New Roman"/>
      </w:rPr>
    </w:lvl>
    <w:lvl w:ilvl="2" w:tplc="1009001B" w:tentative="1">
      <w:start w:val="1"/>
      <w:numFmt w:val="lowerRoman"/>
      <w:lvlText w:val="%3."/>
      <w:lvlJc w:val="right"/>
      <w:pPr>
        <w:ind w:left="2160" w:hanging="180"/>
      </w:pPr>
      <w:rPr>
        <w:rFonts w:cs="Times New Roman"/>
      </w:rPr>
    </w:lvl>
    <w:lvl w:ilvl="3" w:tplc="1009000F" w:tentative="1">
      <w:start w:val="1"/>
      <w:numFmt w:val="decimal"/>
      <w:lvlText w:val="%4."/>
      <w:lvlJc w:val="left"/>
      <w:pPr>
        <w:ind w:left="2880" w:hanging="360"/>
      </w:pPr>
      <w:rPr>
        <w:rFonts w:cs="Times New Roman"/>
      </w:rPr>
    </w:lvl>
    <w:lvl w:ilvl="4" w:tplc="10090019" w:tentative="1">
      <w:start w:val="1"/>
      <w:numFmt w:val="lowerLetter"/>
      <w:lvlText w:val="%5."/>
      <w:lvlJc w:val="left"/>
      <w:pPr>
        <w:ind w:left="3600" w:hanging="360"/>
      </w:pPr>
      <w:rPr>
        <w:rFonts w:cs="Times New Roman"/>
      </w:rPr>
    </w:lvl>
    <w:lvl w:ilvl="5" w:tplc="1009001B" w:tentative="1">
      <w:start w:val="1"/>
      <w:numFmt w:val="lowerRoman"/>
      <w:lvlText w:val="%6."/>
      <w:lvlJc w:val="right"/>
      <w:pPr>
        <w:ind w:left="4320" w:hanging="180"/>
      </w:pPr>
      <w:rPr>
        <w:rFonts w:cs="Times New Roman"/>
      </w:rPr>
    </w:lvl>
    <w:lvl w:ilvl="6" w:tplc="1009000F" w:tentative="1">
      <w:start w:val="1"/>
      <w:numFmt w:val="decimal"/>
      <w:lvlText w:val="%7."/>
      <w:lvlJc w:val="left"/>
      <w:pPr>
        <w:ind w:left="5040" w:hanging="360"/>
      </w:pPr>
      <w:rPr>
        <w:rFonts w:cs="Times New Roman"/>
      </w:rPr>
    </w:lvl>
    <w:lvl w:ilvl="7" w:tplc="10090019" w:tentative="1">
      <w:start w:val="1"/>
      <w:numFmt w:val="lowerLetter"/>
      <w:lvlText w:val="%8."/>
      <w:lvlJc w:val="left"/>
      <w:pPr>
        <w:ind w:left="5760" w:hanging="360"/>
      </w:pPr>
      <w:rPr>
        <w:rFonts w:cs="Times New Roman"/>
      </w:rPr>
    </w:lvl>
    <w:lvl w:ilvl="8" w:tplc="1009001B" w:tentative="1">
      <w:start w:val="1"/>
      <w:numFmt w:val="lowerRoman"/>
      <w:lvlText w:val="%9."/>
      <w:lvlJc w:val="right"/>
      <w:pPr>
        <w:ind w:left="6480" w:hanging="180"/>
      </w:pPr>
      <w:rPr>
        <w:rFonts w:cs="Times New Roman"/>
      </w:rPr>
    </w:lvl>
  </w:abstractNum>
  <w:abstractNum w:abstractNumId="131" w15:restartNumberingAfterBreak="0">
    <w:nsid w:val="5A8E4CD0"/>
    <w:multiLevelType w:val="hybridMultilevel"/>
    <w:tmpl w:val="D4B2269E"/>
    <w:lvl w:ilvl="0" w:tplc="EFCE7038">
      <w:start w:val="5"/>
      <w:numFmt w:val="bullet"/>
      <w:lvlText w:val="–"/>
      <w:lvlJc w:val="left"/>
      <w:pPr>
        <w:ind w:left="644" w:hanging="360"/>
      </w:pPr>
      <w:rPr>
        <w:rFonts w:ascii="Times New Roman" w:eastAsia="Times New Roman" w:hAnsi="Times New Roman" w:hint="default"/>
        <w:lang w:val="en-CA"/>
      </w:rPr>
    </w:lvl>
    <w:lvl w:ilvl="1" w:tplc="84CC2C8A">
      <w:start w:val="5"/>
      <w:numFmt w:val="bullet"/>
      <w:lvlText w:val="–"/>
      <w:lvlJc w:val="left"/>
      <w:pPr>
        <w:ind w:left="1364" w:hanging="360"/>
      </w:pPr>
      <w:rPr>
        <w:rFonts w:ascii="Times New Roman" w:eastAsia="Times New Roman" w:hAnsi="Times New Roman" w:hint="default"/>
        <w:lang w:val="en-GB"/>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132" w15:restartNumberingAfterBreak="0">
    <w:nsid w:val="5B3C4DAE"/>
    <w:multiLevelType w:val="hybridMultilevel"/>
    <w:tmpl w:val="616836C4"/>
    <w:lvl w:ilvl="0" w:tplc="0409000F">
      <w:start w:val="1"/>
      <w:numFmt w:val="decimal"/>
      <w:lvlText w:val="%1."/>
      <w:lvlJc w:val="left"/>
      <w:pPr>
        <w:tabs>
          <w:tab w:val="num" w:pos="720"/>
        </w:tabs>
        <w:ind w:left="720" w:hanging="360"/>
      </w:pPr>
      <w:rPr>
        <w:rFonts w:cs="Times New Roman"/>
      </w:rPr>
    </w:lvl>
    <w:lvl w:ilvl="1" w:tplc="0DAAA6A2">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33" w15:restartNumberingAfterBreak="0">
    <w:nsid w:val="5BD661FC"/>
    <w:multiLevelType w:val="hybridMultilevel"/>
    <w:tmpl w:val="5826285C"/>
    <w:lvl w:ilvl="0" w:tplc="FFFFFFFF">
      <w:start w:val="5"/>
      <w:numFmt w:val="bullet"/>
      <w:lvlText w:val="–"/>
      <w:lvlJc w:val="left"/>
      <w:pPr>
        <w:ind w:left="760" w:hanging="360"/>
      </w:pPr>
      <w:rPr>
        <w:rFonts w:ascii="Times New Roman" w:eastAsia="Times New Roman" w:hAnsi="Times New Roman" w:hint="default"/>
      </w:rPr>
    </w:lvl>
    <w:lvl w:ilvl="1" w:tplc="04090003">
      <w:start w:val="1"/>
      <w:numFmt w:val="bullet"/>
      <w:lvlText w:val=""/>
      <w:lvlJc w:val="left"/>
      <w:pPr>
        <w:ind w:left="1240" w:hanging="420"/>
      </w:pPr>
      <w:rPr>
        <w:rFonts w:ascii="Wingdings" w:hAnsi="Wingdings" w:hint="default"/>
      </w:rPr>
    </w:lvl>
    <w:lvl w:ilvl="2" w:tplc="04090005" w:tentative="1">
      <w:start w:val="1"/>
      <w:numFmt w:val="bullet"/>
      <w:lvlText w:val=""/>
      <w:lvlJc w:val="left"/>
      <w:pPr>
        <w:ind w:left="1660" w:hanging="420"/>
      </w:pPr>
      <w:rPr>
        <w:rFonts w:ascii="Wingdings" w:hAnsi="Wingdings" w:hint="default"/>
      </w:rPr>
    </w:lvl>
    <w:lvl w:ilvl="3" w:tplc="04090001" w:tentative="1">
      <w:start w:val="1"/>
      <w:numFmt w:val="bullet"/>
      <w:lvlText w:val=""/>
      <w:lvlJc w:val="left"/>
      <w:pPr>
        <w:ind w:left="2080" w:hanging="420"/>
      </w:pPr>
      <w:rPr>
        <w:rFonts w:ascii="Wingdings" w:hAnsi="Wingdings" w:hint="default"/>
      </w:rPr>
    </w:lvl>
    <w:lvl w:ilvl="4" w:tplc="04090003" w:tentative="1">
      <w:start w:val="1"/>
      <w:numFmt w:val="bullet"/>
      <w:lvlText w:val=""/>
      <w:lvlJc w:val="left"/>
      <w:pPr>
        <w:ind w:left="2500" w:hanging="420"/>
      </w:pPr>
      <w:rPr>
        <w:rFonts w:ascii="Wingdings" w:hAnsi="Wingdings" w:hint="default"/>
      </w:rPr>
    </w:lvl>
    <w:lvl w:ilvl="5" w:tplc="04090005" w:tentative="1">
      <w:start w:val="1"/>
      <w:numFmt w:val="bullet"/>
      <w:lvlText w:val=""/>
      <w:lvlJc w:val="left"/>
      <w:pPr>
        <w:ind w:left="2920" w:hanging="420"/>
      </w:pPr>
      <w:rPr>
        <w:rFonts w:ascii="Wingdings" w:hAnsi="Wingdings" w:hint="default"/>
      </w:rPr>
    </w:lvl>
    <w:lvl w:ilvl="6" w:tplc="04090001" w:tentative="1">
      <w:start w:val="1"/>
      <w:numFmt w:val="bullet"/>
      <w:lvlText w:val=""/>
      <w:lvlJc w:val="left"/>
      <w:pPr>
        <w:ind w:left="3340" w:hanging="420"/>
      </w:pPr>
      <w:rPr>
        <w:rFonts w:ascii="Wingdings" w:hAnsi="Wingdings" w:hint="default"/>
      </w:rPr>
    </w:lvl>
    <w:lvl w:ilvl="7" w:tplc="04090003" w:tentative="1">
      <w:start w:val="1"/>
      <w:numFmt w:val="bullet"/>
      <w:lvlText w:val=""/>
      <w:lvlJc w:val="left"/>
      <w:pPr>
        <w:ind w:left="3760" w:hanging="420"/>
      </w:pPr>
      <w:rPr>
        <w:rFonts w:ascii="Wingdings" w:hAnsi="Wingdings" w:hint="default"/>
      </w:rPr>
    </w:lvl>
    <w:lvl w:ilvl="8" w:tplc="04090005" w:tentative="1">
      <w:start w:val="1"/>
      <w:numFmt w:val="bullet"/>
      <w:lvlText w:val=""/>
      <w:lvlJc w:val="left"/>
      <w:pPr>
        <w:ind w:left="4180" w:hanging="420"/>
      </w:pPr>
      <w:rPr>
        <w:rFonts w:ascii="Wingdings" w:hAnsi="Wingdings" w:hint="default"/>
      </w:rPr>
    </w:lvl>
  </w:abstractNum>
  <w:abstractNum w:abstractNumId="134" w15:restartNumberingAfterBreak="0">
    <w:nsid w:val="5CA605FA"/>
    <w:multiLevelType w:val="hybridMultilevel"/>
    <w:tmpl w:val="0E38D91C"/>
    <w:lvl w:ilvl="0" w:tplc="EA844A10">
      <w:start w:val="1"/>
      <w:numFmt w:val="decimal"/>
      <w:lvlText w:val="%1."/>
      <w:lvlJc w:val="left"/>
      <w:pPr>
        <w:tabs>
          <w:tab w:val="num" w:pos="400"/>
        </w:tabs>
        <w:ind w:left="400" w:hanging="400"/>
      </w:pPr>
      <w:rPr>
        <w:rFonts w:cs="Times New Roman" w:hint="eastAsia"/>
      </w:rPr>
    </w:lvl>
    <w:lvl w:ilvl="1" w:tplc="08090019">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35" w15:restartNumberingAfterBreak="0">
    <w:nsid w:val="5D892193"/>
    <w:multiLevelType w:val="hybridMultilevel"/>
    <w:tmpl w:val="62888802"/>
    <w:lvl w:ilvl="0" w:tplc="A266B492">
      <w:start w:val="1"/>
      <w:numFmt w:val="decimal"/>
      <w:pStyle w:val="Term"/>
      <w:lvlText w:val="%1."/>
      <w:lvlJc w:val="left"/>
      <w:pPr>
        <w:ind w:left="720" w:hanging="360"/>
      </w:pPr>
    </w:lvl>
    <w:lvl w:ilvl="1" w:tplc="ECF65A06" w:tentative="1">
      <w:start w:val="1"/>
      <w:numFmt w:val="lowerLetter"/>
      <w:lvlText w:val="%2."/>
      <w:lvlJc w:val="left"/>
      <w:pPr>
        <w:ind w:left="1440" w:hanging="360"/>
      </w:pPr>
    </w:lvl>
    <w:lvl w:ilvl="2" w:tplc="2BE41B2C" w:tentative="1">
      <w:start w:val="1"/>
      <w:numFmt w:val="lowerRoman"/>
      <w:lvlText w:val="%3."/>
      <w:lvlJc w:val="right"/>
      <w:pPr>
        <w:ind w:left="2160" w:hanging="180"/>
      </w:pPr>
    </w:lvl>
    <w:lvl w:ilvl="3" w:tplc="CCF68504" w:tentative="1">
      <w:start w:val="1"/>
      <w:numFmt w:val="decimal"/>
      <w:lvlText w:val="%4."/>
      <w:lvlJc w:val="left"/>
      <w:pPr>
        <w:ind w:left="2880" w:hanging="360"/>
      </w:pPr>
    </w:lvl>
    <w:lvl w:ilvl="4" w:tplc="7044670C" w:tentative="1">
      <w:start w:val="1"/>
      <w:numFmt w:val="lowerLetter"/>
      <w:lvlText w:val="%5."/>
      <w:lvlJc w:val="left"/>
      <w:pPr>
        <w:ind w:left="3600" w:hanging="360"/>
      </w:pPr>
    </w:lvl>
    <w:lvl w:ilvl="5" w:tplc="92180FBC" w:tentative="1">
      <w:start w:val="1"/>
      <w:numFmt w:val="lowerRoman"/>
      <w:lvlText w:val="%6."/>
      <w:lvlJc w:val="right"/>
      <w:pPr>
        <w:ind w:left="4320" w:hanging="180"/>
      </w:pPr>
    </w:lvl>
    <w:lvl w:ilvl="6" w:tplc="1D2A2564" w:tentative="1">
      <w:start w:val="1"/>
      <w:numFmt w:val="decimal"/>
      <w:lvlText w:val="%7."/>
      <w:lvlJc w:val="left"/>
      <w:pPr>
        <w:ind w:left="5040" w:hanging="360"/>
      </w:pPr>
    </w:lvl>
    <w:lvl w:ilvl="7" w:tplc="CAB03DEA" w:tentative="1">
      <w:start w:val="1"/>
      <w:numFmt w:val="lowerLetter"/>
      <w:lvlText w:val="%8."/>
      <w:lvlJc w:val="left"/>
      <w:pPr>
        <w:ind w:left="5760" w:hanging="360"/>
      </w:pPr>
    </w:lvl>
    <w:lvl w:ilvl="8" w:tplc="C9705E06" w:tentative="1">
      <w:start w:val="1"/>
      <w:numFmt w:val="lowerRoman"/>
      <w:lvlText w:val="%9."/>
      <w:lvlJc w:val="right"/>
      <w:pPr>
        <w:ind w:left="6480" w:hanging="180"/>
      </w:pPr>
    </w:lvl>
  </w:abstractNum>
  <w:abstractNum w:abstractNumId="136" w15:restartNumberingAfterBreak="0">
    <w:nsid w:val="5D902196"/>
    <w:multiLevelType w:val="hybridMultilevel"/>
    <w:tmpl w:val="EA4AC618"/>
    <w:lvl w:ilvl="0" w:tplc="0809000F">
      <w:start w:val="1"/>
      <w:numFmt w:val="decimal"/>
      <w:lvlText w:val="%1."/>
      <w:lvlJc w:val="left"/>
      <w:pPr>
        <w:ind w:left="720" w:hanging="360"/>
      </w:pPr>
      <w:rPr>
        <w:rFonts w:cs="Times New Roman"/>
      </w:rPr>
    </w:lvl>
    <w:lvl w:ilvl="1" w:tplc="0809001B">
      <w:start w:val="1"/>
      <w:numFmt w:val="lowerRoman"/>
      <w:lvlText w:val="%2."/>
      <w:lvlJc w:val="righ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37" w15:restartNumberingAfterBreak="0">
    <w:nsid w:val="5E860EA7"/>
    <w:multiLevelType w:val="multilevel"/>
    <w:tmpl w:val="EE04B4FE"/>
    <w:numStyleLink w:val="3DNumbering"/>
  </w:abstractNum>
  <w:abstractNum w:abstractNumId="138" w15:restartNumberingAfterBreak="0">
    <w:nsid w:val="5EF70699"/>
    <w:multiLevelType w:val="hybridMultilevel"/>
    <w:tmpl w:val="EA30F108"/>
    <w:lvl w:ilvl="0" w:tplc="84CC2C8A">
      <w:start w:val="5"/>
      <w:numFmt w:val="bullet"/>
      <w:lvlText w:val="–"/>
      <w:lvlJc w:val="left"/>
      <w:pPr>
        <w:tabs>
          <w:tab w:val="num" w:pos="390"/>
        </w:tabs>
        <w:ind w:left="390" w:hanging="390"/>
      </w:pPr>
      <w:rPr>
        <w:rFonts w:ascii="Times New Roman" w:eastAsia="Times New Roman" w:hAnsi="Times New Roman" w:hint="default"/>
        <w:lang w:val="en-GB"/>
      </w:rPr>
    </w:lvl>
    <w:lvl w:ilvl="1" w:tplc="FFFFFFFF">
      <w:start w:val="5"/>
      <w:numFmt w:val="bullet"/>
      <w:pStyle w:val="AppendixHeading2"/>
      <w:lvlText w:val="–"/>
      <w:lvlJc w:val="left"/>
      <w:pPr>
        <w:tabs>
          <w:tab w:val="num" w:pos="1080"/>
        </w:tabs>
        <w:ind w:left="1080" w:hanging="360"/>
      </w:pPr>
      <w:rPr>
        <w:rFonts w:ascii="Times New Roman" w:eastAsia="Times New Roman" w:hAnsi="Times New Roman" w:hint="default"/>
      </w:rPr>
    </w:lvl>
    <w:lvl w:ilvl="2" w:tplc="0407001B">
      <w:start w:val="1"/>
      <w:numFmt w:val="bullet"/>
      <w:pStyle w:val="AppendixHeading3"/>
      <w:lvlText w:val=""/>
      <w:lvlJc w:val="left"/>
      <w:pPr>
        <w:tabs>
          <w:tab w:val="num" w:pos="1800"/>
        </w:tabs>
        <w:ind w:left="1800" w:hanging="360"/>
      </w:pPr>
      <w:rPr>
        <w:rFonts w:ascii="Wingdings" w:hAnsi="Wingdings" w:hint="default"/>
      </w:rPr>
    </w:lvl>
    <w:lvl w:ilvl="3" w:tplc="0407000F">
      <w:start w:val="1"/>
      <w:numFmt w:val="bullet"/>
      <w:pStyle w:val="AppendixHeading4"/>
      <w:lvlText w:val=""/>
      <w:lvlJc w:val="left"/>
      <w:pPr>
        <w:tabs>
          <w:tab w:val="num" w:pos="2520"/>
        </w:tabs>
        <w:ind w:left="2520" w:hanging="360"/>
      </w:pPr>
      <w:rPr>
        <w:rFonts w:ascii="Symbol" w:hAnsi="Symbol" w:hint="default"/>
      </w:rPr>
    </w:lvl>
    <w:lvl w:ilvl="4" w:tplc="04070019">
      <w:start w:val="1"/>
      <w:numFmt w:val="bullet"/>
      <w:pStyle w:val="AppendixHeading5"/>
      <w:lvlText w:val="o"/>
      <w:lvlJc w:val="left"/>
      <w:pPr>
        <w:tabs>
          <w:tab w:val="num" w:pos="3240"/>
        </w:tabs>
        <w:ind w:left="3240" w:hanging="360"/>
      </w:pPr>
      <w:rPr>
        <w:rFonts w:ascii="Courier New" w:hAnsi="Courier New" w:hint="default"/>
      </w:rPr>
    </w:lvl>
    <w:lvl w:ilvl="5" w:tplc="0407001B">
      <w:start w:val="1"/>
      <w:numFmt w:val="bullet"/>
      <w:lvlText w:val=""/>
      <w:lvlJc w:val="left"/>
      <w:pPr>
        <w:tabs>
          <w:tab w:val="num" w:pos="3960"/>
        </w:tabs>
        <w:ind w:left="3960" w:hanging="360"/>
      </w:pPr>
      <w:rPr>
        <w:rFonts w:ascii="Wingdings" w:hAnsi="Wingdings" w:hint="default"/>
      </w:rPr>
    </w:lvl>
    <w:lvl w:ilvl="6" w:tplc="0407000F">
      <w:start w:val="1"/>
      <w:numFmt w:val="bullet"/>
      <w:lvlText w:val=""/>
      <w:lvlJc w:val="left"/>
      <w:pPr>
        <w:tabs>
          <w:tab w:val="num" w:pos="4680"/>
        </w:tabs>
        <w:ind w:left="4680" w:hanging="360"/>
      </w:pPr>
      <w:rPr>
        <w:rFonts w:ascii="Symbol" w:hAnsi="Symbol" w:hint="default"/>
      </w:rPr>
    </w:lvl>
    <w:lvl w:ilvl="7" w:tplc="04070019">
      <w:start w:val="1"/>
      <w:numFmt w:val="bullet"/>
      <w:lvlText w:val="o"/>
      <w:lvlJc w:val="left"/>
      <w:pPr>
        <w:tabs>
          <w:tab w:val="num" w:pos="5400"/>
        </w:tabs>
        <w:ind w:left="5400" w:hanging="360"/>
      </w:pPr>
      <w:rPr>
        <w:rFonts w:ascii="Courier New" w:hAnsi="Courier New" w:hint="default"/>
      </w:rPr>
    </w:lvl>
    <w:lvl w:ilvl="8" w:tplc="0407001B">
      <w:start w:val="1"/>
      <w:numFmt w:val="bullet"/>
      <w:lvlText w:val=""/>
      <w:lvlJc w:val="left"/>
      <w:pPr>
        <w:tabs>
          <w:tab w:val="num" w:pos="6120"/>
        </w:tabs>
        <w:ind w:left="6120" w:hanging="360"/>
      </w:pPr>
      <w:rPr>
        <w:rFonts w:ascii="Wingdings" w:hAnsi="Wingdings" w:hint="default"/>
      </w:rPr>
    </w:lvl>
  </w:abstractNum>
  <w:abstractNum w:abstractNumId="139" w15:restartNumberingAfterBreak="0">
    <w:nsid w:val="600020E2"/>
    <w:multiLevelType w:val="hybridMultilevel"/>
    <w:tmpl w:val="29F4BC8A"/>
    <w:lvl w:ilvl="0" w:tplc="0809000F">
      <w:start w:val="1"/>
      <w:numFmt w:val="decimal"/>
      <w:lvlText w:val="%1."/>
      <w:lvlJc w:val="left"/>
      <w:pPr>
        <w:ind w:left="720" w:hanging="360"/>
      </w:pPr>
      <w:rPr>
        <w:rFonts w:cs="Times New Roman"/>
      </w:rPr>
    </w:lvl>
    <w:lvl w:ilvl="1" w:tplc="08090019">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40" w15:restartNumberingAfterBreak="0">
    <w:nsid w:val="603B72A6"/>
    <w:multiLevelType w:val="hybridMultilevel"/>
    <w:tmpl w:val="17F2FDAA"/>
    <w:lvl w:ilvl="0" w:tplc="72627D98">
      <w:start w:val="1"/>
      <w:numFmt w:val="decimal"/>
      <w:lvlText w:val="%1."/>
      <w:lvlJc w:val="left"/>
      <w:pPr>
        <w:tabs>
          <w:tab w:val="num" w:pos="400"/>
        </w:tabs>
        <w:ind w:left="400" w:hanging="400"/>
      </w:pPr>
      <w:rPr>
        <w:rFonts w:cs="Times New Roman" w:hint="eastAsia"/>
      </w:rPr>
    </w:lvl>
    <w:lvl w:ilvl="1" w:tplc="08090019">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41" w15:restartNumberingAfterBreak="0">
    <w:nsid w:val="611C48BF"/>
    <w:multiLevelType w:val="hybridMultilevel"/>
    <w:tmpl w:val="DC02C6C0"/>
    <w:lvl w:ilvl="0" w:tplc="84CC2C8A">
      <w:start w:val="5"/>
      <w:numFmt w:val="bullet"/>
      <w:lvlText w:val="–"/>
      <w:lvlJc w:val="left"/>
      <w:pPr>
        <w:tabs>
          <w:tab w:val="num" w:pos="400"/>
        </w:tabs>
        <w:ind w:left="400" w:hanging="400"/>
      </w:pPr>
      <w:rPr>
        <w:rFonts w:ascii="Times New Roman" w:eastAsia="Times New Roman" w:hAnsi="Times New Roman" w:hint="default"/>
        <w:lang w:val="en-GB"/>
      </w:rPr>
    </w:lvl>
    <w:lvl w:ilvl="1" w:tplc="FFFFFFFF">
      <w:start w:val="5"/>
      <w:numFmt w:val="bullet"/>
      <w:lvlText w:val="–"/>
      <w:lvlJc w:val="left"/>
      <w:pPr>
        <w:tabs>
          <w:tab w:val="num" w:pos="1440"/>
        </w:tabs>
        <w:ind w:left="1440" w:hanging="360"/>
      </w:pPr>
      <w:rPr>
        <w:rFonts w:ascii="Times New Roman" w:eastAsia="Times New Roman" w:hAnsi="Times New Roman" w:hint="default"/>
      </w:rPr>
    </w:lvl>
    <w:lvl w:ilvl="2" w:tplc="0407001B" w:tentative="1">
      <w:start w:val="1"/>
      <w:numFmt w:val="lowerRoman"/>
      <w:lvlText w:val="%3."/>
      <w:lvlJc w:val="right"/>
      <w:pPr>
        <w:tabs>
          <w:tab w:val="num" w:pos="2160"/>
        </w:tabs>
        <w:ind w:left="2160" w:hanging="180"/>
      </w:pPr>
      <w:rPr>
        <w:rFonts w:cs="Times New Roman"/>
      </w:rPr>
    </w:lvl>
    <w:lvl w:ilvl="3" w:tplc="0407000F">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42" w15:restartNumberingAfterBreak="0">
    <w:nsid w:val="627B44F7"/>
    <w:multiLevelType w:val="hybridMultilevel"/>
    <w:tmpl w:val="01601326"/>
    <w:lvl w:ilvl="0" w:tplc="FFFFFFFF">
      <w:start w:val="5"/>
      <w:numFmt w:val="bullet"/>
      <w:lvlText w:val="–"/>
      <w:lvlJc w:val="left"/>
      <w:pPr>
        <w:ind w:left="360" w:hanging="360"/>
      </w:pPr>
      <w:rPr>
        <w:rFonts w:ascii="Times New Roman" w:eastAsia="Times New Roman" w:hAnsi="Times New Roman" w:hint="default"/>
      </w:rPr>
    </w:lvl>
    <w:lvl w:ilvl="1" w:tplc="08090003">
      <w:start w:val="1"/>
      <w:numFmt w:val="bullet"/>
      <w:lvlText w:val="o"/>
      <w:lvlJc w:val="left"/>
      <w:pPr>
        <w:ind w:left="1080" w:hanging="360"/>
      </w:pPr>
      <w:rPr>
        <w:rFonts w:ascii="Courier New" w:hAnsi="Courier New" w:hint="default"/>
      </w:rPr>
    </w:lvl>
    <w:lvl w:ilvl="2" w:tplc="08090005">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43" w15:restartNumberingAfterBreak="0">
    <w:nsid w:val="62825238"/>
    <w:multiLevelType w:val="hybridMultilevel"/>
    <w:tmpl w:val="DEFAE0E2"/>
    <w:lvl w:ilvl="0" w:tplc="526E9F5A">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08090019">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44" w15:restartNumberingAfterBreak="0">
    <w:nsid w:val="65827E63"/>
    <w:multiLevelType w:val="hybridMultilevel"/>
    <w:tmpl w:val="BB7ABC56"/>
    <w:lvl w:ilvl="0" w:tplc="FFFFFFFF">
      <w:start w:val="5"/>
      <w:numFmt w:val="bullet"/>
      <w:lvlText w:val="–"/>
      <w:lvlJc w:val="left"/>
      <w:pPr>
        <w:ind w:left="360" w:hanging="360"/>
      </w:pPr>
      <w:rPr>
        <w:rFonts w:ascii="Times New Roman" w:eastAsia="Times New Roman" w:hAnsi="Times New Roman" w:hint="default"/>
      </w:rPr>
    </w:lvl>
    <w:lvl w:ilvl="1" w:tplc="08090003">
      <w:start w:val="1"/>
      <w:numFmt w:val="bullet"/>
      <w:lvlText w:val="o"/>
      <w:lvlJc w:val="left"/>
      <w:pPr>
        <w:ind w:left="1080" w:hanging="360"/>
      </w:pPr>
      <w:rPr>
        <w:rFonts w:ascii="Courier New" w:hAnsi="Courier New" w:hint="default"/>
      </w:rPr>
    </w:lvl>
    <w:lvl w:ilvl="2" w:tplc="08090005">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45" w15:restartNumberingAfterBreak="0">
    <w:nsid w:val="65CF0563"/>
    <w:multiLevelType w:val="hybridMultilevel"/>
    <w:tmpl w:val="B7A0FF0C"/>
    <w:lvl w:ilvl="0" w:tplc="84CC2C8A">
      <w:start w:val="5"/>
      <w:numFmt w:val="bullet"/>
      <w:lvlText w:val="–"/>
      <w:lvlJc w:val="left"/>
      <w:pPr>
        <w:tabs>
          <w:tab w:val="num" w:pos="400"/>
        </w:tabs>
        <w:ind w:left="400" w:hanging="400"/>
      </w:pPr>
      <w:rPr>
        <w:rFonts w:ascii="Times New Roman" w:eastAsia="Times New Roman" w:hAnsi="Times New Roman" w:hint="default"/>
        <w:lang w:val="en-GB"/>
      </w:rPr>
    </w:lvl>
    <w:lvl w:ilvl="1" w:tplc="FFFFFFFF">
      <w:start w:val="5"/>
      <w:numFmt w:val="bullet"/>
      <w:lvlText w:val="–"/>
      <w:lvlJc w:val="left"/>
      <w:pPr>
        <w:tabs>
          <w:tab w:val="num" w:pos="800"/>
        </w:tabs>
        <w:ind w:left="800" w:hanging="400"/>
      </w:pPr>
      <w:rPr>
        <w:rFonts w:ascii="Times New Roman" w:eastAsia="Times New Roman" w:hAnsi="Times New Roman" w:hint="default"/>
      </w:rPr>
    </w:lvl>
    <w:lvl w:ilvl="2" w:tplc="FA0AE636">
      <w:start w:val="1"/>
      <w:numFmt w:val="decimal"/>
      <w:lvlText w:val="%3."/>
      <w:lvlJc w:val="left"/>
      <w:pPr>
        <w:tabs>
          <w:tab w:val="num" w:pos="1200"/>
        </w:tabs>
        <w:ind w:left="1200" w:hanging="400"/>
      </w:pPr>
      <w:rPr>
        <w:rFonts w:cs="Times New Roman" w:hint="default"/>
      </w:rPr>
    </w:lvl>
    <w:lvl w:ilvl="3" w:tplc="04090001">
      <w:start w:val="1"/>
      <w:numFmt w:val="bullet"/>
      <w:lvlText w:val=""/>
      <w:lvlJc w:val="left"/>
      <w:pPr>
        <w:tabs>
          <w:tab w:val="num" w:pos="1600"/>
        </w:tabs>
        <w:ind w:left="1600" w:hanging="400"/>
      </w:pPr>
      <w:rPr>
        <w:rFonts w:ascii="Wingdings" w:hAnsi="Wingdings" w:hint="default"/>
      </w:rPr>
    </w:lvl>
    <w:lvl w:ilvl="4" w:tplc="04090003" w:tentative="1">
      <w:start w:val="1"/>
      <w:numFmt w:val="bullet"/>
      <w:lvlText w:val=""/>
      <w:lvlJc w:val="left"/>
      <w:pPr>
        <w:tabs>
          <w:tab w:val="num" w:pos="2000"/>
        </w:tabs>
        <w:ind w:left="2000" w:hanging="400"/>
      </w:pPr>
      <w:rPr>
        <w:rFonts w:ascii="Wingdings" w:hAnsi="Wingdings"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146" w15:restartNumberingAfterBreak="0">
    <w:nsid w:val="65F0644D"/>
    <w:multiLevelType w:val="hybridMultilevel"/>
    <w:tmpl w:val="2B363AEC"/>
    <w:lvl w:ilvl="0" w:tplc="0A7ED9B2">
      <w:start w:val="1"/>
      <w:numFmt w:val="lowerLetter"/>
      <w:lvlText w:val="%1."/>
      <w:lvlJc w:val="left"/>
      <w:pPr>
        <w:ind w:left="1069" w:hanging="360"/>
      </w:pPr>
      <w:rPr>
        <w:rFonts w:cs="Times New Roman" w:hint="eastAsia"/>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47" w15:restartNumberingAfterBreak="0">
    <w:nsid w:val="67F908DD"/>
    <w:multiLevelType w:val="hybridMultilevel"/>
    <w:tmpl w:val="29F4BC8A"/>
    <w:lvl w:ilvl="0" w:tplc="0809000F">
      <w:start w:val="1"/>
      <w:numFmt w:val="decimal"/>
      <w:lvlText w:val="%1."/>
      <w:lvlJc w:val="left"/>
      <w:pPr>
        <w:ind w:left="720" w:hanging="360"/>
      </w:pPr>
      <w:rPr>
        <w:rFonts w:cs="Times New Roman"/>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48" w15:restartNumberingAfterBreak="0">
    <w:nsid w:val="69936DDF"/>
    <w:multiLevelType w:val="hybridMultilevel"/>
    <w:tmpl w:val="A70AC770"/>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49" w15:restartNumberingAfterBreak="0">
    <w:nsid w:val="699F366F"/>
    <w:multiLevelType w:val="hybridMultilevel"/>
    <w:tmpl w:val="EEF24E28"/>
    <w:lvl w:ilvl="0" w:tplc="FFFFFFFF">
      <w:start w:val="5"/>
      <w:numFmt w:val="bullet"/>
      <w:lvlText w:val="–"/>
      <w:lvlJc w:val="left"/>
      <w:pPr>
        <w:ind w:left="360" w:hanging="360"/>
      </w:pPr>
      <w:rPr>
        <w:rFonts w:ascii="Times New Roman" w:eastAsia="Times New Roman" w:hAnsi="Times New Roman"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0" w15:restartNumberingAfterBreak="0">
    <w:nsid w:val="6A4077B8"/>
    <w:multiLevelType w:val="hybridMultilevel"/>
    <w:tmpl w:val="E4A42964"/>
    <w:lvl w:ilvl="0" w:tplc="FFFFFFFF">
      <w:start w:val="5"/>
      <w:numFmt w:val="bullet"/>
      <w:lvlText w:val="–"/>
      <w:lvlJc w:val="left"/>
      <w:pPr>
        <w:tabs>
          <w:tab w:val="num" w:pos="720"/>
        </w:tabs>
        <w:ind w:left="720" w:hanging="360"/>
      </w:pPr>
      <w:rPr>
        <w:rFonts w:ascii="Times New Roman" w:eastAsia="Times New Roman" w:hAnsi="Times New Roman" w:hint="default"/>
      </w:rPr>
    </w:lvl>
    <w:lvl w:ilvl="1" w:tplc="08090003">
      <w:start w:val="1"/>
      <w:numFmt w:val="decimal"/>
      <w:lvlText w:val="%2."/>
      <w:lvlJc w:val="left"/>
      <w:pPr>
        <w:tabs>
          <w:tab w:val="num" w:pos="1440"/>
        </w:tabs>
        <w:ind w:left="1440" w:hanging="360"/>
      </w:pPr>
      <w:rPr>
        <w:rFonts w:cs="Times New Roman"/>
      </w:rPr>
    </w:lvl>
    <w:lvl w:ilvl="2" w:tplc="08090005">
      <w:start w:val="1"/>
      <w:numFmt w:val="decimal"/>
      <w:lvlText w:val="%3."/>
      <w:lvlJc w:val="left"/>
      <w:pPr>
        <w:tabs>
          <w:tab w:val="num" w:pos="2160"/>
        </w:tabs>
        <w:ind w:left="2160" w:hanging="360"/>
      </w:pPr>
      <w:rPr>
        <w:rFonts w:cs="Times New Roman"/>
      </w:rPr>
    </w:lvl>
    <w:lvl w:ilvl="3" w:tplc="08090001">
      <w:start w:val="1"/>
      <w:numFmt w:val="decimal"/>
      <w:lvlText w:val="%4."/>
      <w:lvlJc w:val="left"/>
      <w:pPr>
        <w:tabs>
          <w:tab w:val="num" w:pos="2880"/>
        </w:tabs>
        <w:ind w:left="2880" w:hanging="360"/>
      </w:pPr>
      <w:rPr>
        <w:rFonts w:cs="Times New Roman"/>
      </w:rPr>
    </w:lvl>
    <w:lvl w:ilvl="4" w:tplc="08090003">
      <w:start w:val="1"/>
      <w:numFmt w:val="decimal"/>
      <w:lvlText w:val="%5."/>
      <w:lvlJc w:val="left"/>
      <w:pPr>
        <w:tabs>
          <w:tab w:val="num" w:pos="3600"/>
        </w:tabs>
        <w:ind w:left="3600" w:hanging="360"/>
      </w:pPr>
      <w:rPr>
        <w:rFonts w:cs="Times New Roman"/>
      </w:rPr>
    </w:lvl>
    <w:lvl w:ilvl="5" w:tplc="08090005">
      <w:start w:val="1"/>
      <w:numFmt w:val="decimal"/>
      <w:lvlText w:val="%6."/>
      <w:lvlJc w:val="left"/>
      <w:pPr>
        <w:tabs>
          <w:tab w:val="num" w:pos="4320"/>
        </w:tabs>
        <w:ind w:left="4320" w:hanging="360"/>
      </w:pPr>
      <w:rPr>
        <w:rFonts w:cs="Times New Roman"/>
      </w:rPr>
    </w:lvl>
    <w:lvl w:ilvl="6" w:tplc="08090001">
      <w:start w:val="1"/>
      <w:numFmt w:val="decimal"/>
      <w:lvlText w:val="%7."/>
      <w:lvlJc w:val="left"/>
      <w:pPr>
        <w:tabs>
          <w:tab w:val="num" w:pos="5040"/>
        </w:tabs>
        <w:ind w:left="5040" w:hanging="360"/>
      </w:pPr>
      <w:rPr>
        <w:rFonts w:cs="Times New Roman"/>
      </w:rPr>
    </w:lvl>
    <w:lvl w:ilvl="7" w:tplc="08090003">
      <w:start w:val="1"/>
      <w:numFmt w:val="decimal"/>
      <w:lvlText w:val="%8."/>
      <w:lvlJc w:val="left"/>
      <w:pPr>
        <w:tabs>
          <w:tab w:val="num" w:pos="5760"/>
        </w:tabs>
        <w:ind w:left="5760" w:hanging="360"/>
      </w:pPr>
      <w:rPr>
        <w:rFonts w:cs="Times New Roman"/>
      </w:rPr>
    </w:lvl>
    <w:lvl w:ilvl="8" w:tplc="08090005">
      <w:start w:val="1"/>
      <w:numFmt w:val="decimal"/>
      <w:lvlText w:val="%9."/>
      <w:lvlJc w:val="left"/>
      <w:pPr>
        <w:tabs>
          <w:tab w:val="num" w:pos="6480"/>
        </w:tabs>
        <w:ind w:left="6480" w:hanging="360"/>
      </w:pPr>
      <w:rPr>
        <w:rFonts w:cs="Times New Roman"/>
      </w:rPr>
    </w:lvl>
  </w:abstractNum>
  <w:abstractNum w:abstractNumId="151" w15:restartNumberingAfterBreak="0">
    <w:nsid w:val="6AAA5ABF"/>
    <w:multiLevelType w:val="hybridMultilevel"/>
    <w:tmpl w:val="3E000EC2"/>
    <w:lvl w:ilvl="0" w:tplc="0809001B">
      <w:start w:val="1"/>
      <w:numFmt w:val="lowerRoman"/>
      <w:lvlText w:val="%1."/>
      <w:lvlJc w:val="right"/>
      <w:pPr>
        <w:ind w:left="2509" w:hanging="180"/>
      </w:pPr>
      <w:rPr>
        <w:rFonts w:cs="Times New Roman"/>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52" w15:restartNumberingAfterBreak="0">
    <w:nsid w:val="6B6C5877"/>
    <w:multiLevelType w:val="multilevel"/>
    <w:tmpl w:val="4E4E997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53" w15:restartNumberingAfterBreak="0">
    <w:nsid w:val="6D3C5E8A"/>
    <w:multiLevelType w:val="hybridMultilevel"/>
    <w:tmpl w:val="2AD6A30E"/>
    <w:lvl w:ilvl="0" w:tplc="90B2798E">
      <w:start w:val="1"/>
      <w:numFmt w:val="decimal"/>
      <w:lvlText w:val="%1."/>
      <w:lvlJc w:val="left"/>
      <w:pPr>
        <w:tabs>
          <w:tab w:val="num" w:pos="400"/>
        </w:tabs>
        <w:ind w:left="400" w:hanging="400"/>
      </w:pPr>
      <w:rPr>
        <w:rFonts w:cs="Times New Roman" w:hint="eastAsia"/>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54" w15:restartNumberingAfterBreak="0">
    <w:nsid w:val="6D9536CE"/>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5" w15:restartNumberingAfterBreak="0">
    <w:nsid w:val="6E4C1C3B"/>
    <w:multiLevelType w:val="multilevel"/>
    <w:tmpl w:val="A22CE9CE"/>
    <w:lvl w:ilvl="0">
      <w:start w:val="1"/>
      <w:numFmt w:val="upperLetter"/>
      <w:suff w:val="nothing"/>
      <w:lvlText w:val="%1"/>
      <w:lvlJc w:val="left"/>
      <w:pPr>
        <w:ind w:left="360" w:hanging="360"/>
      </w:pPr>
      <w:rPr>
        <w:rFonts w:ascii="Times New Roman Bold" w:hAnsi="Times New Roman Bold" w:cs="Times New Roman" w:hint="default"/>
        <w:vanish/>
        <w:color w:val="FFFFFF"/>
      </w:rPr>
    </w:lvl>
    <w:lvl w:ilvl="1">
      <w:start w:val="1"/>
      <w:numFmt w:val="decimal"/>
      <w:lvlText w:val="%1.%2"/>
      <w:lvlJc w:val="left"/>
      <w:pPr>
        <w:tabs>
          <w:tab w:val="num" w:pos="1020"/>
        </w:tabs>
      </w:pPr>
      <w:rPr>
        <w:rFonts w:cs="Times New Roman" w:hint="default"/>
      </w:rPr>
    </w:lvl>
    <w:lvl w:ilvl="2">
      <w:start w:val="1"/>
      <w:numFmt w:val="decimal"/>
      <w:lvlText w:val="%1.%2.%3"/>
      <w:lvlJc w:val="left"/>
      <w:pPr>
        <w:tabs>
          <w:tab w:val="num" w:pos="720"/>
        </w:tabs>
        <w:ind w:left="1224" w:hanging="1224"/>
      </w:pPr>
      <w:rPr>
        <w:rFonts w:cs="Times New Roman" w:hint="default"/>
      </w:rPr>
    </w:lvl>
    <w:lvl w:ilvl="3">
      <w:start w:val="1"/>
      <w:numFmt w:val="decimal"/>
      <w:pStyle w:val="Annex4"/>
      <w:lvlText w:val="%1.%2.%3.%4"/>
      <w:lvlJc w:val="left"/>
      <w:pPr>
        <w:tabs>
          <w:tab w:val="num" w:pos="720"/>
        </w:tabs>
        <w:ind w:left="1728" w:hanging="1728"/>
      </w:pPr>
      <w:rPr>
        <w:rFonts w:cs="Times New Roman" w:hint="default"/>
      </w:rPr>
    </w:lvl>
    <w:lvl w:ilvl="4">
      <w:start w:val="1"/>
      <w:numFmt w:val="decimal"/>
      <w:pStyle w:val="Annex5"/>
      <w:lvlText w:val="%1.%2.%3.%4.%5"/>
      <w:lvlJc w:val="left"/>
      <w:pPr>
        <w:tabs>
          <w:tab w:val="num" w:pos="862"/>
        </w:tabs>
        <w:ind w:left="2374" w:hanging="2232"/>
      </w:pPr>
      <w:rPr>
        <w:rFonts w:cs="Times New Roman" w:hint="default"/>
      </w:rPr>
    </w:lvl>
    <w:lvl w:ilvl="5">
      <w:start w:val="1"/>
      <w:numFmt w:val="decimal"/>
      <w:lvlText w:val="%1.%2.%3.%4.%5.%6"/>
      <w:lvlJc w:val="left"/>
      <w:pPr>
        <w:tabs>
          <w:tab w:val="num" w:pos="1080"/>
        </w:tabs>
      </w:pPr>
      <w:rPr>
        <w:rFonts w:cs="Times New Roman" w:hint="default"/>
      </w:rPr>
    </w:lvl>
    <w:lvl w:ilvl="6">
      <w:start w:val="1"/>
      <w:numFmt w:val="decimal"/>
      <w:lvlText w:val="%1.%2.%3.%4.%5.%6.%7"/>
      <w:lvlJc w:val="left"/>
      <w:pPr>
        <w:tabs>
          <w:tab w:val="num" w:pos="1080"/>
        </w:tabs>
        <w:ind w:left="3240" w:hanging="3240"/>
      </w:pPr>
      <w:rPr>
        <w:rFonts w:cs="Times New Roman" w:hint="default"/>
      </w:rPr>
    </w:lvl>
    <w:lvl w:ilvl="7">
      <w:start w:val="1"/>
      <w:numFmt w:val="decimal"/>
      <w:lvlText w:val="%1.%2.%3.%4.%5.%6.%7.%8"/>
      <w:lvlJc w:val="left"/>
      <w:pPr>
        <w:tabs>
          <w:tab w:val="num" w:pos="3960"/>
        </w:tabs>
        <w:ind w:left="3744" w:hanging="3744"/>
      </w:pPr>
      <w:rPr>
        <w:rFonts w:cs="Times New Roman" w:hint="default"/>
      </w:rPr>
    </w:lvl>
    <w:lvl w:ilvl="8">
      <w:start w:val="1"/>
      <w:numFmt w:val="decimal"/>
      <w:lvlText w:val="%1.%2.%3.%4.%5.%6.%7.%8.%9"/>
      <w:lvlJc w:val="left"/>
      <w:pPr>
        <w:tabs>
          <w:tab w:val="num" w:pos="4680"/>
        </w:tabs>
        <w:ind w:left="4320" w:hanging="4320"/>
      </w:pPr>
      <w:rPr>
        <w:rFonts w:cs="Times New Roman" w:hint="default"/>
      </w:rPr>
    </w:lvl>
  </w:abstractNum>
  <w:abstractNum w:abstractNumId="156" w15:restartNumberingAfterBreak="0">
    <w:nsid w:val="71C5743E"/>
    <w:multiLevelType w:val="hybridMultilevel"/>
    <w:tmpl w:val="8ED4D912"/>
    <w:lvl w:ilvl="0" w:tplc="021EA14A">
      <w:start w:val="5"/>
      <w:numFmt w:val="bullet"/>
      <w:lvlText w:val="–"/>
      <w:lvlJc w:val="left"/>
      <w:pPr>
        <w:tabs>
          <w:tab w:val="num" w:pos="400"/>
        </w:tabs>
        <w:ind w:left="400" w:hanging="400"/>
      </w:pPr>
      <w:rPr>
        <w:rFonts w:ascii="Times New Roman" w:eastAsia="Times New Roman" w:hAnsi="Times New Roman" w:hint="default"/>
        <w:lang w:val="en-CA"/>
      </w:rPr>
    </w:lvl>
    <w:lvl w:ilvl="1" w:tplc="FFFFFFFF">
      <w:start w:val="5"/>
      <w:numFmt w:val="bullet"/>
      <w:lvlText w:val="–"/>
      <w:lvlJc w:val="left"/>
      <w:pPr>
        <w:tabs>
          <w:tab w:val="num" w:pos="800"/>
        </w:tabs>
        <w:ind w:left="800" w:hanging="400"/>
      </w:pPr>
      <w:rPr>
        <w:rFonts w:ascii="Times New Roman" w:eastAsia="Times New Roman" w:hAnsi="Times New Roman" w:hint="default"/>
      </w:rPr>
    </w:lvl>
    <w:lvl w:ilvl="2" w:tplc="FA0AE636">
      <w:start w:val="1"/>
      <w:numFmt w:val="decimal"/>
      <w:lvlText w:val="%3."/>
      <w:lvlJc w:val="left"/>
      <w:pPr>
        <w:tabs>
          <w:tab w:val="num" w:pos="1200"/>
        </w:tabs>
        <w:ind w:left="1200" w:hanging="400"/>
      </w:pPr>
      <w:rPr>
        <w:rFonts w:cs="Times New Roman" w:hint="default"/>
      </w:rPr>
    </w:lvl>
    <w:lvl w:ilvl="3" w:tplc="04090001">
      <w:start w:val="1"/>
      <w:numFmt w:val="bullet"/>
      <w:lvlText w:val=""/>
      <w:lvlJc w:val="left"/>
      <w:pPr>
        <w:tabs>
          <w:tab w:val="num" w:pos="1600"/>
        </w:tabs>
        <w:ind w:left="1600" w:hanging="400"/>
      </w:pPr>
      <w:rPr>
        <w:rFonts w:ascii="Wingdings" w:hAnsi="Wingdings" w:hint="default"/>
      </w:rPr>
    </w:lvl>
    <w:lvl w:ilvl="4" w:tplc="04090003" w:tentative="1">
      <w:start w:val="1"/>
      <w:numFmt w:val="bullet"/>
      <w:lvlText w:val=""/>
      <w:lvlJc w:val="left"/>
      <w:pPr>
        <w:tabs>
          <w:tab w:val="num" w:pos="2000"/>
        </w:tabs>
        <w:ind w:left="2000" w:hanging="400"/>
      </w:pPr>
      <w:rPr>
        <w:rFonts w:ascii="Wingdings" w:hAnsi="Wingdings"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157" w15:restartNumberingAfterBreak="0">
    <w:nsid w:val="72643EFE"/>
    <w:multiLevelType w:val="hybridMultilevel"/>
    <w:tmpl w:val="D026D39E"/>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8" w15:restartNumberingAfterBreak="0">
    <w:nsid w:val="72880A28"/>
    <w:multiLevelType w:val="multilevel"/>
    <w:tmpl w:val="9F5AB1AE"/>
    <w:lvl w:ilvl="0">
      <w:start w:val="1"/>
      <w:numFmt w:val="lowerLetter"/>
      <w:pStyle w:val="ListNumber"/>
      <w:lvlText w:val="%1)"/>
      <w:lvlJc w:val="left"/>
      <w:pPr>
        <w:tabs>
          <w:tab w:val="num" w:pos="360"/>
        </w:tabs>
        <w:ind w:left="400" w:hanging="400"/>
      </w:pPr>
      <w:rPr>
        <w:rFonts w:cs="Times New Roman"/>
      </w:rPr>
    </w:lvl>
    <w:lvl w:ilvl="1">
      <w:start w:val="1"/>
      <w:numFmt w:val="decimal"/>
      <w:pStyle w:val="ListNumber2"/>
      <w:lvlText w:val="%2)"/>
      <w:lvlJc w:val="left"/>
      <w:pPr>
        <w:tabs>
          <w:tab w:val="num" w:pos="1080"/>
        </w:tabs>
        <w:ind w:left="800" w:hanging="400"/>
      </w:pPr>
      <w:rPr>
        <w:rFonts w:cs="Times New Roman"/>
      </w:rPr>
    </w:lvl>
    <w:lvl w:ilvl="2">
      <w:start w:val="1"/>
      <w:numFmt w:val="lowerRoman"/>
      <w:pStyle w:val="ListNumber3"/>
      <w:lvlText w:val="%3)"/>
      <w:lvlJc w:val="left"/>
      <w:pPr>
        <w:tabs>
          <w:tab w:val="num" w:pos="1800"/>
        </w:tabs>
        <w:ind w:left="1200" w:hanging="400"/>
      </w:pPr>
      <w:rPr>
        <w:rFonts w:cs="Times New Roman"/>
      </w:rPr>
    </w:lvl>
    <w:lvl w:ilvl="3">
      <w:start w:val="1"/>
      <w:numFmt w:val="upperRoman"/>
      <w:pStyle w:val="ListNumber4"/>
      <w:lvlText w:val="%4)"/>
      <w:lvlJc w:val="left"/>
      <w:pPr>
        <w:tabs>
          <w:tab w:val="num" w:pos="2520"/>
        </w:tabs>
        <w:ind w:left="1600" w:hanging="400"/>
      </w:pPr>
      <w:rPr>
        <w:rFonts w:cs="Times New Roman"/>
      </w:rPr>
    </w:lvl>
    <w:lvl w:ilvl="4">
      <w:start w:val="1"/>
      <w:numFmt w:val="decimal"/>
      <w:lvlText w:val="(%5)"/>
      <w:lvlJc w:val="left"/>
      <w:pPr>
        <w:tabs>
          <w:tab w:val="num" w:pos="3240"/>
        </w:tabs>
        <w:ind w:left="2880"/>
      </w:pPr>
      <w:rPr>
        <w:rFonts w:cs="Times New Roman"/>
      </w:rPr>
    </w:lvl>
    <w:lvl w:ilvl="5">
      <w:start w:val="1"/>
      <w:numFmt w:val="lowerLetter"/>
      <w:lvlText w:val="(%6)"/>
      <w:lvlJc w:val="left"/>
      <w:pPr>
        <w:tabs>
          <w:tab w:val="num" w:pos="3960"/>
        </w:tabs>
        <w:ind w:left="3600"/>
      </w:pPr>
      <w:rPr>
        <w:rFonts w:cs="Times New Roman"/>
      </w:rPr>
    </w:lvl>
    <w:lvl w:ilvl="6">
      <w:start w:val="1"/>
      <w:numFmt w:val="lowerRoman"/>
      <w:lvlText w:val="(%7)"/>
      <w:lvlJc w:val="left"/>
      <w:pPr>
        <w:tabs>
          <w:tab w:val="num" w:pos="4680"/>
        </w:tabs>
        <w:ind w:left="4320"/>
      </w:pPr>
      <w:rPr>
        <w:rFonts w:cs="Times New Roman"/>
      </w:rPr>
    </w:lvl>
    <w:lvl w:ilvl="7">
      <w:start w:val="1"/>
      <w:numFmt w:val="lowerLetter"/>
      <w:lvlText w:val="(%8)"/>
      <w:lvlJc w:val="left"/>
      <w:pPr>
        <w:tabs>
          <w:tab w:val="num" w:pos="5400"/>
        </w:tabs>
        <w:ind w:left="5040"/>
      </w:pPr>
      <w:rPr>
        <w:rFonts w:cs="Times New Roman"/>
      </w:rPr>
    </w:lvl>
    <w:lvl w:ilvl="8">
      <w:start w:val="1"/>
      <w:numFmt w:val="lowerRoman"/>
      <w:lvlText w:val="(%9)"/>
      <w:lvlJc w:val="left"/>
      <w:pPr>
        <w:tabs>
          <w:tab w:val="num" w:pos="6120"/>
        </w:tabs>
        <w:ind w:left="5760"/>
      </w:pPr>
      <w:rPr>
        <w:rFonts w:cs="Times New Roman"/>
      </w:rPr>
    </w:lvl>
  </w:abstractNum>
  <w:abstractNum w:abstractNumId="159" w15:restartNumberingAfterBreak="0">
    <w:nsid w:val="73281601"/>
    <w:multiLevelType w:val="multilevel"/>
    <w:tmpl w:val="B7F8323C"/>
    <w:styleLink w:val="SVCBullets"/>
    <w:lvl w:ilvl="0">
      <w:start w:val="1"/>
      <w:numFmt w:val="bullet"/>
      <w:lvlText w:val=""/>
      <w:lvlJc w:val="left"/>
      <w:pPr>
        <w:tabs>
          <w:tab w:val="num" w:pos="0"/>
        </w:tabs>
        <w:ind w:left="403" w:hanging="403"/>
      </w:pPr>
      <w:rPr>
        <w:rFonts w:ascii="Symbol" w:hAnsi="Symbol" w:hint="default"/>
      </w:rPr>
    </w:lvl>
    <w:lvl w:ilvl="1">
      <w:start w:val="1"/>
      <w:numFmt w:val="bullet"/>
      <w:lvlText w:val=""/>
      <w:lvlJc w:val="left"/>
      <w:pPr>
        <w:tabs>
          <w:tab w:val="num" w:pos="-303"/>
        </w:tabs>
        <w:ind w:left="489" w:hanging="389"/>
      </w:pPr>
      <w:rPr>
        <w:rFonts w:ascii="Symbol" w:hAnsi="Symbol" w:hint="default"/>
      </w:rPr>
    </w:lvl>
    <w:lvl w:ilvl="2">
      <w:start w:val="1"/>
      <w:numFmt w:val="bullet"/>
      <w:lvlText w:val=""/>
      <w:lvlJc w:val="left"/>
      <w:pPr>
        <w:tabs>
          <w:tab w:val="num" w:pos="-31680"/>
        </w:tabs>
        <w:ind w:left="1195" w:hanging="403"/>
      </w:pPr>
      <w:rPr>
        <w:rFonts w:ascii="Symbol" w:hAnsi="Symbol" w:hint="default"/>
      </w:rPr>
    </w:lvl>
    <w:lvl w:ilvl="3">
      <w:start w:val="1"/>
      <w:numFmt w:val="bullet"/>
      <w:lvlText w:val=""/>
      <w:lvlJc w:val="left"/>
      <w:pPr>
        <w:tabs>
          <w:tab w:val="num" w:pos="0"/>
        </w:tabs>
        <w:ind w:left="1584" w:hanging="389"/>
      </w:pPr>
      <w:rPr>
        <w:rFonts w:ascii="Symbol" w:hAnsi="Symbol" w:hint="default"/>
      </w:rPr>
    </w:lvl>
    <w:lvl w:ilvl="4">
      <w:start w:val="1"/>
      <w:numFmt w:val="bullet"/>
      <w:lvlText w:val=""/>
      <w:lvlJc w:val="left"/>
      <w:pPr>
        <w:tabs>
          <w:tab w:val="num" w:pos="0"/>
        </w:tabs>
        <w:ind w:left="1987" w:hanging="403"/>
      </w:pPr>
      <w:rPr>
        <w:rFonts w:ascii="Symbol" w:hAnsi="Symbol" w:hint="default"/>
      </w:rPr>
    </w:lvl>
    <w:lvl w:ilvl="5">
      <w:start w:val="1"/>
      <w:numFmt w:val="bullet"/>
      <w:lvlText w:val=""/>
      <w:lvlJc w:val="left"/>
      <w:pPr>
        <w:tabs>
          <w:tab w:val="num" w:pos="-31680"/>
        </w:tabs>
        <w:ind w:left="2376" w:hanging="389"/>
      </w:pPr>
      <w:rPr>
        <w:rFonts w:ascii="Symbol" w:hAnsi="Symbol" w:hint="default"/>
      </w:rPr>
    </w:lvl>
    <w:lvl w:ilvl="6">
      <w:start w:val="1"/>
      <w:numFmt w:val="bullet"/>
      <w:lvlText w:val=""/>
      <w:lvlJc w:val="left"/>
      <w:pPr>
        <w:tabs>
          <w:tab w:val="num" w:pos="0"/>
        </w:tabs>
        <w:ind w:left="2779" w:hanging="403"/>
      </w:pPr>
      <w:rPr>
        <w:rFonts w:ascii="Symbol" w:hAnsi="Symbol" w:hint="default"/>
      </w:rPr>
    </w:lvl>
    <w:lvl w:ilvl="7">
      <w:start w:val="1"/>
      <w:numFmt w:val="bullet"/>
      <w:lvlText w:val="-"/>
      <w:lvlJc w:val="left"/>
      <w:pPr>
        <w:tabs>
          <w:tab w:val="num" w:pos="0"/>
        </w:tabs>
        <w:ind w:left="3168" w:hanging="389"/>
      </w:pPr>
      <w:rPr>
        <w:rFonts w:ascii="Courier New" w:hAnsi="Courier New" w:hint="default"/>
      </w:rPr>
    </w:lvl>
    <w:lvl w:ilvl="8">
      <w:start w:val="1"/>
      <w:numFmt w:val="bullet"/>
      <w:lvlText w:val=""/>
      <w:lvlJc w:val="left"/>
      <w:pPr>
        <w:tabs>
          <w:tab w:val="num" w:pos="-31680"/>
        </w:tabs>
        <w:ind w:left="3571" w:hanging="403"/>
      </w:pPr>
      <w:rPr>
        <w:rFonts w:ascii="Symbol" w:hAnsi="Symbol" w:hint="default"/>
      </w:rPr>
    </w:lvl>
  </w:abstractNum>
  <w:abstractNum w:abstractNumId="160" w15:restartNumberingAfterBreak="0">
    <w:nsid w:val="74733ED3"/>
    <w:multiLevelType w:val="hybridMultilevel"/>
    <w:tmpl w:val="5D1EBB64"/>
    <w:lvl w:ilvl="0" w:tplc="36687D56">
      <w:start w:val="1"/>
      <w:numFmt w:val="decimal"/>
      <w:lvlText w:val="%1."/>
      <w:lvlJc w:val="left"/>
      <w:pPr>
        <w:tabs>
          <w:tab w:val="num" w:pos="1194"/>
        </w:tabs>
        <w:ind w:left="1194" w:hanging="400"/>
      </w:pPr>
      <w:rPr>
        <w:rFonts w:cs="Times New Roman" w:hint="default"/>
      </w:rPr>
    </w:lvl>
    <w:lvl w:ilvl="1" w:tplc="919ED22E">
      <w:numFmt w:val="bullet"/>
      <w:lvlText w:val="–"/>
      <w:lvlJc w:val="left"/>
      <w:pPr>
        <w:tabs>
          <w:tab w:val="num" w:pos="1599"/>
        </w:tabs>
        <w:ind w:left="1599" w:hanging="405"/>
      </w:pPr>
      <w:rPr>
        <w:rFonts w:ascii="Times New Roman" w:eastAsia="Batang" w:hAnsi="Times New Roman" w:hint="default"/>
      </w:rPr>
    </w:lvl>
    <w:lvl w:ilvl="2" w:tplc="0409001B" w:tentative="1">
      <w:start w:val="1"/>
      <w:numFmt w:val="lowerRoman"/>
      <w:lvlText w:val="%3."/>
      <w:lvlJc w:val="right"/>
      <w:pPr>
        <w:tabs>
          <w:tab w:val="num" w:pos="1994"/>
        </w:tabs>
        <w:ind w:left="1994" w:hanging="400"/>
      </w:pPr>
      <w:rPr>
        <w:rFonts w:cs="Times New Roman"/>
      </w:rPr>
    </w:lvl>
    <w:lvl w:ilvl="3" w:tplc="0409000F" w:tentative="1">
      <w:start w:val="1"/>
      <w:numFmt w:val="decimal"/>
      <w:lvlText w:val="%4."/>
      <w:lvlJc w:val="left"/>
      <w:pPr>
        <w:tabs>
          <w:tab w:val="num" w:pos="2394"/>
        </w:tabs>
        <w:ind w:left="2394" w:hanging="400"/>
      </w:pPr>
      <w:rPr>
        <w:rFonts w:cs="Times New Roman"/>
      </w:rPr>
    </w:lvl>
    <w:lvl w:ilvl="4" w:tplc="04090019" w:tentative="1">
      <w:start w:val="1"/>
      <w:numFmt w:val="upperLetter"/>
      <w:lvlText w:val="%5."/>
      <w:lvlJc w:val="left"/>
      <w:pPr>
        <w:tabs>
          <w:tab w:val="num" w:pos="2794"/>
        </w:tabs>
        <w:ind w:left="2794" w:hanging="400"/>
      </w:pPr>
      <w:rPr>
        <w:rFonts w:cs="Times New Roman"/>
      </w:rPr>
    </w:lvl>
    <w:lvl w:ilvl="5" w:tplc="0409001B" w:tentative="1">
      <w:start w:val="1"/>
      <w:numFmt w:val="lowerRoman"/>
      <w:lvlText w:val="%6."/>
      <w:lvlJc w:val="right"/>
      <w:pPr>
        <w:tabs>
          <w:tab w:val="num" w:pos="3194"/>
        </w:tabs>
        <w:ind w:left="3194" w:hanging="400"/>
      </w:pPr>
      <w:rPr>
        <w:rFonts w:cs="Times New Roman"/>
      </w:rPr>
    </w:lvl>
    <w:lvl w:ilvl="6" w:tplc="0409000F" w:tentative="1">
      <w:start w:val="1"/>
      <w:numFmt w:val="decimal"/>
      <w:lvlText w:val="%7."/>
      <w:lvlJc w:val="left"/>
      <w:pPr>
        <w:tabs>
          <w:tab w:val="num" w:pos="3594"/>
        </w:tabs>
        <w:ind w:left="3594" w:hanging="400"/>
      </w:pPr>
      <w:rPr>
        <w:rFonts w:cs="Times New Roman"/>
      </w:rPr>
    </w:lvl>
    <w:lvl w:ilvl="7" w:tplc="04090019" w:tentative="1">
      <w:start w:val="1"/>
      <w:numFmt w:val="upperLetter"/>
      <w:lvlText w:val="%8."/>
      <w:lvlJc w:val="left"/>
      <w:pPr>
        <w:tabs>
          <w:tab w:val="num" w:pos="3994"/>
        </w:tabs>
        <w:ind w:left="3994" w:hanging="400"/>
      </w:pPr>
      <w:rPr>
        <w:rFonts w:cs="Times New Roman"/>
      </w:rPr>
    </w:lvl>
    <w:lvl w:ilvl="8" w:tplc="0409001B" w:tentative="1">
      <w:start w:val="1"/>
      <w:numFmt w:val="lowerRoman"/>
      <w:lvlText w:val="%9."/>
      <w:lvlJc w:val="right"/>
      <w:pPr>
        <w:tabs>
          <w:tab w:val="num" w:pos="4394"/>
        </w:tabs>
        <w:ind w:left="4394" w:hanging="400"/>
      </w:pPr>
      <w:rPr>
        <w:rFonts w:cs="Times New Roman"/>
      </w:rPr>
    </w:lvl>
  </w:abstractNum>
  <w:abstractNum w:abstractNumId="161" w15:restartNumberingAfterBreak="0">
    <w:nsid w:val="748B535D"/>
    <w:multiLevelType w:val="hybridMultilevel"/>
    <w:tmpl w:val="4450FE54"/>
    <w:lvl w:ilvl="0" w:tplc="FFFFFFFF">
      <w:start w:val="5"/>
      <w:numFmt w:val="bullet"/>
      <w:lvlText w:val="–"/>
      <w:lvlJc w:val="left"/>
      <w:pPr>
        <w:ind w:left="786" w:hanging="360"/>
      </w:pPr>
      <w:rPr>
        <w:rFonts w:ascii="Times New Roman" w:eastAsia="Times New Roman" w:hAnsi="Times New Roman" w:hint="default"/>
      </w:rPr>
    </w:lvl>
    <w:lvl w:ilvl="1" w:tplc="84CC2C8A">
      <w:start w:val="5"/>
      <w:numFmt w:val="bullet"/>
      <w:lvlText w:val="–"/>
      <w:lvlJc w:val="left"/>
      <w:pPr>
        <w:ind w:left="1506" w:hanging="360"/>
      </w:pPr>
      <w:rPr>
        <w:rFonts w:ascii="Times New Roman" w:eastAsia="Times New Roman" w:hAnsi="Times New Roman" w:hint="default"/>
        <w:lang w:val="en-GB"/>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62" w15:restartNumberingAfterBreak="0">
    <w:nsid w:val="74FB197B"/>
    <w:multiLevelType w:val="hybridMultilevel"/>
    <w:tmpl w:val="C804B532"/>
    <w:lvl w:ilvl="0" w:tplc="04090019">
      <w:start w:val="1"/>
      <w:numFmt w:val="lowerLetter"/>
      <w:lvlText w:val="%1."/>
      <w:lvlJc w:val="left"/>
      <w:pPr>
        <w:ind w:left="760" w:hanging="360"/>
      </w:pPr>
    </w:lvl>
    <w:lvl w:ilvl="1" w:tplc="04090019" w:tentative="1">
      <w:start w:val="1"/>
      <w:numFmt w:val="lowerLetter"/>
      <w:lvlText w:val="%2."/>
      <w:lvlJc w:val="left"/>
      <w:pPr>
        <w:ind w:left="1480" w:hanging="360"/>
      </w:pPr>
    </w:lvl>
    <w:lvl w:ilvl="2" w:tplc="0409001B" w:tentative="1">
      <w:start w:val="1"/>
      <w:numFmt w:val="lowerRoman"/>
      <w:lvlText w:val="%3."/>
      <w:lvlJc w:val="right"/>
      <w:pPr>
        <w:ind w:left="2200" w:hanging="180"/>
      </w:pPr>
    </w:lvl>
    <w:lvl w:ilvl="3" w:tplc="0409000F" w:tentative="1">
      <w:start w:val="1"/>
      <w:numFmt w:val="decimal"/>
      <w:lvlText w:val="%4."/>
      <w:lvlJc w:val="left"/>
      <w:pPr>
        <w:ind w:left="2920" w:hanging="360"/>
      </w:pPr>
    </w:lvl>
    <w:lvl w:ilvl="4" w:tplc="04090019" w:tentative="1">
      <w:start w:val="1"/>
      <w:numFmt w:val="lowerLetter"/>
      <w:lvlText w:val="%5."/>
      <w:lvlJc w:val="left"/>
      <w:pPr>
        <w:ind w:left="3640" w:hanging="360"/>
      </w:pPr>
    </w:lvl>
    <w:lvl w:ilvl="5" w:tplc="0409001B" w:tentative="1">
      <w:start w:val="1"/>
      <w:numFmt w:val="lowerRoman"/>
      <w:lvlText w:val="%6."/>
      <w:lvlJc w:val="right"/>
      <w:pPr>
        <w:ind w:left="4360" w:hanging="180"/>
      </w:pPr>
    </w:lvl>
    <w:lvl w:ilvl="6" w:tplc="0409000F" w:tentative="1">
      <w:start w:val="1"/>
      <w:numFmt w:val="decimal"/>
      <w:lvlText w:val="%7."/>
      <w:lvlJc w:val="left"/>
      <w:pPr>
        <w:ind w:left="5080" w:hanging="360"/>
      </w:pPr>
    </w:lvl>
    <w:lvl w:ilvl="7" w:tplc="04090019" w:tentative="1">
      <w:start w:val="1"/>
      <w:numFmt w:val="lowerLetter"/>
      <w:lvlText w:val="%8."/>
      <w:lvlJc w:val="left"/>
      <w:pPr>
        <w:ind w:left="5800" w:hanging="360"/>
      </w:pPr>
    </w:lvl>
    <w:lvl w:ilvl="8" w:tplc="0409001B" w:tentative="1">
      <w:start w:val="1"/>
      <w:numFmt w:val="lowerRoman"/>
      <w:lvlText w:val="%9."/>
      <w:lvlJc w:val="right"/>
      <w:pPr>
        <w:ind w:left="6520" w:hanging="180"/>
      </w:pPr>
    </w:lvl>
  </w:abstractNum>
  <w:abstractNum w:abstractNumId="163" w15:restartNumberingAfterBreak="0">
    <w:nsid w:val="7579723B"/>
    <w:multiLevelType w:val="hybridMultilevel"/>
    <w:tmpl w:val="44FA7E3E"/>
    <w:lvl w:ilvl="0" w:tplc="385C80BC">
      <w:start w:val="1"/>
      <w:numFmt w:val="bullet"/>
      <w:lvlText w:val="–"/>
      <w:lvlJc w:val="left"/>
      <w:pPr>
        <w:tabs>
          <w:tab w:val="num" w:pos="389"/>
        </w:tabs>
        <w:ind w:left="389" w:hanging="389"/>
      </w:pPr>
      <w:rPr>
        <w:rFonts w:ascii="Times New Roman" w:hAnsi="Times New Roman" w:hint="default"/>
      </w:rPr>
    </w:lvl>
    <w:lvl w:ilvl="1" w:tplc="04070019">
      <w:start w:val="1"/>
      <w:numFmt w:val="bullet"/>
      <w:lvlText w:val="-"/>
      <w:lvlJc w:val="left"/>
      <w:pPr>
        <w:tabs>
          <w:tab w:val="num" w:pos="1080"/>
        </w:tabs>
        <w:ind w:left="1080" w:hanging="360"/>
      </w:pPr>
      <w:rPr>
        <w:rFonts w:ascii="Times New Roman" w:hAnsi="Times New Roman" w:hint="default"/>
      </w:rPr>
    </w:lvl>
    <w:lvl w:ilvl="2" w:tplc="0407001B">
      <w:start w:val="1"/>
      <w:numFmt w:val="bullet"/>
      <w:lvlText w:val=""/>
      <w:lvlJc w:val="left"/>
      <w:pPr>
        <w:tabs>
          <w:tab w:val="num" w:pos="1800"/>
        </w:tabs>
        <w:ind w:left="1800" w:hanging="360"/>
      </w:pPr>
      <w:rPr>
        <w:rFonts w:ascii="Wingdings" w:hAnsi="Wingdings" w:hint="default"/>
      </w:rPr>
    </w:lvl>
    <w:lvl w:ilvl="3" w:tplc="0407000F">
      <w:start w:val="1"/>
      <w:numFmt w:val="bullet"/>
      <w:lvlText w:val=""/>
      <w:lvlJc w:val="left"/>
      <w:pPr>
        <w:tabs>
          <w:tab w:val="num" w:pos="2520"/>
        </w:tabs>
        <w:ind w:left="2520" w:hanging="360"/>
      </w:pPr>
      <w:rPr>
        <w:rFonts w:ascii="Symbol" w:hAnsi="Symbol" w:hint="default"/>
      </w:rPr>
    </w:lvl>
    <w:lvl w:ilvl="4" w:tplc="04070019">
      <w:start w:val="1"/>
      <w:numFmt w:val="bullet"/>
      <w:lvlText w:val="o"/>
      <w:lvlJc w:val="left"/>
      <w:pPr>
        <w:tabs>
          <w:tab w:val="num" w:pos="3240"/>
        </w:tabs>
        <w:ind w:left="3240" w:hanging="360"/>
      </w:pPr>
      <w:rPr>
        <w:rFonts w:ascii="Courier New" w:hAnsi="Courier New" w:hint="default"/>
      </w:rPr>
    </w:lvl>
    <w:lvl w:ilvl="5" w:tplc="0407001B">
      <w:start w:val="1"/>
      <w:numFmt w:val="bullet"/>
      <w:lvlText w:val=""/>
      <w:lvlJc w:val="left"/>
      <w:pPr>
        <w:tabs>
          <w:tab w:val="num" w:pos="3960"/>
        </w:tabs>
        <w:ind w:left="3960" w:hanging="360"/>
      </w:pPr>
      <w:rPr>
        <w:rFonts w:ascii="Wingdings" w:hAnsi="Wingdings" w:hint="default"/>
      </w:rPr>
    </w:lvl>
    <w:lvl w:ilvl="6" w:tplc="0407000F">
      <w:start w:val="1"/>
      <w:numFmt w:val="bullet"/>
      <w:lvlText w:val=""/>
      <w:lvlJc w:val="left"/>
      <w:pPr>
        <w:tabs>
          <w:tab w:val="num" w:pos="4680"/>
        </w:tabs>
        <w:ind w:left="4680" w:hanging="360"/>
      </w:pPr>
      <w:rPr>
        <w:rFonts w:ascii="Symbol" w:hAnsi="Symbol" w:hint="default"/>
      </w:rPr>
    </w:lvl>
    <w:lvl w:ilvl="7" w:tplc="04070019">
      <w:start w:val="1"/>
      <w:numFmt w:val="bullet"/>
      <w:lvlText w:val="o"/>
      <w:lvlJc w:val="left"/>
      <w:pPr>
        <w:tabs>
          <w:tab w:val="num" w:pos="5400"/>
        </w:tabs>
        <w:ind w:left="5400" w:hanging="360"/>
      </w:pPr>
      <w:rPr>
        <w:rFonts w:ascii="Courier New" w:hAnsi="Courier New" w:hint="default"/>
      </w:rPr>
    </w:lvl>
    <w:lvl w:ilvl="8" w:tplc="0407001B">
      <w:start w:val="1"/>
      <w:numFmt w:val="bullet"/>
      <w:lvlText w:val=""/>
      <w:lvlJc w:val="left"/>
      <w:pPr>
        <w:tabs>
          <w:tab w:val="num" w:pos="6120"/>
        </w:tabs>
        <w:ind w:left="6120" w:hanging="360"/>
      </w:pPr>
      <w:rPr>
        <w:rFonts w:ascii="Wingdings" w:hAnsi="Wingdings" w:hint="default"/>
      </w:rPr>
    </w:lvl>
  </w:abstractNum>
  <w:abstractNum w:abstractNumId="164" w15:restartNumberingAfterBreak="0">
    <w:nsid w:val="76376353"/>
    <w:multiLevelType w:val="multilevel"/>
    <w:tmpl w:val="4E86E7BA"/>
    <w:styleLink w:val="SVCIndent"/>
    <w:lvl w:ilvl="0">
      <w:start w:val="1"/>
      <w:numFmt w:val="none"/>
      <w:lvlText w:val="%1"/>
      <w:lvlJc w:val="left"/>
      <w:pPr>
        <w:tabs>
          <w:tab w:val="num" w:pos="-31680"/>
        </w:tabs>
        <w:ind w:left="403"/>
      </w:pPr>
      <w:rPr>
        <w:rFonts w:cs="Times New Roman" w:hint="default"/>
      </w:rPr>
    </w:lvl>
    <w:lvl w:ilvl="1">
      <w:start w:val="1"/>
      <w:numFmt w:val="none"/>
      <w:lvlText w:val=""/>
      <w:lvlJc w:val="left"/>
      <w:pPr>
        <w:tabs>
          <w:tab w:val="num" w:pos="-31680"/>
        </w:tabs>
        <w:ind w:left="792"/>
      </w:pPr>
      <w:rPr>
        <w:rFonts w:cs="Times New Roman" w:hint="default"/>
      </w:rPr>
    </w:lvl>
    <w:lvl w:ilvl="2">
      <w:start w:val="1"/>
      <w:numFmt w:val="none"/>
      <w:lvlText w:val=""/>
      <w:lvlJc w:val="left"/>
      <w:pPr>
        <w:tabs>
          <w:tab w:val="num" w:pos="-31680"/>
        </w:tabs>
        <w:ind w:left="1195"/>
      </w:pPr>
      <w:rPr>
        <w:rFonts w:cs="Times New Roman" w:hint="default"/>
      </w:rPr>
    </w:lvl>
    <w:lvl w:ilvl="3">
      <w:start w:val="1"/>
      <w:numFmt w:val="none"/>
      <w:lvlText w:val=""/>
      <w:lvlJc w:val="left"/>
      <w:pPr>
        <w:tabs>
          <w:tab w:val="num" w:pos="-31680"/>
        </w:tabs>
        <w:ind w:left="1584"/>
      </w:pPr>
      <w:rPr>
        <w:rFonts w:cs="Times New Roman" w:hint="default"/>
      </w:rPr>
    </w:lvl>
    <w:lvl w:ilvl="4">
      <w:start w:val="1"/>
      <w:numFmt w:val="none"/>
      <w:lvlText w:val=""/>
      <w:lvlJc w:val="left"/>
      <w:pPr>
        <w:tabs>
          <w:tab w:val="num" w:pos="1584"/>
        </w:tabs>
        <w:ind w:left="1987"/>
      </w:pPr>
      <w:rPr>
        <w:rFonts w:cs="Times New Roman" w:hint="default"/>
      </w:rPr>
    </w:lvl>
    <w:lvl w:ilvl="5">
      <w:start w:val="1"/>
      <w:numFmt w:val="none"/>
      <w:lvlText w:val=""/>
      <w:lvlJc w:val="left"/>
      <w:pPr>
        <w:tabs>
          <w:tab w:val="num" w:pos="1987"/>
        </w:tabs>
        <w:ind w:left="2376"/>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65" w15:restartNumberingAfterBreak="0">
    <w:nsid w:val="78301C51"/>
    <w:multiLevelType w:val="hybridMultilevel"/>
    <w:tmpl w:val="491418A8"/>
    <w:lvl w:ilvl="0" w:tplc="04090011">
      <w:start w:val="1"/>
      <w:numFmt w:val="decimal"/>
      <w:lvlText w:val="%1)"/>
      <w:lvlJc w:val="left"/>
      <w:pPr>
        <w:ind w:left="360" w:hanging="360"/>
      </w:pPr>
      <w:rPr>
        <w:rFonts w:hint="default"/>
      </w:rPr>
    </w:lvl>
    <w:lvl w:ilvl="1" w:tplc="0409001B">
      <w:start w:val="1"/>
      <w:numFmt w:val="lowerRoman"/>
      <w:lvlText w:val="%2."/>
      <w:lvlJc w:val="right"/>
      <w:pPr>
        <w:ind w:left="1116" w:hanging="396"/>
      </w:pPr>
      <w:rPr>
        <w:rFonts w:hint="default"/>
        <w:sz w:val="20"/>
      </w:r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6" w15:restartNumberingAfterBreak="0">
    <w:nsid w:val="78D7233D"/>
    <w:multiLevelType w:val="hybridMultilevel"/>
    <w:tmpl w:val="C98484BC"/>
    <w:lvl w:ilvl="0" w:tplc="C55CF5D0">
      <w:start w:val="5"/>
      <w:numFmt w:val="bullet"/>
      <w:lvlText w:val="–"/>
      <w:lvlJc w:val="left"/>
      <w:pPr>
        <w:ind w:left="360" w:hanging="360"/>
      </w:pPr>
      <w:rPr>
        <w:rFonts w:ascii="Times New Roman" w:eastAsia="Times New Roman" w:hAnsi="Times New Roman" w:hint="default"/>
        <w:lang w:val="en-CA"/>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7" w15:restartNumberingAfterBreak="0">
    <w:nsid w:val="79AA4AD3"/>
    <w:multiLevelType w:val="hybridMultilevel"/>
    <w:tmpl w:val="A184E554"/>
    <w:lvl w:ilvl="0" w:tplc="FFFFFFFF">
      <w:start w:val="1"/>
      <w:numFmt w:val="decimal"/>
      <w:lvlText w:val="%1."/>
      <w:lvlJc w:val="left"/>
      <w:pPr>
        <w:tabs>
          <w:tab w:val="num" w:pos="720"/>
        </w:tabs>
        <w:ind w:left="720" w:hanging="360"/>
      </w:pPr>
      <w:rPr>
        <w:rFonts w:cs="Times New Roman"/>
      </w:rPr>
    </w:lvl>
    <w:lvl w:ilvl="1" w:tplc="04070019">
      <w:start w:val="1"/>
      <w:numFmt w:val="lowerLetter"/>
      <w:lvlText w:val="%2."/>
      <w:lvlJc w:val="left"/>
      <w:pPr>
        <w:tabs>
          <w:tab w:val="num" w:pos="1400"/>
        </w:tabs>
        <w:ind w:left="1400" w:hanging="360"/>
      </w:pPr>
      <w:rPr>
        <w:rFonts w:cs="Times New Roman"/>
      </w:rPr>
    </w:lvl>
    <w:lvl w:ilvl="2" w:tplc="0407001B" w:tentative="1">
      <w:start w:val="1"/>
      <w:numFmt w:val="lowerRoman"/>
      <w:lvlText w:val="%3."/>
      <w:lvlJc w:val="right"/>
      <w:pPr>
        <w:tabs>
          <w:tab w:val="num" w:pos="2120"/>
        </w:tabs>
        <w:ind w:left="2120" w:hanging="180"/>
      </w:pPr>
      <w:rPr>
        <w:rFonts w:cs="Times New Roman"/>
      </w:rPr>
    </w:lvl>
    <w:lvl w:ilvl="3" w:tplc="0407000F" w:tentative="1">
      <w:start w:val="1"/>
      <w:numFmt w:val="decimal"/>
      <w:lvlText w:val="%4."/>
      <w:lvlJc w:val="left"/>
      <w:pPr>
        <w:tabs>
          <w:tab w:val="num" w:pos="2840"/>
        </w:tabs>
        <w:ind w:left="2840" w:hanging="360"/>
      </w:pPr>
      <w:rPr>
        <w:rFonts w:cs="Times New Roman"/>
      </w:rPr>
    </w:lvl>
    <w:lvl w:ilvl="4" w:tplc="04070019" w:tentative="1">
      <w:start w:val="1"/>
      <w:numFmt w:val="lowerLetter"/>
      <w:lvlText w:val="%5."/>
      <w:lvlJc w:val="left"/>
      <w:pPr>
        <w:tabs>
          <w:tab w:val="num" w:pos="3560"/>
        </w:tabs>
        <w:ind w:left="3560" w:hanging="360"/>
      </w:pPr>
      <w:rPr>
        <w:rFonts w:cs="Times New Roman"/>
      </w:rPr>
    </w:lvl>
    <w:lvl w:ilvl="5" w:tplc="0407001B" w:tentative="1">
      <w:start w:val="1"/>
      <w:numFmt w:val="lowerRoman"/>
      <w:lvlText w:val="%6."/>
      <w:lvlJc w:val="right"/>
      <w:pPr>
        <w:tabs>
          <w:tab w:val="num" w:pos="4280"/>
        </w:tabs>
        <w:ind w:left="4280" w:hanging="180"/>
      </w:pPr>
      <w:rPr>
        <w:rFonts w:cs="Times New Roman"/>
      </w:rPr>
    </w:lvl>
    <w:lvl w:ilvl="6" w:tplc="0407000F" w:tentative="1">
      <w:start w:val="1"/>
      <w:numFmt w:val="decimal"/>
      <w:lvlText w:val="%7."/>
      <w:lvlJc w:val="left"/>
      <w:pPr>
        <w:tabs>
          <w:tab w:val="num" w:pos="5000"/>
        </w:tabs>
        <w:ind w:left="5000" w:hanging="360"/>
      </w:pPr>
      <w:rPr>
        <w:rFonts w:cs="Times New Roman"/>
      </w:rPr>
    </w:lvl>
    <w:lvl w:ilvl="7" w:tplc="04070019" w:tentative="1">
      <w:start w:val="1"/>
      <w:numFmt w:val="lowerLetter"/>
      <w:lvlText w:val="%8."/>
      <w:lvlJc w:val="left"/>
      <w:pPr>
        <w:tabs>
          <w:tab w:val="num" w:pos="5720"/>
        </w:tabs>
        <w:ind w:left="5720" w:hanging="360"/>
      </w:pPr>
      <w:rPr>
        <w:rFonts w:cs="Times New Roman"/>
      </w:rPr>
    </w:lvl>
    <w:lvl w:ilvl="8" w:tplc="0407001B" w:tentative="1">
      <w:start w:val="1"/>
      <w:numFmt w:val="lowerRoman"/>
      <w:lvlText w:val="%9."/>
      <w:lvlJc w:val="right"/>
      <w:pPr>
        <w:tabs>
          <w:tab w:val="num" w:pos="6440"/>
        </w:tabs>
        <w:ind w:left="6440" w:hanging="180"/>
      </w:pPr>
      <w:rPr>
        <w:rFonts w:cs="Times New Roman"/>
      </w:rPr>
    </w:lvl>
  </w:abstractNum>
  <w:abstractNum w:abstractNumId="168" w15:restartNumberingAfterBreak="0">
    <w:nsid w:val="79AB7483"/>
    <w:multiLevelType w:val="hybridMultilevel"/>
    <w:tmpl w:val="B57E17AA"/>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9" w15:restartNumberingAfterBreak="0">
    <w:nsid w:val="79F7541B"/>
    <w:multiLevelType w:val="hybridMultilevel"/>
    <w:tmpl w:val="BEEAAF70"/>
    <w:lvl w:ilvl="0" w:tplc="5C78DBBA">
      <w:start w:val="1"/>
      <w:numFmt w:val="decimal"/>
      <w:lvlText w:val="%1."/>
      <w:lvlJc w:val="left"/>
      <w:pPr>
        <w:tabs>
          <w:tab w:val="num" w:pos="1194"/>
        </w:tabs>
        <w:ind w:left="1194" w:hanging="400"/>
      </w:pPr>
      <w:rPr>
        <w:rFonts w:cs="Times New Roman" w:hint="eastAsia"/>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70" w15:restartNumberingAfterBreak="0">
    <w:nsid w:val="7A2121F9"/>
    <w:multiLevelType w:val="hybridMultilevel"/>
    <w:tmpl w:val="2B363AEC"/>
    <w:lvl w:ilvl="0" w:tplc="0A7ED9B2">
      <w:start w:val="1"/>
      <w:numFmt w:val="lowerLetter"/>
      <w:lvlText w:val="%1."/>
      <w:lvlJc w:val="left"/>
      <w:pPr>
        <w:ind w:left="1069" w:hanging="360"/>
      </w:pPr>
      <w:rPr>
        <w:rFonts w:cs="Times New Roman" w:hint="eastAsia"/>
      </w:rPr>
    </w:lvl>
    <w:lvl w:ilvl="1" w:tplc="08090019">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71" w15:restartNumberingAfterBreak="0">
    <w:nsid w:val="7A835141"/>
    <w:multiLevelType w:val="hybridMultilevel"/>
    <w:tmpl w:val="FD487B22"/>
    <w:lvl w:ilvl="0" w:tplc="CB90F8D6">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72" w15:restartNumberingAfterBreak="0">
    <w:nsid w:val="7BBF2C3D"/>
    <w:multiLevelType w:val="hybridMultilevel"/>
    <w:tmpl w:val="4352FB3C"/>
    <w:lvl w:ilvl="0" w:tplc="FFFFFFFF">
      <w:start w:val="5"/>
      <w:numFmt w:val="bullet"/>
      <w:lvlText w:val="–"/>
      <w:lvlJc w:val="left"/>
      <w:pPr>
        <w:ind w:left="360" w:hanging="360"/>
      </w:pPr>
      <w:rPr>
        <w:rFonts w:ascii="Times New Roman" w:eastAsia="Times New Roman" w:hAnsi="Times New Roman" w:hint="default"/>
      </w:rPr>
    </w:lvl>
    <w:lvl w:ilvl="1" w:tplc="CA140B16">
      <w:numFmt w:val="bullet"/>
      <w:lvlText w:val="–"/>
      <w:lvlJc w:val="left"/>
      <w:pPr>
        <w:ind w:left="1080" w:hanging="360"/>
      </w:pPr>
      <w:rPr>
        <w:rFonts w:ascii="Times New Roman" w:eastAsia="Times New Roman" w:hAnsi="Times New Roman" w:cs="Times New Roman"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73" w15:restartNumberingAfterBreak="0">
    <w:nsid w:val="7BC330F5"/>
    <w:multiLevelType w:val="hybridMultilevel"/>
    <w:tmpl w:val="C2769C2A"/>
    <w:lvl w:ilvl="0" w:tplc="0407000F">
      <w:start w:val="1"/>
      <w:numFmt w:val="bullet"/>
      <w:pStyle w:val="CharCharZchnZchnCharCharCarCar"/>
      <w:lvlText w:val=""/>
      <w:lvlJc w:val="left"/>
      <w:pPr>
        <w:tabs>
          <w:tab w:val="num" w:pos="851"/>
        </w:tabs>
        <w:ind w:left="851" w:hanging="851"/>
      </w:pPr>
      <w:rPr>
        <w:rFonts w:ascii="ZapfDingbats" w:hAnsi="ZapfDingbats" w:hint="default"/>
        <w:b/>
        <w:i w:val="0"/>
        <w:color w:val="70CEF5"/>
        <w:sz w:val="20"/>
      </w:rPr>
    </w:lvl>
    <w:lvl w:ilvl="1" w:tplc="04070019">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174" w15:restartNumberingAfterBreak="0">
    <w:nsid w:val="7C1A523E"/>
    <w:multiLevelType w:val="hybridMultilevel"/>
    <w:tmpl w:val="2EBA1250"/>
    <w:lvl w:ilvl="0" w:tplc="1009000F">
      <w:start w:val="1"/>
      <w:numFmt w:val="decimal"/>
      <w:lvlText w:val="%1."/>
      <w:lvlJc w:val="left"/>
      <w:pPr>
        <w:ind w:left="420" w:hanging="420"/>
      </w:pPr>
      <w:rPr>
        <w:rFonts w:hint="default"/>
      </w:rPr>
    </w:lvl>
    <w:lvl w:ilvl="1" w:tplc="04090003">
      <w:start w:val="1"/>
      <w:numFmt w:val="bullet"/>
      <w:lvlText w:val=""/>
      <w:lvlJc w:val="left"/>
      <w:pPr>
        <w:ind w:left="840" w:hanging="420"/>
      </w:pPr>
      <w:rPr>
        <w:rFonts w:ascii="Wingdings" w:hAnsi="Wingdings" w:hint="default"/>
      </w:rPr>
    </w:lvl>
    <w:lvl w:ilvl="2" w:tplc="04090005">
      <w:start w:val="1"/>
      <w:numFmt w:val="bullet"/>
      <w:lvlText w:val=""/>
      <w:lvlJc w:val="left"/>
      <w:pPr>
        <w:ind w:left="1260" w:hanging="420"/>
      </w:pPr>
      <w:rPr>
        <w:rFonts w:ascii="Wingdings" w:hAnsi="Wingdings" w:hint="default"/>
      </w:rPr>
    </w:lvl>
    <w:lvl w:ilvl="3" w:tplc="0409000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75" w15:restartNumberingAfterBreak="0">
    <w:nsid w:val="7D39561D"/>
    <w:multiLevelType w:val="hybridMultilevel"/>
    <w:tmpl w:val="F50C6C72"/>
    <w:lvl w:ilvl="0" w:tplc="04090019">
      <w:start w:val="1"/>
      <w:numFmt w:val="lowerLetter"/>
      <w:lvlText w:val="%1."/>
      <w:lvlJc w:val="left"/>
      <w:pPr>
        <w:ind w:left="1069" w:hanging="360"/>
      </w:pPr>
      <w:rPr>
        <w:rFonts w:cs="Times New Roman"/>
      </w:rPr>
    </w:lvl>
    <w:lvl w:ilvl="1" w:tplc="08090019">
      <w:start w:val="1"/>
      <w:numFmt w:val="lowerLetter"/>
      <w:lvlText w:val="%2."/>
      <w:lvlJc w:val="left"/>
      <w:pPr>
        <w:ind w:left="1789" w:hanging="360"/>
      </w:pPr>
      <w:rPr>
        <w:rFonts w:cs="Times New Roman"/>
      </w:rPr>
    </w:lvl>
    <w:lvl w:ilvl="2" w:tplc="0809001B">
      <w:start w:val="1"/>
      <w:numFmt w:val="lowerRoman"/>
      <w:lvlText w:val="%3."/>
      <w:lvlJc w:val="right"/>
      <w:pPr>
        <w:ind w:left="2509" w:hanging="180"/>
      </w:pPr>
      <w:rPr>
        <w:rFonts w:cs="Times New Roman"/>
      </w:rPr>
    </w:lvl>
    <w:lvl w:ilvl="3" w:tplc="0809000F">
      <w:start w:val="1"/>
      <w:numFmt w:val="decimal"/>
      <w:lvlText w:val="%4."/>
      <w:lvlJc w:val="left"/>
      <w:pPr>
        <w:ind w:left="3229" w:hanging="360"/>
      </w:pPr>
      <w:rPr>
        <w:rFonts w:cs="Times New Roman"/>
      </w:rPr>
    </w:lvl>
    <w:lvl w:ilvl="4" w:tplc="08090019">
      <w:start w:val="1"/>
      <w:numFmt w:val="lowerLetter"/>
      <w:lvlText w:val="%5."/>
      <w:lvlJc w:val="left"/>
      <w:pPr>
        <w:ind w:left="3949" w:hanging="360"/>
      </w:pPr>
      <w:rPr>
        <w:rFonts w:cs="Times New Roman"/>
      </w:rPr>
    </w:lvl>
    <w:lvl w:ilvl="5" w:tplc="0809001B">
      <w:start w:val="1"/>
      <w:numFmt w:val="lowerRoman"/>
      <w:lvlText w:val="%6."/>
      <w:lvlJc w:val="right"/>
      <w:pPr>
        <w:ind w:left="4669" w:hanging="180"/>
      </w:pPr>
      <w:rPr>
        <w:rFonts w:cs="Times New Roman"/>
      </w:rPr>
    </w:lvl>
    <w:lvl w:ilvl="6" w:tplc="0809000F">
      <w:start w:val="1"/>
      <w:numFmt w:val="decimal"/>
      <w:lvlText w:val="%7."/>
      <w:lvlJc w:val="left"/>
      <w:pPr>
        <w:ind w:left="5389" w:hanging="360"/>
      </w:pPr>
      <w:rPr>
        <w:rFonts w:cs="Times New Roman"/>
      </w:rPr>
    </w:lvl>
    <w:lvl w:ilvl="7" w:tplc="08090019">
      <w:start w:val="1"/>
      <w:numFmt w:val="lowerLetter"/>
      <w:lvlText w:val="%8."/>
      <w:lvlJc w:val="left"/>
      <w:pPr>
        <w:ind w:left="6109" w:hanging="360"/>
      </w:pPr>
      <w:rPr>
        <w:rFonts w:cs="Times New Roman"/>
      </w:rPr>
    </w:lvl>
    <w:lvl w:ilvl="8" w:tplc="0809001B">
      <w:start w:val="1"/>
      <w:numFmt w:val="lowerRoman"/>
      <w:lvlText w:val="%9."/>
      <w:lvlJc w:val="right"/>
      <w:pPr>
        <w:ind w:left="6829" w:hanging="180"/>
      </w:pPr>
      <w:rPr>
        <w:rFonts w:cs="Times New Roman"/>
      </w:rPr>
    </w:lvl>
  </w:abstractNum>
  <w:abstractNum w:abstractNumId="176" w15:restartNumberingAfterBreak="0">
    <w:nsid w:val="7E4320E4"/>
    <w:multiLevelType w:val="hybridMultilevel"/>
    <w:tmpl w:val="0158E3BC"/>
    <w:lvl w:ilvl="0" w:tplc="FFFFFFFF">
      <w:start w:val="5"/>
      <w:numFmt w:val="bullet"/>
      <w:lvlText w:val="–"/>
      <w:lvlJc w:val="left"/>
      <w:pPr>
        <w:tabs>
          <w:tab w:val="num" w:pos="400"/>
        </w:tabs>
        <w:ind w:left="400" w:hanging="400"/>
      </w:pPr>
      <w:rPr>
        <w:rFonts w:ascii="Times New Roman" w:eastAsia="Times New Roman" w:hAnsi="Times New Roman" w:hint="default"/>
      </w:rPr>
    </w:lvl>
    <w:lvl w:ilvl="1" w:tplc="FFFFFFFF">
      <w:start w:val="5"/>
      <w:numFmt w:val="bullet"/>
      <w:lvlText w:val="–"/>
      <w:lvlJc w:val="left"/>
      <w:pPr>
        <w:tabs>
          <w:tab w:val="num" w:pos="800"/>
        </w:tabs>
        <w:ind w:left="800" w:hanging="400"/>
      </w:pPr>
      <w:rPr>
        <w:rFonts w:ascii="Times New Roman" w:eastAsia="Times New Roman" w:hAnsi="Times New Roman" w:hint="default"/>
      </w:rPr>
    </w:lvl>
    <w:lvl w:ilvl="2" w:tplc="04090005">
      <w:start w:val="1"/>
      <w:numFmt w:val="bullet"/>
      <w:lvlText w:val=""/>
      <w:lvlJc w:val="left"/>
      <w:pPr>
        <w:tabs>
          <w:tab w:val="num" w:pos="1200"/>
        </w:tabs>
        <w:ind w:left="1200" w:hanging="400"/>
      </w:pPr>
      <w:rPr>
        <w:rFonts w:ascii="Wingdings" w:hAnsi="Wingdings" w:hint="default"/>
      </w:rPr>
    </w:lvl>
    <w:lvl w:ilvl="3" w:tplc="04090001" w:tentative="1">
      <w:start w:val="1"/>
      <w:numFmt w:val="bullet"/>
      <w:lvlText w:val=""/>
      <w:lvlJc w:val="left"/>
      <w:pPr>
        <w:tabs>
          <w:tab w:val="num" w:pos="1600"/>
        </w:tabs>
        <w:ind w:left="1600" w:hanging="400"/>
      </w:pPr>
      <w:rPr>
        <w:rFonts w:ascii="Wingdings" w:hAnsi="Wingdings" w:hint="default"/>
      </w:rPr>
    </w:lvl>
    <w:lvl w:ilvl="4" w:tplc="04090003" w:tentative="1">
      <w:start w:val="1"/>
      <w:numFmt w:val="bullet"/>
      <w:lvlText w:val=""/>
      <w:lvlJc w:val="left"/>
      <w:pPr>
        <w:tabs>
          <w:tab w:val="num" w:pos="2000"/>
        </w:tabs>
        <w:ind w:left="2000" w:hanging="400"/>
      </w:pPr>
      <w:rPr>
        <w:rFonts w:ascii="Wingdings" w:hAnsi="Wingdings"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177" w15:restartNumberingAfterBreak="0">
    <w:nsid w:val="7E65371C"/>
    <w:multiLevelType w:val="hybridMultilevel"/>
    <w:tmpl w:val="2AD6A30E"/>
    <w:lvl w:ilvl="0" w:tplc="90B2798E">
      <w:start w:val="1"/>
      <w:numFmt w:val="decimal"/>
      <w:lvlText w:val="%1."/>
      <w:lvlJc w:val="left"/>
      <w:pPr>
        <w:tabs>
          <w:tab w:val="num" w:pos="400"/>
        </w:tabs>
        <w:ind w:left="400" w:hanging="400"/>
      </w:pPr>
      <w:rPr>
        <w:rFonts w:cs="Times New Roman" w:hint="eastAsia"/>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78" w15:restartNumberingAfterBreak="0">
    <w:nsid w:val="7F5709DB"/>
    <w:multiLevelType w:val="hybridMultilevel"/>
    <w:tmpl w:val="A48C3DD4"/>
    <w:lvl w:ilvl="0" w:tplc="0409000F">
      <w:start w:val="1"/>
      <w:numFmt w:val="decimal"/>
      <w:lvlText w:val="%1."/>
      <w:lvlJc w:val="left"/>
      <w:pPr>
        <w:ind w:left="720" w:hanging="360"/>
      </w:pPr>
      <w:rPr>
        <w:rFonts w:cs="Times New Roman"/>
      </w:rPr>
    </w:lvl>
    <w:lvl w:ilvl="1" w:tplc="08090019">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num w:numId="1">
    <w:abstractNumId w:val="125"/>
  </w:num>
  <w:num w:numId="2">
    <w:abstractNumId w:val="148"/>
  </w:num>
  <w:num w:numId="3">
    <w:abstractNumId w:val="44"/>
  </w:num>
  <w:num w:numId="4">
    <w:abstractNumId w:val="129"/>
  </w:num>
  <w:num w:numId="5">
    <w:abstractNumId w:val="163"/>
  </w:num>
  <w:num w:numId="6">
    <w:abstractNumId w:val="138"/>
  </w:num>
  <w:num w:numId="7">
    <w:abstractNumId w:val="172"/>
  </w:num>
  <w:num w:numId="8">
    <w:abstractNumId w:val="144"/>
  </w:num>
  <w:num w:numId="9">
    <w:abstractNumId w:val="11"/>
  </w:num>
  <w:num w:numId="10">
    <w:abstractNumId w:val="96"/>
  </w:num>
  <w:num w:numId="11">
    <w:abstractNumId w:val="45"/>
  </w:num>
  <w:num w:numId="12">
    <w:abstractNumId w:val="168"/>
  </w:num>
  <w:num w:numId="13">
    <w:abstractNumId w:val="78"/>
  </w:num>
  <w:num w:numId="14">
    <w:abstractNumId w:val="116"/>
  </w:num>
  <w:num w:numId="15">
    <w:abstractNumId w:val="115"/>
  </w:num>
  <w:num w:numId="16">
    <w:abstractNumId w:val="149"/>
  </w:num>
  <w:num w:numId="17">
    <w:abstractNumId w:val="38"/>
  </w:num>
  <w:num w:numId="18">
    <w:abstractNumId w:val="40"/>
  </w:num>
  <w:num w:numId="19">
    <w:abstractNumId w:val="1"/>
  </w:num>
  <w:num w:numId="20">
    <w:abstractNumId w:val="0"/>
  </w:num>
  <w:num w:numId="21">
    <w:abstractNumId w:val="155"/>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55"/>
  </w:num>
  <w:num w:numId="23">
    <w:abstractNumId w:val="23"/>
  </w:num>
  <w:num w:numId="24">
    <w:abstractNumId w:val="159"/>
  </w:num>
  <w:num w:numId="25">
    <w:abstractNumId w:val="99"/>
  </w:num>
  <w:num w:numId="26">
    <w:abstractNumId w:val="123"/>
  </w:num>
  <w:num w:numId="27">
    <w:abstractNumId w:val="124"/>
  </w:num>
  <w:num w:numId="28">
    <w:abstractNumId w:val="19"/>
  </w:num>
  <w:num w:numId="29">
    <w:abstractNumId w:val="41"/>
  </w:num>
  <w:num w:numId="30">
    <w:abstractNumId w:val="105"/>
  </w:num>
  <w:num w:numId="31">
    <w:abstractNumId w:val="58"/>
  </w:num>
  <w:num w:numId="32">
    <w:abstractNumId w:val="62"/>
  </w:num>
  <w:num w:numId="33">
    <w:abstractNumId w:val="14"/>
  </w:num>
  <w:num w:numId="34">
    <w:abstractNumId w:val="164"/>
  </w:num>
  <w:num w:numId="35">
    <w:abstractNumId w:val="173"/>
  </w:num>
  <w:num w:numId="36">
    <w:abstractNumId w:val="57"/>
  </w:num>
  <w:num w:numId="37">
    <w:abstractNumId w:val="122"/>
  </w:num>
  <w:num w:numId="38">
    <w:abstractNumId w:val="94"/>
  </w:num>
  <w:num w:numId="39">
    <w:abstractNumId w:val="13"/>
  </w:num>
  <w:num w:numId="40">
    <w:abstractNumId w:val="18"/>
  </w:num>
  <w:num w:numId="41">
    <w:abstractNumId w:val="87"/>
  </w:num>
  <w:num w:numId="42">
    <w:abstractNumId w:val="158"/>
  </w:num>
  <w:num w:numId="43">
    <w:abstractNumId w:val="29"/>
  </w:num>
  <w:num w:numId="44">
    <w:abstractNumId w:val="160"/>
  </w:num>
  <w:num w:numId="45">
    <w:abstractNumId w:val="114"/>
  </w:num>
  <w:num w:numId="46">
    <w:abstractNumId w:val="69"/>
  </w:num>
  <w:num w:numId="47">
    <w:abstractNumId w:val="109"/>
  </w:num>
  <w:num w:numId="48">
    <w:abstractNumId w:val="171"/>
  </w:num>
  <w:num w:numId="49">
    <w:abstractNumId w:val="143"/>
  </w:num>
  <w:num w:numId="50">
    <w:abstractNumId w:val="91"/>
  </w:num>
  <w:num w:numId="51">
    <w:abstractNumId w:val="10"/>
  </w:num>
  <w:num w:numId="52">
    <w:abstractNumId w:val="108"/>
  </w:num>
  <w:num w:numId="53">
    <w:abstractNumId w:val="32"/>
  </w:num>
  <w:num w:numId="54">
    <w:abstractNumId w:val="140"/>
  </w:num>
  <w:num w:numId="55">
    <w:abstractNumId w:val="15"/>
  </w:num>
  <w:num w:numId="56">
    <w:abstractNumId w:val="83"/>
  </w:num>
  <w:num w:numId="57">
    <w:abstractNumId w:val="56"/>
  </w:num>
  <w:num w:numId="58">
    <w:abstractNumId w:val="169"/>
  </w:num>
  <w:num w:numId="59">
    <w:abstractNumId w:val="176"/>
  </w:num>
  <w:num w:numId="60">
    <w:abstractNumId w:val="142"/>
  </w:num>
  <w:num w:numId="61">
    <w:abstractNumId w:val="134"/>
  </w:num>
  <w:num w:numId="62">
    <w:abstractNumId w:val="22"/>
  </w:num>
  <w:num w:numId="63">
    <w:abstractNumId w:val="30"/>
  </w:num>
  <w:num w:numId="64">
    <w:abstractNumId w:val="120"/>
  </w:num>
  <w:num w:numId="65">
    <w:abstractNumId w:val="48"/>
  </w:num>
  <w:num w:numId="66">
    <w:abstractNumId w:val="72"/>
  </w:num>
  <w:num w:numId="67">
    <w:abstractNumId w:val="110"/>
  </w:num>
  <w:num w:numId="68">
    <w:abstractNumId w:val="67"/>
  </w:num>
  <w:num w:numId="69">
    <w:abstractNumId w:val="161"/>
  </w:num>
  <w:num w:numId="70">
    <w:abstractNumId w:val="7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abstractNumId w:val="111"/>
  </w:num>
  <w:num w:numId="72">
    <w:abstractNumId w:val="167"/>
  </w:num>
  <w:num w:numId="73">
    <w:abstractNumId w:val="150"/>
  </w:num>
  <w:num w:numId="74">
    <w:abstractNumId w:val="108"/>
    <w:lvlOverride w:ilvl="0"/>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abstractNumId w:val="66"/>
  </w:num>
  <w:num w:numId="76">
    <w:abstractNumId w:val="117"/>
  </w:num>
  <w:num w:numId="77">
    <w:abstractNumId w:val="89"/>
  </w:num>
  <w:num w:numId="78">
    <w:abstractNumId w:val="178"/>
  </w:num>
  <w:num w:numId="79">
    <w:abstractNumId w:val="146"/>
  </w:num>
  <w:num w:numId="80">
    <w:abstractNumId w:val="27"/>
  </w:num>
  <w:num w:numId="81">
    <w:abstractNumId w:val="130"/>
  </w:num>
  <w:num w:numId="82">
    <w:abstractNumId w:val="127"/>
  </w:num>
  <w:num w:numId="83">
    <w:abstractNumId w:val="39"/>
  </w:num>
  <w:num w:numId="84">
    <w:abstractNumId w:val="128"/>
  </w:num>
  <w:num w:numId="85">
    <w:abstractNumId w:val="97"/>
    <w:lvlOverride w:ilvl="0">
      <w:lvl w:ilvl="0">
        <w:start w:val="1"/>
        <w:numFmt w:val="decimal"/>
        <w:pStyle w:val="3H0"/>
        <w:lvlText w:val="F.%1"/>
        <w:lvlJc w:val="left"/>
        <w:pPr>
          <w:tabs>
            <w:tab w:val="num" w:pos="794"/>
          </w:tabs>
        </w:pPr>
        <w:rPr>
          <w:rFonts w:ascii="Times New Roman" w:hAnsi="Times New Roman" w:cs="Times New Roman" w:hint="default"/>
          <w:b/>
          <w:i w:val="0"/>
          <w:sz w:val="22"/>
        </w:rPr>
      </w:lvl>
    </w:lvlOverride>
    <w:lvlOverride w:ilvl="1">
      <w:lvl w:ilvl="1">
        <w:start w:val="1"/>
        <w:numFmt w:val="decimal"/>
        <w:pStyle w:val="3H1"/>
        <w:lvlText w:val="F.%1.%2"/>
        <w:lvlJc w:val="left"/>
        <w:pPr>
          <w:tabs>
            <w:tab w:val="num" w:pos="794"/>
          </w:tabs>
        </w:pPr>
        <w:rPr>
          <w:rFonts w:ascii="Times New Roman" w:hAnsi="Times New Roman" w:cs="Times New Roman" w:hint="default"/>
          <w:b/>
          <w:i w:val="0"/>
          <w:sz w:val="20"/>
        </w:rPr>
      </w:lvl>
    </w:lvlOverride>
    <w:lvlOverride w:ilvl="2">
      <w:lvl w:ilvl="2">
        <w:start w:val="1"/>
        <w:numFmt w:val="decimal"/>
        <w:pStyle w:val="3H2"/>
        <w:lvlText w:val="F.%1.%2.%3"/>
        <w:lvlJc w:val="left"/>
        <w:pPr>
          <w:tabs>
            <w:tab w:val="num" w:pos="794"/>
          </w:tabs>
        </w:pPr>
        <w:rPr>
          <w:rFonts w:ascii="Times New Roman Bold" w:hAnsi="Times New Roman Bold" w:cs="Times New Roman" w:hint="default"/>
          <w:b/>
          <w:i w:val="0"/>
          <w:sz w:val="20"/>
        </w:rPr>
      </w:lvl>
    </w:lvlOverride>
    <w:lvlOverride w:ilvl="3">
      <w:lvl w:ilvl="3">
        <w:start w:val="1"/>
        <w:numFmt w:val="decimal"/>
        <w:pStyle w:val="3H3"/>
        <w:lvlText w:val="F.%1.%2.%3.%4"/>
        <w:lvlJc w:val="left"/>
        <w:pPr>
          <w:tabs>
            <w:tab w:val="num" w:pos="794"/>
          </w:tabs>
        </w:pPr>
        <w:rPr>
          <w:rFonts w:ascii="Times New Roman Bold" w:hAnsi="Times New Roman Bold" w:cs="Times New Roman" w:hint="default"/>
          <w:b/>
          <w:i w:val="0"/>
          <w:sz w:val="20"/>
        </w:rPr>
      </w:lvl>
    </w:lvlOverride>
    <w:lvlOverride w:ilvl="4">
      <w:lvl w:ilvl="4">
        <w:start w:val="1"/>
        <w:numFmt w:val="decimal"/>
        <w:pStyle w:val="3H4"/>
        <w:lvlText w:val="F.%1.%2.%3.%4.%5"/>
        <w:lvlJc w:val="left"/>
        <w:pPr>
          <w:tabs>
            <w:tab w:val="num" w:pos="794"/>
          </w:tabs>
        </w:pPr>
        <w:rPr>
          <w:rFonts w:ascii="Times New Roman Bold" w:hAnsi="Times New Roman Bold" w:cs="Times New Roman" w:hint="default"/>
          <w:b/>
          <w:i w:val="0"/>
          <w:sz w:val="20"/>
        </w:rPr>
      </w:lvl>
    </w:lvlOverride>
    <w:lvlOverride w:ilvl="5">
      <w:lvl w:ilvl="5">
        <w:start w:val="1"/>
        <w:numFmt w:val="decimal"/>
        <w:pStyle w:val="3H5"/>
        <w:lvlText w:val="F.%1.%2.%3.%4.%5.%6"/>
        <w:lvlJc w:val="left"/>
        <w:pPr>
          <w:tabs>
            <w:tab w:val="num" w:pos="794"/>
          </w:tabs>
        </w:pPr>
        <w:rPr>
          <w:rFonts w:ascii="Times New Roman Bold" w:hAnsi="Times New Roman Bold" w:cs="Times New Roman" w:hint="default"/>
          <w:b/>
          <w:i w:val="0"/>
        </w:rPr>
      </w:lvl>
    </w:lvlOverride>
    <w:lvlOverride w:ilvl="6">
      <w:lvl w:ilvl="6">
        <w:start w:val="1"/>
        <w:numFmt w:val="decimal"/>
        <w:lvlText w:val="F.%1.%2.%3.%4.%5.%6.%7"/>
        <w:lvlJc w:val="left"/>
        <w:pPr>
          <w:tabs>
            <w:tab w:val="num" w:pos="794"/>
          </w:tabs>
        </w:pPr>
        <w:rPr>
          <w:rFonts w:ascii="Times New Roman Bold" w:hAnsi="Times New Roman Bold" w:cs="Times New Roman" w:hint="default"/>
          <w:b/>
          <w:i w:val="0"/>
          <w:sz w:val="20"/>
        </w:rPr>
      </w:lvl>
    </w:lvlOverride>
    <w:lvlOverride w:ilvl="7">
      <w:lvl w:ilvl="7">
        <w:start w:val="1"/>
        <w:numFmt w:val="decimal"/>
        <w:lvlText w:val="F.%1.%2.%3.%4.%5.%6.%7.%8"/>
        <w:lvlJc w:val="left"/>
        <w:pPr>
          <w:tabs>
            <w:tab w:val="num" w:pos="794"/>
          </w:tabs>
        </w:pPr>
        <w:rPr>
          <w:rFonts w:ascii="Times New Roman Bold" w:hAnsi="Times New Roman Bold" w:cs="Times New Roman" w:hint="default"/>
          <w:b/>
          <w:i w:val="0"/>
        </w:rPr>
      </w:lvl>
    </w:lvlOverride>
    <w:lvlOverride w:ilvl="8">
      <w:lvl w:ilvl="8">
        <w:start w:val="1"/>
        <w:numFmt w:val="decimal"/>
        <w:lvlText w:val="F.%1.%2.%3.%4.%5.%6.%7.%8.%9"/>
        <w:lvlJc w:val="left"/>
        <w:pPr>
          <w:tabs>
            <w:tab w:val="num" w:pos="794"/>
          </w:tabs>
        </w:pPr>
        <w:rPr>
          <w:rFonts w:ascii="Times New Roman Bold" w:hAnsi="Times New Roman Bold" w:cs="Times New Roman" w:hint="default"/>
          <w:b/>
          <w:i w:val="0"/>
          <w:sz w:val="20"/>
        </w:rPr>
      </w:lvl>
    </w:lvlOverride>
  </w:num>
  <w:num w:numId="86">
    <w:abstractNumId w:val="86"/>
  </w:num>
  <w:num w:numId="87">
    <w:abstractNumId w:val="9"/>
  </w:num>
  <w:num w:numId="88">
    <w:abstractNumId w:val="59"/>
  </w:num>
  <w:num w:numId="89">
    <w:abstractNumId w:val="103"/>
  </w:num>
  <w:num w:numId="90">
    <w:abstractNumId w:val="93"/>
  </w:num>
  <w:num w:numId="91">
    <w:abstractNumId w:val="77"/>
  </w:num>
  <w:num w:numId="92">
    <w:abstractNumId w:val="61"/>
  </w:num>
  <w:num w:numId="93">
    <w:abstractNumId w:val="137"/>
    <w:lvlOverride w:ilvl="0">
      <w:lvl w:ilvl="0">
        <w:start w:val="1"/>
        <w:numFmt w:val="decimal"/>
        <w:pStyle w:val="3U0"/>
        <w:lvlText w:val="%1."/>
        <w:lvlJc w:val="left"/>
        <w:pPr>
          <w:ind w:left="357" w:hanging="357"/>
        </w:pPr>
        <w:rPr>
          <w:rFonts w:hint="default"/>
        </w:rPr>
      </w:lvl>
    </w:lvlOverride>
    <w:lvlOverride w:ilvl="1">
      <w:lvl w:ilvl="1">
        <w:start w:val="1"/>
        <w:numFmt w:val="decimal"/>
        <w:pStyle w:val="3U1"/>
        <w:lvlText w:val="%2."/>
        <w:lvlJc w:val="left"/>
        <w:pPr>
          <w:ind w:left="714" w:hanging="357"/>
        </w:pPr>
        <w:rPr>
          <w:rFonts w:hint="default"/>
        </w:rPr>
      </w:lvl>
    </w:lvlOverride>
    <w:lvlOverride w:ilvl="2">
      <w:lvl w:ilvl="2">
        <w:start w:val="1"/>
        <w:numFmt w:val="decimal"/>
        <w:pStyle w:val="3U2"/>
        <w:lvlText w:val="%3."/>
        <w:lvlJc w:val="left"/>
        <w:pPr>
          <w:ind w:left="1071" w:hanging="357"/>
        </w:pPr>
        <w:rPr>
          <w:rFonts w:hint="default"/>
        </w:rPr>
      </w:lvl>
    </w:lvlOverride>
    <w:lvlOverride w:ilvl="3">
      <w:lvl w:ilvl="3">
        <w:start w:val="1"/>
        <w:numFmt w:val="decimal"/>
        <w:pStyle w:val="3U3"/>
        <w:lvlText w:val="%4."/>
        <w:lvlJc w:val="left"/>
        <w:pPr>
          <w:ind w:left="1428" w:hanging="357"/>
        </w:pPr>
        <w:rPr>
          <w:rFonts w:hint="default"/>
        </w:rPr>
      </w:lvl>
    </w:lvlOverride>
    <w:lvlOverride w:ilvl="4">
      <w:lvl w:ilvl="4">
        <w:start w:val="1"/>
        <w:numFmt w:val="decimal"/>
        <w:pStyle w:val="3U4"/>
        <w:lvlText w:val="%5."/>
        <w:lvlJc w:val="left"/>
        <w:pPr>
          <w:ind w:left="1785" w:hanging="357"/>
        </w:pPr>
        <w:rPr>
          <w:rFonts w:hint="default"/>
        </w:rPr>
      </w:lvl>
    </w:lvlOverride>
    <w:lvlOverride w:ilvl="5">
      <w:lvl w:ilvl="5">
        <w:start w:val="1"/>
        <w:numFmt w:val="decimal"/>
        <w:pStyle w:val="3U5"/>
        <w:lvlText w:val="%6."/>
        <w:lvlJc w:val="left"/>
        <w:pPr>
          <w:ind w:left="2142" w:hanging="357"/>
        </w:pPr>
        <w:rPr>
          <w:rFonts w:hint="default"/>
        </w:rPr>
      </w:lvl>
    </w:lvlOverride>
    <w:lvlOverride w:ilvl="6">
      <w:lvl w:ilvl="6">
        <w:start w:val="1"/>
        <w:numFmt w:val="decimal"/>
        <w:pStyle w:val="3U6"/>
        <w:lvlText w:val="%7."/>
        <w:lvlJc w:val="left"/>
        <w:pPr>
          <w:ind w:left="2499" w:hanging="357"/>
        </w:pPr>
        <w:rPr>
          <w:rFonts w:hint="default"/>
        </w:rPr>
      </w:lvl>
    </w:lvlOverride>
    <w:lvlOverride w:ilvl="7">
      <w:lvl w:ilvl="7">
        <w:start w:val="1"/>
        <w:numFmt w:val="decimal"/>
        <w:pStyle w:val="3U7"/>
        <w:lvlText w:val="%8."/>
        <w:lvlJc w:val="left"/>
        <w:pPr>
          <w:ind w:left="2856" w:hanging="357"/>
        </w:pPr>
        <w:rPr>
          <w:rFonts w:hint="default"/>
        </w:rPr>
      </w:lvl>
    </w:lvlOverride>
    <w:lvlOverride w:ilvl="8">
      <w:lvl w:ilvl="8">
        <w:start w:val="1"/>
        <w:numFmt w:val="decimal"/>
        <w:pStyle w:val="3U8"/>
        <w:lvlText w:val="%9."/>
        <w:lvlJc w:val="left"/>
        <w:pPr>
          <w:ind w:left="3213" w:hanging="357"/>
        </w:pPr>
        <w:rPr>
          <w:rFonts w:hint="default"/>
        </w:rPr>
      </w:lvl>
    </w:lvlOverride>
  </w:num>
  <w:num w:numId="94">
    <w:abstractNumId w:val="92"/>
    <w:lvlOverride w:ilvl="3">
      <w:lvl w:ilvl="3">
        <w:start w:val="1"/>
        <w:numFmt w:val="none"/>
        <w:pStyle w:val="3E3"/>
        <w:suff w:val="nothing"/>
        <w:lvlText w:val=""/>
        <w:lvlJc w:val="left"/>
        <w:pPr>
          <w:ind w:left="1071" w:firstLine="0"/>
        </w:pPr>
        <w:rPr>
          <w:rFonts w:hint="default"/>
        </w:rPr>
      </w:lvl>
    </w:lvlOverride>
    <w:lvlOverride w:ilvl="4">
      <w:lvl w:ilvl="4">
        <w:start w:val="1"/>
        <w:numFmt w:val="none"/>
        <w:pStyle w:val="3E4"/>
        <w:suff w:val="nothing"/>
        <w:lvlText w:val=""/>
        <w:lvlJc w:val="left"/>
        <w:pPr>
          <w:ind w:left="1428" w:firstLine="0"/>
        </w:pPr>
        <w:rPr>
          <w:rFonts w:hint="default"/>
          <w:lang w:val="en-GB"/>
        </w:rPr>
      </w:lvl>
    </w:lvlOverride>
  </w:num>
  <w:num w:numId="95">
    <w:abstractNumId w:val="11"/>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abstractNumId w:val="80"/>
  </w:num>
  <w:num w:numId="97">
    <w:abstractNumId w:val="153"/>
  </w:num>
  <w:num w:numId="98">
    <w:abstractNumId w:val="157"/>
  </w:num>
  <w:num w:numId="99">
    <w:abstractNumId w:val="100"/>
  </w:num>
  <w:num w:numId="100">
    <w:abstractNumId w:val="34"/>
  </w:num>
  <w:num w:numId="101">
    <w:abstractNumId w:val="52"/>
  </w:num>
  <w:num w:numId="102">
    <w:abstractNumId w:val="74"/>
  </w:num>
  <w:num w:numId="103">
    <w:abstractNumId w:val="133"/>
  </w:num>
  <w:num w:numId="104">
    <w:abstractNumId w:val="50"/>
  </w:num>
  <w:num w:numId="105">
    <w:abstractNumId w:val="98"/>
  </w:num>
  <w:num w:numId="106">
    <w:abstractNumId w:val="84"/>
  </w:num>
  <w:num w:numId="107">
    <w:abstractNumId w:val="8"/>
  </w:num>
  <w:num w:numId="108">
    <w:abstractNumId w:val="25"/>
  </w:num>
  <w:num w:numId="109">
    <w:abstractNumId w:val="174"/>
  </w:num>
  <w:num w:numId="110">
    <w:abstractNumId w:val="101"/>
  </w:num>
  <w:num w:numId="111">
    <w:abstractNumId w:val="135"/>
  </w:num>
  <w:num w:numId="112">
    <w:abstractNumId w:val="49"/>
  </w:num>
  <w:num w:numId="113">
    <w:abstractNumId w:val="85"/>
  </w:num>
  <w:num w:numId="114">
    <w:abstractNumId w:val="21"/>
  </w:num>
  <w:num w:numId="115">
    <w:abstractNumId w:val="112"/>
  </w:num>
  <w:num w:numId="116">
    <w:abstractNumId w:val="126"/>
  </w:num>
  <w:num w:numId="117">
    <w:abstractNumId w:val="4"/>
  </w:num>
  <w:num w:numId="118">
    <w:abstractNumId w:val="118"/>
  </w:num>
  <w:num w:numId="119">
    <w:abstractNumId w:val="42"/>
  </w:num>
  <w:num w:numId="120">
    <w:abstractNumId w:val="139"/>
  </w:num>
  <w:num w:numId="121">
    <w:abstractNumId w:val="36"/>
  </w:num>
  <w:num w:numId="122">
    <w:abstractNumId w:val="43"/>
  </w:num>
  <w:num w:numId="123">
    <w:abstractNumId w:val="47"/>
  </w:num>
  <w:num w:numId="124">
    <w:abstractNumId w:val="51"/>
  </w:num>
  <w:num w:numId="125">
    <w:abstractNumId w:val="88"/>
  </w:num>
  <w:num w:numId="126">
    <w:abstractNumId w:val="71"/>
  </w:num>
  <w:num w:numId="127">
    <w:abstractNumId w:val="20"/>
  </w:num>
  <w:num w:numId="128">
    <w:abstractNumId w:val="145"/>
  </w:num>
  <w:num w:numId="129">
    <w:abstractNumId w:val="166"/>
  </w:num>
  <w:num w:numId="130">
    <w:abstractNumId w:val="156"/>
  </w:num>
  <w:num w:numId="131">
    <w:abstractNumId w:val="26"/>
  </w:num>
  <w:num w:numId="132">
    <w:abstractNumId w:val="28"/>
  </w:num>
  <w:num w:numId="133">
    <w:abstractNumId w:val="113"/>
  </w:num>
  <w:num w:numId="134">
    <w:abstractNumId w:val="65"/>
  </w:num>
  <w:num w:numId="135">
    <w:abstractNumId w:val="33"/>
  </w:num>
  <w:num w:numId="136">
    <w:abstractNumId w:val="37"/>
  </w:num>
  <w:num w:numId="137">
    <w:abstractNumId w:val="95"/>
  </w:num>
  <w:num w:numId="138">
    <w:abstractNumId w:val="76"/>
  </w:num>
  <w:num w:numId="139">
    <w:abstractNumId w:val="54"/>
  </w:num>
  <w:num w:numId="140">
    <w:abstractNumId w:val="129"/>
    <w:lvlOverride w:ilvl="0"/>
    <w:lvlOverride w:ilvl="1"/>
    <w:lvlOverride w:ilvl="2">
      <w:startOverride w:val="1"/>
    </w:lvlOverride>
    <w:lvlOverride w:ilvl="3"/>
    <w:lvlOverride w:ilvl="4"/>
    <w:lvlOverride w:ilvl="5"/>
    <w:lvlOverride w:ilvl="6"/>
    <w:lvlOverride w:ilvl="7"/>
    <w:lvlOverride w:ilvl="8"/>
  </w:num>
  <w:num w:numId="141">
    <w:abstractNumId w:val="63"/>
  </w:num>
  <w:num w:numId="142">
    <w:abstractNumId w:val="102"/>
  </w:num>
  <w:num w:numId="143">
    <w:abstractNumId w:val="151"/>
  </w:num>
  <w:num w:numId="144">
    <w:abstractNumId w:val="55"/>
  </w:num>
  <w:num w:numId="145">
    <w:abstractNumId w:val="170"/>
  </w:num>
  <w:num w:numId="146">
    <w:abstractNumId w:val="60"/>
  </w:num>
  <w:num w:numId="147">
    <w:abstractNumId w:val="107"/>
  </w:num>
  <w:num w:numId="148">
    <w:abstractNumId w:val="175"/>
  </w:num>
  <w:num w:numId="149">
    <w:abstractNumId w:val="177"/>
  </w:num>
  <w:num w:numId="150">
    <w:abstractNumId w:val="17"/>
  </w:num>
  <w:num w:numId="151">
    <w:abstractNumId w:val="147"/>
  </w:num>
  <w:num w:numId="152">
    <w:abstractNumId w:val="136"/>
  </w:num>
  <w:num w:numId="153">
    <w:abstractNumId w:val="132"/>
  </w:num>
  <w:num w:numId="154">
    <w:abstractNumId w:val="73"/>
  </w:num>
  <w:num w:numId="155">
    <w:abstractNumId w:val="75"/>
  </w:num>
  <w:num w:numId="156">
    <w:abstractNumId w:val="53"/>
  </w:num>
  <w:num w:numId="157">
    <w:abstractNumId w:val="131"/>
  </w:num>
  <w:num w:numId="158">
    <w:abstractNumId w:val="121"/>
  </w:num>
  <w:num w:numId="159">
    <w:abstractNumId w:val="106"/>
  </w:num>
  <w:num w:numId="16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1">
    <w:abstractNumId w:val="12"/>
  </w:num>
  <w:num w:numId="162">
    <w:abstractNumId w:val="46"/>
  </w:num>
  <w:num w:numId="163">
    <w:abstractNumId w:val="64"/>
  </w:num>
  <w:num w:numId="164">
    <w:abstractNumId w:val="6"/>
  </w:num>
  <w:num w:numId="165">
    <w:abstractNumId w:val="141"/>
  </w:num>
  <w:num w:numId="166">
    <w:abstractNumId w:val="5"/>
  </w:num>
  <w:num w:numId="167">
    <w:abstractNumId w:val="152"/>
  </w:num>
  <w:num w:numId="168">
    <w:abstractNumId w:val="1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9">
    <w:abstractNumId w:val="1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0">
    <w:abstractNumId w:val="1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1">
    <w:abstractNumId w:val="1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2">
    <w:abstractNumId w:val="1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3">
    <w:abstractNumId w:val="1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4">
    <w:abstractNumId w:val="1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5">
    <w:abstractNumId w:val="1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6">
    <w:abstractNumId w:val="1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7">
    <w:abstractNumId w:val="1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8">
    <w:abstractNumId w:val="1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9">
    <w:abstractNumId w:val="1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0">
    <w:abstractNumId w:val="1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1">
    <w:abstractNumId w:val="2"/>
    <w:lvlOverride w:ilvl="0">
      <w:lvl w:ilvl="0">
        <w:start w:val="1"/>
        <w:numFmt w:val="bullet"/>
        <w:lvlText w:val=""/>
        <w:legacy w:legacy="1" w:legacySpace="0" w:legacyIndent="360"/>
        <w:lvlJc w:val="left"/>
        <w:pPr>
          <w:ind w:left="360" w:hanging="360"/>
        </w:pPr>
        <w:rPr>
          <w:rFonts w:ascii="Symbol" w:hAnsi="Symbol" w:hint="default"/>
        </w:rPr>
      </w:lvl>
    </w:lvlOverride>
  </w:num>
  <w:num w:numId="182">
    <w:abstractNumId w:val="16"/>
  </w:num>
  <w:num w:numId="183">
    <w:abstractNumId w:val="81"/>
  </w:num>
  <w:num w:numId="184">
    <w:abstractNumId w:val="125"/>
  </w:num>
  <w:num w:numId="185">
    <w:abstractNumId w:val="154"/>
  </w:num>
  <w:num w:numId="186">
    <w:abstractNumId w:val="90"/>
  </w:num>
  <w:num w:numId="187">
    <w:abstractNumId w:val="31"/>
  </w:num>
  <w:num w:numId="188">
    <w:abstractNumId w:val="82"/>
  </w:num>
  <w:num w:numId="189">
    <w:abstractNumId w:val="70"/>
  </w:num>
  <w:num w:numId="190">
    <w:abstractNumId w:val="7"/>
  </w:num>
  <w:num w:numId="191">
    <w:abstractNumId w:val="68"/>
  </w:num>
  <w:num w:numId="192">
    <w:abstractNumId w:val="165"/>
  </w:num>
  <w:num w:numId="193">
    <w:abstractNumId w:val="104"/>
  </w:num>
  <w:num w:numId="194">
    <w:abstractNumId w:val="125"/>
  </w:num>
  <w:num w:numId="195">
    <w:abstractNumId w:val="125"/>
  </w:num>
  <w:num w:numId="196">
    <w:abstractNumId w:val="125"/>
  </w:num>
  <w:num w:numId="197">
    <w:abstractNumId w:val="119"/>
  </w:num>
  <w:num w:numId="198">
    <w:abstractNumId w:val="162"/>
  </w:num>
  <w:num w:numId="199">
    <w:abstractNumId w:val="35"/>
  </w:num>
  <w:numIdMacAtCleanup w:val="192"/>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Jianle Chen (jc2)">
    <w15:presenceInfo w15:providerId="None" w15:userId="Jianle Chen (jc2)"/>
  </w15:person>
  <w15:person w15:author="Benjamin Bross (#1305)">
    <w15:presenceInfo w15:providerId="None" w15:userId="Benjamin Bross (#1305)"/>
  </w15:person>
  <w15:person w15:author="Benjamin Bross (bb4)">
    <w15:presenceInfo w15:providerId="None" w15:userId="Benjamin Bross (bb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intFractionalCharacterWidth/>
  <w:bordersDoNotSurroundHeader/>
  <w:bordersDoNotSurroundFooter/>
  <w:hideSpellingErrors/>
  <w:hideGrammaticalErrors/>
  <w:activeWritingStyle w:appName="MSWord" w:lang="en-GB" w:vendorID="64" w:dllVersion="4096" w:nlCheck="1" w:checkStyle="0"/>
  <w:activeWritingStyle w:appName="MSWord" w:lang="en-CA" w:vendorID="64" w:dllVersion="0" w:nlCheck="1" w:checkStyle="0"/>
  <w:activeWritingStyle w:appName="MSWord" w:lang="en-GB" w:vendorID="64" w:dllVersion="0" w:nlCheck="1" w:checkStyle="0"/>
  <w:activeWritingStyle w:appName="MSWord" w:lang="es-ES_tradnl" w:vendorID="64" w:dllVersion="0" w:nlCheck="1" w:checkStyle="0"/>
  <w:activeWritingStyle w:appName="MSWord" w:lang="en-US" w:vendorID="64" w:dllVersion="0" w:nlCheck="1" w:checkStyle="0"/>
  <w:activeWritingStyle w:appName="MSWord" w:lang="fr-CH" w:vendorID="64" w:dllVersion="0" w:nlCheck="1" w:checkStyle="0"/>
  <w:activeWritingStyle w:appName="MSWord" w:lang="en-CA" w:vendorID="64" w:dllVersion="6" w:nlCheck="1" w:checkStyle="1"/>
  <w:activeWritingStyle w:appName="MSWord" w:lang="en-GB" w:vendorID="64" w:dllVersion="6" w:nlCheck="1" w:checkStyle="1"/>
  <w:activeWritingStyle w:appName="MSWord" w:lang="en-US" w:vendorID="64" w:dllVersion="6" w:nlCheck="1" w:checkStyle="1"/>
  <w:activeWritingStyle w:appName="MSWord" w:lang="es-ES_tradnl" w:vendorID="64" w:dllVersion="6" w:nlCheck="1" w:checkStyle="0"/>
  <w:activeWritingStyle w:appName="MSWord" w:lang="fr-CH" w:vendorID="64" w:dllVersion="6" w:nlCheck="1" w:checkStyle="0"/>
  <w:activeWritingStyle w:appName="MSWord" w:lang="es-ES" w:vendorID="64" w:dllVersion="6" w:nlCheck="1" w:checkStyle="0"/>
  <w:activeWritingStyle w:appName="MSWord" w:lang="es-ES" w:vendorID="64" w:dllVersion="0" w:nlCheck="1" w:checkStyle="0"/>
  <w:activeWritingStyle w:appName="MSWord" w:lang="fr-FR" w:vendorID="64" w:dllVersion="0" w:nlCheck="1" w:checkStyle="0"/>
  <w:activeWritingStyle w:appName="MSWord" w:lang="fr-FR" w:vendorID="64" w:dllVersion="6" w:nlCheck="1" w:checkStyle="0"/>
  <w:activeWritingStyle w:appName="MSWord" w:lang="en-CA" w:vendorID="64" w:dllVersion="4096" w:nlCheck="1" w:checkStyle="0"/>
  <w:activeWritingStyle w:appName="MSWord" w:lang="en-US" w:vendorID="64" w:dllVersion="4096" w:nlCheck="1" w:checkStyle="0"/>
  <w:activeWritingStyle w:appName="MSWord" w:lang="fr-FR" w:vendorID="64" w:dllVersion="4096" w:nlCheck="1" w:checkStyle="0"/>
  <w:activeWritingStyle w:appName="MSWord" w:lang="de-DE" w:vendorID="64" w:dllVersion="4096" w:nlCheck="1" w:checkStyle="0"/>
  <w:activeWritingStyle w:appName="MSWord" w:lang="en-CA" w:vendorID="64" w:dllVersion="131078" w:nlCheck="1" w:checkStyle="1"/>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20"/>
  <w:doNotHyphenateCaps/>
  <w:evenAndOddHeaders/>
  <w:drawingGridHorizontalSpacing w:val="120"/>
  <w:drawingGridVerticalSpacing w:val="120"/>
  <w:displayVerticalDrawingGridEvery w:val="0"/>
  <w:doNotUseMarginsForDrawingGridOrigin/>
  <w:doNotShadeFormData/>
  <w:characterSpacingControl w:val="doNotCompress"/>
  <w:hdrShapeDefaults>
    <o:shapedefaults v:ext="edit" spidmax="1228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009F"/>
    <w:rsid w:val="00000263"/>
    <w:rsid w:val="0000052D"/>
    <w:rsid w:val="0000066A"/>
    <w:rsid w:val="00000938"/>
    <w:rsid w:val="00000A48"/>
    <w:rsid w:val="00000BF7"/>
    <w:rsid w:val="00000CFD"/>
    <w:rsid w:val="00000E89"/>
    <w:rsid w:val="00000F5E"/>
    <w:rsid w:val="00000F7A"/>
    <w:rsid w:val="0000106E"/>
    <w:rsid w:val="00001660"/>
    <w:rsid w:val="00001675"/>
    <w:rsid w:val="00001C46"/>
    <w:rsid w:val="00001CBC"/>
    <w:rsid w:val="00001F05"/>
    <w:rsid w:val="00001F9A"/>
    <w:rsid w:val="00001FEA"/>
    <w:rsid w:val="00002310"/>
    <w:rsid w:val="00002424"/>
    <w:rsid w:val="00002AD2"/>
    <w:rsid w:val="00002BD3"/>
    <w:rsid w:val="000030D7"/>
    <w:rsid w:val="00003787"/>
    <w:rsid w:val="00003C44"/>
    <w:rsid w:val="00003DE6"/>
    <w:rsid w:val="00003E92"/>
    <w:rsid w:val="000040AB"/>
    <w:rsid w:val="00004324"/>
    <w:rsid w:val="000043DD"/>
    <w:rsid w:val="00004533"/>
    <w:rsid w:val="00004632"/>
    <w:rsid w:val="000046AC"/>
    <w:rsid w:val="000047DD"/>
    <w:rsid w:val="0000502C"/>
    <w:rsid w:val="0000580F"/>
    <w:rsid w:val="00005884"/>
    <w:rsid w:val="00005A15"/>
    <w:rsid w:val="0000648C"/>
    <w:rsid w:val="0000651C"/>
    <w:rsid w:val="000068FE"/>
    <w:rsid w:val="00006B51"/>
    <w:rsid w:val="00006B96"/>
    <w:rsid w:val="00007717"/>
    <w:rsid w:val="0000775E"/>
    <w:rsid w:val="000077AA"/>
    <w:rsid w:val="00007889"/>
    <w:rsid w:val="00007A04"/>
    <w:rsid w:val="00007A34"/>
    <w:rsid w:val="00007B5E"/>
    <w:rsid w:val="00007C1E"/>
    <w:rsid w:val="00007D55"/>
    <w:rsid w:val="00007DA2"/>
    <w:rsid w:val="00010100"/>
    <w:rsid w:val="000101F5"/>
    <w:rsid w:val="00010365"/>
    <w:rsid w:val="000107A6"/>
    <w:rsid w:val="00010CAE"/>
    <w:rsid w:val="00010DC0"/>
    <w:rsid w:val="00010EF0"/>
    <w:rsid w:val="0001108E"/>
    <w:rsid w:val="0001131F"/>
    <w:rsid w:val="00011661"/>
    <w:rsid w:val="00011774"/>
    <w:rsid w:val="0001178A"/>
    <w:rsid w:val="00011819"/>
    <w:rsid w:val="00011A13"/>
    <w:rsid w:val="00011B81"/>
    <w:rsid w:val="00012D68"/>
    <w:rsid w:val="00012E9F"/>
    <w:rsid w:val="00012F5C"/>
    <w:rsid w:val="00012FDB"/>
    <w:rsid w:val="000130A7"/>
    <w:rsid w:val="0001315A"/>
    <w:rsid w:val="0001322E"/>
    <w:rsid w:val="000136B5"/>
    <w:rsid w:val="00013877"/>
    <w:rsid w:val="00013A63"/>
    <w:rsid w:val="00013B0E"/>
    <w:rsid w:val="00013B1C"/>
    <w:rsid w:val="00013D06"/>
    <w:rsid w:val="00013D3D"/>
    <w:rsid w:val="00013E1C"/>
    <w:rsid w:val="000146AF"/>
    <w:rsid w:val="000146BD"/>
    <w:rsid w:val="00014806"/>
    <w:rsid w:val="00014ACA"/>
    <w:rsid w:val="00014D26"/>
    <w:rsid w:val="000155C1"/>
    <w:rsid w:val="00015C9A"/>
    <w:rsid w:val="0001613D"/>
    <w:rsid w:val="000162A0"/>
    <w:rsid w:val="000163F9"/>
    <w:rsid w:val="00016594"/>
    <w:rsid w:val="00016BC0"/>
    <w:rsid w:val="00016CF7"/>
    <w:rsid w:val="00016E1F"/>
    <w:rsid w:val="00016E29"/>
    <w:rsid w:val="00017348"/>
    <w:rsid w:val="0001767D"/>
    <w:rsid w:val="000177E0"/>
    <w:rsid w:val="00017BCB"/>
    <w:rsid w:val="00017D75"/>
    <w:rsid w:val="00017D9B"/>
    <w:rsid w:val="00017FCC"/>
    <w:rsid w:val="00020034"/>
    <w:rsid w:val="00020293"/>
    <w:rsid w:val="000202A6"/>
    <w:rsid w:val="0002049B"/>
    <w:rsid w:val="0002066E"/>
    <w:rsid w:val="00020CE1"/>
    <w:rsid w:val="00020D8A"/>
    <w:rsid w:val="00020F77"/>
    <w:rsid w:val="000214B2"/>
    <w:rsid w:val="00021726"/>
    <w:rsid w:val="00021824"/>
    <w:rsid w:val="000218D2"/>
    <w:rsid w:val="0002199F"/>
    <w:rsid w:val="00021A17"/>
    <w:rsid w:val="00021FD6"/>
    <w:rsid w:val="0002200F"/>
    <w:rsid w:val="000222BD"/>
    <w:rsid w:val="00022509"/>
    <w:rsid w:val="0002275E"/>
    <w:rsid w:val="00022A46"/>
    <w:rsid w:val="00022A59"/>
    <w:rsid w:val="00022BBA"/>
    <w:rsid w:val="00022E14"/>
    <w:rsid w:val="00023287"/>
    <w:rsid w:val="000237CE"/>
    <w:rsid w:val="00023967"/>
    <w:rsid w:val="00023AEA"/>
    <w:rsid w:val="00023C82"/>
    <w:rsid w:val="00024051"/>
    <w:rsid w:val="0002406C"/>
    <w:rsid w:val="0002446E"/>
    <w:rsid w:val="0002456B"/>
    <w:rsid w:val="00024A5A"/>
    <w:rsid w:val="00024B85"/>
    <w:rsid w:val="00024BA7"/>
    <w:rsid w:val="00024BFB"/>
    <w:rsid w:val="00024C98"/>
    <w:rsid w:val="00024D26"/>
    <w:rsid w:val="00025126"/>
    <w:rsid w:val="00025153"/>
    <w:rsid w:val="0002523E"/>
    <w:rsid w:val="000252FB"/>
    <w:rsid w:val="0002538D"/>
    <w:rsid w:val="000253F9"/>
    <w:rsid w:val="00025518"/>
    <w:rsid w:val="0002596D"/>
    <w:rsid w:val="00026506"/>
    <w:rsid w:val="00026638"/>
    <w:rsid w:val="00026653"/>
    <w:rsid w:val="000266CD"/>
    <w:rsid w:val="00026843"/>
    <w:rsid w:val="0002690D"/>
    <w:rsid w:val="00026BA1"/>
    <w:rsid w:val="00026BB4"/>
    <w:rsid w:val="00026C56"/>
    <w:rsid w:val="00026C82"/>
    <w:rsid w:val="00026CCF"/>
    <w:rsid w:val="00026FB2"/>
    <w:rsid w:val="000271FD"/>
    <w:rsid w:val="000275FF"/>
    <w:rsid w:val="00027941"/>
    <w:rsid w:val="0002798E"/>
    <w:rsid w:val="00027AC3"/>
    <w:rsid w:val="00027FA8"/>
    <w:rsid w:val="00027FD9"/>
    <w:rsid w:val="00030276"/>
    <w:rsid w:val="00030855"/>
    <w:rsid w:val="00030C13"/>
    <w:rsid w:val="0003102A"/>
    <w:rsid w:val="000310C0"/>
    <w:rsid w:val="0003114F"/>
    <w:rsid w:val="000312E4"/>
    <w:rsid w:val="0003138D"/>
    <w:rsid w:val="000315BD"/>
    <w:rsid w:val="00031656"/>
    <w:rsid w:val="00031A2E"/>
    <w:rsid w:val="00031CF5"/>
    <w:rsid w:val="00031EAF"/>
    <w:rsid w:val="0003204E"/>
    <w:rsid w:val="000320E5"/>
    <w:rsid w:val="00032290"/>
    <w:rsid w:val="00032495"/>
    <w:rsid w:val="0003284D"/>
    <w:rsid w:val="0003292B"/>
    <w:rsid w:val="0003293F"/>
    <w:rsid w:val="00032C9A"/>
    <w:rsid w:val="00032EC7"/>
    <w:rsid w:val="0003327A"/>
    <w:rsid w:val="0003331F"/>
    <w:rsid w:val="0003385A"/>
    <w:rsid w:val="00033B32"/>
    <w:rsid w:val="00033CF6"/>
    <w:rsid w:val="00033EE4"/>
    <w:rsid w:val="000341A8"/>
    <w:rsid w:val="000345C7"/>
    <w:rsid w:val="000347F3"/>
    <w:rsid w:val="00034B6F"/>
    <w:rsid w:val="00034C6D"/>
    <w:rsid w:val="00034DA5"/>
    <w:rsid w:val="000355E1"/>
    <w:rsid w:val="00035614"/>
    <w:rsid w:val="00035684"/>
    <w:rsid w:val="00035C9E"/>
    <w:rsid w:val="00035CF7"/>
    <w:rsid w:val="00035FE7"/>
    <w:rsid w:val="00036125"/>
    <w:rsid w:val="00036390"/>
    <w:rsid w:val="00036BCD"/>
    <w:rsid w:val="00036D2E"/>
    <w:rsid w:val="00036D4D"/>
    <w:rsid w:val="00037822"/>
    <w:rsid w:val="00037C8C"/>
    <w:rsid w:val="00037DAC"/>
    <w:rsid w:val="00037F7D"/>
    <w:rsid w:val="00040036"/>
    <w:rsid w:val="00040518"/>
    <w:rsid w:val="00040813"/>
    <w:rsid w:val="00040B12"/>
    <w:rsid w:val="00040C57"/>
    <w:rsid w:val="00041198"/>
    <w:rsid w:val="00041204"/>
    <w:rsid w:val="000413EE"/>
    <w:rsid w:val="0004155A"/>
    <w:rsid w:val="00041755"/>
    <w:rsid w:val="00041947"/>
    <w:rsid w:val="00041D26"/>
    <w:rsid w:val="0004208D"/>
    <w:rsid w:val="0004227E"/>
    <w:rsid w:val="00042373"/>
    <w:rsid w:val="00042441"/>
    <w:rsid w:val="00042446"/>
    <w:rsid w:val="00042726"/>
    <w:rsid w:val="000427A8"/>
    <w:rsid w:val="00042D68"/>
    <w:rsid w:val="00042FE7"/>
    <w:rsid w:val="000430DB"/>
    <w:rsid w:val="000431DC"/>
    <w:rsid w:val="00043307"/>
    <w:rsid w:val="00043596"/>
    <w:rsid w:val="00043971"/>
    <w:rsid w:val="00043AD6"/>
    <w:rsid w:val="00043B11"/>
    <w:rsid w:val="00043B38"/>
    <w:rsid w:val="00043B54"/>
    <w:rsid w:val="00043F13"/>
    <w:rsid w:val="00043FD6"/>
    <w:rsid w:val="000442C4"/>
    <w:rsid w:val="000445CE"/>
    <w:rsid w:val="000447F4"/>
    <w:rsid w:val="0004490A"/>
    <w:rsid w:val="00044A33"/>
    <w:rsid w:val="0004508F"/>
    <w:rsid w:val="00045212"/>
    <w:rsid w:val="00045447"/>
    <w:rsid w:val="000456DD"/>
    <w:rsid w:val="00045A6E"/>
    <w:rsid w:val="00045DA0"/>
    <w:rsid w:val="00045E6B"/>
    <w:rsid w:val="00045F8D"/>
    <w:rsid w:val="00045FD4"/>
    <w:rsid w:val="000460F3"/>
    <w:rsid w:val="00046165"/>
    <w:rsid w:val="0004616D"/>
    <w:rsid w:val="00046277"/>
    <w:rsid w:val="0004634B"/>
    <w:rsid w:val="00046495"/>
    <w:rsid w:val="00046816"/>
    <w:rsid w:val="000468FE"/>
    <w:rsid w:val="00046908"/>
    <w:rsid w:val="000469DF"/>
    <w:rsid w:val="00046B1B"/>
    <w:rsid w:val="00046C82"/>
    <w:rsid w:val="00046FA9"/>
    <w:rsid w:val="0004714E"/>
    <w:rsid w:val="00047231"/>
    <w:rsid w:val="00047553"/>
    <w:rsid w:val="00047A1A"/>
    <w:rsid w:val="00047AA3"/>
    <w:rsid w:val="00050752"/>
    <w:rsid w:val="000507F3"/>
    <w:rsid w:val="00050804"/>
    <w:rsid w:val="00050A42"/>
    <w:rsid w:val="00050AC4"/>
    <w:rsid w:val="00050C09"/>
    <w:rsid w:val="00050E16"/>
    <w:rsid w:val="000511C8"/>
    <w:rsid w:val="000514D3"/>
    <w:rsid w:val="000518FD"/>
    <w:rsid w:val="00051C10"/>
    <w:rsid w:val="00051C29"/>
    <w:rsid w:val="00051C41"/>
    <w:rsid w:val="00051D1D"/>
    <w:rsid w:val="00051DCF"/>
    <w:rsid w:val="00051F0D"/>
    <w:rsid w:val="00052658"/>
    <w:rsid w:val="00052BFE"/>
    <w:rsid w:val="00052F5D"/>
    <w:rsid w:val="00052F67"/>
    <w:rsid w:val="0005307E"/>
    <w:rsid w:val="0005324B"/>
    <w:rsid w:val="000534EF"/>
    <w:rsid w:val="00053969"/>
    <w:rsid w:val="00053A82"/>
    <w:rsid w:val="00053C4D"/>
    <w:rsid w:val="00053D07"/>
    <w:rsid w:val="00053EF1"/>
    <w:rsid w:val="0005429D"/>
    <w:rsid w:val="0005480E"/>
    <w:rsid w:val="00054960"/>
    <w:rsid w:val="000549DB"/>
    <w:rsid w:val="00054C2C"/>
    <w:rsid w:val="00054DE8"/>
    <w:rsid w:val="00054DF7"/>
    <w:rsid w:val="000550C2"/>
    <w:rsid w:val="00055279"/>
    <w:rsid w:val="0005531A"/>
    <w:rsid w:val="00055640"/>
    <w:rsid w:val="00055CB8"/>
    <w:rsid w:val="00055E7E"/>
    <w:rsid w:val="00055E85"/>
    <w:rsid w:val="0005618C"/>
    <w:rsid w:val="00056249"/>
    <w:rsid w:val="00056495"/>
    <w:rsid w:val="000565E7"/>
    <w:rsid w:val="000566C4"/>
    <w:rsid w:val="00056B3A"/>
    <w:rsid w:val="00057370"/>
    <w:rsid w:val="0005757A"/>
    <w:rsid w:val="000576B9"/>
    <w:rsid w:val="0006025C"/>
    <w:rsid w:val="00060399"/>
    <w:rsid w:val="000607B5"/>
    <w:rsid w:val="0006087E"/>
    <w:rsid w:val="00060B7B"/>
    <w:rsid w:val="000610E3"/>
    <w:rsid w:val="00061178"/>
    <w:rsid w:val="00061267"/>
    <w:rsid w:val="00061651"/>
    <w:rsid w:val="00061718"/>
    <w:rsid w:val="000619C4"/>
    <w:rsid w:val="00061A2C"/>
    <w:rsid w:val="00061B50"/>
    <w:rsid w:val="00061D26"/>
    <w:rsid w:val="000627C7"/>
    <w:rsid w:val="00062A3E"/>
    <w:rsid w:val="00062CF6"/>
    <w:rsid w:val="00062D24"/>
    <w:rsid w:val="00062F53"/>
    <w:rsid w:val="0006340E"/>
    <w:rsid w:val="0006360E"/>
    <w:rsid w:val="000637E5"/>
    <w:rsid w:val="00063809"/>
    <w:rsid w:val="0006384E"/>
    <w:rsid w:val="00063862"/>
    <w:rsid w:val="00063977"/>
    <w:rsid w:val="00063C39"/>
    <w:rsid w:val="00064196"/>
    <w:rsid w:val="00064517"/>
    <w:rsid w:val="00064752"/>
    <w:rsid w:val="00064888"/>
    <w:rsid w:val="000649B4"/>
    <w:rsid w:val="00064AF3"/>
    <w:rsid w:val="00065265"/>
    <w:rsid w:val="0006581E"/>
    <w:rsid w:val="00065977"/>
    <w:rsid w:val="00065EA1"/>
    <w:rsid w:val="0006643B"/>
    <w:rsid w:val="00066892"/>
    <w:rsid w:val="000668C8"/>
    <w:rsid w:val="0006693C"/>
    <w:rsid w:val="0006698F"/>
    <w:rsid w:val="00066EA1"/>
    <w:rsid w:val="00066FFD"/>
    <w:rsid w:val="00067065"/>
    <w:rsid w:val="00067293"/>
    <w:rsid w:val="0006736D"/>
    <w:rsid w:val="0007016E"/>
    <w:rsid w:val="00070312"/>
    <w:rsid w:val="00070A98"/>
    <w:rsid w:val="0007103D"/>
    <w:rsid w:val="000710F8"/>
    <w:rsid w:val="0007111D"/>
    <w:rsid w:val="000712AF"/>
    <w:rsid w:val="000713D1"/>
    <w:rsid w:val="000717DF"/>
    <w:rsid w:val="00071C6E"/>
    <w:rsid w:val="00072030"/>
    <w:rsid w:val="00072724"/>
    <w:rsid w:val="00072FCC"/>
    <w:rsid w:val="00073223"/>
    <w:rsid w:val="00073BB2"/>
    <w:rsid w:val="00073E5B"/>
    <w:rsid w:val="00073E75"/>
    <w:rsid w:val="00073EEC"/>
    <w:rsid w:val="00074069"/>
    <w:rsid w:val="0007413F"/>
    <w:rsid w:val="0007455E"/>
    <w:rsid w:val="0007457A"/>
    <w:rsid w:val="000745A7"/>
    <w:rsid w:val="0007460E"/>
    <w:rsid w:val="00074712"/>
    <w:rsid w:val="000747E7"/>
    <w:rsid w:val="00074C73"/>
    <w:rsid w:val="00074C9D"/>
    <w:rsid w:val="00074CEF"/>
    <w:rsid w:val="00074D30"/>
    <w:rsid w:val="00074D5E"/>
    <w:rsid w:val="00074DEF"/>
    <w:rsid w:val="00074E43"/>
    <w:rsid w:val="00074E5A"/>
    <w:rsid w:val="00074FD9"/>
    <w:rsid w:val="000751BC"/>
    <w:rsid w:val="000751E3"/>
    <w:rsid w:val="000754CE"/>
    <w:rsid w:val="00075739"/>
    <w:rsid w:val="000757BA"/>
    <w:rsid w:val="00075858"/>
    <w:rsid w:val="000760DD"/>
    <w:rsid w:val="00076403"/>
    <w:rsid w:val="000764CF"/>
    <w:rsid w:val="00076D01"/>
    <w:rsid w:val="00077192"/>
    <w:rsid w:val="00077348"/>
    <w:rsid w:val="00077720"/>
    <w:rsid w:val="00077796"/>
    <w:rsid w:val="00077DDB"/>
    <w:rsid w:val="00077EFB"/>
    <w:rsid w:val="00077FA3"/>
    <w:rsid w:val="000804E8"/>
    <w:rsid w:val="0008054E"/>
    <w:rsid w:val="000806D6"/>
    <w:rsid w:val="000809F5"/>
    <w:rsid w:val="00080AB5"/>
    <w:rsid w:val="00080B9F"/>
    <w:rsid w:val="00080D08"/>
    <w:rsid w:val="00081425"/>
    <w:rsid w:val="00081ABF"/>
    <w:rsid w:val="000820AA"/>
    <w:rsid w:val="00082194"/>
    <w:rsid w:val="000826B5"/>
    <w:rsid w:val="000827C8"/>
    <w:rsid w:val="0008296F"/>
    <w:rsid w:val="00082B99"/>
    <w:rsid w:val="00082F5D"/>
    <w:rsid w:val="00083492"/>
    <w:rsid w:val="00083564"/>
    <w:rsid w:val="000838F0"/>
    <w:rsid w:val="00083995"/>
    <w:rsid w:val="00083B3D"/>
    <w:rsid w:val="00083BE5"/>
    <w:rsid w:val="00083D3D"/>
    <w:rsid w:val="00083FA4"/>
    <w:rsid w:val="00084119"/>
    <w:rsid w:val="00084198"/>
    <w:rsid w:val="0008485D"/>
    <w:rsid w:val="00084A69"/>
    <w:rsid w:val="00084AD5"/>
    <w:rsid w:val="00084D82"/>
    <w:rsid w:val="0008511F"/>
    <w:rsid w:val="0008532E"/>
    <w:rsid w:val="000855E4"/>
    <w:rsid w:val="00085BB2"/>
    <w:rsid w:val="00085BB9"/>
    <w:rsid w:val="00085BD7"/>
    <w:rsid w:val="0008611F"/>
    <w:rsid w:val="000863F6"/>
    <w:rsid w:val="00086893"/>
    <w:rsid w:val="00086919"/>
    <w:rsid w:val="00086B53"/>
    <w:rsid w:val="00086CDE"/>
    <w:rsid w:val="00087101"/>
    <w:rsid w:val="000871B4"/>
    <w:rsid w:val="00087670"/>
    <w:rsid w:val="00087751"/>
    <w:rsid w:val="00087E21"/>
    <w:rsid w:val="00087F9A"/>
    <w:rsid w:val="00090168"/>
    <w:rsid w:val="00090174"/>
    <w:rsid w:val="00090802"/>
    <w:rsid w:val="0009080C"/>
    <w:rsid w:val="00090A55"/>
    <w:rsid w:val="00090DD6"/>
    <w:rsid w:val="00090FE6"/>
    <w:rsid w:val="000916E1"/>
    <w:rsid w:val="00091982"/>
    <w:rsid w:val="00091BBC"/>
    <w:rsid w:val="00091D6E"/>
    <w:rsid w:val="00091EBA"/>
    <w:rsid w:val="0009206F"/>
    <w:rsid w:val="000921AC"/>
    <w:rsid w:val="00092264"/>
    <w:rsid w:val="00092408"/>
    <w:rsid w:val="0009287E"/>
    <w:rsid w:val="0009291F"/>
    <w:rsid w:val="00092AE0"/>
    <w:rsid w:val="00092B2F"/>
    <w:rsid w:val="000930A9"/>
    <w:rsid w:val="0009318F"/>
    <w:rsid w:val="00093462"/>
    <w:rsid w:val="000935C5"/>
    <w:rsid w:val="00093719"/>
    <w:rsid w:val="00093AA1"/>
    <w:rsid w:val="00093B49"/>
    <w:rsid w:val="00093C41"/>
    <w:rsid w:val="00094231"/>
    <w:rsid w:val="000942B5"/>
    <w:rsid w:val="000945E5"/>
    <w:rsid w:val="000948CB"/>
    <w:rsid w:val="00094B17"/>
    <w:rsid w:val="00094BD5"/>
    <w:rsid w:val="00094C5E"/>
    <w:rsid w:val="00094CD7"/>
    <w:rsid w:val="00094DAE"/>
    <w:rsid w:val="000953A2"/>
    <w:rsid w:val="0009542F"/>
    <w:rsid w:val="000954F3"/>
    <w:rsid w:val="0009572E"/>
    <w:rsid w:val="000957C9"/>
    <w:rsid w:val="0009588E"/>
    <w:rsid w:val="0009592D"/>
    <w:rsid w:val="00095BD5"/>
    <w:rsid w:val="00095C7F"/>
    <w:rsid w:val="000960A8"/>
    <w:rsid w:val="000960AC"/>
    <w:rsid w:val="000963BA"/>
    <w:rsid w:val="000964FE"/>
    <w:rsid w:val="0009688B"/>
    <w:rsid w:val="00096930"/>
    <w:rsid w:val="00096CA3"/>
    <w:rsid w:val="0009708F"/>
    <w:rsid w:val="0009739E"/>
    <w:rsid w:val="00097578"/>
    <w:rsid w:val="00097649"/>
    <w:rsid w:val="00097902"/>
    <w:rsid w:val="00097AF2"/>
    <w:rsid w:val="00097B39"/>
    <w:rsid w:val="00097B68"/>
    <w:rsid w:val="00097C70"/>
    <w:rsid w:val="00097D1B"/>
    <w:rsid w:val="000A00E1"/>
    <w:rsid w:val="000A01C0"/>
    <w:rsid w:val="000A022B"/>
    <w:rsid w:val="000A03AE"/>
    <w:rsid w:val="000A0570"/>
    <w:rsid w:val="000A0838"/>
    <w:rsid w:val="000A0C48"/>
    <w:rsid w:val="000A10E8"/>
    <w:rsid w:val="000A10EB"/>
    <w:rsid w:val="000A158B"/>
    <w:rsid w:val="000A16F0"/>
    <w:rsid w:val="000A1E81"/>
    <w:rsid w:val="000A1ECF"/>
    <w:rsid w:val="000A21F3"/>
    <w:rsid w:val="000A2777"/>
    <w:rsid w:val="000A277D"/>
    <w:rsid w:val="000A2BD1"/>
    <w:rsid w:val="000A2F87"/>
    <w:rsid w:val="000A315D"/>
    <w:rsid w:val="000A34E3"/>
    <w:rsid w:val="000A35EF"/>
    <w:rsid w:val="000A3760"/>
    <w:rsid w:val="000A37E8"/>
    <w:rsid w:val="000A38DD"/>
    <w:rsid w:val="000A3A3E"/>
    <w:rsid w:val="000A3B4F"/>
    <w:rsid w:val="000A3D08"/>
    <w:rsid w:val="000A4139"/>
    <w:rsid w:val="000A4266"/>
    <w:rsid w:val="000A429A"/>
    <w:rsid w:val="000A432B"/>
    <w:rsid w:val="000A4385"/>
    <w:rsid w:val="000A4623"/>
    <w:rsid w:val="000A4681"/>
    <w:rsid w:val="000A46CA"/>
    <w:rsid w:val="000A4BA4"/>
    <w:rsid w:val="000A4E31"/>
    <w:rsid w:val="000A54E6"/>
    <w:rsid w:val="000A5599"/>
    <w:rsid w:val="000A58A5"/>
    <w:rsid w:val="000A5AC2"/>
    <w:rsid w:val="000A5BF6"/>
    <w:rsid w:val="000A5FF2"/>
    <w:rsid w:val="000A609F"/>
    <w:rsid w:val="000A61D3"/>
    <w:rsid w:val="000A61D7"/>
    <w:rsid w:val="000A62A2"/>
    <w:rsid w:val="000A631D"/>
    <w:rsid w:val="000A64C5"/>
    <w:rsid w:val="000A656F"/>
    <w:rsid w:val="000A66A6"/>
    <w:rsid w:val="000A6850"/>
    <w:rsid w:val="000A6A55"/>
    <w:rsid w:val="000A704B"/>
    <w:rsid w:val="000A7368"/>
    <w:rsid w:val="000A7538"/>
    <w:rsid w:val="000A7682"/>
    <w:rsid w:val="000A7712"/>
    <w:rsid w:val="000A78D2"/>
    <w:rsid w:val="000A7A6D"/>
    <w:rsid w:val="000A7D1D"/>
    <w:rsid w:val="000A7E72"/>
    <w:rsid w:val="000A7EA4"/>
    <w:rsid w:val="000A7F72"/>
    <w:rsid w:val="000B025E"/>
    <w:rsid w:val="000B0347"/>
    <w:rsid w:val="000B0453"/>
    <w:rsid w:val="000B0609"/>
    <w:rsid w:val="000B08C4"/>
    <w:rsid w:val="000B15E4"/>
    <w:rsid w:val="000B19F5"/>
    <w:rsid w:val="000B1BD4"/>
    <w:rsid w:val="000B1BEA"/>
    <w:rsid w:val="000B2010"/>
    <w:rsid w:val="000B214B"/>
    <w:rsid w:val="000B2241"/>
    <w:rsid w:val="000B2437"/>
    <w:rsid w:val="000B2551"/>
    <w:rsid w:val="000B2599"/>
    <w:rsid w:val="000B28F4"/>
    <w:rsid w:val="000B2923"/>
    <w:rsid w:val="000B294A"/>
    <w:rsid w:val="000B2A10"/>
    <w:rsid w:val="000B2D70"/>
    <w:rsid w:val="000B2D8A"/>
    <w:rsid w:val="000B2DA0"/>
    <w:rsid w:val="000B2FF2"/>
    <w:rsid w:val="000B3427"/>
    <w:rsid w:val="000B36AC"/>
    <w:rsid w:val="000B3775"/>
    <w:rsid w:val="000B3843"/>
    <w:rsid w:val="000B3AB4"/>
    <w:rsid w:val="000B3B01"/>
    <w:rsid w:val="000B3BD2"/>
    <w:rsid w:val="000B3C81"/>
    <w:rsid w:val="000B3E27"/>
    <w:rsid w:val="000B435C"/>
    <w:rsid w:val="000B4688"/>
    <w:rsid w:val="000B4751"/>
    <w:rsid w:val="000B5124"/>
    <w:rsid w:val="000B53CC"/>
    <w:rsid w:val="000B558E"/>
    <w:rsid w:val="000B55AB"/>
    <w:rsid w:val="000B5A25"/>
    <w:rsid w:val="000B621B"/>
    <w:rsid w:val="000B6926"/>
    <w:rsid w:val="000B753D"/>
    <w:rsid w:val="000B757E"/>
    <w:rsid w:val="000B78F5"/>
    <w:rsid w:val="000B79B3"/>
    <w:rsid w:val="000B7C27"/>
    <w:rsid w:val="000B7E3F"/>
    <w:rsid w:val="000B7EC7"/>
    <w:rsid w:val="000B7ED8"/>
    <w:rsid w:val="000C0710"/>
    <w:rsid w:val="000C072B"/>
    <w:rsid w:val="000C0734"/>
    <w:rsid w:val="000C08C2"/>
    <w:rsid w:val="000C0C17"/>
    <w:rsid w:val="000C0E06"/>
    <w:rsid w:val="000C0EC8"/>
    <w:rsid w:val="000C0F2E"/>
    <w:rsid w:val="000C108B"/>
    <w:rsid w:val="000C10AD"/>
    <w:rsid w:val="000C1191"/>
    <w:rsid w:val="000C14E2"/>
    <w:rsid w:val="000C1AD7"/>
    <w:rsid w:val="000C1E42"/>
    <w:rsid w:val="000C265A"/>
    <w:rsid w:val="000C28B3"/>
    <w:rsid w:val="000C294D"/>
    <w:rsid w:val="000C2D9D"/>
    <w:rsid w:val="000C2E57"/>
    <w:rsid w:val="000C2F3C"/>
    <w:rsid w:val="000C307A"/>
    <w:rsid w:val="000C36D2"/>
    <w:rsid w:val="000C3B3E"/>
    <w:rsid w:val="000C3E07"/>
    <w:rsid w:val="000C3FA7"/>
    <w:rsid w:val="000C4029"/>
    <w:rsid w:val="000C410E"/>
    <w:rsid w:val="000C41A2"/>
    <w:rsid w:val="000C4324"/>
    <w:rsid w:val="000C44DE"/>
    <w:rsid w:val="000C49A0"/>
    <w:rsid w:val="000C4B3F"/>
    <w:rsid w:val="000C510E"/>
    <w:rsid w:val="000C53CD"/>
    <w:rsid w:val="000C541E"/>
    <w:rsid w:val="000C5C42"/>
    <w:rsid w:val="000C5E26"/>
    <w:rsid w:val="000C6816"/>
    <w:rsid w:val="000C686E"/>
    <w:rsid w:val="000C6B52"/>
    <w:rsid w:val="000C6DFB"/>
    <w:rsid w:val="000C753C"/>
    <w:rsid w:val="000C75B6"/>
    <w:rsid w:val="000C761A"/>
    <w:rsid w:val="000C7BB1"/>
    <w:rsid w:val="000C7D2F"/>
    <w:rsid w:val="000C7F38"/>
    <w:rsid w:val="000C7FB7"/>
    <w:rsid w:val="000C7FED"/>
    <w:rsid w:val="000D0031"/>
    <w:rsid w:val="000D025A"/>
    <w:rsid w:val="000D025B"/>
    <w:rsid w:val="000D077D"/>
    <w:rsid w:val="000D0DE2"/>
    <w:rsid w:val="000D0E55"/>
    <w:rsid w:val="000D10CD"/>
    <w:rsid w:val="000D153F"/>
    <w:rsid w:val="000D159E"/>
    <w:rsid w:val="000D15CA"/>
    <w:rsid w:val="000D15E5"/>
    <w:rsid w:val="000D16EA"/>
    <w:rsid w:val="000D18D9"/>
    <w:rsid w:val="000D1D4D"/>
    <w:rsid w:val="000D2044"/>
    <w:rsid w:val="000D2064"/>
    <w:rsid w:val="000D2237"/>
    <w:rsid w:val="000D2279"/>
    <w:rsid w:val="000D229D"/>
    <w:rsid w:val="000D2535"/>
    <w:rsid w:val="000D2541"/>
    <w:rsid w:val="000D25B7"/>
    <w:rsid w:val="000D26B8"/>
    <w:rsid w:val="000D2782"/>
    <w:rsid w:val="000D2868"/>
    <w:rsid w:val="000D2888"/>
    <w:rsid w:val="000D28DF"/>
    <w:rsid w:val="000D2A45"/>
    <w:rsid w:val="000D2AAF"/>
    <w:rsid w:val="000D2BB9"/>
    <w:rsid w:val="000D2DCA"/>
    <w:rsid w:val="000D3557"/>
    <w:rsid w:val="000D35AA"/>
    <w:rsid w:val="000D3619"/>
    <w:rsid w:val="000D3762"/>
    <w:rsid w:val="000D3B6A"/>
    <w:rsid w:val="000D3F0D"/>
    <w:rsid w:val="000D3FBF"/>
    <w:rsid w:val="000D424B"/>
    <w:rsid w:val="000D4262"/>
    <w:rsid w:val="000D4428"/>
    <w:rsid w:val="000D4451"/>
    <w:rsid w:val="000D471F"/>
    <w:rsid w:val="000D4737"/>
    <w:rsid w:val="000D47D7"/>
    <w:rsid w:val="000D4CEA"/>
    <w:rsid w:val="000D4FD7"/>
    <w:rsid w:val="000D53F7"/>
    <w:rsid w:val="000D593F"/>
    <w:rsid w:val="000D5F37"/>
    <w:rsid w:val="000D61AC"/>
    <w:rsid w:val="000D62D5"/>
    <w:rsid w:val="000D62D7"/>
    <w:rsid w:val="000D648B"/>
    <w:rsid w:val="000D6AD8"/>
    <w:rsid w:val="000D7207"/>
    <w:rsid w:val="000D757A"/>
    <w:rsid w:val="000D77CF"/>
    <w:rsid w:val="000D7A5C"/>
    <w:rsid w:val="000D7C26"/>
    <w:rsid w:val="000D7D81"/>
    <w:rsid w:val="000E05FC"/>
    <w:rsid w:val="000E08B7"/>
    <w:rsid w:val="000E096A"/>
    <w:rsid w:val="000E0E0E"/>
    <w:rsid w:val="000E1116"/>
    <w:rsid w:val="000E123C"/>
    <w:rsid w:val="000E1390"/>
    <w:rsid w:val="000E13D6"/>
    <w:rsid w:val="000E1524"/>
    <w:rsid w:val="000E1650"/>
    <w:rsid w:val="000E1681"/>
    <w:rsid w:val="000E18EE"/>
    <w:rsid w:val="000E1A27"/>
    <w:rsid w:val="000E1A5B"/>
    <w:rsid w:val="000E1F44"/>
    <w:rsid w:val="000E20F8"/>
    <w:rsid w:val="000E2A8A"/>
    <w:rsid w:val="000E2D45"/>
    <w:rsid w:val="000E2EC3"/>
    <w:rsid w:val="000E2F66"/>
    <w:rsid w:val="000E3075"/>
    <w:rsid w:val="000E3195"/>
    <w:rsid w:val="000E3757"/>
    <w:rsid w:val="000E3958"/>
    <w:rsid w:val="000E3B90"/>
    <w:rsid w:val="000E3BEF"/>
    <w:rsid w:val="000E3F91"/>
    <w:rsid w:val="000E4184"/>
    <w:rsid w:val="000E42F0"/>
    <w:rsid w:val="000E455F"/>
    <w:rsid w:val="000E4904"/>
    <w:rsid w:val="000E4C0F"/>
    <w:rsid w:val="000E4DC2"/>
    <w:rsid w:val="000E5176"/>
    <w:rsid w:val="000E5267"/>
    <w:rsid w:val="000E5386"/>
    <w:rsid w:val="000E5807"/>
    <w:rsid w:val="000E5A46"/>
    <w:rsid w:val="000E5A65"/>
    <w:rsid w:val="000E5A68"/>
    <w:rsid w:val="000E5E50"/>
    <w:rsid w:val="000E5E85"/>
    <w:rsid w:val="000E62E4"/>
    <w:rsid w:val="000E64D6"/>
    <w:rsid w:val="000E6565"/>
    <w:rsid w:val="000E6CFC"/>
    <w:rsid w:val="000E6E28"/>
    <w:rsid w:val="000E6EFB"/>
    <w:rsid w:val="000E703B"/>
    <w:rsid w:val="000E749B"/>
    <w:rsid w:val="000E79A5"/>
    <w:rsid w:val="000E7D33"/>
    <w:rsid w:val="000E7D79"/>
    <w:rsid w:val="000F009A"/>
    <w:rsid w:val="000F01F8"/>
    <w:rsid w:val="000F0506"/>
    <w:rsid w:val="000F096A"/>
    <w:rsid w:val="000F0BA0"/>
    <w:rsid w:val="000F0DED"/>
    <w:rsid w:val="000F0F05"/>
    <w:rsid w:val="000F116C"/>
    <w:rsid w:val="000F11CA"/>
    <w:rsid w:val="000F145A"/>
    <w:rsid w:val="000F147E"/>
    <w:rsid w:val="000F1647"/>
    <w:rsid w:val="000F1662"/>
    <w:rsid w:val="000F18F5"/>
    <w:rsid w:val="000F1B25"/>
    <w:rsid w:val="000F1F50"/>
    <w:rsid w:val="000F285C"/>
    <w:rsid w:val="000F2A02"/>
    <w:rsid w:val="000F2A46"/>
    <w:rsid w:val="000F2ABD"/>
    <w:rsid w:val="000F2D93"/>
    <w:rsid w:val="000F2E3B"/>
    <w:rsid w:val="000F30B7"/>
    <w:rsid w:val="000F30BC"/>
    <w:rsid w:val="000F32B6"/>
    <w:rsid w:val="000F36EC"/>
    <w:rsid w:val="000F3930"/>
    <w:rsid w:val="000F4139"/>
    <w:rsid w:val="000F4323"/>
    <w:rsid w:val="000F43C4"/>
    <w:rsid w:val="000F44C5"/>
    <w:rsid w:val="000F45BE"/>
    <w:rsid w:val="000F4765"/>
    <w:rsid w:val="000F480B"/>
    <w:rsid w:val="000F4DBE"/>
    <w:rsid w:val="000F4EE2"/>
    <w:rsid w:val="000F54D0"/>
    <w:rsid w:val="000F54D9"/>
    <w:rsid w:val="000F5596"/>
    <w:rsid w:val="000F55C5"/>
    <w:rsid w:val="000F57CF"/>
    <w:rsid w:val="000F57E9"/>
    <w:rsid w:val="000F5B71"/>
    <w:rsid w:val="000F645F"/>
    <w:rsid w:val="000F677A"/>
    <w:rsid w:val="000F6A28"/>
    <w:rsid w:val="000F6CCE"/>
    <w:rsid w:val="000F74E3"/>
    <w:rsid w:val="000F776C"/>
    <w:rsid w:val="000F7782"/>
    <w:rsid w:val="000F796E"/>
    <w:rsid w:val="000F7A1B"/>
    <w:rsid w:val="000F7E26"/>
    <w:rsid w:val="00100064"/>
    <w:rsid w:val="001002FC"/>
    <w:rsid w:val="001008E1"/>
    <w:rsid w:val="00100927"/>
    <w:rsid w:val="00100978"/>
    <w:rsid w:val="00100A32"/>
    <w:rsid w:val="00100AA2"/>
    <w:rsid w:val="00100CE7"/>
    <w:rsid w:val="0010105C"/>
    <w:rsid w:val="00101296"/>
    <w:rsid w:val="00101360"/>
    <w:rsid w:val="001014D3"/>
    <w:rsid w:val="0010222F"/>
    <w:rsid w:val="0010230F"/>
    <w:rsid w:val="00102704"/>
    <w:rsid w:val="0010285D"/>
    <w:rsid w:val="0010285F"/>
    <w:rsid w:val="00102963"/>
    <w:rsid w:val="00102DD1"/>
    <w:rsid w:val="0010336E"/>
    <w:rsid w:val="001033AF"/>
    <w:rsid w:val="00103432"/>
    <w:rsid w:val="001035D7"/>
    <w:rsid w:val="0010370A"/>
    <w:rsid w:val="00103A10"/>
    <w:rsid w:val="00104040"/>
    <w:rsid w:val="00104336"/>
    <w:rsid w:val="0010443E"/>
    <w:rsid w:val="001046A0"/>
    <w:rsid w:val="00104B3F"/>
    <w:rsid w:val="00104BD2"/>
    <w:rsid w:val="00104D11"/>
    <w:rsid w:val="00104FCB"/>
    <w:rsid w:val="00105351"/>
    <w:rsid w:val="001053E4"/>
    <w:rsid w:val="001056F5"/>
    <w:rsid w:val="00105A82"/>
    <w:rsid w:val="00105C49"/>
    <w:rsid w:val="00105D1E"/>
    <w:rsid w:val="00105EE4"/>
    <w:rsid w:val="001064F9"/>
    <w:rsid w:val="001065CB"/>
    <w:rsid w:val="00106939"/>
    <w:rsid w:val="0010696D"/>
    <w:rsid w:val="00106A1E"/>
    <w:rsid w:val="00106CD0"/>
    <w:rsid w:val="00106D19"/>
    <w:rsid w:val="00106EE7"/>
    <w:rsid w:val="00107291"/>
    <w:rsid w:val="001072A9"/>
    <w:rsid w:val="001072C7"/>
    <w:rsid w:val="00107365"/>
    <w:rsid w:val="00107552"/>
    <w:rsid w:val="00107827"/>
    <w:rsid w:val="0010799C"/>
    <w:rsid w:val="00107B1E"/>
    <w:rsid w:val="001106C0"/>
    <w:rsid w:val="0011090F"/>
    <w:rsid w:val="00110A91"/>
    <w:rsid w:val="00110FE5"/>
    <w:rsid w:val="0011107F"/>
    <w:rsid w:val="00111772"/>
    <w:rsid w:val="0011198A"/>
    <w:rsid w:val="00111EEE"/>
    <w:rsid w:val="00112152"/>
    <w:rsid w:val="00112359"/>
    <w:rsid w:val="00112448"/>
    <w:rsid w:val="00112464"/>
    <w:rsid w:val="001126E5"/>
    <w:rsid w:val="001127DE"/>
    <w:rsid w:val="0011294A"/>
    <w:rsid w:val="00112A67"/>
    <w:rsid w:val="00112B45"/>
    <w:rsid w:val="00112BC5"/>
    <w:rsid w:val="00112E00"/>
    <w:rsid w:val="00112E56"/>
    <w:rsid w:val="0011353D"/>
    <w:rsid w:val="0011373B"/>
    <w:rsid w:val="001137AE"/>
    <w:rsid w:val="00113E7C"/>
    <w:rsid w:val="00114068"/>
    <w:rsid w:val="00114206"/>
    <w:rsid w:val="0011434C"/>
    <w:rsid w:val="001149EC"/>
    <w:rsid w:val="00114A0E"/>
    <w:rsid w:val="00114E4E"/>
    <w:rsid w:val="00114E83"/>
    <w:rsid w:val="001154BB"/>
    <w:rsid w:val="001154C8"/>
    <w:rsid w:val="001154CA"/>
    <w:rsid w:val="0011577C"/>
    <w:rsid w:val="00115884"/>
    <w:rsid w:val="0011596C"/>
    <w:rsid w:val="00115A89"/>
    <w:rsid w:val="00115ABE"/>
    <w:rsid w:val="00115AF8"/>
    <w:rsid w:val="00115DD2"/>
    <w:rsid w:val="00116116"/>
    <w:rsid w:val="001162B0"/>
    <w:rsid w:val="001165CC"/>
    <w:rsid w:val="00116A41"/>
    <w:rsid w:val="00116D6F"/>
    <w:rsid w:val="00116E5A"/>
    <w:rsid w:val="00117040"/>
    <w:rsid w:val="001175F9"/>
    <w:rsid w:val="00117695"/>
    <w:rsid w:val="001176D2"/>
    <w:rsid w:val="00117711"/>
    <w:rsid w:val="0011799B"/>
    <w:rsid w:val="00117E51"/>
    <w:rsid w:val="00117F9F"/>
    <w:rsid w:val="0012021D"/>
    <w:rsid w:val="0012023F"/>
    <w:rsid w:val="001202CE"/>
    <w:rsid w:val="001204AF"/>
    <w:rsid w:val="00120657"/>
    <w:rsid w:val="001206E9"/>
    <w:rsid w:val="00120846"/>
    <w:rsid w:val="0012113A"/>
    <w:rsid w:val="00121348"/>
    <w:rsid w:val="001215FB"/>
    <w:rsid w:val="001216B6"/>
    <w:rsid w:val="00121883"/>
    <w:rsid w:val="00121F96"/>
    <w:rsid w:val="001220CA"/>
    <w:rsid w:val="00122592"/>
    <w:rsid w:val="001226AF"/>
    <w:rsid w:val="001227DF"/>
    <w:rsid w:val="00122C56"/>
    <w:rsid w:val="00122FDB"/>
    <w:rsid w:val="00123136"/>
    <w:rsid w:val="001231BC"/>
    <w:rsid w:val="00123794"/>
    <w:rsid w:val="001239BB"/>
    <w:rsid w:val="001239BC"/>
    <w:rsid w:val="00123A33"/>
    <w:rsid w:val="00123C0C"/>
    <w:rsid w:val="00124032"/>
    <w:rsid w:val="001240BE"/>
    <w:rsid w:val="00124212"/>
    <w:rsid w:val="00124464"/>
    <w:rsid w:val="001247E3"/>
    <w:rsid w:val="001247FF"/>
    <w:rsid w:val="00124A1C"/>
    <w:rsid w:val="00124F30"/>
    <w:rsid w:val="00125211"/>
    <w:rsid w:val="00125512"/>
    <w:rsid w:val="00125613"/>
    <w:rsid w:val="00125754"/>
    <w:rsid w:val="0012580F"/>
    <w:rsid w:val="0012582D"/>
    <w:rsid w:val="001259C2"/>
    <w:rsid w:val="001259D1"/>
    <w:rsid w:val="00125D08"/>
    <w:rsid w:val="00126033"/>
    <w:rsid w:val="0012611B"/>
    <w:rsid w:val="0012662D"/>
    <w:rsid w:val="00126831"/>
    <w:rsid w:val="001268BD"/>
    <w:rsid w:val="0012697B"/>
    <w:rsid w:val="00126AAD"/>
    <w:rsid w:val="00126CB4"/>
    <w:rsid w:val="001270EC"/>
    <w:rsid w:val="00127227"/>
    <w:rsid w:val="00127245"/>
    <w:rsid w:val="00127381"/>
    <w:rsid w:val="001273C0"/>
    <w:rsid w:val="001273E8"/>
    <w:rsid w:val="00127408"/>
    <w:rsid w:val="001276E1"/>
    <w:rsid w:val="00127AFD"/>
    <w:rsid w:val="00127B55"/>
    <w:rsid w:val="00127C29"/>
    <w:rsid w:val="00127D1A"/>
    <w:rsid w:val="00127EE7"/>
    <w:rsid w:val="00130184"/>
    <w:rsid w:val="0013038B"/>
    <w:rsid w:val="00130416"/>
    <w:rsid w:val="00130606"/>
    <w:rsid w:val="001306CC"/>
    <w:rsid w:val="00130986"/>
    <w:rsid w:val="00130EE7"/>
    <w:rsid w:val="00131455"/>
    <w:rsid w:val="0013174D"/>
    <w:rsid w:val="0013185E"/>
    <w:rsid w:val="001318B5"/>
    <w:rsid w:val="001318DC"/>
    <w:rsid w:val="00131A45"/>
    <w:rsid w:val="00131A50"/>
    <w:rsid w:val="00131D09"/>
    <w:rsid w:val="00131E01"/>
    <w:rsid w:val="001328A3"/>
    <w:rsid w:val="00132907"/>
    <w:rsid w:val="00132A00"/>
    <w:rsid w:val="00132A32"/>
    <w:rsid w:val="00132FC1"/>
    <w:rsid w:val="0013304F"/>
    <w:rsid w:val="00133202"/>
    <w:rsid w:val="001333E2"/>
    <w:rsid w:val="00133B97"/>
    <w:rsid w:val="00134725"/>
    <w:rsid w:val="001348FB"/>
    <w:rsid w:val="00134D01"/>
    <w:rsid w:val="001353A3"/>
    <w:rsid w:val="001353A8"/>
    <w:rsid w:val="0013560D"/>
    <w:rsid w:val="001358A0"/>
    <w:rsid w:val="00135A33"/>
    <w:rsid w:val="00136443"/>
    <w:rsid w:val="00136586"/>
    <w:rsid w:val="00136592"/>
    <w:rsid w:val="001365D9"/>
    <w:rsid w:val="00136935"/>
    <w:rsid w:val="00136994"/>
    <w:rsid w:val="001373E2"/>
    <w:rsid w:val="0013746B"/>
    <w:rsid w:val="00137790"/>
    <w:rsid w:val="00137830"/>
    <w:rsid w:val="00137B19"/>
    <w:rsid w:val="00137C83"/>
    <w:rsid w:val="00137D86"/>
    <w:rsid w:val="00137EE0"/>
    <w:rsid w:val="001401DB"/>
    <w:rsid w:val="001407A8"/>
    <w:rsid w:val="001407DC"/>
    <w:rsid w:val="00140985"/>
    <w:rsid w:val="001409E5"/>
    <w:rsid w:val="00140EB3"/>
    <w:rsid w:val="0014107C"/>
    <w:rsid w:val="001412E7"/>
    <w:rsid w:val="00141478"/>
    <w:rsid w:val="001415F9"/>
    <w:rsid w:val="001418D4"/>
    <w:rsid w:val="00141981"/>
    <w:rsid w:val="00142194"/>
    <w:rsid w:val="0014230B"/>
    <w:rsid w:val="00142506"/>
    <w:rsid w:val="00142548"/>
    <w:rsid w:val="00142585"/>
    <w:rsid w:val="001427BC"/>
    <w:rsid w:val="00142920"/>
    <w:rsid w:val="00142A34"/>
    <w:rsid w:val="00142ACD"/>
    <w:rsid w:val="00142B68"/>
    <w:rsid w:val="00143284"/>
    <w:rsid w:val="00143477"/>
    <w:rsid w:val="00143478"/>
    <w:rsid w:val="00143C5A"/>
    <w:rsid w:val="00143E82"/>
    <w:rsid w:val="00143F69"/>
    <w:rsid w:val="00144043"/>
    <w:rsid w:val="0014438E"/>
    <w:rsid w:val="00144853"/>
    <w:rsid w:val="001448AB"/>
    <w:rsid w:val="00144B80"/>
    <w:rsid w:val="00144DE5"/>
    <w:rsid w:val="00144E72"/>
    <w:rsid w:val="00145102"/>
    <w:rsid w:val="001452D5"/>
    <w:rsid w:val="00145534"/>
    <w:rsid w:val="00145B03"/>
    <w:rsid w:val="00145B68"/>
    <w:rsid w:val="00145CCD"/>
    <w:rsid w:val="00145E07"/>
    <w:rsid w:val="001460FB"/>
    <w:rsid w:val="00146397"/>
    <w:rsid w:val="00146BF0"/>
    <w:rsid w:val="00147255"/>
    <w:rsid w:val="001476EA"/>
    <w:rsid w:val="00147992"/>
    <w:rsid w:val="00147A2D"/>
    <w:rsid w:val="00147D84"/>
    <w:rsid w:val="00150CD1"/>
    <w:rsid w:val="00150D02"/>
    <w:rsid w:val="00151047"/>
    <w:rsid w:val="001510C2"/>
    <w:rsid w:val="00151815"/>
    <w:rsid w:val="00151A24"/>
    <w:rsid w:val="00151B98"/>
    <w:rsid w:val="00151BC9"/>
    <w:rsid w:val="00151FC1"/>
    <w:rsid w:val="001520C6"/>
    <w:rsid w:val="0015221F"/>
    <w:rsid w:val="00152241"/>
    <w:rsid w:val="00152806"/>
    <w:rsid w:val="00152A5E"/>
    <w:rsid w:val="00153040"/>
    <w:rsid w:val="001530E4"/>
    <w:rsid w:val="0015312C"/>
    <w:rsid w:val="0015315A"/>
    <w:rsid w:val="001533F6"/>
    <w:rsid w:val="00153457"/>
    <w:rsid w:val="001537FB"/>
    <w:rsid w:val="001538CE"/>
    <w:rsid w:val="001539F4"/>
    <w:rsid w:val="00153AC2"/>
    <w:rsid w:val="00153B3C"/>
    <w:rsid w:val="00154230"/>
    <w:rsid w:val="001542F9"/>
    <w:rsid w:val="00154402"/>
    <w:rsid w:val="0015451C"/>
    <w:rsid w:val="00154D20"/>
    <w:rsid w:val="00154E2B"/>
    <w:rsid w:val="00154FA3"/>
    <w:rsid w:val="001554A2"/>
    <w:rsid w:val="001558D4"/>
    <w:rsid w:val="001559CE"/>
    <w:rsid w:val="00155A01"/>
    <w:rsid w:val="001567F1"/>
    <w:rsid w:val="00156883"/>
    <w:rsid w:val="00156BA8"/>
    <w:rsid w:val="00156DC0"/>
    <w:rsid w:val="00156F65"/>
    <w:rsid w:val="00156F7E"/>
    <w:rsid w:val="00156F99"/>
    <w:rsid w:val="00156FC4"/>
    <w:rsid w:val="001570B5"/>
    <w:rsid w:val="00157408"/>
    <w:rsid w:val="001577DE"/>
    <w:rsid w:val="00157931"/>
    <w:rsid w:val="001579A3"/>
    <w:rsid w:val="001579EA"/>
    <w:rsid w:val="00157B5B"/>
    <w:rsid w:val="00157BC7"/>
    <w:rsid w:val="00157D43"/>
    <w:rsid w:val="00157EDA"/>
    <w:rsid w:val="00157F1E"/>
    <w:rsid w:val="00160831"/>
    <w:rsid w:val="00160855"/>
    <w:rsid w:val="00160A5A"/>
    <w:rsid w:val="00160CB1"/>
    <w:rsid w:val="00160DE0"/>
    <w:rsid w:val="00161364"/>
    <w:rsid w:val="001613D5"/>
    <w:rsid w:val="00161592"/>
    <w:rsid w:val="00161706"/>
    <w:rsid w:val="00161933"/>
    <w:rsid w:val="00161F7B"/>
    <w:rsid w:val="001627A1"/>
    <w:rsid w:val="001627A2"/>
    <w:rsid w:val="001627B8"/>
    <w:rsid w:val="00162800"/>
    <w:rsid w:val="00162B37"/>
    <w:rsid w:val="00162E55"/>
    <w:rsid w:val="001630A5"/>
    <w:rsid w:val="001632E6"/>
    <w:rsid w:val="00163306"/>
    <w:rsid w:val="0016359B"/>
    <w:rsid w:val="001637DD"/>
    <w:rsid w:val="00163C46"/>
    <w:rsid w:val="001645AD"/>
    <w:rsid w:val="00164703"/>
    <w:rsid w:val="00164808"/>
    <w:rsid w:val="00164834"/>
    <w:rsid w:val="00164B65"/>
    <w:rsid w:val="00164D15"/>
    <w:rsid w:val="00164E83"/>
    <w:rsid w:val="00165269"/>
    <w:rsid w:val="0016565D"/>
    <w:rsid w:val="0016565E"/>
    <w:rsid w:val="00165896"/>
    <w:rsid w:val="0016592B"/>
    <w:rsid w:val="001659C4"/>
    <w:rsid w:val="00165C3E"/>
    <w:rsid w:val="00165D8B"/>
    <w:rsid w:val="001663A6"/>
    <w:rsid w:val="001663F7"/>
    <w:rsid w:val="001675F9"/>
    <w:rsid w:val="001676FB"/>
    <w:rsid w:val="0016798A"/>
    <w:rsid w:val="00167B07"/>
    <w:rsid w:val="00170069"/>
    <w:rsid w:val="001700B5"/>
    <w:rsid w:val="001700E8"/>
    <w:rsid w:val="0017059C"/>
    <w:rsid w:val="00170D07"/>
    <w:rsid w:val="00170E71"/>
    <w:rsid w:val="00170E99"/>
    <w:rsid w:val="00170F24"/>
    <w:rsid w:val="0017149B"/>
    <w:rsid w:val="001714E9"/>
    <w:rsid w:val="00171654"/>
    <w:rsid w:val="001716C4"/>
    <w:rsid w:val="00171824"/>
    <w:rsid w:val="00171947"/>
    <w:rsid w:val="001719DD"/>
    <w:rsid w:val="0017204F"/>
    <w:rsid w:val="001720F2"/>
    <w:rsid w:val="00172101"/>
    <w:rsid w:val="00172203"/>
    <w:rsid w:val="00172401"/>
    <w:rsid w:val="00172496"/>
    <w:rsid w:val="0017286B"/>
    <w:rsid w:val="00172A5B"/>
    <w:rsid w:val="00172EAD"/>
    <w:rsid w:val="00173011"/>
    <w:rsid w:val="001733DD"/>
    <w:rsid w:val="001736E1"/>
    <w:rsid w:val="001737FE"/>
    <w:rsid w:val="00173822"/>
    <w:rsid w:val="00173BFC"/>
    <w:rsid w:val="00173CA3"/>
    <w:rsid w:val="00173DEC"/>
    <w:rsid w:val="0017435B"/>
    <w:rsid w:val="00174816"/>
    <w:rsid w:val="001748DA"/>
    <w:rsid w:val="00174B88"/>
    <w:rsid w:val="00175046"/>
    <w:rsid w:val="0017507A"/>
    <w:rsid w:val="00175145"/>
    <w:rsid w:val="0017538E"/>
    <w:rsid w:val="001755A8"/>
    <w:rsid w:val="001757B5"/>
    <w:rsid w:val="00175C87"/>
    <w:rsid w:val="00175D92"/>
    <w:rsid w:val="00175DAC"/>
    <w:rsid w:val="00175DF4"/>
    <w:rsid w:val="00175FC5"/>
    <w:rsid w:val="0017659A"/>
    <w:rsid w:val="00176D29"/>
    <w:rsid w:val="00176E89"/>
    <w:rsid w:val="00176F09"/>
    <w:rsid w:val="001772C2"/>
    <w:rsid w:val="0017754A"/>
    <w:rsid w:val="001776D8"/>
    <w:rsid w:val="0017784E"/>
    <w:rsid w:val="00177855"/>
    <w:rsid w:val="00177C64"/>
    <w:rsid w:val="00177EF2"/>
    <w:rsid w:val="0018018E"/>
    <w:rsid w:val="001802BD"/>
    <w:rsid w:val="00180571"/>
    <w:rsid w:val="00180800"/>
    <w:rsid w:val="00180F6C"/>
    <w:rsid w:val="001812EF"/>
    <w:rsid w:val="00181359"/>
    <w:rsid w:val="001815A1"/>
    <w:rsid w:val="00181A39"/>
    <w:rsid w:val="00181ABA"/>
    <w:rsid w:val="0018221A"/>
    <w:rsid w:val="00182969"/>
    <w:rsid w:val="001829D0"/>
    <w:rsid w:val="00182D2D"/>
    <w:rsid w:val="00182FB4"/>
    <w:rsid w:val="001832DE"/>
    <w:rsid w:val="00183347"/>
    <w:rsid w:val="00183457"/>
    <w:rsid w:val="00183708"/>
    <w:rsid w:val="00183709"/>
    <w:rsid w:val="001837BA"/>
    <w:rsid w:val="0018386B"/>
    <w:rsid w:val="001839F3"/>
    <w:rsid w:val="001843B7"/>
    <w:rsid w:val="00184558"/>
    <w:rsid w:val="0018480E"/>
    <w:rsid w:val="00184860"/>
    <w:rsid w:val="001848EC"/>
    <w:rsid w:val="00184E87"/>
    <w:rsid w:val="0018566B"/>
    <w:rsid w:val="00185AB0"/>
    <w:rsid w:val="00185E7E"/>
    <w:rsid w:val="00185FB9"/>
    <w:rsid w:val="00185FCA"/>
    <w:rsid w:val="001860ED"/>
    <w:rsid w:val="001869EF"/>
    <w:rsid w:val="00186C1D"/>
    <w:rsid w:val="0018730D"/>
    <w:rsid w:val="0018744A"/>
    <w:rsid w:val="0018786A"/>
    <w:rsid w:val="00187971"/>
    <w:rsid w:val="00187A0B"/>
    <w:rsid w:val="00187EC8"/>
    <w:rsid w:val="00187FA4"/>
    <w:rsid w:val="00190005"/>
    <w:rsid w:val="0019064F"/>
    <w:rsid w:val="0019071D"/>
    <w:rsid w:val="00190A42"/>
    <w:rsid w:val="00190AEA"/>
    <w:rsid w:val="00190FE0"/>
    <w:rsid w:val="00191988"/>
    <w:rsid w:val="00191B31"/>
    <w:rsid w:val="00191E9D"/>
    <w:rsid w:val="00191F76"/>
    <w:rsid w:val="00192401"/>
    <w:rsid w:val="00192513"/>
    <w:rsid w:val="001925D1"/>
    <w:rsid w:val="0019288A"/>
    <w:rsid w:val="00192892"/>
    <w:rsid w:val="001928DE"/>
    <w:rsid w:val="00192A1B"/>
    <w:rsid w:val="00192A66"/>
    <w:rsid w:val="00192B5A"/>
    <w:rsid w:val="00192CE4"/>
    <w:rsid w:val="00192FF8"/>
    <w:rsid w:val="001931D5"/>
    <w:rsid w:val="001932D0"/>
    <w:rsid w:val="0019336D"/>
    <w:rsid w:val="001933B8"/>
    <w:rsid w:val="0019341A"/>
    <w:rsid w:val="00193607"/>
    <w:rsid w:val="001939B8"/>
    <w:rsid w:val="00193A20"/>
    <w:rsid w:val="00193AB2"/>
    <w:rsid w:val="00193BFE"/>
    <w:rsid w:val="00193CF0"/>
    <w:rsid w:val="00193EAD"/>
    <w:rsid w:val="00194169"/>
    <w:rsid w:val="00194519"/>
    <w:rsid w:val="00194673"/>
    <w:rsid w:val="001946FB"/>
    <w:rsid w:val="0019529A"/>
    <w:rsid w:val="00195A51"/>
    <w:rsid w:val="00195D9F"/>
    <w:rsid w:val="00195F16"/>
    <w:rsid w:val="001962B8"/>
    <w:rsid w:val="0019630A"/>
    <w:rsid w:val="00196A62"/>
    <w:rsid w:val="00196C8D"/>
    <w:rsid w:val="00196CB3"/>
    <w:rsid w:val="00196CBA"/>
    <w:rsid w:val="00196F7E"/>
    <w:rsid w:val="00196F85"/>
    <w:rsid w:val="00197357"/>
    <w:rsid w:val="0019744D"/>
    <w:rsid w:val="00197B3F"/>
    <w:rsid w:val="00197DF2"/>
    <w:rsid w:val="00197FF1"/>
    <w:rsid w:val="001A0277"/>
    <w:rsid w:val="001A03A2"/>
    <w:rsid w:val="001A0515"/>
    <w:rsid w:val="001A069F"/>
    <w:rsid w:val="001A0BB0"/>
    <w:rsid w:val="001A0D42"/>
    <w:rsid w:val="001A126F"/>
    <w:rsid w:val="001A1361"/>
    <w:rsid w:val="001A1A68"/>
    <w:rsid w:val="001A1B0C"/>
    <w:rsid w:val="001A1B3F"/>
    <w:rsid w:val="001A1D94"/>
    <w:rsid w:val="001A1FA6"/>
    <w:rsid w:val="001A258B"/>
    <w:rsid w:val="001A26E3"/>
    <w:rsid w:val="001A2786"/>
    <w:rsid w:val="001A29E6"/>
    <w:rsid w:val="001A2B26"/>
    <w:rsid w:val="001A2EF5"/>
    <w:rsid w:val="001A300D"/>
    <w:rsid w:val="001A3400"/>
    <w:rsid w:val="001A38D6"/>
    <w:rsid w:val="001A38FA"/>
    <w:rsid w:val="001A3AD0"/>
    <w:rsid w:val="001A4148"/>
    <w:rsid w:val="001A4393"/>
    <w:rsid w:val="001A4417"/>
    <w:rsid w:val="001A492C"/>
    <w:rsid w:val="001A4A11"/>
    <w:rsid w:val="001A4AF0"/>
    <w:rsid w:val="001A5051"/>
    <w:rsid w:val="001A5127"/>
    <w:rsid w:val="001A52F9"/>
    <w:rsid w:val="001A5496"/>
    <w:rsid w:val="001A55CC"/>
    <w:rsid w:val="001A565B"/>
    <w:rsid w:val="001A572E"/>
    <w:rsid w:val="001A59AF"/>
    <w:rsid w:val="001A5CAA"/>
    <w:rsid w:val="001A5E7C"/>
    <w:rsid w:val="001A62D5"/>
    <w:rsid w:val="001A673F"/>
    <w:rsid w:val="001A688C"/>
    <w:rsid w:val="001A7029"/>
    <w:rsid w:val="001A74C9"/>
    <w:rsid w:val="001A778E"/>
    <w:rsid w:val="001A785E"/>
    <w:rsid w:val="001A7990"/>
    <w:rsid w:val="001A7CE0"/>
    <w:rsid w:val="001B0310"/>
    <w:rsid w:val="001B0521"/>
    <w:rsid w:val="001B05F7"/>
    <w:rsid w:val="001B0750"/>
    <w:rsid w:val="001B08CA"/>
    <w:rsid w:val="001B0A11"/>
    <w:rsid w:val="001B14D9"/>
    <w:rsid w:val="001B18FB"/>
    <w:rsid w:val="001B1A47"/>
    <w:rsid w:val="001B1C70"/>
    <w:rsid w:val="001B1E1B"/>
    <w:rsid w:val="001B1F4C"/>
    <w:rsid w:val="001B21B7"/>
    <w:rsid w:val="001B27E4"/>
    <w:rsid w:val="001B2B87"/>
    <w:rsid w:val="001B2C87"/>
    <w:rsid w:val="001B32D4"/>
    <w:rsid w:val="001B33D7"/>
    <w:rsid w:val="001B38BE"/>
    <w:rsid w:val="001B38D9"/>
    <w:rsid w:val="001B391E"/>
    <w:rsid w:val="001B4240"/>
    <w:rsid w:val="001B4268"/>
    <w:rsid w:val="001B4751"/>
    <w:rsid w:val="001B4940"/>
    <w:rsid w:val="001B4945"/>
    <w:rsid w:val="001B4DB4"/>
    <w:rsid w:val="001B4EC2"/>
    <w:rsid w:val="001B4F74"/>
    <w:rsid w:val="001B509F"/>
    <w:rsid w:val="001B520F"/>
    <w:rsid w:val="001B5240"/>
    <w:rsid w:val="001B52B9"/>
    <w:rsid w:val="001B5BA4"/>
    <w:rsid w:val="001B5D71"/>
    <w:rsid w:val="001B6102"/>
    <w:rsid w:val="001B6162"/>
    <w:rsid w:val="001B650C"/>
    <w:rsid w:val="001B6530"/>
    <w:rsid w:val="001B66AF"/>
    <w:rsid w:val="001B6821"/>
    <w:rsid w:val="001B6951"/>
    <w:rsid w:val="001B71A0"/>
    <w:rsid w:val="001B73CD"/>
    <w:rsid w:val="001B74AF"/>
    <w:rsid w:val="001B786C"/>
    <w:rsid w:val="001B794E"/>
    <w:rsid w:val="001B799E"/>
    <w:rsid w:val="001B79B7"/>
    <w:rsid w:val="001B7CCF"/>
    <w:rsid w:val="001C0016"/>
    <w:rsid w:val="001C0323"/>
    <w:rsid w:val="001C0365"/>
    <w:rsid w:val="001C05F8"/>
    <w:rsid w:val="001C087F"/>
    <w:rsid w:val="001C08A3"/>
    <w:rsid w:val="001C0C2D"/>
    <w:rsid w:val="001C0DCA"/>
    <w:rsid w:val="001C0F23"/>
    <w:rsid w:val="001C1248"/>
    <w:rsid w:val="001C1396"/>
    <w:rsid w:val="001C1398"/>
    <w:rsid w:val="001C1564"/>
    <w:rsid w:val="001C16CB"/>
    <w:rsid w:val="001C1A48"/>
    <w:rsid w:val="001C1B8B"/>
    <w:rsid w:val="001C1E4A"/>
    <w:rsid w:val="001C209D"/>
    <w:rsid w:val="001C2567"/>
    <w:rsid w:val="001C2625"/>
    <w:rsid w:val="001C28A9"/>
    <w:rsid w:val="001C2945"/>
    <w:rsid w:val="001C2ADD"/>
    <w:rsid w:val="001C2D8D"/>
    <w:rsid w:val="001C2DD5"/>
    <w:rsid w:val="001C2EAE"/>
    <w:rsid w:val="001C2FDB"/>
    <w:rsid w:val="001C306C"/>
    <w:rsid w:val="001C31C9"/>
    <w:rsid w:val="001C31E2"/>
    <w:rsid w:val="001C37BC"/>
    <w:rsid w:val="001C38BF"/>
    <w:rsid w:val="001C3F1F"/>
    <w:rsid w:val="001C3F26"/>
    <w:rsid w:val="001C3F9F"/>
    <w:rsid w:val="001C3FA7"/>
    <w:rsid w:val="001C42BC"/>
    <w:rsid w:val="001C42DD"/>
    <w:rsid w:val="001C45EB"/>
    <w:rsid w:val="001C4842"/>
    <w:rsid w:val="001C487B"/>
    <w:rsid w:val="001C4A0B"/>
    <w:rsid w:val="001C4BBA"/>
    <w:rsid w:val="001C4BC4"/>
    <w:rsid w:val="001C502D"/>
    <w:rsid w:val="001C57ED"/>
    <w:rsid w:val="001C58DC"/>
    <w:rsid w:val="001C59B4"/>
    <w:rsid w:val="001C5B29"/>
    <w:rsid w:val="001C5C5E"/>
    <w:rsid w:val="001C6107"/>
    <w:rsid w:val="001C6BF5"/>
    <w:rsid w:val="001C6D40"/>
    <w:rsid w:val="001C6F6C"/>
    <w:rsid w:val="001C6FA0"/>
    <w:rsid w:val="001C708E"/>
    <w:rsid w:val="001C710C"/>
    <w:rsid w:val="001C7416"/>
    <w:rsid w:val="001C7F9C"/>
    <w:rsid w:val="001C7FFD"/>
    <w:rsid w:val="001D00F7"/>
    <w:rsid w:val="001D0300"/>
    <w:rsid w:val="001D0367"/>
    <w:rsid w:val="001D0645"/>
    <w:rsid w:val="001D0800"/>
    <w:rsid w:val="001D0DBF"/>
    <w:rsid w:val="001D0EDE"/>
    <w:rsid w:val="001D0F2E"/>
    <w:rsid w:val="001D11F2"/>
    <w:rsid w:val="001D1C89"/>
    <w:rsid w:val="001D1D04"/>
    <w:rsid w:val="001D1E40"/>
    <w:rsid w:val="001D1E8D"/>
    <w:rsid w:val="001D21FC"/>
    <w:rsid w:val="001D2557"/>
    <w:rsid w:val="001D2A7B"/>
    <w:rsid w:val="001D2CA7"/>
    <w:rsid w:val="001D2CD3"/>
    <w:rsid w:val="001D33E3"/>
    <w:rsid w:val="001D3477"/>
    <w:rsid w:val="001D3651"/>
    <w:rsid w:val="001D3663"/>
    <w:rsid w:val="001D36CB"/>
    <w:rsid w:val="001D372F"/>
    <w:rsid w:val="001D39A4"/>
    <w:rsid w:val="001D3B51"/>
    <w:rsid w:val="001D3FFF"/>
    <w:rsid w:val="001D44B7"/>
    <w:rsid w:val="001D4655"/>
    <w:rsid w:val="001D4750"/>
    <w:rsid w:val="001D4752"/>
    <w:rsid w:val="001D4B74"/>
    <w:rsid w:val="001D4BAB"/>
    <w:rsid w:val="001D4FBF"/>
    <w:rsid w:val="001D51B1"/>
    <w:rsid w:val="001D52E8"/>
    <w:rsid w:val="001D56C2"/>
    <w:rsid w:val="001D5851"/>
    <w:rsid w:val="001D5B14"/>
    <w:rsid w:val="001D5DB7"/>
    <w:rsid w:val="001D6144"/>
    <w:rsid w:val="001D639D"/>
    <w:rsid w:val="001D6BE2"/>
    <w:rsid w:val="001D7260"/>
    <w:rsid w:val="001D7641"/>
    <w:rsid w:val="001D7788"/>
    <w:rsid w:val="001D7A03"/>
    <w:rsid w:val="001D7A34"/>
    <w:rsid w:val="001D7F20"/>
    <w:rsid w:val="001E05EC"/>
    <w:rsid w:val="001E063D"/>
    <w:rsid w:val="001E07CA"/>
    <w:rsid w:val="001E0889"/>
    <w:rsid w:val="001E0AC4"/>
    <w:rsid w:val="001E0ADF"/>
    <w:rsid w:val="001E0CFA"/>
    <w:rsid w:val="001E14BB"/>
    <w:rsid w:val="001E14DC"/>
    <w:rsid w:val="001E15E5"/>
    <w:rsid w:val="001E1603"/>
    <w:rsid w:val="001E1655"/>
    <w:rsid w:val="001E16D4"/>
    <w:rsid w:val="001E18AB"/>
    <w:rsid w:val="001E1A49"/>
    <w:rsid w:val="001E1C0E"/>
    <w:rsid w:val="001E1FF7"/>
    <w:rsid w:val="001E2383"/>
    <w:rsid w:val="001E250D"/>
    <w:rsid w:val="001E27B4"/>
    <w:rsid w:val="001E27C5"/>
    <w:rsid w:val="001E2C10"/>
    <w:rsid w:val="001E2D04"/>
    <w:rsid w:val="001E308D"/>
    <w:rsid w:val="001E3157"/>
    <w:rsid w:val="001E323C"/>
    <w:rsid w:val="001E328E"/>
    <w:rsid w:val="001E331E"/>
    <w:rsid w:val="001E3536"/>
    <w:rsid w:val="001E3768"/>
    <w:rsid w:val="001E3AEC"/>
    <w:rsid w:val="001E3BDF"/>
    <w:rsid w:val="001E3C83"/>
    <w:rsid w:val="001E3D2C"/>
    <w:rsid w:val="001E3DE3"/>
    <w:rsid w:val="001E3EDD"/>
    <w:rsid w:val="001E408F"/>
    <w:rsid w:val="001E40A7"/>
    <w:rsid w:val="001E439D"/>
    <w:rsid w:val="001E4834"/>
    <w:rsid w:val="001E4A90"/>
    <w:rsid w:val="001E4BB6"/>
    <w:rsid w:val="001E4C06"/>
    <w:rsid w:val="001E5054"/>
    <w:rsid w:val="001E52B8"/>
    <w:rsid w:val="001E54CB"/>
    <w:rsid w:val="001E54D4"/>
    <w:rsid w:val="001E55F7"/>
    <w:rsid w:val="001E583E"/>
    <w:rsid w:val="001E590C"/>
    <w:rsid w:val="001E5981"/>
    <w:rsid w:val="001E5984"/>
    <w:rsid w:val="001E5AFB"/>
    <w:rsid w:val="001E5BD1"/>
    <w:rsid w:val="001E5C0D"/>
    <w:rsid w:val="001E60D2"/>
    <w:rsid w:val="001E6478"/>
    <w:rsid w:val="001E6778"/>
    <w:rsid w:val="001E6E4A"/>
    <w:rsid w:val="001E7073"/>
    <w:rsid w:val="001E77BF"/>
    <w:rsid w:val="001E793C"/>
    <w:rsid w:val="001E7D8C"/>
    <w:rsid w:val="001F01AE"/>
    <w:rsid w:val="001F039B"/>
    <w:rsid w:val="001F03FF"/>
    <w:rsid w:val="001F05C0"/>
    <w:rsid w:val="001F0620"/>
    <w:rsid w:val="001F08FE"/>
    <w:rsid w:val="001F0C0B"/>
    <w:rsid w:val="001F0C45"/>
    <w:rsid w:val="001F0C64"/>
    <w:rsid w:val="001F0CF3"/>
    <w:rsid w:val="001F0E3F"/>
    <w:rsid w:val="001F0F48"/>
    <w:rsid w:val="001F1932"/>
    <w:rsid w:val="001F197B"/>
    <w:rsid w:val="001F1A9F"/>
    <w:rsid w:val="001F1C13"/>
    <w:rsid w:val="001F1CBE"/>
    <w:rsid w:val="001F2058"/>
    <w:rsid w:val="001F2363"/>
    <w:rsid w:val="001F237E"/>
    <w:rsid w:val="001F242D"/>
    <w:rsid w:val="001F2825"/>
    <w:rsid w:val="001F2D3B"/>
    <w:rsid w:val="001F2E62"/>
    <w:rsid w:val="001F2F2A"/>
    <w:rsid w:val="001F316A"/>
    <w:rsid w:val="001F33EB"/>
    <w:rsid w:val="001F3508"/>
    <w:rsid w:val="001F36CE"/>
    <w:rsid w:val="001F3967"/>
    <w:rsid w:val="001F3B01"/>
    <w:rsid w:val="001F3B33"/>
    <w:rsid w:val="001F3B6F"/>
    <w:rsid w:val="001F3C67"/>
    <w:rsid w:val="001F3CE2"/>
    <w:rsid w:val="001F3D68"/>
    <w:rsid w:val="001F3DB7"/>
    <w:rsid w:val="001F4082"/>
    <w:rsid w:val="001F417F"/>
    <w:rsid w:val="001F4188"/>
    <w:rsid w:val="001F4718"/>
    <w:rsid w:val="001F47EE"/>
    <w:rsid w:val="001F480D"/>
    <w:rsid w:val="001F4BDC"/>
    <w:rsid w:val="001F4D7E"/>
    <w:rsid w:val="001F51DB"/>
    <w:rsid w:val="001F534F"/>
    <w:rsid w:val="001F541B"/>
    <w:rsid w:val="001F5491"/>
    <w:rsid w:val="001F5592"/>
    <w:rsid w:val="001F56B6"/>
    <w:rsid w:val="001F5B58"/>
    <w:rsid w:val="001F5C14"/>
    <w:rsid w:val="001F5E2C"/>
    <w:rsid w:val="001F5E93"/>
    <w:rsid w:val="001F5F88"/>
    <w:rsid w:val="001F63C9"/>
    <w:rsid w:val="001F63EF"/>
    <w:rsid w:val="001F6489"/>
    <w:rsid w:val="001F6C69"/>
    <w:rsid w:val="001F6CAB"/>
    <w:rsid w:val="001F6CFF"/>
    <w:rsid w:val="001F6D3F"/>
    <w:rsid w:val="001F6DBD"/>
    <w:rsid w:val="001F6E8B"/>
    <w:rsid w:val="001F6FFA"/>
    <w:rsid w:val="001F73EB"/>
    <w:rsid w:val="001F75F1"/>
    <w:rsid w:val="001F767A"/>
    <w:rsid w:val="001F788C"/>
    <w:rsid w:val="001F7AAA"/>
    <w:rsid w:val="001F7B16"/>
    <w:rsid w:val="001F7E89"/>
    <w:rsid w:val="002001C2"/>
    <w:rsid w:val="0020097F"/>
    <w:rsid w:val="00200E30"/>
    <w:rsid w:val="0020113E"/>
    <w:rsid w:val="002011A2"/>
    <w:rsid w:val="00201225"/>
    <w:rsid w:val="0020146D"/>
    <w:rsid w:val="00201A4A"/>
    <w:rsid w:val="00201B91"/>
    <w:rsid w:val="00201CAC"/>
    <w:rsid w:val="00201EDF"/>
    <w:rsid w:val="002020EB"/>
    <w:rsid w:val="002023FF"/>
    <w:rsid w:val="002028B7"/>
    <w:rsid w:val="002029AD"/>
    <w:rsid w:val="00202CD1"/>
    <w:rsid w:val="002030D3"/>
    <w:rsid w:val="00203240"/>
    <w:rsid w:val="0020333D"/>
    <w:rsid w:val="0020339F"/>
    <w:rsid w:val="002033EE"/>
    <w:rsid w:val="00203713"/>
    <w:rsid w:val="00203838"/>
    <w:rsid w:val="00203991"/>
    <w:rsid w:val="00203A85"/>
    <w:rsid w:val="00203AA8"/>
    <w:rsid w:val="00203D3E"/>
    <w:rsid w:val="002040F5"/>
    <w:rsid w:val="002041B4"/>
    <w:rsid w:val="002042F5"/>
    <w:rsid w:val="00204DB4"/>
    <w:rsid w:val="00204EEB"/>
    <w:rsid w:val="00204EF6"/>
    <w:rsid w:val="002052F6"/>
    <w:rsid w:val="002057A9"/>
    <w:rsid w:val="00205853"/>
    <w:rsid w:val="002058ED"/>
    <w:rsid w:val="002058FC"/>
    <w:rsid w:val="00205BBE"/>
    <w:rsid w:val="00205CF6"/>
    <w:rsid w:val="00205F2A"/>
    <w:rsid w:val="002063DC"/>
    <w:rsid w:val="0020656A"/>
    <w:rsid w:val="002066F6"/>
    <w:rsid w:val="00206CC0"/>
    <w:rsid w:val="002070D0"/>
    <w:rsid w:val="00207246"/>
    <w:rsid w:val="00207523"/>
    <w:rsid w:val="00207DCB"/>
    <w:rsid w:val="002100E8"/>
    <w:rsid w:val="0021037B"/>
    <w:rsid w:val="00210A8E"/>
    <w:rsid w:val="00210B36"/>
    <w:rsid w:val="00210C23"/>
    <w:rsid w:val="00210C5D"/>
    <w:rsid w:val="00211000"/>
    <w:rsid w:val="0021120A"/>
    <w:rsid w:val="00211253"/>
    <w:rsid w:val="002112C7"/>
    <w:rsid w:val="00211927"/>
    <w:rsid w:val="00211BAD"/>
    <w:rsid w:val="00211DE5"/>
    <w:rsid w:val="0021215E"/>
    <w:rsid w:val="00212349"/>
    <w:rsid w:val="00212425"/>
    <w:rsid w:val="00212436"/>
    <w:rsid w:val="002126AC"/>
    <w:rsid w:val="00212AA9"/>
    <w:rsid w:val="00212D58"/>
    <w:rsid w:val="00212D6B"/>
    <w:rsid w:val="00212F6E"/>
    <w:rsid w:val="002130DD"/>
    <w:rsid w:val="00213224"/>
    <w:rsid w:val="0021339E"/>
    <w:rsid w:val="0021350E"/>
    <w:rsid w:val="002136DD"/>
    <w:rsid w:val="002137E8"/>
    <w:rsid w:val="00213DC0"/>
    <w:rsid w:val="00214179"/>
    <w:rsid w:val="002142A3"/>
    <w:rsid w:val="00214A7D"/>
    <w:rsid w:val="00214B23"/>
    <w:rsid w:val="002150B2"/>
    <w:rsid w:val="0021521D"/>
    <w:rsid w:val="0021536E"/>
    <w:rsid w:val="00215470"/>
    <w:rsid w:val="002155AA"/>
    <w:rsid w:val="00215B77"/>
    <w:rsid w:val="00215BBB"/>
    <w:rsid w:val="00215BEA"/>
    <w:rsid w:val="00215C3A"/>
    <w:rsid w:val="00215CB8"/>
    <w:rsid w:val="00215DD9"/>
    <w:rsid w:val="00215F05"/>
    <w:rsid w:val="00216654"/>
    <w:rsid w:val="00216895"/>
    <w:rsid w:val="00216CF7"/>
    <w:rsid w:val="00216F83"/>
    <w:rsid w:val="0021794A"/>
    <w:rsid w:val="00217AE3"/>
    <w:rsid w:val="00217AE4"/>
    <w:rsid w:val="00217BAB"/>
    <w:rsid w:val="00217CC0"/>
    <w:rsid w:val="00217CE2"/>
    <w:rsid w:val="00217DBA"/>
    <w:rsid w:val="00217DE3"/>
    <w:rsid w:val="00217E8B"/>
    <w:rsid w:val="00217F6E"/>
    <w:rsid w:val="00220147"/>
    <w:rsid w:val="00220244"/>
    <w:rsid w:val="00220606"/>
    <w:rsid w:val="00220739"/>
    <w:rsid w:val="00220A3B"/>
    <w:rsid w:val="00220BC1"/>
    <w:rsid w:val="00220CA3"/>
    <w:rsid w:val="00220D5C"/>
    <w:rsid w:val="0022118A"/>
    <w:rsid w:val="002212F0"/>
    <w:rsid w:val="00221399"/>
    <w:rsid w:val="00221512"/>
    <w:rsid w:val="00221919"/>
    <w:rsid w:val="00221927"/>
    <w:rsid w:val="00221F62"/>
    <w:rsid w:val="00222486"/>
    <w:rsid w:val="002224B1"/>
    <w:rsid w:val="002227CF"/>
    <w:rsid w:val="0022299B"/>
    <w:rsid w:val="00222E78"/>
    <w:rsid w:val="002230AE"/>
    <w:rsid w:val="0022332E"/>
    <w:rsid w:val="002236D0"/>
    <w:rsid w:val="00223A9B"/>
    <w:rsid w:val="00223C51"/>
    <w:rsid w:val="00223E02"/>
    <w:rsid w:val="00223E7B"/>
    <w:rsid w:val="00224049"/>
    <w:rsid w:val="0022404E"/>
    <w:rsid w:val="002247F2"/>
    <w:rsid w:val="00224889"/>
    <w:rsid w:val="002249F3"/>
    <w:rsid w:val="00224D38"/>
    <w:rsid w:val="002254C7"/>
    <w:rsid w:val="00225C88"/>
    <w:rsid w:val="0022627D"/>
    <w:rsid w:val="00226A09"/>
    <w:rsid w:val="00226CAE"/>
    <w:rsid w:val="00226CFF"/>
    <w:rsid w:val="0022709D"/>
    <w:rsid w:val="0022749B"/>
    <w:rsid w:val="0022752B"/>
    <w:rsid w:val="0022755B"/>
    <w:rsid w:val="002277D1"/>
    <w:rsid w:val="0022791A"/>
    <w:rsid w:val="00227B3C"/>
    <w:rsid w:val="00227B68"/>
    <w:rsid w:val="00227D29"/>
    <w:rsid w:val="00227D46"/>
    <w:rsid w:val="002300AD"/>
    <w:rsid w:val="00230264"/>
    <w:rsid w:val="00230382"/>
    <w:rsid w:val="0023046D"/>
    <w:rsid w:val="00230528"/>
    <w:rsid w:val="00230705"/>
    <w:rsid w:val="00230A54"/>
    <w:rsid w:val="00230C15"/>
    <w:rsid w:val="00230CDC"/>
    <w:rsid w:val="002315C9"/>
    <w:rsid w:val="002319BA"/>
    <w:rsid w:val="00231F0B"/>
    <w:rsid w:val="002325AD"/>
    <w:rsid w:val="002328E4"/>
    <w:rsid w:val="00232A2F"/>
    <w:rsid w:val="00232DFD"/>
    <w:rsid w:val="00232E53"/>
    <w:rsid w:val="00233293"/>
    <w:rsid w:val="0023331A"/>
    <w:rsid w:val="002336A9"/>
    <w:rsid w:val="00233836"/>
    <w:rsid w:val="002339D9"/>
    <w:rsid w:val="00233F1F"/>
    <w:rsid w:val="00233F4C"/>
    <w:rsid w:val="00234029"/>
    <w:rsid w:val="0023431B"/>
    <w:rsid w:val="00234399"/>
    <w:rsid w:val="002345AB"/>
    <w:rsid w:val="0023464E"/>
    <w:rsid w:val="002346DE"/>
    <w:rsid w:val="0023477B"/>
    <w:rsid w:val="002352D1"/>
    <w:rsid w:val="00235474"/>
    <w:rsid w:val="00235616"/>
    <w:rsid w:val="0023584D"/>
    <w:rsid w:val="00235917"/>
    <w:rsid w:val="00235BA8"/>
    <w:rsid w:val="00235DD3"/>
    <w:rsid w:val="00236277"/>
    <w:rsid w:val="0023642B"/>
    <w:rsid w:val="0023668A"/>
    <w:rsid w:val="00236B75"/>
    <w:rsid w:val="002375FD"/>
    <w:rsid w:val="002376CC"/>
    <w:rsid w:val="00237A29"/>
    <w:rsid w:val="00237AF2"/>
    <w:rsid w:val="00237B35"/>
    <w:rsid w:val="00240240"/>
    <w:rsid w:val="0024042F"/>
    <w:rsid w:val="00240592"/>
    <w:rsid w:val="002408CD"/>
    <w:rsid w:val="00240AA8"/>
    <w:rsid w:val="00240C63"/>
    <w:rsid w:val="00240C6C"/>
    <w:rsid w:val="00240E2A"/>
    <w:rsid w:val="00240F0C"/>
    <w:rsid w:val="00241071"/>
    <w:rsid w:val="0024111C"/>
    <w:rsid w:val="00242067"/>
    <w:rsid w:val="00242199"/>
    <w:rsid w:val="0024244F"/>
    <w:rsid w:val="00242455"/>
    <w:rsid w:val="002424C8"/>
    <w:rsid w:val="0024277F"/>
    <w:rsid w:val="00242BCA"/>
    <w:rsid w:val="00242EAB"/>
    <w:rsid w:val="00242EFC"/>
    <w:rsid w:val="00242F50"/>
    <w:rsid w:val="0024333E"/>
    <w:rsid w:val="002433B0"/>
    <w:rsid w:val="00243720"/>
    <w:rsid w:val="002437C3"/>
    <w:rsid w:val="00243911"/>
    <w:rsid w:val="00243CCF"/>
    <w:rsid w:val="00243DD0"/>
    <w:rsid w:val="002443EB"/>
    <w:rsid w:val="00244ABA"/>
    <w:rsid w:val="00244B4D"/>
    <w:rsid w:val="00244B64"/>
    <w:rsid w:val="00244BC8"/>
    <w:rsid w:val="002450F8"/>
    <w:rsid w:val="0024534B"/>
    <w:rsid w:val="0024542D"/>
    <w:rsid w:val="00245474"/>
    <w:rsid w:val="00245688"/>
    <w:rsid w:val="00245A77"/>
    <w:rsid w:val="00245AA1"/>
    <w:rsid w:val="00245CBE"/>
    <w:rsid w:val="00245F01"/>
    <w:rsid w:val="002460E0"/>
    <w:rsid w:val="0024646B"/>
    <w:rsid w:val="002465E8"/>
    <w:rsid w:val="002465EE"/>
    <w:rsid w:val="002466BF"/>
    <w:rsid w:val="002466CC"/>
    <w:rsid w:val="00246838"/>
    <w:rsid w:val="00246B52"/>
    <w:rsid w:val="00246FAA"/>
    <w:rsid w:val="00247019"/>
    <w:rsid w:val="002470FE"/>
    <w:rsid w:val="00247108"/>
    <w:rsid w:val="002471C2"/>
    <w:rsid w:val="00247487"/>
    <w:rsid w:val="00247542"/>
    <w:rsid w:val="00247557"/>
    <w:rsid w:val="0024794E"/>
    <w:rsid w:val="00247BF6"/>
    <w:rsid w:val="002502C8"/>
    <w:rsid w:val="00250A13"/>
    <w:rsid w:val="00250A44"/>
    <w:rsid w:val="00250FED"/>
    <w:rsid w:val="002513ED"/>
    <w:rsid w:val="00251898"/>
    <w:rsid w:val="00251CB7"/>
    <w:rsid w:val="00251CE0"/>
    <w:rsid w:val="00251DB6"/>
    <w:rsid w:val="00251DD0"/>
    <w:rsid w:val="002520A9"/>
    <w:rsid w:val="00252415"/>
    <w:rsid w:val="0025294F"/>
    <w:rsid w:val="00252B1F"/>
    <w:rsid w:val="00252BB7"/>
    <w:rsid w:val="00252DB0"/>
    <w:rsid w:val="00253100"/>
    <w:rsid w:val="00253347"/>
    <w:rsid w:val="002535F3"/>
    <w:rsid w:val="002538FD"/>
    <w:rsid w:val="00253E26"/>
    <w:rsid w:val="002540D7"/>
    <w:rsid w:val="00254151"/>
    <w:rsid w:val="00254153"/>
    <w:rsid w:val="0025434B"/>
    <w:rsid w:val="002545AE"/>
    <w:rsid w:val="0025462E"/>
    <w:rsid w:val="0025482D"/>
    <w:rsid w:val="0025493E"/>
    <w:rsid w:val="00254989"/>
    <w:rsid w:val="00254A70"/>
    <w:rsid w:val="00254A9D"/>
    <w:rsid w:val="00254B30"/>
    <w:rsid w:val="0025505E"/>
    <w:rsid w:val="00255996"/>
    <w:rsid w:val="00255C4E"/>
    <w:rsid w:val="00255CDB"/>
    <w:rsid w:val="00256489"/>
    <w:rsid w:val="002569F1"/>
    <w:rsid w:val="00256A43"/>
    <w:rsid w:val="00256D5C"/>
    <w:rsid w:val="00257146"/>
    <w:rsid w:val="0025752E"/>
    <w:rsid w:val="00257623"/>
    <w:rsid w:val="002576EC"/>
    <w:rsid w:val="00257A7A"/>
    <w:rsid w:val="00260024"/>
    <w:rsid w:val="00260340"/>
    <w:rsid w:val="002604E7"/>
    <w:rsid w:val="0026051A"/>
    <w:rsid w:val="00260783"/>
    <w:rsid w:val="0026096F"/>
    <w:rsid w:val="002610EF"/>
    <w:rsid w:val="00261165"/>
    <w:rsid w:val="002612A9"/>
    <w:rsid w:val="00261578"/>
    <w:rsid w:val="00261580"/>
    <w:rsid w:val="002615E5"/>
    <w:rsid w:val="002616E8"/>
    <w:rsid w:val="00261796"/>
    <w:rsid w:val="002618C7"/>
    <w:rsid w:val="00261AC2"/>
    <w:rsid w:val="00261BAE"/>
    <w:rsid w:val="00261D2E"/>
    <w:rsid w:val="00261F7D"/>
    <w:rsid w:val="002623D4"/>
    <w:rsid w:val="00262524"/>
    <w:rsid w:val="00262580"/>
    <w:rsid w:val="002631AD"/>
    <w:rsid w:val="00263253"/>
    <w:rsid w:val="00263260"/>
    <w:rsid w:val="002632BB"/>
    <w:rsid w:val="002635F1"/>
    <w:rsid w:val="002635FF"/>
    <w:rsid w:val="00263809"/>
    <w:rsid w:val="00263C4B"/>
    <w:rsid w:val="00263FD2"/>
    <w:rsid w:val="00264054"/>
    <w:rsid w:val="002640D0"/>
    <w:rsid w:val="002642ED"/>
    <w:rsid w:val="002643C9"/>
    <w:rsid w:val="002646C8"/>
    <w:rsid w:val="00264B85"/>
    <w:rsid w:val="00264CDF"/>
    <w:rsid w:val="002650BD"/>
    <w:rsid w:val="00265424"/>
    <w:rsid w:val="0026552A"/>
    <w:rsid w:val="002655A8"/>
    <w:rsid w:val="002656FB"/>
    <w:rsid w:val="0026587F"/>
    <w:rsid w:val="002658B1"/>
    <w:rsid w:val="002658C4"/>
    <w:rsid w:val="002659AF"/>
    <w:rsid w:val="00265BB0"/>
    <w:rsid w:val="00265CF9"/>
    <w:rsid w:val="00265EB8"/>
    <w:rsid w:val="00265F58"/>
    <w:rsid w:val="00266033"/>
    <w:rsid w:val="0026642A"/>
    <w:rsid w:val="00266564"/>
    <w:rsid w:val="002665EC"/>
    <w:rsid w:val="00266674"/>
    <w:rsid w:val="002667F8"/>
    <w:rsid w:val="002668D4"/>
    <w:rsid w:val="0026691C"/>
    <w:rsid w:val="0026699D"/>
    <w:rsid w:val="00266C4C"/>
    <w:rsid w:val="00266CD6"/>
    <w:rsid w:val="00266E7C"/>
    <w:rsid w:val="002671B8"/>
    <w:rsid w:val="002671E9"/>
    <w:rsid w:val="00267422"/>
    <w:rsid w:val="0026751D"/>
    <w:rsid w:val="0026777F"/>
    <w:rsid w:val="0026778C"/>
    <w:rsid w:val="00267E90"/>
    <w:rsid w:val="00270111"/>
    <w:rsid w:val="00270392"/>
    <w:rsid w:val="002705B1"/>
    <w:rsid w:val="002707A3"/>
    <w:rsid w:val="0027098E"/>
    <w:rsid w:val="00270A9E"/>
    <w:rsid w:val="00270DA5"/>
    <w:rsid w:val="00270EA3"/>
    <w:rsid w:val="00270F73"/>
    <w:rsid w:val="00270FE9"/>
    <w:rsid w:val="00271118"/>
    <w:rsid w:val="0027116A"/>
    <w:rsid w:val="002711AF"/>
    <w:rsid w:val="00271686"/>
    <w:rsid w:val="002717FC"/>
    <w:rsid w:val="002717FD"/>
    <w:rsid w:val="00271916"/>
    <w:rsid w:val="00271C85"/>
    <w:rsid w:val="00271DD4"/>
    <w:rsid w:val="002724A1"/>
    <w:rsid w:val="0027288A"/>
    <w:rsid w:val="0027288F"/>
    <w:rsid w:val="002733A5"/>
    <w:rsid w:val="00273441"/>
    <w:rsid w:val="002734DF"/>
    <w:rsid w:val="00273652"/>
    <w:rsid w:val="0027371F"/>
    <w:rsid w:val="00273A3C"/>
    <w:rsid w:val="00273C8B"/>
    <w:rsid w:val="00273D9E"/>
    <w:rsid w:val="00273EE9"/>
    <w:rsid w:val="00273F15"/>
    <w:rsid w:val="00274041"/>
    <w:rsid w:val="00274052"/>
    <w:rsid w:val="002744D8"/>
    <w:rsid w:val="00274685"/>
    <w:rsid w:val="00274B7B"/>
    <w:rsid w:val="00275053"/>
    <w:rsid w:val="0027522C"/>
    <w:rsid w:val="00275250"/>
    <w:rsid w:val="00275441"/>
    <w:rsid w:val="00275450"/>
    <w:rsid w:val="002755CC"/>
    <w:rsid w:val="002755D1"/>
    <w:rsid w:val="00275A0C"/>
    <w:rsid w:val="00275CD7"/>
    <w:rsid w:val="0027657A"/>
    <w:rsid w:val="002768D2"/>
    <w:rsid w:val="00276906"/>
    <w:rsid w:val="00276AA9"/>
    <w:rsid w:val="00276B2B"/>
    <w:rsid w:val="00276DD9"/>
    <w:rsid w:val="00276E81"/>
    <w:rsid w:val="002772B5"/>
    <w:rsid w:val="002778BD"/>
    <w:rsid w:val="00277CF9"/>
    <w:rsid w:val="00280F23"/>
    <w:rsid w:val="002810CD"/>
    <w:rsid w:val="002813C9"/>
    <w:rsid w:val="002815DF"/>
    <w:rsid w:val="00281767"/>
    <w:rsid w:val="00281AD6"/>
    <w:rsid w:val="00281B60"/>
    <w:rsid w:val="00281BAA"/>
    <w:rsid w:val="0028211A"/>
    <w:rsid w:val="0028221F"/>
    <w:rsid w:val="002823DA"/>
    <w:rsid w:val="0028257B"/>
    <w:rsid w:val="0028262B"/>
    <w:rsid w:val="002827C5"/>
    <w:rsid w:val="0028283E"/>
    <w:rsid w:val="002828E0"/>
    <w:rsid w:val="00282984"/>
    <w:rsid w:val="00282A1A"/>
    <w:rsid w:val="00282D63"/>
    <w:rsid w:val="002830F2"/>
    <w:rsid w:val="00283369"/>
    <w:rsid w:val="002833D1"/>
    <w:rsid w:val="002835DE"/>
    <w:rsid w:val="002837B8"/>
    <w:rsid w:val="002841B0"/>
    <w:rsid w:val="002842BC"/>
    <w:rsid w:val="002849C4"/>
    <w:rsid w:val="00284A30"/>
    <w:rsid w:val="00284E2A"/>
    <w:rsid w:val="00284FB3"/>
    <w:rsid w:val="002851B4"/>
    <w:rsid w:val="0028522E"/>
    <w:rsid w:val="00285244"/>
    <w:rsid w:val="002854CA"/>
    <w:rsid w:val="00285E5F"/>
    <w:rsid w:val="00286024"/>
    <w:rsid w:val="002860C2"/>
    <w:rsid w:val="002864A3"/>
    <w:rsid w:val="00286882"/>
    <w:rsid w:val="002868A7"/>
    <w:rsid w:val="00286A05"/>
    <w:rsid w:val="00286B4E"/>
    <w:rsid w:val="00286DD5"/>
    <w:rsid w:val="00286E6D"/>
    <w:rsid w:val="00286F5D"/>
    <w:rsid w:val="00287572"/>
    <w:rsid w:val="00287670"/>
    <w:rsid w:val="00287716"/>
    <w:rsid w:val="00287929"/>
    <w:rsid w:val="0028796E"/>
    <w:rsid w:val="002879F1"/>
    <w:rsid w:val="00287D2E"/>
    <w:rsid w:val="00287DBB"/>
    <w:rsid w:val="002900DB"/>
    <w:rsid w:val="002902AC"/>
    <w:rsid w:val="002902B3"/>
    <w:rsid w:val="00290636"/>
    <w:rsid w:val="002906E4"/>
    <w:rsid w:val="002906EA"/>
    <w:rsid w:val="0029093B"/>
    <w:rsid w:val="00290A42"/>
    <w:rsid w:val="00290CA2"/>
    <w:rsid w:val="00290D77"/>
    <w:rsid w:val="00290F1F"/>
    <w:rsid w:val="00291281"/>
    <w:rsid w:val="00291349"/>
    <w:rsid w:val="002913D0"/>
    <w:rsid w:val="00291662"/>
    <w:rsid w:val="00291665"/>
    <w:rsid w:val="002917DE"/>
    <w:rsid w:val="002919FB"/>
    <w:rsid w:val="00291A1C"/>
    <w:rsid w:val="00291C57"/>
    <w:rsid w:val="00291D21"/>
    <w:rsid w:val="00291E9B"/>
    <w:rsid w:val="002924E6"/>
    <w:rsid w:val="00292551"/>
    <w:rsid w:val="002926FD"/>
    <w:rsid w:val="00292780"/>
    <w:rsid w:val="00292800"/>
    <w:rsid w:val="00292883"/>
    <w:rsid w:val="00292ACF"/>
    <w:rsid w:val="00292CD6"/>
    <w:rsid w:val="00292D6B"/>
    <w:rsid w:val="002930FA"/>
    <w:rsid w:val="0029323D"/>
    <w:rsid w:val="002933C8"/>
    <w:rsid w:val="0029369D"/>
    <w:rsid w:val="002939EF"/>
    <w:rsid w:val="00293A4E"/>
    <w:rsid w:val="00293C44"/>
    <w:rsid w:val="00293D41"/>
    <w:rsid w:val="00293D6F"/>
    <w:rsid w:val="002942C4"/>
    <w:rsid w:val="0029437C"/>
    <w:rsid w:val="002943C1"/>
    <w:rsid w:val="00294563"/>
    <w:rsid w:val="00294726"/>
    <w:rsid w:val="00294B26"/>
    <w:rsid w:val="00294DA2"/>
    <w:rsid w:val="00294DE8"/>
    <w:rsid w:val="00294F3F"/>
    <w:rsid w:val="0029519C"/>
    <w:rsid w:val="002956DA"/>
    <w:rsid w:val="00295C0B"/>
    <w:rsid w:val="00295C64"/>
    <w:rsid w:val="00295C84"/>
    <w:rsid w:val="00295F54"/>
    <w:rsid w:val="0029614B"/>
    <w:rsid w:val="0029618A"/>
    <w:rsid w:val="00296281"/>
    <w:rsid w:val="002962BC"/>
    <w:rsid w:val="002963E2"/>
    <w:rsid w:val="002971B8"/>
    <w:rsid w:val="00297441"/>
    <w:rsid w:val="00297665"/>
    <w:rsid w:val="00297830"/>
    <w:rsid w:val="002978AB"/>
    <w:rsid w:val="00297E50"/>
    <w:rsid w:val="002A0155"/>
    <w:rsid w:val="002A01EB"/>
    <w:rsid w:val="002A059F"/>
    <w:rsid w:val="002A06C7"/>
    <w:rsid w:val="002A0869"/>
    <w:rsid w:val="002A0894"/>
    <w:rsid w:val="002A08CE"/>
    <w:rsid w:val="002A0C47"/>
    <w:rsid w:val="002A0FFF"/>
    <w:rsid w:val="002A1367"/>
    <w:rsid w:val="002A14FD"/>
    <w:rsid w:val="002A17B2"/>
    <w:rsid w:val="002A1AD1"/>
    <w:rsid w:val="002A1B54"/>
    <w:rsid w:val="002A1C96"/>
    <w:rsid w:val="002A1D4B"/>
    <w:rsid w:val="002A213A"/>
    <w:rsid w:val="002A2354"/>
    <w:rsid w:val="002A2462"/>
    <w:rsid w:val="002A2945"/>
    <w:rsid w:val="002A296A"/>
    <w:rsid w:val="002A2A93"/>
    <w:rsid w:val="002A2EA5"/>
    <w:rsid w:val="002A330A"/>
    <w:rsid w:val="002A34B7"/>
    <w:rsid w:val="002A3815"/>
    <w:rsid w:val="002A38AF"/>
    <w:rsid w:val="002A39B9"/>
    <w:rsid w:val="002A3C8B"/>
    <w:rsid w:val="002A3FA6"/>
    <w:rsid w:val="002A40AA"/>
    <w:rsid w:val="002A489B"/>
    <w:rsid w:val="002A4A84"/>
    <w:rsid w:val="002A4FC6"/>
    <w:rsid w:val="002A5262"/>
    <w:rsid w:val="002A52F0"/>
    <w:rsid w:val="002A5380"/>
    <w:rsid w:val="002A54CC"/>
    <w:rsid w:val="002A54E9"/>
    <w:rsid w:val="002A570E"/>
    <w:rsid w:val="002A596A"/>
    <w:rsid w:val="002A5A37"/>
    <w:rsid w:val="002A5FD8"/>
    <w:rsid w:val="002A630B"/>
    <w:rsid w:val="002A63F1"/>
    <w:rsid w:val="002A647B"/>
    <w:rsid w:val="002A6947"/>
    <w:rsid w:val="002A6A6B"/>
    <w:rsid w:val="002A6BBC"/>
    <w:rsid w:val="002A6C20"/>
    <w:rsid w:val="002A6C9E"/>
    <w:rsid w:val="002A6EED"/>
    <w:rsid w:val="002A6F90"/>
    <w:rsid w:val="002A75CA"/>
    <w:rsid w:val="002A795B"/>
    <w:rsid w:val="002A7AD7"/>
    <w:rsid w:val="002B002B"/>
    <w:rsid w:val="002B010E"/>
    <w:rsid w:val="002B039D"/>
    <w:rsid w:val="002B0713"/>
    <w:rsid w:val="002B072C"/>
    <w:rsid w:val="002B0CE6"/>
    <w:rsid w:val="002B0DF3"/>
    <w:rsid w:val="002B0E41"/>
    <w:rsid w:val="002B0EFA"/>
    <w:rsid w:val="002B12D4"/>
    <w:rsid w:val="002B14D2"/>
    <w:rsid w:val="002B158C"/>
    <w:rsid w:val="002B1C8B"/>
    <w:rsid w:val="002B1EFF"/>
    <w:rsid w:val="002B24BF"/>
    <w:rsid w:val="002B2720"/>
    <w:rsid w:val="002B27FD"/>
    <w:rsid w:val="002B2AE3"/>
    <w:rsid w:val="002B2CD2"/>
    <w:rsid w:val="002B3080"/>
    <w:rsid w:val="002B31E7"/>
    <w:rsid w:val="002B3688"/>
    <w:rsid w:val="002B3C4B"/>
    <w:rsid w:val="002B3F07"/>
    <w:rsid w:val="002B3F77"/>
    <w:rsid w:val="002B4251"/>
    <w:rsid w:val="002B429F"/>
    <w:rsid w:val="002B4493"/>
    <w:rsid w:val="002B4650"/>
    <w:rsid w:val="002B46F4"/>
    <w:rsid w:val="002B493D"/>
    <w:rsid w:val="002B4BEE"/>
    <w:rsid w:val="002B4F83"/>
    <w:rsid w:val="002B52A0"/>
    <w:rsid w:val="002B5380"/>
    <w:rsid w:val="002B589B"/>
    <w:rsid w:val="002B5E5B"/>
    <w:rsid w:val="002B5FE5"/>
    <w:rsid w:val="002B6023"/>
    <w:rsid w:val="002B65DD"/>
    <w:rsid w:val="002B6725"/>
    <w:rsid w:val="002B6893"/>
    <w:rsid w:val="002B689C"/>
    <w:rsid w:val="002B6F88"/>
    <w:rsid w:val="002B70C1"/>
    <w:rsid w:val="002B72E8"/>
    <w:rsid w:val="002B7A28"/>
    <w:rsid w:val="002B7AE4"/>
    <w:rsid w:val="002B7C19"/>
    <w:rsid w:val="002B7C8F"/>
    <w:rsid w:val="002B7EEE"/>
    <w:rsid w:val="002C0215"/>
    <w:rsid w:val="002C02FA"/>
    <w:rsid w:val="002C03F5"/>
    <w:rsid w:val="002C053C"/>
    <w:rsid w:val="002C068C"/>
    <w:rsid w:val="002C0920"/>
    <w:rsid w:val="002C09CF"/>
    <w:rsid w:val="002C0BC7"/>
    <w:rsid w:val="002C0D2C"/>
    <w:rsid w:val="002C0F42"/>
    <w:rsid w:val="002C1020"/>
    <w:rsid w:val="002C1057"/>
    <w:rsid w:val="002C13B9"/>
    <w:rsid w:val="002C1AA8"/>
    <w:rsid w:val="002C2113"/>
    <w:rsid w:val="002C21E4"/>
    <w:rsid w:val="002C2853"/>
    <w:rsid w:val="002C2EA9"/>
    <w:rsid w:val="002C3099"/>
    <w:rsid w:val="002C3340"/>
    <w:rsid w:val="002C33B9"/>
    <w:rsid w:val="002C358A"/>
    <w:rsid w:val="002C39E9"/>
    <w:rsid w:val="002C3C89"/>
    <w:rsid w:val="002C3D17"/>
    <w:rsid w:val="002C3E9C"/>
    <w:rsid w:val="002C40FD"/>
    <w:rsid w:val="002C4255"/>
    <w:rsid w:val="002C4826"/>
    <w:rsid w:val="002C48A4"/>
    <w:rsid w:val="002C4BF8"/>
    <w:rsid w:val="002C50FA"/>
    <w:rsid w:val="002C5426"/>
    <w:rsid w:val="002C555D"/>
    <w:rsid w:val="002C59E8"/>
    <w:rsid w:val="002C5C21"/>
    <w:rsid w:val="002C5ECB"/>
    <w:rsid w:val="002C63C9"/>
    <w:rsid w:val="002C640E"/>
    <w:rsid w:val="002C6665"/>
    <w:rsid w:val="002C6709"/>
    <w:rsid w:val="002C6750"/>
    <w:rsid w:val="002C68BF"/>
    <w:rsid w:val="002C6A40"/>
    <w:rsid w:val="002C6D6A"/>
    <w:rsid w:val="002C6DC8"/>
    <w:rsid w:val="002C6F5C"/>
    <w:rsid w:val="002C745F"/>
    <w:rsid w:val="002C7501"/>
    <w:rsid w:val="002C75EB"/>
    <w:rsid w:val="002C774D"/>
    <w:rsid w:val="002C793A"/>
    <w:rsid w:val="002C7A7A"/>
    <w:rsid w:val="002C7BB0"/>
    <w:rsid w:val="002C7E85"/>
    <w:rsid w:val="002D026E"/>
    <w:rsid w:val="002D07D1"/>
    <w:rsid w:val="002D08C7"/>
    <w:rsid w:val="002D0A55"/>
    <w:rsid w:val="002D0A76"/>
    <w:rsid w:val="002D0CC3"/>
    <w:rsid w:val="002D0DE6"/>
    <w:rsid w:val="002D0F07"/>
    <w:rsid w:val="002D0F52"/>
    <w:rsid w:val="002D0FD1"/>
    <w:rsid w:val="002D12CF"/>
    <w:rsid w:val="002D12D2"/>
    <w:rsid w:val="002D1439"/>
    <w:rsid w:val="002D14B7"/>
    <w:rsid w:val="002D1757"/>
    <w:rsid w:val="002D17F1"/>
    <w:rsid w:val="002D18B7"/>
    <w:rsid w:val="002D1DC5"/>
    <w:rsid w:val="002D1E19"/>
    <w:rsid w:val="002D1EC8"/>
    <w:rsid w:val="002D1FAC"/>
    <w:rsid w:val="002D1FBE"/>
    <w:rsid w:val="002D213C"/>
    <w:rsid w:val="002D21AD"/>
    <w:rsid w:val="002D22E8"/>
    <w:rsid w:val="002D2A25"/>
    <w:rsid w:val="002D2A85"/>
    <w:rsid w:val="002D2AFF"/>
    <w:rsid w:val="002D2C4A"/>
    <w:rsid w:val="002D2DFE"/>
    <w:rsid w:val="002D31ED"/>
    <w:rsid w:val="002D3B79"/>
    <w:rsid w:val="002D3D9F"/>
    <w:rsid w:val="002D41F0"/>
    <w:rsid w:val="002D4262"/>
    <w:rsid w:val="002D43B3"/>
    <w:rsid w:val="002D44DA"/>
    <w:rsid w:val="002D44FA"/>
    <w:rsid w:val="002D461A"/>
    <w:rsid w:val="002D4666"/>
    <w:rsid w:val="002D4B31"/>
    <w:rsid w:val="002D561A"/>
    <w:rsid w:val="002D5622"/>
    <w:rsid w:val="002D58A1"/>
    <w:rsid w:val="002D595F"/>
    <w:rsid w:val="002D5EFE"/>
    <w:rsid w:val="002D604E"/>
    <w:rsid w:val="002D67EF"/>
    <w:rsid w:val="002D69F8"/>
    <w:rsid w:val="002D6BA6"/>
    <w:rsid w:val="002D6D08"/>
    <w:rsid w:val="002D72E1"/>
    <w:rsid w:val="002D797C"/>
    <w:rsid w:val="002D7A3C"/>
    <w:rsid w:val="002D7BE6"/>
    <w:rsid w:val="002D7EE4"/>
    <w:rsid w:val="002D7F52"/>
    <w:rsid w:val="002E04CB"/>
    <w:rsid w:val="002E059B"/>
    <w:rsid w:val="002E05B3"/>
    <w:rsid w:val="002E06D9"/>
    <w:rsid w:val="002E0725"/>
    <w:rsid w:val="002E07AE"/>
    <w:rsid w:val="002E0BAA"/>
    <w:rsid w:val="002E0D0A"/>
    <w:rsid w:val="002E0DAE"/>
    <w:rsid w:val="002E1518"/>
    <w:rsid w:val="002E156B"/>
    <w:rsid w:val="002E1DF0"/>
    <w:rsid w:val="002E228E"/>
    <w:rsid w:val="002E2441"/>
    <w:rsid w:val="002E2465"/>
    <w:rsid w:val="002E24F4"/>
    <w:rsid w:val="002E2A51"/>
    <w:rsid w:val="002E343D"/>
    <w:rsid w:val="002E34B3"/>
    <w:rsid w:val="002E36C6"/>
    <w:rsid w:val="002E38D4"/>
    <w:rsid w:val="002E39C7"/>
    <w:rsid w:val="002E3AC7"/>
    <w:rsid w:val="002E3B78"/>
    <w:rsid w:val="002E3DE2"/>
    <w:rsid w:val="002E40D3"/>
    <w:rsid w:val="002E42A4"/>
    <w:rsid w:val="002E4441"/>
    <w:rsid w:val="002E489F"/>
    <w:rsid w:val="002E4933"/>
    <w:rsid w:val="002E49CA"/>
    <w:rsid w:val="002E5100"/>
    <w:rsid w:val="002E5202"/>
    <w:rsid w:val="002E56E6"/>
    <w:rsid w:val="002E5EB5"/>
    <w:rsid w:val="002E62CE"/>
    <w:rsid w:val="002E63B7"/>
    <w:rsid w:val="002E676A"/>
    <w:rsid w:val="002E67C4"/>
    <w:rsid w:val="002E6C91"/>
    <w:rsid w:val="002E7176"/>
    <w:rsid w:val="002E780D"/>
    <w:rsid w:val="002E78AA"/>
    <w:rsid w:val="002E7BD4"/>
    <w:rsid w:val="002F0266"/>
    <w:rsid w:val="002F03B3"/>
    <w:rsid w:val="002F0451"/>
    <w:rsid w:val="002F09DA"/>
    <w:rsid w:val="002F0B91"/>
    <w:rsid w:val="002F0D3D"/>
    <w:rsid w:val="002F12B0"/>
    <w:rsid w:val="002F1589"/>
    <w:rsid w:val="002F15D7"/>
    <w:rsid w:val="002F16A7"/>
    <w:rsid w:val="002F1927"/>
    <w:rsid w:val="002F1929"/>
    <w:rsid w:val="002F1A82"/>
    <w:rsid w:val="002F1B12"/>
    <w:rsid w:val="002F1E1A"/>
    <w:rsid w:val="002F1E43"/>
    <w:rsid w:val="002F1E86"/>
    <w:rsid w:val="002F2023"/>
    <w:rsid w:val="002F216F"/>
    <w:rsid w:val="002F2181"/>
    <w:rsid w:val="002F2376"/>
    <w:rsid w:val="002F237D"/>
    <w:rsid w:val="002F247F"/>
    <w:rsid w:val="002F29EB"/>
    <w:rsid w:val="002F3273"/>
    <w:rsid w:val="002F3322"/>
    <w:rsid w:val="002F3457"/>
    <w:rsid w:val="002F3A8E"/>
    <w:rsid w:val="002F3B3C"/>
    <w:rsid w:val="002F3C82"/>
    <w:rsid w:val="002F3CBB"/>
    <w:rsid w:val="002F3E49"/>
    <w:rsid w:val="002F3F20"/>
    <w:rsid w:val="002F40CE"/>
    <w:rsid w:val="002F43F8"/>
    <w:rsid w:val="002F44AD"/>
    <w:rsid w:val="002F46CB"/>
    <w:rsid w:val="002F473D"/>
    <w:rsid w:val="002F47AF"/>
    <w:rsid w:val="002F48DE"/>
    <w:rsid w:val="002F4B40"/>
    <w:rsid w:val="002F4F78"/>
    <w:rsid w:val="002F5257"/>
    <w:rsid w:val="002F53E8"/>
    <w:rsid w:val="002F5B05"/>
    <w:rsid w:val="002F5B82"/>
    <w:rsid w:val="002F5C22"/>
    <w:rsid w:val="002F5C28"/>
    <w:rsid w:val="002F6095"/>
    <w:rsid w:val="002F6103"/>
    <w:rsid w:val="002F6280"/>
    <w:rsid w:val="002F6BC8"/>
    <w:rsid w:val="002F6C5D"/>
    <w:rsid w:val="002F6D21"/>
    <w:rsid w:val="002F6EE3"/>
    <w:rsid w:val="002F70D0"/>
    <w:rsid w:val="002F73AA"/>
    <w:rsid w:val="002F752F"/>
    <w:rsid w:val="002F77C0"/>
    <w:rsid w:val="002F7D47"/>
    <w:rsid w:val="002F7E87"/>
    <w:rsid w:val="002F7FE7"/>
    <w:rsid w:val="0030008C"/>
    <w:rsid w:val="00300404"/>
    <w:rsid w:val="0030078A"/>
    <w:rsid w:val="00300847"/>
    <w:rsid w:val="0030095A"/>
    <w:rsid w:val="003012B5"/>
    <w:rsid w:val="00301787"/>
    <w:rsid w:val="00301808"/>
    <w:rsid w:val="0030196E"/>
    <w:rsid w:val="00302027"/>
    <w:rsid w:val="003022F3"/>
    <w:rsid w:val="003023D8"/>
    <w:rsid w:val="003029B1"/>
    <w:rsid w:val="00302A3D"/>
    <w:rsid w:val="00302AA0"/>
    <w:rsid w:val="00302C1F"/>
    <w:rsid w:val="00302C31"/>
    <w:rsid w:val="00302D1B"/>
    <w:rsid w:val="00302D9A"/>
    <w:rsid w:val="00302E20"/>
    <w:rsid w:val="00302E21"/>
    <w:rsid w:val="00302FF9"/>
    <w:rsid w:val="0030302F"/>
    <w:rsid w:val="00303153"/>
    <w:rsid w:val="003031A2"/>
    <w:rsid w:val="003032DE"/>
    <w:rsid w:val="003036DF"/>
    <w:rsid w:val="0030382C"/>
    <w:rsid w:val="003038F7"/>
    <w:rsid w:val="00303AD4"/>
    <w:rsid w:val="0030412F"/>
    <w:rsid w:val="00304674"/>
    <w:rsid w:val="00304B52"/>
    <w:rsid w:val="00304B8B"/>
    <w:rsid w:val="00305074"/>
    <w:rsid w:val="00305136"/>
    <w:rsid w:val="00305377"/>
    <w:rsid w:val="003053DE"/>
    <w:rsid w:val="00305555"/>
    <w:rsid w:val="0030575B"/>
    <w:rsid w:val="003057B4"/>
    <w:rsid w:val="0030605E"/>
    <w:rsid w:val="003062B3"/>
    <w:rsid w:val="003063FC"/>
    <w:rsid w:val="003065B3"/>
    <w:rsid w:val="00306733"/>
    <w:rsid w:val="00306A9A"/>
    <w:rsid w:val="00306CE7"/>
    <w:rsid w:val="00306D58"/>
    <w:rsid w:val="00306F74"/>
    <w:rsid w:val="00306F94"/>
    <w:rsid w:val="00307027"/>
    <w:rsid w:val="0030703B"/>
    <w:rsid w:val="00307302"/>
    <w:rsid w:val="003073A4"/>
    <w:rsid w:val="003073C4"/>
    <w:rsid w:val="00307577"/>
    <w:rsid w:val="00307607"/>
    <w:rsid w:val="0030765A"/>
    <w:rsid w:val="00307755"/>
    <w:rsid w:val="00310270"/>
    <w:rsid w:val="00310279"/>
    <w:rsid w:val="00310765"/>
    <w:rsid w:val="003107EC"/>
    <w:rsid w:val="00310C3C"/>
    <w:rsid w:val="00310F27"/>
    <w:rsid w:val="00311126"/>
    <w:rsid w:val="00311349"/>
    <w:rsid w:val="00311AFB"/>
    <w:rsid w:val="00311BE4"/>
    <w:rsid w:val="00311CAD"/>
    <w:rsid w:val="00311DF3"/>
    <w:rsid w:val="00311F6A"/>
    <w:rsid w:val="00312921"/>
    <w:rsid w:val="00312BB4"/>
    <w:rsid w:val="00312C45"/>
    <w:rsid w:val="00312ECF"/>
    <w:rsid w:val="00312F5D"/>
    <w:rsid w:val="003130C5"/>
    <w:rsid w:val="00313505"/>
    <w:rsid w:val="00314001"/>
    <w:rsid w:val="003145FC"/>
    <w:rsid w:val="0031465C"/>
    <w:rsid w:val="003146AD"/>
    <w:rsid w:val="003147F8"/>
    <w:rsid w:val="00314B60"/>
    <w:rsid w:val="00314B8E"/>
    <w:rsid w:val="00314EC9"/>
    <w:rsid w:val="00314FD3"/>
    <w:rsid w:val="003150E9"/>
    <w:rsid w:val="0031514D"/>
    <w:rsid w:val="003151B0"/>
    <w:rsid w:val="003152A0"/>
    <w:rsid w:val="003152EB"/>
    <w:rsid w:val="003153E9"/>
    <w:rsid w:val="0031540E"/>
    <w:rsid w:val="0031557D"/>
    <w:rsid w:val="0031571A"/>
    <w:rsid w:val="00315726"/>
    <w:rsid w:val="00315B39"/>
    <w:rsid w:val="003161B4"/>
    <w:rsid w:val="00316630"/>
    <w:rsid w:val="00316ABF"/>
    <w:rsid w:val="00316BC3"/>
    <w:rsid w:val="00316CF9"/>
    <w:rsid w:val="00317015"/>
    <w:rsid w:val="003172BD"/>
    <w:rsid w:val="0031746C"/>
    <w:rsid w:val="00317730"/>
    <w:rsid w:val="00317931"/>
    <w:rsid w:val="00317B02"/>
    <w:rsid w:val="00317C29"/>
    <w:rsid w:val="00317D75"/>
    <w:rsid w:val="00320054"/>
    <w:rsid w:val="00320506"/>
    <w:rsid w:val="003205FC"/>
    <w:rsid w:val="00320675"/>
    <w:rsid w:val="003206EE"/>
    <w:rsid w:val="00320820"/>
    <w:rsid w:val="00320AE6"/>
    <w:rsid w:val="00320B31"/>
    <w:rsid w:val="00320BF4"/>
    <w:rsid w:val="00320E16"/>
    <w:rsid w:val="00321098"/>
    <w:rsid w:val="003212A1"/>
    <w:rsid w:val="0032131D"/>
    <w:rsid w:val="00321399"/>
    <w:rsid w:val="00321437"/>
    <w:rsid w:val="0032148F"/>
    <w:rsid w:val="00321633"/>
    <w:rsid w:val="00321926"/>
    <w:rsid w:val="00321995"/>
    <w:rsid w:val="00321C07"/>
    <w:rsid w:val="00322382"/>
    <w:rsid w:val="003225B5"/>
    <w:rsid w:val="003229F2"/>
    <w:rsid w:val="00322E7D"/>
    <w:rsid w:val="003232FA"/>
    <w:rsid w:val="0032351E"/>
    <w:rsid w:val="00323849"/>
    <w:rsid w:val="00323899"/>
    <w:rsid w:val="00323C00"/>
    <w:rsid w:val="00323CAF"/>
    <w:rsid w:val="00323CB1"/>
    <w:rsid w:val="00323DB2"/>
    <w:rsid w:val="00323E49"/>
    <w:rsid w:val="0032419A"/>
    <w:rsid w:val="0032428C"/>
    <w:rsid w:val="0032447C"/>
    <w:rsid w:val="003246AB"/>
    <w:rsid w:val="00324882"/>
    <w:rsid w:val="00324A00"/>
    <w:rsid w:val="00324C37"/>
    <w:rsid w:val="003251BA"/>
    <w:rsid w:val="0032531C"/>
    <w:rsid w:val="00325789"/>
    <w:rsid w:val="003257DD"/>
    <w:rsid w:val="00326096"/>
    <w:rsid w:val="0032627B"/>
    <w:rsid w:val="003266EC"/>
    <w:rsid w:val="00326814"/>
    <w:rsid w:val="00326B30"/>
    <w:rsid w:val="00326BB3"/>
    <w:rsid w:val="00326BCB"/>
    <w:rsid w:val="00326EA6"/>
    <w:rsid w:val="00326F39"/>
    <w:rsid w:val="003272F2"/>
    <w:rsid w:val="003273FB"/>
    <w:rsid w:val="00327950"/>
    <w:rsid w:val="00327C50"/>
    <w:rsid w:val="00327DC8"/>
    <w:rsid w:val="00327E2B"/>
    <w:rsid w:val="00327EEA"/>
    <w:rsid w:val="003300BD"/>
    <w:rsid w:val="0033089C"/>
    <w:rsid w:val="003308EE"/>
    <w:rsid w:val="00330A5E"/>
    <w:rsid w:val="00330B1D"/>
    <w:rsid w:val="00330B89"/>
    <w:rsid w:val="00330D06"/>
    <w:rsid w:val="00330F29"/>
    <w:rsid w:val="00330F9A"/>
    <w:rsid w:val="003310EC"/>
    <w:rsid w:val="003318BA"/>
    <w:rsid w:val="00331CC5"/>
    <w:rsid w:val="00331DF6"/>
    <w:rsid w:val="00332020"/>
    <w:rsid w:val="0033249E"/>
    <w:rsid w:val="0033264B"/>
    <w:rsid w:val="0033266F"/>
    <w:rsid w:val="00332786"/>
    <w:rsid w:val="003328BA"/>
    <w:rsid w:val="00332AD7"/>
    <w:rsid w:val="00332D92"/>
    <w:rsid w:val="00333566"/>
    <w:rsid w:val="003337EF"/>
    <w:rsid w:val="00333A71"/>
    <w:rsid w:val="00333ABE"/>
    <w:rsid w:val="00333BC1"/>
    <w:rsid w:val="00333CFB"/>
    <w:rsid w:val="00333D98"/>
    <w:rsid w:val="003346BF"/>
    <w:rsid w:val="003347E0"/>
    <w:rsid w:val="0033497A"/>
    <w:rsid w:val="00334E19"/>
    <w:rsid w:val="003359BF"/>
    <w:rsid w:val="00335A09"/>
    <w:rsid w:val="00335E7D"/>
    <w:rsid w:val="00335ECC"/>
    <w:rsid w:val="00335F5F"/>
    <w:rsid w:val="0033610F"/>
    <w:rsid w:val="00336BD8"/>
    <w:rsid w:val="00336D43"/>
    <w:rsid w:val="003376EE"/>
    <w:rsid w:val="00337716"/>
    <w:rsid w:val="003378A0"/>
    <w:rsid w:val="0033793B"/>
    <w:rsid w:val="00337D8A"/>
    <w:rsid w:val="00337F31"/>
    <w:rsid w:val="003403CA"/>
    <w:rsid w:val="00340487"/>
    <w:rsid w:val="003404F4"/>
    <w:rsid w:val="003410B1"/>
    <w:rsid w:val="00341110"/>
    <w:rsid w:val="0034129F"/>
    <w:rsid w:val="003414E7"/>
    <w:rsid w:val="003417CC"/>
    <w:rsid w:val="0034193C"/>
    <w:rsid w:val="003419CE"/>
    <w:rsid w:val="00341B0A"/>
    <w:rsid w:val="00341E77"/>
    <w:rsid w:val="00341FB6"/>
    <w:rsid w:val="00342026"/>
    <w:rsid w:val="003422AF"/>
    <w:rsid w:val="00342740"/>
    <w:rsid w:val="003427D0"/>
    <w:rsid w:val="00342B70"/>
    <w:rsid w:val="00342E04"/>
    <w:rsid w:val="00343154"/>
    <w:rsid w:val="003431B1"/>
    <w:rsid w:val="00343224"/>
    <w:rsid w:val="00343301"/>
    <w:rsid w:val="00343398"/>
    <w:rsid w:val="003433A1"/>
    <w:rsid w:val="0034368C"/>
    <w:rsid w:val="00343754"/>
    <w:rsid w:val="003437F3"/>
    <w:rsid w:val="003438B8"/>
    <w:rsid w:val="00343902"/>
    <w:rsid w:val="00344106"/>
    <w:rsid w:val="00344578"/>
    <w:rsid w:val="003445E3"/>
    <w:rsid w:val="003446D6"/>
    <w:rsid w:val="00344790"/>
    <w:rsid w:val="00344B94"/>
    <w:rsid w:val="00344C98"/>
    <w:rsid w:val="00344DB6"/>
    <w:rsid w:val="003452D9"/>
    <w:rsid w:val="003455DD"/>
    <w:rsid w:val="0034567C"/>
    <w:rsid w:val="003458D6"/>
    <w:rsid w:val="003459F2"/>
    <w:rsid w:val="00345AD5"/>
    <w:rsid w:val="00345D87"/>
    <w:rsid w:val="003469CC"/>
    <w:rsid w:val="00346AD4"/>
    <w:rsid w:val="00346D16"/>
    <w:rsid w:val="00346E35"/>
    <w:rsid w:val="00346F56"/>
    <w:rsid w:val="00347340"/>
    <w:rsid w:val="00347343"/>
    <w:rsid w:val="0034737A"/>
    <w:rsid w:val="00347671"/>
    <w:rsid w:val="0034777F"/>
    <w:rsid w:val="00347D9C"/>
    <w:rsid w:val="00350254"/>
    <w:rsid w:val="0035040B"/>
    <w:rsid w:val="0035057E"/>
    <w:rsid w:val="003505CE"/>
    <w:rsid w:val="0035072A"/>
    <w:rsid w:val="003509F4"/>
    <w:rsid w:val="00350CAC"/>
    <w:rsid w:val="003514AC"/>
    <w:rsid w:val="003516D1"/>
    <w:rsid w:val="0035176F"/>
    <w:rsid w:val="00351873"/>
    <w:rsid w:val="00351E19"/>
    <w:rsid w:val="00351E47"/>
    <w:rsid w:val="00351FEF"/>
    <w:rsid w:val="0035222B"/>
    <w:rsid w:val="00352545"/>
    <w:rsid w:val="003526C3"/>
    <w:rsid w:val="00352A98"/>
    <w:rsid w:val="00352B28"/>
    <w:rsid w:val="00352BE6"/>
    <w:rsid w:val="00352CB9"/>
    <w:rsid w:val="003531F9"/>
    <w:rsid w:val="0035321E"/>
    <w:rsid w:val="0035422E"/>
    <w:rsid w:val="003543DF"/>
    <w:rsid w:val="003544B8"/>
    <w:rsid w:val="00354883"/>
    <w:rsid w:val="00354AF5"/>
    <w:rsid w:val="00354BA5"/>
    <w:rsid w:val="00354C39"/>
    <w:rsid w:val="0035528E"/>
    <w:rsid w:val="003553FB"/>
    <w:rsid w:val="003554BD"/>
    <w:rsid w:val="00355734"/>
    <w:rsid w:val="00355E39"/>
    <w:rsid w:val="00355E93"/>
    <w:rsid w:val="00355F7B"/>
    <w:rsid w:val="003561CF"/>
    <w:rsid w:val="00356303"/>
    <w:rsid w:val="00356317"/>
    <w:rsid w:val="003567F5"/>
    <w:rsid w:val="00356973"/>
    <w:rsid w:val="003569ED"/>
    <w:rsid w:val="00356C55"/>
    <w:rsid w:val="00356D16"/>
    <w:rsid w:val="003575E5"/>
    <w:rsid w:val="00357636"/>
    <w:rsid w:val="0035786B"/>
    <w:rsid w:val="00357990"/>
    <w:rsid w:val="00357BDA"/>
    <w:rsid w:val="00357C3F"/>
    <w:rsid w:val="00360343"/>
    <w:rsid w:val="00360397"/>
    <w:rsid w:val="003608DB"/>
    <w:rsid w:val="003609F3"/>
    <w:rsid w:val="00360ABB"/>
    <w:rsid w:val="00360C72"/>
    <w:rsid w:val="00360D6C"/>
    <w:rsid w:val="00361484"/>
    <w:rsid w:val="0036165C"/>
    <w:rsid w:val="003618AA"/>
    <w:rsid w:val="00361F8D"/>
    <w:rsid w:val="003620E7"/>
    <w:rsid w:val="00362390"/>
    <w:rsid w:val="00362519"/>
    <w:rsid w:val="003627DA"/>
    <w:rsid w:val="0036280C"/>
    <w:rsid w:val="00362883"/>
    <w:rsid w:val="00362A83"/>
    <w:rsid w:val="003631DB"/>
    <w:rsid w:val="0036337C"/>
    <w:rsid w:val="00363391"/>
    <w:rsid w:val="00363EEE"/>
    <w:rsid w:val="00363FF1"/>
    <w:rsid w:val="00364414"/>
    <w:rsid w:val="00364A55"/>
    <w:rsid w:val="00364A80"/>
    <w:rsid w:val="00364D9E"/>
    <w:rsid w:val="00364E90"/>
    <w:rsid w:val="00364EC6"/>
    <w:rsid w:val="00365618"/>
    <w:rsid w:val="00365796"/>
    <w:rsid w:val="00365E3B"/>
    <w:rsid w:val="00366098"/>
    <w:rsid w:val="003660A2"/>
    <w:rsid w:val="003665C5"/>
    <w:rsid w:val="00366649"/>
    <w:rsid w:val="003666D6"/>
    <w:rsid w:val="003667E5"/>
    <w:rsid w:val="003668B3"/>
    <w:rsid w:val="00366A45"/>
    <w:rsid w:val="00366C49"/>
    <w:rsid w:val="00366E40"/>
    <w:rsid w:val="00366E79"/>
    <w:rsid w:val="00366F72"/>
    <w:rsid w:val="00367173"/>
    <w:rsid w:val="00367780"/>
    <w:rsid w:val="00367AC8"/>
    <w:rsid w:val="00367B96"/>
    <w:rsid w:val="00367CBC"/>
    <w:rsid w:val="00367E10"/>
    <w:rsid w:val="003700EA"/>
    <w:rsid w:val="00370241"/>
    <w:rsid w:val="003703D1"/>
    <w:rsid w:val="00370605"/>
    <w:rsid w:val="0037068B"/>
    <w:rsid w:val="00370840"/>
    <w:rsid w:val="00370E15"/>
    <w:rsid w:val="00370F77"/>
    <w:rsid w:val="0037115C"/>
    <w:rsid w:val="00371193"/>
    <w:rsid w:val="003715C8"/>
    <w:rsid w:val="003719F0"/>
    <w:rsid w:val="00371A2C"/>
    <w:rsid w:val="00371B48"/>
    <w:rsid w:val="00371E4A"/>
    <w:rsid w:val="00371FD3"/>
    <w:rsid w:val="00372082"/>
    <w:rsid w:val="003722E5"/>
    <w:rsid w:val="0037237B"/>
    <w:rsid w:val="0037264A"/>
    <w:rsid w:val="00372678"/>
    <w:rsid w:val="0037289A"/>
    <w:rsid w:val="003728B8"/>
    <w:rsid w:val="003728BB"/>
    <w:rsid w:val="00372956"/>
    <w:rsid w:val="00372A26"/>
    <w:rsid w:val="00372BAA"/>
    <w:rsid w:val="00372ED6"/>
    <w:rsid w:val="003731DC"/>
    <w:rsid w:val="003734CE"/>
    <w:rsid w:val="0037352B"/>
    <w:rsid w:val="003735FA"/>
    <w:rsid w:val="00373A06"/>
    <w:rsid w:val="00373A65"/>
    <w:rsid w:val="00373BDD"/>
    <w:rsid w:val="0037402E"/>
    <w:rsid w:val="00374504"/>
    <w:rsid w:val="00374560"/>
    <w:rsid w:val="0037456F"/>
    <w:rsid w:val="003745A0"/>
    <w:rsid w:val="00374A96"/>
    <w:rsid w:val="00374B08"/>
    <w:rsid w:val="00374BB6"/>
    <w:rsid w:val="00374CCA"/>
    <w:rsid w:val="00374DAE"/>
    <w:rsid w:val="00374E56"/>
    <w:rsid w:val="00374E89"/>
    <w:rsid w:val="00374ED7"/>
    <w:rsid w:val="00374EE4"/>
    <w:rsid w:val="0037513E"/>
    <w:rsid w:val="003752BE"/>
    <w:rsid w:val="003753FE"/>
    <w:rsid w:val="003755B9"/>
    <w:rsid w:val="00375766"/>
    <w:rsid w:val="00375811"/>
    <w:rsid w:val="0037657B"/>
    <w:rsid w:val="0037658F"/>
    <w:rsid w:val="003766BD"/>
    <w:rsid w:val="00376719"/>
    <w:rsid w:val="0037683D"/>
    <w:rsid w:val="00376855"/>
    <w:rsid w:val="00376A4E"/>
    <w:rsid w:val="00376B74"/>
    <w:rsid w:val="00376C69"/>
    <w:rsid w:val="00376CCC"/>
    <w:rsid w:val="003770C1"/>
    <w:rsid w:val="00377188"/>
    <w:rsid w:val="0037725D"/>
    <w:rsid w:val="003773BB"/>
    <w:rsid w:val="003773D7"/>
    <w:rsid w:val="003775C4"/>
    <w:rsid w:val="00377C3D"/>
    <w:rsid w:val="00377D90"/>
    <w:rsid w:val="00380060"/>
    <w:rsid w:val="003800D7"/>
    <w:rsid w:val="00380280"/>
    <w:rsid w:val="003802E5"/>
    <w:rsid w:val="003804F8"/>
    <w:rsid w:val="0038063B"/>
    <w:rsid w:val="00380B8B"/>
    <w:rsid w:val="00380D6B"/>
    <w:rsid w:val="00381107"/>
    <w:rsid w:val="00381112"/>
    <w:rsid w:val="003815D9"/>
    <w:rsid w:val="0038169F"/>
    <w:rsid w:val="003816F6"/>
    <w:rsid w:val="00381A0A"/>
    <w:rsid w:val="00381A5F"/>
    <w:rsid w:val="00381BC6"/>
    <w:rsid w:val="00381CC2"/>
    <w:rsid w:val="00381E53"/>
    <w:rsid w:val="003820E8"/>
    <w:rsid w:val="0038236F"/>
    <w:rsid w:val="0038256F"/>
    <w:rsid w:val="003829E5"/>
    <w:rsid w:val="00382AAD"/>
    <w:rsid w:val="00382EAB"/>
    <w:rsid w:val="00383150"/>
    <w:rsid w:val="003831A6"/>
    <w:rsid w:val="00383DCB"/>
    <w:rsid w:val="0038408E"/>
    <w:rsid w:val="00384554"/>
    <w:rsid w:val="003847D4"/>
    <w:rsid w:val="00385271"/>
    <w:rsid w:val="0038549B"/>
    <w:rsid w:val="003857B4"/>
    <w:rsid w:val="003859E5"/>
    <w:rsid w:val="00385CB9"/>
    <w:rsid w:val="00385CC3"/>
    <w:rsid w:val="00385E61"/>
    <w:rsid w:val="00385EFA"/>
    <w:rsid w:val="0038610A"/>
    <w:rsid w:val="0038612A"/>
    <w:rsid w:val="003864D6"/>
    <w:rsid w:val="003867E4"/>
    <w:rsid w:val="003868E8"/>
    <w:rsid w:val="00386AD4"/>
    <w:rsid w:val="00386D42"/>
    <w:rsid w:val="00386E7F"/>
    <w:rsid w:val="00387044"/>
    <w:rsid w:val="003875A6"/>
    <w:rsid w:val="00387747"/>
    <w:rsid w:val="0038778B"/>
    <w:rsid w:val="00387D29"/>
    <w:rsid w:val="00387FA0"/>
    <w:rsid w:val="00390256"/>
    <w:rsid w:val="003909DA"/>
    <w:rsid w:val="00390ACD"/>
    <w:rsid w:val="00390D10"/>
    <w:rsid w:val="00390F0D"/>
    <w:rsid w:val="00390F5D"/>
    <w:rsid w:val="00390FFF"/>
    <w:rsid w:val="0039103B"/>
    <w:rsid w:val="00391183"/>
    <w:rsid w:val="0039129B"/>
    <w:rsid w:val="00391FB8"/>
    <w:rsid w:val="003922E0"/>
    <w:rsid w:val="003923C0"/>
    <w:rsid w:val="00392704"/>
    <w:rsid w:val="0039287B"/>
    <w:rsid w:val="0039303D"/>
    <w:rsid w:val="00393783"/>
    <w:rsid w:val="003937A5"/>
    <w:rsid w:val="00393B32"/>
    <w:rsid w:val="00393D94"/>
    <w:rsid w:val="00393E7C"/>
    <w:rsid w:val="00393EDE"/>
    <w:rsid w:val="00394161"/>
    <w:rsid w:val="003942C9"/>
    <w:rsid w:val="0039435B"/>
    <w:rsid w:val="003945C6"/>
    <w:rsid w:val="00394694"/>
    <w:rsid w:val="003946C5"/>
    <w:rsid w:val="00394845"/>
    <w:rsid w:val="00394886"/>
    <w:rsid w:val="003948B0"/>
    <w:rsid w:val="00394CD6"/>
    <w:rsid w:val="003951F5"/>
    <w:rsid w:val="003954DC"/>
    <w:rsid w:val="0039599F"/>
    <w:rsid w:val="00395DBD"/>
    <w:rsid w:val="0039619B"/>
    <w:rsid w:val="0039662A"/>
    <w:rsid w:val="00396A4A"/>
    <w:rsid w:val="00396D9A"/>
    <w:rsid w:val="003972CD"/>
    <w:rsid w:val="00397693"/>
    <w:rsid w:val="00397716"/>
    <w:rsid w:val="0039776F"/>
    <w:rsid w:val="00397BB7"/>
    <w:rsid w:val="00397CD2"/>
    <w:rsid w:val="00397F5E"/>
    <w:rsid w:val="00397FE8"/>
    <w:rsid w:val="00397FEB"/>
    <w:rsid w:val="003A0335"/>
    <w:rsid w:val="003A05C6"/>
    <w:rsid w:val="003A0844"/>
    <w:rsid w:val="003A09A5"/>
    <w:rsid w:val="003A109D"/>
    <w:rsid w:val="003A10C9"/>
    <w:rsid w:val="003A1314"/>
    <w:rsid w:val="003A161E"/>
    <w:rsid w:val="003A1663"/>
    <w:rsid w:val="003A16E6"/>
    <w:rsid w:val="003A17C0"/>
    <w:rsid w:val="003A1825"/>
    <w:rsid w:val="003A1D39"/>
    <w:rsid w:val="003A1EF9"/>
    <w:rsid w:val="003A203D"/>
    <w:rsid w:val="003A2071"/>
    <w:rsid w:val="003A21C8"/>
    <w:rsid w:val="003A235B"/>
    <w:rsid w:val="003A26B4"/>
    <w:rsid w:val="003A26FD"/>
    <w:rsid w:val="003A3248"/>
    <w:rsid w:val="003A3450"/>
    <w:rsid w:val="003A3893"/>
    <w:rsid w:val="003A437A"/>
    <w:rsid w:val="003A48A8"/>
    <w:rsid w:val="003A4A99"/>
    <w:rsid w:val="003A4C4C"/>
    <w:rsid w:val="003A4E31"/>
    <w:rsid w:val="003A5261"/>
    <w:rsid w:val="003A562C"/>
    <w:rsid w:val="003A5A62"/>
    <w:rsid w:val="003A6032"/>
    <w:rsid w:val="003A60B2"/>
    <w:rsid w:val="003A63AE"/>
    <w:rsid w:val="003A645C"/>
    <w:rsid w:val="003A68CD"/>
    <w:rsid w:val="003A6997"/>
    <w:rsid w:val="003A7310"/>
    <w:rsid w:val="003A74E5"/>
    <w:rsid w:val="003A7AE5"/>
    <w:rsid w:val="003A7F1D"/>
    <w:rsid w:val="003B049F"/>
    <w:rsid w:val="003B04F8"/>
    <w:rsid w:val="003B07C9"/>
    <w:rsid w:val="003B09C9"/>
    <w:rsid w:val="003B0ABA"/>
    <w:rsid w:val="003B0C09"/>
    <w:rsid w:val="003B0C3F"/>
    <w:rsid w:val="003B0F0C"/>
    <w:rsid w:val="003B0F13"/>
    <w:rsid w:val="003B19A8"/>
    <w:rsid w:val="003B1B37"/>
    <w:rsid w:val="003B1B4E"/>
    <w:rsid w:val="003B1FCE"/>
    <w:rsid w:val="003B2052"/>
    <w:rsid w:val="003B223E"/>
    <w:rsid w:val="003B2313"/>
    <w:rsid w:val="003B25B7"/>
    <w:rsid w:val="003B2B18"/>
    <w:rsid w:val="003B2E0E"/>
    <w:rsid w:val="003B2E55"/>
    <w:rsid w:val="003B2EEB"/>
    <w:rsid w:val="003B3028"/>
    <w:rsid w:val="003B3383"/>
    <w:rsid w:val="003B33CD"/>
    <w:rsid w:val="003B38E9"/>
    <w:rsid w:val="003B3B92"/>
    <w:rsid w:val="003B3BD2"/>
    <w:rsid w:val="003B3DBA"/>
    <w:rsid w:val="003B3DF0"/>
    <w:rsid w:val="003B40B3"/>
    <w:rsid w:val="003B49B1"/>
    <w:rsid w:val="003B4A28"/>
    <w:rsid w:val="003B4B14"/>
    <w:rsid w:val="003B5098"/>
    <w:rsid w:val="003B50F4"/>
    <w:rsid w:val="003B52B4"/>
    <w:rsid w:val="003B5397"/>
    <w:rsid w:val="003B540A"/>
    <w:rsid w:val="003B5431"/>
    <w:rsid w:val="003B6135"/>
    <w:rsid w:val="003B6302"/>
    <w:rsid w:val="003B6330"/>
    <w:rsid w:val="003B6340"/>
    <w:rsid w:val="003B6642"/>
    <w:rsid w:val="003B6648"/>
    <w:rsid w:val="003B66CD"/>
    <w:rsid w:val="003B6766"/>
    <w:rsid w:val="003B67C8"/>
    <w:rsid w:val="003B6B21"/>
    <w:rsid w:val="003B6B7F"/>
    <w:rsid w:val="003B764E"/>
    <w:rsid w:val="003B7A7D"/>
    <w:rsid w:val="003C0719"/>
    <w:rsid w:val="003C0950"/>
    <w:rsid w:val="003C0ACB"/>
    <w:rsid w:val="003C0CFC"/>
    <w:rsid w:val="003C0D7C"/>
    <w:rsid w:val="003C1689"/>
    <w:rsid w:val="003C196A"/>
    <w:rsid w:val="003C1BE2"/>
    <w:rsid w:val="003C1C42"/>
    <w:rsid w:val="003C1DD3"/>
    <w:rsid w:val="003C1E39"/>
    <w:rsid w:val="003C2C51"/>
    <w:rsid w:val="003C3553"/>
    <w:rsid w:val="003C38F8"/>
    <w:rsid w:val="003C3A25"/>
    <w:rsid w:val="003C3CC3"/>
    <w:rsid w:val="003C4182"/>
    <w:rsid w:val="003C43C7"/>
    <w:rsid w:val="003C45ED"/>
    <w:rsid w:val="003C4939"/>
    <w:rsid w:val="003C4BC0"/>
    <w:rsid w:val="003C4D22"/>
    <w:rsid w:val="003C4EA1"/>
    <w:rsid w:val="003C4F3B"/>
    <w:rsid w:val="003C5E60"/>
    <w:rsid w:val="003C6107"/>
    <w:rsid w:val="003C61A0"/>
    <w:rsid w:val="003C655E"/>
    <w:rsid w:val="003C6699"/>
    <w:rsid w:val="003C66BE"/>
    <w:rsid w:val="003C6786"/>
    <w:rsid w:val="003C7008"/>
    <w:rsid w:val="003C7025"/>
    <w:rsid w:val="003C7068"/>
    <w:rsid w:val="003C7250"/>
    <w:rsid w:val="003C73F0"/>
    <w:rsid w:val="003C773D"/>
    <w:rsid w:val="003C7775"/>
    <w:rsid w:val="003C77E0"/>
    <w:rsid w:val="003C7A29"/>
    <w:rsid w:val="003C7F42"/>
    <w:rsid w:val="003D0449"/>
    <w:rsid w:val="003D0482"/>
    <w:rsid w:val="003D0526"/>
    <w:rsid w:val="003D0F67"/>
    <w:rsid w:val="003D0F9C"/>
    <w:rsid w:val="003D1245"/>
    <w:rsid w:val="003D15D5"/>
    <w:rsid w:val="003D1AA0"/>
    <w:rsid w:val="003D20CD"/>
    <w:rsid w:val="003D20E4"/>
    <w:rsid w:val="003D20FB"/>
    <w:rsid w:val="003D2173"/>
    <w:rsid w:val="003D2268"/>
    <w:rsid w:val="003D241D"/>
    <w:rsid w:val="003D246A"/>
    <w:rsid w:val="003D2499"/>
    <w:rsid w:val="003D24B9"/>
    <w:rsid w:val="003D24DC"/>
    <w:rsid w:val="003D2749"/>
    <w:rsid w:val="003D27F1"/>
    <w:rsid w:val="003D2DEE"/>
    <w:rsid w:val="003D330D"/>
    <w:rsid w:val="003D39C7"/>
    <w:rsid w:val="003D3B05"/>
    <w:rsid w:val="003D3BBD"/>
    <w:rsid w:val="003D3F12"/>
    <w:rsid w:val="003D3F9F"/>
    <w:rsid w:val="003D3FB6"/>
    <w:rsid w:val="003D4042"/>
    <w:rsid w:val="003D43E1"/>
    <w:rsid w:val="003D45DA"/>
    <w:rsid w:val="003D45EC"/>
    <w:rsid w:val="003D4B42"/>
    <w:rsid w:val="003D4E79"/>
    <w:rsid w:val="003D5381"/>
    <w:rsid w:val="003D5822"/>
    <w:rsid w:val="003D5AC0"/>
    <w:rsid w:val="003D5C62"/>
    <w:rsid w:val="003D5FA7"/>
    <w:rsid w:val="003D658E"/>
    <w:rsid w:val="003D66B5"/>
    <w:rsid w:val="003D6988"/>
    <w:rsid w:val="003D6AF5"/>
    <w:rsid w:val="003D6EDB"/>
    <w:rsid w:val="003D701B"/>
    <w:rsid w:val="003D7248"/>
    <w:rsid w:val="003D77BE"/>
    <w:rsid w:val="003D78FD"/>
    <w:rsid w:val="003D7A11"/>
    <w:rsid w:val="003D7B59"/>
    <w:rsid w:val="003D7CFA"/>
    <w:rsid w:val="003D7DA3"/>
    <w:rsid w:val="003D7E79"/>
    <w:rsid w:val="003E0076"/>
    <w:rsid w:val="003E0107"/>
    <w:rsid w:val="003E040E"/>
    <w:rsid w:val="003E05F8"/>
    <w:rsid w:val="003E07CF"/>
    <w:rsid w:val="003E08D8"/>
    <w:rsid w:val="003E09C1"/>
    <w:rsid w:val="003E0B6F"/>
    <w:rsid w:val="003E1118"/>
    <w:rsid w:val="003E13DE"/>
    <w:rsid w:val="003E1629"/>
    <w:rsid w:val="003E1680"/>
    <w:rsid w:val="003E1B24"/>
    <w:rsid w:val="003E1E71"/>
    <w:rsid w:val="003E1EEB"/>
    <w:rsid w:val="003E1F17"/>
    <w:rsid w:val="003E1F2C"/>
    <w:rsid w:val="003E22E0"/>
    <w:rsid w:val="003E2592"/>
    <w:rsid w:val="003E28C5"/>
    <w:rsid w:val="003E2AA4"/>
    <w:rsid w:val="003E2F2B"/>
    <w:rsid w:val="003E3107"/>
    <w:rsid w:val="003E3439"/>
    <w:rsid w:val="003E34C0"/>
    <w:rsid w:val="003E3ADF"/>
    <w:rsid w:val="003E3C0F"/>
    <w:rsid w:val="003E3D50"/>
    <w:rsid w:val="003E3F3A"/>
    <w:rsid w:val="003E400C"/>
    <w:rsid w:val="003E4018"/>
    <w:rsid w:val="003E4408"/>
    <w:rsid w:val="003E470C"/>
    <w:rsid w:val="003E48F9"/>
    <w:rsid w:val="003E4C5B"/>
    <w:rsid w:val="003E4CC4"/>
    <w:rsid w:val="003E4EEE"/>
    <w:rsid w:val="003E50DC"/>
    <w:rsid w:val="003E5496"/>
    <w:rsid w:val="003E57C2"/>
    <w:rsid w:val="003E57F1"/>
    <w:rsid w:val="003E5AD2"/>
    <w:rsid w:val="003E61B1"/>
    <w:rsid w:val="003E62A6"/>
    <w:rsid w:val="003E67AE"/>
    <w:rsid w:val="003E681C"/>
    <w:rsid w:val="003E6CEC"/>
    <w:rsid w:val="003E71FD"/>
    <w:rsid w:val="003E7254"/>
    <w:rsid w:val="003E731D"/>
    <w:rsid w:val="003E7323"/>
    <w:rsid w:val="003E7825"/>
    <w:rsid w:val="003E7B2A"/>
    <w:rsid w:val="003E7C09"/>
    <w:rsid w:val="003E7D38"/>
    <w:rsid w:val="003E7DF2"/>
    <w:rsid w:val="003F01FF"/>
    <w:rsid w:val="003F02EA"/>
    <w:rsid w:val="003F0730"/>
    <w:rsid w:val="003F08EA"/>
    <w:rsid w:val="003F0C2D"/>
    <w:rsid w:val="003F0C35"/>
    <w:rsid w:val="003F0C70"/>
    <w:rsid w:val="003F0CAE"/>
    <w:rsid w:val="003F1096"/>
    <w:rsid w:val="003F112A"/>
    <w:rsid w:val="003F1492"/>
    <w:rsid w:val="003F14FE"/>
    <w:rsid w:val="003F1514"/>
    <w:rsid w:val="003F15C7"/>
    <w:rsid w:val="003F17E6"/>
    <w:rsid w:val="003F1A45"/>
    <w:rsid w:val="003F1C6C"/>
    <w:rsid w:val="003F1DD6"/>
    <w:rsid w:val="003F1E84"/>
    <w:rsid w:val="003F1EB5"/>
    <w:rsid w:val="003F1F31"/>
    <w:rsid w:val="003F1FC9"/>
    <w:rsid w:val="003F2079"/>
    <w:rsid w:val="003F231F"/>
    <w:rsid w:val="003F24CA"/>
    <w:rsid w:val="003F24EE"/>
    <w:rsid w:val="003F252E"/>
    <w:rsid w:val="003F2B3B"/>
    <w:rsid w:val="003F2D1B"/>
    <w:rsid w:val="003F30B2"/>
    <w:rsid w:val="003F3894"/>
    <w:rsid w:val="003F3A3F"/>
    <w:rsid w:val="003F3AA4"/>
    <w:rsid w:val="003F3BD8"/>
    <w:rsid w:val="003F3BE8"/>
    <w:rsid w:val="003F3EAB"/>
    <w:rsid w:val="003F3EC7"/>
    <w:rsid w:val="003F4641"/>
    <w:rsid w:val="003F471A"/>
    <w:rsid w:val="003F4783"/>
    <w:rsid w:val="003F50C3"/>
    <w:rsid w:val="003F554C"/>
    <w:rsid w:val="003F58AE"/>
    <w:rsid w:val="003F5BD9"/>
    <w:rsid w:val="003F609A"/>
    <w:rsid w:val="003F6675"/>
    <w:rsid w:val="003F67AD"/>
    <w:rsid w:val="003F681F"/>
    <w:rsid w:val="003F68DD"/>
    <w:rsid w:val="003F69D7"/>
    <w:rsid w:val="003F6B60"/>
    <w:rsid w:val="003F6BC3"/>
    <w:rsid w:val="003F6D92"/>
    <w:rsid w:val="003F6FD0"/>
    <w:rsid w:val="003F7025"/>
    <w:rsid w:val="003F70EE"/>
    <w:rsid w:val="003F70FA"/>
    <w:rsid w:val="003F7204"/>
    <w:rsid w:val="003F743E"/>
    <w:rsid w:val="003F7584"/>
    <w:rsid w:val="003F76E6"/>
    <w:rsid w:val="003F78FB"/>
    <w:rsid w:val="003F78FF"/>
    <w:rsid w:val="003F7908"/>
    <w:rsid w:val="003F7A8C"/>
    <w:rsid w:val="003F7C6F"/>
    <w:rsid w:val="003F7EB3"/>
    <w:rsid w:val="003F7FCB"/>
    <w:rsid w:val="0040035C"/>
    <w:rsid w:val="004007F7"/>
    <w:rsid w:val="00400863"/>
    <w:rsid w:val="0040094B"/>
    <w:rsid w:val="004009FF"/>
    <w:rsid w:val="00400CAE"/>
    <w:rsid w:val="00400CC1"/>
    <w:rsid w:val="00400E02"/>
    <w:rsid w:val="0040105D"/>
    <w:rsid w:val="00401279"/>
    <w:rsid w:val="0040128F"/>
    <w:rsid w:val="00401607"/>
    <w:rsid w:val="00401778"/>
    <w:rsid w:val="004017CA"/>
    <w:rsid w:val="00401AA2"/>
    <w:rsid w:val="00401AD6"/>
    <w:rsid w:val="00401EF9"/>
    <w:rsid w:val="00401F70"/>
    <w:rsid w:val="0040200F"/>
    <w:rsid w:val="00402014"/>
    <w:rsid w:val="004020F4"/>
    <w:rsid w:val="004023B8"/>
    <w:rsid w:val="004026F0"/>
    <w:rsid w:val="00402714"/>
    <w:rsid w:val="00402E26"/>
    <w:rsid w:val="00402F69"/>
    <w:rsid w:val="0040300B"/>
    <w:rsid w:val="004033CB"/>
    <w:rsid w:val="00403457"/>
    <w:rsid w:val="00403B0F"/>
    <w:rsid w:val="00403BD0"/>
    <w:rsid w:val="00403DB4"/>
    <w:rsid w:val="00403EE3"/>
    <w:rsid w:val="00403FEE"/>
    <w:rsid w:val="0040402F"/>
    <w:rsid w:val="00404086"/>
    <w:rsid w:val="004042D8"/>
    <w:rsid w:val="004043D1"/>
    <w:rsid w:val="0040445B"/>
    <w:rsid w:val="0040462A"/>
    <w:rsid w:val="00404661"/>
    <w:rsid w:val="00404A77"/>
    <w:rsid w:val="00404B24"/>
    <w:rsid w:val="00404C66"/>
    <w:rsid w:val="00404F00"/>
    <w:rsid w:val="0040589E"/>
    <w:rsid w:val="00405C17"/>
    <w:rsid w:val="00405C89"/>
    <w:rsid w:val="00405C97"/>
    <w:rsid w:val="00405E57"/>
    <w:rsid w:val="00405E72"/>
    <w:rsid w:val="00406027"/>
    <w:rsid w:val="004062A8"/>
    <w:rsid w:val="00406A7F"/>
    <w:rsid w:val="00406DD6"/>
    <w:rsid w:val="00407008"/>
    <w:rsid w:val="00407047"/>
    <w:rsid w:val="0040719B"/>
    <w:rsid w:val="004073BD"/>
    <w:rsid w:val="0040744D"/>
    <w:rsid w:val="004075CE"/>
    <w:rsid w:val="0040765F"/>
    <w:rsid w:val="004079EF"/>
    <w:rsid w:val="00407A3D"/>
    <w:rsid w:val="00407BED"/>
    <w:rsid w:val="00407C44"/>
    <w:rsid w:val="00410726"/>
    <w:rsid w:val="00410A15"/>
    <w:rsid w:val="004111E4"/>
    <w:rsid w:val="0041126A"/>
    <w:rsid w:val="004112F8"/>
    <w:rsid w:val="004114C4"/>
    <w:rsid w:val="00411A9A"/>
    <w:rsid w:val="0041212D"/>
    <w:rsid w:val="00412188"/>
    <w:rsid w:val="00412207"/>
    <w:rsid w:val="004122E1"/>
    <w:rsid w:val="004124BB"/>
    <w:rsid w:val="00412697"/>
    <w:rsid w:val="00412705"/>
    <w:rsid w:val="004130FE"/>
    <w:rsid w:val="004133F4"/>
    <w:rsid w:val="00413449"/>
    <w:rsid w:val="00413720"/>
    <w:rsid w:val="00413C51"/>
    <w:rsid w:val="00413DB6"/>
    <w:rsid w:val="00413E00"/>
    <w:rsid w:val="00413F95"/>
    <w:rsid w:val="00414541"/>
    <w:rsid w:val="00414654"/>
    <w:rsid w:val="00414945"/>
    <w:rsid w:val="00414E50"/>
    <w:rsid w:val="00414F27"/>
    <w:rsid w:val="00414FAD"/>
    <w:rsid w:val="00415191"/>
    <w:rsid w:val="004159E0"/>
    <w:rsid w:val="00415AE5"/>
    <w:rsid w:val="00415B71"/>
    <w:rsid w:val="00415BCD"/>
    <w:rsid w:val="00415CFF"/>
    <w:rsid w:val="004162E0"/>
    <w:rsid w:val="004164ED"/>
    <w:rsid w:val="0041656B"/>
    <w:rsid w:val="0041670B"/>
    <w:rsid w:val="00416E31"/>
    <w:rsid w:val="00416F69"/>
    <w:rsid w:val="00416FA4"/>
    <w:rsid w:val="00416FCA"/>
    <w:rsid w:val="00417054"/>
    <w:rsid w:val="00417264"/>
    <w:rsid w:val="00417367"/>
    <w:rsid w:val="00417503"/>
    <w:rsid w:val="004178B6"/>
    <w:rsid w:val="00417D3C"/>
    <w:rsid w:val="004202C3"/>
    <w:rsid w:val="004203BF"/>
    <w:rsid w:val="004204F4"/>
    <w:rsid w:val="00420514"/>
    <w:rsid w:val="00420555"/>
    <w:rsid w:val="004209AF"/>
    <w:rsid w:val="00420AD1"/>
    <w:rsid w:val="00420D51"/>
    <w:rsid w:val="00420F18"/>
    <w:rsid w:val="00420F6C"/>
    <w:rsid w:val="004214A7"/>
    <w:rsid w:val="00421604"/>
    <w:rsid w:val="004216BE"/>
    <w:rsid w:val="00421893"/>
    <w:rsid w:val="00421D10"/>
    <w:rsid w:val="00421DD3"/>
    <w:rsid w:val="00421FD2"/>
    <w:rsid w:val="004225D6"/>
    <w:rsid w:val="004227EA"/>
    <w:rsid w:val="00422857"/>
    <w:rsid w:val="0042293F"/>
    <w:rsid w:val="004229AC"/>
    <w:rsid w:val="00422C9F"/>
    <w:rsid w:val="00422F75"/>
    <w:rsid w:val="00423110"/>
    <w:rsid w:val="0042343C"/>
    <w:rsid w:val="00423472"/>
    <w:rsid w:val="00423A5E"/>
    <w:rsid w:val="00423D0D"/>
    <w:rsid w:val="00423D16"/>
    <w:rsid w:val="00423D46"/>
    <w:rsid w:val="00423D93"/>
    <w:rsid w:val="00423F36"/>
    <w:rsid w:val="004243C5"/>
    <w:rsid w:val="0042440B"/>
    <w:rsid w:val="004247B1"/>
    <w:rsid w:val="00424C25"/>
    <w:rsid w:val="00424C56"/>
    <w:rsid w:val="00424CCD"/>
    <w:rsid w:val="00425147"/>
    <w:rsid w:val="00425789"/>
    <w:rsid w:val="004257B2"/>
    <w:rsid w:val="00425B77"/>
    <w:rsid w:val="00425D5D"/>
    <w:rsid w:val="00425D89"/>
    <w:rsid w:val="00426005"/>
    <w:rsid w:val="004261E2"/>
    <w:rsid w:val="00426247"/>
    <w:rsid w:val="00426803"/>
    <w:rsid w:val="00426A5D"/>
    <w:rsid w:val="00426CDB"/>
    <w:rsid w:val="004270AA"/>
    <w:rsid w:val="004274C2"/>
    <w:rsid w:val="00427651"/>
    <w:rsid w:val="00427940"/>
    <w:rsid w:val="00427C63"/>
    <w:rsid w:val="00430378"/>
    <w:rsid w:val="00430747"/>
    <w:rsid w:val="00430AA7"/>
    <w:rsid w:val="00430B0C"/>
    <w:rsid w:val="00431014"/>
    <w:rsid w:val="00431C03"/>
    <w:rsid w:val="00431D9D"/>
    <w:rsid w:val="00431F4C"/>
    <w:rsid w:val="00432239"/>
    <w:rsid w:val="00432349"/>
    <w:rsid w:val="00432458"/>
    <w:rsid w:val="00432486"/>
    <w:rsid w:val="00432A11"/>
    <w:rsid w:val="00432DA6"/>
    <w:rsid w:val="00433264"/>
    <w:rsid w:val="0043330E"/>
    <w:rsid w:val="00433591"/>
    <w:rsid w:val="00433888"/>
    <w:rsid w:val="00433B1B"/>
    <w:rsid w:val="00433BA9"/>
    <w:rsid w:val="00433E35"/>
    <w:rsid w:val="00433F45"/>
    <w:rsid w:val="0043418F"/>
    <w:rsid w:val="004344C2"/>
    <w:rsid w:val="004344E7"/>
    <w:rsid w:val="00434698"/>
    <w:rsid w:val="00434769"/>
    <w:rsid w:val="0043496E"/>
    <w:rsid w:val="00434EA3"/>
    <w:rsid w:val="00435332"/>
    <w:rsid w:val="00435627"/>
    <w:rsid w:val="0043593B"/>
    <w:rsid w:val="00435B17"/>
    <w:rsid w:val="00435E60"/>
    <w:rsid w:val="00435EC5"/>
    <w:rsid w:val="00436111"/>
    <w:rsid w:val="004361D9"/>
    <w:rsid w:val="004365F1"/>
    <w:rsid w:val="0043669D"/>
    <w:rsid w:val="004368B7"/>
    <w:rsid w:val="00436C06"/>
    <w:rsid w:val="00436DA8"/>
    <w:rsid w:val="00436DAF"/>
    <w:rsid w:val="0043711F"/>
    <w:rsid w:val="00437190"/>
    <w:rsid w:val="00437214"/>
    <w:rsid w:val="00437683"/>
    <w:rsid w:val="00437A2B"/>
    <w:rsid w:val="00437B74"/>
    <w:rsid w:val="00437C28"/>
    <w:rsid w:val="00437D6D"/>
    <w:rsid w:val="00437E5E"/>
    <w:rsid w:val="00440242"/>
    <w:rsid w:val="0044065E"/>
    <w:rsid w:val="00440763"/>
    <w:rsid w:val="00440792"/>
    <w:rsid w:val="00440878"/>
    <w:rsid w:val="0044103A"/>
    <w:rsid w:val="004411EC"/>
    <w:rsid w:val="00441395"/>
    <w:rsid w:val="004415C5"/>
    <w:rsid w:val="00441628"/>
    <w:rsid w:val="0044167A"/>
    <w:rsid w:val="00441681"/>
    <w:rsid w:val="004416E5"/>
    <w:rsid w:val="004418A5"/>
    <w:rsid w:val="00441B0A"/>
    <w:rsid w:val="00441D54"/>
    <w:rsid w:val="00442373"/>
    <w:rsid w:val="0044263D"/>
    <w:rsid w:val="0044264B"/>
    <w:rsid w:val="004426BC"/>
    <w:rsid w:val="00442D0C"/>
    <w:rsid w:val="00442E43"/>
    <w:rsid w:val="00442FE0"/>
    <w:rsid w:val="00443074"/>
    <w:rsid w:val="0044324B"/>
    <w:rsid w:val="00443425"/>
    <w:rsid w:val="004435AC"/>
    <w:rsid w:val="004436B2"/>
    <w:rsid w:val="00443875"/>
    <w:rsid w:val="00443B7C"/>
    <w:rsid w:val="00443EC6"/>
    <w:rsid w:val="00443F2F"/>
    <w:rsid w:val="004441D5"/>
    <w:rsid w:val="00444265"/>
    <w:rsid w:val="00444392"/>
    <w:rsid w:val="0044467E"/>
    <w:rsid w:val="00444AFE"/>
    <w:rsid w:val="00444B3E"/>
    <w:rsid w:val="00444CB0"/>
    <w:rsid w:val="00445080"/>
    <w:rsid w:val="004452F2"/>
    <w:rsid w:val="00445504"/>
    <w:rsid w:val="00445625"/>
    <w:rsid w:val="00445843"/>
    <w:rsid w:val="0044588E"/>
    <w:rsid w:val="00445CA7"/>
    <w:rsid w:val="00445D05"/>
    <w:rsid w:val="00446037"/>
    <w:rsid w:val="0044615D"/>
    <w:rsid w:val="004461DE"/>
    <w:rsid w:val="004463FB"/>
    <w:rsid w:val="0044640C"/>
    <w:rsid w:val="0044653C"/>
    <w:rsid w:val="0044659E"/>
    <w:rsid w:val="004466ED"/>
    <w:rsid w:val="0044677D"/>
    <w:rsid w:val="00446872"/>
    <w:rsid w:val="00446AB2"/>
    <w:rsid w:val="00446E81"/>
    <w:rsid w:val="00446F33"/>
    <w:rsid w:val="004470B8"/>
    <w:rsid w:val="004473DE"/>
    <w:rsid w:val="0044745D"/>
    <w:rsid w:val="004476A1"/>
    <w:rsid w:val="00447753"/>
    <w:rsid w:val="00447B56"/>
    <w:rsid w:val="004500BF"/>
    <w:rsid w:val="004503A4"/>
    <w:rsid w:val="00450723"/>
    <w:rsid w:val="00450A7D"/>
    <w:rsid w:val="00450BF8"/>
    <w:rsid w:val="00450CE5"/>
    <w:rsid w:val="00450FA1"/>
    <w:rsid w:val="004511A3"/>
    <w:rsid w:val="004511BD"/>
    <w:rsid w:val="0045137A"/>
    <w:rsid w:val="00451C58"/>
    <w:rsid w:val="00451D65"/>
    <w:rsid w:val="00451E2D"/>
    <w:rsid w:val="00451F31"/>
    <w:rsid w:val="00452123"/>
    <w:rsid w:val="00452164"/>
    <w:rsid w:val="0045231A"/>
    <w:rsid w:val="00452335"/>
    <w:rsid w:val="0045233D"/>
    <w:rsid w:val="004525DF"/>
    <w:rsid w:val="00452693"/>
    <w:rsid w:val="004527CF"/>
    <w:rsid w:val="00452C95"/>
    <w:rsid w:val="00452EA7"/>
    <w:rsid w:val="00452EDF"/>
    <w:rsid w:val="00453125"/>
    <w:rsid w:val="00453142"/>
    <w:rsid w:val="00453279"/>
    <w:rsid w:val="00453526"/>
    <w:rsid w:val="0045362B"/>
    <w:rsid w:val="00453823"/>
    <w:rsid w:val="00453BB5"/>
    <w:rsid w:val="00453C3D"/>
    <w:rsid w:val="0045400C"/>
    <w:rsid w:val="0045403E"/>
    <w:rsid w:val="00454089"/>
    <w:rsid w:val="00454B56"/>
    <w:rsid w:val="00454B8A"/>
    <w:rsid w:val="00455218"/>
    <w:rsid w:val="004552CB"/>
    <w:rsid w:val="004553AD"/>
    <w:rsid w:val="004554AE"/>
    <w:rsid w:val="004555DE"/>
    <w:rsid w:val="004555ED"/>
    <w:rsid w:val="00455B78"/>
    <w:rsid w:val="00455C83"/>
    <w:rsid w:val="00455D67"/>
    <w:rsid w:val="00455FD6"/>
    <w:rsid w:val="004560D6"/>
    <w:rsid w:val="00456122"/>
    <w:rsid w:val="0045616D"/>
    <w:rsid w:val="00456458"/>
    <w:rsid w:val="004564A4"/>
    <w:rsid w:val="004565DA"/>
    <w:rsid w:val="0045663D"/>
    <w:rsid w:val="004568F3"/>
    <w:rsid w:val="0045697A"/>
    <w:rsid w:val="00456E8C"/>
    <w:rsid w:val="00456F75"/>
    <w:rsid w:val="004572EF"/>
    <w:rsid w:val="004574D8"/>
    <w:rsid w:val="00457510"/>
    <w:rsid w:val="0045765D"/>
    <w:rsid w:val="00457AEA"/>
    <w:rsid w:val="00457C12"/>
    <w:rsid w:val="00457D0B"/>
    <w:rsid w:val="00457DD1"/>
    <w:rsid w:val="00460054"/>
    <w:rsid w:val="00460082"/>
    <w:rsid w:val="004601DE"/>
    <w:rsid w:val="004605B7"/>
    <w:rsid w:val="004605F7"/>
    <w:rsid w:val="004607D5"/>
    <w:rsid w:val="00460814"/>
    <w:rsid w:val="00460AD1"/>
    <w:rsid w:val="00460B95"/>
    <w:rsid w:val="00460CD9"/>
    <w:rsid w:val="004615AF"/>
    <w:rsid w:val="004616AA"/>
    <w:rsid w:val="00461F67"/>
    <w:rsid w:val="00462180"/>
    <w:rsid w:val="00462298"/>
    <w:rsid w:val="004623D9"/>
    <w:rsid w:val="00462764"/>
    <w:rsid w:val="004628B1"/>
    <w:rsid w:val="004628C9"/>
    <w:rsid w:val="00462BC9"/>
    <w:rsid w:val="00462C23"/>
    <w:rsid w:val="0046324A"/>
    <w:rsid w:val="00463328"/>
    <w:rsid w:val="00463383"/>
    <w:rsid w:val="00463509"/>
    <w:rsid w:val="004637E3"/>
    <w:rsid w:val="00463E0B"/>
    <w:rsid w:val="00463E81"/>
    <w:rsid w:val="0046412E"/>
    <w:rsid w:val="0046459A"/>
    <w:rsid w:val="004646B7"/>
    <w:rsid w:val="00464727"/>
    <w:rsid w:val="00464D7D"/>
    <w:rsid w:val="00464F41"/>
    <w:rsid w:val="00465181"/>
    <w:rsid w:val="004653E0"/>
    <w:rsid w:val="004654FA"/>
    <w:rsid w:val="0046554E"/>
    <w:rsid w:val="0046563F"/>
    <w:rsid w:val="00465783"/>
    <w:rsid w:val="004657F8"/>
    <w:rsid w:val="004659E7"/>
    <w:rsid w:val="00465EA1"/>
    <w:rsid w:val="00465F65"/>
    <w:rsid w:val="004661E9"/>
    <w:rsid w:val="004662FD"/>
    <w:rsid w:val="004664B9"/>
    <w:rsid w:val="00466508"/>
    <w:rsid w:val="00466660"/>
    <w:rsid w:val="00466661"/>
    <w:rsid w:val="00466709"/>
    <w:rsid w:val="0046677B"/>
    <w:rsid w:val="00466ACF"/>
    <w:rsid w:val="00466BE9"/>
    <w:rsid w:val="0046723D"/>
    <w:rsid w:val="004674F6"/>
    <w:rsid w:val="004676F9"/>
    <w:rsid w:val="0046770E"/>
    <w:rsid w:val="00470103"/>
    <w:rsid w:val="0047010F"/>
    <w:rsid w:val="0047019D"/>
    <w:rsid w:val="004702C7"/>
    <w:rsid w:val="00470728"/>
    <w:rsid w:val="004707DA"/>
    <w:rsid w:val="004707FD"/>
    <w:rsid w:val="00470BE4"/>
    <w:rsid w:val="00470E17"/>
    <w:rsid w:val="00471005"/>
    <w:rsid w:val="0047107A"/>
    <w:rsid w:val="004710E1"/>
    <w:rsid w:val="004713E4"/>
    <w:rsid w:val="004715A8"/>
    <w:rsid w:val="00471634"/>
    <w:rsid w:val="00471739"/>
    <w:rsid w:val="004717B8"/>
    <w:rsid w:val="00471A1C"/>
    <w:rsid w:val="00471C05"/>
    <w:rsid w:val="00471D20"/>
    <w:rsid w:val="00471E5F"/>
    <w:rsid w:val="00471F9B"/>
    <w:rsid w:val="004728A5"/>
    <w:rsid w:val="004728F8"/>
    <w:rsid w:val="00473028"/>
    <w:rsid w:val="0047332A"/>
    <w:rsid w:val="00473A38"/>
    <w:rsid w:val="00473B0A"/>
    <w:rsid w:val="00473D7D"/>
    <w:rsid w:val="00473EDF"/>
    <w:rsid w:val="00474047"/>
    <w:rsid w:val="004740F0"/>
    <w:rsid w:val="004744BD"/>
    <w:rsid w:val="00474828"/>
    <w:rsid w:val="004749FF"/>
    <w:rsid w:val="00474DF9"/>
    <w:rsid w:val="00474E45"/>
    <w:rsid w:val="00474FD4"/>
    <w:rsid w:val="00475030"/>
    <w:rsid w:val="00475098"/>
    <w:rsid w:val="00475198"/>
    <w:rsid w:val="004751FE"/>
    <w:rsid w:val="004755CC"/>
    <w:rsid w:val="0047596C"/>
    <w:rsid w:val="00475ADA"/>
    <w:rsid w:val="00475BE0"/>
    <w:rsid w:val="00475C54"/>
    <w:rsid w:val="00475DB9"/>
    <w:rsid w:val="00476026"/>
    <w:rsid w:val="00476044"/>
    <w:rsid w:val="00476122"/>
    <w:rsid w:val="004762A0"/>
    <w:rsid w:val="00476386"/>
    <w:rsid w:val="004763B8"/>
    <w:rsid w:val="00476563"/>
    <w:rsid w:val="0047665E"/>
    <w:rsid w:val="0047682E"/>
    <w:rsid w:val="00476D19"/>
    <w:rsid w:val="00476D8C"/>
    <w:rsid w:val="004773A5"/>
    <w:rsid w:val="004774CD"/>
    <w:rsid w:val="0047792D"/>
    <w:rsid w:val="00477BF7"/>
    <w:rsid w:val="0048048C"/>
    <w:rsid w:val="00480722"/>
    <w:rsid w:val="004807C7"/>
    <w:rsid w:val="00480864"/>
    <w:rsid w:val="00480FAA"/>
    <w:rsid w:val="00481165"/>
    <w:rsid w:val="004815EA"/>
    <w:rsid w:val="004816A3"/>
    <w:rsid w:val="00481F2B"/>
    <w:rsid w:val="00481F6B"/>
    <w:rsid w:val="0048216F"/>
    <w:rsid w:val="0048274B"/>
    <w:rsid w:val="004828B3"/>
    <w:rsid w:val="0048313E"/>
    <w:rsid w:val="00483222"/>
    <w:rsid w:val="004832E5"/>
    <w:rsid w:val="00483420"/>
    <w:rsid w:val="0048356A"/>
    <w:rsid w:val="0048370B"/>
    <w:rsid w:val="004839B1"/>
    <w:rsid w:val="00483B0C"/>
    <w:rsid w:val="00483CA1"/>
    <w:rsid w:val="00483CEB"/>
    <w:rsid w:val="00483DA2"/>
    <w:rsid w:val="00483EB0"/>
    <w:rsid w:val="00483EFE"/>
    <w:rsid w:val="00483F5F"/>
    <w:rsid w:val="00484155"/>
    <w:rsid w:val="004841A2"/>
    <w:rsid w:val="0048443E"/>
    <w:rsid w:val="00484465"/>
    <w:rsid w:val="00484487"/>
    <w:rsid w:val="0048470E"/>
    <w:rsid w:val="004847DD"/>
    <w:rsid w:val="004849B5"/>
    <w:rsid w:val="00484BC6"/>
    <w:rsid w:val="00484D1B"/>
    <w:rsid w:val="00485081"/>
    <w:rsid w:val="00485187"/>
    <w:rsid w:val="004851CE"/>
    <w:rsid w:val="00485590"/>
    <w:rsid w:val="004855F3"/>
    <w:rsid w:val="004856E2"/>
    <w:rsid w:val="004857A4"/>
    <w:rsid w:val="00485BF7"/>
    <w:rsid w:val="00485E7A"/>
    <w:rsid w:val="00485FF0"/>
    <w:rsid w:val="00486177"/>
    <w:rsid w:val="004868DF"/>
    <w:rsid w:val="00486AFA"/>
    <w:rsid w:val="00487570"/>
    <w:rsid w:val="004876CD"/>
    <w:rsid w:val="00487726"/>
    <w:rsid w:val="00487C91"/>
    <w:rsid w:val="00487D34"/>
    <w:rsid w:val="00487DD3"/>
    <w:rsid w:val="004900B2"/>
    <w:rsid w:val="004901A2"/>
    <w:rsid w:val="00490AC7"/>
    <w:rsid w:val="00490B41"/>
    <w:rsid w:val="00490CF5"/>
    <w:rsid w:val="00490F3F"/>
    <w:rsid w:val="00490F5E"/>
    <w:rsid w:val="0049139A"/>
    <w:rsid w:val="0049168C"/>
    <w:rsid w:val="004916F6"/>
    <w:rsid w:val="0049171C"/>
    <w:rsid w:val="00491DB0"/>
    <w:rsid w:val="0049203A"/>
    <w:rsid w:val="0049219E"/>
    <w:rsid w:val="0049223E"/>
    <w:rsid w:val="004925B4"/>
    <w:rsid w:val="004925DB"/>
    <w:rsid w:val="004927C8"/>
    <w:rsid w:val="00492B00"/>
    <w:rsid w:val="00492B48"/>
    <w:rsid w:val="00492D5F"/>
    <w:rsid w:val="00492DBA"/>
    <w:rsid w:val="00493095"/>
    <w:rsid w:val="00493546"/>
    <w:rsid w:val="004935F1"/>
    <w:rsid w:val="004935F9"/>
    <w:rsid w:val="0049399F"/>
    <w:rsid w:val="00493C4E"/>
    <w:rsid w:val="00493C73"/>
    <w:rsid w:val="00493FB8"/>
    <w:rsid w:val="00494022"/>
    <w:rsid w:val="004948F1"/>
    <w:rsid w:val="00494B35"/>
    <w:rsid w:val="00494D40"/>
    <w:rsid w:val="00494DA0"/>
    <w:rsid w:val="00494E55"/>
    <w:rsid w:val="00495165"/>
    <w:rsid w:val="004953A0"/>
    <w:rsid w:val="0049542E"/>
    <w:rsid w:val="004957C0"/>
    <w:rsid w:val="004959D5"/>
    <w:rsid w:val="0049639A"/>
    <w:rsid w:val="004963EE"/>
    <w:rsid w:val="004966A0"/>
    <w:rsid w:val="00496B71"/>
    <w:rsid w:val="00496C16"/>
    <w:rsid w:val="00496C62"/>
    <w:rsid w:val="00496FF2"/>
    <w:rsid w:val="00497195"/>
    <w:rsid w:val="004973BD"/>
    <w:rsid w:val="00497989"/>
    <w:rsid w:val="00497A2A"/>
    <w:rsid w:val="00497CB3"/>
    <w:rsid w:val="00497E9E"/>
    <w:rsid w:val="004A0880"/>
    <w:rsid w:val="004A0B9D"/>
    <w:rsid w:val="004A0C1B"/>
    <w:rsid w:val="004A0EF1"/>
    <w:rsid w:val="004A11A2"/>
    <w:rsid w:val="004A11DA"/>
    <w:rsid w:val="004A13B8"/>
    <w:rsid w:val="004A18FD"/>
    <w:rsid w:val="004A1E75"/>
    <w:rsid w:val="004A1F51"/>
    <w:rsid w:val="004A1F56"/>
    <w:rsid w:val="004A20AD"/>
    <w:rsid w:val="004A2506"/>
    <w:rsid w:val="004A257E"/>
    <w:rsid w:val="004A2A8D"/>
    <w:rsid w:val="004A361B"/>
    <w:rsid w:val="004A3695"/>
    <w:rsid w:val="004A371E"/>
    <w:rsid w:val="004A3809"/>
    <w:rsid w:val="004A3949"/>
    <w:rsid w:val="004A3B17"/>
    <w:rsid w:val="004A3D07"/>
    <w:rsid w:val="004A3D4B"/>
    <w:rsid w:val="004A3FF4"/>
    <w:rsid w:val="004A426B"/>
    <w:rsid w:val="004A42B3"/>
    <w:rsid w:val="004A4362"/>
    <w:rsid w:val="004A4750"/>
    <w:rsid w:val="004A47F6"/>
    <w:rsid w:val="004A4A23"/>
    <w:rsid w:val="004A5338"/>
    <w:rsid w:val="004A5617"/>
    <w:rsid w:val="004A5638"/>
    <w:rsid w:val="004A5F62"/>
    <w:rsid w:val="004A6125"/>
    <w:rsid w:val="004A61E6"/>
    <w:rsid w:val="004A6488"/>
    <w:rsid w:val="004A658A"/>
    <w:rsid w:val="004A65A7"/>
    <w:rsid w:val="004A65EF"/>
    <w:rsid w:val="004A68D9"/>
    <w:rsid w:val="004A6A59"/>
    <w:rsid w:val="004A6E64"/>
    <w:rsid w:val="004A6F19"/>
    <w:rsid w:val="004A6F62"/>
    <w:rsid w:val="004A709B"/>
    <w:rsid w:val="004A73BF"/>
    <w:rsid w:val="004A7648"/>
    <w:rsid w:val="004A7658"/>
    <w:rsid w:val="004A76AA"/>
    <w:rsid w:val="004A7BF2"/>
    <w:rsid w:val="004A7C59"/>
    <w:rsid w:val="004A7D24"/>
    <w:rsid w:val="004B0042"/>
    <w:rsid w:val="004B007E"/>
    <w:rsid w:val="004B055C"/>
    <w:rsid w:val="004B0639"/>
    <w:rsid w:val="004B0747"/>
    <w:rsid w:val="004B088A"/>
    <w:rsid w:val="004B0B26"/>
    <w:rsid w:val="004B0BE0"/>
    <w:rsid w:val="004B1000"/>
    <w:rsid w:val="004B1243"/>
    <w:rsid w:val="004B145A"/>
    <w:rsid w:val="004B1463"/>
    <w:rsid w:val="004B1559"/>
    <w:rsid w:val="004B1935"/>
    <w:rsid w:val="004B1C52"/>
    <w:rsid w:val="004B1FD6"/>
    <w:rsid w:val="004B2038"/>
    <w:rsid w:val="004B21A6"/>
    <w:rsid w:val="004B2381"/>
    <w:rsid w:val="004B2CA1"/>
    <w:rsid w:val="004B2D50"/>
    <w:rsid w:val="004B2F7F"/>
    <w:rsid w:val="004B3539"/>
    <w:rsid w:val="004B3CF9"/>
    <w:rsid w:val="004B3E86"/>
    <w:rsid w:val="004B40AA"/>
    <w:rsid w:val="004B44DE"/>
    <w:rsid w:val="004B4BB5"/>
    <w:rsid w:val="004B4C24"/>
    <w:rsid w:val="004B4C34"/>
    <w:rsid w:val="004B4DDA"/>
    <w:rsid w:val="004B4E81"/>
    <w:rsid w:val="004B4FC6"/>
    <w:rsid w:val="004B519B"/>
    <w:rsid w:val="004B5653"/>
    <w:rsid w:val="004B578A"/>
    <w:rsid w:val="004B5994"/>
    <w:rsid w:val="004B6444"/>
    <w:rsid w:val="004B66CF"/>
    <w:rsid w:val="004B66F0"/>
    <w:rsid w:val="004B6875"/>
    <w:rsid w:val="004B6C0D"/>
    <w:rsid w:val="004B6DE7"/>
    <w:rsid w:val="004B6FC1"/>
    <w:rsid w:val="004B7291"/>
    <w:rsid w:val="004B7360"/>
    <w:rsid w:val="004B741E"/>
    <w:rsid w:val="004C018F"/>
    <w:rsid w:val="004C025E"/>
    <w:rsid w:val="004C0439"/>
    <w:rsid w:val="004C061A"/>
    <w:rsid w:val="004C0780"/>
    <w:rsid w:val="004C0E7E"/>
    <w:rsid w:val="004C0FE0"/>
    <w:rsid w:val="004C141E"/>
    <w:rsid w:val="004C15BC"/>
    <w:rsid w:val="004C15DE"/>
    <w:rsid w:val="004C16BC"/>
    <w:rsid w:val="004C1C5F"/>
    <w:rsid w:val="004C20ED"/>
    <w:rsid w:val="004C2291"/>
    <w:rsid w:val="004C2314"/>
    <w:rsid w:val="004C26CF"/>
    <w:rsid w:val="004C2725"/>
    <w:rsid w:val="004C2CE1"/>
    <w:rsid w:val="004C323F"/>
    <w:rsid w:val="004C325A"/>
    <w:rsid w:val="004C33BE"/>
    <w:rsid w:val="004C33C1"/>
    <w:rsid w:val="004C3596"/>
    <w:rsid w:val="004C376F"/>
    <w:rsid w:val="004C3780"/>
    <w:rsid w:val="004C3B11"/>
    <w:rsid w:val="004C3CF0"/>
    <w:rsid w:val="004C3D09"/>
    <w:rsid w:val="004C41B0"/>
    <w:rsid w:val="004C42DD"/>
    <w:rsid w:val="004C4709"/>
    <w:rsid w:val="004C49BD"/>
    <w:rsid w:val="004C4CB1"/>
    <w:rsid w:val="004C4D71"/>
    <w:rsid w:val="004C4DDC"/>
    <w:rsid w:val="004C4E89"/>
    <w:rsid w:val="004C4EB3"/>
    <w:rsid w:val="004C4F20"/>
    <w:rsid w:val="004C51C2"/>
    <w:rsid w:val="004C5867"/>
    <w:rsid w:val="004C5A2E"/>
    <w:rsid w:val="004C5BED"/>
    <w:rsid w:val="004C631E"/>
    <w:rsid w:val="004C6564"/>
    <w:rsid w:val="004C6885"/>
    <w:rsid w:val="004C6C7C"/>
    <w:rsid w:val="004C6F0F"/>
    <w:rsid w:val="004C70CC"/>
    <w:rsid w:val="004C7161"/>
    <w:rsid w:val="004C73A8"/>
    <w:rsid w:val="004C74B6"/>
    <w:rsid w:val="004C7BAB"/>
    <w:rsid w:val="004C7BE5"/>
    <w:rsid w:val="004C7DF1"/>
    <w:rsid w:val="004D045C"/>
    <w:rsid w:val="004D06E7"/>
    <w:rsid w:val="004D08C9"/>
    <w:rsid w:val="004D09BD"/>
    <w:rsid w:val="004D0BEA"/>
    <w:rsid w:val="004D0D1C"/>
    <w:rsid w:val="004D0ED1"/>
    <w:rsid w:val="004D0ED2"/>
    <w:rsid w:val="004D10D7"/>
    <w:rsid w:val="004D1251"/>
    <w:rsid w:val="004D15E8"/>
    <w:rsid w:val="004D16C8"/>
    <w:rsid w:val="004D1741"/>
    <w:rsid w:val="004D192A"/>
    <w:rsid w:val="004D1B3A"/>
    <w:rsid w:val="004D1B7F"/>
    <w:rsid w:val="004D1D47"/>
    <w:rsid w:val="004D1DB2"/>
    <w:rsid w:val="004D1F69"/>
    <w:rsid w:val="004D2273"/>
    <w:rsid w:val="004D23D5"/>
    <w:rsid w:val="004D26B0"/>
    <w:rsid w:val="004D26C4"/>
    <w:rsid w:val="004D2711"/>
    <w:rsid w:val="004D299B"/>
    <w:rsid w:val="004D2B20"/>
    <w:rsid w:val="004D2EEB"/>
    <w:rsid w:val="004D2EF1"/>
    <w:rsid w:val="004D2F3D"/>
    <w:rsid w:val="004D315D"/>
    <w:rsid w:val="004D3228"/>
    <w:rsid w:val="004D3303"/>
    <w:rsid w:val="004D35B8"/>
    <w:rsid w:val="004D36FC"/>
    <w:rsid w:val="004D3723"/>
    <w:rsid w:val="004D3789"/>
    <w:rsid w:val="004D3B1C"/>
    <w:rsid w:val="004D3E57"/>
    <w:rsid w:val="004D3F67"/>
    <w:rsid w:val="004D4814"/>
    <w:rsid w:val="004D4840"/>
    <w:rsid w:val="004D492A"/>
    <w:rsid w:val="004D4A7B"/>
    <w:rsid w:val="004D4CFE"/>
    <w:rsid w:val="004D4D95"/>
    <w:rsid w:val="004D518E"/>
    <w:rsid w:val="004D51D3"/>
    <w:rsid w:val="004D51F6"/>
    <w:rsid w:val="004D5318"/>
    <w:rsid w:val="004D564E"/>
    <w:rsid w:val="004D591C"/>
    <w:rsid w:val="004D5CDD"/>
    <w:rsid w:val="004D647F"/>
    <w:rsid w:val="004D6627"/>
    <w:rsid w:val="004D68C8"/>
    <w:rsid w:val="004D6B16"/>
    <w:rsid w:val="004D71ED"/>
    <w:rsid w:val="004D7551"/>
    <w:rsid w:val="004D776C"/>
    <w:rsid w:val="004D7801"/>
    <w:rsid w:val="004D7D6F"/>
    <w:rsid w:val="004D7DE6"/>
    <w:rsid w:val="004D7ECF"/>
    <w:rsid w:val="004D7F75"/>
    <w:rsid w:val="004E005C"/>
    <w:rsid w:val="004E0086"/>
    <w:rsid w:val="004E07BE"/>
    <w:rsid w:val="004E0DB5"/>
    <w:rsid w:val="004E0E68"/>
    <w:rsid w:val="004E1075"/>
    <w:rsid w:val="004E16BC"/>
    <w:rsid w:val="004E187F"/>
    <w:rsid w:val="004E193F"/>
    <w:rsid w:val="004E1947"/>
    <w:rsid w:val="004E1A95"/>
    <w:rsid w:val="004E1CFF"/>
    <w:rsid w:val="004E1E3C"/>
    <w:rsid w:val="004E1ED2"/>
    <w:rsid w:val="004E1F9F"/>
    <w:rsid w:val="004E2195"/>
    <w:rsid w:val="004E253D"/>
    <w:rsid w:val="004E25D5"/>
    <w:rsid w:val="004E29DD"/>
    <w:rsid w:val="004E2A9D"/>
    <w:rsid w:val="004E2BBA"/>
    <w:rsid w:val="004E3791"/>
    <w:rsid w:val="004E3923"/>
    <w:rsid w:val="004E3A12"/>
    <w:rsid w:val="004E3F83"/>
    <w:rsid w:val="004E3FB0"/>
    <w:rsid w:val="004E4007"/>
    <w:rsid w:val="004E4104"/>
    <w:rsid w:val="004E42DE"/>
    <w:rsid w:val="004E444A"/>
    <w:rsid w:val="004E4566"/>
    <w:rsid w:val="004E4AF4"/>
    <w:rsid w:val="004E4BA2"/>
    <w:rsid w:val="004E4CE0"/>
    <w:rsid w:val="004E4D40"/>
    <w:rsid w:val="004E501E"/>
    <w:rsid w:val="004E506F"/>
    <w:rsid w:val="004E5272"/>
    <w:rsid w:val="004E53B3"/>
    <w:rsid w:val="004E5BD5"/>
    <w:rsid w:val="004E5D1E"/>
    <w:rsid w:val="004E5F95"/>
    <w:rsid w:val="004E6107"/>
    <w:rsid w:val="004E696D"/>
    <w:rsid w:val="004E69B4"/>
    <w:rsid w:val="004E69C4"/>
    <w:rsid w:val="004E69C9"/>
    <w:rsid w:val="004E6AAF"/>
    <w:rsid w:val="004E6D6F"/>
    <w:rsid w:val="004E71CB"/>
    <w:rsid w:val="004E71E3"/>
    <w:rsid w:val="004E78AC"/>
    <w:rsid w:val="004E7CC1"/>
    <w:rsid w:val="004F0025"/>
    <w:rsid w:val="004F01FA"/>
    <w:rsid w:val="004F05E4"/>
    <w:rsid w:val="004F069E"/>
    <w:rsid w:val="004F0AF5"/>
    <w:rsid w:val="004F1106"/>
    <w:rsid w:val="004F114C"/>
    <w:rsid w:val="004F11B6"/>
    <w:rsid w:val="004F127A"/>
    <w:rsid w:val="004F14E9"/>
    <w:rsid w:val="004F182F"/>
    <w:rsid w:val="004F1962"/>
    <w:rsid w:val="004F1D0F"/>
    <w:rsid w:val="004F2028"/>
    <w:rsid w:val="004F2056"/>
    <w:rsid w:val="004F216A"/>
    <w:rsid w:val="004F23A9"/>
    <w:rsid w:val="004F452B"/>
    <w:rsid w:val="004F474C"/>
    <w:rsid w:val="004F4999"/>
    <w:rsid w:val="004F4D47"/>
    <w:rsid w:val="004F4FA4"/>
    <w:rsid w:val="004F5083"/>
    <w:rsid w:val="004F5507"/>
    <w:rsid w:val="004F57ED"/>
    <w:rsid w:val="004F588D"/>
    <w:rsid w:val="004F5993"/>
    <w:rsid w:val="004F5AEF"/>
    <w:rsid w:val="004F5CEE"/>
    <w:rsid w:val="004F5F28"/>
    <w:rsid w:val="004F6282"/>
    <w:rsid w:val="004F6436"/>
    <w:rsid w:val="004F6614"/>
    <w:rsid w:val="004F66B0"/>
    <w:rsid w:val="004F69B2"/>
    <w:rsid w:val="004F6C27"/>
    <w:rsid w:val="004F6EA9"/>
    <w:rsid w:val="004F71F8"/>
    <w:rsid w:val="004F7427"/>
    <w:rsid w:val="004F76A7"/>
    <w:rsid w:val="004F7B2A"/>
    <w:rsid w:val="004F7FD0"/>
    <w:rsid w:val="0050000B"/>
    <w:rsid w:val="00500261"/>
    <w:rsid w:val="00500332"/>
    <w:rsid w:val="0050052E"/>
    <w:rsid w:val="005005EF"/>
    <w:rsid w:val="00500788"/>
    <w:rsid w:val="005007D8"/>
    <w:rsid w:val="005007E4"/>
    <w:rsid w:val="00500A94"/>
    <w:rsid w:val="00500B03"/>
    <w:rsid w:val="00500F3C"/>
    <w:rsid w:val="00500F82"/>
    <w:rsid w:val="0050104E"/>
    <w:rsid w:val="005011DD"/>
    <w:rsid w:val="00501577"/>
    <w:rsid w:val="005015DF"/>
    <w:rsid w:val="00501669"/>
    <w:rsid w:val="00501673"/>
    <w:rsid w:val="00501D05"/>
    <w:rsid w:val="00501FAD"/>
    <w:rsid w:val="00501FE6"/>
    <w:rsid w:val="005020C1"/>
    <w:rsid w:val="00502381"/>
    <w:rsid w:val="005023FD"/>
    <w:rsid w:val="00502D2E"/>
    <w:rsid w:val="00502DE5"/>
    <w:rsid w:val="00502E15"/>
    <w:rsid w:val="00502E1B"/>
    <w:rsid w:val="00503716"/>
    <w:rsid w:val="00503CAF"/>
    <w:rsid w:val="00503D16"/>
    <w:rsid w:val="0050415E"/>
    <w:rsid w:val="00504886"/>
    <w:rsid w:val="00504C86"/>
    <w:rsid w:val="0050567D"/>
    <w:rsid w:val="00505761"/>
    <w:rsid w:val="00505793"/>
    <w:rsid w:val="005059CA"/>
    <w:rsid w:val="00505B1E"/>
    <w:rsid w:val="00505D93"/>
    <w:rsid w:val="00505DD1"/>
    <w:rsid w:val="00505E97"/>
    <w:rsid w:val="00505ECB"/>
    <w:rsid w:val="00506085"/>
    <w:rsid w:val="005068A3"/>
    <w:rsid w:val="005068FD"/>
    <w:rsid w:val="00506A98"/>
    <w:rsid w:val="00506B72"/>
    <w:rsid w:val="0050716A"/>
    <w:rsid w:val="00507243"/>
    <w:rsid w:val="00507638"/>
    <w:rsid w:val="005076AE"/>
    <w:rsid w:val="005076F7"/>
    <w:rsid w:val="00507872"/>
    <w:rsid w:val="005078D0"/>
    <w:rsid w:val="00507BA8"/>
    <w:rsid w:val="00510061"/>
    <w:rsid w:val="0051010A"/>
    <w:rsid w:val="0051037E"/>
    <w:rsid w:val="0051041E"/>
    <w:rsid w:val="0051085E"/>
    <w:rsid w:val="005108A9"/>
    <w:rsid w:val="00510904"/>
    <w:rsid w:val="005110D3"/>
    <w:rsid w:val="005112A2"/>
    <w:rsid w:val="005118C2"/>
    <w:rsid w:val="005118F7"/>
    <w:rsid w:val="00511AE4"/>
    <w:rsid w:val="005120AB"/>
    <w:rsid w:val="00512320"/>
    <w:rsid w:val="005123C8"/>
    <w:rsid w:val="005128B7"/>
    <w:rsid w:val="00512E7F"/>
    <w:rsid w:val="005132DD"/>
    <w:rsid w:val="0051357F"/>
    <w:rsid w:val="005136B6"/>
    <w:rsid w:val="005137EC"/>
    <w:rsid w:val="00513D61"/>
    <w:rsid w:val="00514345"/>
    <w:rsid w:val="00514430"/>
    <w:rsid w:val="005144F3"/>
    <w:rsid w:val="00514637"/>
    <w:rsid w:val="005148DD"/>
    <w:rsid w:val="00514A4B"/>
    <w:rsid w:val="00514E0E"/>
    <w:rsid w:val="00514FE8"/>
    <w:rsid w:val="005150C4"/>
    <w:rsid w:val="00515469"/>
    <w:rsid w:val="00515510"/>
    <w:rsid w:val="00515709"/>
    <w:rsid w:val="0051597A"/>
    <w:rsid w:val="00515D6D"/>
    <w:rsid w:val="00516030"/>
    <w:rsid w:val="0051644E"/>
    <w:rsid w:val="0051648E"/>
    <w:rsid w:val="0051678F"/>
    <w:rsid w:val="00516B29"/>
    <w:rsid w:val="00516C20"/>
    <w:rsid w:val="00516C69"/>
    <w:rsid w:val="00516D72"/>
    <w:rsid w:val="00516DFE"/>
    <w:rsid w:val="00516F9A"/>
    <w:rsid w:val="00517242"/>
    <w:rsid w:val="00517264"/>
    <w:rsid w:val="005176A4"/>
    <w:rsid w:val="005176E2"/>
    <w:rsid w:val="0052009F"/>
    <w:rsid w:val="005201C8"/>
    <w:rsid w:val="00520333"/>
    <w:rsid w:val="0052052A"/>
    <w:rsid w:val="00520B68"/>
    <w:rsid w:val="005213CC"/>
    <w:rsid w:val="0052150B"/>
    <w:rsid w:val="005215DA"/>
    <w:rsid w:val="0052180A"/>
    <w:rsid w:val="00521884"/>
    <w:rsid w:val="00521ADC"/>
    <w:rsid w:val="00521DB7"/>
    <w:rsid w:val="00521F4A"/>
    <w:rsid w:val="005221BA"/>
    <w:rsid w:val="0052283A"/>
    <w:rsid w:val="005229DF"/>
    <w:rsid w:val="00522AF2"/>
    <w:rsid w:val="00522B6D"/>
    <w:rsid w:val="00522C97"/>
    <w:rsid w:val="00523260"/>
    <w:rsid w:val="005232BC"/>
    <w:rsid w:val="0052338B"/>
    <w:rsid w:val="005233BC"/>
    <w:rsid w:val="005237D1"/>
    <w:rsid w:val="005238AF"/>
    <w:rsid w:val="005239D8"/>
    <w:rsid w:val="00523B6D"/>
    <w:rsid w:val="00523C63"/>
    <w:rsid w:val="00523CCC"/>
    <w:rsid w:val="00524027"/>
    <w:rsid w:val="00524065"/>
    <w:rsid w:val="0052417B"/>
    <w:rsid w:val="005241BB"/>
    <w:rsid w:val="00524254"/>
    <w:rsid w:val="0052446D"/>
    <w:rsid w:val="0052448B"/>
    <w:rsid w:val="0052460C"/>
    <w:rsid w:val="0052480D"/>
    <w:rsid w:val="00524891"/>
    <w:rsid w:val="00524A8F"/>
    <w:rsid w:val="00524AA1"/>
    <w:rsid w:val="00524D6C"/>
    <w:rsid w:val="00524E25"/>
    <w:rsid w:val="00524FCC"/>
    <w:rsid w:val="005253B5"/>
    <w:rsid w:val="005253E3"/>
    <w:rsid w:val="005253F0"/>
    <w:rsid w:val="00525429"/>
    <w:rsid w:val="00525695"/>
    <w:rsid w:val="005258F9"/>
    <w:rsid w:val="00525923"/>
    <w:rsid w:val="00525B19"/>
    <w:rsid w:val="00525BD3"/>
    <w:rsid w:val="00525F72"/>
    <w:rsid w:val="005262CF"/>
    <w:rsid w:val="0052647A"/>
    <w:rsid w:val="0052677D"/>
    <w:rsid w:val="005267DC"/>
    <w:rsid w:val="0052695F"/>
    <w:rsid w:val="00526C6C"/>
    <w:rsid w:val="00526D1E"/>
    <w:rsid w:val="00526F16"/>
    <w:rsid w:val="00527175"/>
    <w:rsid w:val="0052741A"/>
    <w:rsid w:val="00527424"/>
    <w:rsid w:val="00527529"/>
    <w:rsid w:val="0052755F"/>
    <w:rsid w:val="0052758C"/>
    <w:rsid w:val="0052780D"/>
    <w:rsid w:val="005278C6"/>
    <w:rsid w:val="00527BBC"/>
    <w:rsid w:val="00527BEF"/>
    <w:rsid w:val="00527FFB"/>
    <w:rsid w:val="0053004B"/>
    <w:rsid w:val="0053008F"/>
    <w:rsid w:val="00530180"/>
    <w:rsid w:val="00530D01"/>
    <w:rsid w:val="00530EE8"/>
    <w:rsid w:val="005311A0"/>
    <w:rsid w:val="0053130D"/>
    <w:rsid w:val="00531CC0"/>
    <w:rsid w:val="00531D41"/>
    <w:rsid w:val="00531E38"/>
    <w:rsid w:val="00532797"/>
    <w:rsid w:val="005327CC"/>
    <w:rsid w:val="00532C66"/>
    <w:rsid w:val="00532F81"/>
    <w:rsid w:val="0053325F"/>
    <w:rsid w:val="00533265"/>
    <w:rsid w:val="005333BF"/>
    <w:rsid w:val="00533529"/>
    <w:rsid w:val="00533B5D"/>
    <w:rsid w:val="00533D6B"/>
    <w:rsid w:val="00533DE7"/>
    <w:rsid w:val="00533F0B"/>
    <w:rsid w:val="005341EE"/>
    <w:rsid w:val="005343E8"/>
    <w:rsid w:val="00534B67"/>
    <w:rsid w:val="00534D29"/>
    <w:rsid w:val="00535509"/>
    <w:rsid w:val="00535536"/>
    <w:rsid w:val="005356C6"/>
    <w:rsid w:val="005358D1"/>
    <w:rsid w:val="005358D6"/>
    <w:rsid w:val="00535AE2"/>
    <w:rsid w:val="00535D07"/>
    <w:rsid w:val="00535D20"/>
    <w:rsid w:val="00535E4E"/>
    <w:rsid w:val="00535E92"/>
    <w:rsid w:val="00535F1D"/>
    <w:rsid w:val="00535FAD"/>
    <w:rsid w:val="005360CE"/>
    <w:rsid w:val="00536110"/>
    <w:rsid w:val="005365B1"/>
    <w:rsid w:val="00536713"/>
    <w:rsid w:val="0053681A"/>
    <w:rsid w:val="005369E1"/>
    <w:rsid w:val="00536C8B"/>
    <w:rsid w:val="00536D7D"/>
    <w:rsid w:val="005374DF"/>
    <w:rsid w:val="0053755A"/>
    <w:rsid w:val="005377DD"/>
    <w:rsid w:val="0053783B"/>
    <w:rsid w:val="00537840"/>
    <w:rsid w:val="005379AB"/>
    <w:rsid w:val="00537B49"/>
    <w:rsid w:val="00537D5F"/>
    <w:rsid w:val="00537D94"/>
    <w:rsid w:val="00537DA9"/>
    <w:rsid w:val="0054020E"/>
    <w:rsid w:val="0054039C"/>
    <w:rsid w:val="00540634"/>
    <w:rsid w:val="0054089F"/>
    <w:rsid w:val="00540B4F"/>
    <w:rsid w:val="0054108F"/>
    <w:rsid w:val="00541163"/>
    <w:rsid w:val="005411E4"/>
    <w:rsid w:val="005419F4"/>
    <w:rsid w:val="00542623"/>
    <w:rsid w:val="00542993"/>
    <w:rsid w:val="00542C78"/>
    <w:rsid w:val="00542EAE"/>
    <w:rsid w:val="005433B7"/>
    <w:rsid w:val="00543427"/>
    <w:rsid w:val="005438AB"/>
    <w:rsid w:val="005438F5"/>
    <w:rsid w:val="00543962"/>
    <w:rsid w:val="00543A19"/>
    <w:rsid w:val="00543A9E"/>
    <w:rsid w:val="00543B64"/>
    <w:rsid w:val="00543E95"/>
    <w:rsid w:val="00543EC2"/>
    <w:rsid w:val="00543FAD"/>
    <w:rsid w:val="00544202"/>
    <w:rsid w:val="00544712"/>
    <w:rsid w:val="0054479D"/>
    <w:rsid w:val="005448F9"/>
    <w:rsid w:val="00544E97"/>
    <w:rsid w:val="005457F4"/>
    <w:rsid w:val="00545842"/>
    <w:rsid w:val="00545B39"/>
    <w:rsid w:val="00545B99"/>
    <w:rsid w:val="00545C17"/>
    <w:rsid w:val="00545C39"/>
    <w:rsid w:val="00545DCE"/>
    <w:rsid w:val="0054608E"/>
    <w:rsid w:val="00546121"/>
    <w:rsid w:val="005463A3"/>
    <w:rsid w:val="00546643"/>
    <w:rsid w:val="00546825"/>
    <w:rsid w:val="005469DD"/>
    <w:rsid w:val="00546A56"/>
    <w:rsid w:val="00546EE8"/>
    <w:rsid w:val="005470C2"/>
    <w:rsid w:val="005472F9"/>
    <w:rsid w:val="0054731F"/>
    <w:rsid w:val="0054742D"/>
    <w:rsid w:val="005475A1"/>
    <w:rsid w:val="005479DB"/>
    <w:rsid w:val="005500C7"/>
    <w:rsid w:val="005509F7"/>
    <w:rsid w:val="00550C11"/>
    <w:rsid w:val="00550D1B"/>
    <w:rsid w:val="00550D6A"/>
    <w:rsid w:val="00550E08"/>
    <w:rsid w:val="0055117C"/>
    <w:rsid w:val="005518D4"/>
    <w:rsid w:val="00551921"/>
    <w:rsid w:val="00551973"/>
    <w:rsid w:val="00551BA5"/>
    <w:rsid w:val="00552118"/>
    <w:rsid w:val="00552452"/>
    <w:rsid w:val="0055255A"/>
    <w:rsid w:val="00552568"/>
    <w:rsid w:val="00552630"/>
    <w:rsid w:val="00552758"/>
    <w:rsid w:val="00552A6C"/>
    <w:rsid w:val="00552D47"/>
    <w:rsid w:val="00552F8B"/>
    <w:rsid w:val="0055360C"/>
    <w:rsid w:val="005537BB"/>
    <w:rsid w:val="0055399B"/>
    <w:rsid w:val="00553EC6"/>
    <w:rsid w:val="005543A2"/>
    <w:rsid w:val="00554426"/>
    <w:rsid w:val="005544AE"/>
    <w:rsid w:val="00554570"/>
    <w:rsid w:val="0055468B"/>
    <w:rsid w:val="00554710"/>
    <w:rsid w:val="00554963"/>
    <w:rsid w:val="00554A98"/>
    <w:rsid w:val="00554E87"/>
    <w:rsid w:val="00555325"/>
    <w:rsid w:val="005555A5"/>
    <w:rsid w:val="00555F51"/>
    <w:rsid w:val="00556373"/>
    <w:rsid w:val="00556940"/>
    <w:rsid w:val="00556951"/>
    <w:rsid w:val="00556B9E"/>
    <w:rsid w:val="00556BD6"/>
    <w:rsid w:val="00556E8B"/>
    <w:rsid w:val="00557265"/>
    <w:rsid w:val="005577A7"/>
    <w:rsid w:val="00557EEC"/>
    <w:rsid w:val="00560782"/>
    <w:rsid w:val="0056079C"/>
    <w:rsid w:val="00560958"/>
    <w:rsid w:val="00560AF5"/>
    <w:rsid w:val="00560C51"/>
    <w:rsid w:val="00560CC0"/>
    <w:rsid w:val="00561227"/>
    <w:rsid w:val="0056125F"/>
    <w:rsid w:val="005617A2"/>
    <w:rsid w:val="0056186E"/>
    <w:rsid w:val="005618C4"/>
    <w:rsid w:val="00561AA5"/>
    <w:rsid w:val="00561AC8"/>
    <w:rsid w:val="00561B05"/>
    <w:rsid w:val="00561CAA"/>
    <w:rsid w:val="0056235B"/>
    <w:rsid w:val="00562561"/>
    <w:rsid w:val="00562AC3"/>
    <w:rsid w:val="00562CCE"/>
    <w:rsid w:val="00563192"/>
    <w:rsid w:val="00563AB1"/>
    <w:rsid w:val="00563FB1"/>
    <w:rsid w:val="005640A5"/>
    <w:rsid w:val="005647F9"/>
    <w:rsid w:val="00564933"/>
    <w:rsid w:val="00564AB2"/>
    <w:rsid w:val="00564BA7"/>
    <w:rsid w:val="00565329"/>
    <w:rsid w:val="00565492"/>
    <w:rsid w:val="005656E3"/>
    <w:rsid w:val="00565803"/>
    <w:rsid w:val="0056580D"/>
    <w:rsid w:val="00565A8C"/>
    <w:rsid w:val="00565C16"/>
    <w:rsid w:val="00565C9F"/>
    <w:rsid w:val="00565D45"/>
    <w:rsid w:val="00565D9B"/>
    <w:rsid w:val="005661FF"/>
    <w:rsid w:val="005663DB"/>
    <w:rsid w:val="00566401"/>
    <w:rsid w:val="00566406"/>
    <w:rsid w:val="00566CC4"/>
    <w:rsid w:val="0056709C"/>
    <w:rsid w:val="005670A1"/>
    <w:rsid w:val="00567252"/>
    <w:rsid w:val="00567267"/>
    <w:rsid w:val="00567312"/>
    <w:rsid w:val="005673DE"/>
    <w:rsid w:val="00567526"/>
    <w:rsid w:val="005675A4"/>
    <w:rsid w:val="00567606"/>
    <w:rsid w:val="00567A61"/>
    <w:rsid w:val="00567ABA"/>
    <w:rsid w:val="00567F9B"/>
    <w:rsid w:val="005703D8"/>
    <w:rsid w:val="005705A9"/>
    <w:rsid w:val="0057068E"/>
    <w:rsid w:val="0057099A"/>
    <w:rsid w:val="005709BB"/>
    <w:rsid w:val="00571251"/>
    <w:rsid w:val="0057125A"/>
    <w:rsid w:val="005713BE"/>
    <w:rsid w:val="0057153A"/>
    <w:rsid w:val="0057181C"/>
    <w:rsid w:val="0057228D"/>
    <w:rsid w:val="00572587"/>
    <w:rsid w:val="005730F1"/>
    <w:rsid w:val="00573111"/>
    <w:rsid w:val="0057336E"/>
    <w:rsid w:val="005735FA"/>
    <w:rsid w:val="0057376E"/>
    <w:rsid w:val="0057383D"/>
    <w:rsid w:val="0057384D"/>
    <w:rsid w:val="0057418A"/>
    <w:rsid w:val="0057436F"/>
    <w:rsid w:val="00574625"/>
    <w:rsid w:val="005746A7"/>
    <w:rsid w:val="005746B2"/>
    <w:rsid w:val="00574700"/>
    <w:rsid w:val="00574781"/>
    <w:rsid w:val="005747FE"/>
    <w:rsid w:val="005748A4"/>
    <w:rsid w:val="005749DF"/>
    <w:rsid w:val="00574A87"/>
    <w:rsid w:val="00574AC8"/>
    <w:rsid w:val="00574BBA"/>
    <w:rsid w:val="00574C01"/>
    <w:rsid w:val="00575186"/>
    <w:rsid w:val="00575954"/>
    <w:rsid w:val="00576042"/>
    <w:rsid w:val="005761A4"/>
    <w:rsid w:val="00576249"/>
    <w:rsid w:val="00576A3C"/>
    <w:rsid w:val="00576B00"/>
    <w:rsid w:val="00576E2F"/>
    <w:rsid w:val="00576F48"/>
    <w:rsid w:val="00577185"/>
    <w:rsid w:val="005771EC"/>
    <w:rsid w:val="005800D9"/>
    <w:rsid w:val="005800E0"/>
    <w:rsid w:val="005805AE"/>
    <w:rsid w:val="005805EA"/>
    <w:rsid w:val="00580782"/>
    <w:rsid w:val="005807DB"/>
    <w:rsid w:val="00580AEF"/>
    <w:rsid w:val="00580C0D"/>
    <w:rsid w:val="0058115E"/>
    <w:rsid w:val="005811F1"/>
    <w:rsid w:val="00581350"/>
    <w:rsid w:val="005813BF"/>
    <w:rsid w:val="005819EC"/>
    <w:rsid w:val="00581CBF"/>
    <w:rsid w:val="00581FDA"/>
    <w:rsid w:val="00582003"/>
    <w:rsid w:val="00582445"/>
    <w:rsid w:val="0058252C"/>
    <w:rsid w:val="005826D0"/>
    <w:rsid w:val="005828E3"/>
    <w:rsid w:val="005829AF"/>
    <w:rsid w:val="00582AD5"/>
    <w:rsid w:val="00582E20"/>
    <w:rsid w:val="00583261"/>
    <w:rsid w:val="005835AD"/>
    <w:rsid w:val="00583901"/>
    <w:rsid w:val="00583941"/>
    <w:rsid w:val="00583DF0"/>
    <w:rsid w:val="005842D3"/>
    <w:rsid w:val="0058477F"/>
    <w:rsid w:val="005847B5"/>
    <w:rsid w:val="0058488B"/>
    <w:rsid w:val="00584A35"/>
    <w:rsid w:val="0058505F"/>
    <w:rsid w:val="005856DC"/>
    <w:rsid w:val="00585899"/>
    <w:rsid w:val="0058591E"/>
    <w:rsid w:val="00585B3F"/>
    <w:rsid w:val="00585D83"/>
    <w:rsid w:val="00585FA4"/>
    <w:rsid w:val="0058622B"/>
    <w:rsid w:val="00586244"/>
    <w:rsid w:val="00586501"/>
    <w:rsid w:val="0058654B"/>
    <w:rsid w:val="00586805"/>
    <w:rsid w:val="00586B38"/>
    <w:rsid w:val="00586DCF"/>
    <w:rsid w:val="00586EBE"/>
    <w:rsid w:val="0058701E"/>
    <w:rsid w:val="0058713D"/>
    <w:rsid w:val="0058738A"/>
    <w:rsid w:val="0058741E"/>
    <w:rsid w:val="00587956"/>
    <w:rsid w:val="0058795D"/>
    <w:rsid w:val="005879A6"/>
    <w:rsid w:val="00587A6A"/>
    <w:rsid w:val="00587AC8"/>
    <w:rsid w:val="00587AEC"/>
    <w:rsid w:val="00587E62"/>
    <w:rsid w:val="00587F3C"/>
    <w:rsid w:val="00587F55"/>
    <w:rsid w:val="00590007"/>
    <w:rsid w:val="00590066"/>
    <w:rsid w:val="00590372"/>
    <w:rsid w:val="005903B8"/>
    <w:rsid w:val="00590762"/>
    <w:rsid w:val="00590D90"/>
    <w:rsid w:val="00590DAA"/>
    <w:rsid w:val="00590DAF"/>
    <w:rsid w:val="00590FA8"/>
    <w:rsid w:val="005912B6"/>
    <w:rsid w:val="0059144C"/>
    <w:rsid w:val="00591622"/>
    <w:rsid w:val="00591B06"/>
    <w:rsid w:val="005920AB"/>
    <w:rsid w:val="0059229D"/>
    <w:rsid w:val="005925E6"/>
    <w:rsid w:val="005926F8"/>
    <w:rsid w:val="0059286E"/>
    <w:rsid w:val="0059289C"/>
    <w:rsid w:val="00592C19"/>
    <w:rsid w:val="00592EC3"/>
    <w:rsid w:val="00593158"/>
    <w:rsid w:val="005937F1"/>
    <w:rsid w:val="0059383A"/>
    <w:rsid w:val="00593AD4"/>
    <w:rsid w:val="00593CC3"/>
    <w:rsid w:val="00593DE3"/>
    <w:rsid w:val="00593E0F"/>
    <w:rsid w:val="00594235"/>
    <w:rsid w:val="005949A0"/>
    <w:rsid w:val="00594A69"/>
    <w:rsid w:val="00594EE1"/>
    <w:rsid w:val="00595047"/>
    <w:rsid w:val="00595091"/>
    <w:rsid w:val="00595374"/>
    <w:rsid w:val="00595454"/>
    <w:rsid w:val="00595558"/>
    <w:rsid w:val="005956F4"/>
    <w:rsid w:val="00595713"/>
    <w:rsid w:val="0059585E"/>
    <w:rsid w:val="005958E3"/>
    <w:rsid w:val="005959FB"/>
    <w:rsid w:val="00595AFD"/>
    <w:rsid w:val="00595AFE"/>
    <w:rsid w:val="00595E37"/>
    <w:rsid w:val="005960D0"/>
    <w:rsid w:val="005960D7"/>
    <w:rsid w:val="005967C1"/>
    <w:rsid w:val="00596825"/>
    <w:rsid w:val="00596C57"/>
    <w:rsid w:val="00596DFB"/>
    <w:rsid w:val="0059711F"/>
    <w:rsid w:val="005972DD"/>
    <w:rsid w:val="00597589"/>
    <w:rsid w:val="00597693"/>
    <w:rsid w:val="0059772A"/>
    <w:rsid w:val="00597A17"/>
    <w:rsid w:val="00597AE6"/>
    <w:rsid w:val="00597AFB"/>
    <w:rsid w:val="00597BC7"/>
    <w:rsid w:val="005A008E"/>
    <w:rsid w:val="005A017E"/>
    <w:rsid w:val="005A019E"/>
    <w:rsid w:val="005A0410"/>
    <w:rsid w:val="005A0864"/>
    <w:rsid w:val="005A0A01"/>
    <w:rsid w:val="005A0B03"/>
    <w:rsid w:val="005A0B53"/>
    <w:rsid w:val="005A0BFF"/>
    <w:rsid w:val="005A0D9B"/>
    <w:rsid w:val="005A0DDA"/>
    <w:rsid w:val="005A0E17"/>
    <w:rsid w:val="005A113D"/>
    <w:rsid w:val="005A1301"/>
    <w:rsid w:val="005A1346"/>
    <w:rsid w:val="005A13EE"/>
    <w:rsid w:val="005A14DD"/>
    <w:rsid w:val="005A150B"/>
    <w:rsid w:val="005A1BD2"/>
    <w:rsid w:val="005A1DF0"/>
    <w:rsid w:val="005A1FA7"/>
    <w:rsid w:val="005A20E8"/>
    <w:rsid w:val="005A22BC"/>
    <w:rsid w:val="005A234A"/>
    <w:rsid w:val="005A260E"/>
    <w:rsid w:val="005A2894"/>
    <w:rsid w:val="005A2D17"/>
    <w:rsid w:val="005A2DCE"/>
    <w:rsid w:val="005A33C9"/>
    <w:rsid w:val="005A372C"/>
    <w:rsid w:val="005A3741"/>
    <w:rsid w:val="005A3808"/>
    <w:rsid w:val="005A3994"/>
    <w:rsid w:val="005A39F3"/>
    <w:rsid w:val="005A3AAF"/>
    <w:rsid w:val="005A3BA2"/>
    <w:rsid w:val="005A3D7C"/>
    <w:rsid w:val="005A3EE8"/>
    <w:rsid w:val="005A3F53"/>
    <w:rsid w:val="005A405E"/>
    <w:rsid w:val="005A41F3"/>
    <w:rsid w:val="005A43BD"/>
    <w:rsid w:val="005A4664"/>
    <w:rsid w:val="005A4737"/>
    <w:rsid w:val="005A4AD9"/>
    <w:rsid w:val="005A4B96"/>
    <w:rsid w:val="005A4BFD"/>
    <w:rsid w:val="005A543C"/>
    <w:rsid w:val="005A550F"/>
    <w:rsid w:val="005A598E"/>
    <w:rsid w:val="005A5A52"/>
    <w:rsid w:val="005A5A67"/>
    <w:rsid w:val="005A5A9B"/>
    <w:rsid w:val="005A5BCD"/>
    <w:rsid w:val="005A5D22"/>
    <w:rsid w:val="005A6146"/>
    <w:rsid w:val="005A65CF"/>
    <w:rsid w:val="005A6830"/>
    <w:rsid w:val="005A6865"/>
    <w:rsid w:val="005A68A7"/>
    <w:rsid w:val="005A693F"/>
    <w:rsid w:val="005A6AA1"/>
    <w:rsid w:val="005A6F2C"/>
    <w:rsid w:val="005A6FA4"/>
    <w:rsid w:val="005A6FE1"/>
    <w:rsid w:val="005A713B"/>
    <w:rsid w:val="005A721E"/>
    <w:rsid w:val="005A725B"/>
    <w:rsid w:val="005A7301"/>
    <w:rsid w:val="005A7390"/>
    <w:rsid w:val="005A73D5"/>
    <w:rsid w:val="005A75E1"/>
    <w:rsid w:val="005A7663"/>
    <w:rsid w:val="005A7690"/>
    <w:rsid w:val="005A7AC3"/>
    <w:rsid w:val="005A7C1E"/>
    <w:rsid w:val="005A7CA6"/>
    <w:rsid w:val="005B023B"/>
    <w:rsid w:val="005B04F0"/>
    <w:rsid w:val="005B073D"/>
    <w:rsid w:val="005B0A32"/>
    <w:rsid w:val="005B0A99"/>
    <w:rsid w:val="005B0B3A"/>
    <w:rsid w:val="005B0D02"/>
    <w:rsid w:val="005B0DA5"/>
    <w:rsid w:val="005B1505"/>
    <w:rsid w:val="005B1987"/>
    <w:rsid w:val="005B2205"/>
    <w:rsid w:val="005B314D"/>
    <w:rsid w:val="005B3202"/>
    <w:rsid w:val="005B3280"/>
    <w:rsid w:val="005B328E"/>
    <w:rsid w:val="005B3477"/>
    <w:rsid w:val="005B347C"/>
    <w:rsid w:val="005B3622"/>
    <w:rsid w:val="005B3826"/>
    <w:rsid w:val="005B3873"/>
    <w:rsid w:val="005B3A82"/>
    <w:rsid w:val="005B3C6C"/>
    <w:rsid w:val="005B3E28"/>
    <w:rsid w:val="005B42F5"/>
    <w:rsid w:val="005B432F"/>
    <w:rsid w:val="005B4601"/>
    <w:rsid w:val="005B497E"/>
    <w:rsid w:val="005B49F7"/>
    <w:rsid w:val="005B5042"/>
    <w:rsid w:val="005B5058"/>
    <w:rsid w:val="005B5091"/>
    <w:rsid w:val="005B569E"/>
    <w:rsid w:val="005B5704"/>
    <w:rsid w:val="005B5EB3"/>
    <w:rsid w:val="005B6100"/>
    <w:rsid w:val="005B6769"/>
    <w:rsid w:val="005B67F2"/>
    <w:rsid w:val="005B68A3"/>
    <w:rsid w:val="005B694A"/>
    <w:rsid w:val="005B6A12"/>
    <w:rsid w:val="005B6B9D"/>
    <w:rsid w:val="005B6D0F"/>
    <w:rsid w:val="005B715D"/>
    <w:rsid w:val="005B7A4C"/>
    <w:rsid w:val="005B7A69"/>
    <w:rsid w:val="005B7A98"/>
    <w:rsid w:val="005B7D5B"/>
    <w:rsid w:val="005C02F0"/>
    <w:rsid w:val="005C035D"/>
    <w:rsid w:val="005C054F"/>
    <w:rsid w:val="005C0B0E"/>
    <w:rsid w:val="005C0C05"/>
    <w:rsid w:val="005C0C46"/>
    <w:rsid w:val="005C0C95"/>
    <w:rsid w:val="005C1354"/>
    <w:rsid w:val="005C1747"/>
    <w:rsid w:val="005C1783"/>
    <w:rsid w:val="005C19AD"/>
    <w:rsid w:val="005C19B2"/>
    <w:rsid w:val="005C1B5E"/>
    <w:rsid w:val="005C1BD0"/>
    <w:rsid w:val="005C1C0F"/>
    <w:rsid w:val="005C20A6"/>
    <w:rsid w:val="005C21B6"/>
    <w:rsid w:val="005C22B2"/>
    <w:rsid w:val="005C2351"/>
    <w:rsid w:val="005C2A24"/>
    <w:rsid w:val="005C2A40"/>
    <w:rsid w:val="005C2AD6"/>
    <w:rsid w:val="005C32E9"/>
    <w:rsid w:val="005C336E"/>
    <w:rsid w:val="005C3436"/>
    <w:rsid w:val="005C34EA"/>
    <w:rsid w:val="005C3D8B"/>
    <w:rsid w:val="005C4126"/>
    <w:rsid w:val="005C416B"/>
    <w:rsid w:val="005C45CC"/>
    <w:rsid w:val="005C46FA"/>
    <w:rsid w:val="005C4850"/>
    <w:rsid w:val="005C4C27"/>
    <w:rsid w:val="005C4C60"/>
    <w:rsid w:val="005C51C1"/>
    <w:rsid w:val="005C52C7"/>
    <w:rsid w:val="005C556C"/>
    <w:rsid w:val="005C55C4"/>
    <w:rsid w:val="005C5A6C"/>
    <w:rsid w:val="005C5BAC"/>
    <w:rsid w:val="005C5C2B"/>
    <w:rsid w:val="005C5EE4"/>
    <w:rsid w:val="005C6366"/>
    <w:rsid w:val="005C64A5"/>
    <w:rsid w:val="005C66E0"/>
    <w:rsid w:val="005C6843"/>
    <w:rsid w:val="005C6939"/>
    <w:rsid w:val="005C7097"/>
    <w:rsid w:val="005C71DA"/>
    <w:rsid w:val="005C78AB"/>
    <w:rsid w:val="005C79CE"/>
    <w:rsid w:val="005C79EC"/>
    <w:rsid w:val="005C7A91"/>
    <w:rsid w:val="005C7AB7"/>
    <w:rsid w:val="005C7D96"/>
    <w:rsid w:val="005C7FA3"/>
    <w:rsid w:val="005D00C2"/>
    <w:rsid w:val="005D0286"/>
    <w:rsid w:val="005D04CA"/>
    <w:rsid w:val="005D052D"/>
    <w:rsid w:val="005D0651"/>
    <w:rsid w:val="005D0790"/>
    <w:rsid w:val="005D0AEC"/>
    <w:rsid w:val="005D0CFD"/>
    <w:rsid w:val="005D0F0D"/>
    <w:rsid w:val="005D1238"/>
    <w:rsid w:val="005D19C3"/>
    <w:rsid w:val="005D1B67"/>
    <w:rsid w:val="005D22CE"/>
    <w:rsid w:val="005D2344"/>
    <w:rsid w:val="005D23D2"/>
    <w:rsid w:val="005D23F1"/>
    <w:rsid w:val="005D2624"/>
    <w:rsid w:val="005D2DEE"/>
    <w:rsid w:val="005D31BE"/>
    <w:rsid w:val="005D351D"/>
    <w:rsid w:val="005D3603"/>
    <w:rsid w:val="005D3EAF"/>
    <w:rsid w:val="005D3F56"/>
    <w:rsid w:val="005D443B"/>
    <w:rsid w:val="005D4473"/>
    <w:rsid w:val="005D4498"/>
    <w:rsid w:val="005D45EC"/>
    <w:rsid w:val="005D47CF"/>
    <w:rsid w:val="005D4B12"/>
    <w:rsid w:val="005D4FF8"/>
    <w:rsid w:val="005D51E6"/>
    <w:rsid w:val="005D5568"/>
    <w:rsid w:val="005D55B6"/>
    <w:rsid w:val="005D5C34"/>
    <w:rsid w:val="005D643C"/>
    <w:rsid w:val="005D6485"/>
    <w:rsid w:val="005D6493"/>
    <w:rsid w:val="005D658B"/>
    <w:rsid w:val="005D68EB"/>
    <w:rsid w:val="005D6E4C"/>
    <w:rsid w:val="005D6F2F"/>
    <w:rsid w:val="005D6F97"/>
    <w:rsid w:val="005D6FEB"/>
    <w:rsid w:val="005D7041"/>
    <w:rsid w:val="005D72C7"/>
    <w:rsid w:val="005D7451"/>
    <w:rsid w:val="005D7591"/>
    <w:rsid w:val="005D764E"/>
    <w:rsid w:val="005D79E1"/>
    <w:rsid w:val="005D7A06"/>
    <w:rsid w:val="005D7B96"/>
    <w:rsid w:val="005D7CC2"/>
    <w:rsid w:val="005D7D39"/>
    <w:rsid w:val="005E0090"/>
    <w:rsid w:val="005E04F8"/>
    <w:rsid w:val="005E06D8"/>
    <w:rsid w:val="005E0D5D"/>
    <w:rsid w:val="005E11AB"/>
    <w:rsid w:val="005E133C"/>
    <w:rsid w:val="005E1348"/>
    <w:rsid w:val="005E1509"/>
    <w:rsid w:val="005E1523"/>
    <w:rsid w:val="005E1770"/>
    <w:rsid w:val="005E1F23"/>
    <w:rsid w:val="005E205B"/>
    <w:rsid w:val="005E24A7"/>
    <w:rsid w:val="005E24F9"/>
    <w:rsid w:val="005E2A50"/>
    <w:rsid w:val="005E2C50"/>
    <w:rsid w:val="005E3107"/>
    <w:rsid w:val="005E33BB"/>
    <w:rsid w:val="005E3778"/>
    <w:rsid w:val="005E3939"/>
    <w:rsid w:val="005E39D6"/>
    <w:rsid w:val="005E3A65"/>
    <w:rsid w:val="005E3C67"/>
    <w:rsid w:val="005E3DC6"/>
    <w:rsid w:val="005E3E1C"/>
    <w:rsid w:val="005E3F86"/>
    <w:rsid w:val="005E4210"/>
    <w:rsid w:val="005E440C"/>
    <w:rsid w:val="005E4704"/>
    <w:rsid w:val="005E47B0"/>
    <w:rsid w:val="005E4C17"/>
    <w:rsid w:val="005E4F58"/>
    <w:rsid w:val="005E5264"/>
    <w:rsid w:val="005E5312"/>
    <w:rsid w:val="005E53A2"/>
    <w:rsid w:val="005E5694"/>
    <w:rsid w:val="005E581D"/>
    <w:rsid w:val="005E5C7E"/>
    <w:rsid w:val="005E608C"/>
    <w:rsid w:val="005E6247"/>
    <w:rsid w:val="005E654B"/>
    <w:rsid w:val="005E65C9"/>
    <w:rsid w:val="005E6D36"/>
    <w:rsid w:val="005E737F"/>
    <w:rsid w:val="005E765A"/>
    <w:rsid w:val="005E780A"/>
    <w:rsid w:val="005E7A5C"/>
    <w:rsid w:val="005E7C8B"/>
    <w:rsid w:val="005E7F00"/>
    <w:rsid w:val="005F0501"/>
    <w:rsid w:val="005F05CD"/>
    <w:rsid w:val="005F0C87"/>
    <w:rsid w:val="005F0E4F"/>
    <w:rsid w:val="005F0FEF"/>
    <w:rsid w:val="005F10C5"/>
    <w:rsid w:val="005F11BD"/>
    <w:rsid w:val="005F1430"/>
    <w:rsid w:val="005F14AF"/>
    <w:rsid w:val="005F1543"/>
    <w:rsid w:val="005F182C"/>
    <w:rsid w:val="005F19D7"/>
    <w:rsid w:val="005F19FB"/>
    <w:rsid w:val="005F1B7A"/>
    <w:rsid w:val="005F1C39"/>
    <w:rsid w:val="005F1C47"/>
    <w:rsid w:val="005F1D7A"/>
    <w:rsid w:val="005F214A"/>
    <w:rsid w:val="005F22B8"/>
    <w:rsid w:val="005F24F8"/>
    <w:rsid w:val="005F2600"/>
    <w:rsid w:val="005F2634"/>
    <w:rsid w:val="005F27DC"/>
    <w:rsid w:val="005F289B"/>
    <w:rsid w:val="005F2A15"/>
    <w:rsid w:val="005F2A1F"/>
    <w:rsid w:val="005F2D0C"/>
    <w:rsid w:val="005F2D2D"/>
    <w:rsid w:val="005F2DD7"/>
    <w:rsid w:val="005F2E25"/>
    <w:rsid w:val="005F2E2C"/>
    <w:rsid w:val="005F2FBB"/>
    <w:rsid w:val="005F3049"/>
    <w:rsid w:val="005F3765"/>
    <w:rsid w:val="005F3BB2"/>
    <w:rsid w:val="005F3FD0"/>
    <w:rsid w:val="005F4029"/>
    <w:rsid w:val="005F428F"/>
    <w:rsid w:val="005F42CB"/>
    <w:rsid w:val="005F46F1"/>
    <w:rsid w:val="005F48A2"/>
    <w:rsid w:val="005F4B87"/>
    <w:rsid w:val="005F4B9D"/>
    <w:rsid w:val="005F4C1B"/>
    <w:rsid w:val="005F4C3B"/>
    <w:rsid w:val="005F4CD9"/>
    <w:rsid w:val="005F4EBD"/>
    <w:rsid w:val="005F503A"/>
    <w:rsid w:val="005F50B8"/>
    <w:rsid w:val="005F50EC"/>
    <w:rsid w:val="005F5121"/>
    <w:rsid w:val="005F52D7"/>
    <w:rsid w:val="005F56EE"/>
    <w:rsid w:val="005F5B70"/>
    <w:rsid w:val="005F5E8B"/>
    <w:rsid w:val="005F61DC"/>
    <w:rsid w:val="005F63D4"/>
    <w:rsid w:val="005F63F1"/>
    <w:rsid w:val="005F651F"/>
    <w:rsid w:val="005F6B33"/>
    <w:rsid w:val="005F6E7F"/>
    <w:rsid w:val="005F701A"/>
    <w:rsid w:val="005F7088"/>
    <w:rsid w:val="005F7644"/>
    <w:rsid w:val="005F79DE"/>
    <w:rsid w:val="005F7D39"/>
    <w:rsid w:val="006003D2"/>
    <w:rsid w:val="00600400"/>
    <w:rsid w:val="00600943"/>
    <w:rsid w:val="00600A41"/>
    <w:rsid w:val="006013D8"/>
    <w:rsid w:val="00601C2B"/>
    <w:rsid w:val="00601EFF"/>
    <w:rsid w:val="0060237D"/>
    <w:rsid w:val="00602AE5"/>
    <w:rsid w:val="00602FB6"/>
    <w:rsid w:val="00602FD1"/>
    <w:rsid w:val="0060319E"/>
    <w:rsid w:val="00603294"/>
    <w:rsid w:val="00603DB6"/>
    <w:rsid w:val="00603DCB"/>
    <w:rsid w:val="00604574"/>
    <w:rsid w:val="0060457E"/>
    <w:rsid w:val="006047BD"/>
    <w:rsid w:val="00604BB4"/>
    <w:rsid w:val="00604C53"/>
    <w:rsid w:val="006053F6"/>
    <w:rsid w:val="006055B1"/>
    <w:rsid w:val="006056C6"/>
    <w:rsid w:val="006058D8"/>
    <w:rsid w:val="00605A36"/>
    <w:rsid w:val="00605B03"/>
    <w:rsid w:val="00605EDF"/>
    <w:rsid w:val="00605F8F"/>
    <w:rsid w:val="00606077"/>
    <w:rsid w:val="0060612F"/>
    <w:rsid w:val="0060629B"/>
    <w:rsid w:val="00606351"/>
    <w:rsid w:val="0060637D"/>
    <w:rsid w:val="006063F3"/>
    <w:rsid w:val="00606663"/>
    <w:rsid w:val="00606837"/>
    <w:rsid w:val="006069A8"/>
    <w:rsid w:val="00606B23"/>
    <w:rsid w:val="0060711F"/>
    <w:rsid w:val="0060719E"/>
    <w:rsid w:val="00607275"/>
    <w:rsid w:val="00607290"/>
    <w:rsid w:val="006074D7"/>
    <w:rsid w:val="00607A91"/>
    <w:rsid w:val="00607B45"/>
    <w:rsid w:val="00607F18"/>
    <w:rsid w:val="00607F61"/>
    <w:rsid w:val="006104AF"/>
    <w:rsid w:val="00610A87"/>
    <w:rsid w:val="00610B51"/>
    <w:rsid w:val="00610C99"/>
    <w:rsid w:val="006110BB"/>
    <w:rsid w:val="006110DF"/>
    <w:rsid w:val="006113D5"/>
    <w:rsid w:val="006115A7"/>
    <w:rsid w:val="0061190F"/>
    <w:rsid w:val="0061195A"/>
    <w:rsid w:val="00611A4E"/>
    <w:rsid w:val="00611D8B"/>
    <w:rsid w:val="006120C6"/>
    <w:rsid w:val="006120CB"/>
    <w:rsid w:val="00612107"/>
    <w:rsid w:val="006121E2"/>
    <w:rsid w:val="00612597"/>
    <w:rsid w:val="006125A4"/>
    <w:rsid w:val="006125FB"/>
    <w:rsid w:val="00612C60"/>
    <w:rsid w:val="00612D97"/>
    <w:rsid w:val="00612E50"/>
    <w:rsid w:val="00612E9D"/>
    <w:rsid w:val="00613100"/>
    <w:rsid w:val="006132F8"/>
    <w:rsid w:val="006133D8"/>
    <w:rsid w:val="006135A1"/>
    <w:rsid w:val="006139A1"/>
    <w:rsid w:val="0061405C"/>
    <w:rsid w:val="006144A3"/>
    <w:rsid w:val="0061465A"/>
    <w:rsid w:val="006148A2"/>
    <w:rsid w:val="00614AB1"/>
    <w:rsid w:val="00614FFA"/>
    <w:rsid w:val="0061535B"/>
    <w:rsid w:val="006154A2"/>
    <w:rsid w:val="006154A4"/>
    <w:rsid w:val="00615571"/>
    <w:rsid w:val="006157E9"/>
    <w:rsid w:val="00615960"/>
    <w:rsid w:val="006159CB"/>
    <w:rsid w:val="00615BA5"/>
    <w:rsid w:val="00615F3C"/>
    <w:rsid w:val="00616B35"/>
    <w:rsid w:val="00616CEF"/>
    <w:rsid w:val="00616D8B"/>
    <w:rsid w:val="00616EDD"/>
    <w:rsid w:val="00617193"/>
    <w:rsid w:val="00617272"/>
    <w:rsid w:val="00617423"/>
    <w:rsid w:val="00617632"/>
    <w:rsid w:val="006177C9"/>
    <w:rsid w:val="00617D1B"/>
    <w:rsid w:val="00617D21"/>
    <w:rsid w:val="00617D26"/>
    <w:rsid w:val="00617F0F"/>
    <w:rsid w:val="006200B3"/>
    <w:rsid w:val="00620511"/>
    <w:rsid w:val="00620FBD"/>
    <w:rsid w:val="00621540"/>
    <w:rsid w:val="006216DA"/>
    <w:rsid w:val="00621CF4"/>
    <w:rsid w:val="00621DD9"/>
    <w:rsid w:val="00622027"/>
    <w:rsid w:val="00622097"/>
    <w:rsid w:val="00622344"/>
    <w:rsid w:val="006224AA"/>
    <w:rsid w:val="006224DA"/>
    <w:rsid w:val="00622B86"/>
    <w:rsid w:val="00622ECA"/>
    <w:rsid w:val="006230FB"/>
    <w:rsid w:val="006233B7"/>
    <w:rsid w:val="0062388C"/>
    <w:rsid w:val="00623926"/>
    <w:rsid w:val="00623931"/>
    <w:rsid w:val="006239A6"/>
    <w:rsid w:val="006239D0"/>
    <w:rsid w:val="00623CA1"/>
    <w:rsid w:val="00623D82"/>
    <w:rsid w:val="00623DA8"/>
    <w:rsid w:val="00623F0A"/>
    <w:rsid w:val="0062417E"/>
    <w:rsid w:val="00624446"/>
    <w:rsid w:val="00624649"/>
    <w:rsid w:val="006247D0"/>
    <w:rsid w:val="00624941"/>
    <w:rsid w:val="00624F02"/>
    <w:rsid w:val="00625327"/>
    <w:rsid w:val="006253A4"/>
    <w:rsid w:val="006255E1"/>
    <w:rsid w:val="006259DE"/>
    <w:rsid w:val="00625EEA"/>
    <w:rsid w:val="00626148"/>
    <w:rsid w:val="006262D3"/>
    <w:rsid w:val="00626483"/>
    <w:rsid w:val="00626869"/>
    <w:rsid w:val="00626C7A"/>
    <w:rsid w:val="00627189"/>
    <w:rsid w:val="00627284"/>
    <w:rsid w:val="00627A56"/>
    <w:rsid w:val="00627A63"/>
    <w:rsid w:val="00627B19"/>
    <w:rsid w:val="00627F04"/>
    <w:rsid w:val="0063038A"/>
    <w:rsid w:val="00630425"/>
    <w:rsid w:val="00630434"/>
    <w:rsid w:val="00630559"/>
    <w:rsid w:val="006307A3"/>
    <w:rsid w:val="006309FA"/>
    <w:rsid w:val="00630B2A"/>
    <w:rsid w:val="00630BED"/>
    <w:rsid w:val="00630E81"/>
    <w:rsid w:val="0063133F"/>
    <w:rsid w:val="0063135E"/>
    <w:rsid w:val="00631428"/>
    <w:rsid w:val="006319D9"/>
    <w:rsid w:val="00631E18"/>
    <w:rsid w:val="00631FB9"/>
    <w:rsid w:val="00632018"/>
    <w:rsid w:val="006320E0"/>
    <w:rsid w:val="0063252F"/>
    <w:rsid w:val="00632CFD"/>
    <w:rsid w:val="00632FDD"/>
    <w:rsid w:val="00633163"/>
    <w:rsid w:val="006333BE"/>
    <w:rsid w:val="0063351F"/>
    <w:rsid w:val="0063372D"/>
    <w:rsid w:val="00633B2B"/>
    <w:rsid w:val="00633F89"/>
    <w:rsid w:val="00633FC4"/>
    <w:rsid w:val="00634044"/>
    <w:rsid w:val="0063407C"/>
    <w:rsid w:val="006341A7"/>
    <w:rsid w:val="0063424A"/>
    <w:rsid w:val="0063487E"/>
    <w:rsid w:val="006348A6"/>
    <w:rsid w:val="006348EF"/>
    <w:rsid w:val="00634B5B"/>
    <w:rsid w:val="00634DD2"/>
    <w:rsid w:val="00635832"/>
    <w:rsid w:val="00635886"/>
    <w:rsid w:val="0063597A"/>
    <w:rsid w:val="006359FF"/>
    <w:rsid w:val="00635BB9"/>
    <w:rsid w:val="006360CF"/>
    <w:rsid w:val="006362DF"/>
    <w:rsid w:val="00636634"/>
    <w:rsid w:val="00636877"/>
    <w:rsid w:val="00636920"/>
    <w:rsid w:val="00636B95"/>
    <w:rsid w:val="00636D6D"/>
    <w:rsid w:val="00637063"/>
    <w:rsid w:val="00637226"/>
    <w:rsid w:val="00637B29"/>
    <w:rsid w:val="00637C5A"/>
    <w:rsid w:val="00637D92"/>
    <w:rsid w:val="00637DBB"/>
    <w:rsid w:val="0064007E"/>
    <w:rsid w:val="006402D8"/>
    <w:rsid w:val="00640534"/>
    <w:rsid w:val="006406E4"/>
    <w:rsid w:val="0064081C"/>
    <w:rsid w:val="006408F4"/>
    <w:rsid w:val="006409B7"/>
    <w:rsid w:val="006409D0"/>
    <w:rsid w:val="00640B53"/>
    <w:rsid w:val="00640DEF"/>
    <w:rsid w:val="00640EB8"/>
    <w:rsid w:val="00640F36"/>
    <w:rsid w:val="0064120B"/>
    <w:rsid w:val="00641374"/>
    <w:rsid w:val="00641507"/>
    <w:rsid w:val="00641626"/>
    <w:rsid w:val="00641933"/>
    <w:rsid w:val="00641B9B"/>
    <w:rsid w:val="00641D8B"/>
    <w:rsid w:val="00641DFD"/>
    <w:rsid w:val="00641ED1"/>
    <w:rsid w:val="00642210"/>
    <w:rsid w:val="00642324"/>
    <w:rsid w:val="0064275E"/>
    <w:rsid w:val="00642772"/>
    <w:rsid w:val="006427F8"/>
    <w:rsid w:val="006428B5"/>
    <w:rsid w:val="00642B59"/>
    <w:rsid w:val="00642C7D"/>
    <w:rsid w:val="006432D2"/>
    <w:rsid w:val="006434F6"/>
    <w:rsid w:val="006439FA"/>
    <w:rsid w:val="00643E19"/>
    <w:rsid w:val="00643E39"/>
    <w:rsid w:val="006440E7"/>
    <w:rsid w:val="006440FA"/>
    <w:rsid w:val="00644243"/>
    <w:rsid w:val="0064451F"/>
    <w:rsid w:val="00644821"/>
    <w:rsid w:val="0064490B"/>
    <w:rsid w:val="00645047"/>
    <w:rsid w:val="0064516F"/>
    <w:rsid w:val="0064538C"/>
    <w:rsid w:val="00645442"/>
    <w:rsid w:val="00645AF0"/>
    <w:rsid w:val="00645C78"/>
    <w:rsid w:val="006460B8"/>
    <w:rsid w:val="006460C5"/>
    <w:rsid w:val="00646331"/>
    <w:rsid w:val="0064678A"/>
    <w:rsid w:val="006467DD"/>
    <w:rsid w:val="0064684F"/>
    <w:rsid w:val="006468E3"/>
    <w:rsid w:val="00646C94"/>
    <w:rsid w:val="00646D0E"/>
    <w:rsid w:val="00646D38"/>
    <w:rsid w:val="00646D72"/>
    <w:rsid w:val="00646DFC"/>
    <w:rsid w:val="00646FE1"/>
    <w:rsid w:val="00647009"/>
    <w:rsid w:val="00647040"/>
    <w:rsid w:val="0064710C"/>
    <w:rsid w:val="00647266"/>
    <w:rsid w:val="006472E0"/>
    <w:rsid w:val="006474CB"/>
    <w:rsid w:val="0064753F"/>
    <w:rsid w:val="00647974"/>
    <w:rsid w:val="00647BEB"/>
    <w:rsid w:val="00647C2C"/>
    <w:rsid w:val="00647EAA"/>
    <w:rsid w:val="00647F63"/>
    <w:rsid w:val="0065010A"/>
    <w:rsid w:val="0065014E"/>
    <w:rsid w:val="00650157"/>
    <w:rsid w:val="00650207"/>
    <w:rsid w:val="006502C1"/>
    <w:rsid w:val="00650461"/>
    <w:rsid w:val="006506D8"/>
    <w:rsid w:val="006508EF"/>
    <w:rsid w:val="00650993"/>
    <w:rsid w:val="006509A2"/>
    <w:rsid w:val="00650E31"/>
    <w:rsid w:val="00650ECB"/>
    <w:rsid w:val="0065115F"/>
    <w:rsid w:val="00651315"/>
    <w:rsid w:val="0065131C"/>
    <w:rsid w:val="0065137F"/>
    <w:rsid w:val="006513B5"/>
    <w:rsid w:val="006513CA"/>
    <w:rsid w:val="0065152B"/>
    <w:rsid w:val="0065154C"/>
    <w:rsid w:val="006516E7"/>
    <w:rsid w:val="006518D7"/>
    <w:rsid w:val="00651AB1"/>
    <w:rsid w:val="00651E24"/>
    <w:rsid w:val="00651F8D"/>
    <w:rsid w:val="006520A5"/>
    <w:rsid w:val="006520BE"/>
    <w:rsid w:val="0065263F"/>
    <w:rsid w:val="00652832"/>
    <w:rsid w:val="0065287E"/>
    <w:rsid w:val="006528BD"/>
    <w:rsid w:val="00652B1A"/>
    <w:rsid w:val="00652B38"/>
    <w:rsid w:val="00652BFE"/>
    <w:rsid w:val="00652C6A"/>
    <w:rsid w:val="006530BA"/>
    <w:rsid w:val="006534E9"/>
    <w:rsid w:val="00653575"/>
    <w:rsid w:val="006538FA"/>
    <w:rsid w:val="00654601"/>
    <w:rsid w:val="0065489C"/>
    <w:rsid w:val="00654B85"/>
    <w:rsid w:val="00654E1D"/>
    <w:rsid w:val="00654ED7"/>
    <w:rsid w:val="006550B3"/>
    <w:rsid w:val="006551DC"/>
    <w:rsid w:val="006557C0"/>
    <w:rsid w:val="00655858"/>
    <w:rsid w:val="00655865"/>
    <w:rsid w:val="00655885"/>
    <w:rsid w:val="00655D4B"/>
    <w:rsid w:val="006562AD"/>
    <w:rsid w:val="00656351"/>
    <w:rsid w:val="0065644F"/>
    <w:rsid w:val="00656608"/>
    <w:rsid w:val="0065664C"/>
    <w:rsid w:val="006566A0"/>
    <w:rsid w:val="00656977"/>
    <w:rsid w:val="00656ADD"/>
    <w:rsid w:val="00656BDB"/>
    <w:rsid w:val="0065709D"/>
    <w:rsid w:val="00657142"/>
    <w:rsid w:val="00657234"/>
    <w:rsid w:val="00657295"/>
    <w:rsid w:val="00657545"/>
    <w:rsid w:val="006577FB"/>
    <w:rsid w:val="0065780E"/>
    <w:rsid w:val="00657CA6"/>
    <w:rsid w:val="00660067"/>
    <w:rsid w:val="00660377"/>
    <w:rsid w:val="0066094F"/>
    <w:rsid w:val="00660AD6"/>
    <w:rsid w:val="00660CF5"/>
    <w:rsid w:val="00660EDD"/>
    <w:rsid w:val="00660FC7"/>
    <w:rsid w:val="00661181"/>
    <w:rsid w:val="006611B3"/>
    <w:rsid w:val="00661501"/>
    <w:rsid w:val="0066168E"/>
    <w:rsid w:val="0066173E"/>
    <w:rsid w:val="00661A2C"/>
    <w:rsid w:val="00661BEF"/>
    <w:rsid w:val="00661DFA"/>
    <w:rsid w:val="00662039"/>
    <w:rsid w:val="00662589"/>
    <w:rsid w:val="0066286D"/>
    <w:rsid w:val="006630E9"/>
    <w:rsid w:val="00663152"/>
    <w:rsid w:val="006631BB"/>
    <w:rsid w:val="0066326E"/>
    <w:rsid w:val="006632D5"/>
    <w:rsid w:val="006635A2"/>
    <w:rsid w:val="00663ABD"/>
    <w:rsid w:val="00663AFD"/>
    <w:rsid w:val="00663F9D"/>
    <w:rsid w:val="00663FBB"/>
    <w:rsid w:val="006643DF"/>
    <w:rsid w:val="0066444D"/>
    <w:rsid w:val="006645EB"/>
    <w:rsid w:val="00664B56"/>
    <w:rsid w:val="00664F68"/>
    <w:rsid w:val="0066537F"/>
    <w:rsid w:val="00665E57"/>
    <w:rsid w:val="00665E6E"/>
    <w:rsid w:val="0066601D"/>
    <w:rsid w:val="00666078"/>
    <w:rsid w:val="006660EE"/>
    <w:rsid w:val="006664B4"/>
    <w:rsid w:val="00666657"/>
    <w:rsid w:val="00666AC4"/>
    <w:rsid w:val="00666CA6"/>
    <w:rsid w:val="00666E8B"/>
    <w:rsid w:val="0066700A"/>
    <w:rsid w:val="00667114"/>
    <w:rsid w:val="00667157"/>
    <w:rsid w:val="00667B91"/>
    <w:rsid w:val="00667D0A"/>
    <w:rsid w:val="00667D11"/>
    <w:rsid w:val="00667D98"/>
    <w:rsid w:val="00667E8A"/>
    <w:rsid w:val="00670116"/>
    <w:rsid w:val="006705B1"/>
    <w:rsid w:val="00670B7D"/>
    <w:rsid w:val="00670BF5"/>
    <w:rsid w:val="00670E71"/>
    <w:rsid w:val="00670E8A"/>
    <w:rsid w:val="0067102C"/>
    <w:rsid w:val="00671392"/>
    <w:rsid w:val="0067181C"/>
    <w:rsid w:val="00671E24"/>
    <w:rsid w:val="00672107"/>
    <w:rsid w:val="006724AA"/>
    <w:rsid w:val="00672B26"/>
    <w:rsid w:val="00672C3F"/>
    <w:rsid w:val="00672D42"/>
    <w:rsid w:val="00672DA7"/>
    <w:rsid w:val="00673929"/>
    <w:rsid w:val="006739AB"/>
    <w:rsid w:val="00673D2D"/>
    <w:rsid w:val="00673E29"/>
    <w:rsid w:val="00673E77"/>
    <w:rsid w:val="0067402E"/>
    <w:rsid w:val="006740C6"/>
    <w:rsid w:val="00674129"/>
    <w:rsid w:val="006743D9"/>
    <w:rsid w:val="00674680"/>
    <w:rsid w:val="006746A1"/>
    <w:rsid w:val="006747B7"/>
    <w:rsid w:val="0067492D"/>
    <w:rsid w:val="00674D60"/>
    <w:rsid w:val="00674E07"/>
    <w:rsid w:val="00674F4D"/>
    <w:rsid w:val="00675287"/>
    <w:rsid w:val="0067571D"/>
    <w:rsid w:val="0067572B"/>
    <w:rsid w:val="0067574F"/>
    <w:rsid w:val="00675941"/>
    <w:rsid w:val="00675DD9"/>
    <w:rsid w:val="00675EB4"/>
    <w:rsid w:val="00675F38"/>
    <w:rsid w:val="0067645B"/>
    <w:rsid w:val="00676472"/>
    <w:rsid w:val="006767FA"/>
    <w:rsid w:val="00676A77"/>
    <w:rsid w:val="00676E58"/>
    <w:rsid w:val="00676FC6"/>
    <w:rsid w:val="00677019"/>
    <w:rsid w:val="006771E0"/>
    <w:rsid w:val="00677419"/>
    <w:rsid w:val="006775D0"/>
    <w:rsid w:val="00677703"/>
    <w:rsid w:val="00677779"/>
    <w:rsid w:val="0067797B"/>
    <w:rsid w:val="00677C75"/>
    <w:rsid w:val="00677F07"/>
    <w:rsid w:val="00680234"/>
    <w:rsid w:val="0068023F"/>
    <w:rsid w:val="00680314"/>
    <w:rsid w:val="0068053E"/>
    <w:rsid w:val="006805AA"/>
    <w:rsid w:val="00680B23"/>
    <w:rsid w:val="00680E01"/>
    <w:rsid w:val="00680F3A"/>
    <w:rsid w:val="0068123D"/>
    <w:rsid w:val="00681391"/>
    <w:rsid w:val="00681458"/>
    <w:rsid w:val="00681712"/>
    <w:rsid w:val="0068182B"/>
    <w:rsid w:val="0068190C"/>
    <w:rsid w:val="0068196C"/>
    <w:rsid w:val="00681A45"/>
    <w:rsid w:val="00681AFA"/>
    <w:rsid w:val="00681C9F"/>
    <w:rsid w:val="00681F66"/>
    <w:rsid w:val="00681F6F"/>
    <w:rsid w:val="00682009"/>
    <w:rsid w:val="0068216C"/>
    <w:rsid w:val="0068239D"/>
    <w:rsid w:val="00682560"/>
    <w:rsid w:val="00682771"/>
    <w:rsid w:val="006829DF"/>
    <w:rsid w:val="00682D4D"/>
    <w:rsid w:val="00682E33"/>
    <w:rsid w:val="00682F13"/>
    <w:rsid w:val="006834E7"/>
    <w:rsid w:val="0068361B"/>
    <w:rsid w:val="0068375C"/>
    <w:rsid w:val="00683910"/>
    <w:rsid w:val="00683AB2"/>
    <w:rsid w:val="00683D42"/>
    <w:rsid w:val="00683D7A"/>
    <w:rsid w:val="0068458F"/>
    <w:rsid w:val="00684745"/>
    <w:rsid w:val="00684B3E"/>
    <w:rsid w:val="00684B75"/>
    <w:rsid w:val="0068500C"/>
    <w:rsid w:val="0068516F"/>
    <w:rsid w:val="006858B7"/>
    <w:rsid w:val="0068590F"/>
    <w:rsid w:val="00685F7B"/>
    <w:rsid w:val="00686045"/>
    <w:rsid w:val="0068634B"/>
    <w:rsid w:val="006866A9"/>
    <w:rsid w:val="00686A69"/>
    <w:rsid w:val="00687211"/>
    <w:rsid w:val="00687535"/>
    <w:rsid w:val="0068784F"/>
    <w:rsid w:val="00687878"/>
    <w:rsid w:val="00687916"/>
    <w:rsid w:val="0068792D"/>
    <w:rsid w:val="00690130"/>
    <w:rsid w:val="006901EB"/>
    <w:rsid w:val="0069022A"/>
    <w:rsid w:val="00690B42"/>
    <w:rsid w:val="00690CF5"/>
    <w:rsid w:val="00690F15"/>
    <w:rsid w:val="0069108C"/>
    <w:rsid w:val="0069110E"/>
    <w:rsid w:val="006912CB"/>
    <w:rsid w:val="00691948"/>
    <w:rsid w:val="00691961"/>
    <w:rsid w:val="006919B1"/>
    <w:rsid w:val="00691BDE"/>
    <w:rsid w:val="00691EB2"/>
    <w:rsid w:val="006920BD"/>
    <w:rsid w:val="0069216A"/>
    <w:rsid w:val="006921A2"/>
    <w:rsid w:val="00692440"/>
    <w:rsid w:val="00692717"/>
    <w:rsid w:val="00692B9D"/>
    <w:rsid w:val="00692BDB"/>
    <w:rsid w:val="00692D79"/>
    <w:rsid w:val="00692D88"/>
    <w:rsid w:val="00692F9E"/>
    <w:rsid w:val="00692FD1"/>
    <w:rsid w:val="006931DD"/>
    <w:rsid w:val="006934E1"/>
    <w:rsid w:val="00693687"/>
    <w:rsid w:val="006936BF"/>
    <w:rsid w:val="00693AAF"/>
    <w:rsid w:val="00693C5B"/>
    <w:rsid w:val="00693EE8"/>
    <w:rsid w:val="00693FCE"/>
    <w:rsid w:val="0069440C"/>
    <w:rsid w:val="00694554"/>
    <w:rsid w:val="006945F4"/>
    <w:rsid w:val="0069477F"/>
    <w:rsid w:val="00694D27"/>
    <w:rsid w:val="00694E8F"/>
    <w:rsid w:val="00694F81"/>
    <w:rsid w:val="00694F84"/>
    <w:rsid w:val="006952B2"/>
    <w:rsid w:val="00695416"/>
    <w:rsid w:val="0069582D"/>
    <w:rsid w:val="006959EA"/>
    <w:rsid w:val="00695C11"/>
    <w:rsid w:val="00695C16"/>
    <w:rsid w:val="00695D6A"/>
    <w:rsid w:val="00696317"/>
    <w:rsid w:val="00696513"/>
    <w:rsid w:val="00696679"/>
    <w:rsid w:val="006966F9"/>
    <w:rsid w:val="006969E7"/>
    <w:rsid w:val="00696A5C"/>
    <w:rsid w:val="00696BAC"/>
    <w:rsid w:val="00696BB4"/>
    <w:rsid w:val="00696DAB"/>
    <w:rsid w:val="00696FA1"/>
    <w:rsid w:val="00696FBB"/>
    <w:rsid w:val="0069733E"/>
    <w:rsid w:val="00697441"/>
    <w:rsid w:val="00697511"/>
    <w:rsid w:val="0069787D"/>
    <w:rsid w:val="00697A24"/>
    <w:rsid w:val="00697C36"/>
    <w:rsid w:val="00697C53"/>
    <w:rsid w:val="00697D45"/>
    <w:rsid w:val="006A00AE"/>
    <w:rsid w:val="006A0435"/>
    <w:rsid w:val="006A059A"/>
    <w:rsid w:val="006A069D"/>
    <w:rsid w:val="006A07DA"/>
    <w:rsid w:val="006A08D5"/>
    <w:rsid w:val="006A0B0C"/>
    <w:rsid w:val="006A0DE1"/>
    <w:rsid w:val="006A0E7D"/>
    <w:rsid w:val="006A0F30"/>
    <w:rsid w:val="006A0FA5"/>
    <w:rsid w:val="006A1234"/>
    <w:rsid w:val="006A149C"/>
    <w:rsid w:val="006A19D4"/>
    <w:rsid w:val="006A2236"/>
    <w:rsid w:val="006A253F"/>
    <w:rsid w:val="006A2584"/>
    <w:rsid w:val="006A2681"/>
    <w:rsid w:val="006A2A4D"/>
    <w:rsid w:val="006A3122"/>
    <w:rsid w:val="006A348C"/>
    <w:rsid w:val="006A370B"/>
    <w:rsid w:val="006A37C7"/>
    <w:rsid w:val="006A3BAB"/>
    <w:rsid w:val="006A3BAF"/>
    <w:rsid w:val="006A3F7E"/>
    <w:rsid w:val="006A4165"/>
    <w:rsid w:val="006A419E"/>
    <w:rsid w:val="006A4225"/>
    <w:rsid w:val="006A4476"/>
    <w:rsid w:val="006A4535"/>
    <w:rsid w:val="006A4744"/>
    <w:rsid w:val="006A498B"/>
    <w:rsid w:val="006A4C2D"/>
    <w:rsid w:val="006A4E78"/>
    <w:rsid w:val="006A4F85"/>
    <w:rsid w:val="006A535F"/>
    <w:rsid w:val="006A55BA"/>
    <w:rsid w:val="006A57A9"/>
    <w:rsid w:val="006A5868"/>
    <w:rsid w:val="006A614D"/>
    <w:rsid w:val="006A636C"/>
    <w:rsid w:val="006A6525"/>
    <w:rsid w:val="006A66B8"/>
    <w:rsid w:val="006A6712"/>
    <w:rsid w:val="006A6777"/>
    <w:rsid w:val="006A7151"/>
    <w:rsid w:val="006A71C0"/>
    <w:rsid w:val="006A7583"/>
    <w:rsid w:val="006A777E"/>
    <w:rsid w:val="006A77CF"/>
    <w:rsid w:val="006A7885"/>
    <w:rsid w:val="006A78D8"/>
    <w:rsid w:val="006A7B51"/>
    <w:rsid w:val="006A7C5D"/>
    <w:rsid w:val="006A7ED3"/>
    <w:rsid w:val="006B0130"/>
    <w:rsid w:val="006B0369"/>
    <w:rsid w:val="006B085A"/>
    <w:rsid w:val="006B0D69"/>
    <w:rsid w:val="006B11D7"/>
    <w:rsid w:val="006B1227"/>
    <w:rsid w:val="006B12C1"/>
    <w:rsid w:val="006B1410"/>
    <w:rsid w:val="006B1529"/>
    <w:rsid w:val="006B163A"/>
    <w:rsid w:val="006B164E"/>
    <w:rsid w:val="006B1876"/>
    <w:rsid w:val="006B1A9C"/>
    <w:rsid w:val="006B1FAF"/>
    <w:rsid w:val="006B2429"/>
    <w:rsid w:val="006B24FB"/>
    <w:rsid w:val="006B2586"/>
    <w:rsid w:val="006B292B"/>
    <w:rsid w:val="006B2997"/>
    <w:rsid w:val="006B29E1"/>
    <w:rsid w:val="006B315B"/>
    <w:rsid w:val="006B35DA"/>
    <w:rsid w:val="006B35DB"/>
    <w:rsid w:val="006B36D0"/>
    <w:rsid w:val="006B3879"/>
    <w:rsid w:val="006B388E"/>
    <w:rsid w:val="006B3EE4"/>
    <w:rsid w:val="006B4056"/>
    <w:rsid w:val="006B40FE"/>
    <w:rsid w:val="006B41C4"/>
    <w:rsid w:val="006B4288"/>
    <w:rsid w:val="006B4632"/>
    <w:rsid w:val="006B4973"/>
    <w:rsid w:val="006B49AE"/>
    <w:rsid w:val="006B4CEE"/>
    <w:rsid w:val="006B4D7E"/>
    <w:rsid w:val="006B5401"/>
    <w:rsid w:val="006B5629"/>
    <w:rsid w:val="006B5721"/>
    <w:rsid w:val="006B5885"/>
    <w:rsid w:val="006B592E"/>
    <w:rsid w:val="006B5BA4"/>
    <w:rsid w:val="006B5E14"/>
    <w:rsid w:val="006B621E"/>
    <w:rsid w:val="006B6222"/>
    <w:rsid w:val="006B653F"/>
    <w:rsid w:val="006B65CB"/>
    <w:rsid w:val="006B664D"/>
    <w:rsid w:val="006B66DC"/>
    <w:rsid w:val="006B6980"/>
    <w:rsid w:val="006B6C48"/>
    <w:rsid w:val="006B70B0"/>
    <w:rsid w:val="006B7461"/>
    <w:rsid w:val="006B74DE"/>
    <w:rsid w:val="006B7794"/>
    <w:rsid w:val="006B7EBF"/>
    <w:rsid w:val="006C00CF"/>
    <w:rsid w:val="006C0302"/>
    <w:rsid w:val="006C0428"/>
    <w:rsid w:val="006C0A26"/>
    <w:rsid w:val="006C1046"/>
    <w:rsid w:val="006C12F9"/>
    <w:rsid w:val="006C16AB"/>
    <w:rsid w:val="006C1796"/>
    <w:rsid w:val="006C1945"/>
    <w:rsid w:val="006C1ED3"/>
    <w:rsid w:val="006C1FB3"/>
    <w:rsid w:val="006C236B"/>
    <w:rsid w:val="006C2449"/>
    <w:rsid w:val="006C27FD"/>
    <w:rsid w:val="006C2AB7"/>
    <w:rsid w:val="006C2B32"/>
    <w:rsid w:val="006C3055"/>
    <w:rsid w:val="006C342C"/>
    <w:rsid w:val="006C378F"/>
    <w:rsid w:val="006C3DF2"/>
    <w:rsid w:val="006C3F2E"/>
    <w:rsid w:val="006C4052"/>
    <w:rsid w:val="006C408C"/>
    <w:rsid w:val="006C45AE"/>
    <w:rsid w:val="006C4634"/>
    <w:rsid w:val="006C4709"/>
    <w:rsid w:val="006C4784"/>
    <w:rsid w:val="006C48F9"/>
    <w:rsid w:val="006C4CAE"/>
    <w:rsid w:val="006C4CF1"/>
    <w:rsid w:val="006C5682"/>
    <w:rsid w:val="006C5815"/>
    <w:rsid w:val="006C59BB"/>
    <w:rsid w:val="006C5AAD"/>
    <w:rsid w:val="006C5B06"/>
    <w:rsid w:val="006C5B83"/>
    <w:rsid w:val="006C5D12"/>
    <w:rsid w:val="006C5DCD"/>
    <w:rsid w:val="006C605F"/>
    <w:rsid w:val="006C63EA"/>
    <w:rsid w:val="006C668B"/>
    <w:rsid w:val="006C693E"/>
    <w:rsid w:val="006C6C73"/>
    <w:rsid w:val="006C6D81"/>
    <w:rsid w:val="006C6EF1"/>
    <w:rsid w:val="006C7344"/>
    <w:rsid w:val="006C78DC"/>
    <w:rsid w:val="006C7973"/>
    <w:rsid w:val="006C7A00"/>
    <w:rsid w:val="006C7BCE"/>
    <w:rsid w:val="006C7C77"/>
    <w:rsid w:val="006C7D5F"/>
    <w:rsid w:val="006C7E8B"/>
    <w:rsid w:val="006C7ED4"/>
    <w:rsid w:val="006C7F95"/>
    <w:rsid w:val="006D0740"/>
    <w:rsid w:val="006D07EA"/>
    <w:rsid w:val="006D08FB"/>
    <w:rsid w:val="006D0940"/>
    <w:rsid w:val="006D0945"/>
    <w:rsid w:val="006D0A59"/>
    <w:rsid w:val="006D109F"/>
    <w:rsid w:val="006D11B3"/>
    <w:rsid w:val="006D1B2D"/>
    <w:rsid w:val="006D1CA5"/>
    <w:rsid w:val="006D2022"/>
    <w:rsid w:val="006D220B"/>
    <w:rsid w:val="006D22D7"/>
    <w:rsid w:val="006D23A2"/>
    <w:rsid w:val="006D241D"/>
    <w:rsid w:val="006D2761"/>
    <w:rsid w:val="006D279C"/>
    <w:rsid w:val="006D2B5E"/>
    <w:rsid w:val="006D2C2E"/>
    <w:rsid w:val="006D2D63"/>
    <w:rsid w:val="006D2F11"/>
    <w:rsid w:val="006D3036"/>
    <w:rsid w:val="006D337C"/>
    <w:rsid w:val="006D3788"/>
    <w:rsid w:val="006D3B3D"/>
    <w:rsid w:val="006D3EEC"/>
    <w:rsid w:val="006D3FBA"/>
    <w:rsid w:val="006D4006"/>
    <w:rsid w:val="006D4262"/>
    <w:rsid w:val="006D430F"/>
    <w:rsid w:val="006D4380"/>
    <w:rsid w:val="006D4390"/>
    <w:rsid w:val="006D43B1"/>
    <w:rsid w:val="006D47BB"/>
    <w:rsid w:val="006D4837"/>
    <w:rsid w:val="006D4B7E"/>
    <w:rsid w:val="006D4C44"/>
    <w:rsid w:val="006D4CF6"/>
    <w:rsid w:val="006D4E64"/>
    <w:rsid w:val="006D514D"/>
    <w:rsid w:val="006D5816"/>
    <w:rsid w:val="006D5995"/>
    <w:rsid w:val="006D5A2B"/>
    <w:rsid w:val="006D5D5A"/>
    <w:rsid w:val="006D5F7D"/>
    <w:rsid w:val="006D61B2"/>
    <w:rsid w:val="006D6237"/>
    <w:rsid w:val="006D6382"/>
    <w:rsid w:val="006D6B4B"/>
    <w:rsid w:val="006D705E"/>
    <w:rsid w:val="006D70A2"/>
    <w:rsid w:val="006D7475"/>
    <w:rsid w:val="006D7506"/>
    <w:rsid w:val="006D75AE"/>
    <w:rsid w:val="006D7CBF"/>
    <w:rsid w:val="006D7FD6"/>
    <w:rsid w:val="006E03DB"/>
    <w:rsid w:val="006E0750"/>
    <w:rsid w:val="006E0CAD"/>
    <w:rsid w:val="006E0CF8"/>
    <w:rsid w:val="006E0D94"/>
    <w:rsid w:val="006E1271"/>
    <w:rsid w:val="006E136C"/>
    <w:rsid w:val="006E13E9"/>
    <w:rsid w:val="006E1602"/>
    <w:rsid w:val="006E1622"/>
    <w:rsid w:val="006E1AA9"/>
    <w:rsid w:val="006E1AB0"/>
    <w:rsid w:val="006E1AE2"/>
    <w:rsid w:val="006E1D86"/>
    <w:rsid w:val="006E1D88"/>
    <w:rsid w:val="006E21AD"/>
    <w:rsid w:val="006E2246"/>
    <w:rsid w:val="006E2419"/>
    <w:rsid w:val="006E2595"/>
    <w:rsid w:val="006E26BE"/>
    <w:rsid w:val="006E26FE"/>
    <w:rsid w:val="006E2750"/>
    <w:rsid w:val="006E2A70"/>
    <w:rsid w:val="006E2ADD"/>
    <w:rsid w:val="006E2B4D"/>
    <w:rsid w:val="006E2BB2"/>
    <w:rsid w:val="006E2D6F"/>
    <w:rsid w:val="006E3006"/>
    <w:rsid w:val="006E3291"/>
    <w:rsid w:val="006E33EF"/>
    <w:rsid w:val="006E3479"/>
    <w:rsid w:val="006E35AA"/>
    <w:rsid w:val="006E3842"/>
    <w:rsid w:val="006E3C63"/>
    <w:rsid w:val="006E3CF2"/>
    <w:rsid w:val="006E408D"/>
    <w:rsid w:val="006E4109"/>
    <w:rsid w:val="006E4378"/>
    <w:rsid w:val="006E45A7"/>
    <w:rsid w:val="006E4A9F"/>
    <w:rsid w:val="006E555D"/>
    <w:rsid w:val="006E57BF"/>
    <w:rsid w:val="006E5893"/>
    <w:rsid w:val="006E5A27"/>
    <w:rsid w:val="006E62D9"/>
    <w:rsid w:val="006E68C5"/>
    <w:rsid w:val="006E6A01"/>
    <w:rsid w:val="006E6CE7"/>
    <w:rsid w:val="006E742B"/>
    <w:rsid w:val="006E7538"/>
    <w:rsid w:val="006E755C"/>
    <w:rsid w:val="006E77A7"/>
    <w:rsid w:val="006E7B14"/>
    <w:rsid w:val="006E7C2E"/>
    <w:rsid w:val="006E7E96"/>
    <w:rsid w:val="006E7EDE"/>
    <w:rsid w:val="006F01B0"/>
    <w:rsid w:val="006F0482"/>
    <w:rsid w:val="006F0593"/>
    <w:rsid w:val="006F07A6"/>
    <w:rsid w:val="006F086D"/>
    <w:rsid w:val="006F0AD7"/>
    <w:rsid w:val="006F0C7C"/>
    <w:rsid w:val="006F1151"/>
    <w:rsid w:val="006F1465"/>
    <w:rsid w:val="006F14F3"/>
    <w:rsid w:val="006F175C"/>
    <w:rsid w:val="006F193F"/>
    <w:rsid w:val="006F195B"/>
    <w:rsid w:val="006F19DA"/>
    <w:rsid w:val="006F1E28"/>
    <w:rsid w:val="006F225F"/>
    <w:rsid w:val="006F2E6D"/>
    <w:rsid w:val="006F2ECE"/>
    <w:rsid w:val="006F30CB"/>
    <w:rsid w:val="006F30F7"/>
    <w:rsid w:val="006F3174"/>
    <w:rsid w:val="006F359D"/>
    <w:rsid w:val="006F393D"/>
    <w:rsid w:val="006F39B5"/>
    <w:rsid w:val="006F3D21"/>
    <w:rsid w:val="006F3D97"/>
    <w:rsid w:val="006F3DD0"/>
    <w:rsid w:val="006F3E89"/>
    <w:rsid w:val="006F410F"/>
    <w:rsid w:val="006F41F5"/>
    <w:rsid w:val="006F43CD"/>
    <w:rsid w:val="006F43FC"/>
    <w:rsid w:val="006F4566"/>
    <w:rsid w:val="006F4A23"/>
    <w:rsid w:val="006F4C81"/>
    <w:rsid w:val="006F53F7"/>
    <w:rsid w:val="006F636B"/>
    <w:rsid w:val="006F68BC"/>
    <w:rsid w:val="006F68BE"/>
    <w:rsid w:val="006F69CB"/>
    <w:rsid w:val="006F6B28"/>
    <w:rsid w:val="006F72A4"/>
    <w:rsid w:val="006F7DFD"/>
    <w:rsid w:val="007001C1"/>
    <w:rsid w:val="00700618"/>
    <w:rsid w:val="007006F4"/>
    <w:rsid w:val="00700922"/>
    <w:rsid w:val="00700C2D"/>
    <w:rsid w:val="00700FDB"/>
    <w:rsid w:val="00701145"/>
    <w:rsid w:val="0070119C"/>
    <w:rsid w:val="0070134D"/>
    <w:rsid w:val="0070167F"/>
    <w:rsid w:val="007016D0"/>
    <w:rsid w:val="007019CA"/>
    <w:rsid w:val="00701C27"/>
    <w:rsid w:val="00701D1E"/>
    <w:rsid w:val="00701D22"/>
    <w:rsid w:val="00701E3F"/>
    <w:rsid w:val="0070203C"/>
    <w:rsid w:val="0070238F"/>
    <w:rsid w:val="007027A9"/>
    <w:rsid w:val="00702A1D"/>
    <w:rsid w:val="00702BF8"/>
    <w:rsid w:val="00702C4A"/>
    <w:rsid w:val="00702DA8"/>
    <w:rsid w:val="00703262"/>
    <w:rsid w:val="007032F8"/>
    <w:rsid w:val="007035B8"/>
    <w:rsid w:val="00703D39"/>
    <w:rsid w:val="00703FA9"/>
    <w:rsid w:val="00704170"/>
    <w:rsid w:val="00704484"/>
    <w:rsid w:val="00704817"/>
    <w:rsid w:val="00704831"/>
    <w:rsid w:val="007048BC"/>
    <w:rsid w:val="007048F0"/>
    <w:rsid w:val="00704943"/>
    <w:rsid w:val="00704B14"/>
    <w:rsid w:val="00704B4F"/>
    <w:rsid w:val="00704F56"/>
    <w:rsid w:val="00705228"/>
    <w:rsid w:val="0070526F"/>
    <w:rsid w:val="007052F4"/>
    <w:rsid w:val="00705A02"/>
    <w:rsid w:val="00705AB5"/>
    <w:rsid w:val="00705AF9"/>
    <w:rsid w:val="00705C29"/>
    <w:rsid w:val="00705C97"/>
    <w:rsid w:val="00705E44"/>
    <w:rsid w:val="00705EF7"/>
    <w:rsid w:val="00705FFF"/>
    <w:rsid w:val="0070656C"/>
    <w:rsid w:val="00706935"/>
    <w:rsid w:val="00706B36"/>
    <w:rsid w:val="00706C50"/>
    <w:rsid w:val="00706D35"/>
    <w:rsid w:val="00706D5D"/>
    <w:rsid w:val="00706DA5"/>
    <w:rsid w:val="00706FB2"/>
    <w:rsid w:val="0070728F"/>
    <w:rsid w:val="00707334"/>
    <w:rsid w:val="0070755E"/>
    <w:rsid w:val="0070769A"/>
    <w:rsid w:val="00707BD1"/>
    <w:rsid w:val="00707BDE"/>
    <w:rsid w:val="00707D03"/>
    <w:rsid w:val="00710000"/>
    <w:rsid w:val="00710210"/>
    <w:rsid w:val="00710365"/>
    <w:rsid w:val="00710809"/>
    <w:rsid w:val="00710D2D"/>
    <w:rsid w:val="00710E17"/>
    <w:rsid w:val="0071172C"/>
    <w:rsid w:val="0071178E"/>
    <w:rsid w:val="00711B94"/>
    <w:rsid w:val="00711B95"/>
    <w:rsid w:val="00712319"/>
    <w:rsid w:val="00712472"/>
    <w:rsid w:val="007125EF"/>
    <w:rsid w:val="007128CE"/>
    <w:rsid w:val="0071292E"/>
    <w:rsid w:val="00712935"/>
    <w:rsid w:val="00712F45"/>
    <w:rsid w:val="0071344E"/>
    <w:rsid w:val="00714378"/>
    <w:rsid w:val="007145FE"/>
    <w:rsid w:val="007146DD"/>
    <w:rsid w:val="00714940"/>
    <w:rsid w:val="00714E16"/>
    <w:rsid w:val="00714E69"/>
    <w:rsid w:val="0071514B"/>
    <w:rsid w:val="00715639"/>
    <w:rsid w:val="00715858"/>
    <w:rsid w:val="007159EA"/>
    <w:rsid w:val="00715B8B"/>
    <w:rsid w:val="00716042"/>
    <w:rsid w:val="007160E1"/>
    <w:rsid w:val="007161AA"/>
    <w:rsid w:val="00716269"/>
    <w:rsid w:val="00716542"/>
    <w:rsid w:val="007166DA"/>
    <w:rsid w:val="00716C83"/>
    <w:rsid w:val="00716D1A"/>
    <w:rsid w:val="00716E01"/>
    <w:rsid w:val="007173CD"/>
    <w:rsid w:val="007177D2"/>
    <w:rsid w:val="00717855"/>
    <w:rsid w:val="007178E1"/>
    <w:rsid w:val="007178FC"/>
    <w:rsid w:val="007179A7"/>
    <w:rsid w:val="00717CD0"/>
    <w:rsid w:val="00720414"/>
    <w:rsid w:val="0072050A"/>
    <w:rsid w:val="0072090E"/>
    <w:rsid w:val="0072093B"/>
    <w:rsid w:val="00720E9E"/>
    <w:rsid w:val="0072188E"/>
    <w:rsid w:val="00721A7E"/>
    <w:rsid w:val="00721AD9"/>
    <w:rsid w:val="00721B43"/>
    <w:rsid w:val="00721BB2"/>
    <w:rsid w:val="00722206"/>
    <w:rsid w:val="007222DF"/>
    <w:rsid w:val="007224A3"/>
    <w:rsid w:val="00722510"/>
    <w:rsid w:val="0072253D"/>
    <w:rsid w:val="007226E2"/>
    <w:rsid w:val="00722849"/>
    <w:rsid w:val="0072315D"/>
    <w:rsid w:val="00723658"/>
    <w:rsid w:val="00723892"/>
    <w:rsid w:val="007239C3"/>
    <w:rsid w:val="007239C7"/>
    <w:rsid w:val="007239D6"/>
    <w:rsid w:val="00723B32"/>
    <w:rsid w:val="00723BC6"/>
    <w:rsid w:val="00723E02"/>
    <w:rsid w:val="007241E0"/>
    <w:rsid w:val="007242FF"/>
    <w:rsid w:val="00724702"/>
    <w:rsid w:val="007248A7"/>
    <w:rsid w:val="00724A2D"/>
    <w:rsid w:val="00724ACE"/>
    <w:rsid w:val="00724AE8"/>
    <w:rsid w:val="00724BF3"/>
    <w:rsid w:val="00724C98"/>
    <w:rsid w:val="00725059"/>
    <w:rsid w:val="0072527D"/>
    <w:rsid w:val="007252DE"/>
    <w:rsid w:val="00725464"/>
    <w:rsid w:val="007257D6"/>
    <w:rsid w:val="00725B89"/>
    <w:rsid w:val="0072607E"/>
    <w:rsid w:val="007260BF"/>
    <w:rsid w:val="0072613B"/>
    <w:rsid w:val="00726297"/>
    <w:rsid w:val="007269E4"/>
    <w:rsid w:val="00726A75"/>
    <w:rsid w:val="00726B20"/>
    <w:rsid w:val="00726C3D"/>
    <w:rsid w:val="00726CDF"/>
    <w:rsid w:val="00726D5A"/>
    <w:rsid w:val="00726FA6"/>
    <w:rsid w:val="00726FA8"/>
    <w:rsid w:val="007272B1"/>
    <w:rsid w:val="007272E3"/>
    <w:rsid w:val="00727711"/>
    <w:rsid w:val="00727854"/>
    <w:rsid w:val="00727A17"/>
    <w:rsid w:val="00727AEC"/>
    <w:rsid w:val="00727E07"/>
    <w:rsid w:val="00730287"/>
    <w:rsid w:val="007304A2"/>
    <w:rsid w:val="00730884"/>
    <w:rsid w:val="00730F1E"/>
    <w:rsid w:val="00731306"/>
    <w:rsid w:val="007313AF"/>
    <w:rsid w:val="00731448"/>
    <w:rsid w:val="00731AA3"/>
    <w:rsid w:val="00731D8A"/>
    <w:rsid w:val="00731FCE"/>
    <w:rsid w:val="00732033"/>
    <w:rsid w:val="00732292"/>
    <w:rsid w:val="00732298"/>
    <w:rsid w:val="00732586"/>
    <w:rsid w:val="007327C6"/>
    <w:rsid w:val="00732A4E"/>
    <w:rsid w:val="00732CC0"/>
    <w:rsid w:val="007330FF"/>
    <w:rsid w:val="0073325C"/>
    <w:rsid w:val="0073375B"/>
    <w:rsid w:val="00733924"/>
    <w:rsid w:val="0073396C"/>
    <w:rsid w:val="00734323"/>
    <w:rsid w:val="007343D6"/>
    <w:rsid w:val="0073470C"/>
    <w:rsid w:val="0073475A"/>
    <w:rsid w:val="00734B7F"/>
    <w:rsid w:val="00735348"/>
    <w:rsid w:val="007353C3"/>
    <w:rsid w:val="007353FB"/>
    <w:rsid w:val="00735822"/>
    <w:rsid w:val="00735907"/>
    <w:rsid w:val="00736120"/>
    <w:rsid w:val="00736292"/>
    <w:rsid w:val="0073633D"/>
    <w:rsid w:val="007365D0"/>
    <w:rsid w:val="007369EA"/>
    <w:rsid w:val="00736D3D"/>
    <w:rsid w:val="00736EFC"/>
    <w:rsid w:val="00736FF3"/>
    <w:rsid w:val="00737177"/>
    <w:rsid w:val="00737284"/>
    <w:rsid w:val="007376C2"/>
    <w:rsid w:val="007377FA"/>
    <w:rsid w:val="00737A7C"/>
    <w:rsid w:val="00737ABE"/>
    <w:rsid w:val="00740928"/>
    <w:rsid w:val="0074096B"/>
    <w:rsid w:val="0074096C"/>
    <w:rsid w:val="00740EE7"/>
    <w:rsid w:val="00740F15"/>
    <w:rsid w:val="007410CE"/>
    <w:rsid w:val="00741304"/>
    <w:rsid w:val="0074132D"/>
    <w:rsid w:val="0074134C"/>
    <w:rsid w:val="00741501"/>
    <w:rsid w:val="00741667"/>
    <w:rsid w:val="007417FF"/>
    <w:rsid w:val="00741E0A"/>
    <w:rsid w:val="00741F3F"/>
    <w:rsid w:val="0074204C"/>
    <w:rsid w:val="007422D0"/>
    <w:rsid w:val="00742431"/>
    <w:rsid w:val="0074244B"/>
    <w:rsid w:val="007425AC"/>
    <w:rsid w:val="00742721"/>
    <w:rsid w:val="00742822"/>
    <w:rsid w:val="007428B5"/>
    <w:rsid w:val="00742C54"/>
    <w:rsid w:val="00742D43"/>
    <w:rsid w:val="00742D7A"/>
    <w:rsid w:val="00743235"/>
    <w:rsid w:val="00743368"/>
    <w:rsid w:val="00743719"/>
    <w:rsid w:val="007438F7"/>
    <w:rsid w:val="00743CE1"/>
    <w:rsid w:val="00743EB4"/>
    <w:rsid w:val="007445F9"/>
    <w:rsid w:val="00744817"/>
    <w:rsid w:val="00744D20"/>
    <w:rsid w:val="00744F7F"/>
    <w:rsid w:val="0074548B"/>
    <w:rsid w:val="0074563C"/>
    <w:rsid w:val="00745A75"/>
    <w:rsid w:val="00745C08"/>
    <w:rsid w:val="00745D29"/>
    <w:rsid w:val="00745E3C"/>
    <w:rsid w:val="00745EAB"/>
    <w:rsid w:val="00746477"/>
    <w:rsid w:val="007465B5"/>
    <w:rsid w:val="00746D6A"/>
    <w:rsid w:val="00746DC0"/>
    <w:rsid w:val="00746F0F"/>
    <w:rsid w:val="00746FB4"/>
    <w:rsid w:val="0074722C"/>
    <w:rsid w:val="007472A9"/>
    <w:rsid w:val="007478F7"/>
    <w:rsid w:val="00747CB6"/>
    <w:rsid w:val="00747DB8"/>
    <w:rsid w:val="00747E8F"/>
    <w:rsid w:val="00750214"/>
    <w:rsid w:val="0075034F"/>
    <w:rsid w:val="0075037A"/>
    <w:rsid w:val="00750498"/>
    <w:rsid w:val="0075067C"/>
    <w:rsid w:val="007509C1"/>
    <w:rsid w:val="00750DC6"/>
    <w:rsid w:val="00750DDC"/>
    <w:rsid w:val="00750F7A"/>
    <w:rsid w:val="00750FAA"/>
    <w:rsid w:val="0075115D"/>
    <w:rsid w:val="00751249"/>
    <w:rsid w:val="0075160D"/>
    <w:rsid w:val="0075162B"/>
    <w:rsid w:val="007516DF"/>
    <w:rsid w:val="00751AB1"/>
    <w:rsid w:val="00751B00"/>
    <w:rsid w:val="007522C6"/>
    <w:rsid w:val="007523D5"/>
    <w:rsid w:val="007525FC"/>
    <w:rsid w:val="0075282A"/>
    <w:rsid w:val="00752AF6"/>
    <w:rsid w:val="00753429"/>
    <w:rsid w:val="00753700"/>
    <w:rsid w:val="0075374C"/>
    <w:rsid w:val="00753773"/>
    <w:rsid w:val="007538EC"/>
    <w:rsid w:val="00753C79"/>
    <w:rsid w:val="00753CB1"/>
    <w:rsid w:val="00753D71"/>
    <w:rsid w:val="00753E71"/>
    <w:rsid w:val="00754270"/>
    <w:rsid w:val="00754544"/>
    <w:rsid w:val="00754786"/>
    <w:rsid w:val="00754B1A"/>
    <w:rsid w:val="00754B9B"/>
    <w:rsid w:val="007550FE"/>
    <w:rsid w:val="007553BA"/>
    <w:rsid w:val="00755762"/>
    <w:rsid w:val="00755983"/>
    <w:rsid w:val="007559BF"/>
    <w:rsid w:val="00755A8D"/>
    <w:rsid w:val="00755B19"/>
    <w:rsid w:val="00755B49"/>
    <w:rsid w:val="00755D45"/>
    <w:rsid w:val="007562A2"/>
    <w:rsid w:val="0075682B"/>
    <w:rsid w:val="00756993"/>
    <w:rsid w:val="00756ADA"/>
    <w:rsid w:val="00756B1E"/>
    <w:rsid w:val="00756BC3"/>
    <w:rsid w:val="00756F01"/>
    <w:rsid w:val="007574F6"/>
    <w:rsid w:val="0075794F"/>
    <w:rsid w:val="00757D11"/>
    <w:rsid w:val="00757F97"/>
    <w:rsid w:val="0076090C"/>
    <w:rsid w:val="00760A17"/>
    <w:rsid w:val="00760B0D"/>
    <w:rsid w:val="00760C4F"/>
    <w:rsid w:val="00760CC0"/>
    <w:rsid w:val="00760FDF"/>
    <w:rsid w:val="007613B9"/>
    <w:rsid w:val="007614A4"/>
    <w:rsid w:val="007614C8"/>
    <w:rsid w:val="00761541"/>
    <w:rsid w:val="00761A96"/>
    <w:rsid w:val="00761AD6"/>
    <w:rsid w:val="00761C8F"/>
    <w:rsid w:val="00761ECC"/>
    <w:rsid w:val="0076220D"/>
    <w:rsid w:val="00762552"/>
    <w:rsid w:val="007625C4"/>
    <w:rsid w:val="00762A8C"/>
    <w:rsid w:val="00762ECE"/>
    <w:rsid w:val="00762F10"/>
    <w:rsid w:val="00763011"/>
    <w:rsid w:val="007631F3"/>
    <w:rsid w:val="00763B8C"/>
    <w:rsid w:val="0076421C"/>
    <w:rsid w:val="007642BF"/>
    <w:rsid w:val="00764395"/>
    <w:rsid w:val="00764416"/>
    <w:rsid w:val="007644C2"/>
    <w:rsid w:val="00764AB8"/>
    <w:rsid w:val="00764FC6"/>
    <w:rsid w:val="00765055"/>
    <w:rsid w:val="0076520D"/>
    <w:rsid w:val="007653D0"/>
    <w:rsid w:val="007654FF"/>
    <w:rsid w:val="00765797"/>
    <w:rsid w:val="00765839"/>
    <w:rsid w:val="0076599D"/>
    <w:rsid w:val="00765CCA"/>
    <w:rsid w:val="00765F7B"/>
    <w:rsid w:val="007660C0"/>
    <w:rsid w:val="0076625D"/>
    <w:rsid w:val="007663D0"/>
    <w:rsid w:val="007663FF"/>
    <w:rsid w:val="00766422"/>
    <w:rsid w:val="007665CD"/>
    <w:rsid w:val="007669C0"/>
    <w:rsid w:val="00766FEE"/>
    <w:rsid w:val="0076717E"/>
    <w:rsid w:val="00767673"/>
    <w:rsid w:val="00767DBA"/>
    <w:rsid w:val="00767F3C"/>
    <w:rsid w:val="00770620"/>
    <w:rsid w:val="0077068E"/>
    <w:rsid w:val="00770693"/>
    <w:rsid w:val="007708CF"/>
    <w:rsid w:val="0077098E"/>
    <w:rsid w:val="0077103D"/>
    <w:rsid w:val="00771321"/>
    <w:rsid w:val="007713CE"/>
    <w:rsid w:val="007719B2"/>
    <w:rsid w:val="00771AD2"/>
    <w:rsid w:val="00772014"/>
    <w:rsid w:val="00772182"/>
    <w:rsid w:val="00772310"/>
    <w:rsid w:val="00772943"/>
    <w:rsid w:val="00772965"/>
    <w:rsid w:val="00772D0F"/>
    <w:rsid w:val="00772DC0"/>
    <w:rsid w:val="00772EF3"/>
    <w:rsid w:val="0077313F"/>
    <w:rsid w:val="007731E8"/>
    <w:rsid w:val="00773301"/>
    <w:rsid w:val="00773403"/>
    <w:rsid w:val="007738FA"/>
    <w:rsid w:val="00773B88"/>
    <w:rsid w:val="00773F61"/>
    <w:rsid w:val="00774235"/>
    <w:rsid w:val="007742EF"/>
    <w:rsid w:val="007743DA"/>
    <w:rsid w:val="0077449A"/>
    <w:rsid w:val="0077475C"/>
    <w:rsid w:val="0077480C"/>
    <w:rsid w:val="0077481E"/>
    <w:rsid w:val="00774B4F"/>
    <w:rsid w:val="00774D12"/>
    <w:rsid w:val="00774ED7"/>
    <w:rsid w:val="007750EB"/>
    <w:rsid w:val="0077545F"/>
    <w:rsid w:val="00775BBF"/>
    <w:rsid w:val="00775E19"/>
    <w:rsid w:val="00775E59"/>
    <w:rsid w:val="00775EA5"/>
    <w:rsid w:val="00775F8E"/>
    <w:rsid w:val="00776078"/>
    <w:rsid w:val="00776565"/>
    <w:rsid w:val="00776A23"/>
    <w:rsid w:val="00776F8B"/>
    <w:rsid w:val="00776FFB"/>
    <w:rsid w:val="00777429"/>
    <w:rsid w:val="007774B6"/>
    <w:rsid w:val="00777657"/>
    <w:rsid w:val="00777C97"/>
    <w:rsid w:val="00777CFC"/>
    <w:rsid w:val="00777DED"/>
    <w:rsid w:val="00780421"/>
    <w:rsid w:val="0078043C"/>
    <w:rsid w:val="00780E54"/>
    <w:rsid w:val="00780FFE"/>
    <w:rsid w:val="0078124B"/>
    <w:rsid w:val="0078131B"/>
    <w:rsid w:val="007815D4"/>
    <w:rsid w:val="00781832"/>
    <w:rsid w:val="007818AA"/>
    <w:rsid w:val="007818B2"/>
    <w:rsid w:val="00781BCA"/>
    <w:rsid w:val="00781D75"/>
    <w:rsid w:val="00782054"/>
    <w:rsid w:val="00782243"/>
    <w:rsid w:val="00782411"/>
    <w:rsid w:val="00782659"/>
    <w:rsid w:val="00782688"/>
    <w:rsid w:val="00782801"/>
    <w:rsid w:val="007828E0"/>
    <w:rsid w:val="00782A82"/>
    <w:rsid w:val="00782AC5"/>
    <w:rsid w:val="00782D41"/>
    <w:rsid w:val="00782EA2"/>
    <w:rsid w:val="00782EFD"/>
    <w:rsid w:val="00782F9A"/>
    <w:rsid w:val="00783030"/>
    <w:rsid w:val="007831AE"/>
    <w:rsid w:val="007833F3"/>
    <w:rsid w:val="00783440"/>
    <w:rsid w:val="00783660"/>
    <w:rsid w:val="00783891"/>
    <w:rsid w:val="00783D34"/>
    <w:rsid w:val="00783D39"/>
    <w:rsid w:val="00783D91"/>
    <w:rsid w:val="00784163"/>
    <w:rsid w:val="00784277"/>
    <w:rsid w:val="0078446F"/>
    <w:rsid w:val="007848E1"/>
    <w:rsid w:val="00784BD7"/>
    <w:rsid w:val="00784FA9"/>
    <w:rsid w:val="0078549C"/>
    <w:rsid w:val="007858C0"/>
    <w:rsid w:val="00785B0C"/>
    <w:rsid w:val="00785C4B"/>
    <w:rsid w:val="00785CF9"/>
    <w:rsid w:val="00785ECD"/>
    <w:rsid w:val="0078686D"/>
    <w:rsid w:val="007869BB"/>
    <w:rsid w:val="00786D9A"/>
    <w:rsid w:val="007874CD"/>
    <w:rsid w:val="00790339"/>
    <w:rsid w:val="007903CD"/>
    <w:rsid w:val="007906C0"/>
    <w:rsid w:val="007907F1"/>
    <w:rsid w:val="00790920"/>
    <w:rsid w:val="00790A67"/>
    <w:rsid w:val="00790CBB"/>
    <w:rsid w:val="00790E6A"/>
    <w:rsid w:val="00791106"/>
    <w:rsid w:val="00791221"/>
    <w:rsid w:val="007917E8"/>
    <w:rsid w:val="007920ED"/>
    <w:rsid w:val="00792311"/>
    <w:rsid w:val="007923F2"/>
    <w:rsid w:val="0079249F"/>
    <w:rsid w:val="00792532"/>
    <w:rsid w:val="0079273A"/>
    <w:rsid w:val="00792789"/>
    <w:rsid w:val="007929C9"/>
    <w:rsid w:val="00792BFB"/>
    <w:rsid w:val="00793002"/>
    <w:rsid w:val="00793183"/>
    <w:rsid w:val="00793500"/>
    <w:rsid w:val="007936DE"/>
    <w:rsid w:val="007937BD"/>
    <w:rsid w:val="00793DC1"/>
    <w:rsid w:val="00794029"/>
    <w:rsid w:val="007942B5"/>
    <w:rsid w:val="007943FC"/>
    <w:rsid w:val="00794837"/>
    <w:rsid w:val="00794A68"/>
    <w:rsid w:val="00794B46"/>
    <w:rsid w:val="00794D60"/>
    <w:rsid w:val="00794E88"/>
    <w:rsid w:val="00795080"/>
    <w:rsid w:val="007951C2"/>
    <w:rsid w:val="00795511"/>
    <w:rsid w:val="0079570A"/>
    <w:rsid w:val="007957F7"/>
    <w:rsid w:val="00795C90"/>
    <w:rsid w:val="00795DE4"/>
    <w:rsid w:val="00795DF7"/>
    <w:rsid w:val="00795F4F"/>
    <w:rsid w:val="00796166"/>
    <w:rsid w:val="0079637A"/>
    <w:rsid w:val="0079658D"/>
    <w:rsid w:val="007965BA"/>
    <w:rsid w:val="00796718"/>
    <w:rsid w:val="00796BC9"/>
    <w:rsid w:val="00796CCD"/>
    <w:rsid w:val="00796D6B"/>
    <w:rsid w:val="00796DA3"/>
    <w:rsid w:val="00796E4C"/>
    <w:rsid w:val="00796E53"/>
    <w:rsid w:val="007970F6"/>
    <w:rsid w:val="0079723B"/>
    <w:rsid w:val="007977F4"/>
    <w:rsid w:val="00797D9D"/>
    <w:rsid w:val="007A025F"/>
    <w:rsid w:val="007A0293"/>
    <w:rsid w:val="007A036E"/>
    <w:rsid w:val="007A03BD"/>
    <w:rsid w:val="007A0522"/>
    <w:rsid w:val="007A060B"/>
    <w:rsid w:val="007A06B5"/>
    <w:rsid w:val="007A0C0F"/>
    <w:rsid w:val="007A0E53"/>
    <w:rsid w:val="007A10CC"/>
    <w:rsid w:val="007A13B3"/>
    <w:rsid w:val="007A1794"/>
    <w:rsid w:val="007A18F5"/>
    <w:rsid w:val="007A1AB8"/>
    <w:rsid w:val="007A1D1A"/>
    <w:rsid w:val="007A1D59"/>
    <w:rsid w:val="007A1DBC"/>
    <w:rsid w:val="007A2155"/>
    <w:rsid w:val="007A21FF"/>
    <w:rsid w:val="007A24CE"/>
    <w:rsid w:val="007A25E7"/>
    <w:rsid w:val="007A26BC"/>
    <w:rsid w:val="007A28CF"/>
    <w:rsid w:val="007A2B6D"/>
    <w:rsid w:val="007A2E5C"/>
    <w:rsid w:val="007A34E6"/>
    <w:rsid w:val="007A3554"/>
    <w:rsid w:val="007A3C32"/>
    <w:rsid w:val="007A3D32"/>
    <w:rsid w:val="007A407D"/>
    <w:rsid w:val="007A410C"/>
    <w:rsid w:val="007A41B6"/>
    <w:rsid w:val="007A4240"/>
    <w:rsid w:val="007A4300"/>
    <w:rsid w:val="007A43DE"/>
    <w:rsid w:val="007A47D0"/>
    <w:rsid w:val="007A4D22"/>
    <w:rsid w:val="007A4F01"/>
    <w:rsid w:val="007A4F37"/>
    <w:rsid w:val="007A5122"/>
    <w:rsid w:val="007A52F6"/>
    <w:rsid w:val="007A52F7"/>
    <w:rsid w:val="007A5766"/>
    <w:rsid w:val="007A5DE2"/>
    <w:rsid w:val="007A612F"/>
    <w:rsid w:val="007A6315"/>
    <w:rsid w:val="007A67F9"/>
    <w:rsid w:val="007A68A3"/>
    <w:rsid w:val="007A6BFB"/>
    <w:rsid w:val="007A6F15"/>
    <w:rsid w:val="007A70F4"/>
    <w:rsid w:val="007A7288"/>
    <w:rsid w:val="007A7667"/>
    <w:rsid w:val="007A76D7"/>
    <w:rsid w:val="007A7766"/>
    <w:rsid w:val="007A7B71"/>
    <w:rsid w:val="007A7CB1"/>
    <w:rsid w:val="007A7F4E"/>
    <w:rsid w:val="007A7F7A"/>
    <w:rsid w:val="007B07E2"/>
    <w:rsid w:val="007B0EB3"/>
    <w:rsid w:val="007B0EE1"/>
    <w:rsid w:val="007B0EF5"/>
    <w:rsid w:val="007B0F4A"/>
    <w:rsid w:val="007B17EF"/>
    <w:rsid w:val="007B1A61"/>
    <w:rsid w:val="007B1CA0"/>
    <w:rsid w:val="007B1DAD"/>
    <w:rsid w:val="007B1E36"/>
    <w:rsid w:val="007B2036"/>
    <w:rsid w:val="007B2049"/>
    <w:rsid w:val="007B2059"/>
    <w:rsid w:val="007B2084"/>
    <w:rsid w:val="007B2163"/>
    <w:rsid w:val="007B260A"/>
    <w:rsid w:val="007B27B4"/>
    <w:rsid w:val="007B2AC1"/>
    <w:rsid w:val="007B2B30"/>
    <w:rsid w:val="007B2D8A"/>
    <w:rsid w:val="007B2EDF"/>
    <w:rsid w:val="007B2F01"/>
    <w:rsid w:val="007B2F43"/>
    <w:rsid w:val="007B33FC"/>
    <w:rsid w:val="007B3425"/>
    <w:rsid w:val="007B36AB"/>
    <w:rsid w:val="007B3A8A"/>
    <w:rsid w:val="007B3C4F"/>
    <w:rsid w:val="007B3FDD"/>
    <w:rsid w:val="007B40E2"/>
    <w:rsid w:val="007B41A1"/>
    <w:rsid w:val="007B4480"/>
    <w:rsid w:val="007B4770"/>
    <w:rsid w:val="007B490B"/>
    <w:rsid w:val="007B4A2C"/>
    <w:rsid w:val="007B4C28"/>
    <w:rsid w:val="007B4DE1"/>
    <w:rsid w:val="007B535E"/>
    <w:rsid w:val="007B5420"/>
    <w:rsid w:val="007B572D"/>
    <w:rsid w:val="007B572E"/>
    <w:rsid w:val="007B57A9"/>
    <w:rsid w:val="007B57B6"/>
    <w:rsid w:val="007B5A45"/>
    <w:rsid w:val="007B5DE8"/>
    <w:rsid w:val="007B6298"/>
    <w:rsid w:val="007B651A"/>
    <w:rsid w:val="007B668B"/>
    <w:rsid w:val="007B66DB"/>
    <w:rsid w:val="007B6741"/>
    <w:rsid w:val="007B6BC7"/>
    <w:rsid w:val="007B6EAD"/>
    <w:rsid w:val="007B7140"/>
    <w:rsid w:val="007B7599"/>
    <w:rsid w:val="007B77C5"/>
    <w:rsid w:val="007B7BFE"/>
    <w:rsid w:val="007B7C85"/>
    <w:rsid w:val="007B7CDF"/>
    <w:rsid w:val="007B7FAC"/>
    <w:rsid w:val="007C0066"/>
    <w:rsid w:val="007C0110"/>
    <w:rsid w:val="007C0127"/>
    <w:rsid w:val="007C03C9"/>
    <w:rsid w:val="007C0440"/>
    <w:rsid w:val="007C08EB"/>
    <w:rsid w:val="007C0CA4"/>
    <w:rsid w:val="007C0DAA"/>
    <w:rsid w:val="007C0FFB"/>
    <w:rsid w:val="007C1022"/>
    <w:rsid w:val="007C111C"/>
    <w:rsid w:val="007C1137"/>
    <w:rsid w:val="007C14A5"/>
    <w:rsid w:val="007C14BF"/>
    <w:rsid w:val="007C1501"/>
    <w:rsid w:val="007C1642"/>
    <w:rsid w:val="007C17FA"/>
    <w:rsid w:val="007C1870"/>
    <w:rsid w:val="007C1881"/>
    <w:rsid w:val="007C1B2C"/>
    <w:rsid w:val="007C1E8E"/>
    <w:rsid w:val="007C209F"/>
    <w:rsid w:val="007C2145"/>
    <w:rsid w:val="007C28CE"/>
    <w:rsid w:val="007C292F"/>
    <w:rsid w:val="007C2B2F"/>
    <w:rsid w:val="007C2B51"/>
    <w:rsid w:val="007C2CB4"/>
    <w:rsid w:val="007C2F5E"/>
    <w:rsid w:val="007C35D2"/>
    <w:rsid w:val="007C3B2A"/>
    <w:rsid w:val="007C3DA5"/>
    <w:rsid w:val="007C4133"/>
    <w:rsid w:val="007C428E"/>
    <w:rsid w:val="007C4549"/>
    <w:rsid w:val="007C4957"/>
    <w:rsid w:val="007C4AA6"/>
    <w:rsid w:val="007C4AC9"/>
    <w:rsid w:val="007C4CE2"/>
    <w:rsid w:val="007C4CF0"/>
    <w:rsid w:val="007C509C"/>
    <w:rsid w:val="007C51E0"/>
    <w:rsid w:val="007C5446"/>
    <w:rsid w:val="007C575A"/>
    <w:rsid w:val="007C5E95"/>
    <w:rsid w:val="007C60CE"/>
    <w:rsid w:val="007C617F"/>
    <w:rsid w:val="007C6644"/>
    <w:rsid w:val="007C6651"/>
    <w:rsid w:val="007C66C0"/>
    <w:rsid w:val="007C670A"/>
    <w:rsid w:val="007C67AB"/>
    <w:rsid w:val="007C6C6D"/>
    <w:rsid w:val="007C709B"/>
    <w:rsid w:val="007C7404"/>
    <w:rsid w:val="007C7A3E"/>
    <w:rsid w:val="007C7A94"/>
    <w:rsid w:val="007C7C21"/>
    <w:rsid w:val="007C7CF5"/>
    <w:rsid w:val="007C7F2A"/>
    <w:rsid w:val="007D015A"/>
    <w:rsid w:val="007D018D"/>
    <w:rsid w:val="007D030D"/>
    <w:rsid w:val="007D05E5"/>
    <w:rsid w:val="007D0615"/>
    <w:rsid w:val="007D071C"/>
    <w:rsid w:val="007D0C7E"/>
    <w:rsid w:val="007D1184"/>
    <w:rsid w:val="007D15A6"/>
    <w:rsid w:val="007D1670"/>
    <w:rsid w:val="007D17C7"/>
    <w:rsid w:val="007D1B82"/>
    <w:rsid w:val="007D1DBC"/>
    <w:rsid w:val="007D1EDC"/>
    <w:rsid w:val="007D218B"/>
    <w:rsid w:val="007D22E6"/>
    <w:rsid w:val="007D2328"/>
    <w:rsid w:val="007D255C"/>
    <w:rsid w:val="007D255E"/>
    <w:rsid w:val="007D2AD9"/>
    <w:rsid w:val="007D2F23"/>
    <w:rsid w:val="007D32CC"/>
    <w:rsid w:val="007D3338"/>
    <w:rsid w:val="007D3716"/>
    <w:rsid w:val="007D3992"/>
    <w:rsid w:val="007D3E2B"/>
    <w:rsid w:val="007D3E81"/>
    <w:rsid w:val="007D3F7F"/>
    <w:rsid w:val="007D42FA"/>
    <w:rsid w:val="007D4323"/>
    <w:rsid w:val="007D43C7"/>
    <w:rsid w:val="007D4401"/>
    <w:rsid w:val="007D455B"/>
    <w:rsid w:val="007D49B6"/>
    <w:rsid w:val="007D4A84"/>
    <w:rsid w:val="007D4B24"/>
    <w:rsid w:val="007D4B34"/>
    <w:rsid w:val="007D4CD2"/>
    <w:rsid w:val="007D4FC9"/>
    <w:rsid w:val="007D56B1"/>
    <w:rsid w:val="007D57A5"/>
    <w:rsid w:val="007D5AAA"/>
    <w:rsid w:val="007D5C3E"/>
    <w:rsid w:val="007D5D64"/>
    <w:rsid w:val="007D5E57"/>
    <w:rsid w:val="007D600F"/>
    <w:rsid w:val="007D6354"/>
    <w:rsid w:val="007D6630"/>
    <w:rsid w:val="007D6E45"/>
    <w:rsid w:val="007D6F4B"/>
    <w:rsid w:val="007D7381"/>
    <w:rsid w:val="007D7530"/>
    <w:rsid w:val="007D77CA"/>
    <w:rsid w:val="007E0303"/>
    <w:rsid w:val="007E0426"/>
    <w:rsid w:val="007E0668"/>
    <w:rsid w:val="007E06AD"/>
    <w:rsid w:val="007E09AD"/>
    <w:rsid w:val="007E0D20"/>
    <w:rsid w:val="007E0EA5"/>
    <w:rsid w:val="007E10C6"/>
    <w:rsid w:val="007E1549"/>
    <w:rsid w:val="007E1FB0"/>
    <w:rsid w:val="007E1FD2"/>
    <w:rsid w:val="007E2212"/>
    <w:rsid w:val="007E246C"/>
    <w:rsid w:val="007E2796"/>
    <w:rsid w:val="007E2E0B"/>
    <w:rsid w:val="007E2EB0"/>
    <w:rsid w:val="007E2F37"/>
    <w:rsid w:val="007E3240"/>
    <w:rsid w:val="007E34D1"/>
    <w:rsid w:val="007E3695"/>
    <w:rsid w:val="007E36F9"/>
    <w:rsid w:val="007E378C"/>
    <w:rsid w:val="007E396A"/>
    <w:rsid w:val="007E398F"/>
    <w:rsid w:val="007E3D1E"/>
    <w:rsid w:val="007E4E0A"/>
    <w:rsid w:val="007E500E"/>
    <w:rsid w:val="007E5307"/>
    <w:rsid w:val="007E5781"/>
    <w:rsid w:val="007E5AA1"/>
    <w:rsid w:val="007E5CF9"/>
    <w:rsid w:val="007E5D0B"/>
    <w:rsid w:val="007E5D3F"/>
    <w:rsid w:val="007E5DD9"/>
    <w:rsid w:val="007E5FB3"/>
    <w:rsid w:val="007E62AF"/>
    <w:rsid w:val="007E648F"/>
    <w:rsid w:val="007E665D"/>
    <w:rsid w:val="007E673B"/>
    <w:rsid w:val="007E6928"/>
    <w:rsid w:val="007E6A74"/>
    <w:rsid w:val="007E6CEC"/>
    <w:rsid w:val="007E6D8D"/>
    <w:rsid w:val="007E6E8C"/>
    <w:rsid w:val="007E6F72"/>
    <w:rsid w:val="007E7175"/>
    <w:rsid w:val="007E71D9"/>
    <w:rsid w:val="007E72DF"/>
    <w:rsid w:val="007E7328"/>
    <w:rsid w:val="007E771E"/>
    <w:rsid w:val="007E7D44"/>
    <w:rsid w:val="007F0108"/>
    <w:rsid w:val="007F0583"/>
    <w:rsid w:val="007F0A60"/>
    <w:rsid w:val="007F0A8E"/>
    <w:rsid w:val="007F0F06"/>
    <w:rsid w:val="007F139F"/>
    <w:rsid w:val="007F16D3"/>
    <w:rsid w:val="007F1A21"/>
    <w:rsid w:val="007F1B6D"/>
    <w:rsid w:val="007F1B80"/>
    <w:rsid w:val="007F1CC3"/>
    <w:rsid w:val="007F2110"/>
    <w:rsid w:val="007F21B6"/>
    <w:rsid w:val="007F23A4"/>
    <w:rsid w:val="007F24E9"/>
    <w:rsid w:val="007F2967"/>
    <w:rsid w:val="007F2BD6"/>
    <w:rsid w:val="007F2FC3"/>
    <w:rsid w:val="007F3685"/>
    <w:rsid w:val="007F3A1B"/>
    <w:rsid w:val="007F3A6C"/>
    <w:rsid w:val="007F3C81"/>
    <w:rsid w:val="007F408C"/>
    <w:rsid w:val="007F41A2"/>
    <w:rsid w:val="007F4258"/>
    <w:rsid w:val="007F442F"/>
    <w:rsid w:val="007F4653"/>
    <w:rsid w:val="007F4AA3"/>
    <w:rsid w:val="007F4AFC"/>
    <w:rsid w:val="007F4B84"/>
    <w:rsid w:val="007F4BEE"/>
    <w:rsid w:val="007F4F73"/>
    <w:rsid w:val="007F5215"/>
    <w:rsid w:val="007F5909"/>
    <w:rsid w:val="007F5A22"/>
    <w:rsid w:val="007F623A"/>
    <w:rsid w:val="007F6340"/>
    <w:rsid w:val="007F640C"/>
    <w:rsid w:val="007F654F"/>
    <w:rsid w:val="007F66DD"/>
    <w:rsid w:val="007F6735"/>
    <w:rsid w:val="007F6797"/>
    <w:rsid w:val="007F6B8E"/>
    <w:rsid w:val="007F7175"/>
    <w:rsid w:val="007F7457"/>
    <w:rsid w:val="007F79F2"/>
    <w:rsid w:val="007F7A8E"/>
    <w:rsid w:val="007F7CDC"/>
    <w:rsid w:val="008000A5"/>
    <w:rsid w:val="0080031C"/>
    <w:rsid w:val="00800485"/>
    <w:rsid w:val="0080057B"/>
    <w:rsid w:val="008005BD"/>
    <w:rsid w:val="008009A9"/>
    <w:rsid w:val="00800DEB"/>
    <w:rsid w:val="0080115B"/>
    <w:rsid w:val="0080146E"/>
    <w:rsid w:val="0080147A"/>
    <w:rsid w:val="008014BE"/>
    <w:rsid w:val="00801722"/>
    <w:rsid w:val="00801835"/>
    <w:rsid w:val="0080186D"/>
    <w:rsid w:val="00801A5F"/>
    <w:rsid w:val="00801D2C"/>
    <w:rsid w:val="00801DE6"/>
    <w:rsid w:val="00801F68"/>
    <w:rsid w:val="008021E3"/>
    <w:rsid w:val="008023A1"/>
    <w:rsid w:val="008027CA"/>
    <w:rsid w:val="008028CA"/>
    <w:rsid w:val="00802A3B"/>
    <w:rsid w:val="00802B8F"/>
    <w:rsid w:val="00802CF5"/>
    <w:rsid w:val="00802D2E"/>
    <w:rsid w:val="00802DDC"/>
    <w:rsid w:val="00803089"/>
    <w:rsid w:val="008032E9"/>
    <w:rsid w:val="00803332"/>
    <w:rsid w:val="00803523"/>
    <w:rsid w:val="00803560"/>
    <w:rsid w:val="00803590"/>
    <w:rsid w:val="008039B2"/>
    <w:rsid w:val="00803AC2"/>
    <w:rsid w:val="00803B14"/>
    <w:rsid w:val="0080417B"/>
    <w:rsid w:val="00804236"/>
    <w:rsid w:val="00804290"/>
    <w:rsid w:val="008044A7"/>
    <w:rsid w:val="0080466D"/>
    <w:rsid w:val="008048E9"/>
    <w:rsid w:val="00804B7E"/>
    <w:rsid w:val="00804CCC"/>
    <w:rsid w:val="00804DDC"/>
    <w:rsid w:val="00804F6A"/>
    <w:rsid w:val="008050A5"/>
    <w:rsid w:val="008055AF"/>
    <w:rsid w:val="00805722"/>
    <w:rsid w:val="008057B9"/>
    <w:rsid w:val="00805928"/>
    <w:rsid w:val="00805B08"/>
    <w:rsid w:val="00805B91"/>
    <w:rsid w:val="00805EEF"/>
    <w:rsid w:val="008068FA"/>
    <w:rsid w:val="00806E80"/>
    <w:rsid w:val="00807203"/>
    <w:rsid w:val="008074EB"/>
    <w:rsid w:val="00807A6E"/>
    <w:rsid w:val="00807BD3"/>
    <w:rsid w:val="00807CAF"/>
    <w:rsid w:val="00810713"/>
    <w:rsid w:val="008109A1"/>
    <w:rsid w:val="0081157E"/>
    <w:rsid w:val="0081166D"/>
    <w:rsid w:val="00811896"/>
    <w:rsid w:val="00811971"/>
    <w:rsid w:val="00811B5D"/>
    <w:rsid w:val="00811CEB"/>
    <w:rsid w:val="00811E74"/>
    <w:rsid w:val="00812259"/>
    <w:rsid w:val="00812457"/>
    <w:rsid w:val="008127DF"/>
    <w:rsid w:val="00812856"/>
    <w:rsid w:val="00812B15"/>
    <w:rsid w:val="00812B4D"/>
    <w:rsid w:val="00812CFC"/>
    <w:rsid w:val="00813018"/>
    <w:rsid w:val="00813041"/>
    <w:rsid w:val="00813498"/>
    <w:rsid w:val="00813661"/>
    <w:rsid w:val="008136E9"/>
    <w:rsid w:val="00813CD8"/>
    <w:rsid w:val="00814685"/>
    <w:rsid w:val="00814703"/>
    <w:rsid w:val="008148D5"/>
    <w:rsid w:val="0081494D"/>
    <w:rsid w:val="00814A97"/>
    <w:rsid w:val="00814B08"/>
    <w:rsid w:val="00814BC7"/>
    <w:rsid w:val="00814C4F"/>
    <w:rsid w:val="00814F76"/>
    <w:rsid w:val="0081504A"/>
    <w:rsid w:val="008150C7"/>
    <w:rsid w:val="00815206"/>
    <w:rsid w:val="00815215"/>
    <w:rsid w:val="00815F8E"/>
    <w:rsid w:val="0081675B"/>
    <w:rsid w:val="008167AE"/>
    <w:rsid w:val="008168CA"/>
    <w:rsid w:val="00816957"/>
    <w:rsid w:val="00817041"/>
    <w:rsid w:val="0081708D"/>
    <w:rsid w:val="008170DB"/>
    <w:rsid w:val="008171F0"/>
    <w:rsid w:val="00817302"/>
    <w:rsid w:val="0081738F"/>
    <w:rsid w:val="00817545"/>
    <w:rsid w:val="0081769D"/>
    <w:rsid w:val="00817717"/>
    <w:rsid w:val="00817923"/>
    <w:rsid w:val="00817954"/>
    <w:rsid w:val="00817A47"/>
    <w:rsid w:val="00817A95"/>
    <w:rsid w:val="00817E09"/>
    <w:rsid w:val="0082001C"/>
    <w:rsid w:val="0082058E"/>
    <w:rsid w:val="00820716"/>
    <w:rsid w:val="0082094A"/>
    <w:rsid w:val="008209B5"/>
    <w:rsid w:val="00820FBE"/>
    <w:rsid w:val="0082133D"/>
    <w:rsid w:val="00821385"/>
    <w:rsid w:val="00821696"/>
    <w:rsid w:val="008216ED"/>
    <w:rsid w:val="00821724"/>
    <w:rsid w:val="0082172B"/>
    <w:rsid w:val="00821760"/>
    <w:rsid w:val="00821A54"/>
    <w:rsid w:val="00822405"/>
    <w:rsid w:val="00822426"/>
    <w:rsid w:val="008228B9"/>
    <w:rsid w:val="00823217"/>
    <w:rsid w:val="008232D3"/>
    <w:rsid w:val="008239AE"/>
    <w:rsid w:val="008239C8"/>
    <w:rsid w:val="00823AFF"/>
    <w:rsid w:val="008241B1"/>
    <w:rsid w:val="0082432C"/>
    <w:rsid w:val="00824487"/>
    <w:rsid w:val="0082451C"/>
    <w:rsid w:val="008247BE"/>
    <w:rsid w:val="00824936"/>
    <w:rsid w:val="00825060"/>
    <w:rsid w:val="00825172"/>
    <w:rsid w:val="0082564F"/>
    <w:rsid w:val="008256B1"/>
    <w:rsid w:val="00825D3E"/>
    <w:rsid w:val="00825F2C"/>
    <w:rsid w:val="00825FBB"/>
    <w:rsid w:val="008260EE"/>
    <w:rsid w:val="0082634A"/>
    <w:rsid w:val="00826799"/>
    <w:rsid w:val="008269B3"/>
    <w:rsid w:val="00826A59"/>
    <w:rsid w:val="00826B6B"/>
    <w:rsid w:val="00826F92"/>
    <w:rsid w:val="0082713B"/>
    <w:rsid w:val="0082728E"/>
    <w:rsid w:val="00827833"/>
    <w:rsid w:val="00827A1E"/>
    <w:rsid w:val="00827B5E"/>
    <w:rsid w:val="00827D2A"/>
    <w:rsid w:val="008301BE"/>
    <w:rsid w:val="0083057D"/>
    <w:rsid w:val="00830665"/>
    <w:rsid w:val="00830B99"/>
    <w:rsid w:val="00830CB1"/>
    <w:rsid w:val="00830EFE"/>
    <w:rsid w:val="00831416"/>
    <w:rsid w:val="00831541"/>
    <w:rsid w:val="0083183F"/>
    <w:rsid w:val="00831BC6"/>
    <w:rsid w:val="00831C00"/>
    <w:rsid w:val="008324CA"/>
    <w:rsid w:val="00832660"/>
    <w:rsid w:val="00832661"/>
    <w:rsid w:val="008327A6"/>
    <w:rsid w:val="00832A05"/>
    <w:rsid w:val="00832BEA"/>
    <w:rsid w:val="00832FE0"/>
    <w:rsid w:val="008330AB"/>
    <w:rsid w:val="008334D6"/>
    <w:rsid w:val="00833713"/>
    <w:rsid w:val="008337A1"/>
    <w:rsid w:val="0083385B"/>
    <w:rsid w:val="00833B1C"/>
    <w:rsid w:val="00833E3D"/>
    <w:rsid w:val="008340B5"/>
    <w:rsid w:val="00834695"/>
    <w:rsid w:val="008347CE"/>
    <w:rsid w:val="00834870"/>
    <w:rsid w:val="00834D5F"/>
    <w:rsid w:val="00835058"/>
    <w:rsid w:val="008350A4"/>
    <w:rsid w:val="008357E7"/>
    <w:rsid w:val="0083622D"/>
    <w:rsid w:val="008365B1"/>
    <w:rsid w:val="00836715"/>
    <w:rsid w:val="00836796"/>
    <w:rsid w:val="008367E5"/>
    <w:rsid w:val="00836B44"/>
    <w:rsid w:val="00836B9A"/>
    <w:rsid w:val="00836C97"/>
    <w:rsid w:val="0083724F"/>
    <w:rsid w:val="008374D1"/>
    <w:rsid w:val="00837561"/>
    <w:rsid w:val="008376A3"/>
    <w:rsid w:val="0083797D"/>
    <w:rsid w:val="008400C5"/>
    <w:rsid w:val="00840627"/>
    <w:rsid w:val="00840C46"/>
    <w:rsid w:val="00840C68"/>
    <w:rsid w:val="00840EF2"/>
    <w:rsid w:val="00840F74"/>
    <w:rsid w:val="00841871"/>
    <w:rsid w:val="00841C78"/>
    <w:rsid w:val="00842029"/>
    <w:rsid w:val="008420A5"/>
    <w:rsid w:val="008420BC"/>
    <w:rsid w:val="00842421"/>
    <w:rsid w:val="008425F6"/>
    <w:rsid w:val="00842D83"/>
    <w:rsid w:val="00842DB9"/>
    <w:rsid w:val="008431E2"/>
    <w:rsid w:val="0084407B"/>
    <w:rsid w:val="00844469"/>
    <w:rsid w:val="00844656"/>
    <w:rsid w:val="0084496A"/>
    <w:rsid w:val="00844E41"/>
    <w:rsid w:val="008452E0"/>
    <w:rsid w:val="0084545B"/>
    <w:rsid w:val="008455CC"/>
    <w:rsid w:val="00845752"/>
    <w:rsid w:val="00845A12"/>
    <w:rsid w:val="00845C81"/>
    <w:rsid w:val="00846388"/>
    <w:rsid w:val="00846540"/>
    <w:rsid w:val="0084657E"/>
    <w:rsid w:val="00846A4E"/>
    <w:rsid w:val="00846D00"/>
    <w:rsid w:val="00846F7F"/>
    <w:rsid w:val="00847364"/>
    <w:rsid w:val="00847493"/>
    <w:rsid w:val="00847524"/>
    <w:rsid w:val="00847590"/>
    <w:rsid w:val="00847B38"/>
    <w:rsid w:val="00847CFE"/>
    <w:rsid w:val="00847F4F"/>
    <w:rsid w:val="0085009D"/>
    <w:rsid w:val="008505BA"/>
    <w:rsid w:val="008506CC"/>
    <w:rsid w:val="00850CA4"/>
    <w:rsid w:val="00850D72"/>
    <w:rsid w:val="008514D0"/>
    <w:rsid w:val="008514EA"/>
    <w:rsid w:val="0085170C"/>
    <w:rsid w:val="008517A2"/>
    <w:rsid w:val="008517BB"/>
    <w:rsid w:val="00851D66"/>
    <w:rsid w:val="00851D6D"/>
    <w:rsid w:val="0085233F"/>
    <w:rsid w:val="008523C5"/>
    <w:rsid w:val="008526AC"/>
    <w:rsid w:val="00852B08"/>
    <w:rsid w:val="00852BB1"/>
    <w:rsid w:val="00852BCF"/>
    <w:rsid w:val="00852D61"/>
    <w:rsid w:val="0085311E"/>
    <w:rsid w:val="00853226"/>
    <w:rsid w:val="00853242"/>
    <w:rsid w:val="00853598"/>
    <w:rsid w:val="0085365C"/>
    <w:rsid w:val="00853837"/>
    <w:rsid w:val="00853CF7"/>
    <w:rsid w:val="008540C7"/>
    <w:rsid w:val="008543E1"/>
    <w:rsid w:val="0085481D"/>
    <w:rsid w:val="00854925"/>
    <w:rsid w:val="00854DE3"/>
    <w:rsid w:val="0085531A"/>
    <w:rsid w:val="0085563D"/>
    <w:rsid w:val="0085585C"/>
    <w:rsid w:val="00855AAF"/>
    <w:rsid w:val="00855B09"/>
    <w:rsid w:val="00855C10"/>
    <w:rsid w:val="00856565"/>
    <w:rsid w:val="00856594"/>
    <w:rsid w:val="008566DD"/>
    <w:rsid w:val="00856871"/>
    <w:rsid w:val="00856BDA"/>
    <w:rsid w:val="00856C88"/>
    <w:rsid w:val="00857704"/>
    <w:rsid w:val="00857705"/>
    <w:rsid w:val="00857E25"/>
    <w:rsid w:val="00857E80"/>
    <w:rsid w:val="008600DD"/>
    <w:rsid w:val="00860146"/>
    <w:rsid w:val="008601AE"/>
    <w:rsid w:val="008603A2"/>
    <w:rsid w:val="008604C6"/>
    <w:rsid w:val="008606B2"/>
    <w:rsid w:val="00860ACA"/>
    <w:rsid w:val="00860C68"/>
    <w:rsid w:val="00860D42"/>
    <w:rsid w:val="00860F1F"/>
    <w:rsid w:val="008611FC"/>
    <w:rsid w:val="00861567"/>
    <w:rsid w:val="00861643"/>
    <w:rsid w:val="00861C9A"/>
    <w:rsid w:val="00861CA7"/>
    <w:rsid w:val="00861E3D"/>
    <w:rsid w:val="008620C6"/>
    <w:rsid w:val="00862B04"/>
    <w:rsid w:val="00862B65"/>
    <w:rsid w:val="00862D8D"/>
    <w:rsid w:val="00862FB8"/>
    <w:rsid w:val="00863458"/>
    <w:rsid w:val="008636AB"/>
    <w:rsid w:val="00863A01"/>
    <w:rsid w:val="00863D67"/>
    <w:rsid w:val="00863E32"/>
    <w:rsid w:val="00864535"/>
    <w:rsid w:val="00864547"/>
    <w:rsid w:val="00864A4A"/>
    <w:rsid w:val="00864B58"/>
    <w:rsid w:val="00864C73"/>
    <w:rsid w:val="00865304"/>
    <w:rsid w:val="008653D9"/>
    <w:rsid w:val="0086551C"/>
    <w:rsid w:val="008655C8"/>
    <w:rsid w:val="00865A9C"/>
    <w:rsid w:val="00865BB9"/>
    <w:rsid w:val="00865D17"/>
    <w:rsid w:val="00865EAA"/>
    <w:rsid w:val="008662C1"/>
    <w:rsid w:val="00866361"/>
    <w:rsid w:val="0086657C"/>
    <w:rsid w:val="008666A9"/>
    <w:rsid w:val="0086671F"/>
    <w:rsid w:val="008667EC"/>
    <w:rsid w:val="0086692F"/>
    <w:rsid w:val="00866C9C"/>
    <w:rsid w:val="00866D28"/>
    <w:rsid w:val="00866F05"/>
    <w:rsid w:val="008670B0"/>
    <w:rsid w:val="008678CF"/>
    <w:rsid w:val="00867990"/>
    <w:rsid w:val="00867EE8"/>
    <w:rsid w:val="008700BE"/>
    <w:rsid w:val="00870189"/>
    <w:rsid w:val="008701DF"/>
    <w:rsid w:val="008703E8"/>
    <w:rsid w:val="0087064B"/>
    <w:rsid w:val="008707D1"/>
    <w:rsid w:val="00870D98"/>
    <w:rsid w:val="0087105C"/>
    <w:rsid w:val="00871519"/>
    <w:rsid w:val="0087172E"/>
    <w:rsid w:val="0087179B"/>
    <w:rsid w:val="0087183E"/>
    <w:rsid w:val="008718BA"/>
    <w:rsid w:val="008719B1"/>
    <w:rsid w:val="00871C79"/>
    <w:rsid w:val="00871D08"/>
    <w:rsid w:val="00871FE9"/>
    <w:rsid w:val="00872218"/>
    <w:rsid w:val="00872615"/>
    <w:rsid w:val="008729CF"/>
    <w:rsid w:val="00872B03"/>
    <w:rsid w:val="00872BEB"/>
    <w:rsid w:val="00872E5C"/>
    <w:rsid w:val="0087302B"/>
    <w:rsid w:val="0087336A"/>
    <w:rsid w:val="008733F8"/>
    <w:rsid w:val="00873750"/>
    <w:rsid w:val="008738FA"/>
    <w:rsid w:val="00873C58"/>
    <w:rsid w:val="00873D95"/>
    <w:rsid w:val="00873EC4"/>
    <w:rsid w:val="00873EE7"/>
    <w:rsid w:val="0087472D"/>
    <w:rsid w:val="00874B68"/>
    <w:rsid w:val="00874C55"/>
    <w:rsid w:val="00874DC6"/>
    <w:rsid w:val="00875003"/>
    <w:rsid w:val="00875189"/>
    <w:rsid w:val="008755EA"/>
    <w:rsid w:val="008758D5"/>
    <w:rsid w:val="008759F8"/>
    <w:rsid w:val="00875A69"/>
    <w:rsid w:val="00875AF2"/>
    <w:rsid w:val="00875BF0"/>
    <w:rsid w:val="00875C1F"/>
    <w:rsid w:val="00875D9C"/>
    <w:rsid w:val="00875E46"/>
    <w:rsid w:val="008760E5"/>
    <w:rsid w:val="008761DD"/>
    <w:rsid w:val="008767A3"/>
    <w:rsid w:val="00876AE2"/>
    <w:rsid w:val="00876F35"/>
    <w:rsid w:val="008770AA"/>
    <w:rsid w:val="008771D9"/>
    <w:rsid w:val="00877403"/>
    <w:rsid w:val="00877826"/>
    <w:rsid w:val="00877945"/>
    <w:rsid w:val="00877A76"/>
    <w:rsid w:val="00877C34"/>
    <w:rsid w:val="00877CEF"/>
    <w:rsid w:val="00880052"/>
    <w:rsid w:val="0088024E"/>
    <w:rsid w:val="00880302"/>
    <w:rsid w:val="00880419"/>
    <w:rsid w:val="00880B04"/>
    <w:rsid w:val="00880DE7"/>
    <w:rsid w:val="00880E15"/>
    <w:rsid w:val="00880F83"/>
    <w:rsid w:val="0088118C"/>
    <w:rsid w:val="00881206"/>
    <w:rsid w:val="008812F8"/>
    <w:rsid w:val="0088134F"/>
    <w:rsid w:val="008815BA"/>
    <w:rsid w:val="0088168F"/>
    <w:rsid w:val="008817EA"/>
    <w:rsid w:val="008818A2"/>
    <w:rsid w:val="0088195D"/>
    <w:rsid w:val="00881B9A"/>
    <w:rsid w:val="00881C9A"/>
    <w:rsid w:val="00881FC0"/>
    <w:rsid w:val="00882317"/>
    <w:rsid w:val="0088233A"/>
    <w:rsid w:val="0088241D"/>
    <w:rsid w:val="008824D7"/>
    <w:rsid w:val="0088259F"/>
    <w:rsid w:val="008829F0"/>
    <w:rsid w:val="00882D8E"/>
    <w:rsid w:val="00883244"/>
    <w:rsid w:val="00883314"/>
    <w:rsid w:val="008833A0"/>
    <w:rsid w:val="0088346B"/>
    <w:rsid w:val="00883497"/>
    <w:rsid w:val="00883687"/>
    <w:rsid w:val="00883807"/>
    <w:rsid w:val="00883990"/>
    <w:rsid w:val="00883A86"/>
    <w:rsid w:val="00883C18"/>
    <w:rsid w:val="00884101"/>
    <w:rsid w:val="0088457E"/>
    <w:rsid w:val="00884773"/>
    <w:rsid w:val="0088478F"/>
    <w:rsid w:val="00884868"/>
    <w:rsid w:val="008848BF"/>
    <w:rsid w:val="00884D2F"/>
    <w:rsid w:val="00884F19"/>
    <w:rsid w:val="008850EE"/>
    <w:rsid w:val="0088580C"/>
    <w:rsid w:val="00885A78"/>
    <w:rsid w:val="00885EF1"/>
    <w:rsid w:val="00886836"/>
    <w:rsid w:val="00886A26"/>
    <w:rsid w:val="00886DC8"/>
    <w:rsid w:val="00886EAD"/>
    <w:rsid w:val="00886F58"/>
    <w:rsid w:val="00886F9F"/>
    <w:rsid w:val="00887818"/>
    <w:rsid w:val="0088792B"/>
    <w:rsid w:val="00887A35"/>
    <w:rsid w:val="0089004D"/>
    <w:rsid w:val="00890222"/>
    <w:rsid w:val="0089053B"/>
    <w:rsid w:val="008905CD"/>
    <w:rsid w:val="008907DC"/>
    <w:rsid w:val="00890B18"/>
    <w:rsid w:val="00890E8F"/>
    <w:rsid w:val="00891403"/>
    <w:rsid w:val="00891416"/>
    <w:rsid w:val="00891551"/>
    <w:rsid w:val="00891794"/>
    <w:rsid w:val="00891ACA"/>
    <w:rsid w:val="00891B8B"/>
    <w:rsid w:val="0089209D"/>
    <w:rsid w:val="00892161"/>
    <w:rsid w:val="008922B2"/>
    <w:rsid w:val="008923CC"/>
    <w:rsid w:val="00892673"/>
    <w:rsid w:val="00892D48"/>
    <w:rsid w:val="00892EEE"/>
    <w:rsid w:val="008930A6"/>
    <w:rsid w:val="0089338E"/>
    <w:rsid w:val="008933E9"/>
    <w:rsid w:val="00893D7E"/>
    <w:rsid w:val="00893EB3"/>
    <w:rsid w:val="008946E4"/>
    <w:rsid w:val="00894AF3"/>
    <w:rsid w:val="00894B59"/>
    <w:rsid w:val="00894DD1"/>
    <w:rsid w:val="008951F1"/>
    <w:rsid w:val="0089520A"/>
    <w:rsid w:val="00895607"/>
    <w:rsid w:val="00895685"/>
    <w:rsid w:val="0089579F"/>
    <w:rsid w:val="00895CDE"/>
    <w:rsid w:val="00895D46"/>
    <w:rsid w:val="00895E91"/>
    <w:rsid w:val="00895FB7"/>
    <w:rsid w:val="0089644A"/>
    <w:rsid w:val="008966E8"/>
    <w:rsid w:val="00896846"/>
    <w:rsid w:val="00896EC5"/>
    <w:rsid w:val="008970D6"/>
    <w:rsid w:val="008973A2"/>
    <w:rsid w:val="0089770C"/>
    <w:rsid w:val="0089784A"/>
    <w:rsid w:val="00897886"/>
    <w:rsid w:val="00897D8D"/>
    <w:rsid w:val="00897FCE"/>
    <w:rsid w:val="008A0F53"/>
    <w:rsid w:val="008A12A1"/>
    <w:rsid w:val="008A1321"/>
    <w:rsid w:val="008A13FA"/>
    <w:rsid w:val="008A15A4"/>
    <w:rsid w:val="008A1A17"/>
    <w:rsid w:val="008A1BE2"/>
    <w:rsid w:val="008A22FF"/>
    <w:rsid w:val="008A259E"/>
    <w:rsid w:val="008A2677"/>
    <w:rsid w:val="008A27D2"/>
    <w:rsid w:val="008A2BD7"/>
    <w:rsid w:val="008A2BE5"/>
    <w:rsid w:val="008A2C95"/>
    <w:rsid w:val="008A30E0"/>
    <w:rsid w:val="008A32BC"/>
    <w:rsid w:val="008A32E3"/>
    <w:rsid w:val="008A337F"/>
    <w:rsid w:val="008A33EF"/>
    <w:rsid w:val="008A34E1"/>
    <w:rsid w:val="008A35A1"/>
    <w:rsid w:val="008A35F4"/>
    <w:rsid w:val="008A3835"/>
    <w:rsid w:val="008A3878"/>
    <w:rsid w:val="008A3B98"/>
    <w:rsid w:val="008A3C14"/>
    <w:rsid w:val="008A3E7F"/>
    <w:rsid w:val="008A41A3"/>
    <w:rsid w:val="008A4439"/>
    <w:rsid w:val="008A48A5"/>
    <w:rsid w:val="008A4C9B"/>
    <w:rsid w:val="008A4EDE"/>
    <w:rsid w:val="008A5007"/>
    <w:rsid w:val="008A5067"/>
    <w:rsid w:val="008A5350"/>
    <w:rsid w:val="008A5453"/>
    <w:rsid w:val="008A55E0"/>
    <w:rsid w:val="008A5EED"/>
    <w:rsid w:val="008A6174"/>
    <w:rsid w:val="008A6288"/>
    <w:rsid w:val="008A645F"/>
    <w:rsid w:val="008A69A6"/>
    <w:rsid w:val="008A6D1A"/>
    <w:rsid w:val="008A6DF6"/>
    <w:rsid w:val="008A6DFB"/>
    <w:rsid w:val="008A6FDD"/>
    <w:rsid w:val="008A7037"/>
    <w:rsid w:val="008A707C"/>
    <w:rsid w:val="008A74C0"/>
    <w:rsid w:val="008A7577"/>
    <w:rsid w:val="008A7B38"/>
    <w:rsid w:val="008A7DAD"/>
    <w:rsid w:val="008B019D"/>
    <w:rsid w:val="008B01F0"/>
    <w:rsid w:val="008B02D7"/>
    <w:rsid w:val="008B0799"/>
    <w:rsid w:val="008B106E"/>
    <w:rsid w:val="008B10DB"/>
    <w:rsid w:val="008B1922"/>
    <w:rsid w:val="008B20ED"/>
    <w:rsid w:val="008B2C1E"/>
    <w:rsid w:val="008B2C2D"/>
    <w:rsid w:val="008B2CFD"/>
    <w:rsid w:val="008B2D66"/>
    <w:rsid w:val="008B3619"/>
    <w:rsid w:val="008B3C6C"/>
    <w:rsid w:val="008B3E08"/>
    <w:rsid w:val="008B3F11"/>
    <w:rsid w:val="008B3FE6"/>
    <w:rsid w:val="008B430F"/>
    <w:rsid w:val="008B4551"/>
    <w:rsid w:val="008B461E"/>
    <w:rsid w:val="008B46E8"/>
    <w:rsid w:val="008B47AF"/>
    <w:rsid w:val="008B4B28"/>
    <w:rsid w:val="008B51AF"/>
    <w:rsid w:val="008B52E6"/>
    <w:rsid w:val="008B5323"/>
    <w:rsid w:val="008B58DB"/>
    <w:rsid w:val="008B58EF"/>
    <w:rsid w:val="008B5B03"/>
    <w:rsid w:val="008B5E45"/>
    <w:rsid w:val="008B5E59"/>
    <w:rsid w:val="008B63BA"/>
    <w:rsid w:val="008B667E"/>
    <w:rsid w:val="008B68CB"/>
    <w:rsid w:val="008B6E32"/>
    <w:rsid w:val="008B6F2E"/>
    <w:rsid w:val="008B701D"/>
    <w:rsid w:val="008B7313"/>
    <w:rsid w:val="008B73B1"/>
    <w:rsid w:val="008B74B0"/>
    <w:rsid w:val="008B7549"/>
    <w:rsid w:val="008B77CD"/>
    <w:rsid w:val="008B77E5"/>
    <w:rsid w:val="008B7E07"/>
    <w:rsid w:val="008B7FB2"/>
    <w:rsid w:val="008C0105"/>
    <w:rsid w:val="008C022A"/>
    <w:rsid w:val="008C040E"/>
    <w:rsid w:val="008C0416"/>
    <w:rsid w:val="008C04B5"/>
    <w:rsid w:val="008C066F"/>
    <w:rsid w:val="008C07F0"/>
    <w:rsid w:val="008C0879"/>
    <w:rsid w:val="008C094D"/>
    <w:rsid w:val="008C09BB"/>
    <w:rsid w:val="008C0ABF"/>
    <w:rsid w:val="008C0B53"/>
    <w:rsid w:val="008C0B7A"/>
    <w:rsid w:val="008C0C09"/>
    <w:rsid w:val="008C1171"/>
    <w:rsid w:val="008C1392"/>
    <w:rsid w:val="008C13A6"/>
    <w:rsid w:val="008C169E"/>
    <w:rsid w:val="008C1739"/>
    <w:rsid w:val="008C1847"/>
    <w:rsid w:val="008C1FB7"/>
    <w:rsid w:val="008C20FB"/>
    <w:rsid w:val="008C23AF"/>
    <w:rsid w:val="008C2617"/>
    <w:rsid w:val="008C2AC4"/>
    <w:rsid w:val="008C2ADB"/>
    <w:rsid w:val="008C2BEE"/>
    <w:rsid w:val="008C336B"/>
    <w:rsid w:val="008C340D"/>
    <w:rsid w:val="008C3CE3"/>
    <w:rsid w:val="008C3DCD"/>
    <w:rsid w:val="008C3E4D"/>
    <w:rsid w:val="008C4165"/>
    <w:rsid w:val="008C4208"/>
    <w:rsid w:val="008C42A3"/>
    <w:rsid w:val="008C42CD"/>
    <w:rsid w:val="008C4456"/>
    <w:rsid w:val="008C44D2"/>
    <w:rsid w:val="008C4768"/>
    <w:rsid w:val="008C4814"/>
    <w:rsid w:val="008C50D3"/>
    <w:rsid w:val="008C517B"/>
    <w:rsid w:val="008C5309"/>
    <w:rsid w:val="008C5470"/>
    <w:rsid w:val="008C55C5"/>
    <w:rsid w:val="008C597C"/>
    <w:rsid w:val="008C5B08"/>
    <w:rsid w:val="008C5D50"/>
    <w:rsid w:val="008C5F5C"/>
    <w:rsid w:val="008C5F81"/>
    <w:rsid w:val="008C60E8"/>
    <w:rsid w:val="008C62CE"/>
    <w:rsid w:val="008C6470"/>
    <w:rsid w:val="008C653B"/>
    <w:rsid w:val="008C6746"/>
    <w:rsid w:val="008C67BE"/>
    <w:rsid w:val="008C69E7"/>
    <w:rsid w:val="008C6A86"/>
    <w:rsid w:val="008C6EF0"/>
    <w:rsid w:val="008C6F6A"/>
    <w:rsid w:val="008C6FB2"/>
    <w:rsid w:val="008C73C9"/>
    <w:rsid w:val="008C7501"/>
    <w:rsid w:val="008C75CF"/>
    <w:rsid w:val="008C777E"/>
    <w:rsid w:val="008C7827"/>
    <w:rsid w:val="008C7C6D"/>
    <w:rsid w:val="008C7DDF"/>
    <w:rsid w:val="008D0121"/>
    <w:rsid w:val="008D05A6"/>
    <w:rsid w:val="008D08AE"/>
    <w:rsid w:val="008D0B5E"/>
    <w:rsid w:val="008D0B89"/>
    <w:rsid w:val="008D0EE6"/>
    <w:rsid w:val="008D134D"/>
    <w:rsid w:val="008D1448"/>
    <w:rsid w:val="008D1459"/>
    <w:rsid w:val="008D1A9E"/>
    <w:rsid w:val="008D1CB6"/>
    <w:rsid w:val="008D1CEF"/>
    <w:rsid w:val="008D1CF2"/>
    <w:rsid w:val="008D1E9E"/>
    <w:rsid w:val="008D1F3C"/>
    <w:rsid w:val="008D2127"/>
    <w:rsid w:val="008D25CA"/>
    <w:rsid w:val="008D260B"/>
    <w:rsid w:val="008D26C3"/>
    <w:rsid w:val="008D27A4"/>
    <w:rsid w:val="008D342C"/>
    <w:rsid w:val="008D34BD"/>
    <w:rsid w:val="008D36E6"/>
    <w:rsid w:val="008D375D"/>
    <w:rsid w:val="008D37C3"/>
    <w:rsid w:val="008D3ADD"/>
    <w:rsid w:val="008D3D52"/>
    <w:rsid w:val="008D46A8"/>
    <w:rsid w:val="008D46CB"/>
    <w:rsid w:val="008D47FF"/>
    <w:rsid w:val="008D48E2"/>
    <w:rsid w:val="008D4AA2"/>
    <w:rsid w:val="008D4B69"/>
    <w:rsid w:val="008D4B7F"/>
    <w:rsid w:val="008D4C1B"/>
    <w:rsid w:val="008D4C82"/>
    <w:rsid w:val="008D4F1E"/>
    <w:rsid w:val="008D5056"/>
    <w:rsid w:val="008D5616"/>
    <w:rsid w:val="008D5BA0"/>
    <w:rsid w:val="008D5E98"/>
    <w:rsid w:val="008D600E"/>
    <w:rsid w:val="008D6461"/>
    <w:rsid w:val="008D6B58"/>
    <w:rsid w:val="008D6FE0"/>
    <w:rsid w:val="008D706B"/>
    <w:rsid w:val="008D724E"/>
    <w:rsid w:val="008D771B"/>
    <w:rsid w:val="008E007F"/>
    <w:rsid w:val="008E0625"/>
    <w:rsid w:val="008E103B"/>
    <w:rsid w:val="008E115D"/>
    <w:rsid w:val="008E151C"/>
    <w:rsid w:val="008E1563"/>
    <w:rsid w:val="008E1571"/>
    <w:rsid w:val="008E1C0E"/>
    <w:rsid w:val="008E1D2F"/>
    <w:rsid w:val="008E1E6B"/>
    <w:rsid w:val="008E1F65"/>
    <w:rsid w:val="008E2157"/>
    <w:rsid w:val="008E21EF"/>
    <w:rsid w:val="008E23F5"/>
    <w:rsid w:val="008E25D5"/>
    <w:rsid w:val="008E25FA"/>
    <w:rsid w:val="008E272D"/>
    <w:rsid w:val="008E2C04"/>
    <w:rsid w:val="008E2DF4"/>
    <w:rsid w:val="008E2F34"/>
    <w:rsid w:val="008E2FD2"/>
    <w:rsid w:val="008E37D2"/>
    <w:rsid w:val="008E38B5"/>
    <w:rsid w:val="008E396A"/>
    <w:rsid w:val="008E3C3F"/>
    <w:rsid w:val="008E3EAA"/>
    <w:rsid w:val="008E4024"/>
    <w:rsid w:val="008E40D2"/>
    <w:rsid w:val="008E447A"/>
    <w:rsid w:val="008E44CE"/>
    <w:rsid w:val="008E450B"/>
    <w:rsid w:val="008E46AB"/>
    <w:rsid w:val="008E482E"/>
    <w:rsid w:val="008E4B37"/>
    <w:rsid w:val="008E4D0A"/>
    <w:rsid w:val="008E4EB7"/>
    <w:rsid w:val="008E4FF7"/>
    <w:rsid w:val="008E5400"/>
    <w:rsid w:val="008E54C3"/>
    <w:rsid w:val="008E551A"/>
    <w:rsid w:val="008E56DB"/>
    <w:rsid w:val="008E57D2"/>
    <w:rsid w:val="008E5808"/>
    <w:rsid w:val="008E58C1"/>
    <w:rsid w:val="008E5D01"/>
    <w:rsid w:val="008E5E13"/>
    <w:rsid w:val="008E62E9"/>
    <w:rsid w:val="008E62F4"/>
    <w:rsid w:val="008E6482"/>
    <w:rsid w:val="008E6836"/>
    <w:rsid w:val="008E688D"/>
    <w:rsid w:val="008E6AC7"/>
    <w:rsid w:val="008E6C10"/>
    <w:rsid w:val="008E6DA5"/>
    <w:rsid w:val="008E6E2C"/>
    <w:rsid w:val="008E715B"/>
    <w:rsid w:val="008E736C"/>
    <w:rsid w:val="008E7473"/>
    <w:rsid w:val="008E754D"/>
    <w:rsid w:val="008E7569"/>
    <w:rsid w:val="008E75B2"/>
    <w:rsid w:val="008E7659"/>
    <w:rsid w:val="008E766B"/>
    <w:rsid w:val="008E7D52"/>
    <w:rsid w:val="008E7DED"/>
    <w:rsid w:val="008F039E"/>
    <w:rsid w:val="008F0436"/>
    <w:rsid w:val="008F0517"/>
    <w:rsid w:val="008F07F6"/>
    <w:rsid w:val="008F0C4C"/>
    <w:rsid w:val="008F0F73"/>
    <w:rsid w:val="008F107A"/>
    <w:rsid w:val="008F10F7"/>
    <w:rsid w:val="008F172E"/>
    <w:rsid w:val="008F1A1F"/>
    <w:rsid w:val="008F1AA7"/>
    <w:rsid w:val="008F1E29"/>
    <w:rsid w:val="008F1F67"/>
    <w:rsid w:val="008F1FBA"/>
    <w:rsid w:val="008F2013"/>
    <w:rsid w:val="008F2286"/>
    <w:rsid w:val="008F2471"/>
    <w:rsid w:val="008F25A2"/>
    <w:rsid w:val="008F27A3"/>
    <w:rsid w:val="008F2B3F"/>
    <w:rsid w:val="008F2BE6"/>
    <w:rsid w:val="008F3265"/>
    <w:rsid w:val="008F3428"/>
    <w:rsid w:val="008F367D"/>
    <w:rsid w:val="008F4154"/>
    <w:rsid w:val="008F4624"/>
    <w:rsid w:val="008F46BC"/>
    <w:rsid w:val="008F487B"/>
    <w:rsid w:val="008F48C5"/>
    <w:rsid w:val="008F48DC"/>
    <w:rsid w:val="008F495F"/>
    <w:rsid w:val="008F4AC3"/>
    <w:rsid w:val="008F5658"/>
    <w:rsid w:val="008F5787"/>
    <w:rsid w:val="008F59C4"/>
    <w:rsid w:val="008F5B0D"/>
    <w:rsid w:val="008F5C69"/>
    <w:rsid w:val="008F614F"/>
    <w:rsid w:val="008F61D5"/>
    <w:rsid w:val="008F645B"/>
    <w:rsid w:val="008F655C"/>
    <w:rsid w:val="008F6DC7"/>
    <w:rsid w:val="008F6EF7"/>
    <w:rsid w:val="008F70F0"/>
    <w:rsid w:val="008F74D7"/>
    <w:rsid w:val="008F7565"/>
    <w:rsid w:val="008F762E"/>
    <w:rsid w:val="008F76F8"/>
    <w:rsid w:val="008F7750"/>
    <w:rsid w:val="008F791E"/>
    <w:rsid w:val="008F7FD4"/>
    <w:rsid w:val="0090008C"/>
    <w:rsid w:val="0090009E"/>
    <w:rsid w:val="009005FE"/>
    <w:rsid w:val="00900A55"/>
    <w:rsid w:val="00900F7A"/>
    <w:rsid w:val="009010FF"/>
    <w:rsid w:val="00901205"/>
    <w:rsid w:val="009012E0"/>
    <w:rsid w:val="00901395"/>
    <w:rsid w:val="009014A2"/>
    <w:rsid w:val="009015A2"/>
    <w:rsid w:val="009015E4"/>
    <w:rsid w:val="0090186E"/>
    <w:rsid w:val="00901B03"/>
    <w:rsid w:val="00901C06"/>
    <w:rsid w:val="00901DDC"/>
    <w:rsid w:val="00901E88"/>
    <w:rsid w:val="00901F71"/>
    <w:rsid w:val="0090273E"/>
    <w:rsid w:val="00902941"/>
    <w:rsid w:val="00902980"/>
    <w:rsid w:val="00902E9D"/>
    <w:rsid w:val="00903088"/>
    <w:rsid w:val="009030C3"/>
    <w:rsid w:val="00903117"/>
    <w:rsid w:val="00903130"/>
    <w:rsid w:val="00903133"/>
    <w:rsid w:val="0090336C"/>
    <w:rsid w:val="009034D3"/>
    <w:rsid w:val="0090352D"/>
    <w:rsid w:val="009035C6"/>
    <w:rsid w:val="009036F7"/>
    <w:rsid w:val="009037ED"/>
    <w:rsid w:val="009039D0"/>
    <w:rsid w:val="00903E5E"/>
    <w:rsid w:val="00903EA1"/>
    <w:rsid w:val="00903FDA"/>
    <w:rsid w:val="0090451F"/>
    <w:rsid w:val="0090463A"/>
    <w:rsid w:val="009046BC"/>
    <w:rsid w:val="00904DC9"/>
    <w:rsid w:val="0090511C"/>
    <w:rsid w:val="009052FB"/>
    <w:rsid w:val="0090551D"/>
    <w:rsid w:val="00905682"/>
    <w:rsid w:val="0090574B"/>
    <w:rsid w:val="00905C4B"/>
    <w:rsid w:val="00905DAB"/>
    <w:rsid w:val="00905ECC"/>
    <w:rsid w:val="009061D0"/>
    <w:rsid w:val="00906596"/>
    <w:rsid w:val="00906759"/>
    <w:rsid w:val="009067D1"/>
    <w:rsid w:val="00906947"/>
    <w:rsid w:val="00906AFC"/>
    <w:rsid w:val="00906F9D"/>
    <w:rsid w:val="009070A6"/>
    <w:rsid w:val="009072F3"/>
    <w:rsid w:val="0090756E"/>
    <w:rsid w:val="00907737"/>
    <w:rsid w:val="00907A04"/>
    <w:rsid w:val="00907A9D"/>
    <w:rsid w:val="00907D4D"/>
    <w:rsid w:val="00907D9A"/>
    <w:rsid w:val="00910640"/>
    <w:rsid w:val="00910919"/>
    <w:rsid w:val="00910B49"/>
    <w:rsid w:val="00911115"/>
    <w:rsid w:val="0091114E"/>
    <w:rsid w:val="0091118E"/>
    <w:rsid w:val="00911315"/>
    <w:rsid w:val="0091134C"/>
    <w:rsid w:val="00911428"/>
    <w:rsid w:val="00911647"/>
    <w:rsid w:val="0091166A"/>
    <w:rsid w:val="00911EF7"/>
    <w:rsid w:val="009121F9"/>
    <w:rsid w:val="00912256"/>
    <w:rsid w:val="009123D8"/>
    <w:rsid w:val="009124F0"/>
    <w:rsid w:val="009127B6"/>
    <w:rsid w:val="00912850"/>
    <w:rsid w:val="00912D25"/>
    <w:rsid w:val="009130C6"/>
    <w:rsid w:val="00913165"/>
    <w:rsid w:val="009131B8"/>
    <w:rsid w:val="00913280"/>
    <w:rsid w:val="00913308"/>
    <w:rsid w:val="009134A2"/>
    <w:rsid w:val="00913558"/>
    <w:rsid w:val="00913AED"/>
    <w:rsid w:val="00913D56"/>
    <w:rsid w:val="00914237"/>
    <w:rsid w:val="0091443C"/>
    <w:rsid w:val="00914452"/>
    <w:rsid w:val="009144EA"/>
    <w:rsid w:val="0091472E"/>
    <w:rsid w:val="00914C9E"/>
    <w:rsid w:val="00916073"/>
    <w:rsid w:val="0091621B"/>
    <w:rsid w:val="009162DE"/>
    <w:rsid w:val="00916303"/>
    <w:rsid w:val="00916661"/>
    <w:rsid w:val="0091669E"/>
    <w:rsid w:val="0091687D"/>
    <w:rsid w:val="00916C09"/>
    <w:rsid w:val="00916D93"/>
    <w:rsid w:val="009174F5"/>
    <w:rsid w:val="00917722"/>
    <w:rsid w:val="009179F9"/>
    <w:rsid w:val="00917A68"/>
    <w:rsid w:val="00917D40"/>
    <w:rsid w:val="00917F78"/>
    <w:rsid w:val="0092081B"/>
    <w:rsid w:val="00920846"/>
    <w:rsid w:val="009209BA"/>
    <w:rsid w:val="00920A07"/>
    <w:rsid w:val="00920AC7"/>
    <w:rsid w:val="00920D7E"/>
    <w:rsid w:val="00921050"/>
    <w:rsid w:val="00921AAD"/>
    <w:rsid w:val="00921B44"/>
    <w:rsid w:val="00921DC7"/>
    <w:rsid w:val="00921E13"/>
    <w:rsid w:val="009222A8"/>
    <w:rsid w:val="009226F7"/>
    <w:rsid w:val="00922E4D"/>
    <w:rsid w:val="00922F6A"/>
    <w:rsid w:val="00923403"/>
    <w:rsid w:val="00923528"/>
    <w:rsid w:val="00923628"/>
    <w:rsid w:val="00923B78"/>
    <w:rsid w:val="00923F28"/>
    <w:rsid w:val="009241BF"/>
    <w:rsid w:val="00924207"/>
    <w:rsid w:val="00924346"/>
    <w:rsid w:val="009244CA"/>
    <w:rsid w:val="00924843"/>
    <w:rsid w:val="00924B19"/>
    <w:rsid w:val="00924D36"/>
    <w:rsid w:val="00924DAC"/>
    <w:rsid w:val="00924E31"/>
    <w:rsid w:val="00924F21"/>
    <w:rsid w:val="0092501B"/>
    <w:rsid w:val="009251B9"/>
    <w:rsid w:val="00925382"/>
    <w:rsid w:val="00925403"/>
    <w:rsid w:val="009254D9"/>
    <w:rsid w:val="009257A8"/>
    <w:rsid w:val="009259DC"/>
    <w:rsid w:val="00925B4C"/>
    <w:rsid w:val="00925BD0"/>
    <w:rsid w:val="00925CBD"/>
    <w:rsid w:val="00925D7C"/>
    <w:rsid w:val="00925E8E"/>
    <w:rsid w:val="00925EAC"/>
    <w:rsid w:val="00925F8F"/>
    <w:rsid w:val="00925FED"/>
    <w:rsid w:val="009266F9"/>
    <w:rsid w:val="0092689F"/>
    <w:rsid w:val="00926BCD"/>
    <w:rsid w:val="00926D4C"/>
    <w:rsid w:val="009272DC"/>
    <w:rsid w:val="00927604"/>
    <w:rsid w:val="00927619"/>
    <w:rsid w:val="0092773C"/>
    <w:rsid w:val="009278E6"/>
    <w:rsid w:val="00927A4C"/>
    <w:rsid w:val="00927B6F"/>
    <w:rsid w:val="00927F29"/>
    <w:rsid w:val="00930029"/>
    <w:rsid w:val="0093004C"/>
    <w:rsid w:val="00930089"/>
    <w:rsid w:val="009300A7"/>
    <w:rsid w:val="009306B6"/>
    <w:rsid w:val="009307FB"/>
    <w:rsid w:val="0093090C"/>
    <w:rsid w:val="00930AEB"/>
    <w:rsid w:val="00930BA6"/>
    <w:rsid w:val="00930DE7"/>
    <w:rsid w:val="0093132C"/>
    <w:rsid w:val="009314DF"/>
    <w:rsid w:val="00931BCD"/>
    <w:rsid w:val="00931F78"/>
    <w:rsid w:val="00932025"/>
    <w:rsid w:val="009321FA"/>
    <w:rsid w:val="00932367"/>
    <w:rsid w:val="0093246B"/>
    <w:rsid w:val="009326D5"/>
    <w:rsid w:val="009331F7"/>
    <w:rsid w:val="00933387"/>
    <w:rsid w:val="0093357B"/>
    <w:rsid w:val="009337B5"/>
    <w:rsid w:val="009339AE"/>
    <w:rsid w:val="00933A3A"/>
    <w:rsid w:val="00933D96"/>
    <w:rsid w:val="00933EBE"/>
    <w:rsid w:val="00933F45"/>
    <w:rsid w:val="00933F49"/>
    <w:rsid w:val="00934196"/>
    <w:rsid w:val="00934420"/>
    <w:rsid w:val="00934424"/>
    <w:rsid w:val="009345FF"/>
    <w:rsid w:val="009349A5"/>
    <w:rsid w:val="00934BC2"/>
    <w:rsid w:val="00934D1A"/>
    <w:rsid w:val="00934F40"/>
    <w:rsid w:val="00934FE3"/>
    <w:rsid w:val="0093558C"/>
    <w:rsid w:val="00935661"/>
    <w:rsid w:val="00935B7A"/>
    <w:rsid w:val="00935E1C"/>
    <w:rsid w:val="00935EE5"/>
    <w:rsid w:val="009367E6"/>
    <w:rsid w:val="00936867"/>
    <w:rsid w:val="00936872"/>
    <w:rsid w:val="00936F5D"/>
    <w:rsid w:val="0093741C"/>
    <w:rsid w:val="00937517"/>
    <w:rsid w:val="00937BE1"/>
    <w:rsid w:val="00937C22"/>
    <w:rsid w:val="00937F35"/>
    <w:rsid w:val="00940305"/>
    <w:rsid w:val="0094071D"/>
    <w:rsid w:val="009409B2"/>
    <w:rsid w:val="00940BCF"/>
    <w:rsid w:val="00941156"/>
    <w:rsid w:val="009413B6"/>
    <w:rsid w:val="009413F5"/>
    <w:rsid w:val="00941778"/>
    <w:rsid w:val="0094183D"/>
    <w:rsid w:val="00941919"/>
    <w:rsid w:val="00941AE3"/>
    <w:rsid w:val="00941CE7"/>
    <w:rsid w:val="00941CEA"/>
    <w:rsid w:val="00941E93"/>
    <w:rsid w:val="00941ECF"/>
    <w:rsid w:val="009420B4"/>
    <w:rsid w:val="009420CC"/>
    <w:rsid w:val="009420EA"/>
    <w:rsid w:val="00942425"/>
    <w:rsid w:val="009424D4"/>
    <w:rsid w:val="00942BA9"/>
    <w:rsid w:val="00942C76"/>
    <w:rsid w:val="00942CD0"/>
    <w:rsid w:val="00942F6F"/>
    <w:rsid w:val="009431A3"/>
    <w:rsid w:val="009431E9"/>
    <w:rsid w:val="009435C8"/>
    <w:rsid w:val="00943910"/>
    <w:rsid w:val="0094398B"/>
    <w:rsid w:val="00943B5F"/>
    <w:rsid w:val="00943E33"/>
    <w:rsid w:val="00943F2E"/>
    <w:rsid w:val="0094425A"/>
    <w:rsid w:val="00944410"/>
    <w:rsid w:val="00944579"/>
    <w:rsid w:val="00944757"/>
    <w:rsid w:val="00944D4C"/>
    <w:rsid w:val="00945476"/>
    <w:rsid w:val="009459AA"/>
    <w:rsid w:val="00945AFA"/>
    <w:rsid w:val="00945B16"/>
    <w:rsid w:val="00945C43"/>
    <w:rsid w:val="00946019"/>
    <w:rsid w:val="00946502"/>
    <w:rsid w:val="00946530"/>
    <w:rsid w:val="00946A35"/>
    <w:rsid w:val="00946D01"/>
    <w:rsid w:val="00946E39"/>
    <w:rsid w:val="00947DD7"/>
    <w:rsid w:val="00947EBC"/>
    <w:rsid w:val="009508CB"/>
    <w:rsid w:val="00950D16"/>
    <w:rsid w:val="009511A3"/>
    <w:rsid w:val="00951535"/>
    <w:rsid w:val="00951604"/>
    <w:rsid w:val="00951867"/>
    <w:rsid w:val="00951A7D"/>
    <w:rsid w:val="00951B72"/>
    <w:rsid w:val="00951CA1"/>
    <w:rsid w:val="00951EBE"/>
    <w:rsid w:val="00951ED9"/>
    <w:rsid w:val="0095238E"/>
    <w:rsid w:val="009523EF"/>
    <w:rsid w:val="00952618"/>
    <w:rsid w:val="009529E3"/>
    <w:rsid w:val="00952E2C"/>
    <w:rsid w:val="009532CA"/>
    <w:rsid w:val="00953395"/>
    <w:rsid w:val="00953454"/>
    <w:rsid w:val="0095395C"/>
    <w:rsid w:val="009539D8"/>
    <w:rsid w:val="009539DE"/>
    <w:rsid w:val="00953A68"/>
    <w:rsid w:val="00953F00"/>
    <w:rsid w:val="00953F6D"/>
    <w:rsid w:val="00954152"/>
    <w:rsid w:val="0095455D"/>
    <w:rsid w:val="009545E9"/>
    <w:rsid w:val="009549D3"/>
    <w:rsid w:val="00954AE4"/>
    <w:rsid w:val="00954F4A"/>
    <w:rsid w:val="00955099"/>
    <w:rsid w:val="0095521E"/>
    <w:rsid w:val="00955252"/>
    <w:rsid w:val="0095531F"/>
    <w:rsid w:val="00955835"/>
    <w:rsid w:val="00955ADD"/>
    <w:rsid w:val="00955EAA"/>
    <w:rsid w:val="00956238"/>
    <w:rsid w:val="00956280"/>
    <w:rsid w:val="0095663E"/>
    <w:rsid w:val="00956741"/>
    <w:rsid w:val="00956758"/>
    <w:rsid w:val="00956A24"/>
    <w:rsid w:val="00956A78"/>
    <w:rsid w:val="00956D1A"/>
    <w:rsid w:val="009571A5"/>
    <w:rsid w:val="00957486"/>
    <w:rsid w:val="0095749F"/>
    <w:rsid w:val="009575D9"/>
    <w:rsid w:val="009579BE"/>
    <w:rsid w:val="00957A50"/>
    <w:rsid w:val="00957D97"/>
    <w:rsid w:val="00957E94"/>
    <w:rsid w:val="009603DA"/>
    <w:rsid w:val="009605E7"/>
    <w:rsid w:val="0096073F"/>
    <w:rsid w:val="009607E6"/>
    <w:rsid w:val="00960873"/>
    <w:rsid w:val="00960961"/>
    <w:rsid w:val="00960DD6"/>
    <w:rsid w:val="00961569"/>
    <w:rsid w:val="009615EA"/>
    <w:rsid w:val="009617BE"/>
    <w:rsid w:val="00961A3C"/>
    <w:rsid w:val="00961A99"/>
    <w:rsid w:val="00961B67"/>
    <w:rsid w:val="00961FA2"/>
    <w:rsid w:val="00962503"/>
    <w:rsid w:val="009627A1"/>
    <w:rsid w:val="00962984"/>
    <w:rsid w:val="00962A0A"/>
    <w:rsid w:val="00962A4A"/>
    <w:rsid w:val="00962A4E"/>
    <w:rsid w:val="00962B16"/>
    <w:rsid w:val="0096334F"/>
    <w:rsid w:val="009633AC"/>
    <w:rsid w:val="0096347E"/>
    <w:rsid w:val="009634B1"/>
    <w:rsid w:val="009634C8"/>
    <w:rsid w:val="009634CA"/>
    <w:rsid w:val="00963687"/>
    <w:rsid w:val="0096383B"/>
    <w:rsid w:val="00963BC5"/>
    <w:rsid w:val="00963D8C"/>
    <w:rsid w:val="00963D96"/>
    <w:rsid w:val="00963DCE"/>
    <w:rsid w:val="00963F2F"/>
    <w:rsid w:val="00963FF9"/>
    <w:rsid w:val="00964363"/>
    <w:rsid w:val="00964A63"/>
    <w:rsid w:val="00964B77"/>
    <w:rsid w:val="00964DFB"/>
    <w:rsid w:val="00964E8E"/>
    <w:rsid w:val="00965042"/>
    <w:rsid w:val="00965239"/>
    <w:rsid w:val="009656A2"/>
    <w:rsid w:val="00965A14"/>
    <w:rsid w:val="00965FCB"/>
    <w:rsid w:val="009667A9"/>
    <w:rsid w:val="00966A6E"/>
    <w:rsid w:val="009671CB"/>
    <w:rsid w:val="009673C9"/>
    <w:rsid w:val="009673D2"/>
    <w:rsid w:val="009674F7"/>
    <w:rsid w:val="009675BA"/>
    <w:rsid w:val="00967994"/>
    <w:rsid w:val="00967AD4"/>
    <w:rsid w:val="009706B1"/>
    <w:rsid w:val="00970AF4"/>
    <w:rsid w:val="00970B5C"/>
    <w:rsid w:val="00970B64"/>
    <w:rsid w:val="00970D16"/>
    <w:rsid w:val="009713F4"/>
    <w:rsid w:val="00971484"/>
    <w:rsid w:val="009715C2"/>
    <w:rsid w:val="009716B5"/>
    <w:rsid w:val="00971A21"/>
    <w:rsid w:val="009720E4"/>
    <w:rsid w:val="00972259"/>
    <w:rsid w:val="009723C0"/>
    <w:rsid w:val="00972585"/>
    <w:rsid w:val="009725D3"/>
    <w:rsid w:val="0097280E"/>
    <w:rsid w:val="00972A8A"/>
    <w:rsid w:val="00972B62"/>
    <w:rsid w:val="00972D2F"/>
    <w:rsid w:val="00973120"/>
    <w:rsid w:val="009732EE"/>
    <w:rsid w:val="0097337A"/>
    <w:rsid w:val="0097345D"/>
    <w:rsid w:val="0097347D"/>
    <w:rsid w:val="00973493"/>
    <w:rsid w:val="00973B7E"/>
    <w:rsid w:val="00973C7C"/>
    <w:rsid w:val="00973ECC"/>
    <w:rsid w:val="009740BD"/>
    <w:rsid w:val="009740E1"/>
    <w:rsid w:val="00974149"/>
    <w:rsid w:val="0097444C"/>
    <w:rsid w:val="0097455C"/>
    <w:rsid w:val="009746F9"/>
    <w:rsid w:val="009747E4"/>
    <w:rsid w:val="00974A9F"/>
    <w:rsid w:val="00974B93"/>
    <w:rsid w:val="00974B95"/>
    <w:rsid w:val="00974CF1"/>
    <w:rsid w:val="00974F3C"/>
    <w:rsid w:val="00974F68"/>
    <w:rsid w:val="009751C5"/>
    <w:rsid w:val="00975343"/>
    <w:rsid w:val="00975B33"/>
    <w:rsid w:val="00975E75"/>
    <w:rsid w:val="00976020"/>
    <w:rsid w:val="0097614A"/>
    <w:rsid w:val="0097650E"/>
    <w:rsid w:val="00976526"/>
    <w:rsid w:val="00976733"/>
    <w:rsid w:val="00976A56"/>
    <w:rsid w:val="00976E3E"/>
    <w:rsid w:val="00976F3E"/>
    <w:rsid w:val="00977364"/>
    <w:rsid w:val="00977C2D"/>
    <w:rsid w:val="00977F6E"/>
    <w:rsid w:val="0098008C"/>
    <w:rsid w:val="00980239"/>
    <w:rsid w:val="00980255"/>
    <w:rsid w:val="0098029D"/>
    <w:rsid w:val="009802FD"/>
    <w:rsid w:val="009804B3"/>
    <w:rsid w:val="0098053E"/>
    <w:rsid w:val="009807FF"/>
    <w:rsid w:val="00980931"/>
    <w:rsid w:val="00980BD4"/>
    <w:rsid w:val="00980E7D"/>
    <w:rsid w:val="00980F94"/>
    <w:rsid w:val="00981715"/>
    <w:rsid w:val="00981CE5"/>
    <w:rsid w:val="00981D04"/>
    <w:rsid w:val="00981ED6"/>
    <w:rsid w:val="00981FA2"/>
    <w:rsid w:val="00982017"/>
    <w:rsid w:val="009829E6"/>
    <w:rsid w:val="00982D27"/>
    <w:rsid w:val="00982FA7"/>
    <w:rsid w:val="009830AF"/>
    <w:rsid w:val="0098327D"/>
    <w:rsid w:val="00983581"/>
    <w:rsid w:val="009836A6"/>
    <w:rsid w:val="00983926"/>
    <w:rsid w:val="00983A65"/>
    <w:rsid w:val="00984342"/>
    <w:rsid w:val="0098471A"/>
    <w:rsid w:val="009848DB"/>
    <w:rsid w:val="00984C2A"/>
    <w:rsid w:val="009850DF"/>
    <w:rsid w:val="0098526F"/>
    <w:rsid w:val="00985278"/>
    <w:rsid w:val="009855B8"/>
    <w:rsid w:val="009855F3"/>
    <w:rsid w:val="00985C18"/>
    <w:rsid w:val="00985CD8"/>
    <w:rsid w:val="00985F2B"/>
    <w:rsid w:val="00986451"/>
    <w:rsid w:val="0098649A"/>
    <w:rsid w:val="0098669B"/>
    <w:rsid w:val="00986B43"/>
    <w:rsid w:val="009870B7"/>
    <w:rsid w:val="009871C1"/>
    <w:rsid w:val="00987260"/>
    <w:rsid w:val="009872BC"/>
    <w:rsid w:val="00987372"/>
    <w:rsid w:val="009875E5"/>
    <w:rsid w:val="00987B95"/>
    <w:rsid w:val="00987C62"/>
    <w:rsid w:val="0099000F"/>
    <w:rsid w:val="0099014B"/>
    <w:rsid w:val="009901E7"/>
    <w:rsid w:val="0099021A"/>
    <w:rsid w:val="00990561"/>
    <w:rsid w:val="009906EA"/>
    <w:rsid w:val="009908E6"/>
    <w:rsid w:val="0099091B"/>
    <w:rsid w:val="00990A35"/>
    <w:rsid w:val="00990BD0"/>
    <w:rsid w:val="00990DF9"/>
    <w:rsid w:val="00990E88"/>
    <w:rsid w:val="00991406"/>
    <w:rsid w:val="00991655"/>
    <w:rsid w:val="0099187E"/>
    <w:rsid w:val="009921A3"/>
    <w:rsid w:val="009922DC"/>
    <w:rsid w:val="00992502"/>
    <w:rsid w:val="009925B9"/>
    <w:rsid w:val="00992606"/>
    <w:rsid w:val="009926F7"/>
    <w:rsid w:val="00992B00"/>
    <w:rsid w:val="00992C93"/>
    <w:rsid w:val="00993279"/>
    <w:rsid w:val="009932CC"/>
    <w:rsid w:val="009938C5"/>
    <w:rsid w:val="00993AA1"/>
    <w:rsid w:val="00993C3F"/>
    <w:rsid w:val="00994058"/>
    <w:rsid w:val="00994437"/>
    <w:rsid w:val="00994457"/>
    <w:rsid w:val="009944D5"/>
    <w:rsid w:val="009945C6"/>
    <w:rsid w:val="00994608"/>
    <w:rsid w:val="009946F1"/>
    <w:rsid w:val="00994827"/>
    <w:rsid w:val="009949D9"/>
    <w:rsid w:val="0099524C"/>
    <w:rsid w:val="009952BB"/>
    <w:rsid w:val="009952F8"/>
    <w:rsid w:val="009956D3"/>
    <w:rsid w:val="00995968"/>
    <w:rsid w:val="00995C14"/>
    <w:rsid w:val="00996279"/>
    <w:rsid w:val="009966D1"/>
    <w:rsid w:val="00996A4E"/>
    <w:rsid w:val="00996A74"/>
    <w:rsid w:val="00996AFB"/>
    <w:rsid w:val="00996C0C"/>
    <w:rsid w:val="00996C75"/>
    <w:rsid w:val="00996D0C"/>
    <w:rsid w:val="00996DD5"/>
    <w:rsid w:val="009973AA"/>
    <w:rsid w:val="009973C6"/>
    <w:rsid w:val="009976D9"/>
    <w:rsid w:val="009977A5"/>
    <w:rsid w:val="009978C7"/>
    <w:rsid w:val="00997D8B"/>
    <w:rsid w:val="009A0003"/>
    <w:rsid w:val="009A042B"/>
    <w:rsid w:val="009A0460"/>
    <w:rsid w:val="009A0507"/>
    <w:rsid w:val="009A0740"/>
    <w:rsid w:val="009A0BB1"/>
    <w:rsid w:val="009A0D4D"/>
    <w:rsid w:val="009A0F94"/>
    <w:rsid w:val="009A0FBA"/>
    <w:rsid w:val="009A1262"/>
    <w:rsid w:val="009A1B54"/>
    <w:rsid w:val="009A1EFE"/>
    <w:rsid w:val="009A1FEF"/>
    <w:rsid w:val="009A215A"/>
    <w:rsid w:val="009A21A8"/>
    <w:rsid w:val="009A23A0"/>
    <w:rsid w:val="009A2A4F"/>
    <w:rsid w:val="009A2A7A"/>
    <w:rsid w:val="009A2A9D"/>
    <w:rsid w:val="009A2DE1"/>
    <w:rsid w:val="009A33EB"/>
    <w:rsid w:val="009A36A3"/>
    <w:rsid w:val="009A3D09"/>
    <w:rsid w:val="009A3F74"/>
    <w:rsid w:val="009A4294"/>
    <w:rsid w:val="009A4300"/>
    <w:rsid w:val="009A4A10"/>
    <w:rsid w:val="009A4C7B"/>
    <w:rsid w:val="009A4EC2"/>
    <w:rsid w:val="009A4F50"/>
    <w:rsid w:val="009A57BA"/>
    <w:rsid w:val="009A5812"/>
    <w:rsid w:val="009A5854"/>
    <w:rsid w:val="009A58A7"/>
    <w:rsid w:val="009A5997"/>
    <w:rsid w:val="009A5ACC"/>
    <w:rsid w:val="009A5ACD"/>
    <w:rsid w:val="009A5B5C"/>
    <w:rsid w:val="009A5D8B"/>
    <w:rsid w:val="009A6066"/>
    <w:rsid w:val="009A62A9"/>
    <w:rsid w:val="009A635C"/>
    <w:rsid w:val="009A6579"/>
    <w:rsid w:val="009A68B3"/>
    <w:rsid w:val="009A6B45"/>
    <w:rsid w:val="009A6D24"/>
    <w:rsid w:val="009A6EC4"/>
    <w:rsid w:val="009A735B"/>
    <w:rsid w:val="009B02DC"/>
    <w:rsid w:val="009B0866"/>
    <w:rsid w:val="009B12DA"/>
    <w:rsid w:val="009B1445"/>
    <w:rsid w:val="009B160E"/>
    <w:rsid w:val="009B1A1C"/>
    <w:rsid w:val="009B1B54"/>
    <w:rsid w:val="009B208A"/>
    <w:rsid w:val="009B23F5"/>
    <w:rsid w:val="009B2447"/>
    <w:rsid w:val="009B2550"/>
    <w:rsid w:val="009B25C3"/>
    <w:rsid w:val="009B2A97"/>
    <w:rsid w:val="009B2DA0"/>
    <w:rsid w:val="009B3055"/>
    <w:rsid w:val="009B31D1"/>
    <w:rsid w:val="009B32B0"/>
    <w:rsid w:val="009B3808"/>
    <w:rsid w:val="009B3A16"/>
    <w:rsid w:val="009B3A5C"/>
    <w:rsid w:val="009B3DAF"/>
    <w:rsid w:val="009B3FB3"/>
    <w:rsid w:val="009B431C"/>
    <w:rsid w:val="009B4386"/>
    <w:rsid w:val="009B44CF"/>
    <w:rsid w:val="009B45CA"/>
    <w:rsid w:val="009B45E3"/>
    <w:rsid w:val="009B460A"/>
    <w:rsid w:val="009B4728"/>
    <w:rsid w:val="009B4944"/>
    <w:rsid w:val="009B4970"/>
    <w:rsid w:val="009B49F5"/>
    <w:rsid w:val="009B4A98"/>
    <w:rsid w:val="009B4E68"/>
    <w:rsid w:val="009B4ECC"/>
    <w:rsid w:val="009B50AD"/>
    <w:rsid w:val="009B54D4"/>
    <w:rsid w:val="009B5614"/>
    <w:rsid w:val="009B5735"/>
    <w:rsid w:val="009B5958"/>
    <w:rsid w:val="009B5D94"/>
    <w:rsid w:val="009B5EFD"/>
    <w:rsid w:val="009B633D"/>
    <w:rsid w:val="009B6808"/>
    <w:rsid w:val="009B6ACB"/>
    <w:rsid w:val="009B6AEE"/>
    <w:rsid w:val="009B6EF7"/>
    <w:rsid w:val="009B7416"/>
    <w:rsid w:val="009B7780"/>
    <w:rsid w:val="009B7FB4"/>
    <w:rsid w:val="009C01C5"/>
    <w:rsid w:val="009C01DD"/>
    <w:rsid w:val="009C082B"/>
    <w:rsid w:val="009C0986"/>
    <w:rsid w:val="009C0BBF"/>
    <w:rsid w:val="009C1008"/>
    <w:rsid w:val="009C13AB"/>
    <w:rsid w:val="009C1621"/>
    <w:rsid w:val="009C1839"/>
    <w:rsid w:val="009C189B"/>
    <w:rsid w:val="009C1ED8"/>
    <w:rsid w:val="009C2154"/>
    <w:rsid w:val="009C21A7"/>
    <w:rsid w:val="009C2771"/>
    <w:rsid w:val="009C2863"/>
    <w:rsid w:val="009C289D"/>
    <w:rsid w:val="009C2A6E"/>
    <w:rsid w:val="009C2BE6"/>
    <w:rsid w:val="009C2C0D"/>
    <w:rsid w:val="009C2C8A"/>
    <w:rsid w:val="009C2D35"/>
    <w:rsid w:val="009C2D95"/>
    <w:rsid w:val="009C31EB"/>
    <w:rsid w:val="009C3257"/>
    <w:rsid w:val="009C3411"/>
    <w:rsid w:val="009C384C"/>
    <w:rsid w:val="009C3AE1"/>
    <w:rsid w:val="009C3C03"/>
    <w:rsid w:val="009C3D84"/>
    <w:rsid w:val="009C4928"/>
    <w:rsid w:val="009C4DF6"/>
    <w:rsid w:val="009C4FB8"/>
    <w:rsid w:val="009C5035"/>
    <w:rsid w:val="009C507E"/>
    <w:rsid w:val="009C5462"/>
    <w:rsid w:val="009C5575"/>
    <w:rsid w:val="009C5AB3"/>
    <w:rsid w:val="009C5C74"/>
    <w:rsid w:val="009C5DB3"/>
    <w:rsid w:val="009C5E5F"/>
    <w:rsid w:val="009C61E8"/>
    <w:rsid w:val="009C6559"/>
    <w:rsid w:val="009C65B5"/>
    <w:rsid w:val="009C6847"/>
    <w:rsid w:val="009C6EBF"/>
    <w:rsid w:val="009C72EA"/>
    <w:rsid w:val="009C73E9"/>
    <w:rsid w:val="009C75EF"/>
    <w:rsid w:val="009C7A44"/>
    <w:rsid w:val="009C7A68"/>
    <w:rsid w:val="009C7C08"/>
    <w:rsid w:val="009C7CED"/>
    <w:rsid w:val="009C7F29"/>
    <w:rsid w:val="009D00AF"/>
    <w:rsid w:val="009D03BF"/>
    <w:rsid w:val="009D07D0"/>
    <w:rsid w:val="009D08EE"/>
    <w:rsid w:val="009D0B37"/>
    <w:rsid w:val="009D0D8D"/>
    <w:rsid w:val="009D0FDB"/>
    <w:rsid w:val="009D15A7"/>
    <w:rsid w:val="009D1867"/>
    <w:rsid w:val="009D1AFC"/>
    <w:rsid w:val="009D1B17"/>
    <w:rsid w:val="009D1E80"/>
    <w:rsid w:val="009D1F06"/>
    <w:rsid w:val="009D2135"/>
    <w:rsid w:val="009D2364"/>
    <w:rsid w:val="009D239F"/>
    <w:rsid w:val="009D2531"/>
    <w:rsid w:val="009D27E5"/>
    <w:rsid w:val="009D2A39"/>
    <w:rsid w:val="009D32ED"/>
    <w:rsid w:val="009D3639"/>
    <w:rsid w:val="009D3969"/>
    <w:rsid w:val="009D397C"/>
    <w:rsid w:val="009D39DE"/>
    <w:rsid w:val="009D3B0E"/>
    <w:rsid w:val="009D3BAE"/>
    <w:rsid w:val="009D3D5B"/>
    <w:rsid w:val="009D3F7F"/>
    <w:rsid w:val="009D427C"/>
    <w:rsid w:val="009D42D3"/>
    <w:rsid w:val="009D43AF"/>
    <w:rsid w:val="009D498A"/>
    <w:rsid w:val="009D4A25"/>
    <w:rsid w:val="009D4DEE"/>
    <w:rsid w:val="009D4F10"/>
    <w:rsid w:val="009D517F"/>
    <w:rsid w:val="009D56ED"/>
    <w:rsid w:val="009D56FE"/>
    <w:rsid w:val="009D6020"/>
    <w:rsid w:val="009D6138"/>
    <w:rsid w:val="009D663A"/>
    <w:rsid w:val="009D6700"/>
    <w:rsid w:val="009D67B3"/>
    <w:rsid w:val="009D68AE"/>
    <w:rsid w:val="009D72B8"/>
    <w:rsid w:val="009D748E"/>
    <w:rsid w:val="009D7718"/>
    <w:rsid w:val="009D780B"/>
    <w:rsid w:val="009D7987"/>
    <w:rsid w:val="009D7BDD"/>
    <w:rsid w:val="009D7C56"/>
    <w:rsid w:val="009E0356"/>
    <w:rsid w:val="009E0371"/>
    <w:rsid w:val="009E060F"/>
    <w:rsid w:val="009E07F7"/>
    <w:rsid w:val="009E0EE7"/>
    <w:rsid w:val="009E176B"/>
    <w:rsid w:val="009E1ABD"/>
    <w:rsid w:val="009E1D12"/>
    <w:rsid w:val="009E25B3"/>
    <w:rsid w:val="009E25EE"/>
    <w:rsid w:val="009E264A"/>
    <w:rsid w:val="009E27A1"/>
    <w:rsid w:val="009E298D"/>
    <w:rsid w:val="009E2996"/>
    <w:rsid w:val="009E2CAB"/>
    <w:rsid w:val="009E2D0F"/>
    <w:rsid w:val="009E2D4C"/>
    <w:rsid w:val="009E301E"/>
    <w:rsid w:val="009E310E"/>
    <w:rsid w:val="009E3554"/>
    <w:rsid w:val="009E37C8"/>
    <w:rsid w:val="009E389E"/>
    <w:rsid w:val="009E3D96"/>
    <w:rsid w:val="009E457A"/>
    <w:rsid w:val="009E4872"/>
    <w:rsid w:val="009E55E1"/>
    <w:rsid w:val="009E5637"/>
    <w:rsid w:val="009E5861"/>
    <w:rsid w:val="009E5A6F"/>
    <w:rsid w:val="009E5CCF"/>
    <w:rsid w:val="009E5D4D"/>
    <w:rsid w:val="009E5D7F"/>
    <w:rsid w:val="009E6141"/>
    <w:rsid w:val="009E6509"/>
    <w:rsid w:val="009E6563"/>
    <w:rsid w:val="009E678B"/>
    <w:rsid w:val="009E67F3"/>
    <w:rsid w:val="009E6D71"/>
    <w:rsid w:val="009E6DFF"/>
    <w:rsid w:val="009E6E38"/>
    <w:rsid w:val="009E6EA9"/>
    <w:rsid w:val="009E705D"/>
    <w:rsid w:val="009E79D7"/>
    <w:rsid w:val="009E7DD0"/>
    <w:rsid w:val="009E7DFC"/>
    <w:rsid w:val="009E7EB3"/>
    <w:rsid w:val="009F021C"/>
    <w:rsid w:val="009F07F1"/>
    <w:rsid w:val="009F0C9A"/>
    <w:rsid w:val="009F0F5A"/>
    <w:rsid w:val="009F13F9"/>
    <w:rsid w:val="009F1517"/>
    <w:rsid w:val="009F1B44"/>
    <w:rsid w:val="009F1B9F"/>
    <w:rsid w:val="009F1BB0"/>
    <w:rsid w:val="009F236C"/>
    <w:rsid w:val="009F246B"/>
    <w:rsid w:val="009F2568"/>
    <w:rsid w:val="009F260D"/>
    <w:rsid w:val="009F271A"/>
    <w:rsid w:val="009F2A7A"/>
    <w:rsid w:val="009F2C75"/>
    <w:rsid w:val="009F2F7E"/>
    <w:rsid w:val="009F306C"/>
    <w:rsid w:val="009F3331"/>
    <w:rsid w:val="009F3529"/>
    <w:rsid w:val="009F387A"/>
    <w:rsid w:val="009F39EF"/>
    <w:rsid w:val="009F3B50"/>
    <w:rsid w:val="009F406E"/>
    <w:rsid w:val="009F430B"/>
    <w:rsid w:val="009F4321"/>
    <w:rsid w:val="009F4330"/>
    <w:rsid w:val="009F4370"/>
    <w:rsid w:val="009F43A3"/>
    <w:rsid w:val="009F4637"/>
    <w:rsid w:val="009F4673"/>
    <w:rsid w:val="009F4684"/>
    <w:rsid w:val="009F48AE"/>
    <w:rsid w:val="009F4953"/>
    <w:rsid w:val="009F4A4F"/>
    <w:rsid w:val="009F4C4C"/>
    <w:rsid w:val="009F4D3B"/>
    <w:rsid w:val="009F51D3"/>
    <w:rsid w:val="009F51DC"/>
    <w:rsid w:val="009F5230"/>
    <w:rsid w:val="009F549E"/>
    <w:rsid w:val="009F5517"/>
    <w:rsid w:val="009F57D1"/>
    <w:rsid w:val="009F5805"/>
    <w:rsid w:val="009F58D0"/>
    <w:rsid w:val="009F5F2D"/>
    <w:rsid w:val="009F6391"/>
    <w:rsid w:val="009F6631"/>
    <w:rsid w:val="009F6ABC"/>
    <w:rsid w:val="009F6AE5"/>
    <w:rsid w:val="009F7807"/>
    <w:rsid w:val="009F7B0B"/>
    <w:rsid w:val="009F7BD1"/>
    <w:rsid w:val="009F7D48"/>
    <w:rsid w:val="009F7DFB"/>
    <w:rsid w:val="00A00222"/>
    <w:rsid w:val="00A00552"/>
    <w:rsid w:val="00A005BC"/>
    <w:rsid w:val="00A005DC"/>
    <w:rsid w:val="00A00A03"/>
    <w:rsid w:val="00A00F7E"/>
    <w:rsid w:val="00A010E4"/>
    <w:rsid w:val="00A01384"/>
    <w:rsid w:val="00A0155D"/>
    <w:rsid w:val="00A01705"/>
    <w:rsid w:val="00A019A1"/>
    <w:rsid w:val="00A01C0F"/>
    <w:rsid w:val="00A01C52"/>
    <w:rsid w:val="00A01ECA"/>
    <w:rsid w:val="00A0204E"/>
    <w:rsid w:val="00A02425"/>
    <w:rsid w:val="00A024E4"/>
    <w:rsid w:val="00A0269F"/>
    <w:rsid w:val="00A026F5"/>
    <w:rsid w:val="00A02899"/>
    <w:rsid w:val="00A028D4"/>
    <w:rsid w:val="00A028ED"/>
    <w:rsid w:val="00A02953"/>
    <w:rsid w:val="00A02A87"/>
    <w:rsid w:val="00A02AA3"/>
    <w:rsid w:val="00A02E22"/>
    <w:rsid w:val="00A02E99"/>
    <w:rsid w:val="00A02F42"/>
    <w:rsid w:val="00A03149"/>
    <w:rsid w:val="00A031DD"/>
    <w:rsid w:val="00A032B4"/>
    <w:rsid w:val="00A035F5"/>
    <w:rsid w:val="00A0367B"/>
    <w:rsid w:val="00A0377B"/>
    <w:rsid w:val="00A03938"/>
    <w:rsid w:val="00A03A54"/>
    <w:rsid w:val="00A03F3D"/>
    <w:rsid w:val="00A0430B"/>
    <w:rsid w:val="00A04A16"/>
    <w:rsid w:val="00A04A88"/>
    <w:rsid w:val="00A04B2C"/>
    <w:rsid w:val="00A04B57"/>
    <w:rsid w:val="00A04B5F"/>
    <w:rsid w:val="00A04BA4"/>
    <w:rsid w:val="00A04D98"/>
    <w:rsid w:val="00A0584B"/>
    <w:rsid w:val="00A06046"/>
    <w:rsid w:val="00A063B4"/>
    <w:rsid w:val="00A06468"/>
    <w:rsid w:val="00A06789"/>
    <w:rsid w:val="00A068D1"/>
    <w:rsid w:val="00A06A3B"/>
    <w:rsid w:val="00A06B52"/>
    <w:rsid w:val="00A06F97"/>
    <w:rsid w:val="00A07010"/>
    <w:rsid w:val="00A07316"/>
    <w:rsid w:val="00A0748C"/>
    <w:rsid w:val="00A07699"/>
    <w:rsid w:val="00A077B1"/>
    <w:rsid w:val="00A0786D"/>
    <w:rsid w:val="00A07A66"/>
    <w:rsid w:val="00A07CF5"/>
    <w:rsid w:val="00A07DA4"/>
    <w:rsid w:val="00A07E55"/>
    <w:rsid w:val="00A1004B"/>
    <w:rsid w:val="00A10104"/>
    <w:rsid w:val="00A103E9"/>
    <w:rsid w:val="00A1049D"/>
    <w:rsid w:val="00A104ED"/>
    <w:rsid w:val="00A1055F"/>
    <w:rsid w:val="00A10878"/>
    <w:rsid w:val="00A10999"/>
    <w:rsid w:val="00A10A7F"/>
    <w:rsid w:val="00A10AAD"/>
    <w:rsid w:val="00A10FA4"/>
    <w:rsid w:val="00A1130B"/>
    <w:rsid w:val="00A1136F"/>
    <w:rsid w:val="00A11B35"/>
    <w:rsid w:val="00A11B38"/>
    <w:rsid w:val="00A11D52"/>
    <w:rsid w:val="00A11D76"/>
    <w:rsid w:val="00A11E80"/>
    <w:rsid w:val="00A121D2"/>
    <w:rsid w:val="00A12279"/>
    <w:rsid w:val="00A1238B"/>
    <w:rsid w:val="00A124AC"/>
    <w:rsid w:val="00A1258F"/>
    <w:rsid w:val="00A127CE"/>
    <w:rsid w:val="00A1283B"/>
    <w:rsid w:val="00A128B8"/>
    <w:rsid w:val="00A12B9B"/>
    <w:rsid w:val="00A12E09"/>
    <w:rsid w:val="00A13152"/>
    <w:rsid w:val="00A13356"/>
    <w:rsid w:val="00A1394D"/>
    <w:rsid w:val="00A13986"/>
    <w:rsid w:val="00A13B2C"/>
    <w:rsid w:val="00A13F99"/>
    <w:rsid w:val="00A14013"/>
    <w:rsid w:val="00A14030"/>
    <w:rsid w:val="00A14064"/>
    <w:rsid w:val="00A14531"/>
    <w:rsid w:val="00A146D8"/>
    <w:rsid w:val="00A14855"/>
    <w:rsid w:val="00A14B35"/>
    <w:rsid w:val="00A14F49"/>
    <w:rsid w:val="00A15420"/>
    <w:rsid w:val="00A15742"/>
    <w:rsid w:val="00A1587A"/>
    <w:rsid w:val="00A159C0"/>
    <w:rsid w:val="00A15AC3"/>
    <w:rsid w:val="00A15C66"/>
    <w:rsid w:val="00A16010"/>
    <w:rsid w:val="00A160F5"/>
    <w:rsid w:val="00A16176"/>
    <w:rsid w:val="00A1630C"/>
    <w:rsid w:val="00A16360"/>
    <w:rsid w:val="00A1654D"/>
    <w:rsid w:val="00A169D1"/>
    <w:rsid w:val="00A16B5C"/>
    <w:rsid w:val="00A16BB3"/>
    <w:rsid w:val="00A16BB5"/>
    <w:rsid w:val="00A16C93"/>
    <w:rsid w:val="00A16D7B"/>
    <w:rsid w:val="00A171E8"/>
    <w:rsid w:val="00A171FE"/>
    <w:rsid w:val="00A17598"/>
    <w:rsid w:val="00A175E4"/>
    <w:rsid w:val="00A17BC9"/>
    <w:rsid w:val="00A17F55"/>
    <w:rsid w:val="00A20006"/>
    <w:rsid w:val="00A20011"/>
    <w:rsid w:val="00A202B5"/>
    <w:rsid w:val="00A205E3"/>
    <w:rsid w:val="00A20A29"/>
    <w:rsid w:val="00A20B4C"/>
    <w:rsid w:val="00A20BDA"/>
    <w:rsid w:val="00A20D89"/>
    <w:rsid w:val="00A20D8C"/>
    <w:rsid w:val="00A21126"/>
    <w:rsid w:val="00A21231"/>
    <w:rsid w:val="00A213AB"/>
    <w:rsid w:val="00A213E0"/>
    <w:rsid w:val="00A21663"/>
    <w:rsid w:val="00A216F0"/>
    <w:rsid w:val="00A21B3B"/>
    <w:rsid w:val="00A21BF5"/>
    <w:rsid w:val="00A21D4F"/>
    <w:rsid w:val="00A22072"/>
    <w:rsid w:val="00A2209A"/>
    <w:rsid w:val="00A22273"/>
    <w:rsid w:val="00A22725"/>
    <w:rsid w:val="00A2273D"/>
    <w:rsid w:val="00A229A7"/>
    <w:rsid w:val="00A22D78"/>
    <w:rsid w:val="00A22E6A"/>
    <w:rsid w:val="00A23068"/>
    <w:rsid w:val="00A230CF"/>
    <w:rsid w:val="00A231D2"/>
    <w:rsid w:val="00A232F2"/>
    <w:rsid w:val="00A233EA"/>
    <w:rsid w:val="00A2341F"/>
    <w:rsid w:val="00A235C7"/>
    <w:rsid w:val="00A23605"/>
    <w:rsid w:val="00A236CB"/>
    <w:rsid w:val="00A23A2A"/>
    <w:rsid w:val="00A23BF1"/>
    <w:rsid w:val="00A23CDB"/>
    <w:rsid w:val="00A23CFE"/>
    <w:rsid w:val="00A23E0E"/>
    <w:rsid w:val="00A23FAD"/>
    <w:rsid w:val="00A24062"/>
    <w:rsid w:val="00A2464C"/>
    <w:rsid w:val="00A24CD0"/>
    <w:rsid w:val="00A24EDD"/>
    <w:rsid w:val="00A24EDE"/>
    <w:rsid w:val="00A24F95"/>
    <w:rsid w:val="00A250D5"/>
    <w:rsid w:val="00A25184"/>
    <w:rsid w:val="00A25252"/>
    <w:rsid w:val="00A258E0"/>
    <w:rsid w:val="00A25B69"/>
    <w:rsid w:val="00A260E2"/>
    <w:rsid w:val="00A2615B"/>
    <w:rsid w:val="00A26254"/>
    <w:rsid w:val="00A264D5"/>
    <w:rsid w:val="00A2669D"/>
    <w:rsid w:val="00A26742"/>
    <w:rsid w:val="00A268AD"/>
    <w:rsid w:val="00A26E82"/>
    <w:rsid w:val="00A26F58"/>
    <w:rsid w:val="00A272A5"/>
    <w:rsid w:val="00A27373"/>
    <w:rsid w:val="00A27582"/>
    <w:rsid w:val="00A2765F"/>
    <w:rsid w:val="00A27852"/>
    <w:rsid w:val="00A27D50"/>
    <w:rsid w:val="00A300D7"/>
    <w:rsid w:val="00A3036E"/>
    <w:rsid w:val="00A3038A"/>
    <w:rsid w:val="00A30B58"/>
    <w:rsid w:val="00A30CE5"/>
    <w:rsid w:val="00A30D87"/>
    <w:rsid w:val="00A310D4"/>
    <w:rsid w:val="00A310EB"/>
    <w:rsid w:val="00A3113E"/>
    <w:rsid w:val="00A3189A"/>
    <w:rsid w:val="00A31A7A"/>
    <w:rsid w:val="00A31EB8"/>
    <w:rsid w:val="00A3212D"/>
    <w:rsid w:val="00A32374"/>
    <w:rsid w:val="00A326CB"/>
    <w:rsid w:val="00A329E3"/>
    <w:rsid w:val="00A32CE1"/>
    <w:rsid w:val="00A32E33"/>
    <w:rsid w:val="00A32E87"/>
    <w:rsid w:val="00A32FDA"/>
    <w:rsid w:val="00A336B1"/>
    <w:rsid w:val="00A33717"/>
    <w:rsid w:val="00A3371F"/>
    <w:rsid w:val="00A33B76"/>
    <w:rsid w:val="00A33CF3"/>
    <w:rsid w:val="00A33E96"/>
    <w:rsid w:val="00A33F2F"/>
    <w:rsid w:val="00A340F7"/>
    <w:rsid w:val="00A34161"/>
    <w:rsid w:val="00A34257"/>
    <w:rsid w:val="00A34377"/>
    <w:rsid w:val="00A3461A"/>
    <w:rsid w:val="00A34655"/>
    <w:rsid w:val="00A346D3"/>
    <w:rsid w:val="00A34BE3"/>
    <w:rsid w:val="00A34CB0"/>
    <w:rsid w:val="00A35075"/>
    <w:rsid w:val="00A350C2"/>
    <w:rsid w:val="00A352F8"/>
    <w:rsid w:val="00A35407"/>
    <w:rsid w:val="00A35561"/>
    <w:rsid w:val="00A355CC"/>
    <w:rsid w:val="00A356D6"/>
    <w:rsid w:val="00A357A9"/>
    <w:rsid w:val="00A35B62"/>
    <w:rsid w:val="00A35F89"/>
    <w:rsid w:val="00A3621E"/>
    <w:rsid w:val="00A36365"/>
    <w:rsid w:val="00A36396"/>
    <w:rsid w:val="00A364DF"/>
    <w:rsid w:val="00A364E6"/>
    <w:rsid w:val="00A36B67"/>
    <w:rsid w:val="00A36BA4"/>
    <w:rsid w:val="00A36BF0"/>
    <w:rsid w:val="00A36CC7"/>
    <w:rsid w:val="00A3702C"/>
    <w:rsid w:val="00A37138"/>
    <w:rsid w:val="00A372BD"/>
    <w:rsid w:val="00A37442"/>
    <w:rsid w:val="00A3753C"/>
    <w:rsid w:val="00A375E9"/>
    <w:rsid w:val="00A376E1"/>
    <w:rsid w:val="00A3784C"/>
    <w:rsid w:val="00A37B26"/>
    <w:rsid w:val="00A37D60"/>
    <w:rsid w:val="00A37E15"/>
    <w:rsid w:val="00A37E8E"/>
    <w:rsid w:val="00A37E9B"/>
    <w:rsid w:val="00A37EEE"/>
    <w:rsid w:val="00A37F40"/>
    <w:rsid w:val="00A40989"/>
    <w:rsid w:val="00A40A74"/>
    <w:rsid w:val="00A40C31"/>
    <w:rsid w:val="00A411C7"/>
    <w:rsid w:val="00A4150C"/>
    <w:rsid w:val="00A415D5"/>
    <w:rsid w:val="00A41B76"/>
    <w:rsid w:val="00A41E03"/>
    <w:rsid w:val="00A4278F"/>
    <w:rsid w:val="00A42860"/>
    <w:rsid w:val="00A42C10"/>
    <w:rsid w:val="00A42D99"/>
    <w:rsid w:val="00A4332A"/>
    <w:rsid w:val="00A43373"/>
    <w:rsid w:val="00A43494"/>
    <w:rsid w:val="00A436EE"/>
    <w:rsid w:val="00A43BC1"/>
    <w:rsid w:val="00A43C1E"/>
    <w:rsid w:val="00A43D38"/>
    <w:rsid w:val="00A43EC4"/>
    <w:rsid w:val="00A43F58"/>
    <w:rsid w:val="00A43F69"/>
    <w:rsid w:val="00A442D9"/>
    <w:rsid w:val="00A444AB"/>
    <w:rsid w:val="00A44744"/>
    <w:rsid w:val="00A44F24"/>
    <w:rsid w:val="00A44F50"/>
    <w:rsid w:val="00A45204"/>
    <w:rsid w:val="00A454DC"/>
    <w:rsid w:val="00A4577A"/>
    <w:rsid w:val="00A45842"/>
    <w:rsid w:val="00A458D0"/>
    <w:rsid w:val="00A45A48"/>
    <w:rsid w:val="00A45D14"/>
    <w:rsid w:val="00A4631B"/>
    <w:rsid w:val="00A46425"/>
    <w:rsid w:val="00A466EC"/>
    <w:rsid w:val="00A47099"/>
    <w:rsid w:val="00A47419"/>
    <w:rsid w:val="00A474D3"/>
    <w:rsid w:val="00A477A3"/>
    <w:rsid w:val="00A477B6"/>
    <w:rsid w:val="00A47C28"/>
    <w:rsid w:val="00A500D0"/>
    <w:rsid w:val="00A503A4"/>
    <w:rsid w:val="00A5073C"/>
    <w:rsid w:val="00A50889"/>
    <w:rsid w:val="00A508A2"/>
    <w:rsid w:val="00A50ACF"/>
    <w:rsid w:val="00A50CA1"/>
    <w:rsid w:val="00A50CB0"/>
    <w:rsid w:val="00A50CD4"/>
    <w:rsid w:val="00A5113D"/>
    <w:rsid w:val="00A51230"/>
    <w:rsid w:val="00A513D3"/>
    <w:rsid w:val="00A515B8"/>
    <w:rsid w:val="00A51986"/>
    <w:rsid w:val="00A51B47"/>
    <w:rsid w:val="00A51BC9"/>
    <w:rsid w:val="00A51F23"/>
    <w:rsid w:val="00A51F5A"/>
    <w:rsid w:val="00A5214C"/>
    <w:rsid w:val="00A527C4"/>
    <w:rsid w:val="00A52822"/>
    <w:rsid w:val="00A52EF8"/>
    <w:rsid w:val="00A5382A"/>
    <w:rsid w:val="00A539B4"/>
    <w:rsid w:val="00A53A70"/>
    <w:rsid w:val="00A53B51"/>
    <w:rsid w:val="00A53E4D"/>
    <w:rsid w:val="00A54362"/>
    <w:rsid w:val="00A54621"/>
    <w:rsid w:val="00A54DA3"/>
    <w:rsid w:val="00A54EEF"/>
    <w:rsid w:val="00A5543F"/>
    <w:rsid w:val="00A55513"/>
    <w:rsid w:val="00A55721"/>
    <w:rsid w:val="00A55789"/>
    <w:rsid w:val="00A55883"/>
    <w:rsid w:val="00A55968"/>
    <w:rsid w:val="00A560EE"/>
    <w:rsid w:val="00A561E8"/>
    <w:rsid w:val="00A562D4"/>
    <w:rsid w:val="00A566CE"/>
    <w:rsid w:val="00A56AFF"/>
    <w:rsid w:val="00A56D53"/>
    <w:rsid w:val="00A56DD9"/>
    <w:rsid w:val="00A56E13"/>
    <w:rsid w:val="00A57C06"/>
    <w:rsid w:val="00A6002D"/>
    <w:rsid w:val="00A60070"/>
    <w:rsid w:val="00A605BD"/>
    <w:rsid w:val="00A608E8"/>
    <w:rsid w:val="00A60B3B"/>
    <w:rsid w:val="00A60B46"/>
    <w:rsid w:val="00A60BB0"/>
    <w:rsid w:val="00A60BFF"/>
    <w:rsid w:val="00A60C26"/>
    <w:rsid w:val="00A60EDA"/>
    <w:rsid w:val="00A60F32"/>
    <w:rsid w:val="00A6103F"/>
    <w:rsid w:val="00A612B0"/>
    <w:rsid w:val="00A612FA"/>
    <w:rsid w:val="00A6142D"/>
    <w:rsid w:val="00A61552"/>
    <w:rsid w:val="00A61B30"/>
    <w:rsid w:val="00A623CA"/>
    <w:rsid w:val="00A62626"/>
    <w:rsid w:val="00A62936"/>
    <w:rsid w:val="00A62A3A"/>
    <w:rsid w:val="00A62CC2"/>
    <w:rsid w:val="00A62F81"/>
    <w:rsid w:val="00A62FD2"/>
    <w:rsid w:val="00A63165"/>
    <w:rsid w:val="00A633F8"/>
    <w:rsid w:val="00A63474"/>
    <w:rsid w:val="00A63788"/>
    <w:rsid w:val="00A63BED"/>
    <w:rsid w:val="00A642D7"/>
    <w:rsid w:val="00A6444F"/>
    <w:rsid w:val="00A644C5"/>
    <w:rsid w:val="00A647CC"/>
    <w:rsid w:val="00A648B6"/>
    <w:rsid w:val="00A64B3C"/>
    <w:rsid w:val="00A64F51"/>
    <w:rsid w:val="00A651B3"/>
    <w:rsid w:val="00A6534B"/>
    <w:rsid w:val="00A656CD"/>
    <w:rsid w:val="00A65915"/>
    <w:rsid w:val="00A65C6B"/>
    <w:rsid w:val="00A65D1A"/>
    <w:rsid w:val="00A65F96"/>
    <w:rsid w:val="00A66069"/>
    <w:rsid w:val="00A6618B"/>
    <w:rsid w:val="00A66445"/>
    <w:rsid w:val="00A66804"/>
    <w:rsid w:val="00A66843"/>
    <w:rsid w:val="00A66A4B"/>
    <w:rsid w:val="00A67156"/>
    <w:rsid w:val="00A671E1"/>
    <w:rsid w:val="00A67878"/>
    <w:rsid w:val="00A67A23"/>
    <w:rsid w:val="00A67B87"/>
    <w:rsid w:val="00A67D3D"/>
    <w:rsid w:val="00A70285"/>
    <w:rsid w:val="00A7068F"/>
    <w:rsid w:val="00A70E02"/>
    <w:rsid w:val="00A70FBC"/>
    <w:rsid w:val="00A7117D"/>
    <w:rsid w:val="00A716F7"/>
    <w:rsid w:val="00A71739"/>
    <w:rsid w:val="00A718B1"/>
    <w:rsid w:val="00A719E1"/>
    <w:rsid w:val="00A726C6"/>
    <w:rsid w:val="00A72B04"/>
    <w:rsid w:val="00A72D17"/>
    <w:rsid w:val="00A72EBF"/>
    <w:rsid w:val="00A737AE"/>
    <w:rsid w:val="00A737CB"/>
    <w:rsid w:val="00A73840"/>
    <w:rsid w:val="00A7395A"/>
    <w:rsid w:val="00A73972"/>
    <w:rsid w:val="00A73DC1"/>
    <w:rsid w:val="00A740AF"/>
    <w:rsid w:val="00A7429F"/>
    <w:rsid w:val="00A744A3"/>
    <w:rsid w:val="00A746B5"/>
    <w:rsid w:val="00A74A08"/>
    <w:rsid w:val="00A74BAF"/>
    <w:rsid w:val="00A74C8C"/>
    <w:rsid w:val="00A7517A"/>
    <w:rsid w:val="00A75524"/>
    <w:rsid w:val="00A7553A"/>
    <w:rsid w:val="00A755A4"/>
    <w:rsid w:val="00A75678"/>
    <w:rsid w:val="00A75B59"/>
    <w:rsid w:val="00A75C81"/>
    <w:rsid w:val="00A7629F"/>
    <w:rsid w:val="00A764D8"/>
    <w:rsid w:val="00A76700"/>
    <w:rsid w:val="00A76713"/>
    <w:rsid w:val="00A76ED1"/>
    <w:rsid w:val="00A7701A"/>
    <w:rsid w:val="00A773C5"/>
    <w:rsid w:val="00A77761"/>
    <w:rsid w:val="00A77A1D"/>
    <w:rsid w:val="00A77E2C"/>
    <w:rsid w:val="00A77EE7"/>
    <w:rsid w:val="00A803AF"/>
    <w:rsid w:val="00A80447"/>
    <w:rsid w:val="00A80456"/>
    <w:rsid w:val="00A809C8"/>
    <w:rsid w:val="00A80B20"/>
    <w:rsid w:val="00A80B9B"/>
    <w:rsid w:val="00A80C05"/>
    <w:rsid w:val="00A8100B"/>
    <w:rsid w:val="00A8106B"/>
    <w:rsid w:val="00A811BC"/>
    <w:rsid w:val="00A8173C"/>
    <w:rsid w:val="00A817D8"/>
    <w:rsid w:val="00A818BF"/>
    <w:rsid w:val="00A81C3E"/>
    <w:rsid w:val="00A81F7B"/>
    <w:rsid w:val="00A82039"/>
    <w:rsid w:val="00A8216B"/>
    <w:rsid w:val="00A821DD"/>
    <w:rsid w:val="00A826D8"/>
    <w:rsid w:val="00A82709"/>
    <w:rsid w:val="00A828CB"/>
    <w:rsid w:val="00A828D2"/>
    <w:rsid w:val="00A82E05"/>
    <w:rsid w:val="00A82F95"/>
    <w:rsid w:val="00A82FDC"/>
    <w:rsid w:val="00A830CF"/>
    <w:rsid w:val="00A831C5"/>
    <w:rsid w:val="00A831ED"/>
    <w:rsid w:val="00A83241"/>
    <w:rsid w:val="00A834E6"/>
    <w:rsid w:val="00A8357F"/>
    <w:rsid w:val="00A835B7"/>
    <w:rsid w:val="00A83648"/>
    <w:rsid w:val="00A83983"/>
    <w:rsid w:val="00A83B16"/>
    <w:rsid w:val="00A83CB8"/>
    <w:rsid w:val="00A83CC5"/>
    <w:rsid w:val="00A8408A"/>
    <w:rsid w:val="00A843C3"/>
    <w:rsid w:val="00A84707"/>
    <w:rsid w:val="00A847F5"/>
    <w:rsid w:val="00A84F8B"/>
    <w:rsid w:val="00A852F5"/>
    <w:rsid w:val="00A8562C"/>
    <w:rsid w:val="00A85A4E"/>
    <w:rsid w:val="00A85F4A"/>
    <w:rsid w:val="00A86448"/>
    <w:rsid w:val="00A8645C"/>
    <w:rsid w:val="00A864E4"/>
    <w:rsid w:val="00A86874"/>
    <w:rsid w:val="00A869A5"/>
    <w:rsid w:val="00A86BFB"/>
    <w:rsid w:val="00A86FDE"/>
    <w:rsid w:val="00A87096"/>
    <w:rsid w:val="00A87DA4"/>
    <w:rsid w:val="00A900CC"/>
    <w:rsid w:val="00A901B2"/>
    <w:rsid w:val="00A90496"/>
    <w:rsid w:val="00A909B8"/>
    <w:rsid w:val="00A90B66"/>
    <w:rsid w:val="00A90D97"/>
    <w:rsid w:val="00A90F8A"/>
    <w:rsid w:val="00A91037"/>
    <w:rsid w:val="00A9136B"/>
    <w:rsid w:val="00A91512"/>
    <w:rsid w:val="00A9152D"/>
    <w:rsid w:val="00A91968"/>
    <w:rsid w:val="00A919DD"/>
    <w:rsid w:val="00A91CF8"/>
    <w:rsid w:val="00A92671"/>
    <w:rsid w:val="00A92AC4"/>
    <w:rsid w:val="00A92D2A"/>
    <w:rsid w:val="00A92F58"/>
    <w:rsid w:val="00A93059"/>
    <w:rsid w:val="00A930C1"/>
    <w:rsid w:val="00A930C6"/>
    <w:rsid w:val="00A93104"/>
    <w:rsid w:val="00A93360"/>
    <w:rsid w:val="00A9336E"/>
    <w:rsid w:val="00A9388A"/>
    <w:rsid w:val="00A939C1"/>
    <w:rsid w:val="00A93C43"/>
    <w:rsid w:val="00A93D50"/>
    <w:rsid w:val="00A93D68"/>
    <w:rsid w:val="00A94275"/>
    <w:rsid w:val="00A9435C"/>
    <w:rsid w:val="00A943F1"/>
    <w:rsid w:val="00A9442B"/>
    <w:rsid w:val="00A94505"/>
    <w:rsid w:val="00A9495C"/>
    <w:rsid w:val="00A94E35"/>
    <w:rsid w:val="00A94E8B"/>
    <w:rsid w:val="00A94F24"/>
    <w:rsid w:val="00A94FF0"/>
    <w:rsid w:val="00A95123"/>
    <w:rsid w:val="00A957C5"/>
    <w:rsid w:val="00A95912"/>
    <w:rsid w:val="00A95A7B"/>
    <w:rsid w:val="00A95C93"/>
    <w:rsid w:val="00A96109"/>
    <w:rsid w:val="00A9630F"/>
    <w:rsid w:val="00A96334"/>
    <w:rsid w:val="00A96370"/>
    <w:rsid w:val="00A96602"/>
    <w:rsid w:val="00A968EE"/>
    <w:rsid w:val="00A96C54"/>
    <w:rsid w:val="00A96E49"/>
    <w:rsid w:val="00A970EB"/>
    <w:rsid w:val="00A97243"/>
    <w:rsid w:val="00A973BB"/>
    <w:rsid w:val="00A97662"/>
    <w:rsid w:val="00A97BD8"/>
    <w:rsid w:val="00A97E40"/>
    <w:rsid w:val="00A97F21"/>
    <w:rsid w:val="00AA017A"/>
    <w:rsid w:val="00AA0306"/>
    <w:rsid w:val="00AA04FC"/>
    <w:rsid w:val="00AA0556"/>
    <w:rsid w:val="00AA0B29"/>
    <w:rsid w:val="00AA0E64"/>
    <w:rsid w:val="00AA0EA4"/>
    <w:rsid w:val="00AA111E"/>
    <w:rsid w:val="00AA125A"/>
    <w:rsid w:val="00AA130F"/>
    <w:rsid w:val="00AA16FB"/>
    <w:rsid w:val="00AA197B"/>
    <w:rsid w:val="00AA1C51"/>
    <w:rsid w:val="00AA223F"/>
    <w:rsid w:val="00AA2456"/>
    <w:rsid w:val="00AA25B5"/>
    <w:rsid w:val="00AA267A"/>
    <w:rsid w:val="00AA29A9"/>
    <w:rsid w:val="00AA29DA"/>
    <w:rsid w:val="00AA2A79"/>
    <w:rsid w:val="00AA2CE4"/>
    <w:rsid w:val="00AA2E68"/>
    <w:rsid w:val="00AA305D"/>
    <w:rsid w:val="00AA313A"/>
    <w:rsid w:val="00AA3239"/>
    <w:rsid w:val="00AA34B5"/>
    <w:rsid w:val="00AA39ED"/>
    <w:rsid w:val="00AA3A16"/>
    <w:rsid w:val="00AA3A43"/>
    <w:rsid w:val="00AA3F98"/>
    <w:rsid w:val="00AA3F9D"/>
    <w:rsid w:val="00AA41D9"/>
    <w:rsid w:val="00AA4356"/>
    <w:rsid w:val="00AA43FE"/>
    <w:rsid w:val="00AA4435"/>
    <w:rsid w:val="00AA4626"/>
    <w:rsid w:val="00AA4939"/>
    <w:rsid w:val="00AA5041"/>
    <w:rsid w:val="00AA53DE"/>
    <w:rsid w:val="00AA54C9"/>
    <w:rsid w:val="00AA57BE"/>
    <w:rsid w:val="00AA5995"/>
    <w:rsid w:val="00AA59F7"/>
    <w:rsid w:val="00AA5A11"/>
    <w:rsid w:val="00AA5ACA"/>
    <w:rsid w:val="00AA6F6A"/>
    <w:rsid w:val="00AA72D0"/>
    <w:rsid w:val="00AA749E"/>
    <w:rsid w:val="00AA74E8"/>
    <w:rsid w:val="00AA76CC"/>
    <w:rsid w:val="00AA7854"/>
    <w:rsid w:val="00AA7AF6"/>
    <w:rsid w:val="00AA7BC6"/>
    <w:rsid w:val="00AA7CE0"/>
    <w:rsid w:val="00AA7E86"/>
    <w:rsid w:val="00AB0021"/>
    <w:rsid w:val="00AB009B"/>
    <w:rsid w:val="00AB0656"/>
    <w:rsid w:val="00AB096E"/>
    <w:rsid w:val="00AB0BAB"/>
    <w:rsid w:val="00AB0CF3"/>
    <w:rsid w:val="00AB11C5"/>
    <w:rsid w:val="00AB177D"/>
    <w:rsid w:val="00AB1B70"/>
    <w:rsid w:val="00AB21A2"/>
    <w:rsid w:val="00AB239C"/>
    <w:rsid w:val="00AB24B7"/>
    <w:rsid w:val="00AB256E"/>
    <w:rsid w:val="00AB2A37"/>
    <w:rsid w:val="00AB2AB3"/>
    <w:rsid w:val="00AB2CAA"/>
    <w:rsid w:val="00AB2E45"/>
    <w:rsid w:val="00AB2F5D"/>
    <w:rsid w:val="00AB2FC1"/>
    <w:rsid w:val="00AB3301"/>
    <w:rsid w:val="00AB37D4"/>
    <w:rsid w:val="00AB39F6"/>
    <w:rsid w:val="00AB3AD1"/>
    <w:rsid w:val="00AB3AE8"/>
    <w:rsid w:val="00AB3DEA"/>
    <w:rsid w:val="00AB4199"/>
    <w:rsid w:val="00AB41B4"/>
    <w:rsid w:val="00AB46AF"/>
    <w:rsid w:val="00AB4913"/>
    <w:rsid w:val="00AB49E6"/>
    <w:rsid w:val="00AB4C89"/>
    <w:rsid w:val="00AB4F9A"/>
    <w:rsid w:val="00AB5192"/>
    <w:rsid w:val="00AB5203"/>
    <w:rsid w:val="00AB53F7"/>
    <w:rsid w:val="00AB5499"/>
    <w:rsid w:val="00AB5F9A"/>
    <w:rsid w:val="00AB5FEA"/>
    <w:rsid w:val="00AB6052"/>
    <w:rsid w:val="00AB61C1"/>
    <w:rsid w:val="00AB6496"/>
    <w:rsid w:val="00AB67DF"/>
    <w:rsid w:val="00AB6B01"/>
    <w:rsid w:val="00AB6CEE"/>
    <w:rsid w:val="00AB6CF5"/>
    <w:rsid w:val="00AB6EDD"/>
    <w:rsid w:val="00AB7608"/>
    <w:rsid w:val="00AB792C"/>
    <w:rsid w:val="00AB7B9D"/>
    <w:rsid w:val="00AB7BC9"/>
    <w:rsid w:val="00AB7CA9"/>
    <w:rsid w:val="00AC044A"/>
    <w:rsid w:val="00AC04E6"/>
    <w:rsid w:val="00AC0A20"/>
    <w:rsid w:val="00AC0D17"/>
    <w:rsid w:val="00AC0F4D"/>
    <w:rsid w:val="00AC1261"/>
    <w:rsid w:val="00AC132D"/>
    <w:rsid w:val="00AC13D3"/>
    <w:rsid w:val="00AC156C"/>
    <w:rsid w:val="00AC1997"/>
    <w:rsid w:val="00AC199B"/>
    <w:rsid w:val="00AC1E10"/>
    <w:rsid w:val="00AC2163"/>
    <w:rsid w:val="00AC241A"/>
    <w:rsid w:val="00AC2505"/>
    <w:rsid w:val="00AC254E"/>
    <w:rsid w:val="00AC26AA"/>
    <w:rsid w:val="00AC26F9"/>
    <w:rsid w:val="00AC2738"/>
    <w:rsid w:val="00AC2AF5"/>
    <w:rsid w:val="00AC2C9F"/>
    <w:rsid w:val="00AC2DB7"/>
    <w:rsid w:val="00AC2FCA"/>
    <w:rsid w:val="00AC3365"/>
    <w:rsid w:val="00AC369A"/>
    <w:rsid w:val="00AC3ECB"/>
    <w:rsid w:val="00AC3FEE"/>
    <w:rsid w:val="00AC417E"/>
    <w:rsid w:val="00AC4503"/>
    <w:rsid w:val="00AC4547"/>
    <w:rsid w:val="00AC4663"/>
    <w:rsid w:val="00AC4817"/>
    <w:rsid w:val="00AC4853"/>
    <w:rsid w:val="00AC4CF3"/>
    <w:rsid w:val="00AC51C9"/>
    <w:rsid w:val="00AC5424"/>
    <w:rsid w:val="00AC5666"/>
    <w:rsid w:val="00AC5681"/>
    <w:rsid w:val="00AC5873"/>
    <w:rsid w:val="00AC5E01"/>
    <w:rsid w:val="00AC5F53"/>
    <w:rsid w:val="00AC5F99"/>
    <w:rsid w:val="00AC623C"/>
    <w:rsid w:val="00AC6265"/>
    <w:rsid w:val="00AC6B5C"/>
    <w:rsid w:val="00AC6D05"/>
    <w:rsid w:val="00AC6D67"/>
    <w:rsid w:val="00AC735A"/>
    <w:rsid w:val="00AC782F"/>
    <w:rsid w:val="00AC7A9B"/>
    <w:rsid w:val="00AC7EA9"/>
    <w:rsid w:val="00AC7FA3"/>
    <w:rsid w:val="00AD0156"/>
    <w:rsid w:val="00AD0420"/>
    <w:rsid w:val="00AD06B5"/>
    <w:rsid w:val="00AD08F3"/>
    <w:rsid w:val="00AD0C8F"/>
    <w:rsid w:val="00AD0E85"/>
    <w:rsid w:val="00AD137E"/>
    <w:rsid w:val="00AD15D8"/>
    <w:rsid w:val="00AD17C3"/>
    <w:rsid w:val="00AD1877"/>
    <w:rsid w:val="00AD1885"/>
    <w:rsid w:val="00AD1DBF"/>
    <w:rsid w:val="00AD1FF9"/>
    <w:rsid w:val="00AD242A"/>
    <w:rsid w:val="00AD2456"/>
    <w:rsid w:val="00AD25E3"/>
    <w:rsid w:val="00AD2CE1"/>
    <w:rsid w:val="00AD3040"/>
    <w:rsid w:val="00AD3125"/>
    <w:rsid w:val="00AD3959"/>
    <w:rsid w:val="00AD39E9"/>
    <w:rsid w:val="00AD3A06"/>
    <w:rsid w:val="00AD3C4F"/>
    <w:rsid w:val="00AD429F"/>
    <w:rsid w:val="00AD454B"/>
    <w:rsid w:val="00AD4C72"/>
    <w:rsid w:val="00AD4D58"/>
    <w:rsid w:val="00AD4E63"/>
    <w:rsid w:val="00AD50D9"/>
    <w:rsid w:val="00AD56E5"/>
    <w:rsid w:val="00AD5739"/>
    <w:rsid w:val="00AD5BEA"/>
    <w:rsid w:val="00AD5D70"/>
    <w:rsid w:val="00AD5E03"/>
    <w:rsid w:val="00AD603E"/>
    <w:rsid w:val="00AD6595"/>
    <w:rsid w:val="00AD6692"/>
    <w:rsid w:val="00AD689E"/>
    <w:rsid w:val="00AD6ABC"/>
    <w:rsid w:val="00AD6BBD"/>
    <w:rsid w:val="00AD6C6B"/>
    <w:rsid w:val="00AD6DE3"/>
    <w:rsid w:val="00AD6FE0"/>
    <w:rsid w:val="00AD7054"/>
    <w:rsid w:val="00AD72D5"/>
    <w:rsid w:val="00AD73C2"/>
    <w:rsid w:val="00AD7ADA"/>
    <w:rsid w:val="00AD7D19"/>
    <w:rsid w:val="00AD7EF3"/>
    <w:rsid w:val="00AD7F02"/>
    <w:rsid w:val="00AD7F57"/>
    <w:rsid w:val="00AE0316"/>
    <w:rsid w:val="00AE086C"/>
    <w:rsid w:val="00AE087D"/>
    <w:rsid w:val="00AE0D35"/>
    <w:rsid w:val="00AE0E27"/>
    <w:rsid w:val="00AE118F"/>
    <w:rsid w:val="00AE1242"/>
    <w:rsid w:val="00AE1536"/>
    <w:rsid w:val="00AE163A"/>
    <w:rsid w:val="00AE1B61"/>
    <w:rsid w:val="00AE1C2B"/>
    <w:rsid w:val="00AE1C39"/>
    <w:rsid w:val="00AE1D30"/>
    <w:rsid w:val="00AE2099"/>
    <w:rsid w:val="00AE2297"/>
    <w:rsid w:val="00AE249F"/>
    <w:rsid w:val="00AE2BB2"/>
    <w:rsid w:val="00AE2C8B"/>
    <w:rsid w:val="00AE2DB4"/>
    <w:rsid w:val="00AE349D"/>
    <w:rsid w:val="00AE3613"/>
    <w:rsid w:val="00AE39A8"/>
    <w:rsid w:val="00AE39D1"/>
    <w:rsid w:val="00AE3C63"/>
    <w:rsid w:val="00AE3DBF"/>
    <w:rsid w:val="00AE3E9B"/>
    <w:rsid w:val="00AE48F1"/>
    <w:rsid w:val="00AE4C4E"/>
    <w:rsid w:val="00AE4D0F"/>
    <w:rsid w:val="00AE535B"/>
    <w:rsid w:val="00AE5475"/>
    <w:rsid w:val="00AE55DB"/>
    <w:rsid w:val="00AE5621"/>
    <w:rsid w:val="00AE58A7"/>
    <w:rsid w:val="00AE5920"/>
    <w:rsid w:val="00AE5AA9"/>
    <w:rsid w:val="00AE5BDE"/>
    <w:rsid w:val="00AE5D8E"/>
    <w:rsid w:val="00AE6138"/>
    <w:rsid w:val="00AE650C"/>
    <w:rsid w:val="00AE66B0"/>
    <w:rsid w:val="00AE6799"/>
    <w:rsid w:val="00AE6C78"/>
    <w:rsid w:val="00AE7474"/>
    <w:rsid w:val="00AE75CA"/>
    <w:rsid w:val="00AE76AB"/>
    <w:rsid w:val="00AE7727"/>
    <w:rsid w:val="00AE7779"/>
    <w:rsid w:val="00AE793A"/>
    <w:rsid w:val="00AE7B47"/>
    <w:rsid w:val="00AE7D2C"/>
    <w:rsid w:val="00AE7FE4"/>
    <w:rsid w:val="00AF009E"/>
    <w:rsid w:val="00AF02AA"/>
    <w:rsid w:val="00AF02FE"/>
    <w:rsid w:val="00AF043F"/>
    <w:rsid w:val="00AF0517"/>
    <w:rsid w:val="00AF09DE"/>
    <w:rsid w:val="00AF0A98"/>
    <w:rsid w:val="00AF0C57"/>
    <w:rsid w:val="00AF0F39"/>
    <w:rsid w:val="00AF1029"/>
    <w:rsid w:val="00AF1208"/>
    <w:rsid w:val="00AF1385"/>
    <w:rsid w:val="00AF1449"/>
    <w:rsid w:val="00AF1882"/>
    <w:rsid w:val="00AF196B"/>
    <w:rsid w:val="00AF1A45"/>
    <w:rsid w:val="00AF1AFF"/>
    <w:rsid w:val="00AF1BA5"/>
    <w:rsid w:val="00AF1BF2"/>
    <w:rsid w:val="00AF208C"/>
    <w:rsid w:val="00AF2456"/>
    <w:rsid w:val="00AF2464"/>
    <w:rsid w:val="00AF2752"/>
    <w:rsid w:val="00AF282D"/>
    <w:rsid w:val="00AF2B53"/>
    <w:rsid w:val="00AF2BD4"/>
    <w:rsid w:val="00AF2C04"/>
    <w:rsid w:val="00AF2E1C"/>
    <w:rsid w:val="00AF3041"/>
    <w:rsid w:val="00AF3352"/>
    <w:rsid w:val="00AF34AA"/>
    <w:rsid w:val="00AF383B"/>
    <w:rsid w:val="00AF3B03"/>
    <w:rsid w:val="00AF3D7C"/>
    <w:rsid w:val="00AF3F94"/>
    <w:rsid w:val="00AF41EE"/>
    <w:rsid w:val="00AF4321"/>
    <w:rsid w:val="00AF44B4"/>
    <w:rsid w:val="00AF46CC"/>
    <w:rsid w:val="00AF4935"/>
    <w:rsid w:val="00AF4AFD"/>
    <w:rsid w:val="00AF4D81"/>
    <w:rsid w:val="00AF4E14"/>
    <w:rsid w:val="00AF4EBD"/>
    <w:rsid w:val="00AF4F03"/>
    <w:rsid w:val="00AF4F3B"/>
    <w:rsid w:val="00AF4F56"/>
    <w:rsid w:val="00AF502A"/>
    <w:rsid w:val="00AF50F5"/>
    <w:rsid w:val="00AF5103"/>
    <w:rsid w:val="00AF54D8"/>
    <w:rsid w:val="00AF5568"/>
    <w:rsid w:val="00AF5664"/>
    <w:rsid w:val="00AF567C"/>
    <w:rsid w:val="00AF56A9"/>
    <w:rsid w:val="00AF5820"/>
    <w:rsid w:val="00AF58D7"/>
    <w:rsid w:val="00AF5AF5"/>
    <w:rsid w:val="00AF5FD7"/>
    <w:rsid w:val="00AF5FFF"/>
    <w:rsid w:val="00AF6513"/>
    <w:rsid w:val="00AF6659"/>
    <w:rsid w:val="00AF6749"/>
    <w:rsid w:val="00AF6786"/>
    <w:rsid w:val="00AF67D5"/>
    <w:rsid w:val="00AF6C16"/>
    <w:rsid w:val="00AF6C27"/>
    <w:rsid w:val="00AF6C40"/>
    <w:rsid w:val="00AF6C98"/>
    <w:rsid w:val="00AF6D97"/>
    <w:rsid w:val="00AF6F16"/>
    <w:rsid w:val="00AF793B"/>
    <w:rsid w:val="00AF7AA1"/>
    <w:rsid w:val="00AF7E34"/>
    <w:rsid w:val="00B002D6"/>
    <w:rsid w:val="00B005F1"/>
    <w:rsid w:val="00B0082A"/>
    <w:rsid w:val="00B0089A"/>
    <w:rsid w:val="00B009EA"/>
    <w:rsid w:val="00B00AFC"/>
    <w:rsid w:val="00B00DF9"/>
    <w:rsid w:val="00B00DFD"/>
    <w:rsid w:val="00B00F80"/>
    <w:rsid w:val="00B0110A"/>
    <w:rsid w:val="00B014C0"/>
    <w:rsid w:val="00B0192B"/>
    <w:rsid w:val="00B01C89"/>
    <w:rsid w:val="00B01F03"/>
    <w:rsid w:val="00B0204E"/>
    <w:rsid w:val="00B020CF"/>
    <w:rsid w:val="00B0210B"/>
    <w:rsid w:val="00B023DF"/>
    <w:rsid w:val="00B0241D"/>
    <w:rsid w:val="00B02549"/>
    <w:rsid w:val="00B025B8"/>
    <w:rsid w:val="00B02603"/>
    <w:rsid w:val="00B02686"/>
    <w:rsid w:val="00B02A20"/>
    <w:rsid w:val="00B02B2C"/>
    <w:rsid w:val="00B02B3A"/>
    <w:rsid w:val="00B02B63"/>
    <w:rsid w:val="00B02CC0"/>
    <w:rsid w:val="00B02DC8"/>
    <w:rsid w:val="00B02EDE"/>
    <w:rsid w:val="00B030D4"/>
    <w:rsid w:val="00B034B1"/>
    <w:rsid w:val="00B034D4"/>
    <w:rsid w:val="00B036FD"/>
    <w:rsid w:val="00B0372F"/>
    <w:rsid w:val="00B03857"/>
    <w:rsid w:val="00B03A7A"/>
    <w:rsid w:val="00B04295"/>
    <w:rsid w:val="00B04333"/>
    <w:rsid w:val="00B04554"/>
    <w:rsid w:val="00B04BA2"/>
    <w:rsid w:val="00B04D32"/>
    <w:rsid w:val="00B04DAC"/>
    <w:rsid w:val="00B04EF7"/>
    <w:rsid w:val="00B04FAF"/>
    <w:rsid w:val="00B05036"/>
    <w:rsid w:val="00B0548C"/>
    <w:rsid w:val="00B058E7"/>
    <w:rsid w:val="00B05BC8"/>
    <w:rsid w:val="00B05C5D"/>
    <w:rsid w:val="00B05D12"/>
    <w:rsid w:val="00B0613F"/>
    <w:rsid w:val="00B0670F"/>
    <w:rsid w:val="00B06DB7"/>
    <w:rsid w:val="00B06DFD"/>
    <w:rsid w:val="00B06E9F"/>
    <w:rsid w:val="00B07082"/>
    <w:rsid w:val="00B07178"/>
    <w:rsid w:val="00B07266"/>
    <w:rsid w:val="00B07628"/>
    <w:rsid w:val="00B077EA"/>
    <w:rsid w:val="00B07861"/>
    <w:rsid w:val="00B07BE2"/>
    <w:rsid w:val="00B07C45"/>
    <w:rsid w:val="00B07C8E"/>
    <w:rsid w:val="00B07EEF"/>
    <w:rsid w:val="00B07F33"/>
    <w:rsid w:val="00B1009E"/>
    <w:rsid w:val="00B100D4"/>
    <w:rsid w:val="00B101A5"/>
    <w:rsid w:val="00B101CC"/>
    <w:rsid w:val="00B10228"/>
    <w:rsid w:val="00B1030C"/>
    <w:rsid w:val="00B1043A"/>
    <w:rsid w:val="00B10476"/>
    <w:rsid w:val="00B1047D"/>
    <w:rsid w:val="00B104DC"/>
    <w:rsid w:val="00B10A60"/>
    <w:rsid w:val="00B10BE3"/>
    <w:rsid w:val="00B10D8A"/>
    <w:rsid w:val="00B11148"/>
    <w:rsid w:val="00B112CD"/>
    <w:rsid w:val="00B1140C"/>
    <w:rsid w:val="00B1167F"/>
    <w:rsid w:val="00B117BD"/>
    <w:rsid w:val="00B118CA"/>
    <w:rsid w:val="00B118EE"/>
    <w:rsid w:val="00B11F1D"/>
    <w:rsid w:val="00B11FF6"/>
    <w:rsid w:val="00B12118"/>
    <w:rsid w:val="00B1215E"/>
    <w:rsid w:val="00B12334"/>
    <w:rsid w:val="00B12356"/>
    <w:rsid w:val="00B1245F"/>
    <w:rsid w:val="00B1254B"/>
    <w:rsid w:val="00B1282C"/>
    <w:rsid w:val="00B12855"/>
    <w:rsid w:val="00B1288E"/>
    <w:rsid w:val="00B1290B"/>
    <w:rsid w:val="00B12AFC"/>
    <w:rsid w:val="00B12BE4"/>
    <w:rsid w:val="00B12D69"/>
    <w:rsid w:val="00B12F2C"/>
    <w:rsid w:val="00B1317B"/>
    <w:rsid w:val="00B133C4"/>
    <w:rsid w:val="00B133E7"/>
    <w:rsid w:val="00B135A6"/>
    <w:rsid w:val="00B136A1"/>
    <w:rsid w:val="00B136B2"/>
    <w:rsid w:val="00B13880"/>
    <w:rsid w:val="00B13A67"/>
    <w:rsid w:val="00B13F0F"/>
    <w:rsid w:val="00B141FA"/>
    <w:rsid w:val="00B1468E"/>
    <w:rsid w:val="00B147F2"/>
    <w:rsid w:val="00B14938"/>
    <w:rsid w:val="00B149E4"/>
    <w:rsid w:val="00B14A6C"/>
    <w:rsid w:val="00B15026"/>
    <w:rsid w:val="00B1534C"/>
    <w:rsid w:val="00B15576"/>
    <w:rsid w:val="00B155D2"/>
    <w:rsid w:val="00B15608"/>
    <w:rsid w:val="00B157D7"/>
    <w:rsid w:val="00B1580D"/>
    <w:rsid w:val="00B158F0"/>
    <w:rsid w:val="00B15A7F"/>
    <w:rsid w:val="00B16070"/>
    <w:rsid w:val="00B16638"/>
    <w:rsid w:val="00B16916"/>
    <w:rsid w:val="00B16B38"/>
    <w:rsid w:val="00B16B3E"/>
    <w:rsid w:val="00B16DF7"/>
    <w:rsid w:val="00B16F3E"/>
    <w:rsid w:val="00B16F56"/>
    <w:rsid w:val="00B170A6"/>
    <w:rsid w:val="00B1737D"/>
    <w:rsid w:val="00B17481"/>
    <w:rsid w:val="00B1795A"/>
    <w:rsid w:val="00B17A35"/>
    <w:rsid w:val="00B17DAA"/>
    <w:rsid w:val="00B17F6A"/>
    <w:rsid w:val="00B17F6D"/>
    <w:rsid w:val="00B2013E"/>
    <w:rsid w:val="00B20382"/>
    <w:rsid w:val="00B20738"/>
    <w:rsid w:val="00B20CD1"/>
    <w:rsid w:val="00B20D97"/>
    <w:rsid w:val="00B20ED5"/>
    <w:rsid w:val="00B20F3A"/>
    <w:rsid w:val="00B20F9B"/>
    <w:rsid w:val="00B2102A"/>
    <w:rsid w:val="00B2148D"/>
    <w:rsid w:val="00B217FA"/>
    <w:rsid w:val="00B21F83"/>
    <w:rsid w:val="00B22038"/>
    <w:rsid w:val="00B220FD"/>
    <w:rsid w:val="00B2213A"/>
    <w:rsid w:val="00B2274C"/>
    <w:rsid w:val="00B228C9"/>
    <w:rsid w:val="00B2296C"/>
    <w:rsid w:val="00B22A51"/>
    <w:rsid w:val="00B2317D"/>
    <w:rsid w:val="00B23347"/>
    <w:rsid w:val="00B2338F"/>
    <w:rsid w:val="00B23695"/>
    <w:rsid w:val="00B23773"/>
    <w:rsid w:val="00B238AA"/>
    <w:rsid w:val="00B23A81"/>
    <w:rsid w:val="00B23B67"/>
    <w:rsid w:val="00B2417B"/>
    <w:rsid w:val="00B24286"/>
    <w:rsid w:val="00B24604"/>
    <w:rsid w:val="00B2478C"/>
    <w:rsid w:val="00B24850"/>
    <w:rsid w:val="00B24A4F"/>
    <w:rsid w:val="00B252B2"/>
    <w:rsid w:val="00B25A9F"/>
    <w:rsid w:val="00B2634A"/>
    <w:rsid w:val="00B26520"/>
    <w:rsid w:val="00B26521"/>
    <w:rsid w:val="00B26CBD"/>
    <w:rsid w:val="00B26F44"/>
    <w:rsid w:val="00B2723C"/>
    <w:rsid w:val="00B2742D"/>
    <w:rsid w:val="00B27733"/>
    <w:rsid w:val="00B27893"/>
    <w:rsid w:val="00B2797D"/>
    <w:rsid w:val="00B27D46"/>
    <w:rsid w:val="00B27F7F"/>
    <w:rsid w:val="00B30067"/>
    <w:rsid w:val="00B30084"/>
    <w:rsid w:val="00B3009C"/>
    <w:rsid w:val="00B30436"/>
    <w:rsid w:val="00B30B23"/>
    <w:rsid w:val="00B30BAC"/>
    <w:rsid w:val="00B30CC9"/>
    <w:rsid w:val="00B30F0A"/>
    <w:rsid w:val="00B3123A"/>
    <w:rsid w:val="00B313B6"/>
    <w:rsid w:val="00B31551"/>
    <w:rsid w:val="00B31718"/>
    <w:rsid w:val="00B31A03"/>
    <w:rsid w:val="00B31AFF"/>
    <w:rsid w:val="00B31CE2"/>
    <w:rsid w:val="00B31E95"/>
    <w:rsid w:val="00B321B8"/>
    <w:rsid w:val="00B3231B"/>
    <w:rsid w:val="00B327D7"/>
    <w:rsid w:val="00B32877"/>
    <w:rsid w:val="00B329CF"/>
    <w:rsid w:val="00B32CB5"/>
    <w:rsid w:val="00B32E11"/>
    <w:rsid w:val="00B32EAA"/>
    <w:rsid w:val="00B332BE"/>
    <w:rsid w:val="00B33BFB"/>
    <w:rsid w:val="00B33E2D"/>
    <w:rsid w:val="00B34097"/>
    <w:rsid w:val="00B34113"/>
    <w:rsid w:val="00B34156"/>
    <w:rsid w:val="00B344E7"/>
    <w:rsid w:val="00B345C0"/>
    <w:rsid w:val="00B34B17"/>
    <w:rsid w:val="00B34B81"/>
    <w:rsid w:val="00B34C45"/>
    <w:rsid w:val="00B34C81"/>
    <w:rsid w:val="00B34DA6"/>
    <w:rsid w:val="00B350DA"/>
    <w:rsid w:val="00B356C0"/>
    <w:rsid w:val="00B358B0"/>
    <w:rsid w:val="00B358B6"/>
    <w:rsid w:val="00B3598D"/>
    <w:rsid w:val="00B35A86"/>
    <w:rsid w:val="00B35BC1"/>
    <w:rsid w:val="00B35F30"/>
    <w:rsid w:val="00B35F5F"/>
    <w:rsid w:val="00B361AE"/>
    <w:rsid w:val="00B365EC"/>
    <w:rsid w:val="00B366FE"/>
    <w:rsid w:val="00B36739"/>
    <w:rsid w:val="00B367AF"/>
    <w:rsid w:val="00B368D5"/>
    <w:rsid w:val="00B36A50"/>
    <w:rsid w:val="00B36D5F"/>
    <w:rsid w:val="00B36F08"/>
    <w:rsid w:val="00B3714F"/>
    <w:rsid w:val="00B3719C"/>
    <w:rsid w:val="00B375A6"/>
    <w:rsid w:val="00B375BC"/>
    <w:rsid w:val="00B3780D"/>
    <w:rsid w:val="00B378C9"/>
    <w:rsid w:val="00B37953"/>
    <w:rsid w:val="00B37A4B"/>
    <w:rsid w:val="00B37CF7"/>
    <w:rsid w:val="00B37FFC"/>
    <w:rsid w:val="00B401F8"/>
    <w:rsid w:val="00B402E1"/>
    <w:rsid w:val="00B404C7"/>
    <w:rsid w:val="00B40517"/>
    <w:rsid w:val="00B4064B"/>
    <w:rsid w:val="00B40702"/>
    <w:rsid w:val="00B409AB"/>
    <w:rsid w:val="00B40B6A"/>
    <w:rsid w:val="00B41215"/>
    <w:rsid w:val="00B41B22"/>
    <w:rsid w:val="00B41B25"/>
    <w:rsid w:val="00B41BBB"/>
    <w:rsid w:val="00B41D87"/>
    <w:rsid w:val="00B42441"/>
    <w:rsid w:val="00B425CC"/>
    <w:rsid w:val="00B4270C"/>
    <w:rsid w:val="00B42922"/>
    <w:rsid w:val="00B42C05"/>
    <w:rsid w:val="00B42E1F"/>
    <w:rsid w:val="00B42E8F"/>
    <w:rsid w:val="00B43417"/>
    <w:rsid w:val="00B43482"/>
    <w:rsid w:val="00B434E7"/>
    <w:rsid w:val="00B435F3"/>
    <w:rsid w:val="00B4364F"/>
    <w:rsid w:val="00B439F1"/>
    <w:rsid w:val="00B43D30"/>
    <w:rsid w:val="00B43F5B"/>
    <w:rsid w:val="00B441AE"/>
    <w:rsid w:val="00B442E3"/>
    <w:rsid w:val="00B447C9"/>
    <w:rsid w:val="00B4529D"/>
    <w:rsid w:val="00B4554B"/>
    <w:rsid w:val="00B45746"/>
    <w:rsid w:val="00B45942"/>
    <w:rsid w:val="00B4594D"/>
    <w:rsid w:val="00B45E0F"/>
    <w:rsid w:val="00B46062"/>
    <w:rsid w:val="00B460EF"/>
    <w:rsid w:val="00B46194"/>
    <w:rsid w:val="00B463C8"/>
    <w:rsid w:val="00B4691C"/>
    <w:rsid w:val="00B46A13"/>
    <w:rsid w:val="00B46B88"/>
    <w:rsid w:val="00B46C0D"/>
    <w:rsid w:val="00B472EE"/>
    <w:rsid w:val="00B47656"/>
    <w:rsid w:val="00B47707"/>
    <w:rsid w:val="00B47AB1"/>
    <w:rsid w:val="00B47D47"/>
    <w:rsid w:val="00B47FEC"/>
    <w:rsid w:val="00B500A2"/>
    <w:rsid w:val="00B506A4"/>
    <w:rsid w:val="00B50E81"/>
    <w:rsid w:val="00B50F45"/>
    <w:rsid w:val="00B511B3"/>
    <w:rsid w:val="00B511EB"/>
    <w:rsid w:val="00B5140B"/>
    <w:rsid w:val="00B51606"/>
    <w:rsid w:val="00B519EA"/>
    <w:rsid w:val="00B51EE9"/>
    <w:rsid w:val="00B52013"/>
    <w:rsid w:val="00B5221A"/>
    <w:rsid w:val="00B524B7"/>
    <w:rsid w:val="00B52B29"/>
    <w:rsid w:val="00B52DAD"/>
    <w:rsid w:val="00B52F19"/>
    <w:rsid w:val="00B530F5"/>
    <w:rsid w:val="00B532BB"/>
    <w:rsid w:val="00B53508"/>
    <w:rsid w:val="00B538A6"/>
    <w:rsid w:val="00B5397A"/>
    <w:rsid w:val="00B53B94"/>
    <w:rsid w:val="00B541DE"/>
    <w:rsid w:val="00B5484C"/>
    <w:rsid w:val="00B54913"/>
    <w:rsid w:val="00B54ACB"/>
    <w:rsid w:val="00B54F49"/>
    <w:rsid w:val="00B5509B"/>
    <w:rsid w:val="00B55273"/>
    <w:rsid w:val="00B5554D"/>
    <w:rsid w:val="00B55720"/>
    <w:rsid w:val="00B559FC"/>
    <w:rsid w:val="00B559FD"/>
    <w:rsid w:val="00B5602C"/>
    <w:rsid w:val="00B56608"/>
    <w:rsid w:val="00B56A32"/>
    <w:rsid w:val="00B56C3E"/>
    <w:rsid w:val="00B5723D"/>
    <w:rsid w:val="00B574AD"/>
    <w:rsid w:val="00B57D60"/>
    <w:rsid w:val="00B57DD1"/>
    <w:rsid w:val="00B57FCE"/>
    <w:rsid w:val="00B60023"/>
    <w:rsid w:val="00B60498"/>
    <w:rsid w:val="00B609B9"/>
    <w:rsid w:val="00B61225"/>
    <w:rsid w:val="00B6130E"/>
    <w:rsid w:val="00B614C0"/>
    <w:rsid w:val="00B61604"/>
    <w:rsid w:val="00B61AD0"/>
    <w:rsid w:val="00B61BDD"/>
    <w:rsid w:val="00B61D0B"/>
    <w:rsid w:val="00B61F51"/>
    <w:rsid w:val="00B61F56"/>
    <w:rsid w:val="00B62692"/>
    <w:rsid w:val="00B62833"/>
    <w:rsid w:val="00B629DF"/>
    <w:rsid w:val="00B62F11"/>
    <w:rsid w:val="00B62FE5"/>
    <w:rsid w:val="00B6302C"/>
    <w:rsid w:val="00B6339B"/>
    <w:rsid w:val="00B633C6"/>
    <w:rsid w:val="00B63999"/>
    <w:rsid w:val="00B63A27"/>
    <w:rsid w:val="00B63A47"/>
    <w:rsid w:val="00B63BD9"/>
    <w:rsid w:val="00B63D52"/>
    <w:rsid w:val="00B6409A"/>
    <w:rsid w:val="00B640E4"/>
    <w:rsid w:val="00B643C9"/>
    <w:rsid w:val="00B64EEB"/>
    <w:rsid w:val="00B65571"/>
    <w:rsid w:val="00B6578D"/>
    <w:rsid w:val="00B6589B"/>
    <w:rsid w:val="00B65BD4"/>
    <w:rsid w:val="00B65F8C"/>
    <w:rsid w:val="00B66047"/>
    <w:rsid w:val="00B66177"/>
    <w:rsid w:val="00B66268"/>
    <w:rsid w:val="00B66BA2"/>
    <w:rsid w:val="00B66F6D"/>
    <w:rsid w:val="00B67085"/>
    <w:rsid w:val="00B6709F"/>
    <w:rsid w:val="00B679E9"/>
    <w:rsid w:val="00B67ACF"/>
    <w:rsid w:val="00B67E5A"/>
    <w:rsid w:val="00B70166"/>
    <w:rsid w:val="00B7017C"/>
    <w:rsid w:val="00B70197"/>
    <w:rsid w:val="00B70246"/>
    <w:rsid w:val="00B70A62"/>
    <w:rsid w:val="00B70A6C"/>
    <w:rsid w:val="00B70A87"/>
    <w:rsid w:val="00B70FA7"/>
    <w:rsid w:val="00B71022"/>
    <w:rsid w:val="00B71462"/>
    <w:rsid w:val="00B716C4"/>
    <w:rsid w:val="00B717DE"/>
    <w:rsid w:val="00B718E1"/>
    <w:rsid w:val="00B7199F"/>
    <w:rsid w:val="00B71ABB"/>
    <w:rsid w:val="00B71D8D"/>
    <w:rsid w:val="00B72118"/>
    <w:rsid w:val="00B722E4"/>
    <w:rsid w:val="00B7234A"/>
    <w:rsid w:val="00B723D6"/>
    <w:rsid w:val="00B725CB"/>
    <w:rsid w:val="00B726E4"/>
    <w:rsid w:val="00B7293C"/>
    <w:rsid w:val="00B72C34"/>
    <w:rsid w:val="00B72E02"/>
    <w:rsid w:val="00B72F14"/>
    <w:rsid w:val="00B731A9"/>
    <w:rsid w:val="00B734C4"/>
    <w:rsid w:val="00B73510"/>
    <w:rsid w:val="00B735C9"/>
    <w:rsid w:val="00B73709"/>
    <w:rsid w:val="00B73D7F"/>
    <w:rsid w:val="00B74097"/>
    <w:rsid w:val="00B74180"/>
    <w:rsid w:val="00B74431"/>
    <w:rsid w:val="00B748CC"/>
    <w:rsid w:val="00B749A5"/>
    <w:rsid w:val="00B74BCC"/>
    <w:rsid w:val="00B74BE0"/>
    <w:rsid w:val="00B74C88"/>
    <w:rsid w:val="00B751CD"/>
    <w:rsid w:val="00B75526"/>
    <w:rsid w:val="00B75703"/>
    <w:rsid w:val="00B758F2"/>
    <w:rsid w:val="00B75E86"/>
    <w:rsid w:val="00B76340"/>
    <w:rsid w:val="00B7677C"/>
    <w:rsid w:val="00B768BC"/>
    <w:rsid w:val="00B76920"/>
    <w:rsid w:val="00B76E77"/>
    <w:rsid w:val="00B76F54"/>
    <w:rsid w:val="00B772E3"/>
    <w:rsid w:val="00B775E8"/>
    <w:rsid w:val="00B77F36"/>
    <w:rsid w:val="00B80537"/>
    <w:rsid w:val="00B80644"/>
    <w:rsid w:val="00B8077B"/>
    <w:rsid w:val="00B807AD"/>
    <w:rsid w:val="00B80834"/>
    <w:rsid w:val="00B80EDB"/>
    <w:rsid w:val="00B81116"/>
    <w:rsid w:val="00B8113B"/>
    <w:rsid w:val="00B814C4"/>
    <w:rsid w:val="00B81630"/>
    <w:rsid w:val="00B816A7"/>
    <w:rsid w:val="00B816D0"/>
    <w:rsid w:val="00B818AC"/>
    <w:rsid w:val="00B81910"/>
    <w:rsid w:val="00B81C27"/>
    <w:rsid w:val="00B81DD1"/>
    <w:rsid w:val="00B820FD"/>
    <w:rsid w:val="00B82891"/>
    <w:rsid w:val="00B82A3F"/>
    <w:rsid w:val="00B82C0D"/>
    <w:rsid w:val="00B82D89"/>
    <w:rsid w:val="00B82F60"/>
    <w:rsid w:val="00B83419"/>
    <w:rsid w:val="00B8364A"/>
    <w:rsid w:val="00B8388F"/>
    <w:rsid w:val="00B83C7B"/>
    <w:rsid w:val="00B83CE4"/>
    <w:rsid w:val="00B83D73"/>
    <w:rsid w:val="00B8474F"/>
    <w:rsid w:val="00B847F7"/>
    <w:rsid w:val="00B84934"/>
    <w:rsid w:val="00B84D09"/>
    <w:rsid w:val="00B84D26"/>
    <w:rsid w:val="00B84DA1"/>
    <w:rsid w:val="00B8571D"/>
    <w:rsid w:val="00B857CB"/>
    <w:rsid w:val="00B85C17"/>
    <w:rsid w:val="00B85C33"/>
    <w:rsid w:val="00B85FA5"/>
    <w:rsid w:val="00B86013"/>
    <w:rsid w:val="00B86052"/>
    <w:rsid w:val="00B86412"/>
    <w:rsid w:val="00B86415"/>
    <w:rsid w:val="00B86648"/>
    <w:rsid w:val="00B867CB"/>
    <w:rsid w:val="00B86AED"/>
    <w:rsid w:val="00B86D0E"/>
    <w:rsid w:val="00B87230"/>
    <w:rsid w:val="00B87387"/>
    <w:rsid w:val="00B87471"/>
    <w:rsid w:val="00B874AE"/>
    <w:rsid w:val="00B87741"/>
    <w:rsid w:val="00B87832"/>
    <w:rsid w:val="00B87E90"/>
    <w:rsid w:val="00B87F17"/>
    <w:rsid w:val="00B87FBA"/>
    <w:rsid w:val="00B907F2"/>
    <w:rsid w:val="00B908A1"/>
    <w:rsid w:val="00B9090C"/>
    <w:rsid w:val="00B90B2A"/>
    <w:rsid w:val="00B90B93"/>
    <w:rsid w:val="00B90C39"/>
    <w:rsid w:val="00B90DB3"/>
    <w:rsid w:val="00B90FB5"/>
    <w:rsid w:val="00B91010"/>
    <w:rsid w:val="00B91263"/>
    <w:rsid w:val="00B912FD"/>
    <w:rsid w:val="00B914C4"/>
    <w:rsid w:val="00B91625"/>
    <w:rsid w:val="00B91B8A"/>
    <w:rsid w:val="00B92155"/>
    <w:rsid w:val="00B92959"/>
    <w:rsid w:val="00B92F54"/>
    <w:rsid w:val="00B930D8"/>
    <w:rsid w:val="00B93110"/>
    <w:rsid w:val="00B93116"/>
    <w:rsid w:val="00B93191"/>
    <w:rsid w:val="00B931C8"/>
    <w:rsid w:val="00B93208"/>
    <w:rsid w:val="00B933EA"/>
    <w:rsid w:val="00B93436"/>
    <w:rsid w:val="00B934F7"/>
    <w:rsid w:val="00B935FA"/>
    <w:rsid w:val="00B9366E"/>
    <w:rsid w:val="00B93760"/>
    <w:rsid w:val="00B93806"/>
    <w:rsid w:val="00B938CE"/>
    <w:rsid w:val="00B93A83"/>
    <w:rsid w:val="00B93D2F"/>
    <w:rsid w:val="00B94171"/>
    <w:rsid w:val="00B94263"/>
    <w:rsid w:val="00B94346"/>
    <w:rsid w:val="00B945E5"/>
    <w:rsid w:val="00B94AA5"/>
    <w:rsid w:val="00B94B7A"/>
    <w:rsid w:val="00B94BE5"/>
    <w:rsid w:val="00B94CD6"/>
    <w:rsid w:val="00B94D2B"/>
    <w:rsid w:val="00B94DB5"/>
    <w:rsid w:val="00B94E5D"/>
    <w:rsid w:val="00B94F2E"/>
    <w:rsid w:val="00B9501C"/>
    <w:rsid w:val="00B950A8"/>
    <w:rsid w:val="00B95351"/>
    <w:rsid w:val="00B95821"/>
    <w:rsid w:val="00B95837"/>
    <w:rsid w:val="00B95C95"/>
    <w:rsid w:val="00B95EA9"/>
    <w:rsid w:val="00B9621B"/>
    <w:rsid w:val="00B96AB4"/>
    <w:rsid w:val="00B96DC8"/>
    <w:rsid w:val="00B96E28"/>
    <w:rsid w:val="00B96EC6"/>
    <w:rsid w:val="00B96F90"/>
    <w:rsid w:val="00B97051"/>
    <w:rsid w:val="00B976E0"/>
    <w:rsid w:val="00B9789A"/>
    <w:rsid w:val="00B978CC"/>
    <w:rsid w:val="00B97A30"/>
    <w:rsid w:val="00B97B2D"/>
    <w:rsid w:val="00B97D16"/>
    <w:rsid w:val="00B97F01"/>
    <w:rsid w:val="00B97F10"/>
    <w:rsid w:val="00B97F61"/>
    <w:rsid w:val="00BA057E"/>
    <w:rsid w:val="00BA0810"/>
    <w:rsid w:val="00BA086C"/>
    <w:rsid w:val="00BA0B82"/>
    <w:rsid w:val="00BA0C42"/>
    <w:rsid w:val="00BA1008"/>
    <w:rsid w:val="00BA1011"/>
    <w:rsid w:val="00BA1A91"/>
    <w:rsid w:val="00BA1C61"/>
    <w:rsid w:val="00BA22E9"/>
    <w:rsid w:val="00BA25BA"/>
    <w:rsid w:val="00BA2D42"/>
    <w:rsid w:val="00BA2EDF"/>
    <w:rsid w:val="00BA3086"/>
    <w:rsid w:val="00BA30BC"/>
    <w:rsid w:val="00BA328F"/>
    <w:rsid w:val="00BA3402"/>
    <w:rsid w:val="00BA34FA"/>
    <w:rsid w:val="00BA3574"/>
    <w:rsid w:val="00BA39BE"/>
    <w:rsid w:val="00BA3D9A"/>
    <w:rsid w:val="00BA411A"/>
    <w:rsid w:val="00BA4316"/>
    <w:rsid w:val="00BA435E"/>
    <w:rsid w:val="00BA43A8"/>
    <w:rsid w:val="00BA46A0"/>
    <w:rsid w:val="00BA47CC"/>
    <w:rsid w:val="00BA48DE"/>
    <w:rsid w:val="00BA4BEA"/>
    <w:rsid w:val="00BA4D17"/>
    <w:rsid w:val="00BA4E2F"/>
    <w:rsid w:val="00BA4F95"/>
    <w:rsid w:val="00BA4FA6"/>
    <w:rsid w:val="00BA508D"/>
    <w:rsid w:val="00BA5288"/>
    <w:rsid w:val="00BA5517"/>
    <w:rsid w:val="00BA5707"/>
    <w:rsid w:val="00BA578A"/>
    <w:rsid w:val="00BA578E"/>
    <w:rsid w:val="00BA5A71"/>
    <w:rsid w:val="00BA6112"/>
    <w:rsid w:val="00BA6151"/>
    <w:rsid w:val="00BA61AB"/>
    <w:rsid w:val="00BA64B5"/>
    <w:rsid w:val="00BA655D"/>
    <w:rsid w:val="00BA67F1"/>
    <w:rsid w:val="00BA6A33"/>
    <w:rsid w:val="00BA70AB"/>
    <w:rsid w:val="00BA70FE"/>
    <w:rsid w:val="00BA729B"/>
    <w:rsid w:val="00BA75FB"/>
    <w:rsid w:val="00BA7688"/>
    <w:rsid w:val="00BA7755"/>
    <w:rsid w:val="00BA792C"/>
    <w:rsid w:val="00BA7A90"/>
    <w:rsid w:val="00BA7EB6"/>
    <w:rsid w:val="00BB0203"/>
    <w:rsid w:val="00BB0AE3"/>
    <w:rsid w:val="00BB0AEB"/>
    <w:rsid w:val="00BB0C18"/>
    <w:rsid w:val="00BB0C2C"/>
    <w:rsid w:val="00BB0F06"/>
    <w:rsid w:val="00BB0FD8"/>
    <w:rsid w:val="00BB10E7"/>
    <w:rsid w:val="00BB133C"/>
    <w:rsid w:val="00BB14EF"/>
    <w:rsid w:val="00BB1628"/>
    <w:rsid w:val="00BB1808"/>
    <w:rsid w:val="00BB187E"/>
    <w:rsid w:val="00BB1983"/>
    <w:rsid w:val="00BB1C6F"/>
    <w:rsid w:val="00BB1E17"/>
    <w:rsid w:val="00BB1F04"/>
    <w:rsid w:val="00BB2366"/>
    <w:rsid w:val="00BB2450"/>
    <w:rsid w:val="00BB27EE"/>
    <w:rsid w:val="00BB2926"/>
    <w:rsid w:val="00BB2E9B"/>
    <w:rsid w:val="00BB33B0"/>
    <w:rsid w:val="00BB33E1"/>
    <w:rsid w:val="00BB37F9"/>
    <w:rsid w:val="00BB3B1E"/>
    <w:rsid w:val="00BB44D0"/>
    <w:rsid w:val="00BB461B"/>
    <w:rsid w:val="00BB4745"/>
    <w:rsid w:val="00BB4767"/>
    <w:rsid w:val="00BB4C37"/>
    <w:rsid w:val="00BB4EF2"/>
    <w:rsid w:val="00BB51E8"/>
    <w:rsid w:val="00BB5856"/>
    <w:rsid w:val="00BB63C0"/>
    <w:rsid w:val="00BB6988"/>
    <w:rsid w:val="00BB6FA6"/>
    <w:rsid w:val="00BB6FDD"/>
    <w:rsid w:val="00BB7047"/>
    <w:rsid w:val="00BB73C7"/>
    <w:rsid w:val="00BB7640"/>
    <w:rsid w:val="00BB79CF"/>
    <w:rsid w:val="00BB7DFC"/>
    <w:rsid w:val="00BB7E5D"/>
    <w:rsid w:val="00BB7EB3"/>
    <w:rsid w:val="00BC090C"/>
    <w:rsid w:val="00BC0E8A"/>
    <w:rsid w:val="00BC1348"/>
    <w:rsid w:val="00BC17A8"/>
    <w:rsid w:val="00BC1940"/>
    <w:rsid w:val="00BC1C99"/>
    <w:rsid w:val="00BC236E"/>
    <w:rsid w:val="00BC25E4"/>
    <w:rsid w:val="00BC275C"/>
    <w:rsid w:val="00BC27DC"/>
    <w:rsid w:val="00BC292A"/>
    <w:rsid w:val="00BC2983"/>
    <w:rsid w:val="00BC2AB7"/>
    <w:rsid w:val="00BC2B1D"/>
    <w:rsid w:val="00BC2B7D"/>
    <w:rsid w:val="00BC2C0E"/>
    <w:rsid w:val="00BC31F9"/>
    <w:rsid w:val="00BC35ED"/>
    <w:rsid w:val="00BC3608"/>
    <w:rsid w:val="00BC39CF"/>
    <w:rsid w:val="00BC3B95"/>
    <w:rsid w:val="00BC3B9D"/>
    <w:rsid w:val="00BC3CB5"/>
    <w:rsid w:val="00BC3D2B"/>
    <w:rsid w:val="00BC4738"/>
    <w:rsid w:val="00BC4A7A"/>
    <w:rsid w:val="00BC5089"/>
    <w:rsid w:val="00BC52FC"/>
    <w:rsid w:val="00BC5441"/>
    <w:rsid w:val="00BC59D9"/>
    <w:rsid w:val="00BC59E7"/>
    <w:rsid w:val="00BC5CC8"/>
    <w:rsid w:val="00BC5E01"/>
    <w:rsid w:val="00BC5ED1"/>
    <w:rsid w:val="00BC5F4A"/>
    <w:rsid w:val="00BC66F7"/>
    <w:rsid w:val="00BC69E5"/>
    <w:rsid w:val="00BC69F7"/>
    <w:rsid w:val="00BC6A52"/>
    <w:rsid w:val="00BC6CF0"/>
    <w:rsid w:val="00BC6DB4"/>
    <w:rsid w:val="00BC745F"/>
    <w:rsid w:val="00BC7811"/>
    <w:rsid w:val="00BC78B0"/>
    <w:rsid w:val="00BD048E"/>
    <w:rsid w:val="00BD0621"/>
    <w:rsid w:val="00BD0870"/>
    <w:rsid w:val="00BD094E"/>
    <w:rsid w:val="00BD0992"/>
    <w:rsid w:val="00BD0B32"/>
    <w:rsid w:val="00BD0C87"/>
    <w:rsid w:val="00BD12C1"/>
    <w:rsid w:val="00BD13F7"/>
    <w:rsid w:val="00BD1522"/>
    <w:rsid w:val="00BD1945"/>
    <w:rsid w:val="00BD1A92"/>
    <w:rsid w:val="00BD216E"/>
    <w:rsid w:val="00BD21C4"/>
    <w:rsid w:val="00BD2357"/>
    <w:rsid w:val="00BD2835"/>
    <w:rsid w:val="00BD2C04"/>
    <w:rsid w:val="00BD31EE"/>
    <w:rsid w:val="00BD324F"/>
    <w:rsid w:val="00BD327D"/>
    <w:rsid w:val="00BD333F"/>
    <w:rsid w:val="00BD3753"/>
    <w:rsid w:val="00BD39EF"/>
    <w:rsid w:val="00BD3AC3"/>
    <w:rsid w:val="00BD3BF6"/>
    <w:rsid w:val="00BD3BF7"/>
    <w:rsid w:val="00BD3CB9"/>
    <w:rsid w:val="00BD3D81"/>
    <w:rsid w:val="00BD3EB5"/>
    <w:rsid w:val="00BD3FBD"/>
    <w:rsid w:val="00BD44BE"/>
    <w:rsid w:val="00BD4676"/>
    <w:rsid w:val="00BD47F6"/>
    <w:rsid w:val="00BD488E"/>
    <w:rsid w:val="00BD4967"/>
    <w:rsid w:val="00BD51A7"/>
    <w:rsid w:val="00BD525D"/>
    <w:rsid w:val="00BD550F"/>
    <w:rsid w:val="00BD5575"/>
    <w:rsid w:val="00BD57B9"/>
    <w:rsid w:val="00BD57C3"/>
    <w:rsid w:val="00BD5BF6"/>
    <w:rsid w:val="00BD5FE6"/>
    <w:rsid w:val="00BD6155"/>
    <w:rsid w:val="00BD6574"/>
    <w:rsid w:val="00BD6821"/>
    <w:rsid w:val="00BD6D8A"/>
    <w:rsid w:val="00BD7527"/>
    <w:rsid w:val="00BD7A59"/>
    <w:rsid w:val="00BD7B51"/>
    <w:rsid w:val="00BD7D92"/>
    <w:rsid w:val="00BD7F11"/>
    <w:rsid w:val="00BE0370"/>
    <w:rsid w:val="00BE04BB"/>
    <w:rsid w:val="00BE0833"/>
    <w:rsid w:val="00BE0EFE"/>
    <w:rsid w:val="00BE0FB2"/>
    <w:rsid w:val="00BE0FCD"/>
    <w:rsid w:val="00BE1024"/>
    <w:rsid w:val="00BE10E6"/>
    <w:rsid w:val="00BE1215"/>
    <w:rsid w:val="00BE123A"/>
    <w:rsid w:val="00BE1264"/>
    <w:rsid w:val="00BE1302"/>
    <w:rsid w:val="00BE1555"/>
    <w:rsid w:val="00BE16E3"/>
    <w:rsid w:val="00BE1726"/>
    <w:rsid w:val="00BE19D8"/>
    <w:rsid w:val="00BE1CC1"/>
    <w:rsid w:val="00BE1E9B"/>
    <w:rsid w:val="00BE21CC"/>
    <w:rsid w:val="00BE2288"/>
    <w:rsid w:val="00BE254C"/>
    <w:rsid w:val="00BE2580"/>
    <w:rsid w:val="00BE2700"/>
    <w:rsid w:val="00BE27DE"/>
    <w:rsid w:val="00BE2B1D"/>
    <w:rsid w:val="00BE2B7F"/>
    <w:rsid w:val="00BE2BC6"/>
    <w:rsid w:val="00BE2F30"/>
    <w:rsid w:val="00BE314D"/>
    <w:rsid w:val="00BE317F"/>
    <w:rsid w:val="00BE3298"/>
    <w:rsid w:val="00BE37D6"/>
    <w:rsid w:val="00BE3C4C"/>
    <w:rsid w:val="00BE3E1F"/>
    <w:rsid w:val="00BE3F41"/>
    <w:rsid w:val="00BE4402"/>
    <w:rsid w:val="00BE4719"/>
    <w:rsid w:val="00BE4818"/>
    <w:rsid w:val="00BE4A49"/>
    <w:rsid w:val="00BE4DA0"/>
    <w:rsid w:val="00BE4E7B"/>
    <w:rsid w:val="00BE54C2"/>
    <w:rsid w:val="00BE54F2"/>
    <w:rsid w:val="00BE5C28"/>
    <w:rsid w:val="00BE5D6A"/>
    <w:rsid w:val="00BE617A"/>
    <w:rsid w:val="00BE627C"/>
    <w:rsid w:val="00BE650B"/>
    <w:rsid w:val="00BE6729"/>
    <w:rsid w:val="00BE67F1"/>
    <w:rsid w:val="00BE6825"/>
    <w:rsid w:val="00BE6A16"/>
    <w:rsid w:val="00BE6BB8"/>
    <w:rsid w:val="00BE6E8A"/>
    <w:rsid w:val="00BE6F01"/>
    <w:rsid w:val="00BE7567"/>
    <w:rsid w:val="00BE7BE3"/>
    <w:rsid w:val="00BE7F63"/>
    <w:rsid w:val="00BE7F66"/>
    <w:rsid w:val="00BE7FB5"/>
    <w:rsid w:val="00BE7FD2"/>
    <w:rsid w:val="00BF05E4"/>
    <w:rsid w:val="00BF0713"/>
    <w:rsid w:val="00BF07F9"/>
    <w:rsid w:val="00BF0C0B"/>
    <w:rsid w:val="00BF0EA2"/>
    <w:rsid w:val="00BF1181"/>
    <w:rsid w:val="00BF18E9"/>
    <w:rsid w:val="00BF1B17"/>
    <w:rsid w:val="00BF1EFF"/>
    <w:rsid w:val="00BF22ED"/>
    <w:rsid w:val="00BF2458"/>
    <w:rsid w:val="00BF2A9D"/>
    <w:rsid w:val="00BF2C49"/>
    <w:rsid w:val="00BF2D19"/>
    <w:rsid w:val="00BF2E30"/>
    <w:rsid w:val="00BF328F"/>
    <w:rsid w:val="00BF3458"/>
    <w:rsid w:val="00BF346C"/>
    <w:rsid w:val="00BF374B"/>
    <w:rsid w:val="00BF3910"/>
    <w:rsid w:val="00BF3C53"/>
    <w:rsid w:val="00BF3C7B"/>
    <w:rsid w:val="00BF3DCA"/>
    <w:rsid w:val="00BF3F31"/>
    <w:rsid w:val="00BF4494"/>
    <w:rsid w:val="00BF4954"/>
    <w:rsid w:val="00BF4C64"/>
    <w:rsid w:val="00BF5191"/>
    <w:rsid w:val="00BF586D"/>
    <w:rsid w:val="00BF59EB"/>
    <w:rsid w:val="00BF5A4A"/>
    <w:rsid w:val="00BF5A5C"/>
    <w:rsid w:val="00BF5C36"/>
    <w:rsid w:val="00BF5E8E"/>
    <w:rsid w:val="00BF5F8E"/>
    <w:rsid w:val="00BF614A"/>
    <w:rsid w:val="00BF69DD"/>
    <w:rsid w:val="00BF6C66"/>
    <w:rsid w:val="00BF6E18"/>
    <w:rsid w:val="00BF6FCA"/>
    <w:rsid w:val="00BF715D"/>
    <w:rsid w:val="00BF72AE"/>
    <w:rsid w:val="00BF7894"/>
    <w:rsid w:val="00BF7C38"/>
    <w:rsid w:val="00BF7CC3"/>
    <w:rsid w:val="00C000E5"/>
    <w:rsid w:val="00C00159"/>
    <w:rsid w:val="00C002AB"/>
    <w:rsid w:val="00C00337"/>
    <w:rsid w:val="00C0034B"/>
    <w:rsid w:val="00C0079C"/>
    <w:rsid w:val="00C00979"/>
    <w:rsid w:val="00C00D30"/>
    <w:rsid w:val="00C00D6D"/>
    <w:rsid w:val="00C0100E"/>
    <w:rsid w:val="00C013CB"/>
    <w:rsid w:val="00C01734"/>
    <w:rsid w:val="00C01BA6"/>
    <w:rsid w:val="00C01F4F"/>
    <w:rsid w:val="00C0222B"/>
    <w:rsid w:val="00C02552"/>
    <w:rsid w:val="00C02696"/>
    <w:rsid w:val="00C02856"/>
    <w:rsid w:val="00C02DE4"/>
    <w:rsid w:val="00C02DEB"/>
    <w:rsid w:val="00C03220"/>
    <w:rsid w:val="00C0341A"/>
    <w:rsid w:val="00C03513"/>
    <w:rsid w:val="00C03527"/>
    <w:rsid w:val="00C0383F"/>
    <w:rsid w:val="00C03A07"/>
    <w:rsid w:val="00C03C5C"/>
    <w:rsid w:val="00C04375"/>
    <w:rsid w:val="00C044CE"/>
    <w:rsid w:val="00C046F5"/>
    <w:rsid w:val="00C04918"/>
    <w:rsid w:val="00C04A93"/>
    <w:rsid w:val="00C04AE9"/>
    <w:rsid w:val="00C04C48"/>
    <w:rsid w:val="00C04C53"/>
    <w:rsid w:val="00C04E3D"/>
    <w:rsid w:val="00C04FE8"/>
    <w:rsid w:val="00C050CF"/>
    <w:rsid w:val="00C0529E"/>
    <w:rsid w:val="00C052A2"/>
    <w:rsid w:val="00C053D9"/>
    <w:rsid w:val="00C05536"/>
    <w:rsid w:val="00C05A11"/>
    <w:rsid w:val="00C05A37"/>
    <w:rsid w:val="00C0606C"/>
    <w:rsid w:val="00C060A2"/>
    <w:rsid w:val="00C061A2"/>
    <w:rsid w:val="00C06303"/>
    <w:rsid w:val="00C065F7"/>
    <w:rsid w:val="00C06703"/>
    <w:rsid w:val="00C067AC"/>
    <w:rsid w:val="00C07552"/>
    <w:rsid w:val="00C0785E"/>
    <w:rsid w:val="00C10027"/>
    <w:rsid w:val="00C10052"/>
    <w:rsid w:val="00C10340"/>
    <w:rsid w:val="00C1035C"/>
    <w:rsid w:val="00C10681"/>
    <w:rsid w:val="00C10DF4"/>
    <w:rsid w:val="00C1107C"/>
    <w:rsid w:val="00C1109A"/>
    <w:rsid w:val="00C1179C"/>
    <w:rsid w:val="00C1190B"/>
    <w:rsid w:val="00C11FD2"/>
    <w:rsid w:val="00C121A5"/>
    <w:rsid w:val="00C121F0"/>
    <w:rsid w:val="00C123A2"/>
    <w:rsid w:val="00C125E1"/>
    <w:rsid w:val="00C12766"/>
    <w:rsid w:val="00C1284D"/>
    <w:rsid w:val="00C12EAC"/>
    <w:rsid w:val="00C13806"/>
    <w:rsid w:val="00C139C0"/>
    <w:rsid w:val="00C13EFF"/>
    <w:rsid w:val="00C1461A"/>
    <w:rsid w:val="00C147D1"/>
    <w:rsid w:val="00C149B9"/>
    <w:rsid w:val="00C14CF9"/>
    <w:rsid w:val="00C14D2D"/>
    <w:rsid w:val="00C14F9F"/>
    <w:rsid w:val="00C150AE"/>
    <w:rsid w:val="00C1543B"/>
    <w:rsid w:val="00C15564"/>
    <w:rsid w:val="00C157F9"/>
    <w:rsid w:val="00C15964"/>
    <w:rsid w:val="00C15D2B"/>
    <w:rsid w:val="00C168B6"/>
    <w:rsid w:val="00C16CF5"/>
    <w:rsid w:val="00C16E8A"/>
    <w:rsid w:val="00C173EC"/>
    <w:rsid w:val="00C175A8"/>
    <w:rsid w:val="00C175FB"/>
    <w:rsid w:val="00C176EF"/>
    <w:rsid w:val="00C178D4"/>
    <w:rsid w:val="00C1791E"/>
    <w:rsid w:val="00C17C4F"/>
    <w:rsid w:val="00C17D90"/>
    <w:rsid w:val="00C17F7F"/>
    <w:rsid w:val="00C20257"/>
    <w:rsid w:val="00C206A4"/>
    <w:rsid w:val="00C206B7"/>
    <w:rsid w:val="00C206D2"/>
    <w:rsid w:val="00C20933"/>
    <w:rsid w:val="00C20949"/>
    <w:rsid w:val="00C20989"/>
    <w:rsid w:val="00C20DAC"/>
    <w:rsid w:val="00C21321"/>
    <w:rsid w:val="00C2153A"/>
    <w:rsid w:val="00C21D75"/>
    <w:rsid w:val="00C21D86"/>
    <w:rsid w:val="00C21FD5"/>
    <w:rsid w:val="00C21FE2"/>
    <w:rsid w:val="00C22460"/>
    <w:rsid w:val="00C2252E"/>
    <w:rsid w:val="00C2281C"/>
    <w:rsid w:val="00C229B0"/>
    <w:rsid w:val="00C22A05"/>
    <w:rsid w:val="00C22A2C"/>
    <w:rsid w:val="00C22F90"/>
    <w:rsid w:val="00C2322D"/>
    <w:rsid w:val="00C23374"/>
    <w:rsid w:val="00C23775"/>
    <w:rsid w:val="00C237B8"/>
    <w:rsid w:val="00C23D9F"/>
    <w:rsid w:val="00C23DF5"/>
    <w:rsid w:val="00C23F42"/>
    <w:rsid w:val="00C24023"/>
    <w:rsid w:val="00C24250"/>
    <w:rsid w:val="00C242FA"/>
    <w:rsid w:val="00C24490"/>
    <w:rsid w:val="00C24675"/>
    <w:rsid w:val="00C24934"/>
    <w:rsid w:val="00C24C3A"/>
    <w:rsid w:val="00C24F69"/>
    <w:rsid w:val="00C24FF7"/>
    <w:rsid w:val="00C25283"/>
    <w:rsid w:val="00C2532B"/>
    <w:rsid w:val="00C25412"/>
    <w:rsid w:val="00C25417"/>
    <w:rsid w:val="00C25524"/>
    <w:rsid w:val="00C2575A"/>
    <w:rsid w:val="00C25A77"/>
    <w:rsid w:val="00C25A95"/>
    <w:rsid w:val="00C25ABA"/>
    <w:rsid w:val="00C2623A"/>
    <w:rsid w:val="00C265E2"/>
    <w:rsid w:val="00C265E6"/>
    <w:rsid w:val="00C26CEE"/>
    <w:rsid w:val="00C26D8A"/>
    <w:rsid w:val="00C27400"/>
    <w:rsid w:val="00C276FE"/>
    <w:rsid w:val="00C278B5"/>
    <w:rsid w:val="00C279A1"/>
    <w:rsid w:val="00C27A00"/>
    <w:rsid w:val="00C27BC1"/>
    <w:rsid w:val="00C27CBC"/>
    <w:rsid w:val="00C27F77"/>
    <w:rsid w:val="00C27FF5"/>
    <w:rsid w:val="00C27FF7"/>
    <w:rsid w:val="00C301D1"/>
    <w:rsid w:val="00C3079F"/>
    <w:rsid w:val="00C30E8F"/>
    <w:rsid w:val="00C31054"/>
    <w:rsid w:val="00C318C6"/>
    <w:rsid w:val="00C31AE7"/>
    <w:rsid w:val="00C322A8"/>
    <w:rsid w:val="00C32423"/>
    <w:rsid w:val="00C32489"/>
    <w:rsid w:val="00C324BB"/>
    <w:rsid w:val="00C3284A"/>
    <w:rsid w:val="00C32A77"/>
    <w:rsid w:val="00C32A85"/>
    <w:rsid w:val="00C32BC1"/>
    <w:rsid w:val="00C32BC6"/>
    <w:rsid w:val="00C32DDA"/>
    <w:rsid w:val="00C32EC3"/>
    <w:rsid w:val="00C32ECC"/>
    <w:rsid w:val="00C3321F"/>
    <w:rsid w:val="00C33547"/>
    <w:rsid w:val="00C336E2"/>
    <w:rsid w:val="00C33A7A"/>
    <w:rsid w:val="00C33AEF"/>
    <w:rsid w:val="00C33B01"/>
    <w:rsid w:val="00C33D20"/>
    <w:rsid w:val="00C33E62"/>
    <w:rsid w:val="00C33F74"/>
    <w:rsid w:val="00C342AA"/>
    <w:rsid w:val="00C34E0B"/>
    <w:rsid w:val="00C3500E"/>
    <w:rsid w:val="00C352A9"/>
    <w:rsid w:val="00C35606"/>
    <w:rsid w:val="00C35CBC"/>
    <w:rsid w:val="00C35DAA"/>
    <w:rsid w:val="00C35E46"/>
    <w:rsid w:val="00C3625E"/>
    <w:rsid w:val="00C3667C"/>
    <w:rsid w:val="00C36E75"/>
    <w:rsid w:val="00C36E83"/>
    <w:rsid w:val="00C36F06"/>
    <w:rsid w:val="00C37D4B"/>
    <w:rsid w:val="00C37D9A"/>
    <w:rsid w:val="00C37DA1"/>
    <w:rsid w:val="00C406AC"/>
    <w:rsid w:val="00C406F8"/>
    <w:rsid w:val="00C406FC"/>
    <w:rsid w:val="00C40A82"/>
    <w:rsid w:val="00C40B17"/>
    <w:rsid w:val="00C40C87"/>
    <w:rsid w:val="00C40DF7"/>
    <w:rsid w:val="00C411FC"/>
    <w:rsid w:val="00C4145D"/>
    <w:rsid w:val="00C414A0"/>
    <w:rsid w:val="00C41B2D"/>
    <w:rsid w:val="00C41E31"/>
    <w:rsid w:val="00C420FE"/>
    <w:rsid w:val="00C421BC"/>
    <w:rsid w:val="00C42525"/>
    <w:rsid w:val="00C431F9"/>
    <w:rsid w:val="00C43311"/>
    <w:rsid w:val="00C43A86"/>
    <w:rsid w:val="00C43D45"/>
    <w:rsid w:val="00C43E92"/>
    <w:rsid w:val="00C44622"/>
    <w:rsid w:val="00C44927"/>
    <w:rsid w:val="00C44996"/>
    <w:rsid w:val="00C44C29"/>
    <w:rsid w:val="00C44C2C"/>
    <w:rsid w:val="00C44D5D"/>
    <w:rsid w:val="00C44FC3"/>
    <w:rsid w:val="00C4507F"/>
    <w:rsid w:val="00C4532E"/>
    <w:rsid w:val="00C45928"/>
    <w:rsid w:val="00C4592E"/>
    <w:rsid w:val="00C45A07"/>
    <w:rsid w:val="00C45A2A"/>
    <w:rsid w:val="00C45C0A"/>
    <w:rsid w:val="00C45C80"/>
    <w:rsid w:val="00C460F5"/>
    <w:rsid w:val="00C460FD"/>
    <w:rsid w:val="00C463C5"/>
    <w:rsid w:val="00C46767"/>
    <w:rsid w:val="00C46E17"/>
    <w:rsid w:val="00C46EA5"/>
    <w:rsid w:val="00C46FAE"/>
    <w:rsid w:val="00C4730E"/>
    <w:rsid w:val="00C47540"/>
    <w:rsid w:val="00C475B7"/>
    <w:rsid w:val="00C478AF"/>
    <w:rsid w:val="00C47969"/>
    <w:rsid w:val="00C47CC3"/>
    <w:rsid w:val="00C47E57"/>
    <w:rsid w:val="00C47EE5"/>
    <w:rsid w:val="00C50254"/>
    <w:rsid w:val="00C5080A"/>
    <w:rsid w:val="00C50E57"/>
    <w:rsid w:val="00C5122A"/>
    <w:rsid w:val="00C5122D"/>
    <w:rsid w:val="00C51487"/>
    <w:rsid w:val="00C51635"/>
    <w:rsid w:val="00C51B0F"/>
    <w:rsid w:val="00C51B42"/>
    <w:rsid w:val="00C523A4"/>
    <w:rsid w:val="00C523A9"/>
    <w:rsid w:val="00C523F0"/>
    <w:rsid w:val="00C526D7"/>
    <w:rsid w:val="00C527AD"/>
    <w:rsid w:val="00C52A91"/>
    <w:rsid w:val="00C52D17"/>
    <w:rsid w:val="00C530EB"/>
    <w:rsid w:val="00C530FD"/>
    <w:rsid w:val="00C534A4"/>
    <w:rsid w:val="00C5367E"/>
    <w:rsid w:val="00C53892"/>
    <w:rsid w:val="00C538AC"/>
    <w:rsid w:val="00C53B8A"/>
    <w:rsid w:val="00C53C12"/>
    <w:rsid w:val="00C53D32"/>
    <w:rsid w:val="00C53EEB"/>
    <w:rsid w:val="00C53F38"/>
    <w:rsid w:val="00C54351"/>
    <w:rsid w:val="00C54511"/>
    <w:rsid w:val="00C5457B"/>
    <w:rsid w:val="00C545D9"/>
    <w:rsid w:val="00C54620"/>
    <w:rsid w:val="00C547E2"/>
    <w:rsid w:val="00C54920"/>
    <w:rsid w:val="00C54A5A"/>
    <w:rsid w:val="00C54C9B"/>
    <w:rsid w:val="00C54FAA"/>
    <w:rsid w:val="00C553A1"/>
    <w:rsid w:val="00C55500"/>
    <w:rsid w:val="00C5584D"/>
    <w:rsid w:val="00C55C37"/>
    <w:rsid w:val="00C55DEA"/>
    <w:rsid w:val="00C562F2"/>
    <w:rsid w:val="00C5650A"/>
    <w:rsid w:val="00C56892"/>
    <w:rsid w:val="00C56EC4"/>
    <w:rsid w:val="00C56F32"/>
    <w:rsid w:val="00C56F90"/>
    <w:rsid w:val="00C570DF"/>
    <w:rsid w:val="00C57213"/>
    <w:rsid w:val="00C57957"/>
    <w:rsid w:val="00C57D80"/>
    <w:rsid w:val="00C600B5"/>
    <w:rsid w:val="00C6043F"/>
    <w:rsid w:val="00C6112F"/>
    <w:rsid w:val="00C61351"/>
    <w:rsid w:val="00C61B6B"/>
    <w:rsid w:val="00C62074"/>
    <w:rsid w:val="00C623AC"/>
    <w:rsid w:val="00C623D3"/>
    <w:rsid w:val="00C62511"/>
    <w:rsid w:val="00C62549"/>
    <w:rsid w:val="00C62608"/>
    <w:rsid w:val="00C626BF"/>
    <w:rsid w:val="00C6284B"/>
    <w:rsid w:val="00C62B7E"/>
    <w:rsid w:val="00C62FE9"/>
    <w:rsid w:val="00C63355"/>
    <w:rsid w:val="00C6338E"/>
    <w:rsid w:val="00C6349B"/>
    <w:rsid w:val="00C63520"/>
    <w:rsid w:val="00C63584"/>
    <w:rsid w:val="00C63744"/>
    <w:rsid w:val="00C637CB"/>
    <w:rsid w:val="00C63B94"/>
    <w:rsid w:val="00C63CB2"/>
    <w:rsid w:val="00C641EF"/>
    <w:rsid w:val="00C64604"/>
    <w:rsid w:val="00C649B0"/>
    <w:rsid w:val="00C64DF9"/>
    <w:rsid w:val="00C64E33"/>
    <w:rsid w:val="00C64F70"/>
    <w:rsid w:val="00C65031"/>
    <w:rsid w:val="00C658A1"/>
    <w:rsid w:val="00C65927"/>
    <w:rsid w:val="00C65AD6"/>
    <w:rsid w:val="00C65F1D"/>
    <w:rsid w:val="00C66092"/>
    <w:rsid w:val="00C6624D"/>
    <w:rsid w:val="00C667C2"/>
    <w:rsid w:val="00C667F0"/>
    <w:rsid w:val="00C66CA2"/>
    <w:rsid w:val="00C675F9"/>
    <w:rsid w:val="00C676DA"/>
    <w:rsid w:val="00C67940"/>
    <w:rsid w:val="00C67A51"/>
    <w:rsid w:val="00C67AED"/>
    <w:rsid w:val="00C67B4D"/>
    <w:rsid w:val="00C67BAD"/>
    <w:rsid w:val="00C67C46"/>
    <w:rsid w:val="00C67D7E"/>
    <w:rsid w:val="00C67E15"/>
    <w:rsid w:val="00C70277"/>
    <w:rsid w:val="00C702ED"/>
    <w:rsid w:val="00C70365"/>
    <w:rsid w:val="00C7058A"/>
    <w:rsid w:val="00C707C8"/>
    <w:rsid w:val="00C70986"/>
    <w:rsid w:val="00C70B96"/>
    <w:rsid w:val="00C70BB3"/>
    <w:rsid w:val="00C70FB6"/>
    <w:rsid w:val="00C710A6"/>
    <w:rsid w:val="00C71155"/>
    <w:rsid w:val="00C71216"/>
    <w:rsid w:val="00C714B3"/>
    <w:rsid w:val="00C71829"/>
    <w:rsid w:val="00C71903"/>
    <w:rsid w:val="00C71AB0"/>
    <w:rsid w:val="00C71C32"/>
    <w:rsid w:val="00C71D2B"/>
    <w:rsid w:val="00C72211"/>
    <w:rsid w:val="00C72EF4"/>
    <w:rsid w:val="00C73054"/>
    <w:rsid w:val="00C733C7"/>
    <w:rsid w:val="00C733E3"/>
    <w:rsid w:val="00C73443"/>
    <w:rsid w:val="00C735BD"/>
    <w:rsid w:val="00C73669"/>
    <w:rsid w:val="00C7384B"/>
    <w:rsid w:val="00C73864"/>
    <w:rsid w:val="00C73D0D"/>
    <w:rsid w:val="00C73E1F"/>
    <w:rsid w:val="00C74467"/>
    <w:rsid w:val="00C748E7"/>
    <w:rsid w:val="00C74B68"/>
    <w:rsid w:val="00C74B69"/>
    <w:rsid w:val="00C74DDF"/>
    <w:rsid w:val="00C74E1B"/>
    <w:rsid w:val="00C752B0"/>
    <w:rsid w:val="00C75360"/>
    <w:rsid w:val="00C75483"/>
    <w:rsid w:val="00C75DB0"/>
    <w:rsid w:val="00C75F9E"/>
    <w:rsid w:val="00C7610E"/>
    <w:rsid w:val="00C76308"/>
    <w:rsid w:val="00C76352"/>
    <w:rsid w:val="00C76432"/>
    <w:rsid w:val="00C76BF0"/>
    <w:rsid w:val="00C76C96"/>
    <w:rsid w:val="00C76F31"/>
    <w:rsid w:val="00C76FA3"/>
    <w:rsid w:val="00C772E3"/>
    <w:rsid w:val="00C77854"/>
    <w:rsid w:val="00C77A69"/>
    <w:rsid w:val="00C77BE4"/>
    <w:rsid w:val="00C77C85"/>
    <w:rsid w:val="00C77D0B"/>
    <w:rsid w:val="00C77E1A"/>
    <w:rsid w:val="00C8021F"/>
    <w:rsid w:val="00C8033B"/>
    <w:rsid w:val="00C804C7"/>
    <w:rsid w:val="00C80588"/>
    <w:rsid w:val="00C805F5"/>
    <w:rsid w:val="00C8088D"/>
    <w:rsid w:val="00C80BE8"/>
    <w:rsid w:val="00C81584"/>
    <w:rsid w:val="00C8161D"/>
    <w:rsid w:val="00C818A8"/>
    <w:rsid w:val="00C81B5B"/>
    <w:rsid w:val="00C8209B"/>
    <w:rsid w:val="00C82441"/>
    <w:rsid w:val="00C82522"/>
    <w:rsid w:val="00C827F0"/>
    <w:rsid w:val="00C82893"/>
    <w:rsid w:val="00C82BCE"/>
    <w:rsid w:val="00C82E4D"/>
    <w:rsid w:val="00C82F4A"/>
    <w:rsid w:val="00C83005"/>
    <w:rsid w:val="00C833DC"/>
    <w:rsid w:val="00C835F5"/>
    <w:rsid w:val="00C8377A"/>
    <w:rsid w:val="00C837B5"/>
    <w:rsid w:val="00C83924"/>
    <w:rsid w:val="00C83B5A"/>
    <w:rsid w:val="00C83DEE"/>
    <w:rsid w:val="00C83FEE"/>
    <w:rsid w:val="00C84153"/>
    <w:rsid w:val="00C8439E"/>
    <w:rsid w:val="00C84451"/>
    <w:rsid w:val="00C844CB"/>
    <w:rsid w:val="00C8479A"/>
    <w:rsid w:val="00C848C2"/>
    <w:rsid w:val="00C84B7A"/>
    <w:rsid w:val="00C84DC4"/>
    <w:rsid w:val="00C84E5B"/>
    <w:rsid w:val="00C84F3A"/>
    <w:rsid w:val="00C850A6"/>
    <w:rsid w:val="00C8527E"/>
    <w:rsid w:val="00C852B8"/>
    <w:rsid w:val="00C857B8"/>
    <w:rsid w:val="00C85A35"/>
    <w:rsid w:val="00C85B77"/>
    <w:rsid w:val="00C85EF8"/>
    <w:rsid w:val="00C8608F"/>
    <w:rsid w:val="00C86203"/>
    <w:rsid w:val="00C86499"/>
    <w:rsid w:val="00C864A4"/>
    <w:rsid w:val="00C864F2"/>
    <w:rsid w:val="00C8650C"/>
    <w:rsid w:val="00C866DB"/>
    <w:rsid w:val="00C869CF"/>
    <w:rsid w:val="00C86AD5"/>
    <w:rsid w:val="00C86C93"/>
    <w:rsid w:val="00C86CAC"/>
    <w:rsid w:val="00C86DB2"/>
    <w:rsid w:val="00C86FBB"/>
    <w:rsid w:val="00C871F5"/>
    <w:rsid w:val="00C8755E"/>
    <w:rsid w:val="00C876BC"/>
    <w:rsid w:val="00C879C8"/>
    <w:rsid w:val="00C87A1C"/>
    <w:rsid w:val="00C87D85"/>
    <w:rsid w:val="00C9024A"/>
    <w:rsid w:val="00C905E1"/>
    <w:rsid w:val="00C9074C"/>
    <w:rsid w:val="00C90B4B"/>
    <w:rsid w:val="00C90EE0"/>
    <w:rsid w:val="00C91436"/>
    <w:rsid w:val="00C91575"/>
    <w:rsid w:val="00C91927"/>
    <w:rsid w:val="00C91B9A"/>
    <w:rsid w:val="00C92417"/>
    <w:rsid w:val="00C92584"/>
    <w:rsid w:val="00C92611"/>
    <w:rsid w:val="00C92786"/>
    <w:rsid w:val="00C92B3C"/>
    <w:rsid w:val="00C92DDF"/>
    <w:rsid w:val="00C92EBE"/>
    <w:rsid w:val="00C92FED"/>
    <w:rsid w:val="00C936B4"/>
    <w:rsid w:val="00C936C2"/>
    <w:rsid w:val="00C93D11"/>
    <w:rsid w:val="00C93EA6"/>
    <w:rsid w:val="00C9402F"/>
    <w:rsid w:val="00C9405F"/>
    <w:rsid w:val="00C9424A"/>
    <w:rsid w:val="00C94446"/>
    <w:rsid w:val="00C9447D"/>
    <w:rsid w:val="00C9455A"/>
    <w:rsid w:val="00C9497D"/>
    <w:rsid w:val="00C94CE4"/>
    <w:rsid w:val="00C94ED2"/>
    <w:rsid w:val="00C94FA3"/>
    <w:rsid w:val="00C9501E"/>
    <w:rsid w:val="00C95094"/>
    <w:rsid w:val="00C952DB"/>
    <w:rsid w:val="00C95497"/>
    <w:rsid w:val="00C954EB"/>
    <w:rsid w:val="00C9556D"/>
    <w:rsid w:val="00C95C6D"/>
    <w:rsid w:val="00C96082"/>
    <w:rsid w:val="00C96204"/>
    <w:rsid w:val="00C96511"/>
    <w:rsid w:val="00C967F0"/>
    <w:rsid w:val="00C96E37"/>
    <w:rsid w:val="00C972C5"/>
    <w:rsid w:val="00C97A63"/>
    <w:rsid w:val="00C97AE5"/>
    <w:rsid w:val="00C97DA7"/>
    <w:rsid w:val="00C97FB3"/>
    <w:rsid w:val="00CA0206"/>
    <w:rsid w:val="00CA07A6"/>
    <w:rsid w:val="00CA0BE1"/>
    <w:rsid w:val="00CA0C2C"/>
    <w:rsid w:val="00CA1479"/>
    <w:rsid w:val="00CA1542"/>
    <w:rsid w:val="00CA1657"/>
    <w:rsid w:val="00CA1D25"/>
    <w:rsid w:val="00CA1D6D"/>
    <w:rsid w:val="00CA1DDD"/>
    <w:rsid w:val="00CA1FF5"/>
    <w:rsid w:val="00CA2180"/>
    <w:rsid w:val="00CA26DD"/>
    <w:rsid w:val="00CA26FD"/>
    <w:rsid w:val="00CA27A4"/>
    <w:rsid w:val="00CA2A58"/>
    <w:rsid w:val="00CA2D08"/>
    <w:rsid w:val="00CA2E92"/>
    <w:rsid w:val="00CA2F8A"/>
    <w:rsid w:val="00CA2F9D"/>
    <w:rsid w:val="00CA37B6"/>
    <w:rsid w:val="00CA385F"/>
    <w:rsid w:val="00CA3AE9"/>
    <w:rsid w:val="00CA3BFA"/>
    <w:rsid w:val="00CA40C9"/>
    <w:rsid w:val="00CA46D1"/>
    <w:rsid w:val="00CA472D"/>
    <w:rsid w:val="00CA4841"/>
    <w:rsid w:val="00CA48A2"/>
    <w:rsid w:val="00CA4A44"/>
    <w:rsid w:val="00CA4AD7"/>
    <w:rsid w:val="00CA4DCB"/>
    <w:rsid w:val="00CA4E21"/>
    <w:rsid w:val="00CA506A"/>
    <w:rsid w:val="00CA56FD"/>
    <w:rsid w:val="00CA578B"/>
    <w:rsid w:val="00CA58AE"/>
    <w:rsid w:val="00CA5CAA"/>
    <w:rsid w:val="00CA5DA7"/>
    <w:rsid w:val="00CA67B6"/>
    <w:rsid w:val="00CA6830"/>
    <w:rsid w:val="00CA6896"/>
    <w:rsid w:val="00CA6898"/>
    <w:rsid w:val="00CA6CB9"/>
    <w:rsid w:val="00CA6EA4"/>
    <w:rsid w:val="00CA7395"/>
    <w:rsid w:val="00CA76B9"/>
    <w:rsid w:val="00CA7921"/>
    <w:rsid w:val="00CA7A3F"/>
    <w:rsid w:val="00CA7B7E"/>
    <w:rsid w:val="00CA7DE3"/>
    <w:rsid w:val="00CA7E28"/>
    <w:rsid w:val="00CB009B"/>
    <w:rsid w:val="00CB0110"/>
    <w:rsid w:val="00CB015C"/>
    <w:rsid w:val="00CB020A"/>
    <w:rsid w:val="00CB051D"/>
    <w:rsid w:val="00CB08CD"/>
    <w:rsid w:val="00CB0A58"/>
    <w:rsid w:val="00CB0A93"/>
    <w:rsid w:val="00CB0D51"/>
    <w:rsid w:val="00CB0E94"/>
    <w:rsid w:val="00CB0F80"/>
    <w:rsid w:val="00CB1181"/>
    <w:rsid w:val="00CB1342"/>
    <w:rsid w:val="00CB144B"/>
    <w:rsid w:val="00CB1D8B"/>
    <w:rsid w:val="00CB1DC9"/>
    <w:rsid w:val="00CB1DD3"/>
    <w:rsid w:val="00CB1E38"/>
    <w:rsid w:val="00CB2220"/>
    <w:rsid w:val="00CB2377"/>
    <w:rsid w:val="00CB25AE"/>
    <w:rsid w:val="00CB27B9"/>
    <w:rsid w:val="00CB28A2"/>
    <w:rsid w:val="00CB2B79"/>
    <w:rsid w:val="00CB2F8D"/>
    <w:rsid w:val="00CB3187"/>
    <w:rsid w:val="00CB320A"/>
    <w:rsid w:val="00CB346E"/>
    <w:rsid w:val="00CB34A7"/>
    <w:rsid w:val="00CB39A1"/>
    <w:rsid w:val="00CB3E18"/>
    <w:rsid w:val="00CB41AE"/>
    <w:rsid w:val="00CB44D9"/>
    <w:rsid w:val="00CB485B"/>
    <w:rsid w:val="00CB4A51"/>
    <w:rsid w:val="00CB4D1C"/>
    <w:rsid w:val="00CB4F88"/>
    <w:rsid w:val="00CB5351"/>
    <w:rsid w:val="00CB57C9"/>
    <w:rsid w:val="00CB5949"/>
    <w:rsid w:val="00CB5A2F"/>
    <w:rsid w:val="00CB5E22"/>
    <w:rsid w:val="00CB5EC5"/>
    <w:rsid w:val="00CB6163"/>
    <w:rsid w:val="00CB62D9"/>
    <w:rsid w:val="00CB665C"/>
    <w:rsid w:val="00CB6AF3"/>
    <w:rsid w:val="00CB7499"/>
    <w:rsid w:val="00CB749A"/>
    <w:rsid w:val="00CB7688"/>
    <w:rsid w:val="00CB7846"/>
    <w:rsid w:val="00CB795C"/>
    <w:rsid w:val="00CB7ADA"/>
    <w:rsid w:val="00CB7C6D"/>
    <w:rsid w:val="00CC0709"/>
    <w:rsid w:val="00CC0892"/>
    <w:rsid w:val="00CC0A32"/>
    <w:rsid w:val="00CC10C1"/>
    <w:rsid w:val="00CC1417"/>
    <w:rsid w:val="00CC14C2"/>
    <w:rsid w:val="00CC15F4"/>
    <w:rsid w:val="00CC16BD"/>
    <w:rsid w:val="00CC1884"/>
    <w:rsid w:val="00CC19B9"/>
    <w:rsid w:val="00CC1C4E"/>
    <w:rsid w:val="00CC1E4D"/>
    <w:rsid w:val="00CC1F3C"/>
    <w:rsid w:val="00CC1F9E"/>
    <w:rsid w:val="00CC1FE7"/>
    <w:rsid w:val="00CC1FF8"/>
    <w:rsid w:val="00CC226A"/>
    <w:rsid w:val="00CC22FE"/>
    <w:rsid w:val="00CC24AC"/>
    <w:rsid w:val="00CC2717"/>
    <w:rsid w:val="00CC2F4D"/>
    <w:rsid w:val="00CC2F5F"/>
    <w:rsid w:val="00CC3048"/>
    <w:rsid w:val="00CC310A"/>
    <w:rsid w:val="00CC349F"/>
    <w:rsid w:val="00CC34A2"/>
    <w:rsid w:val="00CC389F"/>
    <w:rsid w:val="00CC3B63"/>
    <w:rsid w:val="00CC3C32"/>
    <w:rsid w:val="00CC42C0"/>
    <w:rsid w:val="00CC43CA"/>
    <w:rsid w:val="00CC45C2"/>
    <w:rsid w:val="00CC472F"/>
    <w:rsid w:val="00CC4A4D"/>
    <w:rsid w:val="00CC4C57"/>
    <w:rsid w:val="00CC4C68"/>
    <w:rsid w:val="00CC4FB4"/>
    <w:rsid w:val="00CC5AB1"/>
    <w:rsid w:val="00CC5DA4"/>
    <w:rsid w:val="00CC5F86"/>
    <w:rsid w:val="00CC5F92"/>
    <w:rsid w:val="00CC62A5"/>
    <w:rsid w:val="00CC62C6"/>
    <w:rsid w:val="00CC6494"/>
    <w:rsid w:val="00CC6559"/>
    <w:rsid w:val="00CC6B95"/>
    <w:rsid w:val="00CC6D69"/>
    <w:rsid w:val="00CC6F54"/>
    <w:rsid w:val="00CC71AB"/>
    <w:rsid w:val="00CC72A6"/>
    <w:rsid w:val="00CC733F"/>
    <w:rsid w:val="00CC75F4"/>
    <w:rsid w:val="00CC77DA"/>
    <w:rsid w:val="00CC78BB"/>
    <w:rsid w:val="00CC7917"/>
    <w:rsid w:val="00CC79AB"/>
    <w:rsid w:val="00CD0297"/>
    <w:rsid w:val="00CD02B8"/>
    <w:rsid w:val="00CD04E7"/>
    <w:rsid w:val="00CD0519"/>
    <w:rsid w:val="00CD06DD"/>
    <w:rsid w:val="00CD08F8"/>
    <w:rsid w:val="00CD0C08"/>
    <w:rsid w:val="00CD0C7D"/>
    <w:rsid w:val="00CD0EE0"/>
    <w:rsid w:val="00CD112F"/>
    <w:rsid w:val="00CD1408"/>
    <w:rsid w:val="00CD1685"/>
    <w:rsid w:val="00CD16AF"/>
    <w:rsid w:val="00CD1B40"/>
    <w:rsid w:val="00CD1FBC"/>
    <w:rsid w:val="00CD1FDC"/>
    <w:rsid w:val="00CD24FB"/>
    <w:rsid w:val="00CD2655"/>
    <w:rsid w:val="00CD26EA"/>
    <w:rsid w:val="00CD2948"/>
    <w:rsid w:val="00CD2DB6"/>
    <w:rsid w:val="00CD2E5C"/>
    <w:rsid w:val="00CD32D5"/>
    <w:rsid w:val="00CD32E3"/>
    <w:rsid w:val="00CD33DF"/>
    <w:rsid w:val="00CD395D"/>
    <w:rsid w:val="00CD3E66"/>
    <w:rsid w:val="00CD3F91"/>
    <w:rsid w:val="00CD3FE1"/>
    <w:rsid w:val="00CD4013"/>
    <w:rsid w:val="00CD41E3"/>
    <w:rsid w:val="00CD489D"/>
    <w:rsid w:val="00CD4DEB"/>
    <w:rsid w:val="00CD5158"/>
    <w:rsid w:val="00CD5DD1"/>
    <w:rsid w:val="00CD5E88"/>
    <w:rsid w:val="00CD606E"/>
    <w:rsid w:val="00CD65BF"/>
    <w:rsid w:val="00CD671A"/>
    <w:rsid w:val="00CD6959"/>
    <w:rsid w:val="00CD6C4B"/>
    <w:rsid w:val="00CD6C8C"/>
    <w:rsid w:val="00CD6F44"/>
    <w:rsid w:val="00CD7274"/>
    <w:rsid w:val="00CD7301"/>
    <w:rsid w:val="00CD73F2"/>
    <w:rsid w:val="00CD754B"/>
    <w:rsid w:val="00CD775A"/>
    <w:rsid w:val="00CD7C83"/>
    <w:rsid w:val="00CD7CF3"/>
    <w:rsid w:val="00CD7D26"/>
    <w:rsid w:val="00CD7F21"/>
    <w:rsid w:val="00CE0064"/>
    <w:rsid w:val="00CE039F"/>
    <w:rsid w:val="00CE04F2"/>
    <w:rsid w:val="00CE0801"/>
    <w:rsid w:val="00CE0AFB"/>
    <w:rsid w:val="00CE0E45"/>
    <w:rsid w:val="00CE1076"/>
    <w:rsid w:val="00CE10D9"/>
    <w:rsid w:val="00CE15ED"/>
    <w:rsid w:val="00CE18FB"/>
    <w:rsid w:val="00CE1AB4"/>
    <w:rsid w:val="00CE1BD6"/>
    <w:rsid w:val="00CE1C24"/>
    <w:rsid w:val="00CE1EF4"/>
    <w:rsid w:val="00CE232E"/>
    <w:rsid w:val="00CE240A"/>
    <w:rsid w:val="00CE2676"/>
    <w:rsid w:val="00CE2E2D"/>
    <w:rsid w:val="00CE2E7E"/>
    <w:rsid w:val="00CE3342"/>
    <w:rsid w:val="00CE3D89"/>
    <w:rsid w:val="00CE3F42"/>
    <w:rsid w:val="00CE40B5"/>
    <w:rsid w:val="00CE43E3"/>
    <w:rsid w:val="00CE473C"/>
    <w:rsid w:val="00CE483E"/>
    <w:rsid w:val="00CE4994"/>
    <w:rsid w:val="00CE4A4E"/>
    <w:rsid w:val="00CE4D78"/>
    <w:rsid w:val="00CE4F29"/>
    <w:rsid w:val="00CE4F84"/>
    <w:rsid w:val="00CE529D"/>
    <w:rsid w:val="00CE5495"/>
    <w:rsid w:val="00CE5515"/>
    <w:rsid w:val="00CE5968"/>
    <w:rsid w:val="00CE5A05"/>
    <w:rsid w:val="00CE5A10"/>
    <w:rsid w:val="00CE5DA7"/>
    <w:rsid w:val="00CE5DB5"/>
    <w:rsid w:val="00CE64A2"/>
    <w:rsid w:val="00CE65E5"/>
    <w:rsid w:val="00CE69D0"/>
    <w:rsid w:val="00CE6A54"/>
    <w:rsid w:val="00CE7186"/>
    <w:rsid w:val="00CE75D9"/>
    <w:rsid w:val="00CE776C"/>
    <w:rsid w:val="00CE776E"/>
    <w:rsid w:val="00CF00DB"/>
    <w:rsid w:val="00CF023F"/>
    <w:rsid w:val="00CF0728"/>
    <w:rsid w:val="00CF0CDF"/>
    <w:rsid w:val="00CF0E61"/>
    <w:rsid w:val="00CF1111"/>
    <w:rsid w:val="00CF11E5"/>
    <w:rsid w:val="00CF1441"/>
    <w:rsid w:val="00CF156D"/>
    <w:rsid w:val="00CF165E"/>
    <w:rsid w:val="00CF16F3"/>
    <w:rsid w:val="00CF17CA"/>
    <w:rsid w:val="00CF1D3C"/>
    <w:rsid w:val="00CF1DA0"/>
    <w:rsid w:val="00CF2405"/>
    <w:rsid w:val="00CF24EA"/>
    <w:rsid w:val="00CF27FB"/>
    <w:rsid w:val="00CF28B0"/>
    <w:rsid w:val="00CF2B21"/>
    <w:rsid w:val="00CF2D53"/>
    <w:rsid w:val="00CF2D83"/>
    <w:rsid w:val="00CF31FB"/>
    <w:rsid w:val="00CF354B"/>
    <w:rsid w:val="00CF3D52"/>
    <w:rsid w:val="00CF41F2"/>
    <w:rsid w:val="00CF4DB6"/>
    <w:rsid w:val="00CF4E03"/>
    <w:rsid w:val="00CF505A"/>
    <w:rsid w:val="00CF507E"/>
    <w:rsid w:val="00CF53F7"/>
    <w:rsid w:val="00CF568B"/>
    <w:rsid w:val="00CF59D8"/>
    <w:rsid w:val="00CF5CBE"/>
    <w:rsid w:val="00CF5D68"/>
    <w:rsid w:val="00CF5D85"/>
    <w:rsid w:val="00CF5ED3"/>
    <w:rsid w:val="00CF6184"/>
    <w:rsid w:val="00CF61D7"/>
    <w:rsid w:val="00CF6670"/>
    <w:rsid w:val="00CF66C7"/>
    <w:rsid w:val="00CF6720"/>
    <w:rsid w:val="00CF69D9"/>
    <w:rsid w:val="00CF6A5A"/>
    <w:rsid w:val="00CF6C0B"/>
    <w:rsid w:val="00CF6E7B"/>
    <w:rsid w:val="00CF6F55"/>
    <w:rsid w:val="00CF742D"/>
    <w:rsid w:val="00CF7907"/>
    <w:rsid w:val="00CF7955"/>
    <w:rsid w:val="00CF7CC4"/>
    <w:rsid w:val="00CF7DD8"/>
    <w:rsid w:val="00CF7FDA"/>
    <w:rsid w:val="00D0004A"/>
    <w:rsid w:val="00D002D1"/>
    <w:rsid w:val="00D0059C"/>
    <w:rsid w:val="00D00A21"/>
    <w:rsid w:val="00D00BAB"/>
    <w:rsid w:val="00D00D2A"/>
    <w:rsid w:val="00D01146"/>
    <w:rsid w:val="00D0124C"/>
    <w:rsid w:val="00D0124F"/>
    <w:rsid w:val="00D015D8"/>
    <w:rsid w:val="00D01658"/>
    <w:rsid w:val="00D01668"/>
    <w:rsid w:val="00D016C8"/>
    <w:rsid w:val="00D018DE"/>
    <w:rsid w:val="00D02278"/>
    <w:rsid w:val="00D02467"/>
    <w:rsid w:val="00D02716"/>
    <w:rsid w:val="00D027FA"/>
    <w:rsid w:val="00D02872"/>
    <w:rsid w:val="00D02968"/>
    <w:rsid w:val="00D02BDD"/>
    <w:rsid w:val="00D02D35"/>
    <w:rsid w:val="00D02F24"/>
    <w:rsid w:val="00D03036"/>
    <w:rsid w:val="00D0364A"/>
    <w:rsid w:val="00D03DEF"/>
    <w:rsid w:val="00D03E0C"/>
    <w:rsid w:val="00D03E94"/>
    <w:rsid w:val="00D0400C"/>
    <w:rsid w:val="00D04025"/>
    <w:rsid w:val="00D0472C"/>
    <w:rsid w:val="00D04793"/>
    <w:rsid w:val="00D048E5"/>
    <w:rsid w:val="00D04BB9"/>
    <w:rsid w:val="00D04EE9"/>
    <w:rsid w:val="00D04FA2"/>
    <w:rsid w:val="00D051AD"/>
    <w:rsid w:val="00D05270"/>
    <w:rsid w:val="00D053F9"/>
    <w:rsid w:val="00D05831"/>
    <w:rsid w:val="00D05F81"/>
    <w:rsid w:val="00D06094"/>
    <w:rsid w:val="00D06398"/>
    <w:rsid w:val="00D06619"/>
    <w:rsid w:val="00D06747"/>
    <w:rsid w:val="00D068A6"/>
    <w:rsid w:val="00D06A07"/>
    <w:rsid w:val="00D06B23"/>
    <w:rsid w:val="00D06F8A"/>
    <w:rsid w:val="00D07367"/>
    <w:rsid w:val="00D0769C"/>
    <w:rsid w:val="00D07CD8"/>
    <w:rsid w:val="00D07E60"/>
    <w:rsid w:val="00D100E4"/>
    <w:rsid w:val="00D10699"/>
    <w:rsid w:val="00D10703"/>
    <w:rsid w:val="00D1092F"/>
    <w:rsid w:val="00D1129E"/>
    <w:rsid w:val="00D11462"/>
    <w:rsid w:val="00D116A6"/>
    <w:rsid w:val="00D11782"/>
    <w:rsid w:val="00D11962"/>
    <w:rsid w:val="00D119A7"/>
    <w:rsid w:val="00D11BBE"/>
    <w:rsid w:val="00D11EB4"/>
    <w:rsid w:val="00D12632"/>
    <w:rsid w:val="00D126B2"/>
    <w:rsid w:val="00D12AD9"/>
    <w:rsid w:val="00D12E14"/>
    <w:rsid w:val="00D13687"/>
    <w:rsid w:val="00D139DB"/>
    <w:rsid w:val="00D13B5C"/>
    <w:rsid w:val="00D140AC"/>
    <w:rsid w:val="00D1427C"/>
    <w:rsid w:val="00D1439D"/>
    <w:rsid w:val="00D148FF"/>
    <w:rsid w:val="00D14BBE"/>
    <w:rsid w:val="00D14DBE"/>
    <w:rsid w:val="00D14EA6"/>
    <w:rsid w:val="00D1500C"/>
    <w:rsid w:val="00D150E7"/>
    <w:rsid w:val="00D158CA"/>
    <w:rsid w:val="00D15996"/>
    <w:rsid w:val="00D15C8B"/>
    <w:rsid w:val="00D15CE6"/>
    <w:rsid w:val="00D15F28"/>
    <w:rsid w:val="00D160D2"/>
    <w:rsid w:val="00D1611E"/>
    <w:rsid w:val="00D1643A"/>
    <w:rsid w:val="00D165A9"/>
    <w:rsid w:val="00D166DB"/>
    <w:rsid w:val="00D16836"/>
    <w:rsid w:val="00D16846"/>
    <w:rsid w:val="00D168EC"/>
    <w:rsid w:val="00D1693D"/>
    <w:rsid w:val="00D1695C"/>
    <w:rsid w:val="00D16A37"/>
    <w:rsid w:val="00D16BA2"/>
    <w:rsid w:val="00D16D41"/>
    <w:rsid w:val="00D16D42"/>
    <w:rsid w:val="00D16F45"/>
    <w:rsid w:val="00D17168"/>
    <w:rsid w:val="00D17494"/>
    <w:rsid w:val="00D17A1F"/>
    <w:rsid w:val="00D17C78"/>
    <w:rsid w:val="00D17CB3"/>
    <w:rsid w:val="00D2001F"/>
    <w:rsid w:val="00D20C3D"/>
    <w:rsid w:val="00D20C80"/>
    <w:rsid w:val="00D20DC2"/>
    <w:rsid w:val="00D20DF2"/>
    <w:rsid w:val="00D20FE4"/>
    <w:rsid w:val="00D21116"/>
    <w:rsid w:val="00D211D2"/>
    <w:rsid w:val="00D21236"/>
    <w:rsid w:val="00D212B1"/>
    <w:rsid w:val="00D21403"/>
    <w:rsid w:val="00D21C91"/>
    <w:rsid w:val="00D21EE9"/>
    <w:rsid w:val="00D22144"/>
    <w:rsid w:val="00D22181"/>
    <w:rsid w:val="00D2256A"/>
    <w:rsid w:val="00D22833"/>
    <w:rsid w:val="00D22CA5"/>
    <w:rsid w:val="00D22E9F"/>
    <w:rsid w:val="00D22F07"/>
    <w:rsid w:val="00D230C4"/>
    <w:rsid w:val="00D23278"/>
    <w:rsid w:val="00D23363"/>
    <w:rsid w:val="00D233DE"/>
    <w:rsid w:val="00D2370C"/>
    <w:rsid w:val="00D23973"/>
    <w:rsid w:val="00D23EFF"/>
    <w:rsid w:val="00D23F6D"/>
    <w:rsid w:val="00D2445E"/>
    <w:rsid w:val="00D245B1"/>
    <w:rsid w:val="00D24752"/>
    <w:rsid w:val="00D24893"/>
    <w:rsid w:val="00D24A47"/>
    <w:rsid w:val="00D24B37"/>
    <w:rsid w:val="00D24D3F"/>
    <w:rsid w:val="00D24F6E"/>
    <w:rsid w:val="00D25190"/>
    <w:rsid w:val="00D25204"/>
    <w:rsid w:val="00D25743"/>
    <w:rsid w:val="00D25AEB"/>
    <w:rsid w:val="00D25E02"/>
    <w:rsid w:val="00D25E87"/>
    <w:rsid w:val="00D25EE9"/>
    <w:rsid w:val="00D26355"/>
    <w:rsid w:val="00D2638E"/>
    <w:rsid w:val="00D26629"/>
    <w:rsid w:val="00D26707"/>
    <w:rsid w:val="00D2693F"/>
    <w:rsid w:val="00D26AF4"/>
    <w:rsid w:val="00D270AE"/>
    <w:rsid w:val="00D2732F"/>
    <w:rsid w:val="00D273BC"/>
    <w:rsid w:val="00D275C5"/>
    <w:rsid w:val="00D276CE"/>
    <w:rsid w:val="00D27873"/>
    <w:rsid w:val="00D278F5"/>
    <w:rsid w:val="00D27939"/>
    <w:rsid w:val="00D279BC"/>
    <w:rsid w:val="00D27CAB"/>
    <w:rsid w:val="00D27D84"/>
    <w:rsid w:val="00D27FF7"/>
    <w:rsid w:val="00D302D5"/>
    <w:rsid w:val="00D30458"/>
    <w:rsid w:val="00D304C9"/>
    <w:rsid w:val="00D306C7"/>
    <w:rsid w:val="00D309E5"/>
    <w:rsid w:val="00D30D2E"/>
    <w:rsid w:val="00D30EDD"/>
    <w:rsid w:val="00D31092"/>
    <w:rsid w:val="00D31169"/>
    <w:rsid w:val="00D312C9"/>
    <w:rsid w:val="00D312E3"/>
    <w:rsid w:val="00D31408"/>
    <w:rsid w:val="00D3168F"/>
    <w:rsid w:val="00D316A1"/>
    <w:rsid w:val="00D31A1F"/>
    <w:rsid w:val="00D31A86"/>
    <w:rsid w:val="00D31ABB"/>
    <w:rsid w:val="00D31B64"/>
    <w:rsid w:val="00D31B86"/>
    <w:rsid w:val="00D31BD3"/>
    <w:rsid w:val="00D31DF9"/>
    <w:rsid w:val="00D31E19"/>
    <w:rsid w:val="00D32326"/>
    <w:rsid w:val="00D3246E"/>
    <w:rsid w:val="00D3269D"/>
    <w:rsid w:val="00D32ABB"/>
    <w:rsid w:val="00D32B61"/>
    <w:rsid w:val="00D333A2"/>
    <w:rsid w:val="00D33457"/>
    <w:rsid w:val="00D33950"/>
    <w:rsid w:val="00D33DAE"/>
    <w:rsid w:val="00D340D6"/>
    <w:rsid w:val="00D34106"/>
    <w:rsid w:val="00D34153"/>
    <w:rsid w:val="00D342FB"/>
    <w:rsid w:val="00D3438C"/>
    <w:rsid w:val="00D3440B"/>
    <w:rsid w:val="00D34AB9"/>
    <w:rsid w:val="00D35058"/>
    <w:rsid w:val="00D35063"/>
    <w:rsid w:val="00D3507C"/>
    <w:rsid w:val="00D3568A"/>
    <w:rsid w:val="00D3584C"/>
    <w:rsid w:val="00D35902"/>
    <w:rsid w:val="00D359F9"/>
    <w:rsid w:val="00D35C3D"/>
    <w:rsid w:val="00D35CA3"/>
    <w:rsid w:val="00D36099"/>
    <w:rsid w:val="00D362E5"/>
    <w:rsid w:val="00D36886"/>
    <w:rsid w:val="00D36B01"/>
    <w:rsid w:val="00D36D0D"/>
    <w:rsid w:val="00D36D72"/>
    <w:rsid w:val="00D36F50"/>
    <w:rsid w:val="00D37030"/>
    <w:rsid w:val="00D371D1"/>
    <w:rsid w:val="00D37BAD"/>
    <w:rsid w:val="00D37C1C"/>
    <w:rsid w:val="00D37D4C"/>
    <w:rsid w:val="00D37D78"/>
    <w:rsid w:val="00D37DDB"/>
    <w:rsid w:val="00D37FF9"/>
    <w:rsid w:val="00D40332"/>
    <w:rsid w:val="00D40D88"/>
    <w:rsid w:val="00D411EB"/>
    <w:rsid w:val="00D413FC"/>
    <w:rsid w:val="00D4148B"/>
    <w:rsid w:val="00D4158A"/>
    <w:rsid w:val="00D41760"/>
    <w:rsid w:val="00D41917"/>
    <w:rsid w:val="00D419CC"/>
    <w:rsid w:val="00D41A2F"/>
    <w:rsid w:val="00D41B11"/>
    <w:rsid w:val="00D41B95"/>
    <w:rsid w:val="00D41D59"/>
    <w:rsid w:val="00D41E6B"/>
    <w:rsid w:val="00D41FB0"/>
    <w:rsid w:val="00D423C4"/>
    <w:rsid w:val="00D4262C"/>
    <w:rsid w:val="00D428B0"/>
    <w:rsid w:val="00D42B56"/>
    <w:rsid w:val="00D42CE6"/>
    <w:rsid w:val="00D42DB4"/>
    <w:rsid w:val="00D4311C"/>
    <w:rsid w:val="00D43276"/>
    <w:rsid w:val="00D43487"/>
    <w:rsid w:val="00D4371B"/>
    <w:rsid w:val="00D43734"/>
    <w:rsid w:val="00D43948"/>
    <w:rsid w:val="00D43D23"/>
    <w:rsid w:val="00D440FF"/>
    <w:rsid w:val="00D44380"/>
    <w:rsid w:val="00D444D2"/>
    <w:rsid w:val="00D445AF"/>
    <w:rsid w:val="00D44629"/>
    <w:rsid w:val="00D446A8"/>
    <w:rsid w:val="00D44745"/>
    <w:rsid w:val="00D44C63"/>
    <w:rsid w:val="00D44D4B"/>
    <w:rsid w:val="00D44DF4"/>
    <w:rsid w:val="00D44F33"/>
    <w:rsid w:val="00D451C1"/>
    <w:rsid w:val="00D454BC"/>
    <w:rsid w:val="00D45692"/>
    <w:rsid w:val="00D457A2"/>
    <w:rsid w:val="00D458F8"/>
    <w:rsid w:val="00D459AB"/>
    <w:rsid w:val="00D459E1"/>
    <w:rsid w:val="00D45A4A"/>
    <w:rsid w:val="00D45B91"/>
    <w:rsid w:val="00D45D70"/>
    <w:rsid w:val="00D45F40"/>
    <w:rsid w:val="00D4600C"/>
    <w:rsid w:val="00D46757"/>
    <w:rsid w:val="00D46D7A"/>
    <w:rsid w:val="00D47183"/>
    <w:rsid w:val="00D471DD"/>
    <w:rsid w:val="00D47342"/>
    <w:rsid w:val="00D4741B"/>
    <w:rsid w:val="00D47844"/>
    <w:rsid w:val="00D478B0"/>
    <w:rsid w:val="00D478D9"/>
    <w:rsid w:val="00D500A3"/>
    <w:rsid w:val="00D50328"/>
    <w:rsid w:val="00D506F9"/>
    <w:rsid w:val="00D50782"/>
    <w:rsid w:val="00D507D0"/>
    <w:rsid w:val="00D50B29"/>
    <w:rsid w:val="00D50C77"/>
    <w:rsid w:val="00D50E0C"/>
    <w:rsid w:val="00D50E5C"/>
    <w:rsid w:val="00D50E70"/>
    <w:rsid w:val="00D50EC4"/>
    <w:rsid w:val="00D51213"/>
    <w:rsid w:val="00D512F6"/>
    <w:rsid w:val="00D51470"/>
    <w:rsid w:val="00D51544"/>
    <w:rsid w:val="00D515B0"/>
    <w:rsid w:val="00D5176F"/>
    <w:rsid w:val="00D51A72"/>
    <w:rsid w:val="00D51E54"/>
    <w:rsid w:val="00D52120"/>
    <w:rsid w:val="00D52268"/>
    <w:rsid w:val="00D522BE"/>
    <w:rsid w:val="00D52556"/>
    <w:rsid w:val="00D52618"/>
    <w:rsid w:val="00D52619"/>
    <w:rsid w:val="00D52638"/>
    <w:rsid w:val="00D52C4D"/>
    <w:rsid w:val="00D52E5E"/>
    <w:rsid w:val="00D530B3"/>
    <w:rsid w:val="00D530B5"/>
    <w:rsid w:val="00D53144"/>
    <w:rsid w:val="00D53462"/>
    <w:rsid w:val="00D534D4"/>
    <w:rsid w:val="00D53910"/>
    <w:rsid w:val="00D53914"/>
    <w:rsid w:val="00D53A31"/>
    <w:rsid w:val="00D53B5F"/>
    <w:rsid w:val="00D53DA2"/>
    <w:rsid w:val="00D54048"/>
    <w:rsid w:val="00D5451E"/>
    <w:rsid w:val="00D54AC5"/>
    <w:rsid w:val="00D54B24"/>
    <w:rsid w:val="00D54E12"/>
    <w:rsid w:val="00D54E86"/>
    <w:rsid w:val="00D54F69"/>
    <w:rsid w:val="00D54FF4"/>
    <w:rsid w:val="00D551F6"/>
    <w:rsid w:val="00D558DC"/>
    <w:rsid w:val="00D55B9D"/>
    <w:rsid w:val="00D55C25"/>
    <w:rsid w:val="00D55D8D"/>
    <w:rsid w:val="00D55F98"/>
    <w:rsid w:val="00D56082"/>
    <w:rsid w:val="00D561C3"/>
    <w:rsid w:val="00D56541"/>
    <w:rsid w:val="00D56557"/>
    <w:rsid w:val="00D569FB"/>
    <w:rsid w:val="00D56E91"/>
    <w:rsid w:val="00D5727E"/>
    <w:rsid w:val="00D5740C"/>
    <w:rsid w:val="00D5746F"/>
    <w:rsid w:val="00D5765E"/>
    <w:rsid w:val="00D57ABE"/>
    <w:rsid w:val="00D57D52"/>
    <w:rsid w:val="00D57E31"/>
    <w:rsid w:val="00D57EB8"/>
    <w:rsid w:val="00D60504"/>
    <w:rsid w:val="00D60B56"/>
    <w:rsid w:val="00D60E25"/>
    <w:rsid w:val="00D60FAF"/>
    <w:rsid w:val="00D610DB"/>
    <w:rsid w:val="00D6147D"/>
    <w:rsid w:val="00D614D8"/>
    <w:rsid w:val="00D6197F"/>
    <w:rsid w:val="00D61AAA"/>
    <w:rsid w:val="00D61ABC"/>
    <w:rsid w:val="00D61C35"/>
    <w:rsid w:val="00D61CFE"/>
    <w:rsid w:val="00D61D6F"/>
    <w:rsid w:val="00D61E1C"/>
    <w:rsid w:val="00D61EA8"/>
    <w:rsid w:val="00D61EAA"/>
    <w:rsid w:val="00D626A6"/>
    <w:rsid w:val="00D62AC3"/>
    <w:rsid w:val="00D62DAE"/>
    <w:rsid w:val="00D62EB5"/>
    <w:rsid w:val="00D62F32"/>
    <w:rsid w:val="00D63052"/>
    <w:rsid w:val="00D63084"/>
    <w:rsid w:val="00D63107"/>
    <w:rsid w:val="00D63177"/>
    <w:rsid w:val="00D63287"/>
    <w:rsid w:val="00D63654"/>
    <w:rsid w:val="00D6389E"/>
    <w:rsid w:val="00D638AE"/>
    <w:rsid w:val="00D639E5"/>
    <w:rsid w:val="00D63B54"/>
    <w:rsid w:val="00D63E46"/>
    <w:rsid w:val="00D6404F"/>
    <w:rsid w:val="00D643E0"/>
    <w:rsid w:val="00D64660"/>
    <w:rsid w:val="00D64805"/>
    <w:rsid w:val="00D6480A"/>
    <w:rsid w:val="00D64908"/>
    <w:rsid w:val="00D64A2B"/>
    <w:rsid w:val="00D64A81"/>
    <w:rsid w:val="00D64AF5"/>
    <w:rsid w:val="00D64CE6"/>
    <w:rsid w:val="00D64D62"/>
    <w:rsid w:val="00D65377"/>
    <w:rsid w:val="00D65574"/>
    <w:rsid w:val="00D65C2E"/>
    <w:rsid w:val="00D65C74"/>
    <w:rsid w:val="00D65D93"/>
    <w:rsid w:val="00D65F9C"/>
    <w:rsid w:val="00D66341"/>
    <w:rsid w:val="00D66A7B"/>
    <w:rsid w:val="00D673A3"/>
    <w:rsid w:val="00D673E5"/>
    <w:rsid w:val="00D674C4"/>
    <w:rsid w:val="00D67658"/>
    <w:rsid w:val="00D67757"/>
    <w:rsid w:val="00D67F3C"/>
    <w:rsid w:val="00D70798"/>
    <w:rsid w:val="00D707AA"/>
    <w:rsid w:val="00D70A69"/>
    <w:rsid w:val="00D70A86"/>
    <w:rsid w:val="00D70B97"/>
    <w:rsid w:val="00D70DCE"/>
    <w:rsid w:val="00D70F06"/>
    <w:rsid w:val="00D71063"/>
    <w:rsid w:val="00D7152E"/>
    <w:rsid w:val="00D71905"/>
    <w:rsid w:val="00D71DE5"/>
    <w:rsid w:val="00D71FF2"/>
    <w:rsid w:val="00D72355"/>
    <w:rsid w:val="00D725C3"/>
    <w:rsid w:val="00D72603"/>
    <w:rsid w:val="00D72703"/>
    <w:rsid w:val="00D72A1F"/>
    <w:rsid w:val="00D72A76"/>
    <w:rsid w:val="00D72B85"/>
    <w:rsid w:val="00D72D63"/>
    <w:rsid w:val="00D72F01"/>
    <w:rsid w:val="00D72FEC"/>
    <w:rsid w:val="00D733B1"/>
    <w:rsid w:val="00D734F5"/>
    <w:rsid w:val="00D7357D"/>
    <w:rsid w:val="00D73810"/>
    <w:rsid w:val="00D73A71"/>
    <w:rsid w:val="00D73CC7"/>
    <w:rsid w:val="00D73D54"/>
    <w:rsid w:val="00D73E47"/>
    <w:rsid w:val="00D748DE"/>
    <w:rsid w:val="00D74C4E"/>
    <w:rsid w:val="00D74F99"/>
    <w:rsid w:val="00D750B5"/>
    <w:rsid w:val="00D750E1"/>
    <w:rsid w:val="00D755B9"/>
    <w:rsid w:val="00D75684"/>
    <w:rsid w:val="00D76066"/>
    <w:rsid w:val="00D76230"/>
    <w:rsid w:val="00D7643F"/>
    <w:rsid w:val="00D76517"/>
    <w:rsid w:val="00D76627"/>
    <w:rsid w:val="00D76AD6"/>
    <w:rsid w:val="00D76BB5"/>
    <w:rsid w:val="00D7716E"/>
    <w:rsid w:val="00D77308"/>
    <w:rsid w:val="00D777EA"/>
    <w:rsid w:val="00D77BAF"/>
    <w:rsid w:val="00D8000F"/>
    <w:rsid w:val="00D8050D"/>
    <w:rsid w:val="00D80695"/>
    <w:rsid w:val="00D80925"/>
    <w:rsid w:val="00D80A6A"/>
    <w:rsid w:val="00D80C7D"/>
    <w:rsid w:val="00D81010"/>
    <w:rsid w:val="00D81221"/>
    <w:rsid w:val="00D81531"/>
    <w:rsid w:val="00D816F8"/>
    <w:rsid w:val="00D8170F"/>
    <w:rsid w:val="00D8197C"/>
    <w:rsid w:val="00D81C59"/>
    <w:rsid w:val="00D81D17"/>
    <w:rsid w:val="00D82086"/>
    <w:rsid w:val="00D82116"/>
    <w:rsid w:val="00D821B2"/>
    <w:rsid w:val="00D822EC"/>
    <w:rsid w:val="00D82332"/>
    <w:rsid w:val="00D8294C"/>
    <w:rsid w:val="00D82B99"/>
    <w:rsid w:val="00D82BD4"/>
    <w:rsid w:val="00D82CDA"/>
    <w:rsid w:val="00D82D55"/>
    <w:rsid w:val="00D82E18"/>
    <w:rsid w:val="00D83385"/>
    <w:rsid w:val="00D83560"/>
    <w:rsid w:val="00D83586"/>
    <w:rsid w:val="00D8368C"/>
    <w:rsid w:val="00D8376A"/>
    <w:rsid w:val="00D838E5"/>
    <w:rsid w:val="00D83B13"/>
    <w:rsid w:val="00D83DA4"/>
    <w:rsid w:val="00D83F6D"/>
    <w:rsid w:val="00D83FB3"/>
    <w:rsid w:val="00D840DD"/>
    <w:rsid w:val="00D8423A"/>
    <w:rsid w:val="00D842F2"/>
    <w:rsid w:val="00D842F7"/>
    <w:rsid w:val="00D843E2"/>
    <w:rsid w:val="00D84451"/>
    <w:rsid w:val="00D8495C"/>
    <w:rsid w:val="00D84D70"/>
    <w:rsid w:val="00D8572F"/>
    <w:rsid w:val="00D85E27"/>
    <w:rsid w:val="00D8647B"/>
    <w:rsid w:val="00D864FB"/>
    <w:rsid w:val="00D86592"/>
    <w:rsid w:val="00D86D0C"/>
    <w:rsid w:val="00D86E2D"/>
    <w:rsid w:val="00D8715F"/>
    <w:rsid w:val="00D873FA"/>
    <w:rsid w:val="00D87471"/>
    <w:rsid w:val="00D874CC"/>
    <w:rsid w:val="00D8777F"/>
    <w:rsid w:val="00D878D5"/>
    <w:rsid w:val="00D8793C"/>
    <w:rsid w:val="00D87BC7"/>
    <w:rsid w:val="00D87C91"/>
    <w:rsid w:val="00D87F49"/>
    <w:rsid w:val="00D904C0"/>
    <w:rsid w:val="00D9060B"/>
    <w:rsid w:val="00D90740"/>
    <w:rsid w:val="00D90778"/>
    <w:rsid w:val="00D909B6"/>
    <w:rsid w:val="00D90AF9"/>
    <w:rsid w:val="00D90C0A"/>
    <w:rsid w:val="00D90D24"/>
    <w:rsid w:val="00D912ED"/>
    <w:rsid w:val="00D913A7"/>
    <w:rsid w:val="00D913F5"/>
    <w:rsid w:val="00D91400"/>
    <w:rsid w:val="00D9147E"/>
    <w:rsid w:val="00D9155B"/>
    <w:rsid w:val="00D91AA2"/>
    <w:rsid w:val="00D91C12"/>
    <w:rsid w:val="00D9200B"/>
    <w:rsid w:val="00D92092"/>
    <w:rsid w:val="00D9236A"/>
    <w:rsid w:val="00D9236B"/>
    <w:rsid w:val="00D92374"/>
    <w:rsid w:val="00D92F0D"/>
    <w:rsid w:val="00D92F98"/>
    <w:rsid w:val="00D93228"/>
    <w:rsid w:val="00D935A8"/>
    <w:rsid w:val="00D93863"/>
    <w:rsid w:val="00D939D4"/>
    <w:rsid w:val="00D93F8E"/>
    <w:rsid w:val="00D94195"/>
    <w:rsid w:val="00D94735"/>
    <w:rsid w:val="00D949E0"/>
    <w:rsid w:val="00D94ED3"/>
    <w:rsid w:val="00D94FA9"/>
    <w:rsid w:val="00D95136"/>
    <w:rsid w:val="00D95210"/>
    <w:rsid w:val="00D9538F"/>
    <w:rsid w:val="00D95EBC"/>
    <w:rsid w:val="00D9614F"/>
    <w:rsid w:val="00D96193"/>
    <w:rsid w:val="00D962E2"/>
    <w:rsid w:val="00D9686A"/>
    <w:rsid w:val="00D96961"/>
    <w:rsid w:val="00D96AD2"/>
    <w:rsid w:val="00D96D7B"/>
    <w:rsid w:val="00D96E1A"/>
    <w:rsid w:val="00D9744B"/>
    <w:rsid w:val="00D97E7E"/>
    <w:rsid w:val="00DA036C"/>
    <w:rsid w:val="00DA04F7"/>
    <w:rsid w:val="00DA0BB6"/>
    <w:rsid w:val="00DA0BFB"/>
    <w:rsid w:val="00DA102C"/>
    <w:rsid w:val="00DA13B6"/>
    <w:rsid w:val="00DA144B"/>
    <w:rsid w:val="00DA1549"/>
    <w:rsid w:val="00DA1680"/>
    <w:rsid w:val="00DA1AD3"/>
    <w:rsid w:val="00DA1C94"/>
    <w:rsid w:val="00DA1EAF"/>
    <w:rsid w:val="00DA1EE5"/>
    <w:rsid w:val="00DA2153"/>
    <w:rsid w:val="00DA22A7"/>
    <w:rsid w:val="00DA2553"/>
    <w:rsid w:val="00DA2768"/>
    <w:rsid w:val="00DA2B89"/>
    <w:rsid w:val="00DA2C84"/>
    <w:rsid w:val="00DA3160"/>
    <w:rsid w:val="00DA32FD"/>
    <w:rsid w:val="00DA34A3"/>
    <w:rsid w:val="00DA34C1"/>
    <w:rsid w:val="00DA3669"/>
    <w:rsid w:val="00DA3AB4"/>
    <w:rsid w:val="00DA3B52"/>
    <w:rsid w:val="00DA3D6E"/>
    <w:rsid w:val="00DA3E22"/>
    <w:rsid w:val="00DA43BD"/>
    <w:rsid w:val="00DA4F47"/>
    <w:rsid w:val="00DA53B7"/>
    <w:rsid w:val="00DA546C"/>
    <w:rsid w:val="00DA565E"/>
    <w:rsid w:val="00DA56EF"/>
    <w:rsid w:val="00DA5950"/>
    <w:rsid w:val="00DA5BA1"/>
    <w:rsid w:val="00DA6775"/>
    <w:rsid w:val="00DA6AE8"/>
    <w:rsid w:val="00DA6D3E"/>
    <w:rsid w:val="00DA6F8D"/>
    <w:rsid w:val="00DA70A0"/>
    <w:rsid w:val="00DA719E"/>
    <w:rsid w:val="00DA786A"/>
    <w:rsid w:val="00DA7A87"/>
    <w:rsid w:val="00DA7CE0"/>
    <w:rsid w:val="00DA7D7E"/>
    <w:rsid w:val="00DA7E03"/>
    <w:rsid w:val="00DA7E38"/>
    <w:rsid w:val="00DA7F35"/>
    <w:rsid w:val="00DB0344"/>
    <w:rsid w:val="00DB0369"/>
    <w:rsid w:val="00DB08C7"/>
    <w:rsid w:val="00DB0C47"/>
    <w:rsid w:val="00DB0C90"/>
    <w:rsid w:val="00DB0ECF"/>
    <w:rsid w:val="00DB1161"/>
    <w:rsid w:val="00DB11C3"/>
    <w:rsid w:val="00DB12CB"/>
    <w:rsid w:val="00DB1464"/>
    <w:rsid w:val="00DB159A"/>
    <w:rsid w:val="00DB199A"/>
    <w:rsid w:val="00DB1BE5"/>
    <w:rsid w:val="00DB1DE9"/>
    <w:rsid w:val="00DB2241"/>
    <w:rsid w:val="00DB2253"/>
    <w:rsid w:val="00DB24A5"/>
    <w:rsid w:val="00DB2AC7"/>
    <w:rsid w:val="00DB2C65"/>
    <w:rsid w:val="00DB2CE8"/>
    <w:rsid w:val="00DB2D34"/>
    <w:rsid w:val="00DB2E16"/>
    <w:rsid w:val="00DB3913"/>
    <w:rsid w:val="00DB3B70"/>
    <w:rsid w:val="00DB3E85"/>
    <w:rsid w:val="00DB410B"/>
    <w:rsid w:val="00DB465B"/>
    <w:rsid w:val="00DB470B"/>
    <w:rsid w:val="00DB4848"/>
    <w:rsid w:val="00DB4C06"/>
    <w:rsid w:val="00DB4C18"/>
    <w:rsid w:val="00DB4CAB"/>
    <w:rsid w:val="00DB4FF4"/>
    <w:rsid w:val="00DB52F7"/>
    <w:rsid w:val="00DB5509"/>
    <w:rsid w:val="00DB56A8"/>
    <w:rsid w:val="00DB5A3F"/>
    <w:rsid w:val="00DB5AA0"/>
    <w:rsid w:val="00DB5D52"/>
    <w:rsid w:val="00DB5DA9"/>
    <w:rsid w:val="00DB5E71"/>
    <w:rsid w:val="00DB5F39"/>
    <w:rsid w:val="00DB5FD4"/>
    <w:rsid w:val="00DB5FDA"/>
    <w:rsid w:val="00DB60C5"/>
    <w:rsid w:val="00DB6261"/>
    <w:rsid w:val="00DB6AC6"/>
    <w:rsid w:val="00DB6EE1"/>
    <w:rsid w:val="00DB6F00"/>
    <w:rsid w:val="00DB6F94"/>
    <w:rsid w:val="00DB705F"/>
    <w:rsid w:val="00DB714B"/>
    <w:rsid w:val="00DB7221"/>
    <w:rsid w:val="00DB7471"/>
    <w:rsid w:val="00DB7472"/>
    <w:rsid w:val="00DB7692"/>
    <w:rsid w:val="00DB7990"/>
    <w:rsid w:val="00DC008C"/>
    <w:rsid w:val="00DC03A6"/>
    <w:rsid w:val="00DC0688"/>
    <w:rsid w:val="00DC0AD8"/>
    <w:rsid w:val="00DC0AF7"/>
    <w:rsid w:val="00DC0DD3"/>
    <w:rsid w:val="00DC10FB"/>
    <w:rsid w:val="00DC12E6"/>
    <w:rsid w:val="00DC1D20"/>
    <w:rsid w:val="00DC1DEF"/>
    <w:rsid w:val="00DC1E6D"/>
    <w:rsid w:val="00DC1F70"/>
    <w:rsid w:val="00DC2144"/>
    <w:rsid w:val="00DC21B6"/>
    <w:rsid w:val="00DC274D"/>
    <w:rsid w:val="00DC2753"/>
    <w:rsid w:val="00DC2A5B"/>
    <w:rsid w:val="00DC2D98"/>
    <w:rsid w:val="00DC30E2"/>
    <w:rsid w:val="00DC331A"/>
    <w:rsid w:val="00DC3509"/>
    <w:rsid w:val="00DC35D1"/>
    <w:rsid w:val="00DC35DF"/>
    <w:rsid w:val="00DC367C"/>
    <w:rsid w:val="00DC3A7F"/>
    <w:rsid w:val="00DC3CC8"/>
    <w:rsid w:val="00DC3F01"/>
    <w:rsid w:val="00DC41CC"/>
    <w:rsid w:val="00DC44F1"/>
    <w:rsid w:val="00DC45EF"/>
    <w:rsid w:val="00DC4696"/>
    <w:rsid w:val="00DC4F66"/>
    <w:rsid w:val="00DC5197"/>
    <w:rsid w:val="00DC5396"/>
    <w:rsid w:val="00DC558C"/>
    <w:rsid w:val="00DC5697"/>
    <w:rsid w:val="00DC5C24"/>
    <w:rsid w:val="00DC5EA0"/>
    <w:rsid w:val="00DC5FBD"/>
    <w:rsid w:val="00DC62EA"/>
    <w:rsid w:val="00DC6461"/>
    <w:rsid w:val="00DC64FC"/>
    <w:rsid w:val="00DC6530"/>
    <w:rsid w:val="00DC65E7"/>
    <w:rsid w:val="00DC66E4"/>
    <w:rsid w:val="00DC6965"/>
    <w:rsid w:val="00DC6BE9"/>
    <w:rsid w:val="00DC6C1D"/>
    <w:rsid w:val="00DC6D81"/>
    <w:rsid w:val="00DC7085"/>
    <w:rsid w:val="00DC74D1"/>
    <w:rsid w:val="00DC74E2"/>
    <w:rsid w:val="00DC76DB"/>
    <w:rsid w:val="00DC7EC5"/>
    <w:rsid w:val="00DD054E"/>
    <w:rsid w:val="00DD09EB"/>
    <w:rsid w:val="00DD0A5F"/>
    <w:rsid w:val="00DD0C95"/>
    <w:rsid w:val="00DD0E29"/>
    <w:rsid w:val="00DD117C"/>
    <w:rsid w:val="00DD1240"/>
    <w:rsid w:val="00DD1267"/>
    <w:rsid w:val="00DD1370"/>
    <w:rsid w:val="00DD1630"/>
    <w:rsid w:val="00DD1867"/>
    <w:rsid w:val="00DD1933"/>
    <w:rsid w:val="00DD1BF9"/>
    <w:rsid w:val="00DD1CD5"/>
    <w:rsid w:val="00DD1F56"/>
    <w:rsid w:val="00DD231E"/>
    <w:rsid w:val="00DD2481"/>
    <w:rsid w:val="00DD2B3F"/>
    <w:rsid w:val="00DD3263"/>
    <w:rsid w:val="00DD3887"/>
    <w:rsid w:val="00DD3988"/>
    <w:rsid w:val="00DD3991"/>
    <w:rsid w:val="00DD3A24"/>
    <w:rsid w:val="00DD3CE5"/>
    <w:rsid w:val="00DD3D8A"/>
    <w:rsid w:val="00DD3DA3"/>
    <w:rsid w:val="00DD3DC8"/>
    <w:rsid w:val="00DD3DE2"/>
    <w:rsid w:val="00DD3E90"/>
    <w:rsid w:val="00DD3EE9"/>
    <w:rsid w:val="00DD44A0"/>
    <w:rsid w:val="00DD4A8D"/>
    <w:rsid w:val="00DD4C7F"/>
    <w:rsid w:val="00DD513A"/>
    <w:rsid w:val="00DD51E1"/>
    <w:rsid w:val="00DD56D4"/>
    <w:rsid w:val="00DD58B8"/>
    <w:rsid w:val="00DD59D9"/>
    <w:rsid w:val="00DD5BA8"/>
    <w:rsid w:val="00DD6033"/>
    <w:rsid w:val="00DD6045"/>
    <w:rsid w:val="00DD6692"/>
    <w:rsid w:val="00DD6837"/>
    <w:rsid w:val="00DD686A"/>
    <w:rsid w:val="00DD6BF8"/>
    <w:rsid w:val="00DD6F5F"/>
    <w:rsid w:val="00DD744D"/>
    <w:rsid w:val="00DD7487"/>
    <w:rsid w:val="00DD74DB"/>
    <w:rsid w:val="00DD7622"/>
    <w:rsid w:val="00DE0F0E"/>
    <w:rsid w:val="00DE12FB"/>
    <w:rsid w:val="00DE1504"/>
    <w:rsid w:val="00DE152B"/>
    <w:rsid w:val="00DE157D"/>
    <w:rsid w:val="00DE176A"/>
    <w:rsid w:val="00DE188E"/>
    <w:rsid w:val="00DE1A60"/>
    <w:rsid w:val="00DE1AEB"/>
    <w:rsid w:val="00DE1CA3"/>
    <w:rsid w:val="00DE1CC8"/>
    <w:rsid w:val="00DE1D65"/>
    <w:rsid w:val="00DE23D4"/>
    <w:rsid w:val="00DE241B"/>
    <w:rsid w:val="00DE2455"/>
    <w:rsid w:val="00DE27F1"/>
    <w:rsid w:val="00DE2EAB"/>
    <w:rsid w:val="00DE32D1"/>
    <w:rsid w:val="00DE3342"/>
    <w:rsid w:val="00DE3356"/>
    <w:rsid w:val="00DE37A2"/>
    <w:rsid w:val="00DE38E8"/>
    <w:rsid w:val="00DE3C37"/>
    <w:rsid w:val="00DE3E47"/>
    <w:rsid w:val="00DE3EAB"/>
    <w:rsid w:val="00DE42B8"/>
    <w:rsid w:val="00DE43B4"/>
    <w:rsid w:val="00DE44ED"/>
    <w:rsid w:val="00DE469A"/>
    <w:rsid w:val="00DE4D85"/>
    <w:rsid w:val="00DE4D93"/>
    <w:rsid w:val="00DE4EA9"/>
    <w:rsid w:val="00DE5158"/>
    <w:rsid w:val="00DE5231"/>
    <w:rsid w:val="00DE54D0"/>
    <w:rsid w:val="00DE587C"/>
    <w:rsid w:val="00DE5BE7"/>
    <w:rsid w:val="00DE5E6D"/>
    <w:rsid w:val="00DE5F00"/>
    <w:rsid w:val="00DE5F72"/>
    <w:rsid w:val="00DE60E0"/>
    <w:rsid w:val="00DE616E"/>
    <w:rsid w:val="00DE6461"/>
    <w:rsid w:val="00DE6594"/>
    <w:rsid w:val="00DE6759"/>
    <w:rsid w:val="00DE6877"/>
    <w:rsid w:val="00DE68C2"/>
    <w:rsid w:val="00DE694A"/>
    <w:rsid w:val="00DE6A50"/>
    <w:rsid w:val="00DE6FBA"/>
    <w:rsid w:val="00DE7312"/>
    <w:rsid w:val="00DE792E"/>
    <w:rsid w:val="00DE7C5C"/>
    <w:rsid w:val="00DE7D4E"/>
    <w:rsid w:val="00DE7F8D"/>
    <w:rsid w:val="00DF04A4"/>
    <w:rsid w:val="00DF08D0"/>
    <w:rsid w:val="00DF0A21"/>
    <w:rsid w:val="00DF0AFC"/>
    <w:rsid w:val="00DF0BB1"/>
    <w:rsid w:val="00DF0D56"/>
    <w:rsid w:val="00DF0D74"/>
    <w:rsid w:val="00DF1186"/>
    <w:rsid w:val="00DF15EC"/>
    <w:rsid w:val="00DF18EB"/>
    <w:rsid w:val="00DF1E01"/>
    <w:rsid w:val="00DF2073"/>
    <w:rsid w:val="00DF2383"/>
    <w:rsid w:val="00DF2463"/>
    <w:rsid w:val="00DF26A4"/>
    <w:rsid w:val="00DF2924"/>
    <w:rsid w:val="00DF29DA"/>
    <w:rsid w:val="00DF2B92"/>
    <w:rsid w:val="00DF2D3E"/>
    <w:rsid w:val="00DF2DE2"/>
    <w:rsid w:val="00DF33E9"/>
    <w:rsid w:val="00DF38A0"/>
    <w:rsid w:val="00DF3BDD"/>
    <w:rsid w:val="00DF3F28"/>
    <w:rsid w:val="00DF41EB"/>
    <w:rsid w:val="00DF423F"/>
    <w:rsid w:val="00DF4297"/>
    <w:rsid w:val="00DF46B2"/>
    <w:rsid w:val="00DF46C7"/>
    <w:rsid w:val="00DF4851"/>
    <w:rsid w:val="00DF4A4B"/>
    <w:rsid w:val="00DF4BD8"/>
    <w:rsid w:val="00DF4F92"/>
    <w:rsid w:val="00DF52BC"/>
    <w:rsid w:val="00DF5594"/>
    <w:rsid w:val="00DF5618"/>
    <w:rsid w:val="00DF580E"/>
    <w:rsid w:val="00DF5869"/>
    <w:rsid w:val="00DF5AD6"/>
    <w:rsid w:val="00DF5B03"/>
    <w:rsid w:val="00DF5BAA"/>
    <w:rsid w:val="00DF5C28"/>
    <w:rsid w:val="00DF5E30"/>
    <w:rsid w:val="00DF5EE3"/>
    <w:rsid w:val="00DF60B6"/>
    <w:rsid w:val="00DF61D1"/>
    <w:rsid w:val="00DF6463"/>
    <w:rsid w:val="00DF65BB"/>
    <w:rsid w:val="00DF66FD"/>
    <w:rsid w:val="00DF6FCC"/>
    <w:rsid w:val="00DF7018"/>
    <w:rsid w:val="00DF72DF"/>
    <w:rsid w:val="00DF7436"/>
    <w:rsid w:val="00DF771A"/>
    <w:rsid w:val="00DF781C"/>
    <w:rsid w:val="00DF7D5B"/>
    <w:rsid w:val="00DF7E83"/>
    <w:rsid w:val="00E00237"/>
    <w:rsid w:val="00E00313"/>
    <w:rsid w:val="00E00524"/>
    <w:rsid w:val="00E00888"/>
    <w:rsid w:val="00E00A4E"/>
    <w:rsid w:val="00E00E08"/>
    <w:rsid w:val="00E00E0A"/>
    <w:rsid w:val="00E01080"/>
    <w:rsid w:val="00E01351"/>
    <w:rsid w:val="00E014A2"/>
    <w:rsid w:val="00E0174C"/>
    <w:rsid w:val="00E01E44"/>
    <w:rsid w:val="00E0203A"/>
    <w:rsid w:val="00E0216E"/>
    <w:rsid w:val="00E02753"/>
    <w:rsid w:val="00E0275B"/>
    <w:rsid w:val="00E027B3"/>
    <w:rsid w:val="00E02A79"/>
    <w:rsid w:val="00E02AC1"/>
    <w:rsid w:val="00E02BAC"/>
    <w:rsid w:val="00E0305D"/>
    <w:rsid w:val="00E0311D"/>
    <w:rsid w:val="00E0325B"/>
    <w:rsid w:val="00E033BB"/>
    <w:rsid w:val="00E03575"/>
    <w:rsid w:val="00E03CDB"/>
    <w:rsid w:val="00E03F34"/>
    <w:rsid w:val="00E0406F"/>
    <w:rsid w:val="00E04075"/>
    <w:rsid w:val="00E041E4"/>
    <w:rsid w:val="00E04291"/>
    <w:rsid w:val="00E04652"/>
    <w:rsid w:val="00E0481F"/>
    <w:rsid w:val="00E0497B"/>
    <w:rsid w:val="00E049A2"/>
    <w:rsid w:val="00E04B82"/>
    <w:rsid w:val="00E0523B"/>
    <w:rsid w:val="00E0530E"/>
    <w:rsid w:val="00E05361"/>
    <w:rsid w:val="00E05505"/>
    <w:rsid w:val="00E0566C"/>
    <w:rsid w:val="00E05881"/>
    <w:rsid w:val="00E05CE8"/>
    <w:rsid w:val="00E05DD6"/>
    <w:rsid w:val="00E0602A"/>
    <w:rsid w:val="00E06171"/>
    <w:rsid w:val="00E06279"/>
    <w:rsid w:val="00E063DE"/>
    <w:rsid w:val="00E06A41"/>
    <w:rsid w:val="00E06B43"/>
    <w:rsid w:val="00E06B70"/>
    <w:rsid w:val="00E06FBC"/>
    <w:rsid w:val="00E07458"/>
    <w:rsid w:val="00E0745A"/>
    <w:rsid w:val="00E076A2"/>
    <w:rsid w:val="00E07780"/>
    <w:rsid w:val="00E07AE1"/>
    <w:rsid w:val="00E07B93"/>
    <w:rsid w:val="00E07FF9"/>
    <w:rsid w:val="00E103F1"/>
    <w:rsid w:val="00E1047B"/>
    <w:rsid w:val="00E10571"/>
    <w:rsid w:val="00E1069C"/>
    <w:rsid w:val="00E106F1"/>
    <w:rsid w:val="00E10A51"/>
    <w:rsid w:val="00E10B6B"/>
    <w:rsid w:val="00E11402"/>
    <w:rsid w:val="00E11724"/>
    <w:rsid w:val="00E11E98"/>
    <w:rsid w:val="00E123F4"/>
    <w:rsid w:val="00E127D1"/>
    <w:rsid w:val="00E12866"/>
    <w:rsid w:val="00E12A90"/>
    <w:rsid w:val="00E12AD6"/>
    <w:rsid w:val="00E12BF7"/>
    <w:rsid w:val="00E12F24"/>
    <w:rsid w:val="00E13114"/>
    <w:rsid w:val="00E13223"/>
    <w:rsid w:val="00E1344F"/>
    <w:rsid w:val="00E134CD"/>
    <w:rsid w:val="00E13579"/>
    <w:rsid w:val="00E13885"/>
    <w:rsid w:val="00E139C6"/>
    <w:rsid w:val="00E13C24"/>
    <w:rsid w:val="00E13C8D"/>
    <w:rsid w:val="00E13D61"/>
    <w:rsid w:val="00E13D82"/>
    <w:rsid w:val="00E140B7"/>
    <w:rsid w:val="00E142D2"/>
    <w:rsid w:val="00E14347"/>
    <w:rsid w:val="00E143C6"/>
    <w:rsid w:val="00E14497"/>
    <w:rsid w:val="00E14498"/>
    <w:rsid w:val="00E14787"/>
    <w:rsid w:val="00E14975"/>
    <w:rsid w:val="00E14FC1"/>
    <w:rsid w:val="00E15038"/>
    <w:rsid w:val="00E15097"/>
    <w:rsid w:val="00E15235"/>
    <w:rsid w:val="00E15532"/>
    <w:rsid w:val="00E15587"/>
    <w:rsid w:val="00E156F6"/>
    <w:rsid w:val="00E1576C"/>
    <w:rsid w:val="00E157D0"/>
    <w:rsid w:val="00E15914"/>
    <w:rsid w:val="00E15941"/>
    <w:rsid w:val="00E15C4D"/>
    <w:rsid w:val="00E15CBB"/>
    <w:rsid w:val="00E15F4F"/>
    <w:rsid w:val="00E16073"/>
    <w:rsid w:val="00E161CE"/>
    <w:rsid w:val="00E1632F"/>
    <w:rsid w:val="00E1639C"/>
    <w:rsid w:val="00E163A8"/>
    <w:rsid w:val="00E1644D"/>
    <w:rsid w:val="00E16476"/>
    <w:rsid w:val="00E168FA"/>
    <w:rsid w:val="00E1702F"/>
    <w:rsid w:val="00E171E1"/>
    <w:rsid w:val="00E1724D"/>
    <w:rsid w:val="00E173C6"/>
    <w:rsid w:val="00E1749E"/>
    <w:rsid w:val="00E17724"/>
    <w:rsid w:val="00E17D48"/>
    <w:rsid w:val="00E17EE3"/>
    <w:rsid w:val="00E200B7"/>
    <w:rsid w:val="00E20236"/>
    <w:rsid w:val="00E20248"/>
    <w:rsid w:val="00E20364"/>
    <w:rsid w:val="00E20384"/>
    <w:rsid w:val="00E203CD"/>
    <w:rsid w:val="00E209F6"/>
    <w:rsid w:val="00E20AB8"/>
    <w:rsid w:val="00E2140D"/>
    <w:rsid w:val="00E21514"/>
    <w:rsid w:val="00E215B1"/>
    <w:rsid w:val="00E21784"/>
    <w:rsid w:val="00E21BFF"/>
    <w:rsid w:val="00E21E9E"/>
    <w:rsid w:val="00E21F59"/>
    <w:rsid w:val="00E22103"/>
    <w:rsid w:val="00E226DC"/>
    <w:rsid w:val="00E22832"/>
    <w:rsid w:val="00E228C9"/>
    <w:rsid w:val="00E22C7F"/>
    <w:rsid w:val="00E22CE3"/>
    <w:rsid w:val="00E22D33"/>
    <w:rsid w:val="00E22D59"/>
    <w:rsid w:val="00E22F96"/>
    <w:rsid w:val="00E232BD"/>
    <w:rsid w:val="00E23307"/>
    <w:rsid w:val="00E23A3D"/>
    <w:rsid w:val="00E23B6C"/>
    <w:rsid w:val="00E23D9D"/>
    <w:rsid w:val="00E23E63"/>
    <w:rsid w:val="00E23F31"/>
    <w:rsid w:val="00E2444D"/>
    <w:rsid w:val="00E244E9"/>
    <w:rsid w:val="00E248BF"/>
    <w:rsid w:val="00E248C6"/>
    <w:rsid w:val="00E24B9F"/>
    <w:rsid w:val="00E24DC0"/>
    <w:rsid w:val="00E24EA3"/>
    <w:rsid w:val="00E253AF"/>
    <w:rsid w:val="00E25448"/>
    <w:rsid w:val="00E257D6"/>
    <w:rsid w:val="00E2583E"/>
    <w:rsid w:val="00E25EB4"/>
    <w:rsid w:val="00E25F05"/>
    <w:rsid w:val="00E26A87"/>
    <w:rsid w:val="00E26F33"/>
    <w:rsid w:val="00E275AF"/>
    <w:rsid w:val="00E27600"/>
    <w:rsid w:val="00E27671"/>
    <w:rsid w:val="00E276F5"/>
    <w:rsid w:val="00E2771F"/>
    <w:rsid w:val="00E27873"/>
    <w:rsid w:val="00E27961"/>
    <w:rsid w:val="00E27984"/>
    <w:rsid w:val="00E279C7"/>
    <w:rsid w:val="00E301A7"/>
    <w:rsid w:val="00E306F2"/>
    <w:rsid w:val="00E30747"/>
    <w:rsid w:val="00E309DB"/>
    <w:rsid w:val="00E30CA5"/>
    <w:rsid w:val="00E30F3A"/>
    <w:rsid w:val="00E31309"/>
    <w:rsid w:val="00E3143C"/>
    <w:rsid w:val="00E31761"/>
    <w:rsid w:val="00E31BCD"/>
    <w:rsid w:val="00E3208E"/>
    <w:rsid w:val="00E3267A"/>
    <w:rsid w:val="00E32865"/>
    <w:rsid w:val="00E32D44"/>
    <w:rsid w:val="00E32F87"/>
    <w:rsid w:val="00E3305A"/>
    <w:rsid w:val="00E33081"/>
    <w:rsid w:val="00E33250"/>
    <w:rsid w:val="00E333C1"/>
    <w:rsid w:val="00E334C3"/>
    <w:rsid w:val="00E3395C"/>
    <w:rsid w:val="00E33B02"/>
    <w:rsid w:val="00E33B0F"/>
    <w:rsid w:val="00E33D00"/>
    <w:rsid w:val="00E33F1C"/>
    <w:rsid w:val="00E34134"/>
    <w:rsid w:val="00E34151"/>
    <w:rsid w:val="00E34569"/>
    <w:rsid w:val="00E34A75"/>
    <w:rsid w:val="00E34ACB"/>
    <w:rsid w:val="00E34BB5"/>
    <w:rsid w:val="00E35139"/>
    <w:rsid w:val="00E351F7"/>
    <w:rsid w:val="00E3534D"/>
    <w:rsid w:val="00E354FD"/>
    <w:rsid w:val="00E35605"/>
    <w:rsid w:val="00E35923"/>
    <w:rsid w:val="00E35BD5"/>
    <w:rsid w:val="00E35D12"/>
    <w:rsid w:val="00E363AA"/>
    <w:rsid w:val="00E3660A"/>
    <w:rsid w:val="00E36A2C"/>
    <w:rsid w:val="00E36C01"/>
    <w:rsid w:val="00E36DD6"/>
    <w:rsid w:val="00E372A6"/>
    <w:rsid w:val="00E3796C"/>
    <w:rsid w:val="00E37B29"/>
    <w:rsid w:val="00E40764"/>
    <w:rsid w:val="00E407BD"/>
    <w:rsid w:val="00E40C75"/>
    <w:rsid w:val="00E40EF7"/>
    <w:rsid w:val="00E4112F"/>
    <w:rsid w:val="00E412A1"/>
    <w:rsid w:val="00E413B8"/>
    <w:rsid w:val="00E41836"/>
    <w:rsid w:val="00E41960"/>
    <w:rsid w:val="00E41A65"/>
    <w:rsid w:val="00E41B8D"/>
    <w:rsid w:val="00E41E29"/>
    <w:rsid w:val="00E41E2F"/>
    <w:rsid w:val="00E41E57"/>
    <w:rsid w:val="00E41ED1"/>
    <w:rsid w:val="00E42219"/>
    <w:rsid w:val="00E4251B"/>
    <w:rsid w:val="00E428CE"/>
    <w:rsid w:val="00E42D6F"/>
    <w:rsid w:val="00E42E6D"/>
    <w:rsid w:val="00E431CF"/>
    <w:rsid w:val="00E433B6"/>
    <w:rsid w:val="00E435BA"/>
    <w:rsid w:val="00E43785"/>
    <w:rsid w:val="00E43DD2"/>
    <w:rsid w:val="00E4419F"/>
    <w:rsid w:val="00E4448B"/>
    <w:rsid w:val="00E44808"/>
    <w:rsid w:val="00E44870"/>
    <w:rsid w:val="00E44A45"/>
    <w:rsid w:val="00E455F4"/>
    <w:rsid w:val="00E4566A"/>
    <w:rsid w:val="00E457F3"/>
    <w:rsid w:val="00E45C98"/>
    <w:rsid w:val="00E45CBB"/>
    <w:rsid w:val="00E45E85"/>
    <w:rsid w:val="00E45ED0"/>
    <w:rsid w:val="00E46326"/>
    <w:rsid w:val="00E46509"/>
    <w:rsid w:val="00E46588"/>
    <w:rsid w:val="00E4666E"/>
    <w:rsid w:val="00E46893"/>
    <w:rsid w:val="00E46B27"/>
    <w:rsid w:val="00E46C7A"/>
    <w:rsid w:val="00E473D9"/>
    <w:rsid w:val="00E4784F"/>
    <w:rsid w:val="00E478AB"/>
    <w:rsid w:val="00E47AC3"/>
    <w:rsid w:val="00E47BA2"/>
    <w:rsid w:val="00E50000"/>
    <w:rsid w:val="00E50207"/>
    <w:rsid w:val="00E504B3"/>
    <w:rsid w:val="00E5053A"/>
    <w:rsid w:val="00E505AD"/>
    <w:rsid w:val="00E50786"/>
    <w:rsid w:val="00E509BF"/>
    <w:rsid w:val="00E50BDB"/>
    <w:rsid w:val="00E50C18"/>
    <w:rsid w:val="00E50CF4"/>
    <w:rsid w:val="00E51AB4"/>
    <w:rsid w:val="00E51ABA"/>
    <w:rsid w:val="00E51BE3"/>
    <w:rsid w:val="00E51F9A"/>
    <w:rsid w:val="00E5235E"/>
    <w:rsid w:val="00E523FE"/>
    <w:rsid w:val="00E5290A"/>
    <w:rsid w:val="00E52A81"/>
    <w:rsid w:val="00E52B4B"/>
    <w:rsid w:val="00E52D9D"/>
    <w:rsid w:val="00E52DBB"/>
    <w:rsid w:val="00E53402"/>
    <w:rsid w:val="00E5351C"/>
    <w:rsid w:val="00E53642"/>
    <w:rsid w:val="00E53664"/>
    <w:rsid w:val="00E538A8"/>
    <w:rsid w:val="00E538D8"/>
    <w:rsid w:val="00E53AFC"/>
    <w:rsid w:val="00E543FF"/>
    <w:rsid w:val="00E546BC"/>
    <w:rsid w:val="00E550C5"/>
    <w:rsid w:val="00E550DF"/>
    <w:rsid w:val="00E551D4"/>
    <w:rsid w:val="00E55757"/>
    <w:rsid w:val="00E5597B"/>
    <w:rsid w:val="00E55BF6"/>
    <w:rsid w:val="00E55D17"/>
    <w:rsid w:val="00E55D93"/>
    <w:rsid w:val="00E55F2D"/>
    <w:rsid w:val="00E56043"/>
    <w:rsid w:val="00E5615C"/>
    <w:rsid w:val="00E5624B"/>
    <w:rsid w:val="00E5629E"/>
    <w:rsid w:val="00E56301"/>
    <w:rsid w:val="00E565BF"/>
    <w:rsid w:val="00E56752"/>
    <w:rsid w:val="00E56A86"/>
    <w:rsid w:val="00E56B3A"/>
    <w:rsid w:val="00E56BD7"/>
    <w:rsid w:val="00E56E8E"/>
    <w:rsid w:val="00E56EA9"/>
    <w:rsid w:val="00E56EFA"/>
    <w:rsid w:val="00E56F21"/>
    <w:rsid w:val="00E5754D"/>
    <w:rsid w:val="00E57A27"/>
    <w:rsid w:val="00E57A29"/>
    <w:rsid w:val="00E57AB9"/>
    <w:rsid w:val="00E57B15"/>
    <w:rsid w:val="00E57F8A"/>
    <w:rsid w:val="00E602D6"/>
    <w:rsid w:val="00E602E7"/>
    <w:rsid w:val="00E6041F"/>
    <w:rsid w:val="00E6047A"/>
    <w:rsid w:val="00E6053C"/>
    <w:rsid w:val="00E605F9"/>
    <w:rsid w:val="00E609FD"/>
    <w:rsid w:val="00E60FBE"/>
    <w:rsid w:val="00E6109A"/>
    <w:rsid w:val="00E614C7"/>
    <w:rsid w:val="00E61531"/>
    <w:rsid w:val="00E61DF4"/>
    <w:rsid w:val="00E62327"/>
    <w:rsid w:val="00E624D8"/>
    <w:rsid w:val="00E6289E"/>
    <w:rsid w:val="00E62C2F"/>
    <w:rsid w:val="00E62D28"/>
    <w:rsid w:val="00E62E84"/>
    <w:rsid w:val="00E62FBD"/>
    <w:rsid w:val="00E63280"/>
    <w:rsid w:val="00E63498"/>
    <w:rsid w:val="00E63554"/>
    <w:rsid w:val="00E636AA"/>
    <w:rsid w:val="00E63952"/>
    <w:rsid w:val="00E63A7A"/>
    <w:rsid w:val="00E63B49"/>
    <w:rsid w:val="00E63CAE"/>
    <w:rsid w:val="00E63EAF"/>
    <w:rsid w:val="00E63FEA"/>
    <w:rsid w:val="00E6438D"/>
    <w:rsid w:val="00E6497A"/>
    <w:rsid w:val="00E6498D"/>
    <w:rsid w:val="00E64999"/>
    <w:rsid w:val="00E649FF"/>
    <w:rsid w:val="00E64B72"/>
    <w:rsid w:val="00E64C1D"/>
    <w:rsid w:val="00E64F2C"/>
    <w:rsid w:val="00E64FED"/>
    <w:rsid w:val="00E65528"/>
    <w:rsid w:val="00E655B9"/>
    <w:rsid w:val="00E6566E"/>
    <w:rsid w:val="00E65A7F"/>
    <w:rsid w:val="00E65D2B"/>
    <w:rsid w:val="00E65E40"/>
    <w:rsid w:val="00E65FA5"/>
    <w:rsid w:val="00E660A4"/>
    <w:rsid w:val="00E6616E"/>
    <w:rsid w:val="00E66253"/>
    <w:rsid w:val="00E6688A"/>
    <w:rsid w:val="00E66939"/>
    <w:rsid w:val="00E669DA"/>
    <w:rsid w:val="00E66A29"/>
    <w:rsid w:val="00E66A4D"/>
    <w:rsid w:val="00E66B42"/>
    <w:rsid w:val="00E67638"/>
    <w:rsid w:val="00E67990"/>
    <w:rsid w:val="00E67AD0"/>
    <w:rsid w:val="00E67AD3"/>
    <w:rsid w:val="00E701BA"/>
    <w:rsid w:val="00E703DC"/>
    <w:rsid w:val="00E7092B"/>
    <w:rsid w:val="00E70BCA"/>
    <w:rsid w:val="00E70C98"/>
    <w:rsid w:val="00E711C3"/>
    <w:rsid w:val="00E715DB"/>
    <w:rsid w:val="00E715EB"/>
    <w:rsid w:val="00E71674"/>
    <w:rsid w:val="00E717C5"/>
    <w:rsid w:val="00E7198F"/>
    <w:rsid w:val="00E71A86"/>
    <w:rsid w:val="00E724BF"/>
    <w:rsid w:val="00E72518"/>
    <w:rsid w:val="00E72951"/>
    <w:rsid w:val="00E72E17"/>
    <w:rsid w:val="00E733D7"/>
    <w:rsid w:val="00E73400"/>
    <w:rsid w:val="00E73621"/>
    <w:rsid w:val="00E7372D"/>
    <w:rsid w:val="00E7383F"/>
    <w:rsid w:val="00E73A12"/>
    <w:rsid w:val="00E73A6A"/>
    <w:rsid w:val="00E73C17"/>
    <w:rsid w:val="00E73EAE"/>
    <w:rsid w:val="00E7458C"/>
    <w:rsid w:val="00E750BA"/>
    <w:rsid w:val="00E750C9"/>
    <w:rsid w:val="00E754B3"/>
    <w:rsid w:val="00E7629C"/>
    <w:rsid w:val="00E7656E"/>
    <w:rsid w:val="00E76659"/>
    <w:rsid w:val="00E7693C"/>
    <w:rsid w:val="00E76E16"/>
    <w:rsid w:val="00E76E7B"/>
    <w:rsid w:val="00E77135"/>
    <w:rsid w:val="00E778B4"/>
    <w:rsid w:val="00E77BCA"/>
    <w:rsid w:val="00E77C68"/>
    <w:rsid w:val="00E77C86"/>
    <w:rsid w:val="00E77D0E"/>
    <w:rsid w:val="00E77DB9"/>
    <w:rsid w:val="00E803DD"/>
    <w:rsid w:val="00E803F3"/>
    <w:rsid w:val="00E8045E"/>
    <w:rsid w:val="00E80B74"/>
    <w:rsid w:val="00E80FBC"/>
    <w:rsid w:val="00E81314"/>
    <w:rsid w:val="00E813A3"/>
    <w:rsid w:val="00E81539"/>
    <w:rsid w:val="00E8193F"/>
    <w:rsid w:val="00E81A96"/>
    <w:rsid w:val="00E82102"/>
    <w:rsid w:val="00E82724"/>
    <w:rsid w:val="00E827FA"/>
    <w:rsid w:val="00E83025"/>
    <w:rsid w:val="00E83180"/>
    <w:rsid w:val="00E83268"/>
    <w:rsid w:val="00E83983"/>
    <w:rsid w:val="00E839EB"/>
    <w:rsid w:val="00E83EB5"/>
    <w:rsid w:val="00E8442F"/>
    <w:rsid w:val="00E8449F"/>
    <w:rsid w:val="00E84A24"/>
    <w:rsid w:val="00E8505B"/>
    <w:rsid w:val="00E85235"/>
    <w:rsid w:val="00E85238"/>
    <w:rsid w:val="00E85520"/>
    <w:rsid w:val="00E8577C"/>
    <w:rsid w:val="00E858D9"/>
    <w:rsid w:val="00E85938"/>
    <w:rsid w:val="00E85E4C"/>
    <w:rsid w:val="00E8602C"/>
    <w:rsid w:val="00E8604E"/>
    <w:rsid w:val="00E865C6"/>
    <w:rsid w:val="00E8660C"/>
    <w:rsid w:val="00E86760"/>
    <w:rsid w:val="00E86BAB"/>
    <w:rsid w:val="00E86C9F"/>
    <w:rsid w:val="00E86E54"/>
    <w:rsid w:val="00E86F54"/>
    <w:rsid w:val="00E8705D"/>
    <w:rsid w:val="00E87083"/>
    <w:rsid w:val="00E878F9"/>
    <w:rsid w:val="00E87960"/>
    <w:rsid w:val="00E87AD4"/>
    <w:rsid w:val="00E90456"/>
    <w:rsid w:val="00E90AD8"/>
    <w:rsid w:val="00E9103D"/>
    <w:rsid w:val="00E91587"/>
    <w:rsid w:val="00E9186E"/>
    <w:rsid w:val="00E91951"/>
    <w:rsid w:val="00E919AC"/>
    <w:rsid w:val="00E91A13"/>
    <w:rsid w:val="00E91A6C"/>
    <w:rsid w:val="00E91CC5"/>
    <w:rsid w:val="00E91D41"/>
    <w:rsid w:val="00E91E45"/>
    <w:rsid w:val="00E92A83"/>
    <w:rsid w:val="00E92ADA"/>
    <w:rsid w:val="00E92C60"/>
    <w:rsid w:val="00E92D4A"/>
    <w:rsid w:val="00E92D83"/>
    <w:rsid w:val="00E92DD1"/>
    <w:rsid w:val="00E9332B"/>
    <w:rsid w:val="00E93332"/>
    <w:rsid w:val="00E935D9"/>
    <w:rsid w:val="00E938A2"/>
    <w:rsid w:val="00E93945"/>
    <w:rsid w:val="00E93E78"/>
    <w:rsid w:val="00E93E95"/>
    <w:rsid w:val="00E93F23"/>
    <w:rsid w:val="00E941C6"/>
    <w:rsid w:val="00E9450B"/>
    <w:rsid w:val="00E945F7"/>
    <w:rsid w:val="00E9475F"/>
    <w:rsid w:val="00E947E5"/>
    <w:rsid w:val="00E948DC"/>
    <w:rsid w:val="00E9492A"/>
    <w:rsid w:val="00E94A19"/>
    <w:rsid w:val="00E94BB8"/>
    <w:rsid w:val="00E9506C"/>
    <w:rsid w:val="00E9519E"/>
    <w:rsid w:val="00E95567"/>
    <w:rsid w:val="00E956B1"/>
    <w:rsid w:val="00E95A36"/>
    <w:rsid w:val="00E95B8E"/>
    <w:rsid w:val="00E95EDA"/>
    <w:rsid w:val="00E962B4"/>
    <w:rsid w:val="00E9635B"/>
    <w:rsid w:val="00E96637"/>
    <w:rsid w:val="00E967E4"/>
    <w:rsid w:val="00E96EC3"/>
    <w:rsid w:val="00E97318"/>
    <w:rsid w:val="00E974B1"/>
    <w:rsid w:val="00E97768"/>
    <w:rsid w:val="00E9780D"/>
    <w:rsid w:val="00E9787F"/>
    <w:rsid w:val="00EA0095"/>
    <w:rsid w:val="00EA0723"/>
    <w:rsid w:val="00EA0BA2"/>
    <w:rsid w:val="00EA0EEB"/>
    <w:rsid w:val="00EA1071"/>
    <w:rsid w:val="00EA1833"/>
    <w:rsid w:val="00EA1869"/>
    <w:rsid w:val="00EA1B5B"/>
    <w:rsid w:val="00EA1C29"/>
    <w:rsid w:val="00EA280C"/>
    <w:rsid w:val="00EA2E65"/>
    <w:rsid w:val="00EA2F44"/>
    <w:rsid w:val="00EA30E7"/>
    <w:rsid w:val="00EA33F1"/>
    <w:rsid w:val="00EA394A"/>
    <w:rsid w:val="00EA3A6B"/>
    <w:rsid w:val="00EA3FAA"/>
    <w:rsid w:val="00EA4039"/>
    <w:rsid w:val="00EA41B7"/>
    <w:rsid w:val="00EA4318"/>
    <w:rsid w:val="00EA4564"/>
    <w:rsid w:val="00EA4590"/>
    <w:rsid w:val="00EA45A2"/>
    <w:rsid w:val="00EA47D9"/>
    <w:rsid w:val="00EA482F"/>
    <w:rsid w:val="00EA4975"/>
    <w:rsid w:val="00EA4AFB"/>
    <w:rsid w:val="00EA4D1C"/>
    <w:rsid w:val="00EA5498"/>
    <w:rsid w:val="00EA563D"/>
    <w:rsid w:val="00EA581A"/>
    <w:rsid w:val="00EA5A4A"/>
    <w:rsid w:val="00EA5B3A"/>
    <w:rsid w:val="00EA60E3"/>
    <w:rsid w:val="00EA62AD"/>
    <w:rsid w:val="00EA62C7"/>
    <w:rsid w:val="00EA6671"/>
    <w:rsid w:val="00EA68A3"/>
    <w:rsid w:val="00EA6965"/>
    <w:rsid w:val="00EA6973"/>
    <w:rsid w:val="00EA6B71"/>
    <w:rsid w:val="00EA7025"/>
    <w:rsid w:val="00EA705A"/>
    <w:rsid w:val="00EA7095"/>
    <w:rsid w:val="00EA779D"/>
    <w:rsid w:val="00EA78ED"/>
    <w:rsid w:val="00EA7A6E"/>
    <w:rsid w:val="00EA7D0C"/>
    <w:rsid w:val="00EA7DD0"/>
    <w:rsid w:val="00EB012B"/>
    <w:rsid w:val="00EB036B"/>
    <w:rsid w:val="00EB0469"/>
    <w:rsid w:val="00EB08C8"/>
    <w:rsid w:val="00EB0B1E"/>
    <w:rsid w:val="00EB0DE8"/>
    <w:rsid w:val="00EB0FDC"/>
    <w:rsid w:val="00EB0FEA"/>
    <w:rsid w:val="00EB1051"/>
    <w:rsid w:val="00EB105E"/>
    <w:rsid w:val="00EB1560"/>
    <w:rsid w:val="00EB159F"/>
    <w:rsid w:val="00EB1875"/>
    <w:rsid w:val="00EB18B1"/>
    <w:rsid w:val="00EB1C05"/>
    <w:rsid w:val="00EB1E13"/>
    <w:rsid w:val="00EB1E2C"/>
    <w:rsid w:val="00EB2055"/>
    <w:rsid w:val="00EB217A"/>
    <w:rsid w:val="00EB21AB"/>
    <w:rsid w:val="00EB2414"/>
    <w:rsid w:val="00EB2B6A"/>
    <w:rsid w:val="00EB2CF1"/>
    <w:rsid w:val="00EB2EC8"/>
    <w:rsid w:val="00EB2FEC"/>
    <w:rsid w:val="00EB3314"/>
    <w:rsid w:val="00EB3A8E"/>
    <w:rsid w:val="00EB3E17"/>
    <w:rsid w:val="00EB4237"/>
    <w:rsid w:val="00EB4343"/>
    <w:rsid w:val="00EB45E6"/>
    <w:rsid w:val="00EB4A5E"/>
    <w:rsid w:val="00EB4BF9"/>
    <w:rsid w:val="00EB4C30"/>
    <w:rsid w:val="00EB4E48"/>
    <w:rsid w:val="00EB4FE5"/>
    <w:rsid w:val="00EB543D"/>
    <w:rsid w:val="00EB56BA"/>
    <w:rsid w:val="00EB5AC9"/>
    <w:rsid w:val="00EB5D81"/>
    <w:rsid w:val="00EB60CD"/>
    <w:rsid w:val="00EB6214"/>
    <w:rsid w:val="00EB65E3"/>
    <w:rsid w:val="00EB6A44"/>
    <w:rsid w:val="00EB6E05"/>
    <w:rsid w:val="00EB718E"/>
    <w:rsid w:val="00EB73D4"/>
    <w:rsid w:val="00EB76B4"/>
    <w:rsid w:val="00EB7749"/>
    <w:rsid w:val="00EB794D"/>
    <w:rsid w:val="00EB7A49"/>
    <w:rsid w:val="00EB7A86"/>
    <w:rsid w:val="00EB7B63"/>
    <w:rsid w:val="00EB7E3F"/>
    <w:rsid w:val="00EC0444"/>
    <w:rsid w:val="00EC0501"/>
    <w:rsid w:val="00EC051D"/>
    <w:rsid w:val="00EC08C4"/>
    <w:rsid w:val="00EC0B8B"/>
    <w:rsid w:val="00EC0B91"/>
    <w:rsid w:val="00EC0EE2"/>
    <w:rsid w:val="00EC105B"/>
    <w:rsid w:val="00EC146E"/>
    <w:rsid w:val="00EC16C9"/>
    <w:rsid w:val="00EC1826"/>
    <w:rsid w:val="00EC1840"/>
    <w:rsid w:val="00EC1F6A"/>
    <w:rsid w:val="00EC20B6"/>
    <w:rsid w:val="00EC21FD"/>
    <w:rsid w:val="00EC231D"/>
    <w:rsid w:val="00EC2327"/>
    <w:rsid w:val="00EC241F"/>
    <w:rsid w:val="00EC2598"/>
    <w:rsid w:val="00EC2A89"/>
    <w:rsid w:val="00EC3189"/>
    <w:rsid w:val="00EC3375"/>
    <w:rsid w:val="00EC3463"/>
    <w:rsid w:val="00EC36C5"/>
    <w:rsid w:val="00EC3947"/>
    <w:rsid w:val="00EC3B33"/>
    <w:rsid w:val="00EC3D64"/>
    <w:rsid w:val="00EC3DA7"/>
    <w:rsid w:val="00EC401C"/>
    <w:rsid w:val="00EC4150"/>
    <w:rsid w:val="00EC50BB"/>
    <w:rsid w:val="00EC51D3"/>
    <w:rsid w:val="00EC55A1"/>
    <w:rsid w:val="00EC57F9"/>
    <w:rsid w:val="00EC58CE"/>
    <w:rsid w:val="00EC59F1"/>
    <w:rsid w:val="00EC5A18"/>
    <w:rsid w:val="00EC5E11"/>
    <w:rsid w:val="00EC6560"/>
    <w:rsid w:val="00EC69D6"/>
    <w:rsid w:val="00EC6ABC"/>
    <w:rsid w:val="00EC6D40"/>
    <w:rsid w:val="00EC6DCB"/>
    <w:rsid w:val="00EC723C"/>
    <w:rsid w:val="00EC7367"/>
    <w:rsid w:val="00EC7792"/>
    <w:rsid w:val="00EC77AC"/>
    <w:rsid w:val="00EC78FC"/>
    <w:rsid w:val="00EC7B73"/>
    <w:rsid w:val="00EC7C0E"/>
    <w:rsid w:val="00EC7D17"/>
    <w:rsid w:val="00ED00EE"/>
    <w:rsid w:val="00ED0342"/>
    <w:rsid w:val="00ED068D"/>
    <w:rsid w:val="00ED08DE"/>
    <w:rsid w:val="00ED0B89"/>
    <w:rsid w:val="00ED0BD4"/>
    <w:rsid w:val="00ED0BF1"/>
    <w:rsid w:val="00ED156E"/>
    <w:rsid w:val="00ED193D"/>
    <w:rsid w:val="00ED1940"/>
    <w:rsid w:val="00ED1A2E"/>
    <w:rsid w:val="00ED1C7A"/>
    <w:rsid w:val="00ED1F33"/>
    <w:rsid w:val="00ED201D"/>
    <w:rsid w:val="00ED210A"/>
    <w:rsid w:val="00ED219B"/>
    <w:rsid w:val="00ED2397"/>
    <w:rsid w:val="00ED23B3"/>
    <w:rsid w:val="00ED255F"/>
    <w:rsid w:val="00ED2DAB"/>
    <w:rsid w:val="00ED2E16"/>
    <w:rsid w:val="00ED31AC"/>
    <w:rsid w:val="00ED366E"/>
    <w:rsid w:val="00ED38D2"/>
    <w:rsid w:val="00ED3A3F"/>
    <w:rsid w:val="00ED3D6E"/>
    <w:rsid w:val="00ED3EE6"/>
    <w:rsid w:val="00ED3F25"/>
    <w:rsid w:val="00ED4163"/>
    <w:rsid w:val="00ED433E"/>
    <w:rsid w:val="00ED4374"/>
    <w:rsid w:val="00ED43D1"/>
    <w:rsid w:val="00ED4414"/>
    <w:rsid w:val="00ED448E"/>
    <w:rsid w:val="00ED457E"/>
    <w:rsid w:val="00ED45AD"/>
    <w:rsid w:val="00ED47F7"/>
    <w:rsid w:val="00ED483D"/>
    <w:rsid w:val="00ED536A"/>
    <w:rsid w:val="00ED565E"/>
    <w:rsid w:val="00ED57CE"/>
    <w:rsid w:val="00ED5816"/>
    <w:rsid w:val="00ED5C23"/>
    <w:rsid w:val="00ED5CAE"/>
    <w:rsid w:val="00ED5CF3"/>
    <w:rsid w:val="00ED5DBE"/>
    <w:rsid w:val="00ED61B4"/>
    <w:rsid w:val="00ED66F9"/>
    <w:rsid w:val="00ED68A6"/>
    <w:rsid w:val="00ED6A34"/>
    <w:rsid w:val="00ED6BD1"/>
    <w:rsid w:val="00ED6C28"/>
    <w:rsid w:val="00ED6CE7"/>
    <w:rsid w:val="00ED6FEA"/>
    <w:rsid w:val="00ED72F9"/>
    <w:rsid w:val="00ED772E"/>
    <w:rsid w:val="00ED7861"/>
    <w:rsid w:val="00ED78AF"/>
    <w:rsid w:val="00ED7CDB"/>
    <w:rsid w:val="00ED7D7B"/>
    <w:rsid w:val="00EE0224"/>
    <w:rsid w:val="00EE0264"/>
    <w:rsid w:val="00EE02D4"/>
    <w:rsid w:val="00EE0501"/>
    <w:rsid w:val="00EE05FD"/>
    <w:rsid w:val="00EE0632"/>
    <w:rsid w:val="00EE09DA"/>
    <w:rsid w:val="00EE0F37"/>
    <w:rsid w:val="00EE112D"/>
    <w:rsid w:val="00EE146A"/>
    <w:rsid w:val="00EE15B4"/>
    <w:rsid w:val="00EE1B2C"/>
    <w:rsid w:val="00EE1F49"/>
    <w:rsid w:val="00EE203B"/>
    <w:rsid w:val="00EE27E2"/>
    <w:rsid w:val="00EE2A97"/>
    <w:rsid w:val="00EE2BB3"/>
    <w:rsid w:val="00EE2CB2"/>
    <w:rsid w:val="00EE2E46"/>
    <w:rsid w:val="00EE2E4C"/>
    <w:rsid w:val="00EE3396"/>
    <w:rsid w:val="00EE363D"/>
    <w:rsid w:val="00EE37BA"/>
    <w:rsid w:val="00EE37C0"/>
    <w:rsid w:val="00EE3806"/>
    <w:rsid w:val="00EE3A79"/>
    <w:rsid w:val="00EE3AF9"/>
    <w:rsid w:val="00EE3B1B"/>
    <w:rsid w:val="00EE3EFC"/>
    <w:rsid w:val="00EE41BB"/>
    <w:rsid w:val="00EE4283"/>
    <w:rsid w:val="00EE482D"/>
    <w:rsid w:val="00EE4CCE"/>
    <w:rsid w:val="00EE50CE"/>
    <w:rsid w:val="00EE50DA"/>
    <w:rsid w:val="00EE52A8"/>
    <w:rsid w:val="00EE52BE"/>
    <w:rsid w:val="00EE549F"/>
    <w:rsid w:val="00EE5644"/>
    <w:rsid w:val="00EE5849"/>
    <w:rsid w:val="00EE594E"/>
    <w:rsid w:val="00EE59DD"/>
    <w:rsid w:val="00EE5D03"/>
    <w:rsid w:val="00EE61A3"/>
    <w:rsid w:val="00EE6396"/>
    <w:rsid w:val="00EE65A4"/>
    <w:rsid w:val="00EE6823"/>
    <w:rsid w:val="00EE6882"/>
    <w:rsid w:val="00EE697B"/>
    <w:rsid w:val="00EE6AFC"/>
    <w:rsid w:val="00EE6D4A"/>
    <w:rsid w:val="00EE7070"/>
    <w:rsid w:val="00EE713D"/>
    <w:rsid w:val="00EE7318"/>
    <w:rsid w:val="00EE732F"/>
    <w:rsid w:val="00EE7830"/>
    <w:rsid w:val="00EE7916"/>
    <w:rsid w:val="00EE7B01"/>
    <w:rsid w:val="00EE7CB7"/>
    <w:rsid w:val="00EF0058"/>
    <w:rsid w:val="00EF00E4"/>
    <w:rsid w:val="00EF00EC"/>
    <w:rsid w:val="00EF01B1"/>
    <w:rsid w:val="00EF01EC"/>
    <w:rsid w:val="00EF048D"/>
    <w:rsid w:val="00EF077F"/>
    <w:rsid w:val="00EF0973"/>
    <w:rsid w:val="00EF0D3D"/>
    <w:rsid w:val="00EF1923"/>
    <w:rsid w:val="00EF1982"/>
    <w:rsid w:val="00EF1C8B"/>
    <w:rsid w:val="00EF1E43"/>
    <w:rsid w:val="00EF2186"/>
    <w:rsid w:val="00EF2526"/>
    <w:rsid w:val="00EF2528"/>
    <w:rsid w:val="00EF27B8"/>
    <w:rsid w:val="00EF2A0C"/>
    <w:rsid w:val="00EF2A39"/>
    <w:rsid w:val="00EF2C62"/>
    <w:rsid w:val="00EF2E5D"/>
    <w:rsid w:val="00EF2F10"/>
    <w:rsid w:val="00EF3038"/>
    <w:rsid w:val="00EF30ED"/>
    <w:rsid w:val="00EF3242"/>
    <w:rsid w:val="00EF32BB"/>
    <w:rsid w:val="00EF34DD"/>
    <w:rsid w:val="00EF359D"/>
    <w:rsid w:val="00EF3690"/>
    <w:rsid w:val="00EF3C72"/>
    <w:rsid w:val="00EF3F99"/>
    <w:rsid w:val="00EF4064"/>
    <w:rsid w:val="00EF437B"/>
    <w:rsid w:val="00EF43F2"/>
    <w:rsid w:val="00EF449B"/>
    <w:rsid w:val="00EF4D76"/>
    <w:rsid w:val="00EF4DCC"/>
    <w:rsid w:val="00EF4FBC"/>
    <w:rsid w:val="00EF52E9"/>
    <w:rsid w:val="00EF56E1"/>
    <w:rsid w:val="00EF5906"/>
    <w:rsid w:val="00EF5D5F"/>
    <w:rsid w:val="00EF6002"/>
    <w:rsid w:val="00EF62DC"/>
    <w:rsid w:val="00EF66D8"/>
    <w:rsid w:val="00EF6BFD"/>
    <w:rsid w:val="00EF6CE9"/>
    <w:rsid w:val="00EF70F0"/>
    <w:rsid w:val="00EF7127"/>
    <w:rsid w:val="00EF71C9"/>
    <w:rsid w:val="00EF72B9"/>
    <w:rsid w:val="00EF7516"/>
    <w:rsid w:val="00EF788F"/>
    <w:rsid w:val="00EF7AAF"/>
    <w:rsid w:val="00EF7ABC"/>
    <w:rsid w:val="00EF7ABD"/>
    <w:rsid w:val="00EF7E7D"/>
    <w:rsid w:val="00F004D9"/>
    <w:rsid w:val="00F00A29"/>
    <w:rsid w:val="00F00D39"/>
    <w:rsid w:val="00F00DC2"/>
    <w:rsid w:val="00F00EB5"/>
    <w:rsid w:val="00F00EE3"/>
    <w:rsid w:val="00F011A0"/>
    <w:rsid w:val="00F01972"/>
    <w:rsid w:val="00F019B2"/>
    <w:rsid w:val="00F020D4"/>
    <w:rsid w:val="00F02329"/>
    <w:rsid w:val="00F02443"/>
    <w:rsid w:val="00F0251B"/>
    <w:rsid w:val="00F029A8"/>
    <w:rsid w:val="00F029CF"/>
    <w:rsid w:val="00F02A2A"/>
    <w:rsid w:val="00F02DE6"/>
    <w:rsid w:val="00F02EE5"/>
    <w:rsid w:val="00F02F40"/>
    <w:rsid w:val="00F0319D"/>
    <w:rsid w:val="00F03279"/>
    <w:rsid w:val="00F036D1"/>
    <w:rsid w:val="00F0371F"/>
    <w:rsid w:val="00F037EC"/>
    <w:rsid w:val="00F039BF"/>
    <w:rsid w:val="00F040C0"/>
    <w:rsid w:val="00F041A4"/>
    <w:rsid w:val="00F04216"/>
    <w:rsid w:val="00F044E4"/>
    <w:rsid w:val="00F04621"/>
    <w:rsid w:val="00F048F3"/>
    <w:rsid w:val="00F049F5"/>
    <w:rsid w:val="00F04A85"/>
    <w:rsid w:val="00F05015"/>
    <w:rsid w:val="00F0514C"/>
    <w:rsid w:val="00F051FE"/>
    <w:rsid w:val="00F0524C"/>
    <w:rsid w:val="00F05D4E"/>
    <w:rsid w:val="00F05F20"/>
    <w:rsid w:val="00F06400"/>
    <w:rsid w:val="00F06A26"/>
    <w:rsid w:val="00F06ACE"/>
    <w:rsid w:val="00F06C0D"/>
    <w:rsid w:val="00F072E8"/>
    <w:rsid w:val="00F0756E"/>
    <w:rsid w:val="00F0756F"/>
    <w:rsid w:val="00F077EB"/>
    <w:rsid w:val="00F07B65"/>
    <w:rsid w:val="00F07F0C"/>
    <w:rsid w:val="00F07F0D"/>
    <w:rsid w:val="00F10642"/>
    <w:rsid w:val="00F11010"/>
    <w:rsid w:val="00F11053"/>
    <w:rsid w:val="00F111D7"/>
    <w:rsid w:val="00F1165B"/>
    <w:rsid w:val="00F11797"/>
    <w:rsid w:val="00F11843"/>
    <w:rsid w:val="00F11866"/>
    <w:rsid w:val="00F118ED"/>
    <w:rsid w:val="00F1197C"/>
    <w:rsid w:val="00F1217E"/>
    <w:rsid w:val="00F12478"/>
    <w:rsid w:val="00F1262B"/>
    <w:rsid w:val="00F12B5B"/>
    <w:rsid w:val="00F12C18"/>
    <w:rsid w:val="00F130C1"/>
    <w:rsid w:val="00F1360E"/>
    <w:rsid w:val="00F13632"/>
    <w:rsid w:val="00F13A16"/>
    <w:rsid w:val="00F13F66"/>
    <w:rsid w:val="00F13FFE"/>
    <w:rsid w:val="00F14676"/>
    <w:rsid w:val="00F146CB"/>
    <w:rsid w:val="00F149C3"/>
    <w:rsid w:val="00F15234"/>
    <w:rsid w:val="00F153F5"/>
    <w:rsid w:val="00F1569C"/>
    <w:rsid w:val="00F15818"/>
    <w:rsid w:val="00F1589E"/>
    <w:rsid w:val="00F15C44"/>
    <w:rsid w:val="00F15D19"/>
    <w:rsid w:val="00F161A3"/>
    <w:rsid w:val="00F163AD"/>
    <w:rsid w:val="00F164D0"/>
    <w:rsid w:val="00F166FC"/>
    <w:rsid w:val="00F16771"/>
    <w:rsid w:val="00F1692D"/>
    <w:rsid w:val="00F16A9B"/>
    <w:rsid w:val="00F16ACA"/>
    <w:rsid w:val="00F16C58"/>
    <w:rsid w:val="00F16C6B"/>
    <w:rsid w:val="00F17560"/>
    <w:rsid w:val="00F17577"/>
    <w:rsid w:val="00F200A0"/>
    <w:rsid w:val="00F20CFA"/>
    <w:rsid w:val="00F20DA7"/>
    <w:rsid w:val="00F20E74"/>
    <w:rsid w:val="00F212FE"/>
    <w:rsid w:val="00F217E6"/>
    <w:rsid w:val="00F21ADE"/>
    <w:rsid w:val="00F21BBE"/>
    <w:rsid w:val="00F21D43"/>
    <w:rsid w:val="00F21E28"/>
    <w:rsid w:val="00F21F05"/>
    <w:rsid w:val="00F21F64"/>
    <w:rsid w:val="00F21FA7"/>
    <w:rsid w:val="00F22160"/>
    <w:rsid w:val="00F221C8"/>
    <w:rsid w:val="00F22325"/>
    <w:rsid w:val="00F2265A"/>
    <w:rsid w:val="00F226F7"/>
    <w:rsid w:val="00F2273D"/>
    <w:rsid w:val="00F2298B"/>
    <w:rsid w:val="00F2302A"/>
    <w:rsid w:val="00F2327D"/>
    <w:rsid w:val="00F23436"/>
    <w:rsid w:val="00F23799"/>
    <w:rsid w:val="00F23A31"/>
    <w:rsid w:val="00F24060"/>
    <w:rsid w:val="00F244C9"/>
    <w:rsid w:val="00F245EB"/>
    <w:rsid w:val="00F24722"/>
    <w:rsid w:val="00F24843"/>
    <w:rsid w:val="00F24BB7"/>
    <w:rsid w:val="00F24BD1"/>
    <w:rsid w:val="00F24DF5"/>
    <w:rsid w:val="00F253D3"/>
    <w:rsid w:val="00F25461"/>
    <w:rsid w:val="00F2565E"/>
    <w:rsid w:val="00F2591B"/>
    <w:rsid w:val="00F25AF8"/>
    <w:rsid w:val="00F25B25"/>
    <w:rsid w:val="00F25C22"/>
    <w:rsid w:val="00F25FD9"/>
    <w:rsid w:val="00F261BE"/>
    <w:rsid w:val="00F26290"/>
    <w:rsid w:val="00F262D1"/>
    <w:rsid w:val="00F263C2"/>
    <w:rsid w:val="00F263E5"/>
    <w:rsid w:val="00F264AB"/>
    <w:rsid w:val="00F26762"/>
    <w:rsid w:val="00F26E3F"/>
    <w:rsid w:val="00F26EE7"/>
    <w:rsid w:val="00F26FB2"/>
    <w:rsid w:val="00F26FE4"/>
    <w:rsid w:val="00F2725D"/>
    <w:rsid w:val="00F2761F"/>
    <w:rsid w:val="00F277DA"/>
    <w:rsid w:val="00F279B1"/>
    <w:rsid w:val="00F27A48"/>
    <w:rsid w:val="00F3047F"/>
    <w:rsid w:val="00F30B76"/>
    <w:rsid w:val="00F30D5A"/>
    <w:rsid w:val="00F31194"/>
    <w:rsid w:val="00F314F6"/>
    <w:rsid w:val="00F3186F"/>
    <w:rsid w:val="00F31877"/>
    <w:rsid w:val="00F31AE8"/>
    <w:rsid w:val="00F31BD3"/>
    <w:rsid w:val="00F31BD7"/>
    <w:rsid w:val="00F31C14"/>
    <w:rsid w:val="00F31D32"/>
    <w:rsid w:val="00F324C6"/>
    <w:rsid w:val="00F324F7"/>
    <w:rsid w:val="00F32670"/>
    <w:rsid w:val="00F327C6"/>
    <w:rsid w:val="00F32B16"/>
    <w:rsid w:val="00F33320"/>
    <w:rsid w:val="00F3380E"/>
    <w:rsid w:val="00F33A5C"/>
    <w:rsid w:val="00F33A5D"/>
    <w:rsid w:val="00F33BEA"/>
    <w:rsid w:val="00F33C81"/>
    <w:rsid w:val="00F33CE8"/>
    <w:rsid w:val="00F33D2C"/>
    <w:rsid w:val="00F33DE8"/>
    <w:rsid w:val="00F340FB"/>
    <w:rsid w:val="00F3412F"/>
    <w:rsid w:val="00F34180"/>
    <w:rsid w:val="00F3428A"/>
    <w:rsid w:val="00F3431E"/>
    <w:rsid w:val="00F3433D"/>
    <w:rsid w:val="00F3459A"/>
    <w:rsid w:val="00F34855"/>
    <w:rsid w:val="00F34E68"/>
    <w:rsid w:val="00F34F4E"/>
    <w:rsid w:val="00F356CB"/>
    <w:rsid w:val="00F35791"/>
    <w:rsid w:val="00F35A0C"/>
    <w:rsid w:val="00F35DB7"/>
    <w:rsid w:val="00F35FAB"/>
    <w:rsid w:val="00F3603C"/>
    <w:rsid w:val="00F36536"/>
    <w:rsid w:val="00F3660F"/>
    <w:rsid w:val="00F3690E"/>
    <w:rsid w:val="00F36A44"/>
    <w:rsid w:val="00F36A63"/>
    <w:rsid w:val="00F36C5F"/>
    <w:rsid w:val="00F3706F"/>
    <w:rsid w:val="00F373F8"/>
    <w:rsid w:val="00F379F2"/>
    <w:rsid w:val="00F37BAE"/>
    <w:rsid w:val="00F37EE3"/>
    <w:rsid w:val="00F400D7"/>
    <w:rsid w:val="00F401EA"/>
    <w:rsid w:val="00F401EF"/>
    <w:rsid w:val="00F40286"/>
    <w:rsid w:val="00F407C6"/>
    <w:rsid w:val="00F40C51"/>
    <w:rsid w:val="00F40C91"/>
    <w:rsid w:val="00F40CD3"/>
    <w:rsid w:val="00F40ECC"/>
    <w:rsid w:val="00F40F87"/>
    <w:rsid w:val="00F41054"/>
    <w:rsid w:val="00F4116B"/>
    <w:rsid w:val="00F41310"/>
    <w:rsid w:val="00F4144F"/>
    <w:rsid w:val="00F41665"/>
    <w:rsid w:val="00F41A92"/>
    <w:rsid w:val="00F41FD9"/>
    <w:rsid w:val="00F42045"/>
    <w:rsid w:val="00F42303"/>
    <w:rsid w:val="00F4242E"/>
    <w:rsid w:val="00F42439"/>
    <w:rsid w:val="00F425B2"/>
    <w:rsid w:val="00F425F2"/>
    <w:rsid w:val="00F42626"/>
    <w:rsid w:val="00F4268B"/>
    <w:rsid w:val="00F426E3"/>
    <w:rsid w:val="00F427A4"/>
    <w:rsid w:val="00F42C78"/>
    <w:rsid w:val="00F42CBF"/>
    <w:rsid w:val="00F4312D"/>
    <w:rsid w:val="00F4324C"/>
    <w:rsid w:val="00F4369E"/>
    <w:rsid w:val="00F43CC3"/>
    <w:rsid w:val="00F43DC4"/>
    <w:rsid w:val="00F44225"/>
    <w:rsid w:val="00F443F7"/>
    <w:rsid w:val="00F443FB"/>
    <w:rsid w:val="00F44423"/>
    <w:rsid w:val="00F4458A"/>
    <w:rsid w:val="00F44732"/>
    <w:rsid w:val="00F44891"/>
    <w:rsid w:val="00F44E54"/>
    <w:rsid w:val="00F45022"/>
    <w:rsid w:val="00F45122"/>
    <w:rsid w:val="00F451D7"/>
    <w:rsid w:val="00F4564E"/>
    <w:rsid w:val="00F45C4F"/>
    <w:rsid w:val="00F45C84"/>
    <w:rsid w:val="00F45EA8"/>
    <w:rsid w:val="00F45FD0"/>
    <w:rsid w:val="00F46079"/>
    <w:rsid w:val="00F466F8"/>
    <w:rsid w:val="00F467FB"/>
    <w:rsid w:val="00F46C5E"/>
    <w:rsid w:val="00F46D00"/>
    <w:rsid w:val="00F46F6B"/>
    <w:rsid w:val="00F47053"/>
    <w:rsid w:val="00F47230"/>
    <w:rsid w:val="00F47264"/>
    <w:rsid w:val="00F47829"/>
    <w:rsid w:val="00F47983"/>
    <w:rsid w:val="00F47ACB"/>
    <w:rsid w:val="00F47DED"/>
    <w:rsid w:val="00F47EE0"/>
    <w:rsid w:val="00F47F78"/>
    <w:rsid w:val="00F50129"/>
    <w:rsid w:val="00F50362"/>
    <w:rsid w:val="00F50413"/>
    <w:rsid w:val="00F5087D"/>
    <w:rsid w:val="00F50B1C"/>
    <w:rsid w:val="00F50CCA"/>
    <w:rsid w:val="00F50EC5"/>
    <w:rsid w:val="00F51215"/>
    <w:rsid w:val="00F514C8"/>
    <w:rsid w:val="00F51721"/>
    <w:rsid w:val="00F520EA"/>
    <w:rsid w:val="00F524C7"/>
    <w:rsid w:val="00F5268A"/>
    <w:rsid w:val="00F52864"/>
    <w:rsid w:val="00F5293E"/>
    <w:rsid w:val="00F52973"/>
    <w:rsid w:val="00F529C3"/>
    <w:rsid w:val="00F52A1B"/>
    <w:rsid w:val="00F52C34"/>
    <w:rsid w:val="00F52E27"/>
    <w:rsid w:val="00F52EC3"/>
    <w:rsid w:val="00F530F8"/>
    <w:rsid w:val="00F53203"/>
    <w:rsid w:val="00F53DEC"/>
    <w:rsid w:val="00F53E49"/>
    <w:rsid w:val="00F54116"/>
    <w:rsid w:val="00F5412E"/>
    <w:rsid w:val="00F54359"/>
    <w:rsid w:val="00F54374"/>
    <w:rsid w:val="00F54506"/>
    <w:rsid w:val="00F547D9"/>
    <w:rsid w:val="00F54845"/>
    <w:rsid w:val="00F54931"/>
    <w:rsid w:val="00F54957"/>
    <w:rsid w:val="00F54997"/>
    <w:rsid w:val="00F54CB7"/>
    <w:rsid w:val="00F54F61"/>
    <w:rsid w:val="00F54F79"/>
    <w:rsid w:val="00F54FDA"/>
    <w:rsid w:val="00F55253"/>
    <w:rsid w:val="00F555AA"/>
    <w:rsid w:val="00F5583E"/>
    <w:rsid w:val="00F55878"/>
    <w:rsid w:val="00F55BC9"/>
    <w:rsid w:val="00F55CFD"/>
    <w:rsid w:val="00F560FE"/>
    <w:rsid w:val="00F56757"/>
    <w:rsid w:val="00F56A31"/>
    <w:rsid w:val="00F56BF2"/>
    <w:rsid w:val="00F57242"/>
    <w:rsid w:val="00F572A6"/>
    <w:rsid w:val="00F574F6"/>
    <w:rsid w:val="00F574FF"/>
    <w:rsid w:val="00F575B2"/>
    <w:rsid w:val="00F575E0"/>
    <w:rsid w:val="00F57645"/>
    <w:rsid w:val="00F5765F"/>
    <w:rsid w:val="00F57BAD"/>
    <w:rsid w:val="00F57BFB"/>
    <w:rsid w:val="00F57C27"/>
    <w:rsid w:val="00F57F7B"/>
    <w:rsid w:val="00F600A1"/>
    <w:rsid w:val="00F608B5"/>
    <w:rsid w:val="00F608C5"/>
    <w:rsid w:val="00F6091F"/>
    <w:rsid w:val="00F6106A"/>
    <w:rsid w:val="00F61129"/>
    <w:rsid w:val="00F6118F"/>
    <w:rsid w:val="00F61217"/>
    <w:rsid w:val="00F614EB"/>
    <w:rsid w:val="00F618AE"/>
    <w:rsid w:val="00F61A22"/>
    <w:rsid w:val="00F61D2B"/>
    <w:rsid w:val="00F61EA4"/>
    <w:rsid w:val="00F62419"/>
    <w:rsid w:val="00F62822"/>
    <w:rsid w:val="00F6289E"/>
    <w:rsid w:val="00F62953"/>
    <w:rsid w:val="00F62AB9"/>
    <w:rsid w:val="00F62CA4"/>
    <w:rsid w:val="00F62CC7"/>
    <w:rsid w:val="00F63149"/>
    <w:rsid w:val="00F632E4"/>
    <w:rsid w:val="00F63581"/>
    <w:rsid w:val="00F63796"/>
    <w:rsid w:val="00F63B41"/>
    <w:rsid w:val="00F63F41"/>
    <w:rsid w:val="00F64192"/>
    <w:rsid w:val="00F646B4"/>
    <w:rsid w:val="00F647E8"/>
    <w:rsid w:val="00F64B21"/>
    <w:rsid w:val="00F64D88"/>
    <w:rsid w:val="00F65495"/>
    <w:rsid w:val="00F65646"/>
    <w:rsid w:val="00F656A7"/>
    <w:rsid w:val="00F656AC"/>
    <w:rsid w:val="00F65C6C"/>
    <w:rsid w:val="00F65F8D"/>
    <w:rsid w:val="00F66051"/>
    <w:rsid w:val="00F662E9"/>
    <w:rsid w:val="00F66491"/>
    <w:rsid w:val="00F66BC8"/>
    <w:rsid w:val="00F66DA3"/>
    <w:rsid w:val="00F66DB0"/>
    <w:rsid w:val="00F66DFB"/>
    <w:rsid w:val="00F6705D"/>
    <w:rsid w:val="00F6706E"/>
    <w:rsid w:val="00F670C9"/>
    <w:rsid w:val="00F6718C"/>
    <w:rsid w:val="00F671BA"/>
    <w:rsid w:val="00F67458"/>
    <w:rsid w:val="00F67800"/>
    <w:rsid w:val="00F6782C"/>
    <w:rsid w:val="00F67C64"/>
    <w:rsid w:val="00F70090"/>
    <w:rsid w:val="00F700EA"/>
    <w:rsid w:val="00F70207"/>
    <w:rsid w:val="00F703D6"/>
    <w:rsid w:val="00F709C2"/>
    <w:rsid w:val="00F716A9"/>
    <w:rsid w:val="00F71853"/>
    <w:rsid w:val="00F7199E"/>
    <w:rsid w:val="00F71A0A"/>
    <w:rsid w:val="00F71BA1"/>
    <w:rsid w:val="00F7210A"/>
    <w:rsid w:val="00F72225"/>
    <w:rsid w:val="00F72352"/>
    <w:rsid w:val="00F72383"/>
    <w:rsid w:val="00F723FF"/>
    <w:rsid w:val="00F7258C"/>
    <w:rsid w:val="00F72682"/>
    <w:rsid w:val="00F727F2"/>
    <w:rsid w:val="00F72C9F"/>
    <w:rsid w:val="00F73002"/>
    <w:rsid w:val="00F731B5"/>
    <w:rsid w:val="00F733F4"/>
    <w:rsid w:val="00F7349C"/>
    <w:rsid w:val="00F736CD"/>
    <w:rsid w:val="00F73B42"/>
    <w:rsid w:val="00F73BFB"/>
    <w:rsid w:val="00F73C4A"/>
    <w:rsid w:val="00F73C6F"/>
    <w:rsid w:val="00F73F39"/>
    <w:rsid w:val="00F73FF7"/>
    <w:rsid w:val="00F74121"/>
    <w:rsid w:val="00F7467B"/>
    <w:rsid w:val="00F747A7"/>
    <w:rsid w:val="00F74B66"/>
    <w:rsid w:val="00F74D17"/>
    <w:rsid w:val="00F74DEF"/>
    <w:rsid w:val="00F74E26"/>
    <w:rsid w:val="00F74FAA"/>
    <w:rsid w:val="00F75413"/>
    <w:rsid w:val="00F75647"/>
    <w:rsid w:val="00F75C3F"/>
    <w:rsid w:val="00F760C2"/>
    <w:rsid w:val="00F7640C"/>
    <w:rsid w:val="00F76729"/>
    <w:rsid w:val="00F7687A"/>
    <w:rsid w:val="00F768F3"/>
    <w:rsid w:val="00F76925"/>
    <w:rsid w:val="00F76B37"/>
    <w:rsid w:val="00F76BC1"/>
    <w:rsid w:val="00F76C7A"/>
    <w:rsid w:val="00F76EBE"/>
    <w:rsid w:val="00F76EEA"/>
    <w:rsid w:val="00F770C4"/>
    <w:rsid w:val="00F77614"/>
    <w:rsid w:val="00F77CDE"/>
    <w:rsid w:val="00F77D66"/>
    <w:rsid w:val="00F80041"/>
    <w:rsid w:val="00F802B6"/>
    <w:rsid w:val="00F8049C"/>
    <w:rsid w:val="00F804E3"/>
    <w:rsid w:val="00F805C7"/>
    <w:rsid w:val="00F80612"/>
    <w:rsid w:val="00F80D4F"/>
    <w:rsid w:val="00F80F45"/>
    <w:rsid w:val="00F81361"/>
    <w:rsid w:val="00F81538"/>
    <w:rsid w:val="00F81767"/>
    <w:rsid w:val="00F81809"/>
    <w:rsid w:val="00F81D14"/>
    <w:rsid w:val="00F81D59"/>
    <w:rsid w:val="00F820DD"/>
    <w:rsid w:val="00F8220E"/>
    <w:rsid w:val="00F82531"/>
    <w:rsid w:val="00F82B43"/>
    <w:rsid w:val="00F8369D"/>
    <w:rsid w:val="00F83805"/>
    <w:rsid w:val="00F83B8C"/>
    <w:rsid w:val="00F83CF6"/>
    <w:rsid w:val="00F83EAB"/>
    <w:rsid w:val="00F84004"/>
    <w:rsid w:val="00F8418C"/>
    <w:rsid w:val="00F845D4"/>
    <w:rsid w:val="00F84623"/>
    <w:rsid w:val="00F84B0C"/>
    <w:rsid w:val="00F84BDD"/>
    <w:rsid w:val="00F84FCE"/>
    <w:rsid w:val="00F85092"/>
    <w:rsid w:val="00F8535F"/>
    <w:rsid w:val="00F85508"/>
    <w:rsid w:val="00F856B7"/>
    <w:rsid w:val="00F85742"/>
    <w:rsid w:val="00F85859"/>
    <w:rsid w:val="00F85C5B"/>
    <w:rsid w:val="00F85EA4"/>
    <w:rsid w:val="00F85F41"/>
    <w:rsid w:val="00F86333"/>
    <w:rsid w:val="00F86349"/>
    <w:rsid w:val="00F86576"/>
    <w:rsid w:val="00F86844"/>
    <w:rsid w:val="00F86A71"/>
    <w:rsid w:val="00F86A99"/>
    <w:rsid w:val="00F86CD4"/>
    <w:rsid w:val="00F86D96"/>
    <w:rsid w:val="00F86DCD"/>
    <w:rsid w:val="00F87111"/>
    <w:rsid w:val="00F8777C"/>
    <w:rsid w:val="00F87852"/>
    <w:rsid w:val="00F8792B"/>
    <w:rsid w:val="00F87B09"/>
    <w:rsid w:val="00F87D2D"/>
    <w:rsid w:val="00F87D68"/>
    <w:rsid w:val="00F87D98"/>
    <w:rsid w:val="00F87DFD"/>
    <w:rsid w:val="00F87F20"/>
    <w:rsid w:val="00F9008E"/>
    <w:rsid w:val="00F90168"/>
    <w:rsid w:val="00F9026E"/>
    <w:rsid w:val="00F903E7"/>
    <w:rsid w:val="00F90642"/>
    <w:rsid w:val="00F90B9E"/>
    <w:rsid w:val="00F90D11"/>
    <w:rsid w:val="00F9145B"/>
    <w:rsid w:val="00F9165D"/>
    <w:rsid w:val="00F917CF"/>
    <w:rsid w:val="00F91A90"/>
    <w:rsid w:val="00F91D90"/>
    <w:rsid w:val="00F92044"/>
    <w:rsid w:val="00F92B95"/>
    <w:rsid w:val="00F92EF4"/>
    <w:rsid w:val="00F92FA5"/>
    <w:rsid w:val="00F93113"/>
    <w:rsid w:val="00F9321B"/>
    <w:rsid w:val="00F93372"/>
    <w:rsid w:val="00F93413"/>
    <w:rsid w:val="00F936EB"/>
    <w:rsid w:val="00F937A9"/>
    <w:rsid w:val="00F940ED"/>
    <w:rsid w:val="00F94276"/>
    <w:rsid w:val="00F94582"/>
    <w:rsid w:val="00F94921"/>
    <w:rsid w:val="00F94AAA"/>
    <w:rsid w:val="00F9500E"/>
    <w:rsid w:val="00F95A43"/>
    <w:rsid w:val="00F95D1A"/>
    <w:rsid w:val="00F96128"/>
    <w:rsid w:val="00F964B2"/>
    <w:rsid w:val="00F96A3F"/>
    <w:rsid w:val="00F96EE5"/>
    <w:rsid w:val="00F96F95"/>
    <w:rsid w:val="00F97110"/>
    <w:rsid w:val="00F97151"/>
    <w:rsid w:val="00F973DD"/>
    <w:rsid w:val="00F97A85"/>
    <w:rsid w:val="00F97B0A"/>
    <w:rsid w:val="00F97D78"/>
    <w:rsid w:val="00F97D94"/>
    <w:rsid w:val="00FA019F"/>
    <w:rsid w:val="00FA0342"/>
    <w:rsid w:val="00FA04DE"/>
    <w:rsid w:val="00FA07D4"/>
    <w:rsid w:val="00FA0BC4"/>
    <w:rsid w:val="00FA0D01"/>
    <w:rsid w:val="00FA0D96"/>
    <w:rsid w:val="00FA0EB8"/>
    <w:rsid w:val="00FA1187"/>
    <w:rsid w:val="00FA142F"/>
    <w:rsid w:val="00FA1474"/>
    <w:rsid w:val="00FA1587"/>
    <w:rsid w:val="00FA199F"/>
    <w:rsid w:val="00FA1BDF"/>
    <w:rsid w:val="00FA1D10"/>
    <w:rsid w:val="00FA1D92"/>
    <w:rsid w:val="00FA1F72"/>
    <w:rsid w:val="00FA1FF1"/>
    <w:rsid w:val="00FA2034"/>
    <w:rsid w:val="00FA2045"/>
    <w:rsid w:val="00FA22AE"/>
    <w:rsid w:val="00FA273A"/>
    <w:rsid w:val="00FA284B"/>
    <w:rsid w:val="00FA2ADA"/>
    <w:rsid w:val="00FA2B15"/>
    <w:rsid w:val="00FA2B46"/>
    <w:rsid w:val="00FA2E65"/>
    <w:rsid w:val="00FA2FFE"/>
    <w:rsid w:val="00FA307D"/>
    <w:rsid w:val="00FA3188"/>
    <w:rsid w:val="00FA333D"/>
    <w:rsid w:val="00FA34A8"/>
    <w:rsid w:val="00FA3859"/>
    <w:rsid w:val="00FA3ECD"/>
    <w:rsid w:val="00FA3F97"/>
    <w:rsid w:val="00FA4269"/>
    <w:rsid w:val="00FA4BFE"/>
    <w:rsid w:val="00FA4D9F"/>
    <w:rsid w:val="00FA4E45"/>
    <w:rsid w:val="00FA507D"/>
    <w:rsid w:val="00FA527C"/>
    <w:rsid w:val="00FA5B93"/>
    <w:rsid w:val="00FA5D69"/>
    <w:rsid w:val="00FA5DDE"/>
    <w:rsid w:val="00FA5EBC"/>
    <w:rsid w:val="00FA60BC"/>
    <w:rsid w:val="00FA6307"/>
    <w:rsid w:val="00FA65EC"/>
    <w:rsid w:val="00FA66A8"/>
    <w:rsid w:val="00FA6D95"/>
    <w:rsid w:val="00FA6DBB"/>
    <w:rsid w:val="00FA6E8F"/>
    <w:rsid w:val="00FA6EF2"/>
    <w:rsid w:val="00FA7099"/>
    <w:rsid w:val="00FA7235"/>
    <w:rsid w:val="00FA78A7"/>
    <w:rsid w:val="00FA7B58"/>
    <w:rsid w:val="00FB0016"/>
    <w:rsid w:val="00FB05F5"/>
    <w:rsid w:val="00FB0650"/>
    <w:rsid w:val="00FB07F8"/>
    <w:rsid w:val="00FB0CBA"/>
    <w:rsid w:val="00FB0E48"/>
    <w:rsid w:val="00FB129A"/>
    <w:rsid w:val="00FB1774"/>
    <w:rsid w:val="00FB1FAA"/>
    <w:rsid w:val="00FB20ED"/>
    <w:rsid w:val="00FB2342"/>
    <w:rsid w:val="00FB27CA"/>
    <w:rsid w:val="00FB292A"/>
    <w:rsid w:val="00FB2B01"/>
    <w:rsid w:val="00FB34E6"/>
    <w:rsid w:val="00FB35B6"/>
    <w:rsid w:val="00FB39C7"/>
    <w:rsid w:val="00FB3D3F"/>
    <w:rsid w:val="00FB3E96"/>
    <w:rsid w:val="00FB41E0"/>
    <w:rsid w:val="00FB43E3"/>
    <w:rsid w:val="00FB4C1A"/>
    <w:rsid w:val="00FB4D0A"/>
    <w:rsid w:val="00FB4DB1"/>
    <w:rsid w:val="00FB4E9B"/>
    <w:rsid w:val="00FB4FAF"/>
    <w:rsid w:val="00FB502E"/>
    <w:rsid w:val="00FB5030"/>
    <w:rsid w:val="00FB51AF"/>
    <w:rsid w:val="00FB5631"/>
    <w:rsid w:val="00FB5B53"/>
    <w:rsid w:val="00FB5C25"/>
    <w:rsid w:val="00FB5D6E"/>
    <w:rsid w:val="00FB5DB4"/>
    <w:rsid w:val="00FB60E6"/>
    <w:rsid w:val="00FB6259"/>
    <w:rsid w:val="00FB63D4"/>
    <w:rsid w:val="00FB63D5"/>
    <w:rsid w:val="00FB6544"/>
    <w:rsid w:val="00FB6814"/>
    <w:rsid w:val="00FB6869"/>
    <w:rsid w:val="00FB68D5"/>
    <w:rsid w:val="00FB6C5B"/>
    <w:rsid w:val="00FB6FA3"/>
    <w:rsid w:val="00FB71FB"/>
    <w:rsid w:val="00FB726D"/>
    <w:rsid w:val="00FB749C"/>
    <w:rsid w:val="00FB7557"/>
    <w:rsid w:val="00FB78C4"/>
    <w:rsid w:val="00FB7D25"/>
    <w:rsid w:val="00FC0130"/>
    <w:rsid w:val="00FC0179"/>
    <w:rsid w:val="00FC0498"/>
    <w:rsid w:val="00FC0718"/>
    <w:rsid w:val="00FC0B11"/>
    <w:rsid w:val="00FC0B58"/>
    <w:rsid w:val="00FC1381"/>
    <w:rsid w:val="00FC13A2"/>
    <w:rsid w:val="00FC1850"/>
    <w:rsid w:val="00FC1932"/>
    <w:rsid w:val="00FC1B4D"/>
    <w:rsid w:val="00FC1C06"/>
    <w:rsid w:val="00FC1D81"/>
    <w:rsid w:val="00FC1DB9"/>
    <w:rsid w:val="00FC1E02"/>
    <w:rsid w:val="00FC206B"/>
    <w:rsid w:val="00FC22D2"/>
    <w:rsid w:val="00FC2355"/>
    <w:rsid w:val="00FC253B"/>
    <w:rsid w:val="00FC258A"/>
    <w:rsid w:val="00FC266D"/>
    <w:rsid w:val="00FC26C4"/>
    <w:rsid w:val="00FC29EF"/>
    <w:rsid w:val="00FC2AF6"/>
    <w:rsid w:val="00FC2D5E"/>
    <w:rsid w:val="00FC2E76"/>
    <w:rsid w:val="00FC2FAB"/>
    <w:rsid w:val="00FC33FF"/>
    <w:rsid w:val="00FC351A"/>
    <w:rsid w:val="00FC390B"/>
    <w:rsid w:val="00FC3A40"/>
    <w:rsid w:val="00FC3B34"/>
    <w:rsid w:val="00FC3C25"/>
    <w:rsid w:val="00FC3C64"/>
    <w:rsid w:val="00FC3DDF"/>
    <w:rsid w:val="00FC40F0"/>
    <w:rsid w:val="00FC4348"/>
    <w:rsid w:val="00FC43A8"/>
    <w:rsid w:val="00FC46F5"/>
    <w:rsid w:val="00FC4AA6"/>
    <w:rsid w:val="00FC4BF2"/>
    <w:rsid w:val="00FC4CB8"/>
    <w:rsid w:val="00FC4FA1"/>
    <w:rsid w:val="00FC5026"/>
    <w:rsid w:val="00FC50A8"/>
    <w:rsid w:val="00FC5790"/>
    <w:rsid w:val="00FC5DC5"/>
    <w:rsid w:val="00FC5E88"/>
    <w:rsid w:val="00FC608F"/>
    <w:rsid w:val="00FC64EE"/>
    <w:rsid w:val="00FC66C4"/>
    <w:rsid w:val="00FC68CB"/>
    <w:rsid w:val="00FC69B1"/>
    <w:rsid w:val="00FC6EE9"/>
    <w:rsid w:val="00FC6FA0"/>
    <w:rsid w:val="00FC7823"/>
    <w:rsid w:val="00FC78B9"/>
    <w:rsid w:val="00FC78DE"/>
    <w:rsid w:val="00FC7918"/>
    <w:rsid w:val="00FC7A56"/>
    <w:rsid w:val="00FC7FAD"/>
    <w:rsid w:val="00FD0269"/>
    <w:rsid w:val="00FD04CE"/>
    <w:rsid w:val="00FD0561"/>
    <w:rsid w:val="00FD0A1D"/>
    <w:rsid w:val="00FD12FC"/>
    <w:rsid w:val="00FD1407"/>
    <w:rsid w:val="00FD155F"/>
    <w:rsid w:val="00FD177B"/>
    <w:rsid w:val="00FD18A6"/>
    <w:rsid w:val="00FD2248"/>
    <w:rsid w:val="00FD283D"/>
    <w:rsid w:val="00FD2931"/>
    <w:rsid w:val="00FD3253"/>
    <w:rsid w:val="00FD325A"/>
    <w:rsid w:val="00FD327B"/>
    <w:rsid w:val="00FD3298"/>
    <w:rsid w:val="00FD3301"/>
    <w:rsid w:val="00FD33F6"/>
    <w:rsid w:val="00FD34E2"/>
    <w:rsid w:val="00FD3E63"/>
    <w:rsid w:val="00FD3EB6"/>
    <w:rsid w:val="00FD43F8"/>
    <w:rsid w:val="00FD4412"/>
    <w:rsid w:val="00FD4426"/>
    <w:rsid w:val="00FD452A"/>
    <w:rsid w:val="00FD46D0"/>
    <w:rsid w:val="00FD47F3"/>
    <w:rsid w:val="00FD4805"/>
    <w:rsid w:val="00FD4880"/>
    <w:rsid w:val="00FD4AFA"/>
    <w:rsid w:val="00FD4C3B"/>
    <w:rsid w:val="00FD4D35"/>
    <w:rsid w:val="00FD4F71"/>
    <w:rsid w:val="00FD501F"/>
    <w:rsid w:val="00FD50CE"/>
    <w:rsid w:val="00FD5183"/>
    <w:rsid w:val="00FD526B"/>
    <w:rsid w:val="00FD536E"/>
    <w:rsid w:val="00FD53CD"/>
    <w:rsid w:val="00FD5A4A"/>
    <w:rsid w:val="00FD5EF6"/>
    <w:rsid w:val="00FD6130"/>
    <w:rsid w:val="00FD6163"/>
    <w:rsid w:val="00FD655C"/>
    <w:rsid w:val="00FD69B2"/>
    <w:rsid w:val="00FD6A6A"/>
    <w:rsid w:val="00FD6CE4"/>
    <w:rsid w:val="00FD6E01"/>
    <w:rsid w:val="00FD7047"/>
    <w:rsid w:val="00FD7245"/>
    <w:rsid w:val="00FD75AE"/>
    <w:rsid w:val="00FD77E2"/>
    <w:rsid w:val="00FD7929"/>
    <w:rsid w:val="00FD79D2"/>
    <w:rsid w:val="00FD7B0E"/>
    <w:rsid w:val="00FD7D1C"/>
    <w:rsid w:val="00FD7E6E"/>
    <w:rsid w:val="00FD7FDD"/>
    <w:rsid w:val="00FE03EC"/>
    <w:rsid w:val="00FE060F"/>
    <w:rsid w:val="00FE0683"/>
    <w:rsid w:val="00FE0823"/>
    <w:rsid w:val="00FE091F"/>
    <w:rsid w:val="00FE098D"/>
    <w:rsid w:val="00FE09DC"/>
    <w:rsid w:val="00FE0A23"/>
    <w:rsid w:val="00FE0AF5"/>
    <w:rsid w:val="00FE0BE9"/>
    <w:rsid w:val="00FE0C39"/>
    <w:rsid w:val="00FE0D95"/>
    <w:rsid w:val="00FE0FD4"/>
    <w:rsid w:val="00FE1036"/>
    <w:rsid w:val="00FE146D"/>
    <w:rsid w:val="00FE1BAD"/>
    <w:rsid w:val="00FE1CAF"/>
    <w:rsid w:val="00FE1DC3"/>
    <w:rsid w:val="00FE1E12"/>
    <w:rsid w:val="00FE20A1"/>
    <w:rsid w:val="00FE2755"/>
    <w:rsid w:val="00FE2785"/>
    <w:rsid w:val="00FE27D3"/>
    <w:rsid w:val="00FE2D1C"/>
    <w:rsid w:val="00FE2F30"/>
    <w:rsid w:val="00FE3011"/>
    <w:rsid w:val="00FE305B"/>
    <w:rsid w:val="00FE35E5"/>
    <w:rsid w:val="00FE3DC4"/>
    <w:rsid w:val="00FE3EAB"/>
    <w:rsid w:val="00FE4080"/>
    <w:rsid w:val="00FE42AC"/>
    <w:rsid w:val="00FE4821"/>
    <w:rsid w:val="00FE4A43"/>
    <w:rsid w:val="00FE4B24"/>
    <w:rsid w:val="00FE4D42"/>
    <w:rsid w:val="00FE4E19"/>
    <w:rsid w:val="00FE4FDC"/>
    <w:rsid w:val="00FE514E"/>
    <w:rsid w:val="00FE52BA"/>
    <w:rsid w:val="00FE54F2"/>
    <w:rsid w:val="00FE5901"/>
    <w:rsid w:val="00FE5A14"/>
    <w:rsid w:val="00FE5C56"/>
    <w:rsid w:val="00FE6142"/>
    <w:rsid w:val="00FE62A2"/>
    <w:rsid w:val="00FE63D4"/>
    <w:rsid w:val="00FE6979"/>
    <w:rsid w:val="00FE6B0B"/>
    <w:rsid w:val="00FE6B52"/>
    <w:rsid w:val="00FE6B83"/>
    <w:rsid w:val="00FE70EE"/>
    <w:rsid w:val="00FE735B"/>
    <w:rsid w:val="00FE75F8"/>
    <w:rsid w:val="00FE774C"/>
    <w:rsid w:val="00FE7785"/>
    <w:rsid w:val="00FE784B"/>
    <w:rsid w:val="00FE7A28"/>
    <w:rsid w:val="00FE7C6D"/>
    <w:rsid w:val="00FE7DC2"/>
    <w:rsid w:val="00FE7ECB"/>
    <w:rsid w:val="00FF013A"/>
    <w:rsid w:val="00FF0625"/>
    <w:rsid w:val="00FF0720"/>
    <w:rsid w:val="00FF0753"/>
    <w:rsid w:val="00FF0B64"/>
    <w:rsid w:val="00FF0CD1"/>
    <w:rsid w:val="00FF1538"/>
    <w:rsid w:val="00FF16E3"/>
    <w:rsid w:val="00FF176D"/>
    <w:rsid w:val="00FF1801"/>
    <w:rsid w:val="00FF1E84"/>
    <w:rsid w:val="00FF1F0F"/>
    <w:rsid w:val="00FF2071"/>
    <w:rsid w:val="00FF213C"/>
    <w:rsid w:val="00FF27FB"/>
    <w:rsid w:val="00FF2AA4"/>
    <w:rsid w:val="00FF2B22"/>
    <w:rsid w:val="00FF2E80"/>
    <w:rsid w:val="00FF309E"/>
    <w:rsid w:val="00FF3143"/>
    <w:rsid w:val="00FF3699"/>
    <w:rsid w:val="00FF3A31"/>
    <w:rsid w:val="00FF3DE5"/>
    <w:rsid w:val="00FF3E24"/>
    <w:rsid w:val="00FF3EBC"/>
    <w:rsid w:val="00FF4080"/>
    <w:rsid w:val="00FF419F"/>
    <w:rsid w:val="00FF48A3"/>
    <w:rsid w:val="00FF4944"/>
    <w:rsid w:val="00FF4CE3"/>
    <w:rsid w:val="00FF504C"/>
    <w:rsid w:val="00FF53D7"/>
    <w:rsid w:val="00FF5720"/>
    <w:rsid w:val="00FF5BAB"/>
    <w:rsid w:val="00FF6024"/>
    <w:rsid w:val="00FF63F7"/>
    <w:rsid w:val="00FF6493"/>
    <w:rsid w:val="00FF6628"/>
    <w:rsid w:val="00FF6C0E"/>
    <w:rsid w:val="00FF6CA8"/>
    <w:rsid w:val="00FF70B5"/>
    <w:rsid w:val="00FF721C"/>
    <w:rsid w:val="00FF76A8"/>
    <w:rsid w:val="00FF76EB"/>
    <w:rsid w:val="00FF7842"/>
    <w:rsid w:val="00FF7B7A"/>
    <w:rsid w:val="00FF7C5E"/>
    <w:rsid w:val="00FF7C8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480FFE94"/>
  <w15:docId w15:val="{0A709D36-D5C4-4240-870C-AF5FFE6E09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SimSun" w:hAnsi="Times"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847D4"/>
    <w:pPr>
      <w:tabs>
        <w:tab w:val="left" w:pos="794"/>
        <w:tab w:val="left" w:pos="1191"/>
        <w:tab w:val="left" w:pos="1588"/>
        <w:tab w:val="left" w:pos="1985"/>
      </w:tabs>
      <w:overflowPunct w:val="0"/>
      <w:autoSpaceDE w:val="0"/>
      <w:autoSpaceDN w:val="0"/>
      <w:adjustRightInd w:val="0"/>
      <w:spacing w:before="136"/>
      <w:jc w:val="both"/>
      <w:textAlignment w:val="baseline"/>
    </w:pPr>
    <w:rPr>
      <w:rFonts w:ascii="Times New Roman" w:hAnsi="Times New Roman"/>
      <w:lang w:val="en-GB"/>
    </w:rPr>
  </w:style>
  <w:style w:type="paragraph" w:styleId="Heading1">
    <w:name w:val="heading 1"/>
    <w:aliases w:val="Heading U,H1,H11,Œ©o‚µ 1,뙥,?co??E 1,h1,?c,?co?ƒÊ 1,?,Œ,Œ©,Œ...,Œ©oâµ 1,?co?ÄÊ 1,Î,Î©,Î..."/>
    <w:basedOn w:val="Normal"/>
    <w:next w:val="Normal"/>
    <w:link w:val="Heading1Char"/>
    <w:qFormat/>
    <w:rsid w:val="00F90B9E"/>
    <w:pPr>
      <w:keepNext/>
      <w:keepLines/>
      <w:numPr>
        <w:numId w:val="1"/>
      </w:numPr>
      <w:spacing w:before="360"/>
      <w:jc w:val="left"/>
      <w:outlineLvl w:val="0"/>
    </w:pPr>
    <w:rPr>
      <w:b/>
      <w:sz w:val="24"/>
    </w:rPr>
  </w:style>
  <w:style w:type="paragraph" w:styleId="Heading2">
    <w:name w:val="heading 2"/>
    <w:aliases w:val="H2,H21,Œ©o‚µ 2,뙥2,?co??E 2,h2,?c1,?co?ƒÊ 2,?2,Œ1,Œ2,Œ©2,...,Œ©_o‚µ 2,Œ©1,Œ©oâµ 2,?co?ÄÊ 2,Î1,Î2,Î©2,Î©_oâµ 2,Î©1"/>
    <w:basedOn w:val="Normal"/>
    <w:next w:val="Normal"/>
    <w:link w:val="Heading2Char"/>
    <w:qFormat/>
    <w:rsid w:val="00F3690E"/>
    <w:pPr>
      <w:keepNext/>
      <w:keepLines/>
      <w:numPr>
        <w:ilvl w:val="1"/>
        <w:numId w:val="1"/>
      </w:numPr>
      <w:spacing w:before="360"/>
      <w:outlineLvl w:val="1"/>
    </w:pPr>
    <w:rPr>
      <w:b/>
      <w:sz w:val="22"/>
    </w:rPr>
  </w:style>
  <w:style w:type="paragraph" w:styleId="Heading3">
    <w:name w:val="heading 3"/>
    <w:aliases w:val="H3,H31,h3"/>
    <w:basedOn w:val="Normal"/>
    <w:next w:val="Normal"/>
    <w:link w:val="Heading3Char"/>
    <w:qFormat/>
    <w:pPr>
      <w:keepNext/>
      <w:keepLines/>
      <w:numPr>
        <w:ilvl w:val="2"/>
        <w:numId w:val="1"/>
      </w:numPr>
      <w:spacing w:before="181"/>
      <w:outlineLvl w:val="2"/>
    </w:pPr>
    <w:rPr>
      <w:b/>
    </w:rPr>
  </w:style>
  <w:style w:type="paragraph" w:styleId="Heading4">
    <w:name w:val="heading 4"/>
    <w:aliases w:val="Heading 4 Char1,Heading 4 Char Char,H4,H41,h4,0.1.1.1 Titre 4 + Left:  0&quot;,First line:  0&quot;,0.1.1...,0.1.1.1 Titre 4"/>
    <w:basedOn w:val="Heading3"/>
    <w:next w:val="Normal"/>
    <w:link w:val="Heading4Char"/>
    <w:qFormat/>
    <w:pPr>
      <w:numPr>
        <w:ilvl w:val="3"/>
      </w:numPr>
      <w:outlineLvl w:val="3"/>
    </w:pPr>
  </w:style>
  <w:style w:type="paragraph" w:styleId="Heading5">
    <w:name w:val="heading 5"/>
    <w:aliases w:val="H5,H51,h5"/>
    <w:basedOn w:val="Heading3"/>
    <w:next w:val="Normal"/>
    <w:link w:val="Heading5Char"/>
    <w:qFormat/>
    <w:pPr>
      <w:numPr>
        <w:ilvl w:val="4"/>
      </w:numPr>
      <w:tabs>
        <w:tab w:val="clear" w:pos="794"/>
        <w:tab w:val="left" w:pos="907"/>
      </w:tabs>
      <w:outlineLvl w:val="4"/>
    </w:pPr>
  </w:style>
  <w:style w:type="paragraph" w:styleId="Heading6">
    <w:name w:val="heading 6"/>
    <w:aliases w:val="H6,H61,h6"/>
    <w:basedOn w:val="Heading3"/>
    <w:next w:val="Normal"/>
    <w:link w:val="Heading6Char"/>
    <w:qFormat/>
    <w:pPr>
      <w:numPr>
        <w:ilvl w:val="5"/>
      </w:numPr>
      <w:outlineLvl w:val="5"/>
    </w:pPr>
  </w:style>
  <w:style w:type="paragraph" w:styleId="Heading7">
    <w:name w:val="heading 7"/>
    <w:basedOn w:val="Heading3"/>
    <w:next w:val="Normal"/>
    <w:link w:val="Heading7Char"/>
    <w:qFormat/>
    <w:pPr>
      <w:numPr>
        <w:ilvl w:val="6"/>
      </w:numPr>
      <w:outlineLvl w:val="6"/>
    </w:pPr>
  </w:style>
  <w:style w:type="paragraph" w:styleId="Heading8">
    <w:name w:val="heading 8"/>
    <w:basedOn w:val="Heading9"/>
    <w:next w:val="Normal"/>
    <w:link w:val="Heading8Char"/>
    <w:qFormat/>
    <w:pPr>
      <w:numPr>
        <w:ilvl w:val="7"/>
        <w:numId w:val="1"/>
      </w:numPr>
      <w:outlineLvl w:val="7"/>
    </w:pPr>
  </w:style>
  <w:style w:type="paragraph" w:styleId="Heading9">
    <w:name w:val="heading 9"/>
    <w:basedOn w:val="Heading1"/>
    <w:next w:val="Normal"/>
    <w:link w:val="Heading9Char"/>
    <w:qFormat/>
    <w:rsid w:val="00C91B9A"/>
    <w:pPr>
      <w:numPr>
        <w:numId w:val="0"/>
      </w:numPr>
      <w:tabs>
        <w:tab w:val="clear" w:pos="794"/>
        <w:tab w:val="clear" w:pos="1191"/>
        <w:tab w:val="clear" w:pos="1588"/>
        <w:tab w:val="clear" w:pos="1985"/>
      </w:tabs>
      <w:jc w:val="cente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trPr>
      <w:hidden/>
    </w:trPr>
  </w:style>
  <w:style w:type="numbering" w:default="1" w:styleId="NoList">
    <w:name w:val="No List"/>
    <w:uiPriority w:val="99"/>
    <w:semiHidden/>
    <w:unhideWhenUsed/>
  </w:style>
  <w:style w:type="character" w:styleId="CommentReference">
    <w:name w:val="annotation reference"/>
    <w:uiPriority w:val="99"/>
    <w:rPr>
      <w:sz w:val="16"/>
    </w:rPr>
  </w:style>
  <w:style w:type="paragraph" w:styleId="CommentText">
    <w:name w:val="annotation text"/>
    <w:basedOn w:val="Normal"/>
    <w:link w:val="CommentTextChar"/>
    <w:uiPriority w:val="99"/>
  </w:style>
  <w:style w:type="paragraph" w:styleId="TOC8">
    <w:name w:val="toc 8"/>
    <w:basedOn w:val="Normal"/>
    <w:next w:val="Normal"/>
    <w:uiPriority w:val="39"/>
    <w:pPr>
      <w:tabs>
        <w:tab w:val="clear" w:pos="794"/>
        <w:tab w:val="clear" w:pos="1191"/>
        <w:tab w:val="clear" w:pos="1588"/>
        <w:tab w:val="clear" w:pos="1985"/>
        <w:tab w:val="left" w:pos="798"/>
        <w:tab w:val="left" w:pos="1195"/>
        <w:tab w:val="left" w:pos="1592"/>
        <w:tab w:val="left" w:pos="1989"/>
        <w:tab w:val="left" w:pos="7715"/>
        <w:tab w:val="right" w:leader="dot" w:pos="9729"/>
      </w:tabs>
      <w:spacing w:before="0"/>
      <w:ind w:left="6350"/>
    </w:pPr>
  </w:style>
  <w:style w:type="paragraph" w:styleId="TOC7">
    <w:name w:val="toc 7"/>
    <w:basedOn w:val="TOC3"/>
    <w:uiPriority w:val="39"/>
    <w:pPr>
      <w:tabs>
        <w:tab w:val="clear" w:pos="2045"/>
        <w:tab w:val="left" w:pos="6354"/>
        <w:tab w:val="right" w:leader="dot" w:pos="9729"/>
      </w:tabs>
      <w:ind w:left="6350" w:right="652" w:hanging="1247"/>
    </w:pPr>
  </w:style>
  <w:style w:type="paragraph" w:styleId="TOC3">
    <w:name w:val="toc 3"/>
    <w:basedOn w:val="Normal"/>
    <w:next w:val="Normal"/>
    <w:uiPriority w:val="39"/>
    <w:qFormat/>
    <w:pPr>
      <w:tabs>
        <w:tab w:val="clear" w:pos="794"/>
        <w:tab w:val="clear" w:pos="1191"/>
        <w:tab w:val="clear" w:pos="1588"/>
        <w:tab w:val="clear" w:pos="1985"/>
        <w:tab w:val="left" w:pos="2045"/>
        <w:tab w:val="right" w:leader="dot" w:pos="9076"/>
        <w:tab w:val="right" w:pos="9729"/>
      </w:tabs>
      <w:spacing w:before="0"/>
      <w:ind w:left="2041" w:right="653" w:hanging="907"/>
    </w:pPr>
  </w:style>
  <w:style w:type="paragraph" w:styleId="TOC6">
    <w:name w:val="toc 6"/>
    <w:basedOn w:val="TOC3"/>
    <w:uiPriority w:val="39"/>
    <w:pPr>
      <w:tabs>
        <w:tab w:val="clear" w:pos="2045"/>
        <w:tab w:val="left" w:pos="5108"/>
        <w:tab w:val="left" w:leader="dot" w:pos="9076"/>
      </w:tabs>
      <w:ind w:left="5103" w:right="652" w:hanging="1134"/>
    </w:pPr>
  </w:style>
  <w:style w:type="paragraph" w:styleId="TOC5">
    <w:name w:val="toc 5"/>
    <w:basedOn w:val="TOC3"/>
    <w:uiPriority w:val="39"/>
    <w:pPr>
      <w:tabs>
        <w:tab w:val="clear" w:pos="2045"/>
        <w:tab w:val="left" w:pos="3973"/>
        <w:tab w:val="left" w:leader="dot" w:pos="9076"/>
      </w:tabs>
      <w:ind w:left="3969" w:right="652" w:hanging="1021"/>
    </w:pPr>
  </w:style>
  <w:style w:type="paragraph" w:styleId="TOC4">
    <w:name w:val="toc 4"/>
    <w:basedOn w:val="TOC3"/>
    <w:next w:val="TOC5"/>
    <w:uiPriority w:val="39"/>
    <w:pPr>
      <w:tabs>
        <w:tab w:val="left" w:pos="2952"/>
      </w:tabs>
      <w:ind w:left="2948"/>
    </w:pPr>
  </w:style>
  <w:style w:type="paragraph" w:styleId="TOC2">
    <w:name w:val="toc 2"/>
    <w:basedOn w:val="TOC1"/>
    <w:next w:val="TOC3"/>
    <w:uiPriority w:val="39"/>
    <w:qFormat/>
    <w:pPr>
      <w:tabs>
        <w:tab w:val="left" w:pos="1138"/>
      </w:tabs>
      <w:spacing w:before="29"/>
      <w:ind w:left="1134"/>
    </w:pPr>
  </w:style>
  <w:style w:type="paragraph" w:styleId="TOC1">
    <w:name w:val="toc 1"/>
    <w:basedOn w:val="Normal"/>
    <w:next w:val="TOC2"/>
    <w:uiPriority w:val="39"/>
    <w:qFormat/>
    <w:pPr>
      <w:tabs>
        <w:tab w:val="clear" w:pos="794"/>
        <w:tab w:val="clear" w:pos="1191"/>
        <w:tab w:val="clear" w:pos="1588"/>
        <w:tab w:val="clear" w:pos="1985"/>
        <w:tab w:val="left" w:pos="571"/>
        <w:tab w:val="right" w:leader="dot" w:pos="9076"/>
        <w:tab w:val="right" w:pos="9729"/>
      </w:tabs>
      <w:spacing w:before="86"/>
      <w:ind w:left="567" w:right="653" w:hanging="567"/>
    </w:pPr>
  </w:style>
  <w:style w:type="paragraph" w:styleId="Index7">
    <w:name w:val="index 7"/>
    <w:basedOn w:val="Normal"/>
    <w:next w:val="Normal"/>
    <w:uiPriority w:val="99"/>
    <w:pPr>
      <w:ind w:left="1698"/>
    </w:pPr>
  </w:style>
  <w:style w:type="paragraph" w:styleId="Index6">
    <w:name w:val="index 6"/>
    <w:basedOn w:val="Normal"/>
    <w:next w:val="Normal"/>
    <w:uiPriority w:val="99"/>
    <w:pPr>
      <w:ind w:left="1415"/>
    </w:pPr>
  </w:style>
  <w:style w:type="paragraph" w:styleId="Index5">
    <w:name w:val="index 5"/>
    <w:basedOn w:val="Normal"/>
    <w:next w:val="Normal"/>
    <w:uiPriority w:val="99"/>
    <w:pPr>
      <w:ind w:left="1132"/>
    </w:pPr>
  </w:style>
  <w:style w:type="paragraph" w:styleId="Index4">
    <w:name w:val="index 4"/>
    <w:basedOn w:val="Normal"/>
    <w:next w:val="Normal"/>
    <w:uiPriority w:val="99"/>
    <w:pPr>
      <w:ind w:left="849"/>
    </w:pPr>
  </w:style>
  <w:style w:type="paragraph" w:styleId="Index3">
    <w:name w:val="index 3"/>
    <w:basedOn w:val="Normal"/>
    <w:next w:val="Normal"/>
    <w:uiPriority w:val="99"/>
    <w:pPr>
      <w:ind w:left="566"/>
    </w:pPr>
  </w:style>
  <w:style w:type="paragraph" w:styleId="Index2">
    <w:name w:val="index 2"/>
    <w:basedOn w:val="Normal"/>
    <w:next w:val="Normal"/>
    <w:uiPriority w:val="99"/>
    <w:pPr>
      <w:ind w:left="283"/>
    </w:pPr>
  </w:style>
  <w:style w:type="paragraph" w:styleId="Index1">
    <w:name w:val="index 1"/>
    <w:basedOn w:val="Normal"/>
    <w:next w:val="Normal"/>
    <w:uiPriority w:val="99"/>
    <w:pPr>
      <w:jc w:val="left"/>
    </w:pPr>
  </w:style>
  <w:style w:type="character" w:styleId="LineNumber">
    <w:name w:val="line number"/>
    <w:basedOn w:val="DefaultParagraphFont"/>
    <w:uiPriority w:val="99"/>
  </w:style>
  <w:style w:type="paragraph" w:styleId="IndexHeading">
    <w:name w:val="index heading"/>
    <w:basedOn w:val="Normal"/>
    <w:next w:val="Index1"/>
    <w:uiPriority w:val="99"/>
    <w:pPr>
      <w:tabs>
        <w:tab w:val="clear" w:pos="794"/>
        <w:tab w:val="clear" w:pos="1191"/>
        <w:tab w:val="clear" w:pos="1588"/>
        <w:tab w:val="clear" w:pos="1985"/>
        <w:tab w:val="left" w:pos="426"/>
        <w:tab w:val="left" w:pos="851"/>
        <w:tab w:val="left" w:pos="1276"/>
        <w:tab w:val="left" w:pos="1701"/>
        <w:tab w:val="left" w:pos="2127"/>
      </w:tabs>
      <w:spacing w:before="90" w:after="180" w:line="240" w:lineRule="atLeast"/>
      <w:jc w:val="left"/>
    </w:pPr>
    <w:rPr>
      <w:b/>
      <w:sz w:val="22"/>
    </w:rPr>
  </w:style>
  <w:style w:type="paragraph" w:styleId="Footer">
    <w:name w:val="footer"/>
    <w:basedOn w:val="Normal"/>
    <w:link w:val="FooterChar"/>
    <w:pPr>
      <w:tabs>
        <w:tab w:val="clear" w:pos="794"/>
        <w:tab w:val="clear" w:pos="1191"/>
        <w:tab w:val="clear" w:pos="1588"/>
        <w:tab w:val="clear" w:pos="1985"/>
        <w:tab w:val="left" w:pos="907"/>
        <w:tab w:val="center" w:pos="4849"/>
        <w:tab w:val="right" w:pos="8789"/>
        <w:tab w:val="right" w:pos="9725"/>
      </w:tabs>
      <w:jc w:val="left"/>
    </w:pPr>
    <w:rPr>
      <w:b/>
    </w:rPr>
  </w:style>
  <w:style w:type="paragraph" w:styleId="Header">
    <w:name w:val="header"/>
    <w:aliases w:val="h,Header/Footer"/>
    <w:basedOn w:val="Normal"/>
    <w:link w:val="HeaderChar"/>
    <w:pPr>
      <w:tabs>
        <w:tab w:val="clear" w:pos="794"/>
        <w:tab w:val="clear" w:pos="1191"/>
        <w:tab w:val="clear" w:pos="1588"/>
        <w:tab w:val="clear" w:pos="1985"/>
        <w:tab w:val="left" w:pos="907"/>
        <w:tab w:val="center" w:pos="4849"/>
        <w:tab w:val="right" w:pos="9725"/>
      </w:tabs>
    </w:pPr>
  </w:style>
  <w:style w:type="character" w:styleId="FootnoteReference">
    <w:name w:val="footnote reference"/>
    <w:rPr>
      <w:position w:val="6"/>
      <w:sz w:val="16"/>
    </w:rPr>
  </w:style>
  <w:style w:type="paragraph" w:styleId="FootnoteText">
    <w:name w:val="footnote text"/>
    <w:basedOn w:val="Normal"/>
    <w:link w:val="FootnoteTextChar"/>
    <w:pPr>
      <w:tabs>
        <w:tab w:val="left" w:pos="256"/>
      </w:tabs>
    </w:pPr>
    <w:rPr>
      <w:sz w:val="18"/>
    </w:rPr>
  </w:style>
  <w:style w:type="paragraph" w:styleId="NormalIndent">
    <w:name w:val="Normal Indent"/>
    <w:basedOn w:val="Normal"/>
    <w:uiPriority w:val="99"/>
    <w:pPr>
      <w:ind w:left="600"/>
    </w:pPr>
  </w:style>
  <w:style w:type="paragraph" w:customStyle="1" w:styleId="TableLegend">
    <w:name w:val="Table_Legend"/>
    <w:basedOn w:val="Normal"/>
    <w:next w:val="Normal"/>
    <w:uiPriority w:val="99"/>
    <w:pPr>
      <w:keepNext/>
      <w:tabs>
        <w:tab w:val="clear" w:pos="794"/>
        <w:tab w:val="clear" w:pos="1191"/>
        <w:tab w:val="clear" w:pos="1588"/>
        <w:tab w:val="clear" w:pos="1985"/>
        <w:tab w:val="left" w:pos="454"/>
      </w:tabs>
      <w:spacing w:before="86"/>
    </w:pPr>
    <w:rPr>
      <w:sz w:val="18"/>
    </w:rPr>
  </w:style>
  <w:style w:type="paragraph" w:customStyle="1" w:styleId="TableTitle">
    <w:name w:val="Table_Title"/>
    <w:basedOn w:val="Normal"/>
    <w:next w:val="Blanc"/>
    <w:pPr>
      <w:keepNext/>
      <w:spacing w:before="240" w:after="113"/>
      <w:jc w:val="center"/>
    </w:pPr>
    <w:rPr>
      <w:b/>
    </w:rPr>
  </w:style>
  <w:style w:type="paragraph" w:customStyle="1" w:styleId="Blanc">
    <w:name w:val="Blanc"/>
    <w:basedOn w:val="TableTitle"/>
    <w:next w:val="TableText"/>
    <w:pPr>
      <w:tabs>
        <w:tab w:val="clear" w:pos="794"/>
        <w:tab w:val="clear" w:pos="1191"/>
        <w:tab w:val="clear" w:pos="1588"/>
        <w:tab w:val="clear" w:pos="1985"/>
      </w:tabs>
      <w:spacing w:before="0" w:after="57" w:line="12" w:lineRule="exact"/>
    </w:pPr>
    <w:rPr>
      <w:b w:val="0"/>
      <w:sz w:val="8"/>
      <w:lang w:val="en-US"/>
    </w:rPr>
  </w:style>
  <w:style w:type="paragraph" w:customStyle="1" w:styleId="TableText">
    <w:name w:val="Table_Text"/>
    <w:basedOn w:val="TableLegend"/>
    <w:pPr>
      <w:keepNext w:val="0"/>
      <w:keepLines/>
      <w:tabs>
        <w:tab w:val="clear" w:pos="454"/>
      </w:tabs>
      <w:spacing w:before="100" w:after="100" w:line="190" w:lineRule="exact"/>
    </w:pPr>
  </w:style>
  <w:style w:type="paragraph" w:customStyle="1" w:styleId="enumlev1">
    <w:name w:val="enumlev1"/>
    <w:basedOn w:val="Normal"/>
    <w:pPr>
      <w:spacing w:before="86"/>
      <w:ind w:left="1191" w:hanging="397"/>
    </w:pPr>
  </w:style>
  <w:style w:type="paragraph" w:customStyle="1" w:styleId="enumlev2">
    <w:name w:val="enumlev2"/>
    <w:basedOn w:val="enumlev1"/>
    <w:uiPriority w:val="99"/>
    <w:pPr>
      <w:ind w:left="1588"/>
    </w:pPr>
  </w:style>
  <w:style w:type="paragraph" w:customStyle="1" w:styleId="enumlev3">
    <w:name w:val="enumlev3"/>
    <w:basedOn w:val="enumlev2"/>
    <w:uiPriority w:val="99"/>
    <w:pPr>
      <w:ind w:left="1985"/>
    </w:pPr>
  </w:style>
  <w:style w:type="paragraph" w:customStyle="1" w:styleId="heading1aftertitle">
    <w:name w:val="heading 1aftertitle"/>
    <w:basedOn w:val="Heading1"/>
    <w:next w:val="Normal"/>
    <w:uiPriority w:val="99"/>
    <w:pPr>
      <w:spacing w:before="1134"/>
      <w:outlineLvl w:val="9"/>
    </w:pPr>
  </w:style>
  <w:style w:type="paragraph" w:customStyle="1" w:styleId="Figure">
    <w:name w:val="Figure"/>
    <w:basedOn w:val="Normal"/>
    <w:next w:val="Normal"/>
    <w:uiPriority w:val="99"/>
    <w:pPr>
      <w:spacing w:before="240" w:after="480"/>
      <w:jc w:val="center"/>
    </w:pPr>
  </w:style>
  <w:style w:type="paragraph" w:customStyle="1" w:styleId="FigureLegend">
    <w:name w:val="Figure_Legend"/>
    <w:basedOn w:val="TableLegend"/>
    <w:next w:val="Normal"/>
    <w:uiPriority w:val="99"/>
  </w:style>
  <w:style w:type="paragraph" w:customStyle="1" w:styleId="Figure0">
    <w:name w:val="Figure_#"/>
    <w:basedOn w:val="Normal"/>
    <w:next w:val="FigureTitle"/>
    <w:uiPriority w:val="99"/>
    <w:pPr>
      <w:keepNext/>
      <w:tabs>
        <w:tab w:val="clear" w:pos="794"/>
        <w:tab w:val="clear" w:pos="1191"/>
        <w:tab w:val="clear" w:pos="1588"/>
        <w:tab w:val="clear" w:pos="1985"/>
      </w:tabs>
      <w:spacing w:before="567" w:after="113"/>
      <w:jc w:val="center"/>
    </w:pPr>
    <w:rPr>
      <w:lang w:val="en-US"/>
    </w:rPr>
  </w:style>
  <w:style w:type="paragraph" w:customStyle="1" w:styleId="FigureTitle">
    <w:name w:val="Figure_Title"/>
    <w:basedOn w:val="TableTitle"/>
    <w:next w:val="Normal"/>
    <w:uiPriority w:val="99"/>
    <w:pPr>
      <w:spacing w:after="720"/>
    </w:pPr>
  </w:style>
  <w:style w:type="paragraph" w:customStyle="1" w:styleId="AnnexRef">
    <w:name w:val="Annex_Ref"/>
    <w:basedOn w:val="Normal"/>
    <w:next w:val="AnnexTitle"/>
    <w:uiPriority w:val="99"/>
    <w:pPr>
      <w:spacing w:before="0"/>
      <w:jc w:val="center"/>
    </w:pPr>
  </w:style>
  <w:style w:type="paragraph" w:customStyle="1" w:styleId="AnnexTitle">
    <w:name w:val="Annex_Title"/>
    <w:basedOn w:val="Normal"/>
    <w:next w:val="Normal"/>
    <w:uiPriority w:val="99"/>
    <w:pPr>
      <w:spacing w:after="68"/>
      <w:jc w:val="center"/>
    </w:pPr>
    <w:rPr>
      <w:b/>
      <w:sz w:val="24"/>
    </w:rPr>
  </w:style>
  <w:style w:type="paragraph" w:customStyle="1" w:styleId="Fig">
    <w:name w:val="Fig"/>
    <w:basedOn w:val="Figure"/>
    <w:next w:val="Fig0"/>
    <w:uiPriority w:val="99"/>
    <w:pPr>
      <w:spacing w:before="136" w:after="0"/>
    </w:pPr>
    <w:rPr>
      <w:lang w:val="en-US"/>
    </w:rPr>
  </w:style>
  <w:style w:type="paragraph" w:customStyle="1" w:styleId="Fig0">
    <w:name w:val="Fig_#"/>
    <w:basedOn w:val="Fig"/>
    <w:next w:val="Normal"/>
    <w:uiPriority w:val="99"/>
    <w:pPr>
      <w:jc w:val="left"/>
    </w:pPr>
    <w:rPr>
      <w:color w:val="FF0000"/>
    </w:rPr>
  </w:style>
  <w:style w:type="paragraph" w:customStyle="1" w:styleId="SectionTitle">
    <w:name w:val="Section_Title"/>
    <w:basedOn w:val="Normal"/>
    <w:uiPriority w:val="99"/>
    <w:pPr>
      <w:tabs>
        <w:tab w:val="clear" w:pos="794"/>
        <w:tab w:val="clear" w:pos="1191"/>
        <w:tab w:val="clear" w:pos="1588"/>
        <w:tab w:val="clear" w:pos="1985"/>
      </w:tabs>
      <w:ind w:left="1418"/>
      <w:jc w:val="left"/>
    </w:pPr>
    <w:rPr>
      <w:rFonts w:ascii="Arial" w:hAnsi="Arial"/>
      <w:sz w:val="32"/>
      <w:lang w:val="en-US"/>
    </w:rPr>
  </w:style>
  <w:style w:type="paragraph" w:customStyle="1" w:styleId="CouvRecTitle">
    <w:name w:val="Couv Rec Title"/>
    <w:basedOn w:val="Normal"/>
    <w:uiPriority w:val="99"/>
    <w:pPr>
      <w:keepNext/>
      <w:keepLines/>
      <w:tabs>
        <w:tab w:val="clear" w:pos="794"/>
        <w:tab w:val="clear" w:pos="1191"/>
        <w:tab w:val="clear" w:pos="1588"/>
        <w:tab w:val="clear" w:pos="1985"/>
      </w:tabs>
      <w:spacing w:before="240"/>
      <w:ind w:left="1418"/>
      <w:jc w:val="left"/>
    </w:pPr>
    <w:rPr>
      <w:rFonts w:ascii="Arial" w:hAnsi="Arial"/>
      <w:b/>
      <w:sz w:val="36"/>
      <w:lang w:val="en-US"/>
    </w:rPr>
  </w:style>
  <w:style w:type="paragraph" w:customStyle="1" w:styleId="CouvRec">
    <w:name w:val="Couv Rec #"/>
    <w:basedOn w:val="Normal"/>
    <w:uiPriority w:val="99"/>
    <w:pPr>
      <w:tabs>
        <w:tab w:val="clear" w:pos="794"/>
        <w:tab w:val="clear" w:pos="1191"/>
        <w:tab w:val="clear" w:pos="1588"/>
        <w:tab w:val="clear" w:pos="1985"/>
      </w:tabs>
      <w:spacing w:before="6"/>
      <w:ind w:left="1418"/>
    </w:pPr>
    <w:rPr>
      <w:rFonts w:ascii="Arial" w:hAnsi="Arial"/>
      <w:sz w:val="32"/>
      <w:lang w:val="en-US"/>
    </w:rPr>
  </w:style>
  <w:style w:type="paragraph" w:customStyle="1" w:styleId="CouvNote">
    <w:name w:val="Couv Note"/>
    <w:basedOn w:val="Normal"/>
    <w:uiPriority w:val="99"/>
    <w:pPr>
      <w:tabs>
        <w:tab w:val="clear" w:pos="794"/>
        <w:tab w:val="clear" w:pos="1191"/>
        <w:tab w:val="clear" w:pos="1588"/>
        <w:tab w:val="clear" w:pos="1985"/>
        <w:tab w:val="left" w:pos="1134"/>
        <w:tab w:val="left" w:pos="1418"/>
      </w:tabs>
      <w:spacing w:before="200"/>
    </w:pPr>
    <w:rPr>
      <w:rFonts w:ascii="Arial" w:hAnsi="Arial"/>
      <w:lang w:val="en-US"/>
    </w:rPr>
  </w:style>
  <w:style w:type="paragraph" w:customStyle="1" w:styleId="Rec">
    <w:name w:val="Rec #"/>
    <w:basedOn w:val="Normal"/>
    <w:next w:val="headfoot"/>
    <w:uiPriority w:val="99"/>
    <w:pPr>
      <w:keepNext/>
      <w:keepLines/>
      <w:spacing w:before="720"/>
      <w:jc w:val="left"/>
    </w:pPr>
    <w:rPr>
      <w:b/>
    </w:rPr>
  </w:style>
  <w:style w:type="paragraph" w:customStyle="1" w:styleId="headfoot">
    <w:name w:val="head_foot"/>
    <w:basedOn w:val="Normal"/>
    <w:next w:val="Rec"/>
    <w:uiPriority w:val="99"/>
    <w:pPr>
      <w:tabs>
        <w:tab w:val="clear" w:pos="794"/>
        <w:tab w:val="clear" w:pos="1191"/>
        <w:tab w:val="clear" w:pos="1588"/>
        <w:tab w:val="clear" w:pos="1985"/>
      </w:tabs>
      <w:spacing w:before="0"/>
    </w:pPr>
    <w:rPr>
      <w:color w:val="FF0000"/>
      <w:sz w:val="8"/>
    </w:rPr>
  </w:style>
  <w:style w:type="paragraph" w:customStyle="1" w:styleId="SAP">
    <w:name w:val="SAP"/>
    <w:basedOn w:val="Normal"/>
    <w:uiPriority w:val="99"/>
    <w:pPr>
      <w:spacing w:before="960" w:after="240"/>
      <w:jc w:val="right"/>
    </w:pPr>
    <w:rPr>
      <w:rFonts w:ascii="C39T36Lfz" w:hAnsi="C39T36Lfz"/>
      <w:sz w:val="104"/>
    </w:rPr>
  </w:style>
  <w:style w:type="paragraph" w:customStyle="1" w:styleId="Equation">
    <w:name w:val="Equation"/>
    <w:basedOn w:val="Normal"/>
    <w:qFormat/>
    <w:rsid w:val="00EB2B6A"/>
    <w:pPr>
      <w:tabs>
        <w:tab w:val="clear" w:pos="1191"/>
        <w:tab w:val="clear" w:pos="1985"/>
        <w:tab w:val="center" w:pos="4849"/>
        <w:tab w:val="right" w:pos="9696"/>
      </w:tabs>
      <w:spacing w:before="193" w:after="240"/>
      <w:jc w:val="left"/>
    </w:pPr>
  </w:style>
  <w:style w:type="paragraph" w:customStyle="1" w:styleId="ASN1">
    <w:name w:val="ASN.1"/>
    <w:basedOn w:val="Normal"/>
    <w:next w:val="ASN1Continue"/>
    <w:uiPriority w:val="99"/>
    <w:pPr>
      <w:tabs>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jc w:val="left"/>
    </w:pPr>
    <w:rPr>
      <w:b/>
      <w:sz w:val="18"/>
    </w:rPr>
  </w:style>
  <w:style w:type="paragraph" w:customStyle="1" w:styleId="ASN1Continue">
    <w:name w:val="ASN.1 Continue"/>
    <w:basedOn w:val="ASN1"/>
    <w:uiPriority w:val="99"/>
    <w:pPr>
      <w:spacing w:before="0"/>
    </w:pPr>
  </w:style>
  <w:style w:type="paragraph" w:customStyle="1" w:styleId="ASN1Italic">
    <w:name w:val="ASN.1 Italic"/>
    <w:basedOn w:val="ASN1"/>
    <w:uiPriority w:val="99"/>
    <w:pPr>
      <w:spacing w:before="0"/>
    </w:pPr>
    <w:rPr>
      <w:b w:val="0"/>
      <w:i/>
      <w:sz w:val="20"/>
    </w:rPr>
  </w:style>
  <w:style w:type="paragraph" w:customStyle="1" w:styleId="Note">
    <w:name w:val="Note"/>
    <w:basedOn w:val="Normal"/>
    <w:next w:val="Normal"/>
    <w:link w:val="NoteChar2"/>
    <w:qFormat/>
    <w:pPr>
      <w:tabs>
        <w:tab w:val="clear" w:pos="794"/>
      </w:tabs>
      <w:spacing w:before="60" w:line="199" w:lineRule="exact"/>
      <w:ind w:firstLine="794"/>
    </w:pPr>
    <w:rPr>
      <w:sz w:val="18"/>
    </w:rPr>
  </w:style>
  <w:style w:type="paragraph" w:customStyle="1" w:styleId="head">
    <w:name w:val="head"/>
    <w:basedOn w:val="headfoot"/>
    <w:next w:val="foot"/>
    <w:uiPriority w:val="99"/>
    <w:rPr>
      <w:color w:val="FFFFFF"/>
    </w:rPr>
  </w:style>
  <w:style w:type="paragraph" w:customStyle="1" w:styleId="foot">
    <w:name w:val="foot"/>
    <w:basedOn w:val="head"/>
    <w:next w:val="Heading1"/>
    <w:uiPriority w:val="99"/>
  </w:style>
  <w:style w:type="paragraph" w:customStyle="1" w:styleId="RecISO">
    <w:name w:val="Rec_ISO_#"/>
    <w:basedOn w:val="Rec"/>
    <w:uiPriority w:val="99"/>
    <w:pPr>
      <w:tabs>
        <w:tab w:val="clear" w:pos="794"/>
        <w:tab w:val="clear" w:pos="1191"/>
        <w:tab w:val="clear" w:pos="1588"/>
        <w:tab w:val="clear" w:pos="1985"/>
      </w:tabs>
    </w:pPr>
  </w:style>
  <w:style w:type="paragraph" w:customStyle="1" w:styleId="RecCCITT">
    <w:name w:val="Rec_CCITT_#"/>
    <w:basedOn w:val="RecISO"/>
    <w:uiPriority w:val="99"/>
    <w:pPr>
      <w:spacing w:before="0"/>
    </w:pPr>
  </w:style>
  <w:style w:type="paragraph" w:styleId="Title">
    <w:name w:val="Title"/>
    <w:basedOn w:val="Normal"/>
    <w:next w:val="heading1aftertitle"/>
    <w:link w:val="TitleChar"/>
    <w:uiPriority w:val="99"/>
    <w:qFormat/>
    <w:pPr>
      <w:spacing w:before="840" w:after="480"/>
      <w:jc w:val="center"/>
    </w:pPr>
    <w:rPr>
      <w:b/>
      <w:sz w:val="24"/>
    </w:rPr>
  </w:style>
  <w:style w:type="paragraph" w:customStyle="1" w:styleId="IndexTitle">
    <w:name w:val="Index_Title"/>
    <w:basedOn w:val="AnnexTitle"/>
    <w:uiPriority w:val="99"/>
  </w:style>
  <w:style w:type="paragraph" w:customStyle="1" w:styleId="Note1">
    <w:name w:val="Note 1"/>
    <w:basedOn w:val="Note"/>
    <w:link w:val="Note1Char"/>
    <w:qFormat/>
    <w:pPr>
      <w:tabs>
        <w:tab w:val="clear" w:pos="1191"/>
        <w:tab w:val="clear" w:pos="1588"/>
        <w:tab w:val="clear" w:pos="1985"/>
      </w:tabs>
      <w:ind w:left="284" w:firstLine="0"/>
    </w:pPr>
  </w:style>
  <w:style w:type="paragraph" w:customStyle="1" w:styleId="Note2">
    <w:name w:val="Note 2"/>
    <w:basedOn w:val="Normal"/>
    <w:uiPriority w:val="99"/>
    <w:qFormat/>
    <w:pPr>
      <w:tabs>
        <w:tab w:val="clear" w:pos="794"/>
        <w:tab w:val="clear" w:pos="1191"/>
        <w:tab w:val="clear" w:pos="1588"/>
        <w:tab w:val="clear" w:pos="1985"/>
      </w:tabs>
      <w:spacing w:before="60" w:line="199" w:lineRule="exact"/>
      <w:ind w:left="1077"/>
    </w:pPr>
    <w:rPr>
      <w:sz w:val="18"/>
    </w:rPr>
  </w:style>
  <w:style w:type="paragraph" w:customStyle="1" w:styleId="Note3">
    <w:name w:val="Note 3"/>
    <w:basedOn w:val="Note1"/>
    <w:uiPriority w:val="99"/>
    <w:pPr>
      <w:ind w:left="1474"/>
    </w:pPr>
  </w:style>
  <w:style w:type="character" w:styleId="PageNumber">
    <w:name w:val="page number"/>
    <w:basedOn w:val="DefaultParagraphFont"/>
  </w:style>
  <w:style w:type="paragraph" w:customStyle="1" w:styleId="Normalaftertitle">
    <w:name w:val="Normal after title"/>
    <w:basedOn w:val="Normal"/>
    <w:uiPriority w:val="99"/>
    <w:pPr>
      <w:spacing w:before="480"/>
    </w:pPr>
    <w:rPr>
      <w:rFonts w:ascii="Times" w:hAnsi="Times"/>
      <w:lang w:val="en-US"/>
    </w:rPr>
  </w:style>
  <w:style w:type="paragraph" w:customStyle="1" w:styleId="IndexTitle0">
    <w:name w:val="Index Title"/>
    <w:basedOn w:val="Normal"/>
    <w:pPr>
      <w:spacing w:before="0" w:after="68"/>
      <w:jc w:val="center"/>
    </w:pPr>
    <w:rPr>
      <w:b/>
      <w:sz w:val="24"/>
    </w:rPr>
  </w:style>
  <w:style w:type="paragraph" w:customStyle="1" w:styleId="Cov">
    <w:name w:val="Cov"/>
    <w:basedOn w:val="Normal"/>
    <w:pPr>
      <w:tabs>
        <w:tab w:val="clear" w:pos="794"/>
        <w:tab w:val="clear" w:pos="1191"/>
        <w:tab w:val="clear" w:pos="1588"/>
        <w:tab w:val="clear" w:pos="1985"/>
      </w:tabs>
      <w:spacing w:before="80" w:after="80"/>
      <w:ind w:left="57"/>
      <w:jc w:val="left"/>
    </w:pPr>
    <w:rPr>
      <w:sz w:val="24"/>
    </w:rPr>
  </w:style>
  <w:style w:type="paragraph" w:customStyle="1" w:styleId="ASN1Cont">
    <w:name w:val="ASN.1 Cont."/>
    <w:basedOn w:val="ASN1"/>
    <w:pPr>
      <w:spacing w:before="0"/>
    </w:pPr>
  </w:style>
  <w:style w:type="paragraph" w:customStyle="1" w:styleId="ASN1ital">
    <w:name w:val="ASN.1 ital"/>
    <w:basedOn w:val="ASN1"/>
    <w:pPr>
      <w:spacing w:before="0"/>
      <w:jc w:val="both"/>
    </w:pPr>
    <w:rPr>
      <w:b w:val="0"/>
      <w:i/>
      <w:sz w:val="20"/>
    </w:rPr>
  </w:style>
  <w:style w:type="paragraph" w:styleId="TOC9">
    <w:name w:val="toc 9"/>
    <w:basedOn w:val="Normal"/>
    <w:next w:val="Normal"/>
    <w:uiPriority w:val="39"/>
    <w:pPr>
      <w:tabs>
        <w:tab w:val="clear" w:pos="794"/>
        <w:tab w:val="clear" w:pos="1191"/>
        <w:tab w:val="clear" w:pos="1588"/>
        <w:tab w:val="clear" w:pos="1985"/>
        <w:tab w:val="right" w:leader="dot" w:pos="9729"/>
      </w:tabs>
      <w:ind w:left="1600"/>
    </w:pPr>
  </w:style>
  <w:style w:type="paragraph" w:styleId="BalloonText">
    <w:name w:val="Balloon Text"/>
    <w:basedOn w:val="Normal"/>
    <w:link w:val="BalloonTextChar"/>
    <w:unhideWhenUsed/>
    <w:rsid w:val="00F670C9"/>
    <w:pPr>
      <w:spacing w:before="0"/>
    </w:pPr>
    <w:rPr>
      <w:rFonts w:ascii="Tahoma" w:hAnsi="Tahoma" w:cs="Tahoma"/>
      <w:sz w:val="16"/>
      <w:szCs w:val="16"/>
    </w:rPr>
  </w:style>
  <w:style w:type="character" w:customStyle="1" w:styleId="BalloonTextChar">
    <w:name w:val="Balloon Text Char"/>
    <w:basedOn w:val="DefaultParagraphFont"/>
    <w:link w:val="BalloonText"/>
    <w:rsid w:val="00F670C9"/>
    <w:rPr>
      <w:rFonts w:ascii="Tahoma" w:hAnsi="Tahoma" w:cs="Tahoma"/>
      <w:sz w:val="16"/>
      <w:szCs w:val="16"/>
      <w:lang w:val="en-GB"/>
    </w:rPr>
  </w:style>
  <w:style w:type="character" w:customStyle="1" w:styleId="Note1Char">
    <w:name w:val="Note 1 Char"/>
    <w:basedOn w:val="DefaultParagraphFont"/>
    <w:link w:val="Note1"/>
    <w:rsid w:val="005E5264"/>
    <w:rPr>
      <w:rFonts w:ascii="Times New Roman" w:hAnsi="Times New Roman"/>
      <w:sz w:val="18"/>
      <w:lang w:val="en-GB"/>
    </w:rPr>
  </w:style>
  <w:style w:type="table" w:styleId="TableGrid">
    <w:name w:val="Table Grid"/>
    <w:basedOn w:val="TableNormal"/>
    <w:rsid w:val="00B93208"/>
    <w:rPr>
      <w:rFonts w:ascii="CG Times" w:hAnsi="CG Times"/>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hidden/>
    </w:trPr>
  </w:style>
  <w:style w:type="paragraph" w:styleId="Caption">
    <w:name w:val="caption"/>
    <w:aliases w:val="fig and tbl,fighead2,fighead21,fighead22,fighead23,Table Caption1,fighead211,fighead24,Table Caption2,fighead25,fighead212,fighead26,Table Caption3,fighead27,fighead213,Table Caption4,fighead28,fighead214,fighead29"/>
    <w:basedOn w:val="Normal"/>
    <w:next w:val="Normal"/>
    <w:link w:val="CaptionChar"/>
    <w:qFormat/>
    <w:rsid w:val="00B93208"/>
    <w:pPr>
      <w:keepNext/>
      <w:tabs>
        <w:tab w:val="clear" w:pos="794"/>
        <w:tab w:val="clear" w:pos="1191"/>
        <w:tab w:val="clear" w:pos="1588"/>
        <w:tab w:val="clear" w:pos="1985"/>
      </w:tabs>
      <w:spacing w:before="240" w:after="113"/>
      <w:jc w:val="center"/>
    </w:pPr>
    <w:rPr>
      <w:rFonts w:eastAsia="Malgun Gothic"/>
      <w:b/>
      <w:bCs/>
      <w:lang w:val="en-US"/>
    </w:rPr>
  </w:style>
  <w:style w:type="character" w:customStyle="1" w:styleId="CaptionChar">
    <w:name w:val="Caption Char"/>
    <w:aliases w:val="fig and tbl Char,fighead2 Char,fighead21 Char,fighead22 Char,fighead23 Char,Table Caption1 Char,fighead211 Char,fighead24 Char,Table Caption2 Char,fighead25 Char,fighead212 Char,fighead26 Char,Table Caption3 Char,fighead27 Char"/>
    <w:link w:val="Caption"/>
    <w:locked/>
    <w:rsid w:val="00B93208"/>
    <w:rPr>
      <w:rFonts w:ascii="Times New Roman" w:eastAsia="Malgun Gothic" w:hAnsi="Times New Roman"/>
      <w:b/>
      <w:bCs/>
    </w:rPr>
  </w:style>
  <w:style w:type="paragraph" w:customStyle="1" w:styleId="tableheading">
    <w:name w:val="table heading"/>
    <w:basedOn w:val="Normal"/>
    <w:rsid w:val="00F90B9E"/>
    <w:pPr>
      <w:keepNext/>
      <w:keepLines/>
      <w:tabs>
        <w:tab w:val="clear" w:pos="794"/>
        <w:tab w:val="clear" w:pos="1191"/>
        <w:tab w:val="clear" w:pos="1588"/>
        <w:tab w:val="clear" w:pos="1985"/>
      </w:tabs>
      <w:spacing w:before="0" w:after="60"/>
    </w:pPr>
    <w:rPr>
      <w:rFonts w:eastAsia="Malgun Gothic"/>
      <w:b/>
      <w:bCs/>
    </w:rPr>
  </w:style>
  <w:style w:type="paragraph" w:customStyle="1" w:styleId="tablecell">
    <w:name w:val="table cell"/>
    <w:basedOn w:val="Normal"/>
    <w:qFormat/>
    <w:rsid w:val="00F90B9E"/>
    <w:pPr>
      <w:keepNext/>
      <w:keepLines/>
      <w:tabs>
        <w:tab w:val="clear" w:pos="794"/>
        <w:tab w:val="clear" w:pos="1191"/>
        <w:tab w:val="clear" w:pos="1588"/>
        <w:tab w:val="clear" w:pos="1985"/>
      </w:tabs>
      <w:spacing w:before="0" w:after="60"/>
    </w:pPr>
    <w:rPr>
      <w:rFonts w:eastAsia="Malgun Gothic"/>
    </w:rPr>
  </w:style>
  <w:style w:type="paragraph" w:customStyle="1" w:styleId="tablesyntax">
    <w:name w:val="table syntax"/>
    <w:basedOn w:val="Normal"/>
    <w:link w:val="tablesyntaxChar"/>
    <w:qFormat/>
    <w:rsid w:val="00F90B9E"/>
    <w:pPr>
      <w:keepNext/>
      <w:keepLines/>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Pr>
      <w:rFonts w:eastAsia="Malgun Gothic"/>
    </w:rPr>
  </w:style>
  <w:style w:type="character" w:customStyle="1" w:styleId="tablesyntaxChar">
    <w:name w:val="table syntax Char"/>
    <w:link w:val="tablesyntax"/>
    <w:qFormat/>
    <w:locked/>
    <w:rsid w:val="00F90B9E"/>
    <w:rPr>
      <w:rFonts w:ascii="Times New Roman" w:eastAsia="Malgun Gothic" w:hAnsi="Times New Roman"/>
      <w:lang w:val="en-GB"/>
    </w:rPr>
  </w:style>
  <w:style w:type="character" w:customStyle="1" w:styleId="CaptionChar1">
    <w:name w:val="Caption Char1"/>
    <w:locked/>
    <w:rsid w:val="003B2EEB"/>
    <w:rPr>
      <w:rFonts w:ascii="Times New Roman" w:eastAsia="Malgun Gothic" w:hAnsi="Times New Roman"/>
      <w:b/>
      <w:bCs/>
      <w:lang w:eastAsia="en-US"/>
    </w:rPr>
  </w:style>
  <w:style w:type="paragraph" w:customStyle="1" w:styleId="Headingi">
    <w:name w:val="Heading_i"/>
    <w:basedOn w:val="Heading3"/>
    <w:next w:val="Normal"/>
    <w:uiPriority w:val="99"/>
    <w:rsid w:val="00333CFB"/>
    <w:pPr>
      <w:tabs>
        <w:tab w:val="num" w:pos="2160"/>
      </w:tabs>
    </w:pPr>
    <w:rPr>
      <w:b w:val="0"/>
      <w:i/>
    </w:rPr>
  </w:style>
  <w:style w:type="character" w:customStyle="1" w:styleId="CommentTextChar">
    <w:name w:val="Comment Text Char"/>
    <w:basedOn w:val="DefaultParagraphFont"/>
    <w:link w:val="CommentText"/>
    <w:uiPriority w:val="99"/>
    <w:rsid w:val="00031EAF"/>
    <w:rPr>
      <w:rFonts w:ascii="Times New Roman" w:hAnsi="Times New Roman"/>
      <w:lang w:val="en-GB"/>
    </w:rPr>
  </w:style>
  <w:style w:type="paragraph" w:customStyle="1" w:styleId="AppendixHeading2">
    <w:name w:val="Appendix Heading 2"/>
    <w:basedOn w:val="Heading2"/>
    <w:uiPriority w:val="99"/>
    <w:rsid w:val="008B2CFD"/>
    <w:pPr>
      <w:keepLines w:val="0"/>
      <w:numPr>
        <w:numId w:val="6"/>
      </w:numPr>
      <w:tabs>
        <w:tab w:val="clear" w:pos="794"/>
        <w:tab w:val="clear" w:pos="1191"/>
        <w:tab w:val="clear" w:pos="1588"/>
        <w:tab w:val="clear" w:pos="1985"/>
        <w:tab w:val="num" w:pos="576"/>
      </w:tabs>
      <w:spacing w:before="240" w:after="60"/>
      <w:ind w:left="576" w:hanging="576"/>
      <w:jc w:val="left"/>
    </w:pPr>
    <w:rPr>
      <w:rFonts w:eastAsia="Batang"/>
      <w:bCs/>
      <w:szCs w:val="22"/>
      <w:lang w:val="en-US"/>
    </w:rPr>
  </w:style>
  <w:style w:type="paragraph" w:customStyle="1" w:styleId="AppendixHeading3">
    <w:name w:val="Appendix Heading 3"/>
    <w:basedOn w:val="Heading3"/>
    <w:uiPriority w:val="99"/>
    <w:rsid w:val="008B2CFD"/>
    <w:pPr>
      <w:keepLines w:val="0"/>
      <w:numPr>
        <w:numId w:val="6"/>
      </w:numPr>
      <w:tabs>
        <w:tab w:val="clear" w:pos="1191"/>
        <w:tab w:val="clear" w:pos="1588"/>
        <w:tab w:val="clear" w:pos="1985"/>
      </w:tabs>
      <w:spacing w:before="240" w:after="60"/>
      <w:ind w:left="720" w:hanging="720"/>
      <w:jc w:val="left"/>
    </w:pPr>
    <w:rPr>
      <w:rFonts w:eastAsia="Batang"/>
      <w:bCs/>
      <w:sz w:val="22"/>
      <w:szCs w:val="22"/>
      <w:lang w:val="nb-NO"/>
    </w:rPr>
  </w:style>
  <w:style w:type="paragraph" w:customStyle="1" w:styleId="AppendixHeading4">
    <w:name w:val="Appendix Heading 4"/>
    <w:basedOn w:val="Heading4"/>
    <w:uiPriority w:val="99"/>
    <w:rsid w:val="008B2CFD"/>
    <w:pPr>
      <w:keepLines w:val="0"/>
      <w:numPr>
        <w:numId w:val="6"/>
      </w:numPr>
      <w:tabs>
        <w:tab w:val="clear" w:pos="1191"/>
        <w:tab w:val="clear" w:pos="1588"/>
        <w:tab w:val="clear" w:pos="1985"/>
        <w:tab w:val="num" w:pos="864"/>
        <w:tab w:val="num" w:pos="1800"/>
      </w:tabs>
      <w:spacing w:before="240" w:after="60"/>
      <w:ind w:left="864" w:hanging="864"/>
      <w:jc w:val="left"/>
    </w:pPr>
    <w:rPr>
      <w:rFonts w:eastAsia="Batang"/>
      <w:bCs/>
      <w:sz w:val="22"/>
      <w:szCs w:val="22"/>
      <w:lang w:val="en-US" w:eastAsia="zh-CN"/>
    </w:rPr>
  </w:style>
  <w:style w:type="paragraph" w:customStyle="1" w:styleId="AppendixHeading5">
    <w:name w:val="Appendix Heading 5"/>
    <w:basedOn w:val="Heading5"/>
    <w:uiPriority w:val="99"/>
    <w:rsid w:val="008B2CFD"/>
    <w:pPr>
      <w:keepNext w:val="0"/>
      <w:keepLines w:val="0"/>
      <w:numPr>
        <w:numId w:val="6"/>
      </w:numPr>
      <w:tabs>
        <w:tab w:val="clear" w:pos="907"/>
        <w:tab w:val="clear" w:pos="1191"/>
        <w:tab w:val="clear" w:pos="1588"/>
        <w:tab w:val="clear" w:pos="1985"/>
        <w:tab w:val="left" w:pos="794"/>
        <w:tab w:val="num" w:pos="1008"/>
        <w:tab w:val="num" w:pos="1800"/>
      </w:tabs>
      <w:spacing w:before="240" w:after="60"/>
      <w:ind w:left="1008" w:hanging="1008"/>
      <w:jc w:val="left"/>
    </w:pPr>
    <w:rPr>
      <w:rFonts w:eastAsia="Batang"/>
      <w:bCs/>
      <w:sz w:val="22"/>
      <w:szCs w:val="22"/>
      <w:lang w:val="en-US" w:eastAsia="zh-CN"/>
    </w:rPr>
  </w:style>
  <w:style w:type="paragraph" w:styleId="ListParagraph">
    <w:name w:val="List Paragraph"/>
    <w:basedOn w:val="Normal"/>
    <w:link w:val="ListParagraphChar"/>
    <w:uiPriority w:val="34"/>
    <w:qFormat/>
    <w:rsid w:val="00C74B69"/>
    <w:pPr>
      <w:ind w:left="720"/>
      <w:contextualSpacing/>
    </w:pPr>
  </w:style>
  <w:style w:type="paragraph" w:styleId="Revision">
    <w:name w:val="Revision"/>
    <w:hidden/>
    <w:uiPriority w:val="99"/>
    <w:rsid w:val="003F7025"/>
    <w:rPr>
      <w:rFonts w:ascii="Times New Roman" w:hAnsi="Times New Roman"/>
      <w:lang w:val="en-GB"/>
    </w:rPr>
  </w:style>
  <w:style w:type="character" w:styleId="Hyperlink">
    <w:name w:val="Hyperlink"/>
    <w:basedOn w:val="DefaultParagraphFont"/>
    <w:uiPriority w:val="99"/>
    <w:unhideWhenUsed/>
    <w:rsid w:val="00785CF9"/>
    <w:rPr>
      <w:color w:val="0563C1" w:themeColor="hyperlink"/>
      <w:u w:val="single"/>
    </w:rPr>
  </w:style>
  <w:style w:type="character" w:customStyle="1" w:styleId="UnresolvedMention1">
    <w:name w:val="Unresolved Mention1"/>
    <w:basedOn w:val="DefaultParagraphFont"/>
    <w:uiPriority w:val="99"/>
    <w:semiHidden/>
    <w:unhideWhenUsed/>
    <w:rsid w:val="00785CF9"/>
    <w:rPr>
      <w:color w:val="605E5C"/>
      <w:shd w:val="clear" w:color="auto" w:fill="E1DFDD"/>
    </w:rPr>
  </w:style>
  <w:style w:type="paragraph" w:styleId="CommentSubject">
    <w:name w:val="annotation subject"/>
    <w:basedOn w:val="CommentText"/>
    <w:next w:val="CommentText"/>
    <w:link w:val="CommentSubjectChar"/>
    <w:uiPriority w:val="99"/>
    <w:unhideWhenUsed/>
    <w:rsid w:val="007E0426"/>
    <w:rPr>
      <w:b/>
      <w:bCs/>
    </w:rPr>
  </w:style>
  <w:style w:type="character" w:customStyle="1" w:styleId="CommentSubjectChar">
    <w:name w:val="Comment Subject Char"/>
    <w:basedOn w:val="CommentTextChar"/>
    <w:link w:val="CommentSubject"/>
    <w:uiPriority w:val="99"/>
    <w:rsid w:val="007E0426"/>
    <w:rPr>
      <w:rFonts w:ascii="Times New Roman" w:hAnsi="Times New Roman"/>
      <w:b/>
      <w:bCs/>
      <w:lang w:val="en-GB"/>
    </w:rPr>
  </w:style>
  <w:style w:type="paragraph" w:customStyle="1" w:styleId="toc0">
    <w:name w:val="toc 0"/>
    <w:basedOn w:val="TOC1"/>
    <w:next w:val="TOC1"/>
    <w:rsid w:val="00BC2AB7"/>
    <w:pPr>
      <w:tabs>
        <w:tab w:val="clear" w:pos="571"/>
        <w:tab w:val="clear" w:pos="9076"/>
        <w:tab w:val="clear" w:pos="9729"/>
        <w:tab w:val="right" w:pos="9639"/>
      </w:tabs>
      <w:spacing w:before="120"/>
      <w:ind w:left="0" w:right="0" w:firstLine="0"/>
      <w:jc w:val="right"/>
    </w:pPr>
    <w:rPr>
      <w:i/>
    </w:rPr>
  </w:style>
  <w:style w:type="paragraph" w:customStyle="1" w:styleId="Chaptitle">
    <w:name w:val="Chap_title"/>
    <w:basedOn w:val="Normal"/>
    <w:next w:val="Normalaftertitle0"/>
    <w:uiPriority w:val="99"/>
    <w:rsid w:val="00BC2AB7"/>
    <w:pPr>
      <w:keepNext/>
      <w:keepLines/>
      <w:spacing w:before="240"/>
      <w:jc w:val="center"/>
    </w:pPr>
    <w:rPr>
      <w:b/>
      <w:sz w:val="28"/>
    </w:rPr>
  </w:style>
  <w:style w:type="paragraph" w:customStyle="1" w:styleId="Normalaftertitle0">
    <w:name w:val="Normal_after_title"/>
    <w:basedOn w:val="Normal"/>
    <w:uiPriority w:val="99"/>
    <w:rsid w:val="00BC2AB7"/>
    <w:pPr>
      <w:spacing w:before="480"/>
    </w:pPr>
  </w:style>
  <w:style w:type="paragraph" w:customStyle="1" w:styleId="AnnexNoTitle">
    <w:name w:val="Annex_NoTitle"/>
    <w:basedOn w:val="Normal"/>
    <w:next w:val="Normalaftertitle0"/>
    <w:uiPriority w:val="99"/>
    <w:rsid w:val="00BC2AB7"/>
    <w:pPr>
      <w:keepNext/>
      <w:keepLines/>
      <w:spacing w:before="720"/>
      <w:jc w:val="center"/>
    </w:pPr>
    <w:rPr>
      <w:b/>
      <w:sz w:val="24"/>
    </w:rPr>
  </w:style>
  <w:style w:type="character" w:customStyle="1" w:styleId="Appdef">
    <w:name w:val="App_def"/>
    <w:basedOn w:val="DefaultParagraphFont"/>
    <w:uiPriority w:val="99"/>
    <w:rsid w:val="00BC2AB7"/>
    <w:rPr>
      <w:rFonts w:ascii="Times New Roman" w:hAnsi="Times New Roman"/>
      <w:b/>
    </w:rPr>
  </w:style>
  <w:style w:type="character" w:customStyle="1" w:styleId="Appref">
    <w:name w:val="App_ref"/>
    <w:basedOn w:val="DefaultParagraphFont"/>
    <w:uiPriority w:val="99"/>
    <w:rsid w:val="00BC2AB7"/>
  </w:style>
  <w:style w:type="paragraph" w:customStyle="1" w:styleId="AppendixNoTitle">
    <w:name w:val="Appendix_NoTitle"/>
    <w:basedOn w:val="AnnexNoTitle"/>
    <w:next w:val="Normalaftertitle0"/>
    <w:uiPriority w:val="99"/>
    <w:rsid w:val="00BC2AB7"/>
    <w:pPr>
      <w:outlineLvl w:val="0"/>
    </w:pPr>
  </w:style>
  <w:style w:type="character" w:customStyle="1" w:styleId="Artdef">
    <w:name w:val="Art_def"/>
    <w:basedOn w:val="DefaultParagraphFont"/>
    <w:uiPriority w:val="99"/>
    <w:rsid w:val="00BC2AB7"/>
    <w:rPr>
      <w:rFonts w:ascii="Times New Roman" w:hAnsi="Times New Roman"/>
      <w:b/>
    </w:rPr>
  </w:style>
  <w:style w:type="paragraph" w:customStyle="1" w:styleId="Reftitle">
    <w:name w:val="Ref_title"/>
    <w:basedOn w:val="Heading1"/>
    <w:next w:val="Reftext"/>
    <w:uiPriority w:val="99"/>
    <w:rsid w:val="00BC2AB7"/>
    <w:pPr>
      <w:numPr>
        <w:numId w:val="88"/>
      </w:numPr>
      <w:spacing w:before="480"/>
      <w:outlineLvl w:val="9"/>
    </w:pPr>
  </w:style>
  <w:style w:type="paragraph" w:customStyle="1" w:styleId="Reftext">
    <w:name w:val="Ref_text"/>
    <w:basedOn w:val="Normal"/>
    <w:uiPriority w:val="99"/>
    <w:rsid w:val="00BC2AB7"/>
    <w:pPr>
      <w:ind w:left="794" w:hanging="794"/>
    </w:pPr>
  </w:style>
  <w:style w:type="paragraph" w:customStyle="1" w:styleId="ArtNo">
    <w:name w:val="Art_No"/>
    <w:basedOn w:val="Normal"/>
    <w:next w:val="Arttitle"/>
    <w:uiPriority w:val="99"/>
    <w:rsid w:val="00BC2AB7"/>
    <w:pPr>
      <w:keepNext/>
      <w:keepLines/>
      <w:spacing w:before="480"/>
      <w:jc w:val="center"/>
    </w:pPr>
    <w:rPr>
      <w:caps/>
      <w:sz w:val="28"/>
    </w:rPr>
  </w:style>
  <w:style w:type="paragraph" w:customStyle="1" w:styleId="Arttitle">
    <w:name w:val="Art_title"/>
    <w:basedOn w:val="Normal"/>
    <w:next w:val="Normalaftertitle0"/>
    <w:uiPriority w:val="99"/>
    <w:rsid w:val="00BC2AB7"/>
    <w:pPr>
      <w:keepNext/>
      <w:keepLines/>
      <w:spacing w:before="240"/>
      <w:jc w:val="center"/>
    </w:pPr>
    <w:rPr>
      <w:b/>
      <w:sz w:val="28"/>
    </w:rPr>
  </w:style>
  <w:style w:type="character" w:customStyle="1" w:styleId="Artref">
    <w:name w:val="Art_ref"/>
    <w:basedOn w:val="DefaultParagraphFont"/>
    <w:uiPriority w:val="99"/>
    <w:rsid w:val="00BC2AB7"/>
  </w:style>
  <w:style w:type="paragraph" w:customStyle="1" w:styleId="Call">
    <w:name w:val="Call"/>
    <w:basedOn w:val="Normal"/>
    <w:next w:val="Normal"/>
    <w:uiPriority w:val="99"/>
    <w:rsid w:val="00BC2AB7"/>
    <w:pPr>
      <w:tabs>
        <w:tab w:val="clear" w:pos="1191"/>
        <w:tab w:val="clear" w:pos="1588"/>
        <w:tab w:val="clear" w:pos="1985"/>
      </w:tabs>
      <w:spacing w:before="227"/>
      <w:ind w:left="794"/>
      <w:jc w:val="left"/>
    </w:pPr>
    <w:rPr>
      <w:i/>
    </w:rPr>
  </w:style>
  <w:style w:type="paragraph" w:customStyle="1" w:styleId="ChapNo">
    <w:name w:val="Chap_No"/>
    <w:basedOn w:val="Normal"/>
    <w:next w:val="Chaptitle"/>
    <w:uiPriority w:val="99"/>
    <w:rsid w:val="00BC2AB7"/>
    <w:pPr>
      <w:keepNext/>
      <w:keepLines/>
      <w:spacing w:before="480"/>
      <w:jc w:val="center"/>
    </w:pPr>
    <w:rPr>
      <w:b/>
      <w:caps/>
      <w:sz w:val="28"/>
    </w:rPr>
  </w:style>
  <w:style w:type="paragraph" w:customStyle="1" w:styleId="Equationlegend">
    <w:name w:val="Equation_legend"/>
    <w:basedOn w:val="Normal"/>
    <w:uiPriority w:val="99"/>
    <w:rsid w:val="00BC2AB7"/>
    <w:pPr>
      <w:tabs>
        <w:tab w:val="clear" w:pos="794"/>
        <w:tab w:val="clear" w:pos="1191"/>
        <w:tab w:val="clear" w:pos="1588"/>
        <w:tab w:val="right" w:pos="1814"/>
      </w:tabs>
      <w:spacing w:before="80"/>
      <w:ind w:left="1985" w:hanging="1985"/>
    </w:pPr>
  </w:style>
  <w:style w:type="paragraph" w:customStyle="1" w:styleId="Figurelegend0">
    <w:name w:val="Figure_legend"/>
    <w:basedOn w:val="Tablelegend0"/>
    <w:next w:val="Normal"/>
    <w:uiPriority w:val="99"/>
    <w:rsid w:val="00BC2AB7"/>
  </w:style>
  <w:style w:type="paragraph" w:customStyle="1" w:styleId="Tablelegend0">
    <w:name w:val="Table_legend"/>
    <w:basedOn w:val="Normal"/>
    <w:next w:val="Normal"/>
    <w:uiPriority w:val="99"/>
    <w:rsid w:val="00BC2AB7"/>
    <w:pPr>
      <w:keepNext/>
      <w:tabs>
        <w:tab w:val="clear" w:pos="794"/>
        <w:tab w:val="clear" w:pos="1191"/>
        <w:tab w:val="clear" w:pos="1588"/>
        <w:tab w:val="clear" w:pos="1985"/>
        <w:tab w:val="left" w:pos="454"/>
      </w:tabs>
      <w:spacing w:before="86"/>
    </w:pPr>
    <w:rPr>
      <w:sz w:val="18"/>
    </w:rPr>
  </w:style>
  <w:style w:type="paragraph" w:customStyle="1" w:styleId="FigureNoTitle">
    <w:name w:val="Figure_NoTitle"/>
    <w:basedOn w:val="Normal"/>
    <w:next w:val="Normalaftertitle0"/>
    <w:uiPriority w:val="99"/>
    <w:rsid w:val="00BC2AB7"/>
    <w:pPr>
      <w:keepLines/>
      <w:spacing w:before="240" w:after="120"/>
      <w:jc w:val="center"/>
    </w:pPr>
    <w:rPr>
      <w:b/>
    </w:rPr>
  </w:style>
  <w:style w:type="paragraph" w:customStyle="1" w:styleId="Figurewithouttitle">
    <w:name w:val="Figure_without_title"/>
    <w:basedOn w:val="Normal"/>
    <w:next w:val="Normalaftertitle0"/>
    <w:uiPriority w:val="99"/>
    <w:rsid w:val="00BC2AB7"/>
    <w:pPr>
      <w:keepLines/>
      <w:spacing w:before="240" w:after="120"/>
      <w:jc w:val="center"/>
    </w:pPr>
  </w:style>
  <w:style w:type="paragraph" w:customStyle="1" w:styleId="FooterQP">
    <w:name w:val="Footer_QP"/>
    <w:basedOn w:val="Normal"/>
    <w:rsid w:val="00BC2AB7"/>
    <w:pPr>
      <w:tabs>
        <w:tab w:val="clear" w:pos="794"/>
        <w:tab w:val="clear" w:pos="1191"/>
        <w:tab w:val="clear" w:pos="1588"/>
        <w:tab w:val="clear" w:pos="1985"/>
        <w:tab w:val="left" w:pos="907"/>
        <w:tab w:val="right" w:pos="8789"/>
        <w:tab w:val="right" w:pos="9639"/>
      </w:tabs>
      <w:spacing w:before="0"/>
      <w:jc w:val="left"/>
    </w:pPr>
    <w:rPr>
      <w:b/>
    </w:rPr>
  </w:style>
  <w:style w:type="paragraph" w:customStyle="1" w:styleId="FirstFooter">
    <w:name w:val="FirstFooter"/>
    <w:basedOn w:val="Footer"/>
    <w:uiPriority w:val="99"/>
    <w:rsid w:val="00BC2AB7"/>
    <w:pPr>
      <w:tabs>
        <w:tab w:val="clear" w:pos="4849"/>
      </w:tabs>
      <w:overflowPunct/>
      <w:autoSpaceDE/>
      <w:autoSpaceDN/>
      <w:adjustRightInd/>
      <w:spacing w:before="40"/>
      <w:textAlignment w:val="auto"/>
    </w:pPr>
    <w:rPr>
      <w:caps/>
    </w:rPr>
  </w:style>
  <w:style w:type="paragraph" w:customStyle="1" w:styleId="Formal">
    <w:name w:val="Formal"/>
    <w:basedOn w:val="Normal"/>
    <w:uiPriority w:val="99"/>
    <w:rsid w:val="00BC2AB7"/>
    <w:pPr>
      <w:tabs>
        <w:tab w:val="clear" w:pos="794"/>
        <w:tab w:val="clear" w:pos="1191"/>
        <w:tab w:val="clear" w:pos="1588"/>
        <w:tab w:val="clear" w:pos="1985"/>
        <w:tab w:val="left" w:pos="567"/>
        <w:tab w:val="left" w:pos="1134"/>
        <w:tab w:val="left" w:pos="1701"/>
        <w:tab w:val="left" w:pos="2268"/>
        <w:tab w:val="left" w:pos="2835"/>
        <w:tab w:val="left" w:pos="3402"/>
        <w:tab w:val="left" w:pos="3969"/>
        <w:tab w:val="left" w:pos="4536"/>
        <w:tab w:val="left" w:pos="5103"/>
        <w:tab w:val="left" w:pos="5670"/>
      </w:tabs>
      <w:snapToGrid w:val="0"/>
      <w:spacing w:before="0"/>
      <w:jc w:val="left"/>
    </w:pPr>
    <w:rPr>
      <w:rFonts w:ascii="Courier New" w:hAnsi="Courier New" w:cs="Courier New"/>
      <w:noProof/>
      <w:sz w:val="18"/>
      <w:szCs w:val="18"/>
    </w:rPr>
  </w:style>
  <w:style w:type="paragraph" w:customStyle="1" w:styleId="Headingb">
    <w:name w:val="Heading_b"/>
    <w:basedOn w:val="Normal"/>
    <w:next w:val="Normal"/>
    <w:qFormat/>
    <w:rsid w:val="00BC2AB7"/>
    <w:pPr>
      <w:spacing w:before="181"/>
      <w:ind w:left="794" w:hanging="794"/>
    </w:pPr>
    <w:rPr>
      <w:rFonts w:ascii="Times New Roman Bold" w:hAnsi="Times New Roman Bold"/>
      <w:b/>
    </w:rPr>
  </w:style>
  <w:style w:type="paragraph" w:customStyle="1" w:styleId="PartNo">
    <w:name w:val="Part_No"/>
    <w:basedOn w:val="Normal"/>
    <w:next w:val="Partref"/>
    <w:uiPriority w:val="99"/>
    <w:rsid w:val="00BC2AB7"/>
    <w:pPr>
      <w:keepNext/>
      <w:keepLines/>
      <w:spacing w:before="480" w:after="80"/>
      <w:jc w:val="center"/>
    </w:pPr>
    <w:rPr>
      <w:caps/>
      <w:sz w:val="28"/>
    </w:rPr>
  </w:style>
  <w:style w:type="paragraph" w:customStyle="1" w:styleId="Partref">
    <w:name w:val="Part_ref"/>
    <w:basedOn w:val="Normal"/>
    <w:next w:val="Parttitle"/>
    <w:uiPriority w:val="99"/>
    <w:rsid w:val="00BC2AB7"/>
    <w:pPr>
      <w:keepNext/>
      <w:keepLines/>
      <w:spacing w:before="280"/>
      <w:jc w:val="center"/>
    </w:pPr>
  </w:style>
  <w:style w:type="paragraph" w:customStyle="1" w:styleId="Parttitle">
    <w:name w:val="Part_title"/>
    <w:basedOn w:val="Normal"/>
    <w:next w:val="Normalaftertitle0"/>
    <w:uiPriority w:val="99"/>
    <w:rsid w:val="00BC2AB7"/>
    <w:pPr>
      <w:keepNext/>
      <w:keepLines/>
      <w:spacing w:before="240" w:after="280"/>
      <w:jc w:val="center"/>
    </w:pPr>
    <w:rPr>
      <w:b/>
      <w:sz w:val="28"/>
    </w:rPr>
  </w:style>
  <w:style w:type="paragraph" w:customStyle="1" w:styleId="Recdate">
    <w:name w:val="Rec_date"/>
    <w:basedOn w:val="Normal"/>
    <w:next w:val="Normalaftertitle0"/>
    <w:uiPriority w:val="99"/>
    <w:rsid w:val="00BC2AB7"/>
    <w:pPr>
      <w:keepNext/>
      <w:keepLines/>
      <w:tabs>
        <w:tab w:val="clear" w:pos="794"/>
        <w:tab w:val="clear" w:pos="1191"/>
        <w:tab w:val="clear" w:pos="1588"/>
        <w:tab w:val="clear" w:pos="1985"/>
      </w:tabs>
      <w:jc w:val="right"/>
    </w:pPr>
    <w:rPr>
      <w:i/>
      <w:sz w:val="22"/>
    </w:rPr>
  </w:style>
  <w:style w:type="paragraph" w:customStyle="1" w:styleId="Questiondate">
    <w:name w:val="Question_date"/>
    <w:basedOn w:val="Recdate"/>
    <w:next w:val="Normalaftertitle0"/>
    <w:uiPriority w:val="99"/>
    <w:rsid w:val="00BC2AB7"/>
  </w:style>
  <w:style w:type="paragraph" w:customStyle="1" w:styleId="RecNo">
    <w:name w:val="Rec_No"/>
    <w:basedOn w:val="Normal"/>
    <w:next w:val="Title"/>
    <w:rsid w:val="00BC2AB7"/>
    <w:pPr>
      <w:keepNext/>
      <w:keepLines/>
      <w:spacing w:before="0"/>
      <w:jc w:val="left"/>
    </w:pPr>
    <w:rPr>
      <w:rFonts w:ascii="Times New Roman Bold" w:hAnsi="Times New Roman Bold"/>
      <w:b/>
    </w:rPr>
  </w:style>
  <w:style w:type="paragraph" w:customStyle="1" w:styleId="QuestionNo">
    <w:name w:val="Question_No"/>
    <w:basedOn w:val="RecNo"/>
    <w:next w:val="Questiontitle"/>
    <w:uiPriority w:val="99"/>
    <w:rsid w:val="00BC2AB7"/>
  </w:style>
  <w:style w:type="paragraph" w:customStyle="1" w:styleId="Questiontitle">
    <w:name w:val="Question_title"/>
    <w:basedOn w:val="Rectitle"/>
    <w:next w:val="Questionref"/>
    <w:uiPriority w:val="99"/>
    <w:rsid w:val="00BC2AB7"/>
  </w:style>
  <w:style w:type="paragraph" w:customStyle="1" w:styleId="Rectitle">
    <w:name w:val="Rec_title"/>
    <w:basedOn w:val="Normal"/>
    <w:next w:val="Recref"/>
    <w:rsid w:val="00BC2AB7"/>
    <w:pPr>
      <w:keepNext/>
      <w:keepLines/>
      <w:spacing w:before="240"/>
      <w:jc w:val="center"/>
    </w:pPr>
    <w:rPr>
      <w:rFonts w:ascii="Times New Roman Bold" w:hAnsi="Times New Roman Bold"/>
      <w:b/>
      <w:sz w:val="24"/>
    </w:rPr>
  </w:style>
  <w:style w:type="paragraph" w:customStyle="1" w:styleId="Recref">
    <w:name w:val="Rec_ref"/>
    <w:basedOn w:val="Normal"/>
    <w:next w:val="Heading1"/>
    <w:uiPriority w:val="99"/>
    <w:rsid w:val="00BC2AB7"/>
    <w:pPr>
      <w:tabs>
        <w:tab w:val="clear" w:pos="794"/>
        <w:tab w:val="clear" w:pos="1191"/>
        <w:tab w:val="clear" w:pos="1588"/>
        <w:tab w:val="clear" w:pos="1985"/>
      </w:tabs>
      <w:jc w:val="center"/>
    </w:pPr>
    <w:rPr>
      <w:i/>
    </w:rPr>
  </w:style>
  <w:style w:type="paragraph" w:customStyle="1" w:styleId="Questionref">
    <w:name w:val="Question_ref"/>
    <w:basedOn w:val="Recref"/>
    <w:next w:val="Questiondate"/>
    <w:uiPriority w:val="99"/>
    <w:rsid w:val="00BC2AB7"/>
  </w:style>
  <w:style w:type="paragraph" w:customStyle="1" w:styleId="Repdate">
    <w:name w:val="Rep_date"/>
    <w:basedOn w:val="Recdate"/>
    <w:next w:val="Normalaftertitle0"/>
    <w:uiPriority w:val="99"/>
    <w:rsid w:val="00BC2AB7"/>
  </w:style>
  <w:style w:type="paragraph" w:customStyle="1" w:styleId="RepNo">
    <w:name w:val="Rep_No"/>
    <w:basedOn w:val="RecNo"/>
    <w:next w:val="Reptitle"/>
    <w:uiPriority w:val="99"/>
    <w:rsid w:val="00BC2AB7"/>
  </w:style>
  <w:style w:type="paragraph" w:customStyle="1" w:styleId="Reptitle">
    <w:name w:val="Rep_title"/>
    <w:basedOn w:val="Rectitle"/>
    <w:next w:val="Repref"/>
    <w:uiPriority w:val="99"/>
    <w:rsid w:val="00BC2AB7"/>
  </w:style>
  <w:style w:type="paragraph" w:customStyle="1" w:styleId="Repref">
    <w:name w:val="Rep_ref"/>
    <w:basedOn w:val="Recref"/>
    <w:next w:val="Repdate"/>
    <w:uiPriority w:val="99"/>
    <w:rsid w:val="00BC2AB7"/>
  </w:style>
  <w:style w:type="paragraph" w:customStyle="1" w:styleId="Resdate">
    <w:name w:val="Res_date"/>
    <w:basedOn w:val="Recdate"/>
    <w:next w:val="Normalaftertitle0"/>
    <w:uiPriority w:val="99"/>
    <w:rsid w:val="00BC2AB7"/>
  </w:style>
  <w:style w:type="character" w:customStyle="1" w:styleId="Resdef">
    <w:name w:val="Res_def"/>
    <w:basedOn w:val="DefaultParagraphFont"/>
    <w:uiPriority w:val="99"/>
    <w:rsid w:val="00BC2AB7"/>
    <w:rPr>
      <w:rFonts w:ascii="Times New Roman" w:hAnsi="Times New Roman"/>
      <w:b/>
    </w:rPr>
  </w:style>
  <w:style w:type="paragraph" w:customStyle="1" w:styleId="ResNo">
    <w:name w:val="Res_No"/>
    <w:basedOn w:val="RecNo"/>
    <w:next w:val="Restitle"/>
    <w:uiPriority w:val="99"/>
    <w:rsid w:val="00BC2AB7"/>
  </w:style>
  <w:style w:type="paragraph" w:customStyle="1" w:styleId="Restitle">
    <w:name w:val="Res_title"/>
    <w:basedOn w:val="Rectitle"/>
    <w:next w:val="Resref"/>
    <w:uiPriority w:val="99"/>
    <w:rsid w:val="00BC2AB7"/>
  </w:style>
  <w:style w:type="paragraph" w:customStyle="1" w:styleId="Resref">
    <w:name w:val="Res_ref"/>
    <w:basedOn w:val="Recref"/>
    <w:next w:val="Resdate"/>
    <w:uiPriority w:val="99"/>
    <w:rsid w:val="00BC2AB7"/>
  </w:style>
  <w:style w:type="paragraph" w:customStyle="1" w:styleId="Section1">
    <w:name w:val="Section_1"/>
    <w:basedOn w:val="Normal"/>
    <w:next w:val="Normal"/>
    <w:uiPriority w:val="99"/>
    <w:rsid w:val="00BC2AB7"/>
    <w:pPr>
      <w:tabs>
        <w:tab w:val="clear" w:pos="794"/>
        <w:tab w:val="clear" w:pos="1191"/>
        <w:tab w:val="clear" w:pos="1588"/>
        <w:tab w:val="clear" w:pos="1985"/>
      </w:tabs>
      <w:spacing w:before="624"/>
      <w:jc w:val="center"/>
    </w:pPr>
    <w:rPr>
      <w:b/>
    </w:rPr>
  </w:style>
  <w:style w:type="paragraph" w:customStyle="1" w:styleId="Section2">
    <w:name w:val="Section_2"/>
    <w:basedOn w:val="Normal"/>
    <w:next w:val="Normal"/>
    <w:uiPriority w:val="99"/>
    <w:rsid w:val="00BC2AB7"/>
    <w:pPr>
      <w:tabs>
        <w:tab w:val="clear" w:pos="794"/>
        <w:tab w:val="clear" w:pos="1191"/>
        <w:tab w:val="clear" w:pos="1588"/>
        <w:tab w:val="clear" w:pos="1985"/>
      </w:tabs>
      <w:spacing w:before="240"/>
      <w:jc w:val="center"/>
    </w:pPr>
    <w:rPr>
      <w:i/>
    </w:rPr>
  </w:style>
  <w:style w:type="paragraph" w:customStyle="1" w:styleId="SectionNo">
    <w:name w:val="Section_No"/>
    <w:basedOn w:val="Normal"/>
    <w:next w:val="Sectiontitle0"/>
    <w:uiPriority w:val="99"/>
    <w:rsid w:val="00BC2AB7"/>
    <w:pPr>
      <w:keepNext/>
      <w:keepLines/>
      <w:spacing w:before="480" w:after="80"/>
      <w:jc w:val="center"/>
    </w:pPr>
    <w:rPr>
      <w:caps/>
      <w:sz w:val="24"/>
    </w:rPr>
  </w:style>
  <w:style w:type="paragraph" w:customStyle="1" w:styleId="Sectiontitle0">
    <w:name w:val="Section_title"/>
    <w:basedOn w:val="Normal"/>
    <w:uiPriority w:val="99"/>
    <w:rsid w:val="00BC2AB7"/>
    <w:pPr>
      <w:tabs>
        <w:tab w:val="clear" w:pos="794"/>
        <w:tab w:val="clear" w:pos="1191"/>
        <w:tab w:val="clear" w:pos="1588"/>
        <w:tab w:val="clear" w:pos="1985"/>
      </w:tabs>
      <w:ind w:left="1418"/>
      <w:jc w:val="left"/>
    </w:pPr>
    <w:rPr>
      <w:rFonts w:ascii="Arial" w:hAnsi="Arial"/>
      <w:sz w:val="32"/>
      <w:lang w:val="en-US"/>
    </w:rPr>
  </w:style>
  <w:style w:type="paragraph" w:customStyle="1" w:styleId="Source">
    <w:name w:val="Source"/>
    <w:basedOn w:val="Normal"/>
    <w:next w:val="Normalaftertitle0"/>
    <w:uiPriority w:val="99"/>
    <w:rsid w:val="00BC2AB7"/>
    <w:pPr>
      <w:spacing w:before="840" w:after="200"/>
      <w:jc w:val="center"/>
    </w:pPr>
    <w:rPr>
      <w:b/>
      <w:sz w:val="28"/>
    </w:rPr>
  </w:style>
  <w:style w:type="paragraph" w:customStyle="1" w:styleId="SpecialFooter">
    <w:name w:val="Special Footer"/>
    <w:basedOn w:val="Footer"/>
    <w:uiPriority w:val="99"/>
    <w:rsid w:val="00BC2AB7"/>
    <w:pPr>
      <w:tabs>
        <w:tab w:val="clear" w:pos="4849"/>
        <w:tab w:val="left" w:pos="567"/>
        <w:tab w:val="left" w:pos="1134"/>
        <w:tab w:val="left" w:pos="1701"/>
        <w:tab w:val="left" w:pos="2268"/>
        <w:tab w:val="left" w:pos="2835"/>
      </w:tabs>
    </w:pPr>
    <w:rPr>
      <w:caps/>
    </w:rPr>
  </w:style>
  <w:style w:type="character" w:customStyle="1" w:styleId="Tablefreq">
    <w:name w:val="Table_freq"/>
    <w:basedOn w:val="DefaultParagraphFont"/>
    <w:uiPriority w:val="99"/>
    <w:rsid w:val="00BC2AB7"/>
    <w:rPr>
      <w:b/>
      <w:color w:val="auto"/>
    </w:rPr>
  </w:style>
  <w:style w:type="paragraph" w:customStyle="1" w:styleId="Tablehead">
    <w:name w:val="Table_head"/>
    <w:basedOn w:val="Tabletext0"/>
    <w:next w:val="Tabletext0"/>
    <w:rsid w:val="00BC2AB7"/>
    <w:pPr>
      <w:keepLines w:val="0"/>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line="240" w:lineRule="auto"/>
      <w:jc w:val="center"/>
    </w:pPr>
    <w:rPr>
      <w:b/>
      <w:noProof/>
    </w:rPr>
  </w:style>
  <w:style w:type="paragraph" w:customStyle="1" w:styleId="Tabletext0">
    <w:name w:val="Table_text"/>
    <w:basedOn w:val="Tablelegend0"/>
    <w:rsid w:val="00BC2AB7"/>
    <w:pPr>
      <w:keepNext w:val="0"/>
      <w:keepLines/>
      <w:tabs>
        <w:tab w:val="clear" w:pos="454"/>
      </w:tabs>
      <w:spacing w:before="40" w:after="40" w:line="190" w:lineRule="exact"/>
      <w:jc w:val="left"/>
    </w:pPr>
  </w:style>
  <w:style w:type="paragraph" w:customStyle="1" w:styleId="TableNoTitle">
    <w:name w:val="Table_NoTitle"/>
    <w:basedOn w:val="Normal"/>
    <w:next w:val="Tablehead"/>
    <w:uiPriority w:val="99"/>
    <w:rsid w:val="00BC2AB7"/>
    <w:pPr>
      <w:keepNext/>
      <w:keepLines/>
      <w:spacing w:before="360" w:after="120"/>
      <w:jc w:val="center"/>
    </w:pPr>
    <w:rPr>
      <w:b/>
    </w:rPr>
  </w:style>
  <w:style w:type="paragraph" w:customStyle="1" w:styleId="Title1">
    <w:name w:val="Title 1"/>
    <w:basedOn w:val="Source"/>
    <w:next w:val="Title2"/>
    <w:uiPriority w:val="99"/>
    <w:rsid w:val="00BC2AB7"/>
    <w:pPr>
      <w:tabs>
        <w:tab w:val="clear" w:pos="794"/>
        <w:tab w:val="clear" w:pos="1191"/>
        <w:tab w:val="clear" w:pos="1588"/>
        <w:tab w:val="clear" w:pos="1985"/>
        <w:tab w:val="left" w:pos="567"/>
        <w:tab w:val="left" w:pos="1134"/>
        <w:tab w:val="left" w:pos="1701"/>
        <w:tab w:val="left" w:pos="2268"/>
        <w:tab w:val="left" w:pos="2835"/>
      </w:tabs>
      <w:spacing w:before="240" w:after="0"/>
    </w:pPr>
    <w:rPr>
      <w:b w:val="0"/>
      <w:caps/>
    </w:rPr>
  </w:style>
  <w:style w:type="paragraph" w:customStyle="1" w:styleId="Title2">
    <w:name w:val="Title 2"/>
    <w:basedOn w:val="Title1"/>
    <w:next w:val="Title3"/>
    <w:uiPriority w:val="99"/>
    <w:rsid w:val="00BC2AB7"/>
  </w:style>
  <w:style w:type="paragraph" w:customStyle="1" w:styleId="Title3">
    <w:name w:val="Title 3"/>
    <w:basedOn w:val="Title2"/>
    <w:next w:val="Title4"/>
    <w:uiPriority w:val="99"/>
    <w:rsid w:val="00BC2AB7"/>
    <w:rPr>
      <w:caps w:val="0"/>
    </w:rPr>
  </w:style>
  <w:style w:type="paragraph" w:customStyle="1" w:styleId="Title4">
    <w:name w:val="Title 4"/>
    <w:basedOn w:val="Title3"/>
    <w:next w:val="Heading1"/>
    <w:uiPriority w:val="99"/>
    <w:rsid w:val="00BC2AB7"/>
    <w:rPr>
      <w:b/>
    </w:rPr>
  </w:style>
  <w:style w:type="paragraph" w:customStyle="1" w:styleId="Artheading">
    <w:name w:val="Art_heading"/>
    <w:basedOn w:val="Normal"/>
    <w:next w:val="Normalaftertitle0"/>
    <w:uiPriority w:val="99"/>
    <w:rsid w:val="00BC2AB7"/>
    <w:pPr>
      <w:spacing w:before="480"/>
      <w:jc w:val="center"/>
    </w:pPr>
    <w:rPr>
      <w:b/>
      <w:sz w:val="28"/>
    </w:rPr>
  </w:style>
  <w:style w:type="paragraph" w:customStyle="1" w:styleId="Annexref0">
    <w:name w:val="Annex_ref"/>
    <w:basedOn w:val="Normal"/>
    <w:next w:val="Normal"/>
    <w:uiPriority w:val="99"/>
    <w:rsid w:val="00BC2AB7"/>
    <w:pPr>
      <w:spacing w:before="0"/>
      <w:jc w:val="center"/>
    </w:pPr>
  </w:style>
  <w:style w:type="paragraph" w:customStyle="1" w:styleId="Appendixref">
    <w:name w:val="Appendix_ref"/>
    <w:basedOn w:val="Annexref0"/>
    <w:next w:val="Normalaftertitle0"/>
    <w:uiPriority w:val="99"/>
    <w:rsid w:val="00BC2AB7"/>
  </w:style>
  <w:style w:type="character" w:customStyle="1" w:styleId="ASN1boldchar">
    <w:name w:val="ASN.1 bold char"/>
    <w:basedOn w:val="DefaultParagraphFont"/>
    <w:rsid w:val="00BC2AB7"/>
    <w:rPr>
      <w:rFonts w:ascii="Courier New" w:hAnsi="Courier New"/>
      <w:b/>
      <w:sz w:val="18"/>
    </w:rPr>
  </w:style>
  <w:style w:type="paragraph" w:customStyle="1" w:styleId="ASN1italic0">
    <w:name w:val="ASN.1_italic"/>
    <w:basedOn w:val="ASN1"/>
    <w:uiPriority w:val="99"/>
    <w:rsid w:val="00BC2AB7"/>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b w:val="0"/>
      <w:bCs/>
      <w:i/>
      <w:noProof/>
      <w:szCs w:val="18"/>
    </w:rPr>
  </w:style>
  <w:style w:type="paragraph" w:customStyle="1" w:styleId="Couvnote0">
    <w:name w:val="Couv_note"/>
    <w:basedOn w:val="Normal"/>
    <w:uiPriority w:val="99"/>
    <w:rsid w:val="00BC2AB7"/>
    <w:pPr>
      <w:tabs>
        <w:tab w:val="clear" w:pos="794"/>
        <w:tab w:val="clear" w:pos="1191"/>
        <w:tab w:val="clear" w:pos="1588"/>
        <w:tab w:val="clear" w:pos="1985"/>
        <w:tab w:val="left" w:pos="1134"/>
        <w:tab w:val="left" w:pos="1418"/>
      </w:tabs>
      <w:spacing w:before="200"/>
    </w:pPr>
    <w:rPr>
      <w:rFonts w:ascii="Arial" w:hAnsi="Arial"/>
    </w:rPr>
  </w:style>
  <w:style w:type="paragraph" w:customStyle="1" w:styleId="CouvrecNo">
    <w:name w:val="Couv_rec_No"/>
    <w:basedOn w:val="Normal"/>
    <w:uiPriority w:val="99"/>
    <w:rsid w:val="00BC2AB7"/>
    <w:pPr>
      <w:tabs>
        <w:tab w:val="clear" w:pos="794"/>
        <w:tab w:val="clear" w:pos="1191"/>
        <w:tab w:val="clear" w:pos="1588"/>
        <w:tab w:val="clear" w:pos="1985"/>
      </w:tabs>
      <w:spacing w:before="6"/>
      <w:ind w:left="1418"/>
    </w:pPr>
    <w:rPr>
      <w:rFonts w:ascii="Arial" w:hAnsi="Arial"/>
      <w:sz w:val="32"/>
    </w:rPr>
  </w:style>
  <w:style w:type="paragraph" w:customStyle="1" w:styleId="Couvrectitle0">
    <w:name w:val="Couv_rec_title"/>
    <w:basedOn w:val="Normal"/>
    <w:uiPriority w:val="99"/>
    <w:rsid w:val="00BC2AB7"/>
    <w:pPr>
      <w:keepNext/>
      <w:keepLines/>
      <w:tabs>
        <w:tab w:val="clear" w:pos="794"/>
        <w:tab w:val="clear" w:pos="1191"/>
        <w:tab w:val="clear" w:pos="1588"/>
        <w:tab w:val="clear" w:pos="1985"/>
      </w:tabs>
      <w:spacing w:before="240"/>
      <w:ind w:left="1418"/>
      <w:jc w:val="left"/>
    </w:pPr>
    <w:rPr>
      <w:rFonts w:ascii="Arial" w:hAnsi="Arial"/>
      <w:b/>
      <w:sz w:val="36"/>
    </w:rPr>
  </w:style>
  <w:style w:type="character" w:customStyle="1" w:styleId="Head0">
    <w:name w:val="Head"/>
    <w:basedOn w:val="DefaultParagraphFont"/>
    <w:uiPriority w:val="99"/>
    <w:rsid w:val="00BC2AB7"/>
    <w:rPr>
      <w:b/>
    </w:rPr>
  </w:style>
  <w:style w:type="character" w:customStyle="1" w:styleId="href">
    <w:name w:val="href"/>
    <w:basedOn w:val="DefaultParagraphFont"/>
    <w:uiPriority w:val="99"/>
    <w:rsid w:val="00BC2AB7"/>
    <w:rPr>
      <w:lang w:val="fr-FR"/>
    </w:rPr>
  </w:style>
  <w:style w:type="paragraph" w:customStyle="1" w:styleId="Indextitle1">
    <w:name w:val="Index_title"/>
    <w:basedOn w:val="Normal"/>
    <w:uiPriority w:val="99"/>
    <w:rsid w:val="00BC2AB7"/>
    <w:pPr>
      <w:spacing w:after="68"/>
      <w:jc w:val="center"/>
    </w:pPr>
    <w:rPr>
      <w:b/>
      <w:sz w:val="24"/>
    </w:rPr>
  </w:style>
  <w:style w:type="paragraph" w:customStyle="1" w:styleId="Tablefin">
    <w:name w:val="Table_fin"/>
    <w:basedOn w:val="Normal"/>
    <w:next w:val="Normal"/>
    <w:uiPriority w:val="99"/>
    <w:rsid w:val="00BC2AB7"/>
    <w:pPr>
      <w:tabs>
        <w:tab w:val="clear" w:pos="794"/>
        <w:tab w:val="clear" w:pos="1191"/>
        <w:tab w:val="clear" w:pos="1588"/>
        <w:tab w:val="clear" w:pos="1985"/>
      </w:tabs>
      <w:spacing w:before="0"/>
    </w:pPr>
    <w:rPr>
      <w:sz w:val="12"/>
    </w:rPr>
  </w:style>
  <w:style w:type="character" w:customStyle="1" w:styleId="ASN1ItalicChar">
    <w:name w:val="ASN.1 Italic Char"/>
    <w:basedOn w:val="DefaultParagraphFont"/>
    <w:rsid w:val="00BC2AB7"/>
    <w:rPr>
      <w:rFonts w:ascii="Courier New" w:hAnsi="Courier New"/>
      <w:i/>
      <w:sz w:val="18"/>
    </w:rPr>
  </w:style>
  <w:style w:type="character" w:customStyle="1" w:styleId="Heading1Char">
    <w:name w:val="Heading 1 Char"/>
    <w:aliases w:val="Heading U Char,H1 Char,H11 Char,Œ©o‚µ 1 Char,뙥 Char,?co??E 1 Char,h1 Char,?c Char,?co?ƒÊ 1 Char,? Char,Œ Char,Œ© Char,Œ... Char,Œ©oâµ 1 Char,?co?ÄÊ 1 Char,Î Char,Î© Char,Î... Char"/>
    <w:basedOn w:val="DefaultParagraphFont"/>
    <w:link w:val="Heading1"/>
    <w:locked/>
    <w:rsid w:val="00BC2AB7"/>
    <w:rPr>
      <w:rFonts w:ascii="Times New Roman" w:hAnsi="Times New Roman"/>
      <w:b/>
      <w:sz w:val="24"/>
      <w:lang w:val="en-GB"/>
    </w:rPr>
  </w:style>
  <w:style w:type="character" w:customStyle="1" w:styleId="Heading2Char">
    <w:name w:val="Heading 2 Char"/>
    <w:aliases w:val="H2 Char,H21 Char,Œ©o‚µ 2 Char,뙥2 Char,?co??E 2 Char,h2 Char,?c1 Char,?co?ƒÊ 2 Char,?2 Char,Œ1 Char,Œ2 Char,Œ©2 Char,... Char,Œ©_o‚µ 2 Char,Œ©1 Char,Œ©oâµ 2 Char,?co?ÄÊ 2 Char,Î1 Char,Î2 Char,Î©2 Char,Î©_oâµ 2 Char,Î©1 Char"/>
    <w:basedOn w:val="DefaultParagraphFont"/>
    <w:link w:val="Heading2"/>
    <w:locked/>
    <w:rsid w:val="00BC2AB7"/>
    <w:rPr>
      <w:rFonts w:ascii="Times New Roman" w:hAnsi="Times New Roman"/>
      <w:b/>
      <w:sz w:val="22"/>
      <w:lang w:val="en-GB"/>
    </w:rPr>
  </w:style>
  <w:style w:type="character" w:customStyle="1" w:styleId="Heading3Char">
    <w:name w:val="Heading 3 Char"/>
    <w:aliases w:val="H3 Char,H31 Char,h3 Char"/>
    <w:basedOn w:val="DefaultParagraphFont"/>
    <w:link w:val="Heading3"/>
    <w:locked/>
    <w:rsid w:val="00BC2AB7"/>
    <w:rPr>
      <w:rFonts w:ascii="Times New Roman" w:hAnsi="Times New Roman"/>
      <w:b/>
      <w:lang w:val="en-GB"/>
    </w:rPr>
  </w:style>
  <w:style w:type="character" w:customStyle="1" w:styleId="Heading4Char">
    <w:name w:val="Heading 4 Char"/>
    <w:aliases w:val="Heading 4 Char1 Char,Heading 4 Char Char Char,H4 Char,H41 Char,h4 Char,0.1.1.1 Titre 4 + Left:  0&quot; Char,First line:  0&quot; Char,0.1.1... Char,0.1.1.1 Titre 4 Char"/>
    <w:basedOn w:val="DefaultParagraphFont"/>
    <w:link w:val="Heading4"/>
    <w:locked/>
    <w:rsid w:val="00BC2AB7"/>
    <w:rPr>
      <w:rFonts w:ascii="Times New Roman" w:hAnsi="Times New Roman"/>
      <w:b/>
      <w:lang w:val="en-GB"/>
    </w:rPr>
  </w:style>
  <w:style w:type="character" w:customStyle="1" w:styleId="Heading5Char">
    <w:name w:val="Heading 5 Char"/>
    <w:aliases w:val="H5 Char,H51 Char,h5 Char"/>
    <w:basedOn w:val="DefaultParagraphFont"/>
    <w:link w:val="Heading5"/>
    <w:locked/>
    <w:rsid w:val="00BC2AB7"/>
    <w:rPr>
      <w:rFonts w:ascii="Times New Roman" w:hAnsi="Times New Roman"/>
      <w:b/>
      <w:lang w:val="en-GB"/>
    </w:rPr>
  </w:style>
  <w:style w:type="character" w:customStyle="1" w:styleId="Heading6Char">
    <w:name w:val="Heading 6 Char"/>
    <w:aliases w:val="H6 Char,H61 Char,h6 Char"/>
    <w:basedOn w:val="DefaultParagraphFont"/>
    <w:link w:val="Heading6"/>
    <w:locked/>
    <w:rsid w:val="00BC2AB7"/>
    <w:rPr>
      <w:rFonts w:ascii="Times New Roman" w:hAnsi="Times New Roman"/>
      <w:b/>
      <w:lang w:val="en-GB"/>
    </w:rPr>
  </w:style>
  <w:style w:type="character" w:customStyle="1" w:styleId="Heading7Char">
    <w:name w:val="Heading 7 Char"/>
    <w:basedOn w:val="DefaultParagraphFont"/>
    <w:link w:val="Heading7"/>
    <w:locked/>
    <w:rsid w:val="00BC2AB7"/>
    <w:rPr>
      <w:rFonts w:ascii="Times New Roman" w:hAnsi="Times New Roman"/>
      <w:b/>
      <w:lang w:val="en-GB"/>
    </w:rPr>
  </w:style>
  <w:style w:type="character" w:customStyle="1" w:styleId="Heading8Char">
    <w:name w:val="Heading 8 Char"/>
    <w:basedOn w:val="DefaultParagraphFont"/>
    <w:link w:val="Heading8"/>
    <w:locked/>
    <w:rsid w:val="00BC2AB7"/>
    <w:rPr>
      <w:rFonts w:ascii="Times New Roman" w:hAnsi="Times New Roman"/>
      <w:b/>
      <w:sz w:val="24"/>
      <w:lang w:val="en-GB"/>
    </w:rPr>
  </w:style>
  <w:style w:type="character" w:customStyle="1" w:styleId="Heading9Char">
    <w:name w:val="Heading 9 Char"/>
    <w:basedOn w:val="DefaultParagraphFont"/>
    <w:link w:val="Heading9"/>
    <w:locked/>
    <w:rsid w:val="00BC2AB7"/>
    <w:rPr>
      <w:rFonts w:ascii="Times New Roman" w:hAnsi="Times New Roman"/>
      <w:b/>
      <w:sz w:val="24"/>
      <w:lang w:val="en-GB"/>
    </w:rPr>
  </w:style>
  <w:style w:type="paragraph" w:styleId="BodyTextIndent">
    <w:name w:val="Body Text Indent"/>
    <w:basedOn w:val="Normal"/>
    <w:link w:val="BodyTextIndentChar"/>
    <w:uiPriority w:val="99"/>
    <w:rsid w:val="00BC2AB7"/>
    <w:pPr>
      <w:spacing w:after="120" w:line="480" w:lineRule="auto"/>
    </w:pPr>
    <w:rPr>
      <w:rFonts w:eastAsia="Malgun Gothic"/>
      <w:lang w:eastAsia="zh-CN"/>
    </w:rPr>
  </w:style>
  <w:style w:type="character" w:customStyle="1" w:styleId="BodyTextIndentChar">
    <w:name w:val="Body Text Indent Char"/>
    <w:basedOn w:val="DefaultParagraphFont"/>
    <w:link w:val="BodyTextIndent"/>
    <w:uiPriority w:val="99"/>
    <w:rsid w:val="00BC2AB7"/>
    <w:rPr>
      <w:rFonts w:ascii="Times New Roman" w:eastAsia="Malgun Gothic" w:hAnsi="Times New Roman"/>
      <w:lang w:val="en-GB" w:eastAsia="zh-CN"/>
    </w:rPr>
  </w:style>
  <w:style w:type="character" w:customStyle="1" w:styleId="Heading4CharChar1">
    <w:name w:val="Heading 4 Char Char1"/>
    <w:aliases w:val="Heading 4 Char1 Char Char,Heading 4 Char Char Char Char"/>
    <w:uiPriority w:val="99"/>
    <w:rsid w:val="00BC2AB7"/>
    <w:rPr>
      <w:rFonts w:cs="Times New Roman"/>
      <w:b/>
      <w:bCs/>
      <w:lang w:val="en-GB" w:eastAsia="en-US"/>
    </w:rPr>
  </w:style>
  <w:style w:type="paragraph" w:customStyle="1" w:styleId="ColorfulShading-Accent12">
    <w:name w:val="Colorful Shading - Accent 12"/>
    <w:hidden/>
    <w:uiPriority w:val="99"/>
    <w:semiHidden/>
    <w:rsid w:val="00BC2AB7"/>
    <w:rPr>
      <w:rFonts w:ascii="Times New Roman" w:eastAsia="Malgun Gothic" w:hAnsi="Times New Roman"/>
      <w:lang w:val="en-GB"/>
    </w:rPr>
  </w:style>
  <w:style w:type="character" w:customStyle="1" w:styleId="FooterChar">
    <w:name w:val="Footer Char"/>
    <w:basedOn w:val="DefaultParagraphFont"/>
    <w:link w:val="Footer"/>
    <w:locked/>
    <w:rsid w:val="00BC2AB7"/>
    <w:rPr>
      <w:rFonts w:ascii="Times New Roman" w:hAnsi="Times New Roman"/>
      <w:b/>
      <w:lang w:val="en-GB"/>
    </w:rPr>
  </w:style>
  <w:style w:type="character" w:customStyle="1" w:styleId="HeaderChar">
    <w:name w:val="Header Char"/>
    <w:aliases w:val="h Char,Header/Footer Char"/>
    <w:basedOn w:val="DefaultParagraphFont"/>
    <w:link w:val="Header"/>
    <w:locked/>
    <w:rsid w:val="00BC2AB7"/>
    <w:rPr>
      <w:rFonts w:ascii="Times New Roman" w:hAnsi="Times New Roman"/>
      <w:lang w:val="en-GB"/>
    </w:rPr>
  </w:style>
  <w:style w:type="character" w:customStyle="1" w:styleId="FootnoteTextChar">
    <w:name w:val="Footnote Text Char"/>
    <w:basedOn w:val="DefaultParagraphFont"/>
    <w:link w:val="FootnoteText"/>
    <w:locked/>
    <w:rsid w:val="00BC2AB7"/>
    <w:rPr>
      <w:rFonts w:ascii="Times New Roman" w:hAnsi="Times New Roman"/>
      <w:sz w:val="18"/>
      <w:lang w:val="en-GB"/>
    </w:rPr>
  </w:style>
  <w:style w:type="paragraph" w:customStyle="1" w:styleId="BlancCharChar">
    <w:name w:val="Blanc Char Char"/>
    <w:basedOn w:val="Normal"/>
    <w:next w:val="TableText"/>
    <w:uiPriority w:val="99"/>
    <w:rsid w:val="00BC2AB7"/>
    <w:pPr>
      <w:keepNext/>
      <w:tabs>
        <w:tab w:val="clear" w:pos="794"/>
        <w:tab w:val="clear" w:pos="1191"/>
        <w:tab w:val="clear" w:pos="1588"/>
        <w:tab w:val="clear" w:pos="1985"/>
      </w:tabs>
      <w:spacing w:before="0" w:after="57" w:line="12" w:lineRule="exact"/>
      <w:jc w:val="center"/>
    </w:pPr>
    <w:rPr>
      <w:rFonts w:eastAsia="Malgun Gothic"/>
      <w:sz w:val="8"/>
      <w:szCs w:val="8"/>
      <w:lang w:val="en-US"/>
    </w:rPr>
  </w:style>
  <w:style w:type="character" w:customStyle="1" w:styleId="BlancCharCharChar">
    <w:name w:val="Blanc Char Char Char"/>
    <w:uiPriority w:val="99"/>
    <w:rsid w:val="00BC2AB7"/>
    <w:rPr>
      <w:b/>
      <w:sz w:val="8"/>
      <w:lang w:val="en-US" w:eastAsia="en-US"/>
    </w:rPr>
  </w:style>
  <w:style w:type="paragraph" w:customStyle="1" w:styleId="Annex1">
    <w:name w:val="Annex 1"/>
    <w:basedOn w:val="Heading1"/>
    <w:next w:val="Normal"/>
    <w:uiPriority w:val="99"/>
    <w:qFormat/>
    <w:rsid w:val="00BC2AB7"/>
    <w:pPr>
      <w:numPr>
        <w:numId w:val="0"/>
      </w:numPr>
      <w:tabs>
        <w:tab w:val="num" w:pos="757"/>
        <w:tab w:val="num" w:pos="4690"/>
      </w:tabs>
      <w:spacing w:before="480"/>
      <w:ind w:left="757" w:hanging="360"/>
      <w:jc w:val="center"/>
    </w:pPr>
    <w:rPr>
      <w:rFonts w:eastAsia="Malgun Gothic"/>
      <w:bCs/>
      <w:szCs w:val="24"/>
    </w:rPr>
  </w:style>
  <w:style w:type="paragraph" w:customStyle="1" w:styleId="FigureTitleChar">
    <w:name w:val="Figure_Title Char"/>
    <w:basedOn w:val="Normal"/>
    <w:next w:val="Normal"/>
    <w:uiPriority w:val="99"/>
    <w:rsid w:val="00BC2AB7"/>
    <w:pPr>
      <w:keepNext/>
      <w:spacing w:before="240" w:after="720"/>
      <w:jc w:val="center"/>
    </w:pPr>
    <w:rPr>
      <w:rFonts w:eastAsia="Malgun Gothic"/>
      <w:b/>
      <w:bCs/>
    </w:rPr>
  </w:style>
  <w:style w:type="character" w:customStyle="1" w:styleId="NoteChar">
    <w:name w:val="Note Char"/>
    <w:rsid w:val="00BC2AB7"/>
    <w:rPr>
      <w:sz w:val="18"/>
      <w:lang w:val="en-GB" w:eastAsia="en-US"/>
    </w:rPr>
  </w:style>
  <w:style w:type="character" w:customStyle="1" w:styleId="TitleChar">
    <w:name w:val="Title Char"/>
    <w:basedOn w:val="DefaultParagraphFont"/>
    <w:link w:val="Title"/>
    <w:uiPriority w:val="99"/>
    <w:locked/>
    <w:rsid w:val="00BC2AB7"/>
    <w:rPr>
      <w:rFonts w:ascii="Times New Roman" w:hAnsi="Times New Roman"/>
      <w:b/>
      <w:sz w:val="24"/>
      <w:lang w:val="en-GB"/>
    </w:rPr>
  </w:style>
  <w:style w:type="paragraph" w:customStyle="1" w:styleId="Sprechblasentext1">
    <w:name w:val="Sprechblasentext1"/>
    <w:basedOn w:val="Normal"/>
    <w:uiPriority w:val="99"/>
    <w:semiHidden/>
    <w:rsid w:val="00BC2AB7"/>
    <w:rPr>
      <w:rFonts w:ascii="Tahoma" w:eastAsia="Malgun Gothic" w:hAnsi="Tahoma" w:cs="Tahoma"/>
      <w:sz w:val="16"/>
      <w:szCs w:val="16"/>
    </w:rPr>
  </w:style>
  <w:style w:type="paragraph" w:customStyle="1" w:styleId="CourierText">
    <w:name w:val="Courier Text"/>
    <w:basedOn w:val="Normal"/>
    <w:uiPriority w:val="99"/>
    <w:rsid w:val="00BC2AB7"/>
    <w:pPr>
      <w:numPr>
        <w:ilvl w:val="12"/>
      </w:numPr>
      <w:tabs>
        <w:tab w:val="clear" w:pos="794"/>
        <w:tab w:val="clear" w:pos="1191"/>
        <w:tab w:val="clear" w:pos="1588"/>
        <w:tab w:val="clear" w:pos="1985"/>
      </w:tabs>
      <w:spacing w:before="0" w:after="60"/>
      <w:jc w:val="left"/>
    </w:pPr>
    <w:rPr>
      <w:rFonts w:ascii="Courier" w:eastAsia="Malgun Gothic" w:hAnsi="Courier" w:cs="Courier"/>
      <w:sz w:val="22"/>
      <w:szCs w:val="22"/>
    </w:rPr>
  </w:style>
  <w:style w:type="paragraph" w:styleId="TableofFigures">
    <w:name w:val="table of figures"/>
    <w:basedOn w:val="Normal"/>
    <w:next w:val="Normal"/>
    <w:uiPriority w:val="99"/>
    <w:rsid w:val="00BC2AB7"/>
    <w:pPr>
      <w:tabs>
        <w:tab w:val="clear" w:pos="794"/>
        <w:tab w:val="clear" w:pos="1191"/>
        <w:tab w:val="clear" w:pos="1588"/>
        <w:tab w:val="clear" w:pos="1985"/>
      </w:tabs>
      <w:ind w:left="400" w:hanging="400"/>
    </w:pPr>
    <w:rPr>
      <w:rFonts w:eastAsia="Malgun Gothic"/>
    </w:rPr>
  </w:style>
  <w:style w:type="paragraph" w:styleId="BodyText">
    <w:name w:val="Body Text"/>
    <w:basedOn w:val="Normal"/>
    <w:link w:val="BodyTextChar"/>
    <w:uiPriority w:val="99"/>
    <w:rsid w:val="00BC2AB7"/>
    <w:pPr>
      <w:tabs>
        <w:tab w:val="clear" w:pos="794"/>
        <w:tab w:val="clear" w:pos="1191"/>
        <w:tab w:val="clear" w:pos="1588"/>
        <w:tab w:val="clear" w:pos="1985"/>
      </w:tabs>
      <w:overflowPunct/>
      <w:autoSpaceDE/>
      <w:autoSpaceDN/>
      <w:adjustRightInd/>
      <w:spacing w:before="0" w:after="60"/>
      <w:textAlignment w:val="auto"/>
    </w:pPr>
    <w:rPr>
      <w:rFonts w:eastAsia="Batang"/>
      <w:sz w:val="22"/>
      <w:szCs w:val="22"/>
    </w:rPr>
  </w:style>
  <w:style w:type="character" w:customStyle="1" w:styleId="BodyTextChar">
    <w:name w:val="Body Text Char"/>
    <w:basedOn w:val="DefaultParagraphFont"/>
    <w:link w:val="BodyText"/>
    <w:uiPriority w:val="99"/>
    <w:rsid w:val="00BC2AB7"/>
    <w:rPr>
      <w:rFonts w:ascii="Times New Roman" w:eastAsia="Batang" w:hAnsi="Times New Roman"/>
      <w:sz w:val="22"/>
      <w:szCs w:val="22"/>
      <w:lang w:val="en-GB"/>
    </w:rPr>
  </w:style>
  <w:style w:type="paragraph" w:customStyle="1" w:styleId="AppendixHeadingI">
    <w:name w:val="Appendix Heading I"/>
    <w:basedOn w:val="Normal"/>
    <w:uiPriority w:val="99"/>
    <w:rsid w:val="00BC2AB7"/>
    <w:pPr>
      <w:keepNext/>
      <w:tabs>
        <w:tab w:val="clear" w:pos="794"/>
        <w:tab w:val="clear" w:pos="1191"/>
        <w:tab w:val="clear" w:pos="1588"/>
        <w:tab w:val="clear" w:pos="1985"/>
        <w:tab w:val="num" w:pos="1800"/>
      </w:tabs>
      <w:spacing w:before="240" w:after="60"/>
      <w:ind w:left="284" w:hanging="284"/>
      <w:jc w:val="left"/>
      <w:outlineLvl w:val="0"/>
    </w:pPr>
    <w:rPr>
      <w:rFonts w:eastAsia="Batang"/>
      <w:b/>
      <w:bCs/>
      <w:kern w:val="28"/>
      <w:sz w:val="28"/>
      <w:szCs w:val="28"/>
      <w:lang w:val="nb-NO"/>
    </w:rPr>
  </w:style>
  <w:style w:type="character" w:styleId="FollowedHyperlink">
    <w:name w:val="FollowedHyperlink"/>
    <w:basedOn w:val="DefaultParagraphFont"/>
    <w:rsid w:val="00BC2AB7"/>
    <w:rPr>
      <w:color w:val="800080"/>
      <w:u w:val="single"/>
    </w:rPr>
  </w:style>
  <w:style w:type="paragraph" w:customStyle="1" w:styleId="BlancChar">
    <w:name w:val="Blanc Char"/>
    <w:basedOn w:val="Normal"/>
    <w:next w:val="TableText"/>
    <w:uiPriority w:val="99"/>
    <w:rsid w:val="00BC2AB7"/>
    <w:pPr>
      <w:keepNext/>
      <w:tabs>
        <w:tab w:val="clear" w:pos="794"/>
        <w:tab w:val="clear" w:pos="1191"/>
        <w:tab w:val="clear" w:pos="1588"/>
        <w:tab w:val="clear" w:pos="1985"/>
      </w:tabs>
      <w:spacing w:before="0" w:after="57" w:line="12" w:lineRule="exact"/>
      <w:jc w:val="center"/>
    </w:pPr>
    <w:rPr>
      <w:rFonts w:eastAsia="Malgun Gothic"/>
      <w:b/>
      <w:bCs/>
      <w:sz w:val="8"/>
      <w:szCs w:val="8"/>
      <w:lang w:val="en-US"/>
    </w:rPr>
  </w:style>
  <w:style w:type="paragraph" w:styleId="DocumentMap">
    <w:name w:val="Document Map"/>
    <w:basedOn w:val="Normal"/>
    <w:link w:val="DocumentMapChar"/>
    <w:rsid w:val="00BC2AB7"/>
    <w:pPr>
      <w:shd w:val="clear" w:color="auto" w:fill="000080"/>
    </w:pPr>
    <w:rPr>
      <w:rFonts w:eastAsia="Malgun Gothic"/>
      <w:sz w:val="16"/>
      <w:lang w:eastAsia="zh-CN"/>
    </w:rPr>
  </w:style>
  <w:style w:type="character" w:customStyle="1" w:styleId="DocumentMapChar">
    <w:name w:val="Document Map Char"/>
    <w:basedOn w:val="DefaultParagraphFont"/>
    <w:link w:val="DocumentMap"/>
    <w:rsid w:val="00BC2AB7"/>
    <w:rPr>
      <w:rFonts w:ascii="Times New Roman" w:eastAsia="Malgun Gothic" w:hAnsi="Times New Roman"/>
      <w:sz w:val="16"/>
      <w:shd w:val="clear" w:color="auto" w:fill="000080"/>
      <w:lang w:val="en-GB" w:eastAsia="zh-CN"/>
    </w:rPr>
  </w:style>
  <w:style w:type="paragraph" w:styleId="BodyTextIndent3">
    <w:name w:val="Body Text Indent 3"/>
    <w:basedOn w:val="Normal"/>
    <w:link w:val="BodyTextIndent3Char"/>
    <w:uiPriority w:val="99"/>
    <w:rsid w:val="00BC2AB7"/>
    <w:pPr>
      <w:tabs>
        <w:tab w:val="clear" w:pos="794"/>
        <w:tab w:val="clear" w:pos="1191"/>
        <w:tab w:val="clear" w:pos="1588"/>
        <w:tab w:val="clear" w:pos="1985"/>
      </w:tabs>
      <w:overflowPunct/>
      <w:autoSpaceDE/>
      <w:autoSpaceDN/>
      <w:adjustRightInd/>
      <w:ind w:left="720"/>
      <w:textAlignment w:val="auto"/>
    </w:pPr>
    <w:rPr>
      <w:rFonts w:eastAsia="Malgun Gothic"/>
      <w:sz w:val="16"/>
      <w:szCs w:val="16"/>
      <w:lang w:eastAsia="zh-CN"/>
    </w:rPr>
  </w:style>
  <w:style w:type="character" w:customStyle="1" w:styleId="BodyTextIndent3Char">
    <w:name w:val="Body Text Indent 3 Char"/>
    <w:basedOn w:val="DefaultParagraphFont"/>
    <w:link w:val="BodyTextIndent3"/>
    <w:uiPriority w:val="99"/>
    <w:rsid w:val="00BC2AB7"/>
    <w:rPr>
      <w:rFonts w:ascii="Times New Roman" w:eastAsia="Malgun Gothic" w:hAnsi="Times New Roman"/>
      <w:sz w:val="16"/>
      <w:szCs w:val="16"/>
      <w:lang w:val="en-GB" w:eastAsia="zh-CN"/>
    </w:rPr>
  </w:style>
  <w:style w:type="paragraph" w:styleId="BodyTextIndent2">
    <w:name w:val="Body Text Indent 2"/>
    <w:basedOn w:val="Normal"/>
    <w:link w:val="BodyTextIndent2Char"/>
    <w:uiPriority w:val="99"/>
    <w:rsid w:val="00BC2AB7"/>
    <w:pPr>
      <w:spacing w:after="120" w:line="480" w:lineRule="auto"/>
      <w:ind w:left="283"/>
    </w:pPr>
    <w:rPr>
      <w:rFonts w:eastAsia="Malgun Gothic"/>
      <w:lang w:eastAsia="zh-CN"/>
    </w:rPr>
  </w:style>
  <w:style w:type="character" w:customStyle="1" w:styleId="BodyTextIndent2Char">
    <w:name w:val="Body Text Indent 2 Char"/>
    <w:basedOn w:val="DefaultParagraphFont"/>
    <w:link w:val="BodyTextIndent2"/>
    <w:uiPriority w:val="99"/>
    <w:rsid w:val="00BC2AB7"/>
    <w:rPr>
      <w:rFonts w:ascii="Times New Roman" w:eastAsia="Malgun Gothic" w:hAnsi="Times New Roman"/>
      <w:lang w:val="en-GB" w:eastAsia="zh-CN"/>
    </w:rPr>
  </w:style>
  <w:style w:type="paragraph" w:customStyle="1" w:styleId="11BodyText">
    <w:name w:val="11 BodyText"/>
    <w:basedOn w:val="Normal"/>
    <w:uiPriority w:val="99"/>
    <w:rsid w:val="00BC2AB7"/>
    <w:pPr>
      <w:spacing w:before="0" w:after="220"/>
    </w:pPr>
    <w:rPr>
      <w:rFonts w:eastAsia="Malgun Gothic"/>
    </w:rPr>
  </w:style>
  <w:style w:type="paragraph" w:customStyle="1" w:styleId="Kommentarthema1">
    <w:name w:val="Kommentarthema1"/>
    <w:basedOn w:val="CommentText"/>
    <w:next w:val="CommentText"/>
    <w:uiPriority w:val="99"/>
    <w:semiHidden/>
    <w:rsid w:val="00BC2AB7"/>
    <w:rPr>
      <w:rFonts w:eastAsia="Malgun Gothic"/>
      <w:b/>
      <w:bCs/>
      <w:lang w:eastAsia="zh-CN"/>
    </w:rPr>
  </w:style>
  <w:style w:type="paragraph" w:styleId="BodyText3">
    <w:name w:val="Body Text 3"/>
    <w:basedOn w:val="Normal"/>
    <w:link w:val="BodyText3Char"/>
    <w:uiPriority w:val="99"/>
    <w:rsid w:val="00BC2AB7"/>
    <w:pPr>
      <w:spacing w:after="120"/>
    </w:pPr>
    <w:rPr>
      <w:rFonts w:eastAsia="Malgun Gothic"/>
      <w:sz w:val="16"/>
      <w:szCs w:val="16"/>
      <w:lang w:eastAsia="zh-CN"/>
    </w:rPr>
  </w:style>
  <w:style w:type="character" w:customStyle="1" w:styleId="BodyText3Char">
    <w:name w:val="Body Text 3 Char"/>
    <w:basedOn w:val="DefaultParagraphFont"/>
    <w:link w:val="BodyText3"/>
    <w:uiPriority w:val="99"/>
    <w:rsid w:val="00BC2AB7"/>
    <w:rPr>
      <w:rFonts w:ascii="Times New Roman" w:eastAsia="Malgun Gothic" w:hAnsi="Times New Roman"/>
      <w:sz w:val="16"/>
      <w:szCs w:val="16"/>
      <w:lang w:val="en-GB" w:eastAsia="zh-CN"/>
    </w:rPr>
  </w:style>
  <w:style w:type="paragraph" w:customStyle="1" w:styleId="figure1">
    <w:name w:val="figure"/>
    <w:basedOn w:val="Normal"/>
    <w:uiPriority w:val="99"/>
    <w:rsid w:val="00BC2AB7"/>
    <w:pPr>
      <w:keepNext/>
      <w:tabs>
        <w:tab w:val="clear" w:pos="794"/>
        <w:tab w:val="clear" w:pos="1191"/>
        <w:tab w:val="clear" w:pos="1588"/>
        <w:tab w:val="clear" w:pos="1985"/>
      </w:tabs>
      <w:overflowPunct/>
      <w:autoSpaceDE/>
      <w:autoSpaceDN/>
      <w:adjustRightInd/>
      <w:spacing w:before="0" w:after="220"/>
      <w:jc w:val="center"/>
      <w:textAlignment w:val="auto"/>
    </w:pPr>
    <w:rPr>
      <w:rFonts w:ascii="Helvetica" w:eastAsia="Malgun Gothic" w:hAnsi="Helvetica" w:cs="Helvetica"/>
      <w:color w:val="000000"/>
      <w:lang w:val="fr-FR"/>
    </w:rPr>
  </w:style>
  <w:style w:type="character" w:customStyle="1" w:styleId="FigureChar">
    <w:name w:val="Figure_# Char"/>
    <w:uiPriority w:val="99"/>
    <w:rsid w:val="00BC2AB7"/>
    <w:rPr>
      <w:rFonts w:cs="Times New Roman"/>
      <w:lang w:val="en-US" w:eastAsia="en-US"/>
    </w:rPr>
  </w:style>
  <w:style w:type="paragraph" w:customStyle="1" w:styleId="Annex2">
    <w:name w:val="Annex 2"/>
    <w:basedOn w:val="Normal"/>
    <w:next w:val="Normal"/>
    <w:link w:val="Annex2Char"/>
    <w:uiPriority w:val="99"/>
    <w:qFormat/>
    <w:rsid w:val="00BC2AB7"/>
    <w:pPr>
      <w:keepNext/>
      <w:keepLines/>
      <w:tabs>
        <w:tab w:val="num" w:pos="1020"/>
        <w:tab w:val="num" w:pos="1440"/>
      </w:tabs>
      <w:spacing w:before="313"/>
      <w:ind w:left="1440" w:hanging="360"/>
      <w:outlineLvl w:val="1"/>
    </w:pPr>
    <w:rPr>
      <w:rFonts w:eastAsia="Malgun Gothic"/>
      <w:b/>
      <w:bCs/>
      <w:sz w:val="22"/>
      <w:szCs w:val="22"/>
    </w:rPr>
  </w:style>
  <w:style w:type="paragraph" w:customStyle="1" w:styleId="Annex3">
    <w:name w:val="Annex 3"/>
    <w:basedOn w:val="Normal"/>
    <w:next w:val="Normal"/>
    <w:link w:val="Annex3Char2"/>
    <w:qFormat/>
    <w:rsid w:val="00BC2AB7"/>
    <w:pPr>
      <w:keepNext/>
      <w:tabs>
        <w:tab w:val="num" w:pos="720"/>
        <w:tab w:val="num" w:pos="1440"/>
        <w:tab w:val="num" w:pos="2160"/>
      </w:tabs>
      <w:spacing w:before="181"/>
      <w:ind w:left="1224" w:hanging="1224"/>
      <w:outlineLvl w:val="2"/>
    </w:pPr>
    <w:rPr>
      <w:rFonts w:eastAsia="Malgun Gothic"/>
      <w:b/>
      <w:bCs/>
    </w:rPr>
  </w:style>
  <w:style w:type="paragraph" w:customStyle="1" w:styleId="Annex4">
    <w:name w:val="Annex 4"/>
    <w:basedOn w:val="Normal"/>
    <w:next w:val="Normal"/>
    <w:autoRedefine/>
    <w:uiPriority w:val="99"/>
    <w:rsid w:val="00BC2AB7"/>
    <w:pPr>
      <w:keepNext/>
      <w:numPr>
        <w:ilvl w:val="3"/>
        <w:numId w:val="21"/>
      </w:numPr>
      <w:tabs>
        <w:tab w:val="clear" w:pos="794"/>
        <w:tab w:val="clear" w:pos="1191"/>
        <w:tab w:val="clear" w:pos="1588"/>
        <w:tab w:val="clear" w:pos="1985"/>
      </w:tabs>
      <w:overflowPunct/>
      <w:autoSpaceDE/>
      <w:autoSpaceDN/>
      <w:adjustRightInd/>
      <w:spacing w:before="181"/>
      <w:ind w:left="720" w:hanging="720"/>
      <w:textAlignment w:val="auto"/>
      <w:outlineLvl w:val="3"/>
    </w:pPr>
    <w:rPr>
      <w:rFonts w:eastAsia="Malgun Gothic"/>
      <w:b/>
      <w:bCs/>
    </w:rPr>
  </w:style>
  <w:style w:type="paragraph" w:customStyle="1" w:styleId="Annex5">
    <w:name w:val="Annex 5"/>
    <w:basedOn w:val="Normal"/>
    <w:next w:val="Normal"/>
    <w:autoRedefine/>
    <w:uiPriority w:val="99"/>
    <w:rsid w:val="00BC2AB7"/>
    <w:pPr>
      <w:keepNext/>
      <w:numPr>
        <w:ilvl w:val="4"/>
        <w:numId w:val="21"/>
      </w:numPr>
      <w:tabs>
        <w:tab w:val="clear" w:pos="794"/>
        <w:tab w:val="clear" w:pos="862"/>
        <w:tab w:val="clear" w:pos="1191"/>
        <w:tab w:val="clear" w:pos="1588"/>
        <w:tab w:val="clear" w:pos="1985"/>
        <w:tab w:val="num" w:pos="1170"/>
      </w:tabs>
      <w:overflowPunct/>
      <w:autoSpaceDE/>
      <w:autoSpaceDN/>
      <w:adjustRightInd/>
      <w:spacing w:before="181"/>
      <w:ind w:left="2232"/>
      <w:textAlignment w:val="auto"/>
      <w:outlineLvl w:val="4"/>
    </w:pPr>
    <w:rPr>
      <w:rFonts w:eastAsia="Malgun Gothic"/>
      <w:b/>
      <w:bCs/>
    </w:rPr>
  </w:style>
  <w:style w:type="character" w:customStyle="1" w:styleId="CourierTextChar">
    <w:name w:val="Courier Text Char"/>
    <w:uiPriority w:val="99"/>
    <w:rsid w:val="00BC2AB7"/>
    <w:rPr>
      <w:rFonts w:ascii="Courier" w:hAnsi="Courier"/>
      <w:sz w:val="22"/>
      <w:lang w:val="en-GB" w:eastAsia="en-US"/>
    </w:rPr>
  </w:style>
  <w:style w:type="paragraph" w:styleId="BodyText2">
    <w:name w:val="Body Text 2"/>
    <w:basedOn w:val="Normal"/>
    <w:link w:val="BodyText2Char"/>
    <w:uiPriority w:val="99"/>
    <w:rsid w:val="00BC2AB7"/>
    <w:pPr>
      <w:spacing w:after="120" w:line="480" w:lineRule="auto"/>
    </w:pPr>
    <w:rPr>
      <w:rFonts w:eastAsia="Malgun Gothic"/>
      <w:lang w:eastAsia="zh-CN"/>
    </w:rPr>
  </w:style>
  <w:style w:type="character" w:customStyle="1" w:styleId="BodyText2Char">
    <w:name w:val="Body Text 2 Char"/>
    <w:basedOn w:val="DefaultParagraphFont"/>
    <w:link w:val="BodyText2"/>
    <w:uiPriority w:val="99"/>
    <w:rsid w:val="00BC2AB7"/>
    <w:rPr>
      <w:rFonts w:ascii="Times New Roman" w:eastAsia="Malgun Gothic" w:hAnsi="Times New Roman"/>
      <w:lang w:val="en-GB" w:eastAsia="zh-CN"/>
    </w:rPr>
  </w:style>
  <w:style w:type="paragraph" w:customStyle="1" w:styleId="Normal1">
    <w:name w:val="Normal1"/>
    <w:basedOn w:val="TableTitle"/>
    <w:uiPriority w:val="99"/>
    <w:rsid w:val="00BC2AB7"/>
    <w:pPr>
      <w:tabs>
        <w:tab w:val="center" w:pos="4864"/>
      </w:tabs>
      <w:jc w:val="both"/>
    </w:pPr>
    <w:rPr>
      <w:rFonts w:eastAsia="Malgun Gothic"/>
      <w:bCs/>
    </w:rPr>
  </w:style>
  <w:style w:type="paragraph" w:customStyle="1" w:styleId="equation0">
    <w:name w:val="equation"/>
    <w:basedOn w:val="Normal"/>
    <w:uiPriority w:val="99"/>
    <w:rsid w:val="00BC2AB7"/>
    <w:pPr>
      <w:tabs>
        <w:tab w:val="clear" w:pos="794"/>
        <w:tab w:val="clear" w:pos="1191"/>
        <w:tab w:val="clear" w:pos="1588"/>
        <w:tab w:val="clear" w:pos="1985"/>
      </w:tabs>
      <w:overflowPunct/>
      <w:autoSpaceDE/>
      <w:autoSpaceDN/>
      <w:adjustRightInd/>
      <w:spacing w:before="100" w:beforeAutospacing="1" w:after="100" w:afterAutospacing="1"/>
      <w:jc w:val="left"/>
      <w:textAlignment w:val="auto"/>
    </w:pPr>
    <w:rPr>
      <w:rFonts w:ascii="Arial Unicode MS" w:eastAsia="Malgun Gothic" w:hAnsi="Arial Unicode MS" w:cs="Arial Unicode MS"/>
      <w:sz w:val="24"/>
      <w:szCs w:val="24"/>
      <w:lang w:val="en-US"/>
    </w:rPr>
  </w:style>
  <w:style w:type="paragraph" w:customStyle="1" w:styleId="AnnexNotitle0">
    <w:name w:val="Annex_No &amp; title"/>
    <w:basedOn w:val="Normal"/>
    <w:next w:val="Normal"/>
    <w:uiPriority w:val="99"/>
    <w:rsid w:val="00BC2AB7"/>
    <w:pPr>
      <w:keepNext/>
      <w:keepLines/>
      <w:spacing w:before="480"/>
      <w:jc w:val="center"/>
    </w:pPr>
    <w:rPr>
      <w:rFonts w:eastAsia="Malgun Gothic"/>
      <w:b/>
      <w:sz w:val="28"/>
    </w:rPr>
  </w:style>
  <w:style w:type="paragraph" w:customStyle="1" w:styleId="TableTitleCharChar">
    <w:name w:val="Table_Title Char Char"/>
    <w:basedOn w:val="Normal"/>
    <w:next w:val="BlancCharChar"/>
    <w:uiPriority w:val="99"/>
    <w:rsid w:val="00BC2AB7"/>
    <w:pPr>
      <w:keepNext/>
      <w:spacing w:before="240" w:after="113"/>
      <w:jc w:val="center"/>
    </w:pPr>
    <w:rPr>
      <w:rFonts w:eastAsia="Malgun Gothic"/>
      <w:b/>
      <w:bCs/>
    </w:rPr>
  </w:style>
  <w:style w:type="character" w:customStyle="1" w:styleId="TableTitleCharCharChar1">
    <w:name w:val="Table_Title Char Char Char1"/>
    <w:uiPriority w:val="99"/>
    <w:rsid w:val="00BC2AB7"/>
    <w:rPr>
      <w:b/>
      <w:lang w:val="en-GB" w:eastAsia="en-US"/>
    </w:rPr>
  </w:style>
  <w:style w:type="character" w:customStyle="1" w:styleId="TableTitleCharCharChar">
    <w:name w:val="Table_Title Char Char Char"/>
    <w:uiPriority w:val="99"/>
    <w:rsid w:val="00BC2AB7"/>
    <w:rPr>
      <w:b/>
      <w:lang w:val="en-GB" w:eastAsia="en-US"/>
    </w:rPr>
  </w:style>
  <w:style w:type="character" w:customStyle="1" w:styleId="Annex1Char">
    <w:name w:val="Annex 1 Char"/>
    <w:uiPriority w:val="99"/>
    <w:rsid w:val="00BC2AB7"/>
    <w:rPr>
      <w:b/>
      <w:sz w:val="24"/>
      <w:lang w:val="en-GB" w:eastAsia="en-US"/>
    </w:rPr>
  </w:style>
  <w:style w:type="paragraph" w:customStyle="1" w:styleId="TableTitleChar">
    <w:name w:val="Table_Title Char"/>
    <w:basedOn w:val="Normal"/>
    <w:next w:val="Normal"/>
    <w:uiPriority w:val="99"/>
    <w:rsid w:val="00BC2AB7"/>
    <w:pPr>
      <w:keepNext/>
      <w:spacing w:before="240" w:after="113"/>
      <w:jc w:val="center"/>
    </w:pPr>
    <w:rPr>
      <w:rFonts w:eastAsia="Malgun Gothic"/>
      <w:b/>
      <w:bCs/>
    </w:rPr>
  </w:style>
  <w:style w:type="character" w:customStyle="1" w:styleId="Annex3Char">
    <w:name w:val="Annex 3 Char"/>
    <w:uiPriority w:val="99"/>
    <w:rsid w:val="00BC2AB7"/>
    <w:rPr>
      <w:b/>
      <w:lang w:val="en-GB" w:eastAsia="en-US"/>
    </w:rPr>
  </w:style>
  <w:style w:type="character" w:customStyle="1" w:styleId="Heading1Char1">
    <w:name w:val="Heading 1 Char1"/>
    <w:aliases w:val="Heading U Char1,H1 Char1,H11 Char1,Œ©o‚µ 1 Char1,뙥 Char1,?co??E 1 Char1,h1 Char1,?c Char1,?co?ƒÊ 1 Char1,? Char1,Œ Char1,Œ© Char1,Œ... Char1,Œ©oâµ 1 Char1,?co?ÄÊ 1 Char1,Î Char1,Î© Char1,Î... Char1"/>
    <w:uiPriority w:val="99"/>
    <w:rsid w:val="00BC2AB7"/>
    <w:rPr>
      <w:rFonts w:cs="Times New Roman"/>
      <w:b/>
      <w:bCs/>
      <w:sz w:val="24"/>
      <w:szCs w:val="24"/>
      <w:lang w:val="en-GB" w:eastAsia="en-US"/>
    </w:rPr>
  </w:style>
  <w:style w:type="paragraph" w:customStyle="1" w:styleId="StyleHeading1TimesNewRoman12ptBefore24ptAfter0">
    <w:name w:val="Style Heading 1 + Times New Roman 12 pt Before:  24 pt After:  0..."/>
    <w:basedOn w:val="Heading1"/>
    <w:uiPriority w:val="99"/>
    <w:rsid w:val="00BC2AB7"/>
    <w:pPr>
      <w:keepLines w:val="0"/>
      <w:numPr>
        <w:numId w:val="0"/>
      </w:numPr>
      <w:tabs>
        <w:tab w:val="clear" w:pos="794"/>
        <w:tab w:val="clear" w:pos="1191"/>
        <w:tab w:val="clear" w:pos="1588"/>
        <w:tab w:val="clear" w:pos="1985"/>
        <w:tab w:val="num" w:pos="432"/>
        <w:tab w:val="num" w:pos="757"/>
      </w:tabs>
      <w:spacing w:before="480"/>
      <w:ind w:left="432" w:hanging="432"/>
      <w:jc w:val="both"/>
    </w:pPr>
    <w:rPr>
      <w:rFonts w:eastAsia="Batang"/>
      <w:bCs/>
    </w:rPr>
  </w:style>
  <w:style w:type="paragraph" w:customStyle="1" w:styleId="StyleHeading2TimesNewRoman11ptNotItalicJustifiedBe">
    <w:name w:val="Style Heading 2 + Times New Roman 11 pt Not Italic Justified Be..."/>
    <w:basedOn w:val="Heading2"/>
    <w:uiPriority w:val="99"/>
    <w:rsid w:val="00BC2AB7"/>
    <w:pPr>
      <w:keepLines w:val="0"/>
      <w:numPr>
        <w:numId w:val="88"/>
      </w:numPr>
      <w:tabs>
        <w:tab w:val="clear" w:pos="794"/>
        <w:tab w:val="clear" w:pos="1191"/>
        <w:tab w:val="clear" w:pos="1588"/>
        <w:tab w:val="clear" w:pos="1985"/>
        <w:tab w:val="num" w:pos="720"/>
      </w:tabs>
      <w:spacing w:before="313"/>
    </w:pPr>
    <w:rPr>
      <w:rFonts w:eastAsia="Batang"/>
      <w:bCs/>
    </w:rPr>
  </w:style>
  <w:style w:type="paragraph" w:customStyle="1" w:styleId="StyleHeading3TimesNewRoman10ptJustifiedBefore905">
    <w:name w:val="Style Heading 3 + Times New Roman 10 pt Justified Before:  9.05 ..."/>
    <w:basedOn w:val="Heading3"/>
    <w:uiPriority w:val="99"/>
    <w:rsid w:val="00BC2AB7"/>
    <w:pPr>
      <w:keepLines w:val="0"/>
      <w:numPr>
        <w:numId w:val="88"/>
      </w:numPr>
      <w:tabs>
        <w:tab w:val="clear" w:pos="794"/>
        <w:tab w:val="clear" w:pos="1191"/>
        <w:tab w:val="clear" w:pos="1588"/>
        <w:tab w:val="clear" w:pos="1985"/>
        <w:tab w:val="num" w:pos="720"/>
      </w:tabs>
      <w:ind w:left="1224" w:hanging="1224"/>
    </w:pPr>
    <w:rPr>
      <w:rFonts w:eastAsia="Batang"/>
      <w:bCs/>
      <w:lang w:val="en-US"/>
    </w:rPr>
  </w:style>
  <w:style w:type="character" w:customStyle="1" w:styleId="NoteChar1">
    <w:name w:val="Note Char1"/>
    <w:uiPriority w:val="99"/>
    <w:rsid w:val="00BC2AB7"/>
    <w:rPr>
      <w:rFonts w:eastAsia="Batang"/>
      <w:sz w:val="18"/>
      <w:lang w:val="en-GB" w:eastAsia="en-US"/>
    </w:rPr>
  </w:style>
  <w:style w:type="paragraph" w:customStyle="1" w:styleId="StyletableheadingCentered">
    <w:name w:val="Style table heading + Centered"/>
    <w:basedOn w:val="tableheading"/>
    <w:uiPriority w:val="99"/>
    <w:rsid w:val="00BC2AB7"/>
    <w:pPr>
      <w:spacing w:before="20" w:after="40"/>
      <w:jc w:val="center"/>
    </w:pPr>
    <w:rPr>
      <w:rFonts w:eastAsia="Batang"/>
    </w:rPr>
  </w:style>
  <w:style w:type="paragraph" w:customStyle="1" w:styleId="Styleenumlev1Left0Hanging03">
    <w:name w:val="Style enumlev1 + Left:  0&quot; Hanging:  0.3&quot;"/>
    <w:basedOn w:val="enumlev1"/>
    <w:uiPriority w:val="99"/>
    <w:rsid w:val="00BC2AB7"/>
    <w:pPr>
      <w:spacing w:before="136"/>
      <w:ind w:left="432" w:hanging="432"/>
    </w:pPr>
    <w:rPr>
      <w:rFonts w:eastAsia="Batang"/>
    </w:rPr>
  </w:style>
  <w:style w:type="paragraph" w:customStyle="1" w:styleId="StyleNote111ptLeft0">
    <w:name w:val="Style Note 1 + 11 pt Left:  0&quot;"/>
    <w:basedOn w:val="Note1"/>
    <w:uiPriority w:val="99"/>
    <w:rsid w:val="00BC2AB7"/>
    <w:pPr>
      <w:spacing w:before="136" w:line="240" w:lineRule="auto"/>
      <w:ind w:left="0"/>
    </w:pPr>
    <w:rPr>
      <w:rFonts w:eastAsia="Batang"/>
      <w:sz w:val="22"/>
    </w:rPr>
  </w:style>
  <w:style w:type="paragraph" w:customStyle="1" w:styleId="Annex3CharChar">
    <w:name w:val="Annex 3 Char Char"/>
    <w:basedOn w:val="Normal"/>
    <w:next w:val="Normal"/>
    <w:link w:val="Annex3CharCharChar"/>
    <w:uiPriority w:val="99"/>
    <w:rsid w:val="00BC2AB7"/>
    <w:pPr>
      <w:keepNext/>
      <w:tabs>
        <w:tab w:val="num" w:pos="720"/>
      </w:tabs>
      <w:spacing w:before="181"/>
      <w:ind w:left="1224" w:hanging="1224"/>
      <w:outlineLvl w:val="2"/>
    </w:pPr>
    <w:rPr>
      <w:rFonts w:ascii="Times" w:eastAsia="Malgun Gothic" w:hAnsi="Times"/>
      <w:b/>
      <w:bCs/>
    </w:rPr>
  </w:style>
  <w:style w:type="paragraph" w:customStyle="1" w:styleId="Annex4CharCharCharChar">
    <w:name w:val="Annex 4 Char Char Char Char"/>
    <w:basedOn w:val="Annex3CharChar"/>
    <w:next w:val="Normal"/>
    <w:link w:val="Annex4CharCharCharCharChar"/>
    <w:uiPriority w:val="99"/>
    <w:rsid w:val="00BC2AB7"/>
    <w:pPr>
      <w:ind w:left="1728" w:hanging="1728"/>
    </w:pPr>
    <w:rPr>
      <w:lang w:val="en-US"/>
    </w:rPr>
  </w:style>
  <w:style w:type="paragraph" w:customStyle="1" w:styleId="Annex6">
    <w:name w:val="Annex 6"/>
    <w:basedOn w:val="Annex5"/>
    <w:next w:val="Normal"/>
    <w:autoRedefine/>
    <w:uiPriority w:val="99"/>
    <w:rsid w:val="00BC2AB7"/>
    <w:pPr>
      <w:tabs>
        <w:tab w:val="num" w:pos="1080"/>
        <w:tab w:val="num" w:pos="4320"/>
      </w:tabs>
      <w:ind w:left="0" w:firstLine="0"/>
      <w:outlineLvl w:val="5"/>
    </w:pPr>
  </w:style>
  <w:style w:type="paragraph" w:customStyle="1" w:styleId="AVCEquationlevel1CharCharCharChar">
    <w:name w:val="AVC Equation level 1 Char Char Char Char"/>
    <w:basedOn w:val="Normal"/>
    <w:link w:val="AVCEquationlevel1CharCharCharCharChar"/>
    <w:uiPriority w:val="99"/>
    <w:rsid w:val="00BC2AB7"/>
    <w:pPr>
      <w:tabs>
        <w:tab w:val="clear" w:pos="1191"/>
        <w:tab w:val="clear" w:pos="1985"/>
        <w:tab w:val="right" w:pos="9696"/>
      </w:tabs>
      <w:spacing w:before="200" w:after="240"/>
      <w:ind w:left="794"/>
      <w:jc w:val="left"/>
    </w:pPr>
    <w:rPr>
      <w:rFonts w:ascii="Times" w:eastAsia="Malgun Gothic" w:hAnsi="Times"/>
      <w:sz w:val="22"/>
      <w:szCs w:val="22"/>
    </w:rPr>
  </w:style>
  <w:style w:type="character" w:customStyle="1" w:styleId="AVCEquationlevel1CharCharCharCharChar">
    <w:name w:val="AVC Equation level 1 Char Char Char Char Char"/>
    <w:link w:val="AVCEquationlevel1CharCharCharChar"/>
    <w:uiPriority w:val="99"/>
    <w:locked/>
    <w:rsid w:val="00BC2AB7"/>
    <w:rPr>
      <w:rFonts w:eastAsia="Malgun Gothic"/>
      <w:sz w:val="22"/>
      <w:szCs w:val="22"/>
      <w:lang w:val="en-GB"/>
    </w:rPr>
  </w:style>
  <w:style w:type="paragraph" w:customStyle="1" w:styleId="SVCBulletslevel1CharCharChar">
    <w:name w:val="SVC Bullets level 1 Char Char Char"/>
    <w:link w:val="SVCBulletslevel1CharCharCharChar"/>
    <w:uiPriority w:val="99"/>
    <w:rsid w:val="00BC2AB7"/>
    <w:pPr>
      <w:tabs>
        <w:tab w:val="left" w:pos="403"/>
        <w:tab w:val="left" w:pos="792"/>
        <w:tab w:val="left" w:pos="1195"/>
        <w:tab w:val="left" w:pos="1584"/>
        <w:tab w:val="left" w:pos="1987"/>
        <w:tab w:val="left" w:pos="2376"/>
        <w:tab w:val="left" w:pos="2779"/>
        <w:tab w:val="left" w:pos="3168"/>
      </w:tabs>
      <w:spacing w:before="120"/>
      <w:jc w:val="both"/>
    </w:pPr>
    <w:rPr>
      <w:rFonts w:ascii="Times New Roman" w:eastAsia="Malgun Gothic" w:hAnsi="Times New Roman"/>
      <w:lang w:val="en-GB"/>
    </w:rPr>
  </w:style>
  <w:style w:type="character" w:customStyle="1" w:styleId="Annex3CharCharChar">
    <w:name w:val="Annex 3 Char Char Char"/>
    <w:link w:val="Annex3CharChar"/>
    <w:uiPriority w:val="99"/>
    <w:locked/>
    <w:rsid w:val="00BC2AB7"/>
    <w:rPr>
      <w:rFonts w:eastAsia="Malgun Gothic"/>
      <w:b/>
      <w:bCs/>
      <w:lang w:val="en-GB"/>
    </w:rPr>
  </w:style>
  <w:style w:type="character" w:customStyle="1" w:styleId="SVCBulletslevel1CharChar">
    <w:name w:val="SVC Bullets level 1 Char Char"/>
    <w:link w:val="SVCBulletslevel1Char"/>
    <w:uiPriority w:val="99"/>
    <w:locked/>
    <w:rsid w:val="00BC2AB7"/>
    <w:rPr>
      <w:rFonts w:ascii="Times New Roman" w:hAnsi="Times New Roman"/>
      <w:lang w:val="en-GB"/>
    </w:rPr>
  </w:style>
  <w:style w:type="paragraph" w:customStyle="1" w:styleId="SVCBulletslevel3CharChar">
    <w:name w:val="SVC Bullets level 3 Char Char"/>
    <w:basedOn w:val="SVCBulletslevel3"/>
    <w:link w:val="SVCBulletslevel3CharCharChar"/>
    <w:rsid w:val="00BC2AB7"/>
    <w:rPr>
      <w:rFonts w:ascii="Times" w:hAnsi="Times"/>
      <w:lang w:eastAsia="zh-CN"/>
    </w:rPr>
  </w:style>
  <w:style w:type="paragraph" w:customStyle="1" w:styleId="SVCBulletslevel4Char">
    <w:name w:val="SVC Bullets level 4 Char"/>
    <w:basedOn w:val="SVCBulletslevel3CharChar"/>
    <w:link w:val="SVCBulletslevel4CharChar"/>
    <w:rsid w:val="00BC2AB7"/>
    <w:pPr>
      <w:tabs>
        <w:tab w:val="clear" w:pos="-31680"/>
        <w:tab w:val="num" w:pos="2880"/>
      </w:tabs>
      <w:ind w:left="2880" w:hanging="360"/>
    </w:pPr>
  </w:style>
  <w:style w:type="paragraph" w:customStyle="1" w:styleId="SVCBulletslevel5">
    <w:name w:val="SVC Bullets level 5"/>
    <w:basedOn w:val="SVCBulletslevel4Char"/>
    <w:uiPriority w:val="99"/>
    <w:rsid w:val="00BC2AB7"/>
    <w:pPr>
      <w:tabs>
        <w:tab w:val="clear" w:pos="2880"/>
        <w:tab w:val="num" w:pos="3600"/>
      </w:tabs>
      <w:ind w:left="3600"/>
    </w:pPr>
  </w:style>
  <w:style w:type="paragraph" w:customStyle="1" w:styleId="SVCBulletslevel6">
    <w:name w:val="SVC Bullets level 6"/>
    <w:basedOn w:val="SVCBulletslevel5"/>
    <w:uiPriority w:val="99"/>
    <w:rsid w:val="00BC2AB7"/>
    <w:pPr>
      <w:tabs>
        <w:tab w:val="clear" w:pos="3600"/>
        <w:tab w:val="left" w:pos="2381"/>
        <w:tab w:val="num" w:pos="4320"/>
      </w:tabs>
      <w:ind w:left="4320" w:hanging="391"/>
    </w:pPr>
  </w:style>
  <w:style w:type="character" w:customStyle="1" w:styleId="SVCBulletslevel1CharCharCharChar">
    <w:name w:val="SVC Bullets level 1 Char Char Char Char"/>
    <w:link w:val="SVCBulletslevel1CharCharChar"/>
    <w:uiPriority w:val="99"/>
    <w:locked/>
    <w:rsid w:val="00BC2AB7"/>
    <w:rPr>
      <w:rFonts w:ascii="Times New Roman" w:eastAsia="Malgun Gothic" w:hAnsi="Times New Roman"/>
      <w:lang w:val="en-GB"/>
    </w:rPr>
  </w:style>
  <w:style w:type="character" w:customStyle="1" w:styleId="SVCBulletslevel3CharCharChar">
    <w:name w:val="SVC Bullets level 3 Char Char Char"/>
    <w:link w:val="SVCBulletslevel3CharChar"/>
    <w:locked/>
    <w:rsid w:val="00BC2AB7"/>
    <w:rPr>
      <w:rFonts w:eastAsia="Malgun Gothic"/>
      <w:lang w:val="en-GB" w:eastAsia="zh-CN"/>
    </w:rPr>
  </w:style>
  <w:style w:type="character" w:customStyle="1" w:styleId="SVCBulletslevel4CharChar">
    <w:name w:val="SVC Bullets level 4 Char Char"/>
    <w:basedOn w:val="SVCBulletslevel3CharCharChar"/>
    <w:link w:val="SVCBulletslevel4Char"/>
    <w:locked/>
    <w:rsid w:val="00BC2AB7"/>
    <w:rPr>
      <w:rFonts w:eastAsia="Malgun Gothic"/>
      <w:lang w:val="en-GB" w:eastAsia="zh-CN"/>
    </w:rPr>
  </w:style>
  <w:style w:type="paragraph" w:customStyle="1" w:styleId="SVCBulletslevel7">
    <w:name w:val="SVC Bullets level 7"/>
    <w:basedOn w:val="SVCBulletslevel6"/>
    <w:uiPriority w:val="99"/>
    <w:rsid w:val="00BC2AB7"/>
    <w:pPr>
      <w:ind w:left="2772"/>
    </w:pPr>
  </w:style>
  <w:style w:type="paragraph" w:customStyle="1" w:styleId="SVCBulletslevel8">
    <w:name w:val="SVC Bullets level 8"/>
    <w:basedOn w:val="SVCBulletslevel7"/>
    <w:uiPriority w:val="99"/>
    <w:rsid w:val="00BC2AB7"/>
    <w:pPr>
      <w:ind w:left="3168"/>
    </w:pPr>
  </w:style>
  <w:style w:type="paragraph" w:customStyle="1" w:styleId="SVCBulletslevel3">
    <w:name w:val="SVC Bullets level 3"/>
    <w:basedOn w:val="Normal"/>
    <w:uiPriority w:val="99"/>
    <w:rsid w:val="00BC2AB7"/>
    <w:pPr>
      <w:tabs>
        <w:tab w:val="num" w:pos="-31680"/>
      </w:tabs>
      <w:ind w:left="1195" w:hanging="403"/>
    </w:pPr>
    <w:rPr>
      <w:rFonts w:eastAsia="Malgun Gothic"/>
    </w:rPr>
  </w:style>
  <w:style w:type="paragraph" w:customStyle="1" w:styleId="SVCBulletslevel2CharChar">
    <w:name w:val="SVC Bullets level 2 Char Char"/>
    <w:basedOn w:val="Normal"/>
    <w:link w:val="SVCBulletslevel2CharCharChar"/>
    <w:uiPriority w:val="99"/>
    <w:rsid w:val="00BC2AB7"/>
    <w:pPr>
      <w:numPr>
        <w:numId w:val="25"/>
      </w:numPr>
      <w:tabs>
        <w:tab w:val="clear" w:pos="794"/>
        <w:tab w:val="clear" w:pos="1191"/>
        <w:tab w:val="clear" w:pos="1588"/>
        <w:tab w:val="clear" w:pos="1985"/>
        <w:tab w:val="left" w:pos="403"/>
        <w:tab w:val="left" w:pos="792"/>
        <w:tab w:val="left" w:pos="1195"/>
        <w:tab w:val="left" w:pos="1584"/>
        <w:tab w:val="left" w:pos="1987"/>
        <w:tab w:val="left" w:pos="2376"/>
        <w:tab w:val="left" w:pos="2779"/>
        <w:tab w:val="left" w:pos="3168"/>
      </w:tabs>
      <w:overflowPunct/>
      <w:autoSpaceDE/>
      <w:autoSpaceDN/>
      <w:adjustRightInd/>
      <w:spacing w:before="120"/>
      <w:textAlignment w:val="auto"/>
    </w:pPr>
    <w:rPr>
      <w:rFonts w:eastAsia="Malgun Gothic"/>
    </w:rPr>
  </w:style>
  <w:style w:type="character" w:customStyle="1" w:styleId="SVCBulletslevel2CharCharChar">
    <w:name w:val="SVC Bullets level 2 Char Char Char"/>
    <w:link w:val="SVCBulletslevel2CharChar"/>
    <w:uiPriority w:val="99"/>
    <w:locked/>
    <w:rsid w:val="00BC2AB7"/>
    <w:rPr>
      <w:rFonts w:ascii="Times New Roman" w:eastAsia="Malgun Gothic" w:hAnsi="Times New Roman"/>
      <w:lang w:val="en-GB"/>
    </w:rPr>
  </w:style>
  <w:style w:type="paragraph" w:customStyle="1" w:styleId="FigureCharChar">
    <w:name w:val="Figure_# Char Char"/>
    <w:basedOn w:val="Normal"/>
    <w:next w:val="FigureTitleChar"/>
    <w:link w:val="FigureCharCharChar"/>
    <w:uiPriority w:val="99"/>
    <w:rsid w:val="00BC2AB7"/>
    <w:pPr>
      <w:keepNext/>
      <w:tabs>
        <w:tab w:val="clear" w:pos="794"/>
        <w:tab w:val="clear" w:pos="1191"/>
        <w:tab w:val="clear" w:pos="1588"/>
        <w:tab w:val="clear" w:pos="1985"/>
      </w:tabs>
      <w:spacing w:before="567" w:after="113"/>
      <w:jc w:val="center"/>
    </w:pPr>
    <w:rPr>
      <w:rFonts w:eastAsia="Malgun Gothic"/>
    </w:rPr>
  </w:style>
  <w:style w:type="paragraph" w:customStyle="1" w:styleId="FigureCharCharChar0">
    <w:name w:val="Figure Char Char Char"/>
    <w:basedOn w:val="Normal"/>
    <w:next w:val="Normal"/>
    <w:link w:val="FigureCharCharCharChar"/>
    <w:uiPriority w:val="99"/>
    <w:rsid w:val="00BC2AB7"/>
    <w:pPr>
      <w:spacing w:before="240" w:after="480"/>
      <w:jc w:val="center"/>
    </w:pPr>
    <w:rPr>
      <w:rFonts w:eastAsia="Malgun Gothic"/>
    </w:rPr>
  </w:style>
  <w:style w:type="paragraph" w:customStyle="1" w:styleId="figureCharCharChar1">
    <w:name w:val="figure Char Char Char"/>
    <w:basedOn w:val="Normal"/>
    <w:link w:val="figureCharCharCharChar0"/>
    <w:uiPriority w:val="99"/>
    <w:rsid w:val="00BC2AB7"/>
    <w:pPr>
      <w:keepNext/>
      <w:tabs>
        <w:tab w:val="clear" w:pos="794"/>
        <w:tab w:val="clear" w:pos="1191"/>
        <w:tab w:val="clear" w:pos="1588"/>
        <w:tab w:val="clear" w:pos="1985"/>
      </w:tabs>
      <w:overflowPunct/>
      <w:autoSpaceDE/>
      <w:autoSpaceDN/>
      <w:adjustRightInd/>
      <w:spacing w:before="0" w:after="220"/>
      <w:jc w:val="center"/>
      <w:textAlignment w:val="auto"/>
    </w:pPr>
    <w:rPr>
      <w:rFonts w:ascii="Helvetica" w:eastAsia="Malgun Gothic" w:hAnsi="Helvetica" w:cs="Helvetica"/>
      <w:color w:val="000000"/>
      <w:lang w:val="fr-FR"/>
    </w:rPr>
  </w:style>
  <w:style w:type="character" w:customStyle="1" w:styleId="FigureChar2">
    <w:name w:val="Figure_# Char2"/>
    <w:uiPriority w:val="99"/>
    <w:rsid w:val="00BC2AB7"/>
    <w:rPr>
      <w:rFonts w:cs="Times New Roman"/>
      <w:lang w:val="en-US" w:eastAsia="en-US"/>
    </w:rPr>
  </w:style>
  <w:style w:type="paragraph" w:customStyle="1" w:styleId="AVCIndentlevel2">
    <w:name w:val="AVC Indent level 2"/>
    <w:basedOn w:val="AVCIndentlevel1"/>
    <w:uiPriority w:val="99"/>
    <w:rsid w:val="00BC2AB7"/>
    <w:pPr>
      <w:ind w:left="794"/>
    </w:pPr>
  </w:style>
  <w:style w:type="paragraph" w:customStyle="1" w:styleId="AVCIndentlevel1">
    <w:name w:val="AVC Indent level 1"/>
    <w:basedOn w:val="Normal"/>
    <w:uiPriority w:val="99"/>
    <w:rsid w:val="00BC2AB7"/>
    <w:pPr>
      <w:tabs>
        <w:tab w:val="left" w:pos="397"/>
      </w:tabs>
      <w:ind w:left="397"/>
      <w:textAlignment w:val="auto"/>
    </w:pPr>
    <w:rPr>
      <w:rFonts w:eastAsia="Malgun Gothic"/>
    </w:rPr>
  </w:style>
  <w:style w:type="paragraph" w:customStyle="1" w:styleId="Style1">
    <w:name w:val="Style1"/>
    <w:basedOn w:val="AVCBulletlevel1CharChar"/>
    <w:uiPriority w:val="99"/>
    <w:rsid w:val="00BC2AB7"/>
    <w:pPr>
      <w:ind w:left="2304" w:hanging="403"/>
    </w:pPr>
  </w:style>
  <w:style w:type="paragraph" w:customStyle="1" w:styleId="AVCEquationlevel2">
    <w:name w:val="AVC Equation level 2"/>
    <w:basedOn w:val="AVCEquationlevel1CharCharCharChar"/>
    <w:uiPriority w:val="99"/>
    <w:rsid w:val="00BC2AB7"/>
    <w:pPr>
      <w:tabs>
        <w:tab w:val="left" w:pos="1191"/>
      </w:tabs>
      <w:ind w:left="1191"/>
    </w:pPr>
  </w:style>
  <w:style w:type="paragraph" w:customStyle="1" w:styleId="AVCBulletlevel2CharChar">
    <w:name w:val="AVC Bullet level 2 Char Char"/>
    <w:basedOn w:val="AVCBulletlevel1CharChar"/>
    <w:link w:val="AVCBulletlevel2CharCharChar"/>
    <w:rsid w:val="00BC2AB7"/>
    <w:pPr>
      <w:tabs>
        <w:tab w:val="clear" w:pos="397"/>
        <w:tab w:val="clear" w:pos="792"/>
        <w:tab w:val="num" w:pos="794"/>
      </w:tabs>
      <w:ind w:left="794" w:hanging="391"/>
    </w:pPr>
  </w:style>
  <w:style w:type="paragraph" w:customStyle="1" w:styleId="AVCEquationlevel3">
    <w:name w:val="AVC Equation level 3"/>
    <w:basedOn w:val="AVCEquationlevel2"/>
    <w:uiPriority w:val="99"/>
    <w:rsid w:val="00BC2AB7"/>
    <w:pPr>
      <w:ind w:left="1588"/>
    </w:pPr>
  </w:style>
  <w:style w:type="character" w:customStyle="1" w:styleId="AVCEquationlevel1Char1">
    <w:name w:val="AVC Equation level 1 Char1"/>
    <w:uiPriority w:val="99"/>
    <w:rsid w:val="00BC2AB7"/>
    <w:rPr>
      <w:sz w:val="22"/>
      <w:lang w:val="en-GB" w:eastAsia="en-US"/>
    </w:rPr>
  </w:style>
  <w:style w:type="character" w:customStyle="1" w:styleId="figureCharCharCharChar0">
    <w:name w:val="figure Char Char Char Char"/>
    <w:link w:val="figureCharCharChar1"/>
    <w:uiPriority w:val="99"/>
    <w:locked/>
    <w:rsid w:val="00BC2AB7"/>
    <w:rPr>
      <w:rFonts w:ascii="Helvetica" w:eastAsia="Malgun Gothic" w:hAnsi="Helvetica" w:cs="Helvetica"/>
      <w:color w:val="000000"/>
      <w:lang w:val="fr-FR"/>
    </w:rPr>
  </w:style>
  <w:style w:type="character" w:customStyle="1" w:styleId="FigureCharCharCharChar">
    <w:name w:val="Figure Char Char Char Char"/>
    <w:link w:val="FigureCharCharChar0"/>
    <w:uiPriority w:val="99"/>
    <w:locked/>
    <w:rsid w:val="00BC2AB7"/>
    <w:rPr>
      <w:rFonts w:ascii="Times New Roman" w:eastAsia="Malgun Gothic" w:hAnsi="Times New Roman"/>
      <w:lang w:val="en-GB"/>
    </w:rPr>
  </w:style>
  <w:style w:type="character" w:customStyle="1" w:styleId="FigureCharCharChar">
    <w:name w:val="Figure_# Char Char Char"/>
    <w:link w:val="FigureCharChar"/>
    <w:uiPriority w:val="99"/>
    <w:locked/>
    <w:rsid w:val="00BC2AB7"/>
    <w:rPr>
      <w:rFonts w:ascii="Times New Roman" w:eastAsia="Malgun Gothic" w:hAnsi="Times New Roman"/>
      <w:lang w:val="en-GB"/>
    </w:rPr>
  </w:style>
  <w:style w:type="paragraph" w:customStyle="1" w:styleId="AVCBulletlevel6">
    <w:name w:val="AVC Bullet level 6"/>
    <w:basedOn w:val="AVCBulletlevel1CharChar"/>
    <w:uiPriority w:val="99"/>
    <w:rsid w:val="00BC2AB7"/>
    <w:pPr>
      <w:numPr>
        <w:numId w:val="29"/>
      </w:numPr>
      <w:tabs>
        <w:tab w:val="clear" w:pos="2376"/>
        <w:tab w:val="clear" w:pos="2779"/>
        <w:tab w:val="clear" w:pos="4690"/>
        <w:tab w:val="num" w:pos="0"/>
        <w:tab w:val="num" w:pos="360"/>
        <w:tab w:val="num" w:pos="720"/>
        <w:tab w:val="num" w:pos="1440"/>
        <w:tab w:val="left" w:pos="2381"/>
        <w:tab w:val="left" w:pos="2778"/>
      </w:tabs>
      <w:ind w:left="720" w:hanging="360"/>
    </w:pPr>
  </w:style>
  <w:style w:type="paragraph" w:styleId="EndnoteText">
    <w:name w:val="endnote text"/>
    <w:basedOn w:val="Normal"/>
    <w:link w:val="EndnoteTextChar"/>
    <w:uiPriority w:val="99"/>
    <w:rsid w:val="00BC2AB7"/>
    <w:pPr>
      <w:tabs>
        <w:tab w:val="clear" w:pos="794"/>
        <w:tab w:val="clear" w:pos="1191"/>
        <w:tab w:val="clear" w:pos="1588"/>
        <w:tab w:val="clear" w:pos="1985"/>
      </w:tabs>
      <w:overflowPunct/>
      <w:autoSpaceDE/>
      <w:autoSpaceDN/>
      <w:adjustRightInd/>
      <w:spacing w:before="0" w:after="75"/>
      <w:textAlignment w:val="auto"/>
    </w:pPr>
    <w:rPr>
      <w:rFonts w:eastAsia="Malgun Gothic"/>
      <w:lang w:eastAsia="zh-CN"/>
    </w:rPr>
  </w:style>
  <w:style w:type="character" w:customStyle="1" w:styleId="EndnoteTextChar">
    <w:name w:val="Endnote Text Char"/>
    <w:basedOn w:val="DefaultParagraphFont"/>
    <w:link w:val="EndnoteText"/>
    <w:uiPriority w:val="99"/>
    <w:rsid w:val="00BC2AB7"/>
    <w:rPr>
      <w:rFonts w:ascii="Times New Roman" w:eastAsia="Malgun Gothic" w:hAnsi="Times New Roman"/>
      <w:lang w:val="en-GB" w:eastAsia="zh-CN"/>
    </w:rPr>
  </w:style>
  <w:style w:type="character" w:customStyle="1" w:styleId="AVCNumberinglevel2Char">
    <w:name w:val="AVC Numbering level 2 Char"/>
    <w:uiPriority w:val="99"/>
    <w:rsid w:val="00BC2AB7"/>
  </w:style>
  <w:style w:type="paragraph" w:customStyle="1" w:styleId="TableTextCentred">
    <w:name w:val="Table_Text_Centred"/>
    <w:basedOn w:val="TableText"/>
    <w:uiPriority w:val="99"/>
    <w:rsid w:val="00BC2AB7"/>
    <w:pPr>
      <w:jc w:val="center"/>
    </w:pPr>
    <w:rPr>
      <w:rFonts w:eastAsia="Malgun Gothic"/>
      <w:szCs w:val="18"/>
    </w:rPr>
  </w:style>
  <w:style w:type="paragraph" w:customStyle="1" w:styleId="AVCNumberinglevel2">
    <w:name w:val="AVC Numbering level 2"/>
    <w:basedOn w:val="AVCNumberinglevel1"/>
    <w:uiPriority w:val="99"/>
    <w:rsid w:val="00BC2AB7"/>
    <w:pPr>
      <w:tabs>
        <w:tab w:val="left" w:pos="397"/>
      </w:tabs>
      <w:ind w:left="720" w:hanging="720"/>
    </w:pPr>
  </w:style>
  <w:style w:type="paragraph" w:customStyle="1" w:styleId="AVCIndentlevel3">
    <w:name w:val="AVC Indent level 3"/>
    <w:basedOn w:val="AVCIndentlevel2"/>
    <w:uiPriority w:val="99"/>
    <w:rsid w:val="00BC2AB7"/>
    <w:pPr>
      <w:ind w:left="1191"/>
    </w:pPr>
  </w:style>
  <w:style w:type="paragraph" w:customStyle="1" w:styleId="AVCBulletlevel1CharChar">
    <w:name w:val="AVC Bullet level 1 Char Char"/>
    <w:basedOn w:val="Normal"/>
    <w:link w:val="AVCBulletlevel1CharCharChar"/>
    <w:uiPriority w:val="99"/>
    <w:rsid w:val="00BC2AB7"/>
    <w:pPr>
      <w:numPr>
        <w:numId w:val="30"/>
      </w:numPr>
      <w:tabs>
        <w:tab w:val="clear" w:pos="794"/>
        <w:tab w:val="clear" w:pos="1191"/>
        <w:tab w:val="left" w:pos="792"/>
        <w:tab w:val="left" w:pos="1195"/>
        <w:tab w:val="left" w:pos="2376"/>
        <w:tab w:val="left" w:pos="2779"/>
      </w:tabs>
    </w:pPr>
    <w:rPr>
      <w:rFonts w:ascii="Times" w:eastAsia="Malgun Gothic" w:hAnsi="Times"/>
    </w:rPr>
  </w:style>
  <w:style w:type="character" w:customStyle="1" w:styleId="EquationChar1">
    <w:name w:val="Equation Char1"/>
    <w:uiPriority w:val="99"/>
    <w:rsid w:val="00BC2AB7"/>
    <w:rPr>
      <w:sz w:val="22"/>
      <w:lang w:val="en-GB" w:eastAsia="en-US"/>
    </w:rPr>
  </w:style>
  <w:style w:type="character" w:customStyle="1" w:styleId="AVCEquationlevel1Char2">
    <w:name w:val="AVC Equation level 1 Char2"/>
    <w:basedOn w:val="EquationChar1"/>
    <w:uiPriority w:val="99"/>
    <w:locked/>
    <w:rsid w:val="00BC2AB7"/>
    <w:rPr>
      <w:rFonts w:cs="Times New Roman"/>
      <w:sz w:val="22"/>
      <w:szCs w:val="22"/>
      <w:lang w:val="en-GB" w:eastAsia="en-US" w:bidi="ar-SA"/>
    </w:rPr>
  </w:style>
  <w:style w:type="character" w:customStyle="1" w:styleId="AVCEquationlevel2Char">
    <w:name w:val="AVC Equation level 2 Char"/>
    <w:uiPriority w:val="99"/>
    <w:rsid w:val="00BC2AB7"/>
    <w:rPr>
      <w:sz w:val="22"/>
      <w:lang w:val="en-GB" w:eastAsia="en-US"/>
    </w:rPr>
  </w:style>
  <w:style w:type="paragraph" w:customStyle="1" w:styleId="BalloonText1">
    <w:name w:val="Balloon Text1"/>
    <w:basedOn w:val="Normal"/>
    <w:uiPriority w:val="99"/>
    <w:semiHidden/>
    <w:rsid w:val="00BC2AB7"/>
    <w:pPr>
      <w:tabs>
        <w:tab w:val="clear" w:pos="794"/>
        <w:tab w:val="clear" w:pos="1191"/>
        <w:tab w:val="clear" w:pos="1588"/>
        <w:tab w:val="clear" w:pos="1985"/>
      </w:tabs>
      <w:overflowPunct/>
      <w:autoSpaceDE/>
      <w:autoSpaceDN/>
      <w:adjustRightInd/>
      <w:spacing w:before="0"/>
      <w:jc w:val="left"/>
      <w:textAlignment w:val="auto"/>
    </w:pPr>
    <w:rPr>
      <w:rFonts w:ascii="Tahoma" w:eastAsia="Malgun Gothic" w:hAnsi="Tahoma" w:cs="Tahoma"/>
      <w:sz w:val="16"/>
      <w:szCs w:val="16"/>
      <w:lang w:val="en-US"/>
    </w:rPr>
  </w:style>
  <w:style w:type="paragraph" w:customStyle="1" w:styleId="CommentSubject1">
    <w:name w:val="Comment Subject1"/>
    <w:basedOn w:val="CommentText"/>
    <w:next w:val="CommentText"/>
    <w:uiPriority w:val="99"/>
    <w:semiHidden/>
    <w:rsid w:val="00BC2AB7"/>
    <w:pPr>
      <w:tabs>
        <w:tab w:val="clear" w:pos="794"/>
        <w:tab w:val="clear" w:pos="1191"/>
        <w:tab w:val="clear" w:pos="1588"/>
        <w:tab w:val="clear" w:pos="1985"/>
      </w:tabs>
      <w:overflowPunct/>
      <w:autoSpaceDE/>
      <w:autoSpaceDN/>
      <w:adjustRightInd/>
      <w:spacing w:before="0"/>
      <w:jc w:val="left"/>
      <w:textAlignment w:val="auto"/>
    </w:pPr>
    <w:rPr>
      <w:rFonts w:eastAsia="Malgun Gothic"/>
      <w:b/>
      <w:bCs/>
      <w:lang w:val="en-US" w:eastAsia="zh-CN"/>
    </w:rPr>
  </w:style>
  <w:style w:type="character" w:customStyle="1" w:styleId="CommentTextChar1">
    <w:name w:val="Comment Text Char1"/>
    <w:basedOn w:val="DefaultParagraphFont"/>
    <w:uiPriority w:val="99"/>
    <w:rsid w:val="00BC2AB7"/>
    <w:rPr>
      <w:rFonts w:ascii="Times New Roman" w:hAnsi="Times New Roman"/>
      <w:lang w:val="en-GB" w:eastAsia="en-US"/>
    </w:rPr>
  </w:style>
  <w:style w:type="paragraph" w:customStyle="1" w:styleId="AVCBulletlevel5">
    <w:name w:val="AVC Bullet level 5"/>
    <w:basedOn w:val="AVCBulletlevel1CharChar"/>
    <w:uiPriority w:val="99"/>
    <w:rsid w:val="00BC2AB7"/>
    <w:pPr>
      <w:numPr>
        <w:numId w:val="28"/>
      </w:numPr>
      <w:tabs>
        <w:tab w:val="clear" w:pos="2376"/>
        <w:tab w:val="clear" w:pos="2705"/>
        <w:tab w:val="num" w:pos="360"/>
        <w:tab w:val="num" w:pos="926"/>
        <w:tab w:val="left" w:pos="2381"/>
      </w:tabs>
      <w:ind w:left="1987" w:hanging="403"/>
    </w:pPr>
  </w:style>
  <w:style w:type="paragraph" w:customStyle="1" w:styleId="AVCNumberinglevel3">
    <w:name w:val="AVC Numbering level 3"/>
    <w:basedOn w:val="AVCNumberinglevel2"/>
    <w:uiPriority w:val="99"/>
    <w:rsid w:val="00BC2AB7"/>
    <w:pPr>
      <w:numPr>
        <w:numId w:val="0"/>
      </w:numPr>
      <w:tabs>
        <w:tab w:val="clear" w:pos="1191"/>
      </w:tabs>
    </w:pPr>
  </w:style>
  <w:style w:type="paragraph" w:customStyle="1" w:styleId="AVCNumberinglevel1">
    <w:name w:val="AVC Numbering level 1"/>
    <w:basedOn w:val="Normal"/>
    <w:uiPriority w:val="99"/>
    <w:rsid w:val="00BC2AB7"/>
    <w:pPr>
      <w:numPr>
        <w:numId w:val="31"/>
      </w:numPr>
      <w:ind w:left="403" w:hanging="403"/>
      <w:textAlignment w:val="auto"/>
    </w:pPr>
    <w:rPr>
      <w:rFonts w:eastAsia="Malgun Gothic"/>
    </w:rPr>
  </w:style>
  <w:style w:type="paragraph" w:customStyle="1" w:styleId="LegendeFigure">
    <w:name w:val="Legende Figure"/>
    <w:basedOn w:val="Caption"/>
    <w:next w:val="Normal"/>
    <w:uiPriority w:val="99"/>
    <w:rsid w:val="00BC2AB7"/>
    <w:pPr>
      <w:tabs>
        <w:tab w:val="num" w:pos="397"/>
      </w:tabs>
      <w:overflowPunct/>
      <w:autoSpaceDE/>
      <w:autoSpaceDN/>
      <w:adjustRightInd/>
      <w:spacing w:before="120" w:after="120"/>
      <w:ind w:left="1633" w:hanging="357"/>
      <w:textAlignment w:val="auto"/>
    </w:pPr>
    <w:rPr>
      <w:rFonts w:ascii="Arial" w:hAnsi="Arial" w:cs="Arial"/>
      <w:b w:val="0"/>
      <w:bCs w:val="0"/>
      <w:i/>
      <w:lang w:val="fr-FR"/>
    </w:rPr>
  </w:style>
  <w:style w:type="character" w:customStyle="1" w:styleId="AVCBulletlevel1CharCharChar">
    <w:name w:val="AVC Bullet level 1 Char Char Char"/>
    <w:link w:val="AVCBulletlevel1CharChar"/>
    <w:uiPriority w:val="99"/>
    <w:locked/>
    <w:rsid w:val="00BC2AB7"/>
    <w:rPr>
      <w:rFonts w:eastAsia="Malgun Gothic"/>
      <w:lang w:val="en-GB"/>
    </w:rPr>
  </w:style>
  <w:style w:type="character" w:customStyle="1" w:styleId="AVCBulletlevel3CharCharCharCharChar">
    <w:name w:val="AVC Bullet level 3 Char Char Char Char Char"/>
    <w:link w:val="AVCBulletlevel3CharCharCharChar"/>
    <w:uiPriority w:val="99"/>
    <w:locked/>
    <w:rsid w:val="00BC2AB7"/>
    <w:rPr>
      <w:rFonts w:eastAsia="Times New Roman"/>
    </w:rPr>
  </w:style>
  <w:style w:type="paragraph" w:customStyle="1" w:styleId="AVCBulletlevel3CharCharCharChar">
    <w:name w:val="AVC Bullet level 3 Char Char Char Char"/>
    <w:basedOn w:val="AVCBulletlevel1CharChar"/>
    <w:link w:val="AVCBulletlevel3CharCharCharCharChar"/>
    <w:uiPriority w:val="99"/>
    <w:rsid w:val="00BC2AB7"/>
    <w:pPr>
      <w:numPr>
        <w:numId w:val="32"/>
      </w:numPr>
      <w:tabs>
        <w:tab w:val="clear" w:pos="1182"/>
        <w:tab w:val="clear" w:pos="1985"/>
        <w:tab w:val="num" w:pos="390"/>
        <w:tab w:val="num" w:pos="1117"/>
        <w:tab w:val="left" w:pos="1195"/>
      </w:tabs>
      <w:ind w:left="1117" w:hanging="360"/>
    </w:pPr>
    <w:rPr>
      <w:rFonts w:eastAsia="Times New Roman"/>
      <w:lang w:val="en-US"/>
    </w:rPr>
  </w:style>
  <w:style w:type="character" w:customStyle="1" w:styleId="FigureChar1">
    <w:name w:val="Figure_# Char1"/>
    <w:uiPriority w:val="99"/>
    <w:rsid w:val="00BC2AB7"/>
    <w:rPr>
      <w:rFonts w:cs="Times New Roman"/>
      <w:lang w:val="en-US" w:eastAsia="en-US" w:bidi="ar-SA"/>
    </w:rPr>
  </w:style>
  <w:style w:type="character" w:customStyle="1" w:styleId="Annex4CharCharCharCharChar">
    <w:name w:val="Annex 4 Char Char Char Char Char"/>
    <w:link w:val="Annex4CharCharCharChar"/>
    <w:uiPriority w:val="99"/>
    <w:locked/>
    <w:rsid w:val="00BC2AB7"/>
    <w:rPr>
      <w:rFonts w:eastAsia="Malgun Gothic"/>
      <w:b/>
      <w:bCs/>
    </w:rPr>
  </w:style>
  <w:style w:type="paragraph" w:customStyle="1" w:styleId="AVCBulletlevel1Char1">
    <w:name w:val="AVC Bullet level 1 Char1"/>
    <w:basedOn w:val="Normal"/>
    <w:uiPriority w:val="99"/>
    <w:rsid w:val="00BC2AB7"/>
    <w:pPr>
      <w:tabs>
        <w:tab w:val="left" w:pos="397"/>
        <w:tab w:val="num" w:pos="720"/>
      </w:tabs>
      <w:ind w:left="397" w:hanging="360"/>
    </w:pPr>
    <w:rPr>
      <w:rFonts w:eastAsia="Malgun Gothic"/>
    </w:rPr>
  </w:style>
  <w:style w:type="paragraph" w:customStyle="1" w:styleId="AVCBulletlevel3">
    <w:name w:val="AVC Bullet level 3"/>
    <w:basedOn w:val="Normal"/>
    <w:uiPriority w:val="99"/>
    <w:rsid w:val="00BC2AB7"/>
    <w:pPr>
      <w:tabs>
        <w:tab w:val="left" w:pos="397"/>
        <w:tab w:val="num" w:pos="1191"/>
      </w:tabs>
      <w:ind w:left="1191" w:hanging="397"/>
    </w:pPr>
    <w:rPr>
      <w:rFonts w:eastAsia="Malgun Gothic"/>
    </w:rPr>
  </w:style>
  <w:style w:type="character" w:customStyle="1" w:styleId="SVCBulletslevel2CharCharCharCharChar">
    <w:name w:val="SVC Bullets level 2 Char Char Char Char Char"/>
    <w:basedOn w:val="SVCBulletslevel1CharCharCharChar"/>
    <w:uiPriority w:val="99"/>
    <w:rsid w:val="00BC2AB7"/>
    <w:rPr>
      <w:rFonts w:ascii="Times New Roman" w:eastAsia="Malgun Gothic" w:hAnsi="Times New Roman" w:cs="Times New Roman"/>
      <w:lang w:val="en-GB"/>
    </w:rPr>
  </w:style>
  <w:style w:type="paragraph" w:customStyle="1" w:styleId="SVCNumberinglevel1">
    <w:name w:val="SVC Numbering level 1"/>
    <w:basedOn w:val="SVCBulletslevel1CharCharChar"/>
    <w:uiPriority w:val="99"/>
    <w:rsid w:val="00BC2AB7"/>
    <w:pPr>
      <w:numPr>
        <w:numId w:val="33"/>
      </w:numPr>
      <w:tabs>
        <w:tab w:val="num" w:pos="360"/>
        <w:tab w:val="num" w:pos="2705"/>
      </w:tabs>
      <w:ind w:left="0" w:firstLine="0"/>
      <w:textAlignment w:val="baseline"/>
    </w:pPr>
  </w:style>
  <w:style w:type="paragraph" w:customStyle="1" w:styleId="SVCNumberinglevel2">
    <w:name w:val="SVC Numbering level 2"/>
    <w:basedOn w:val="SVCNumberinglevel1"/>
    <w:uiPriority w:val="99"/>
    <w:rsid w:val="00BC2AB7"/>
    <w:pPr>
      <w:numPr>
        <w:numId w:val="0"/>
      </w:numPr>
    </w:pPr>
  </w:style>
  <w:style w:type="paragraph" w:customStyle="1" w:styleId="SVCNumberinglevel3">
    <w:name w:val="SVC Numbering level 3"/>
    <w:basedOn w:val="SVCNumberinglevel2"/>
    <w:uiPriority w:val="99"/>
    <w:rsid w:val="00BC2AB7"/>
    <w:pPr>
      <w:numPr>
        <w:ilvl w:val="2"/>
        <w:numId w:val="33"/>
      </w:numPr>
      <w:tabs>
        <w:tab w:val="num" w:pos="360"/>
        <w:tab w:val="num" w:pos="1800"/>
        <w:tab w:val="num" w:pos="2160"/>
      </w:tabs>
      <w:ind w:left="1800"/>
    </w:pPr>
  </w:style>
  <w:style w:type="paragraph" w:customStyle="1" w:styleId="SVCNumberinglevel4">
    <w:name w:val="SVC Numbering level 4"/>
    <w:basedOn w:val="SVCNumberinglevel3"/>
    <w:uiPriority w:val="99"/>
    <w:rsid w:val="00BC2AB7"/>
    <w:pPr>
      <w:numPr>
        <w:ilvl w:val="3"/>
      </w:numPr>
      <w:tabs>
        <w:tab w:val="num" w:pos="2520"/>
        <w:tab w:val="num" w:pos="2880"/>
      </w:tabs>
      <w:ind w:left="1800" w:hanging="180"/>
    </w:pPr>
  </w:style>
  <w:style w:type="paragraph" w:customStyle="1" w:styleId="SVCIndentlevel5">
    <w:name w:val="SVC Indent level 5"/>
    <w:basedOn w:val="SVCIndentlevel4"/>
    <w:uiPriority w:val="99"/>
    <w:rsid w:val="00BC2AB7"/>
    <w:pPr>
      <w:tabs>
        <w:tab w:val="clear" w:pos="1584"/>
      </w:tabs>
      <w:ind w:left="2000"/>
    </w:pPr>
  </w:style>
  <w:style w:type="paragraph" w:customStyle="1" w:styleId="SVCIndentlevel2">
    <w:name w:val="SVC Indent level 2"/>
    <w:basedOn w:val="SVCIndentlevel1"/>
    <w:uiPriority w:val="99"/>
    <w:rsid w:val="00BC2AB7"/>
    <w:pPr>
      <w:ind w:left="800"/>
    </w:pPr>
  </w:style>
  <w:style w:type="paragraph" w:customStyle="1" w:styleId="SVCIndentlevel3">
    <w:name w:val="SVC Indent level 3"/>
    <w:basedOn w:val="SVCIndentlevel2"/>
    <w:uiPriority w:val="99"/>
    <w:rsid w:val="00BC2AB7"/>
    <w:pPr>
      <w:tabs>
        <w:tab w:val="clear" w:pos="792"/>
      </w:tabs>
      <w:ind w:left="1200"/>
    </w:pPr>
  </w:style>
  <w:style w:type="paragraph" w:customStyle="1" w:styleId="SVCIndentlevel4">
    <w:name w:val="SVC Indent level 4"/>
    <w:uiPriority w:val="99"/>
    <w:rsid w:val="00BC2AB7"/>
    <w:pPr>
      <w:tabs>
        <w:tab w:val="left" w:pos="1584"/>
        <w:tab w:val="left" w:pos="1987"/>
        <w:tab w:val="left" w:pos="2376"/>
        <w:tab w:val="left" w:pos="2779"/>
        <w:tab w:val="left" w:pos="3168"/>
      </w:tabs>
      <w:spacing w:before="120"/>
      <w:ind w:left="1600"/>
      <w:jc w:val="both"/>
    </w:pPr>
    <w:rPr>
      <w:rFonts w:ascii="Times New Roman" w:eastAsia="Malgun Gothic" w:hAnsi="Times New Roman"/>
      <w:lang w:val="en-GB"/>
    </w:rPr>
  </w:style>
  <w:style w:type="paragraph" w:customStyle="1" w:styleId="SVCIndentlevel1">
    <w:name w:val="SVC Indent level 1"/>
    <w:basedOn w:val="SVCBulletslevel1CharCharChar"/>
    <w:uiPriority w:val="99"/>
    <w:rsid w:val="00BC2AB7"/>
    <w:pPr>
      <w:tabs>
        <w:tab w:val="clear" w:pos="403"/>
      </w:tabs>
      <w:ind w:left="403"/>
    </w:pPr>
  </w:style>
  <w:style w:type="character" w:customStyle="1" w:styleId="AVCBulletlevel1CharCharCharChar">
    <w:name w:val="AVC Bullet level 1 Char Char Char Char"/>
    <w:uiPriority w:val="99"/>
    <w:rsid w:val="00BC2AB7"/>
    <w:rPr>
      <w:lang w:val="en-GB" w:eastAsia="en-US"/>
    </w:rPr>
  </w:style>
  <w:style w:type="character" w:customStyle="1" w:styleId="AVCBulletlevel2CharCharChar">
    <w:name w:val="AVC Bullet level 2 Char Char Char"/>
    <w:link w:val="AVCBulletlevel2CharChar"/>
    <w:locked/>
    <w:rsid w:val="00BC2AB7"/>
    <w:rPr>
      <w:rFonts w:eastAsia="Malgun Gothic"/>
      <w:lang w:val="en-GB"/>
    </w:rPr>
  </w:style>
  <w:style w:type="paragraph" w:customStyle="1" w:styleId="AVCBulletlevel3Char">
    <w:name w:val="AVC Bullet level 3 Char"/>
    <w:basedOn w:val="AVCBulletlevel1CharChar"/>
    <w:uiPriority w:val="99"/>
    <w:rsid w:val="00BC2AB7"/>
    <w:pPr>
      <w:numPr>
        <w:numId w:val="0"/>
      </w:numPr>
      <w:tabs>
        <w:tab w:val="clear" w:pos="1195"/>
        <w:tab w:val="clear" w:pos="1985"/>
        <w:tab w:val="num" w:pos="1182"/>
      </w:tabs>
      <w:ind w:left="1182" w:hanging="390"/>
    </w:pPr>
  </w:style>
  <w:style w:type="paragraph" w:customStyle="1" w:styleId="AVCBulletlevel1">
    <w:name w:val="AVC Bullet level 1"/>
    <w:basedOn w:val="Normal"/>
    <w:uiPriority w:val="99"/>
    <w:rsid w:val="00BC2AB7"/>
    <w:pPr>
      <w:tabs>
        <w:tab w:val="clear" w:pos="794"/>
        <w:tab w:val="clear" w:pos="1191"/>
        <w:tab w:val="num" w:pos="397"/>
        <w:tab w:val="left" w:pos="792"/>
        <w:tab w:val="left" w:pos="1195"/>
        <w:tab w:val="left" w:pos="2376"/>
        <w:tab w:val="left" w:pos="2779"/>
      </w:tabs>
      <w:ind w:left="397" w:hanging="397"/>
    </w:pPr>
    <w:rPr>
      <w:rFonts w:eastAsia="Malgun Gothic"/>
    </w:rPr>
  </w:style>
  <w:style w:type="paragraph" w:customStyle="1" w:styleId="AVCEquationlevel1">
    <w:name w:val="AVC Equation level 1"/>
    <w:basedOn w:val="Equation"/>
    <w:uiPriority w:val="99"/>
    <w:rsid w:val="00BC2AB7"/>
    <w:pPr>
      <w:tabs>
        <w:tab w:val="clear" w:pos="4849"/>
      </w:tabs>
      <w:spacing w:before="200" w:after="0"/>
      <w:ind w:left="794"/>
    </w:pPr>
    <w:rPr>
      <w:rFonts w:eastAsia="Malgun Gothic"/>
      <w:szCs w:val="22"/>
    </w:rPr>
  </w:style>
  <w:style w:type="paragraph" w:customStyle="1" w:styleId="SVCBulletslevel2">
    <w:name w:val="SVC Bullets level 2"/>
    <w:basedOn w:val="Normal"/>
    <w:uiPriority w:val="99"/>
    <w:rsid w:val="00BC2AB7"/>
    <w:rPr>
      <w:rFonts w:eastAsia="Malgun Gothic"/>
      <w:lang w:eastAsia="ko-KR"/>
    </w:rPr>
  </w:style>
  <w:style w:type="paragraph" w:customStyle="1" w:styleId="Annex4Char">
    <w:name w:val="Annex 4 Char"/>
    <w:basedOn w:val="Annex3CharChar"/>
    <w:next w:val="Normal"/>
    <w:uiPriority w:val="99"/>
    <w:rsid w:val="00BC2AB7"/>
    <w:pPr>
      <w:tabs>
        <w:tab w:val="clear" w:pos="720"/>
        <w:tab w:val="num" w:pos="1120"/>
      </w:tabs>
      <w:ind w:left="2128" w:hanging="1728"/>
    </w:pPr>
    <w:rPr>
      <w:lang w:val="en-US"/>
    </w:rPr>
  </w:style>
  <w:style w:type="paragraph" w:customStyle="1" w:styleId="AVCBulletlevel3CharChar">
    <w:name w:val="AVC Bullet level 3 Char Char"/>
    <w:basedOn w:val="AVCBulletlevel1CharChar"/>
    <w:uiPriority w:val="99"/>
    <w:rsid w:val="00BC2AB7"/>
    <w:pPr>
      <w:numPr>
        <w:numId w:val="0"/>
      </w:numPr>
      <w:tabs>
        <w:tab w:val="clear" w:pos="1195"/>
        <w:tab w:val="clear" w:pos="1985"/>
        <w:tab w:val="num" w:pos="1182"/>
      </w:tabs>
      <w:ind w:left="1182" w:hanging="390"/>
    </w:pPr>
  </w:style>
  <w:style w:type="paragraph" w:customStyle="1" w:styleId="AVCBulletlevel3CharCharChar">
    <w:name w:val="AVC Bullet level 3 Char Char Char"/>
    <w:basedOn w:val="AVCBulletlevel1CharChar"/>
    <w:uiPriority w:val="99"/>
    <w:rsid w:val="00BC2AB7"/>
    <w:pPr>
      <w:numPr>
        <w:numId w:val="0"/>
      </w:numPr>
      <w:tabs>
        <w:tab w:val="clear" w:pos="1985"/>
        <w:tab w:val="num" w:pos="490"/>
      </w:tabs>
      <w:ind w:left="490" w:hanging="390"/>
    </w:pPr>
  </w:style>
  <w:style w:type="character" w:customStyle="1" w:styleId="TableTitleChar1">
    <w:name w:val="Table_Title Char1"/>
    <w:uiPriority w:val="99"/>
    <w:rsid w:val="00BC2AB7"/>
    <w:rPr>
      <w:b/>
      <w:lang w:val="en-GB" w:eastAsia="en-US"/>
    </w:rPr>
  </w:style>
  <w:style w:type="paragraph" w:customStyle="1" w:styleId="AVCBulletlevel1Char">
    <w:name w:val="AVC Bullet level 1 Char"/>
    <w:basedOn w:val="Normal"/>
    <w:link w:val="AVCBulletlevel1CharChar1"/>
    <w:uiPriority w:val="99"/>
    <w:rsid w:val="00BC2AB7"/>
    <w:pPr>
      <w:tabs>
        <w:tab w:val="clear" w:pos="794"/>
        <w:tab w:val="clear" w:pos="1191"/>
        <w:tab w:val="num" w:pos="397"/>
        <w:tab w:val="left" w:pos="792"/>
        <w:tab w:val="left" w:pos="1195"/>
        <w:tab w:val="left" w:pos="2376"/>
        <w:tab w:val="left" w:pos="2779"/>
      </w:tabs>
      <w:ind w:left="397" w:hanging="397"/>
    </w:pPr>
    <w:rPr>
      <w:rFonts w:ascii="Times" w:eastAsia="Malgun Gothic" w:hAnsi="Times"/>
    </w:rPr>
  </w:style>
  <w:style w:type="paragraph" w:customStyle="1" w:styleId="AVCEquationlevel1CharChar">
    <w:name w:val="AVC Equation level 1 Char Char"/>
    <w:basedOn w:val="Equation"/>
    <w:uiPriority w:val="99"/>
    <w:rsid w:val="00BC2AB7"/>
    <w:pPr>
      <w:tabs>
        <w:tab w:val="clear" w:pos="4849"/>
      </w:tabs>
      <w:spacing w:before="200" w:after="0"/>
      <w:ind w:left="794"/>
    </w:pPr>
    <w:rPr>
      <w:rFonts w:eastAsia="Malgun Gothic"/>
      <w:szCs w:val="22"/>
    </w:rPr>
  </w:style>
  <w:style w:type="paragraph" w:customStyle="1" w:styleId="SVCBulletslevel1">
    <w:name w:val="SVC Bullets level 1"/>
    <w:basedOn w:val="SVCBulletslevel1CharCharChar"/>
    <w:uiPriority w:val="99"/>
    <w:rsid w:val="00BC2AB7"/>
    <w:pPr>
      <w:tabs>
        <w:tab w:val="clear" w:pos="403"/>
        <w:tab w:val="num" w:pos="360"/>
      </w:tabs>
      <w:ind w:left="360" w:hanging="360"/>
    </w:pPr>
  </w:style>
  <w:style w:type="paragraph" w:customStyle="1" w:styleId="SVCBulletslevel2Char">
    <w:name w:val="SVC Bullets level 2 Char"/>
    <w:basedOn w:val="Normal"/>
    <w:uiPriority w:val="99"/>
    <w:rsid w:val="00BC2AB7"/>
    <w:rPr>
      <w:rFonts w:eastAsia="Malgun Gothic"/>
    </w:rPr>
  </w:style>
  <w:style w:type="paragraph" w:customStyle="1" w:styleId="SVCBulletslevel4">
    <w:name w:val="SVC Bullets level 4"/>
    <w:basedOn w:val="SVCBulletslevel3"/>
    <w:uiPriority w:val="99"/>
    <w:rsid w:val="00BC2AB7"/>
    <w:pPr>
      <w:tabs>
        <w:tab w:val="clear" w:pos="-31680"/>
        <w:tab w:val="num" w:pos="1800"/>
      </w:tabs>
      <w:ind w:left="1800" w:hanging="360"/>
    </w:pPr>
  </w:style>
  <w:style w:type="paragraph" w:customStyle="1" w:styleId="SVCBulletslevel1Char">
    <w:name w:val="SVC Bullets level 1 Char"/>
    <w:link w:val="SVCBulletslevel1CharChar"/>
    <w:uiPriority w:val="99"/>
    <w:rsid w:val="00BC2AB7"/>
    <w:pPr>
      <w:tabs>
        <w:tab w:val="num" w:pos="0"/>
        <w:tab w:val="left" w:pos="403"/>
        <w:tab w:val="left" w:pos="792"/>
        <w:tab w:val="left" w:pos="1195"/>
        <w:tab w:val="left" w:pos="1584"/>
        <w:tab w:val="left" w:pos="1987"/>
        <w:tab w:val="left" w:pos="2376"/>
        <w:tab w:val="left" w:pos="2779"/>
        <w:tab w:val="left" w:pos="3168"/>
      </w:tabs>
      <w:spacing w:before="120"/>
      <w:ind w:left="403" w:hanging="403"/>
      <w:jc w:val="both"/>
    </w:pPr>
    <w:rPr>
      <w:rFonts w:ascii="Times New Roman" w:hAnsi="Times New Roman"/>
      <w:lang w:val="en-GB"/>
    </w:rPr>
  </w:style>
  <w:style w:type="paragraph" w:customStyle="1" w:styleId="AVCBulletslevel3">
    <w:name w:val="AVC Bullets level 3"/>
    <w:basedOn w:val="SVCBulletslevel3"/>
    <w:uiPriority w:val="99"/>
    <w:rsid w:val="00BC2AB7"/>
    <w:pPr>
      <w:tabs>
        <w:tab w:val="clear" w:pos="-31680"/>
        <w:tab w:val="num" w:pos="2160"/>
      </w:tabs>
      <w:ind w:left="2160" w:hanging="360"/>
    </w:pPr>
  </w:style>
  <w:style w:type="paragraph" w:customStyle="1" w:styleId="AVCEquationlevel1CharCharChar">
    <w:name w:val="AVC Equation level 1 Char Char Char"/>
    <w:basedOn w:val="Equation"/>
    <w:uiPriority w:val="99"/>
    <w:rsid w:val="00BC2AB7"/>
    <w:pPr>
      <w:tabs>
        <w:tab w:val="clear" w:pos="4849"/>
      </w:tabs>
      <w:spacing w:before="200" w:after="0"/>
      <w:ind w:left="794"/>
    </w:pPr>
    <w:rPr>
      <w:rFonts w:eastAsia="Malgun Gothic"/>
      <w:szCs w:val="22"/>
    </w:rPr>
  </w:style>
  <w:style w:type="paragraph" w:customStyle="1" w:styleId="AVCBulletlevel2Char">
    <w:name w:val="AVC Bullet level 2 Char"/>
    <w:basedOn w:val="AVCBulletlevel1CharChar"/>
    <w:uiPriority w:val="99"/>
    <w:rsid w:val="00BC2AB7"/>
    <w:pPr>
      <w:tabs>
        <w:tab w:val="clear" w:pos="792"/>
      </w:tabs>
    </w:pPr>
  </w:style>
  <w:style w:type="paragraph" w:customStyle="1" w:styleId="SVCBulletslevel3Char">
    <w:name w:val="SVC Bullets level 3 Char"/>
    <w:basedOn w:val="SVCBulletslevel3"/>
    <w:uiPriority w:val="99"/>
    <w:rsid w:val="00BC2AB7"/>
    <w:pPr>
      <w:tabs>
        <w:tab w:val="clear" w:pos="-31680"/>
        <w:tab w:val="num" w:pos="720"/>
      </w:tabs>
      <w:ind w:left="1224" w:hanging="1224"/>
    </w:pPr>
  </w:style>
  <w:style w:type="paragraph" w:customStyle="1" w:styleId="00BodyText">
    <w:name w:val="00 BodyText"/>
    <w:basedOn w:val="Normal"/>
    <w:link w:val="00BodyTextChar"/>
    <w:uiPriority w:val="99"/>
    <w:rsid w:val="00BC2AB7"/>
    <w:pPr>
      <w:tabs>
        <w:tab w:val="clear" w:pos="794"/>
        <w:tab w:val="clear" w:pos="1191"/>
        <w:tab w:val="clear" w:pos="1588"/>
        <w:tab w:val="clear" w:pos="1985"/>
      </w:tabs>
      <w:overflowPunct/>
      <w:autoSpaceDE/>
      <w:autoSpaceDN/>
      <w:adjustRightInd/>
      <w:spacing w:before="0" w:after="220"/>
      <w:jc w:val="left"/>
      <w:textAlignment w:val="auto"/>
    </w:pPr>
    <w:rPr>
      <w:rFonts w:ascii="Arial" w:eastAsia="MS Mincho" w:hAnsi="Arial"/>
      <w:sz w:val="22"/>
      <w:lang w:val="en-US" w:eastAsia="ja-JP"/>
    </w:rPr>
  </w:style>
  <w:style w:type="paragraph" w:customStyle="1" w:styleId="CharCharZchnZchnCharCharCarCar">
    <w:name w:val="Char Char Zchn Zchn Char Char Car Car"/>
    <w:uiPriority w:val="99"/>
    <w:semiHidden/>
    <w:rsid w:val="00BC2AB7"/>
    <w:pPr>
      <w:keepNext/>
      <w:numPr>
        <w:numId w:val="35"/>
      </w:numPr>
      <w:autoSpaceDE w:val="0"/>
      <w:autoSpaceDN w:val="0"/>
      <w:adjustRightInd w:val="0"/>
      <w:spacing w:before="60" w:after="60"/>
      <w:jc w:val="both"/>
    </w:pPr>
    <w:rPr>
      <w:rFonts w:ascii="Arial" w:hAnsi="Arial" w:cs="Arial"/>
      <w:color w:val="0000FF"/>
      <w:kern w:val="2"/>
      <w:lang w:eastAsia="zh-CN"/>
    </w:rPr>
  </w:style>
  <w:style w:type="paragraph" w:customStyle="1" w:styleId="Annex7">
    <w:name w:val="Annex 7"/>
    <w:basedOn w:val="Annex6"/>
    <w:next w:val="Normal"/>
    <w:autoRedefine/>
    <w:uiPriority w:val="99"/>
    <w:rsid w:val="00BC2AB7"/>
    <w:pPr>
      <w:tabs>
        <w:tab w:val="clear" w:pos="1080"/>
        <w:tab w:val="clear" w:pos="1170"/>
        <w:tab w:val="num" w:pos="1200"/>
        <w:tab w:val="num" w:pos="5040"/>
      </w:tabs>
      <w:ind w:left="3240" w:hanging="3240"/>
      <w:outlineLvl w:val="6"/>
    </w:pPr>
  </w:style>
  <w:style w:type="paragraph" w:styleId="ListBullet">
    <w:name w:val="List Bullet"/>
    <w:basedOn w:val="Normal"/>
    <w:uiPriority w:val="99"/>
    <w:rsid w:val="00BC2AB7"/>
    <w:pPr>
      <w:numPr>
        <w:numId w:val="19"/>
      </w:numPr>
    </w:pPr>
    <w:rPr>
      <w:rFonts w:eastAsia="Malgun Gothic"/>
    </w:rPr>
  </w:style>
  <w:style w:type="paragraph" w:customStyle="1" w:styleId="NormalITU">
    <w:name w:val="Normal_ITU"/>
    <w:basedOn w:val="Normal"/>
    <w:uiPriority w:val="99"/>
    <w:rsid w:val="00BC2AB7"/>
    <w:pPr>
      <w:tabs>
        <w:tab w:val="clear" w:pos="794"/>
        <w:tab w:val="clear" w:pos="1191"/>
        <w:tab w:val="clear" w:pos="1588"/>
        <w:tab w:val="clear" w:pos="1985"/>
      </w:tabs>
      <w:overflowPunct/>
      <w:spacing w:before="120"/>
      <w:jc w:val="left"/>
      <w:textAlignment w:val="auto"/>
    </w:pPr>
    <w:rPr>
      <w:rFonts w:eastAsia="MS Mincho" w:cs="Arial"/>
      <w:sz w:val="24"/>
      <w:lang w:val="en-US" w:eastAsia="ja-JP"/>
    </w:rPr>
  </w:style>
  <w:style w:type="paragraph" w:customStyle="1" w:styleId="XTableEntry">
    <w:name w:val="XTableEntry"/>
    <w:basedOn w:val="Normal"/>
    <w:uiPriority w:val="99"/>
    <w:rsid w:val="00BC2AB7"/>
    <w:pPr>
      <w:tabs>
        <w:tab w:val="clear" w:pos="794"/>
        <w:tab w:val="clear" w:pos="1191"/>
        <w:tab w:val="clear" w:pos="1985"/>
        <w:tab w:val="left" w:pos="227"/>
        <w:tab w:val="left" w:pos="454"/>
        <w:tab w:val="left" w:pos="680"/>
        <w:tab w:val="left" w:pos="907"/>
        <w:tab w:val="left" w:pos="1134"/>
        <w:tab w:val="left" w:pos="1361"/>
        <w:tab w:val="left" w:pos="1814"/>
        <w:tab w:val="left" w:pos="2041"/>
        <w:tab w:val="left" w:pos="2268"/>
        <w:tab w:val="left" w:pos="2495"/>
        <w:tab w:val="left" w:pos="2722"/>
        <w:tab w:val="left" w:pos="2948"/>
        <w:tab w:val="left" w:pos="3175"/>
        <w:tab w:val="left" w:pos="3402"/>
        <w:tab w:val="left" w:pos="3629"/>
      </w:tabs>
      <w:spacing w:before="40" w:after="40"/>
      <w:jc w:val="left"/>
    </w:pPr>
    <w:rPr>
      <w:rFonts w:eastAsia="Malgun Gothic"/>
    </w:rPr>
  </w:style>
  <w:style w:type="paragraph" w:customStyle="1" w:styleId="XParagraph">
    <w:name w:val="XParagraph"/>
    <w:basedOn w:val="Normal"/>
    <w:link w:val="XParagraphChar"/>
    <w:uiPriority w:val="99"/>
    <w:rsid w:val="00BC2AB7"/>
    <w:pPr>
      <w:tabs>
        <w:tab w:val="clear" w:pos="794"/>
        <w:tab w:val="clear" w:pos="1588"/>
        <w:tab w:val="clear" w:pos="1985"/>
        <w:tab w:val="left" w:pos="284"/>
        <w:tab w:val="num" w:pos="1191"/>
      </w:tabs>
      <w:spacing w:before="120"/>
      <w:ind w:left="567"/>
    </w:pPr>
    <w:rPr>
      <w:rFonts w:ascii="Times" w:eastAsia="Malgun Gothic" w:hAnsi="Times"/>
      <w:sz w:val="22"/>
      <w:szCs w:val="22"/>
    </w:rPr>
  </w:style>
  <w:style w:type="paragraph" w:customStyle="1" w:styleId="XBullet1">
    <w:name w:val="XBullet1"/>
    <w:basedOn w:val="Normal"/>
    <w:uiPriority w:val="99"/>
    <w:rsid w:val="00BC2AB7"/>
    <w:pPr>
      <w:tabs>
        <w:tab w:val="clear" w:pos="794"/>
        <w:tab w:val="clear" w:pos="1191"/>
        <w:tab w:val="clear" w:pos="1588"/>
        <w:tab w:val="clear" w:pos="1985"/>
        <w:tab w:val="left" w:pos="284"/>
        <w:tab w:val="num" w:pos="21972"/>
      </w:tabs>
      <w:spacing w:before="120"/>
      <w:ind w:left="992" w:hanging="425"/>
    </w:pPr>
    <w:rPr>
      <w:rFonts w:eastAsia="Malgun Gothic"/>
      <w:szCs w:val="22"/>
    </w:rPr>
  </w:style>
  <w:style w:type="paragraph" w:customStyle="1" w:styleId="XBullet2">
    <w:name w:val="XBullet2"/>
    <w:basedOn w:val="XBullet1"/>
    <w:uiPriority w:val="99"/>
    <w:rsid w:val="00BC2AB7"/>
    <w:pPr>
      <w:ind w:left="1417"/>
    </w:pPr>
  </w:style>
  <w:style w:type="character" w:customStyle="1" w:styleId="XParagraphChar">
    <w:name w:val="XParagraph Char"/>
    <w:link w:val="XParagraph"/>
    <w:uiPriority w:val="99"/>
    <w:locked/>
    <w:rsid w:val="00BC2AB7"/>
    <w:rPr>
      <w:rFonts w:eastAsia="Malgun Gothic"/>
      <w:sz w:val="22"/>
      <w:szCs w:val="22"/>
      <w:lang w:val="en-GB"/>
    </w:rPr>
  </w:style>
  <w:style w:type="paragraph" w:customStyle="1" w:styleId="XEquation2">
    <w:name w:val="XEquation2"/>
    <w:basedOn w:val="Normal"/>
    <w:uiPriority w:val="99"/>
    <w:rsid w:val="00BC2AB7"/>
    <w:pPr>
      <w:tabs>
        <w:tab w:val="clear" w:pos="1191"/>
        <w:tab w:val="clear" w:pos="1985"/>
        <w:tab w:val="right" w:pos="9356"/>
        <w:tab w:val="right" w:pos="9696"/>
      </w:tabs>
      <w:spacing w:before="120" w:after="120"/>
      <w:ind w:left="1701"/>
      <w:jc w:val="left"/>
    </w:pPr>
    <w:rPr>
      <w:rFonts w:eastAsia="Malgun Gothic"/>
      <w:szCs w:val="22"/>
    </w:rPr>
  </w:style>
  <w:style w:type="paragraph" w:customStyle="1" w:styleId="note10">
    <w:name w:val="note1"/>
    <w:basedOn w:val="Normal"/>
    <w:uiPriority w:val="99"/>
    <w:rsid w:val="00BC2AB7"/>
    <w:pPr>
      <w:tabs>
        <w:tab w:val="clear" w:pos="794"/>
        <w:tab w:val="clear" w:pos="1191"/>
        <w:tab w:val="clear" w:pos="1588"/>
        <w:tab w:val="clear" w:pos="1985"/>
      </w:tabs>
      <w:adjustRightInd/>
      <w:spacing w:before="60" w:line="199" w:lineRule="atLeast"/>
      <w:ind w:left="284"/>
      <w:textAlignment w:val="auto"/>
    </w:pPr>
    <w:rPr>
      <w:rFonts w:eastAsia="Malgun Gothic"/>
      <w:sz w:val="18"/>
      <w:szCs w:val="18"/>
      <w:lang w:val="en-US"/>
    </w:rPr>
  </w:style>
  <w:style w:type="paragraph" w:customStyle="1" w:styleId="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w:uiPriority w:val="99"/>
    <w:semiHidden/>
    <w:rsid w:val="00BC2AB7"/>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paragraph" w:customStyle="1" w:styleId="References">
    <w:name w:val="References"/>
    <w:basedOn w:val="Normal"/>
    <w:uiPriority w:val="99"/>
    <w:rsid w:val="00BC2AB7"/>
    <w:pPr>
      <w:numPr>
        <w:numId w:val="38"/>
      </w:numPr>
      <w:tabs>
        <w:tab w:val="clear" w:pos="794"/>
        <w:tab w:val="clear" w:pos="1191"/>
        <w:tab w:val="clear" w:pos="1588"/>
        <w:tab w:val="clear" w:pos="1985"/>
      </w:tabs>
      <w:overflowPunct/>
      <w:autoSpaceDE/>
      <w:autoSpaceDN/>
      <w:adjustRightInd/>
      <w:spacing w:before="0"/>
      <w:textAlignment w:val="auto"/>
    </w:pPr>
    <w:rPr>
      <w:rFonts w:eastAsia="MS Mincho"/>
      <w:sz w:val="16"/>
      <w:lang w:val="en-US"/>
    </w:rPr>
  </w:style>
  <w:style w:type="character" w:customStyle="1" w:styleId="Annex4CharChar">
    <w:name w:val="Annex 4 Char Char"/>
    <w:uiPriority w:val="99"/>
    <w:rsid w:val="00BC2AB7"/>
    <w:rPr>
      <w:rFonts w:ascii="Arial" w:eastAsia="SimSun" w:hAnsi="Arial"/>
      <w:b/>
      <w:color w:val="0000FF"/>
      <w:kern w:val="2"/>
      <w:lang w:val="en-US" w:eastAsia="en-US"/>
    </w:rPr>
  </w:style>
  <w:style w:type="paragraph" w:customStyle="1" w:styleId="Bibliography1">
    <w:name w:val="Bibliography1"/>
    <w:basedOn w:val="Normal"/>
    <w:uiPriority w:val="99"/>
    <w:rsid w:val="00BC2AB7"/>
    <w:pPr>
      <w:numPr>
        <w:numId w:val="39"/>
      </w:numPr>
      <w:tabs>
        <w:tab w:val="clear" w:pos="360"/>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lang w:val="en-US"/>
    </w:rPr>
  </w:style>
  <w:style w:type="character" w:customStyle="1" w:styleId="AVCBulletlevel1CharChar1">
    <w:name w:val="AVC Bullet level 1 Char Char1"/>
    <w:link w:val="AVCBulletlevel1Char"/>
    <w:uiPriority w:val="99"/>
    <w:locked/>
    <w:rsid w:val="00BC2AB7"/>
    <w:rPr>
      <w:rFonts w:eastAsia="Malgun Gothic"/>
      <w:lang w:val="en-GB"/>
    </w:rPr>
  </w:style>
  <w:style w:type="character" w:customStyle="1" w:styleId="Annex3Char1">
    <w:name w:val="Annex 3 Char1"/>
    <w:uiPriority w:val="99"/>
    <w:rsid w:val="00BC2AB7"/>
    <w:rPr>
      <w:rFonts w:ascii="Arial" w:eastAsia="SimSun" w:hAnsi="Arial"/>
      <w:b/>
      <w:color w:val="0000FF"/>
      <w:kern w:val="2"/>
      <w:lang w:val="en-GB" w:eastAsia="en-US"/>
    </w:rPr>
  </w:style>
  <w:style w:type="paragraph" w:customStyle="1" w:styleId="AVCBulletlevel2">
    <w:name w:val="AVC Bullet level 2"/>
    <w:basedOn w:val="AVCBulletlevel1Char"/>
    <w:uiPriority w:val="99"/>
    <w:rsid w:val="00BC2AB7"/>
    <w:pPr>
      <w:tabs>
        <w:tab w:val="clear" w:pos="397"/>
        <w:tab w:val="clear" w:pos="792"/>
        <w:tab w:val="num" w:pos="794"/>
      </w:tabs>
      <w:ind w:left="794" w:hanging="391"/>
    </w:pPr>
  </w:style>
  <w:style w:type="character" w:customStyle="1" w:styleId="00BodyTextChar">
    <w:name w:val="00 BodyText Char"/>
    <w:link w:val="00BodyText"/>
    <w:uiPriority w:val="99"/>
    <w:locked/>
    <w:rsid w:val="00BC2AB7"/>
    <w:rPr>
      <w:rFonts w:ascii="Arial" w:eastAsia="MS Mincho" w:hAnsi="Arial"/>
      <w:sz w:val="22"/>
      <w:lang w:eastAsia="ja-JP"/>
    </w:rPr>
  </w:style>
  <w:style w:type="paragraph" w:customStyle="1" w:styleId="CharCharCharCharCharCharChar">
    <w:name w:val="Char Char Char Char Char Char Char"/>
    <w:uiPriority w:val="99"/>
    <w:semiHidden/>
    <w:rsid w:val="00BC2AB7"/>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paragraph" w:customStyle="1" w:styleId="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w:uiPriority w:val="99"/>
    <w:semiHidden/>
    <w:rsid w:val="00BC2AB7"/>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paragraph" w:customStyle="1" w:styleId="Foreword">
    <w:name w:val="Foreword"/>
    <w:basedOn w:val="Normal"/>
    <w:next w:val="Normal"/>
    <w:uiPriority w:val="99"/>
    <w:rsid w:val="00BC2AB7"/>
    <w:pPr>
      <w:tabs>
        <w:tab w:val="clear" w:pos="794"/>
        <w:tab w:val="clear" w:pos="1191"/>
        <w:tab w:val="clear" w:pos="1588"/>
        <w:tab w:val="clear" w:pos="1985"/>
      </w:tabs>
      <w:overflowPunct/>
      <w:autoSpaceDE/>
      <w:autoSpaceDN/>
      <w:adjustRightInd/>
      <w:spacing w:before="0" w:after="240" w:line="230" w:lineRule="atLeast"/>
      <w:textAlignment w:val="auto"/>
    </w:pPr>
    <w:rPr>
      <w:rFonts w:ascii="Arial" w:eastAsia="MS Mincho" w:hAnsi="Arial"/>
      <w:color w:val="0000FF"/>
      <w:lang w:eastAsia="ja-JP"/>
    </w:rPr>
  </w:style>
  <w:style w:type="paragraph" w:styleId="ListBullet4">
    <w:name w:val="List Bullet 4"/>
    <w:basedOn w:val="Normal"/>
    <w:autoRedefine/>
    <w:uiPriority w:val="99"/>
    <w:rsid w:val="00BC2AB7"/>
    <w:pPr>
      <w:tabs>
        <w:tab w:val="clear" w:pos="794"/>
        <w:tab w:val="clear" w:pos="1191"/>
        <w:tab w:val="clear" w:pos="1588"/>
        <w:tab w:val="clear" w:pos="1985"/>
        <w:tab w:val="num" w:pos="1209"/>
      </w:tabs>
      <w:overflowPunct/>
      <w:autoSpaceDE/>
      <w:autoSpaceDN/>
      <w:adjustRightInd/>
      <w:spacing w:before="0" w:after="240" w:line="230" w:lineRule="atLeast"/>
      <w:ind w:left="1209" w:hanging="360"/>
      <w:textAlignment w:val="auto"/>
    </w:pPr>
    <w:rPr>
      <w:rFonts w:ascii="Arial" w:eastAsia="MS Mincho" w:hAnsi="Arial"/>
      <w:lang w:eastAsia="ja-JP"/>
    </w:rPr>
  </w:style>
  <w:style w:type="paragraph" w:styleId="ListNumber5">
    <w:name w:val="List Number 5"/>
    <w:basedOn w:val="Normal"/>
    <w:uiPriority w:val="99"/>
    <w:rsid w:val="00BC2AB7"/>
    <w:pPr>
      <w:numPr>
        <w:numId w:val="20"/>
      </w:numPr>
      <w:tabs>
        <w:tab w:val="clear" w:pos="794"/>
        <w:tab w:val="clear" w:pos="1191"/>
        <w:tab w:val="clear" w:pos="1440"/>
        <w:tab w:val="clear" w:pos="1588"/>
        <w:tab w:val="clear" w:pos="1985"/>
        <w:tab w:val="num" w:pos="0"/>
        <w:tab w:val="num" w:pos="1492"/>
      </w:tabs>
      <w:overflowPunct/>
      <w:autoSpaceDE/>
      <w:autoSpaceDN/>
      <w:adjustRightInd/>
      <w:spacing w:before="0" w:after="240" w:line="230" w:lineRule="atLeast"/>
      <w:ind w:left="1492" w:hanging="403"/>
      <w:textAlignment w:val="auto"/>
    </w:pPr>
    <w:rPr>
      <w:rFonts w:ascii="Arial" w:eastAsia="MS Mincho" w:hAnsi="Arial"/>
      <w:lang w:eastAsia="ja-JP"/>
    </w:rPr>
  </w:style>
  <w:style w:type="paragraph" w:customStyle="1" w:styleId="zzCopyright">
    <w:name w:val="zzCopyright"/>
    <w:basedOn w:val="Normal"/>
    <w:next w:val="Normal"/>
    <w:uiPriority w:val="99"/>
    <w:rsid w:val="00BC2AB7"/>
    <w:pPr>
      <w:pBdr>
        <w:top w:val="single" w:sz="4" w:space="1" w:color="0000FF"/>
        <w:left w:val="single" w:sz="4" w:space="4" w:color="0000FF"/>
        <w:bottom w:val="single" w:sz="4" w:space="1" w:color="0000FF"/>
        <w:right w:val="single" w:sz="4" w:space="4" w:color="0000FF"/>
      </w:pBdr>
      <w:tabs>
        <w:tab w:val="clear" w:pos="794"/>
        <w:tab w:val="clear" w:pos="1191"/>
        <w:tab w:val="clear" w:pos="1588"/>
        <w:tab w:val="clear" w:pos="1985"/>
        <w:tab w:val="left" w:pos="514"/>
        <w:tab w:val="left" w:pos="9623"/>
      </w:tabs>
      <w:overflowPunct/>
      <w:autoSpaceDE/>
      <w:autoSpaceDN/>
      <w:adjustRightInd/>
      <w:spacing w:before="0" w:after="240" w:line="230" w:lineRule="atLeast"/>
      <w:ind w:left="284" w:right="284"/>
      <w:textAlignment w:val="auto"/>
    </w:pPr>
    <w:rPr>
      <w:rFonts w:ascii="Arial" w:eastAsia="MS Mincho" w:hAnsi="Arial"/>
      <w:color w:val="0000FF"/>
      <w:lang w:eastAsia="ja-JP"/>
    </w:rPr>
  </w:style>
  <w:style w:type="paragraph" w:customStyle="1" w:styleId="zzCover">
    <w:name w:val="zzCover"/>
    <w:basedOn w:val="Normal"/>
    <w:uiPriority w:val="99"/>
    <w:rsid w:val="00BC2AB7"/>
    <w:pPr>
      <w:tabs>
        <w:tab w:val="clear" w:pos="794"/>
        <w:tab w:val="clear" w:pos="1191"/>
        <w:tab w:val="clear" w:pos="1588"/>
        <w:tab w:val="clear" w:pos="1985"/>
      </w:tabs>
      <w:overflowPunct/>
      <w:autoSpaceDE/>
      <w:autoSpaceDN/>
      <w:adjustRightInd/>
      <w:spacing w:before="0" w:after="220" w:line="230" w:lineRule="atLeast"/>
      <w:jc w:val="right"/>
      <w:textAlignment w:val="auto"/>
    </w:pPr>
    <w:rPr>
      <w:rFonts w:ascii="Arial" w:eastAsia="MS Mincho" w:hAnsi="Arial"/>
      <w:b/>
      <w:color w:val="000000"/>
      <w:sz w:val="24"/>
      <w:lang w:eastAsia="ja-JP"/>
    </w:rPr>
  </w:style>
  <w:style w:type="paragraph" w:customStyle="1" w:styleId="zzForeword">
    <w:name w:val="zzForeword"/>
    <w:basedOn w:val="Normal"/>
    <w:next w:val="Normal"/>
    <w:uiPriority w:val="99"/>
    <w:rsid w:val="00BC2AB7"/>
    <w:pPr>
      <w:keepNext/>
      <w:pageBreakBefore/>
      <w:tabs>
        <w:tab w:val="clear" w:pos="794"/>
        <w:tab w:val="clear" w:pos="1191"/>
        <w:tab w:val="clear" w:pos="1588"/>
        <w:tab w:val="clear" w:pos="1985"/>
      </w:tabs>
      <w:suppressAutoHyphens/>
      <w:overflowPunct/>
      <w:autoSpaceDE/>
      <w:autoSpaceDN/>
      <w:adjustRightInd/>
      <w:spacing w:before="960" w:after="310" w:line="310" w:lineRule="exact"/>
      <w:jc w:val="left"/>
      <w:textAlignment w:val="auto"/>
    </w:pPr>
    <w:rPr>
      <w:rFonts w:ascii="Arial" w:eastAsia="MS Mincho" w:hAnsi="Arial"/>
      <w:b/>
      <w:color w:val="0000FF"/>
      <w:sz w:val="28"/>
      <w:lang w:eastAsia="ja-JP"/>
    </w:rPr>
  </w:style>
  <w:style w:type="paragraph" w:customStyle="1" w:styleId="Char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Char"/>
    <w:uiPriority w:val="99"/>
    <w:semiHidden/>
    <w:rsid w:val="00BC2AB7"/>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paragraph" w:customStyle="1" w:styleId="annex4char0">
    <w:name w:val="annex4char"/>
    <w:basedOn w:val="Normal"/>
    <w:uiPriority w:val="99"/>
    <w:rsid w:val="00BC2AB7"/>
    <w:pPr>
      <w:tabs>
        <w:tab w:val="clear" w:pos="794"/>
        <w:tab w:val="clear" w:pos="1191"/>
        <w:tab w:val="clear" w:pos="1588"/>
        <w:tab w:val="clear" w:pos="1985"/>
      </w:tabs>
      <w:overflowPunct/>
      <w:autoSpaceDE/>
      <w:autoSpaceDN/>
      <w:adjustRightInd/>
      <w:spacing w:before="100" w:beforeAutospacing="1" w:after="100" w:afterAutospacing="1"/>
      <w:jc w:val="left"/>
      <w:textAlignment w:val="auto"/>
    </w:pPr>
    <w:rPr>
      <w:rFonts w:eastAsia="MS Mincho"/>
      <w:sz w:val="24"/>
      <w:szCs w:val="24"/>
      <w:lang w:val="en-US" w:eastAsia="ja-JP"/>
    </w:rPr>
  </w:style>
  <w:style w:type="paragraph" w:customStyle="1" w:styleId="Bulletedo2">
    <w:name w:val="Bulleted o 2"/>
    <w:basedOn w:val="Normal"/>
    <w:uiPriority w:val="99"/>
    <w:rsid w:val="00BC2AB7"/>
    <w:pPr>
      <w:tabs>
        <w:tab w:val="clear" w:pos="794"/>
        <w:tab w:val="clear" w:pos="1191"/>
        <w:tab w:val="clear" w:pos="1588"/>
        <w:tab w:val="clear" w:pos="1985"/>
      </w:tabs>
      <w:overflowPunct/>
      <w:autoSpaceDE/>
      <w:autoSpaceDN/>
      <w:adjustRightInd/>
      <w:spacing w:before="0" w:after="220"/>
      <w:ind w:left="2954" w:hanging="357"/>
      <w:jc w:val="left"/>
      <w:textAlignment w:val="auto"/>
    </w:pPr>
    <w:rPr>
      <w:rFonts w:ascii="Arial" w:eastAsia="Malgun Gothic" w:hAnsi="Arial"/>
      <w:sz w:val="22"/>
      <w:lang w:val="en-US" w:eastAsia="zh-CN"/>
    </w:rPr>
  </w:style>
  <w:style w:type="paragraph" w:customStyle="1" w:styleId="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w:uiPriority w:val="99"/>
    <w:semiHidden/>
    <w:rsid w:val="00BC2AB7"/>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文字) (文字) Char Char Char Char Char Char"/>
    <w:uiPriority w:val="99"/>
    <w:semiHidden/>
    <w:rsid w:val="00BC2AB7"/>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paragraph" w:styleId="HTMLPreformatted">
    <w:name w:val="HTML Preformatted"/>
    <w:basedOn w:val="Normal"/>
    <w:link w:val="HTMLPreformattedChar"/>
    <w:uiPriority w:val="99"/>
    <w:rsid w:val="00BC2AB7"/>
    <w:pPr>
      <w:tabs>
        <w:tab w:val="clear" w:pos="794"/>
        <w:tab w:val="clear" w:pos="1191"/>
        <w:tab w:val="clear" w:pos="1588"/>
        <w:tab w:val="clear" w:pos="198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spacing w:before="0"/>
      <w:jc w:val="left"/>
      <w:textAlignment w:val="auto"/>
    </w:pPr>
    <w:rPr>
      <w:rFonts w:ascii="Courier New" w:eastAsia="Malgun Gothic" w:hAnsi="Courier New"/>
      <w:lang w:eastAsia="zh-CN"/>
    </w:rPr>
  </w:style>
  <w:style w:type="character" w:customStyle="1" w:styleId="HTMLPreformattedChar">
    <w:name w:val="HTML Preformatted Char"/>
    <w:basedOn w:val="DefaultParagraphFont"/>
    <w:link w:val="HTMLPreformatted"/>
    <w:uiPriority w:val="99"/>
    <w:rsid w:val="00BC2AB7"/>
    <w:rPr>
      <w:rFonts w:ascii="Courier New" w:eastAsia="Malgun Gothic" w:hAnsi="Courier New"/>
      <w:lang w:val="en-GB" w:eastAsia="zh-CN"/>
    </w:rPr>
  </w:style>
  <w:style w:type="paragraph" w:customStyle="1" w:styleId="a2">
    <w:name w:val="a2"/>
    <w:basedOn w:val="Heading2"/>
    <w:next w:val="Normal"/>
    <w:uiPriority w:val="99"/>
    <w:rsid w:val="00BC2AB7"/>
    <w:pPr>
      <w:keepLines w:val="0"/>
      <w:numPr>
        <w:numId w:val="40"/>
      </w:numPr>
      <w:tabs>
        <w:tab w:val="clear" w:pos="360"/>
        <w:tab w:val="clear" w:pos="794"/>
        <w:tab w:val="clear" w:pos="1191"/>
        <w:tab w:val="clear" w:pos="1588"/>
        <w:tab w:val="clear" w:pos="1985"/>
        <w:tab w:val="left" w:pos="500"/>
        <w:tab w:val="left" w:pos="720"/>
        <w:tab w:val="num" w:pos="763"/>
        <w:tab w:val="num" w:pos="1440"/>
      </w:tabs>
      <w:suppressAutoHyphens/>
      <w:overflowPunct/>
      <w:autoSpaceDE/>
      <w:autoSpaceDN/>
      <w:adjustRightInd/>
      <w:spacing w:before="270" w:after="240" w:line="270" w:lineRule="exact"/>
      <w:ind w:left="1440" w:hanging="360"/>
      <w:jc w:val="left"/>
      <w:textAlignment w:val="auto"/>
    </w:pPr>
    <w:rPr>
      <w:rFonts w:ascii="Arial" w:eastAsia="MS Mincho" w:hAnsi="Arial"/>
      <w:sz w:val="24"/>
      <w:lang w:val="de-DE" w:eastAsia="ja-JP"/>
    </w:rPr>
  </w:style>
  <w:style w:type="paragraph" w:customStyle="1" w:styleId="a3">
    <w:name w:val="a3"/>
    <w:basedOn w:val="Heading3"/>
    <w:next w:val="Normal"/>
    <w:uiPriority w:val="99"/>
    <w:rsid w:val="00BC2AB7"/>
    <w:pPr>
      <w:keepLines w:val="0"/>
      <w:numPr>
        <w:numId w:val="40"/>
      </w:numPr>
      <w:tabs>
        <w:tab w:val="clear" w:pos="794"/>
        <w:tab w:val="clear" w:pos="1191"/>
        <w:tab w:val="clear" w:pos="1588"/>
        <w:tab w:val="clear" w:pos="1985"/>
        <w:tab w:val="num" w:pos="0"/>
        <w:tab w:val="left" w:pos="640"/>
        <w:tab w:val="left" w:pos="880"/>
        <w:tab w:val="num" w:pos="2160"/>
      </w:tabs>
      <w:suppressAutoHyphens/>
      <w:overflowPunct/>
      <w:autoSpaceDE/>
      <w:autoSpaceDN/>
      <w:adjustRightInd/>
      <w:spacing w:before="60" w:after="240" w:line="250" w:lineRule="exact"/>
      <w:jc w:val="left"/>
      <w:textAlignment w:val="auto"/>
    </w:pPr>
    <w:rPr>
      <w:rFonts w:ascii="Arial" w:eastAsia="MS Mincho" w:hAnsi="Arial"/>
      <w:sz w:val="22"/>
      <w:lang w:val="de-DE" w:eastAsia="ja-JP"/>
    </w:rPr>
  </w:style>
  <w:style w:type="paragraph" w:customStyle="1" w:styleId="a4">
    <w:name w:val="a4"/>
    <w:basedOn w:val="Heading4"/>
    <w:next w:val="Normal"/>
    <w:uiPriority w:val="99"/>
    <w:rsid w:val="00BC2AB7"/>
    <w:pPr>
      <w:keepLines w:val="0"/>
      <w:numPr>
        <w:numId w:val="40"/>
      </w:numPr>
      <w:tabs>
        <w:tab w:val="clear" w:pos="794"/>
        <w:tab w:val="clear" w:pos="1191"/>
        <w:tab w:val="clear" w:pos="1588"/>
        <w:tab w:val="clear" w:pos="1985"/>
        <w:tab w:val="num" w:pos="0"/>
        <w:tab w:val="left" w:pos="880"/>
        <w:tab w:val="num" w:pos="1800"/>
        <w:tab w:val="num" w:pos="2880"/>
      </w:tabs>
      <w:suppressAutoHyphens/>
      <w:overflowPunct/>
      <w:autoSpaceDE/>
      <w:autoSpaceDN/>
      <w:adjustRightInd/>
      <w:spacing w:before="60" w:after="240" w:line="230" w:lineRule="exact"/>
      <w:ind w:left="2880" w:hanging="720"/>
      <w:jc w:val="left"/>
      <w:textAlignment w:val="auto"/>
    </w:pPr>
    <w:rPr>
      <w:rFonts w:ascii="Arial" w:eastAsia="MS Mincho" w:hAnsi="Arial"/>
      <w:lang w:val="de-DE" w:eastAsia="ja-JP"/>
    </w:rPr>
  </w:style>
  <w:style w:type="paragraph" w:customStyle="1" w:styleId="a5">
    <w:name w:val="a5"/>
    <w:basedOn w:val="Heading5"/>
    <w:next w:val="Normal"/>
    <w:uiPriority w:val="99"/>
    <w:rsid w:val="00BC2AB7"/>
    <w:pPr>
      <w:keepLines w:val="0"/>
      <w:numPr>
        <w:numId w:val="40"/>
      </w:numPr>
      <w:tabs>
        <w:tab w:val="clear" w:pos="907"/>
        <w:tab w:val="clear" w:pos="1191"/>
        <w:tab w:val="clear" w:pos="1588"/>
        <w:tab w:val="clear" w:pos="1985"/>
        <w:tab w:val="num" w:pos="0"/>
        <w:tab w:val="left" w:pos="794"/>
        <w:tab w:val="left" w:pos="1140"/>
        <w:tab w:val="left" w:pos="1360"/>
        <w:tab w:val="num" w:pos="1492"/>
        <w:tab w:val="num" w:pos="3600"/>
      </w:tabs>
      <w:suppressAutoHyphens/>
      <w:overflowPunct/>
      <w:autoSpaceDE/>
      <w:autoSpaceDN/>
      <w:adjustRightInd/>
      <w:spacing w:before="60" w:after="240" w:line="230" w:lineRule="exact"/>
      <w:ind w:left="3600" w:hanging="720"/>
      <w:jc w:val="left"/>
      <w:textAlignment w:val="auto"/>
    </w:pPr>
    <w:rPr>
      <w:rFonts w:ascii="Arial" w:eastAsia="MS Mincho" w:hAnsi="Arial"/>
      <w:lang w:val="de-DE" w:eastAsia="ja-JP"/>
    </w:rPr>
  </w:style>
  <w:style w:type="paragraph" w:customStyle="1" w:styleId="a6">
    <w:name w:val="a6"/>
    <w:basedOn w:val="Heading6"/>
    <w:next w:val="Normal"/>
    <w:uiPriority w:val="99"/>
    <w:rsid w:val="00BC2AB7"/>
    <w:pPr>
      <w:keepLines w:val="0"/>
      <w:numPr>
        <w:numId w:val="40"/>
      </w:numPr>
      <w:tabs>
        <w:tab w:val="clear" w:pos="794"/>
        <w:tab w:val="clear" w:pos="1191"/>
        <w:tab w:val="clear" w:pos="1588"/>
        <w:tab w:val="clear" w:pos="1985"/>
        <w:tab w:val="left" w:pos="1140"/>
        <w:tab w:val="left" w:pos="1360"/>
        <w:tab w:val="num" w:pos="1800"/>
        <w:tab w:val="num" w:pos="4320"/>
        <w:tab w:val="num" w:pos="7830"/>
      </w:tabs>
      <w:suppressAutoHyphens/>
      <w:overflowPunct/>
      <w:autoSpaceDE/>
      <w:autoSpaceDN/>
      <w:adjustRightInd/>
      <w:spacing w:before="60" w:after="240" w:line="230" w:lineRule="exact"/>
      <w:ind w:left="1224" w:hanging="1224"/>
      <w:jc w:val="left"/>
      <w:textAlignment w:val="auto"/>
    </w:pPr>
    <w:rPr>
      <w:rFonts w:ascii="Arial" w:eastAsia="MS Mincho" w:hAnsi="Arial"/>
      <w:lang w:val="de-DE" w:eastAsia="ja-JP"/>
    </w:rPr>
  </w:style>
  <w:style w:type="paragraph" w:customStyle="1" w:styleId="ANNEX">
    <w:name w:val="ANNEX"/>
    <w:basedOn w:val="Normal"/>
    <w:next w:val="Normal"/>
    <w:uiPriority w:val="99"/>
    <w:rsid w:val="00BC2AB7"/>
    <w:pPr>
      <w:keepNext/>
      <w:pageBreakBefore/>
      <w:numPr>
        <w:numId w:val="40"/>
      </w:numPr>
      <w:tabs>
        <w:tab w:val="clear" w:pos="794"/>
        <w:tab w:val="clear" w:pos="1191"/>
        <w:tab w:val="clear" w:pos="1588"/>
        <w:tab w:val="clear" w:pos="1985"/>
      </w:tabs>
      <w:overflowPunct/>
      <w:autoSpaceDE/>
      <w:autoSpaceDN/>
      <w:adjustRightInd/>
      <w:spacing w:before="0" w:after="760" w:line="310" w:lineRule="exact"/>
      <w:jc w:val="center"/>
      <w:textAlignment w:val="auto"/>
      <w:outlineLvl w:val="0"/>
    </w:pPr>
    <w:rPr>
      <w:rFonts w:ascii="Arial" w:eastAsia="MS Mincho" w:hAnsi="Arial"/>
      <w:b/>
      <w:sz w:val="28"/>
      <w:lang w:val="de-DE" w:eastAsia="ja-JP"/>
    </w:rPr>
  </w:style>
  <w:style w:type="paragraph" w:styleId="ListContinue">
    <w:name w:val="List Continue"/>
    <w:aliases w:val="list 1,list-1"/>
    <w:basedOn w:val="Normal"/>
    <w:uiPriority w:val="99"/>
    <w:rsid w:val="00BC2AB7"/>
    <w:pPr>
      <w:numPr>
        <w:numId w:val="41"/>
      </w:numPr>
      <w:tabs>
        <w:tab w:val="clear" w:pos="794"/>
        <w:tab w:val="clear" w:pos="1191"/>
        <w:tab w:val="clear" w:pos="1588"/>
        <w:tab w:val="clear" w:pos="1985"/>
        <w:tab w:val="left" w:pos="400"/>
      </w:tabs>
      <w:overflowPunct/>
      <w:autoSpaceDE/>
      <w:autoSpaceDN/>
      <w:adjustRightInd/>
      <w:spacing w:before="0" w:after="240" w:line="230" w:lineRule="atLeast"/>
      <w:textAlignment w:val="auto"/>
    </w:pPr>
    <w:rPr>
      <w:rFonts w:eastAsia="MS Mincho"/>
      <w:lang w:eastAsia="ja-JP"/>
    </w:rPr>
  </w:style>
  <w:style w:type="paragraph" w:styleId="ListContinue2">
    <w:name w:val="List Continue 2"/>
    <w:aliases w:val="list-2"/>
    <w:basedOn w:val="ListContinue"/>
    <w:uiPriority w:val="99"/>
    <w:rsid w:val="00BC2AB7"/>
    <w:pPr>
      <w:numPr>
        <w:ilvl w:val="1"/>
      </w:numPr>
      <w:tabs>
        <w:tab w:val="clear" w:pos="400"/>
        <w:tab w:val="num" w:pos="-31680"/>
        <w:tab w:val="left" w:pos="800"/>
        <w:tab w:val="num" w:pos="1268"/>
        <w:tab w:val="num" w:pos="1440"/>
      </w:tabs>
      <w:ind w:hanging="360"/>
    </w:pPr>
  </w:style>
  <w:style w:type="paragraph" w:styleId="ListContinue3">
    <w:name w:val="List Continue 3"/>
    <w:aliases w:val="list-3"/>
    <w:basedOn w:val="ListContinue"/>
    <w:uiPriority w:val="99"/>
    <w:rsid w:val="00BC2AB7"/>
    <w:pPr>
      <w:numPr>
        <w:ilvl w:val="2"/>
      </w:numPr>
      <w:tabs>
        <w:tab w:val="clear" w:pos="400"/>
        <w:tab w:val="num" w:pos="-31680"/>
        <w:tab w:val="left" w:pos="1200"/>
        <w:tab w:val="num" w:pos="1988"/>
        <w:tab w:val="num" w:pos="2160"/>
      </w:tabs>
      <w:ind w:hanging="180"/>
    </w:pPr>
  </w:style>
  <w:style w:type="paragraph" w:styleId="ListContinue4">
    <w:name w:val="List Continue 4"/>
    <w:aliases w:val="list-4"/>
    <w:basedOn w:val="ListContinue"/>
    <w:uiPriority w:val="99"/>
    <w:rsid w:val="00BC2AB7"/>
    <w:pPr>
      <w:numPr>
        <w:ilvl w:val="3"/>
      </w:numPr>
      <w:tabs>
        <w:tab w:val="clear" w:pos="400"/>
        <w:tab w:val="num" w:pos="-31680"/>
        <w:tab w:val="left" w:pos="1600"/>
        <w:tab w:val="num" w:pos="2708"/>
        <w:tab w:val="num" w:pos="2880"/>
      </w:tabs>
      <w:ind w:hanging="360"/>
    </w:pPr>
  </w:style>
  <w:style w:type="paragraph" w:styleId="ListNumber">
    <w:name w:val="List Number"/>
    <w:aliases w:val="OL"/>
    <w:basedOn w:val="Normal"/>
    <w:uiPriority w:val="99"/>
    <w:rsid w:val="00BC2AB7"/>
    <w:pPr>
      <w:numPr>
        <w:numId w:val="42"/>
      </w:numPr>
      <w:tabs>
        <w:tab w:val="clear" w:pos="360"/>
        <w:tab w:val="clear" w:pos="794"/>
        <w:tab w:val="clear" w:pos="1191"/>
        <w:tab w:val="clear" w:pos="1588"/>
        <w:tab w:val="clear" w:pos="1985"/>
        <w:tab w:val="left" w:pos="400"/>
      </w:tabs>
      <w:overflowPunct/>
      <w:autoSpaceDE/>
      <w:autoSpaceDN/>
      <w:adjustRightInd/>
      <w:spacing w:before="0" w:after="240" w:line="230" w:lineRule="atLeast"/>
      <w:textAlignment w:val="auto"/>
    </w:pPr>
    <w:rPr>
      <w:rFonts w:eastAsia="MS Mincho"/>
      <w:lang w:eastAsia="ja-JP"/>
    </w:rPr>
  </w:style>
  <w:style w:type="paragraph" w:styleId="ListNumber2">
    <w:name w:val="List Number 2"/>
    <w:basedOn w:val="Normal"/>
    <w:uiPriority w:val="99"/>
    <w:rsid w:val="00BC2AB7"/>
    <w:pPr>
      <w:numPr>
        <w:ilvl w:val="1"/>
        <w:numId w:val="42"/>
      </w:numPr>
      <w:tabs>
        <w:tab w:val="clear" w:pos="794"/>
        <w:tab w:val="clear" w:pos="1080"/>
        <w:tab w:val="clear" w:pos="1191"/>
        <w:tab w:val="clear" w:pos="1588"/>
        <w:tab w:val="clear" w:pos="1985"/>
        <w:tab w:val="left" w:pos="800"/>
      </w:tabs>
      <w:overflowPunct/>
      <w:autoSpaceDE/>
      <w:autoSpaceDN/>
      <w:adjustRightInd/>
      <w:spacing w:before="0" w:after="240" w:line="230" w:lineRule="atLeast"/>
      <w:textAlignment w:val="auto"/>
    </w:pPr>
    <w:rPr>
      <w:rFonts w:eastAsia="MS Mincho"/>
      <w:lang w:eastAsia="ja-JP"/>
    </w:rPr>
  </w:style>
  <w:style w:type="paragraph" w:styleId="ListNumber3">
    <w:name w:val="List Number 3"/>
    <w:basedOn w:val="Normal"/>
    <w:uiPriority w:val="99"/>
    <w:rsid w:val="00BC2AB7"/>
    <w:pPr>
      <w:numPr>
        <w:ilvl w:val="2"/>
        <w:numId w:val="42"/>
      </w:numPr>
      <w:tabs>
        <w:tab w:val="clear" w:pos="794"/>
        <w:tab w:val="clear" w:pos="1191"/>
        <w:tab w:val="clear" w:pos="1588"/>
        <w:tab w:val="clear" w:pos="1800"/>
        <w:tab w:val="clear" w:pos="1985"/>
        <w:tab w:val="left" w:pos="1200"/>
      </w:tabs>
      <w:overflowPunct/>
      <w:autoSpaceDE/>
      <w:autoSpaceDN/>
      <w:adjustRightInd/>
      <w:spacing w:before="0" w:after="240" w:line="230" w:lineRule="atLeast"/>
      <w:textAlignment w:val="auto"/>
    </w:pPr>
    <w:rPr>
      <w:rFonts w:eastAsia="MS Mincho"/>
      <w:lang w:eastAsia="ja-JP"/>
    </w:rPr>
  </w:style>
  <w:style w:type="paragraph" w:styleId="ListNumber4">
    <w:name w:val="List Number 4"/>
    <w:basedOn w:val="Normal"/>
    <w:uiPriority w:val="99"/>
    <w:rsid w:val="00BC2AB7"/>
    <w:pPr>
      <w:numPr>
        <w:ilvl w:val="3"/>
        <w:numId w:val="42"/>
      </w:numPr>
      <w:tabs>
        <w:tab w:val="clear" w:pos="794"/>
        <w:tab w:val="clear" w:pos="1191"/>
        <w:tab w:val="clear" w:pos="1588"/>
        <w:tab w:val="clear" w:pos="1985"/>
        <w:tab w:val="clear" w:pos="2520"/>
        <w:tab w:val="left" w:pos="1600"/>
      </w:tabs>
      <w:overflowPunct/>
      <w:autoSpaceDE/>
      <w:autoSpaceDN/>
      <w:adjustRightInd/>
      <w:spacing w:before="0" w:after="240" w:line="230" w:lineRule="atLeast"/>
      <w:textAlignment w:val="auto"/>
    </w:pPr>
    <w:rPr>
      <w:rFonts w:eastAsia="MS Mincho"/>
      <w:lang w:eastAsia="ja-JP"/>
    </w:rPr>
  </w:style>
  <w:style w:type="paragraph" w:customStyle="1" w:styleId="ASN1continue0">
    <w:name w:val="ASN.1_continue"/>
    <w:basedOn w:val="ASN1"/>
    <w:uiPriority w:val="99"/>
    <w:rsid w:val="00BC2AB7"/>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eastAsia="Malgun Gothic" w:hAnsi="Courier New" w:cs="Courier New"/>
      <w:bCs/>
      <w:noProof/>
      <w:szCs w:val="18"/>
    </w:rPr>
  </w:style>
  <w:style w:type="paragraph" w:styleId="Date">
    <w:name w:val="Date"/>
    <w:basedOn w:val="Normal"/>
    <w:next w:val="Normal"/>
    <w:link w:val="DateChar"/>
    <w:uiPriority w:val="99"/>
    <w:rsid w:val="00BC2AB7"/>
    <w:rPr>
      <w:rFonts w:eastAsia="Malgun Gothic"/>
      <w:lang w:eastAsia="zh-CN"/>
    </w:rPr>
  </w:style>
  <w:style w:type="character" w:customStyle="1" w:styleId="DateChar">
    <w:name w:val="Date Char"/>
    <w:basedOn w:val="DefaultParagraphFont"/>
    <w:link w:val="Date"/>
    <w:uiPriority w:val="99"/>
    <w:rsid w:val="00BC2AB7"/>
    <w:rPr>
      <w:rFonts w:ascii="Times New Roman" w:eastAsia="Malgun Gothic" w:hAnsi="Times New Roman"/>
      <w:lang w:val="en-GB" w:eastAsia="zh-CN"/>
    </w:rPr>
  </w:style>
  <w:style w:type="paragraph" w:customStyle="1" w:styleId="StyleHeading1Justified">
    <w:name w:val="Style Heading 1 + Justified"/>
    <w:basedOn w:val="Heading1"/>
    <w:rsid w:val="00BC2AB7"/>
    <w:pPr>
      <w:keepLines w:val="0"/>
      <w:numPr>
        <w:numId w:val="0"/>
      </w:numPr>
      <w:tabs>
        <w:tab w:val="clear" w:pos="794"/>
        <w:tab w:val="clear" w:pos="1191"/>
        <w:tab w:val="clear" w:pos="1588"/>
        <w:tab w:val="clear" w:pos="1985"/>
        <w:tab w:val="left" w:pos="360"/>
        <w:tab w:val="num" w:pos="390"/>
        <w:tab w:val="left" w:pos="720"/>
        <w:tab w:val="num" w:pos="757"/>
        <w:tab w:val="left" w:pos="1080"/>
        <w:tab w:val="left" w:pos="1440"/>
      </w:tabs>
      <w:spacing w:before="240" w:after="60"/>
      <w:ind w:left="432" w:hanging="432"/>
      <w:jc w:val="both"/>
    </w:pPr>
    <w:rPr>
      <w:rFonts w:ascii="Times New Roman Bold" w:eastAsia="Malgun Gothic" w:hAnsi="Times New Roman Bold"/>
      <w:bCs/>
      <w:kern w:val="32"/>
      <w:sz w:val="32"/>
      <w:lang w:val="en-US"/>
    </w:rPr>
  </w:style>
  <w:style w:type="paragraph" w:customStyle="1" w:styleId="MediumList2-Accent21">
    <w:name w:val="Medium List 2 - Accent 21"/>
    <w:hidden/>
    <w:uiPriority w:val="99"/>
    <w:rsid w:val="00BC2AB7"/>
    <w:rPr>
      <w:rFonts w:ascii="Times New Roman" w:eastAsia="Malgun Gothic" w:hAnsi="Times New Roman"/>
      <w:lang w:val="en-GB"/>
    </w:rPr>
  </w:style>
  <w:style w:type="character" w:styleId="Emphasis">
    <w:name w:val="Emphasis"/>
    <w:basedOn w:val="DefaultParagraphFont"/>
    <w:qFormat/>
    <w:rsid w:val="00BC2AB7"/>
    <w:rPr>
      <w:i/>
    </w:rPr>
  </w:style>
  <w:style w:type="paragraph" w:customStyle="1" w:styleId="Style4ptBefore0pt">
    <w:name w:val="Style 4 pt Before:  0 pt"/>
    <w:basedOn w:val="Normal"/>
    <w:uiPriority w:val="99"/>
    <w:rsid w:val="00BC2AB7"/>
    <w:pPr>
      <w:spacing w:before="0"/>
    </w:pPr>
    <w:rPr>
      <w:rFonts w:eastAsia="Malgun Gothic"/>
      <w:sz w:val="24"/>
    </w:rPr>
  </w:style>
  <w:style w:type="paragraph" w:customStyle="1" w:styleId="ColorfulShading-Accent11">
    <w:name w:val="Colorful Shading - Accent 11"/>
    <w:hidden/>
    <w:uiPriority w:val="99"/>
    <w:semiHidden/>
    <w:rsid w:val="00BC2AB7"/>
    <w:rPr>
      <w:rFonts w:ascii="Times New Roman" w:eastAsia="Malgun Gothic" w:hAnsi="Times New Roman"/>
      <w:lang w:val="en-GB"/>
    </w:rPr>
  </w:style>
  <w:style w:type="paragraph" w:customStyle="1" w:styleId="MediumList2-Accent22">
    <w:name w:val="Medium List 2 - Accent 22"/>
    <w:hidden/>
    <w:uiPriority w:val="99"/>
    <w:semiHidden/>
    <w:rsid w:val="00BC2AB7"/>
    <w:rPr>
      <w:rFonts w:ascii="Times New Roman" w:eastAsia="Malgun Gothic" w:hAnsi="Times New Roman"/>
      <w:lang w:val="en-GB"/>
    </w:rPr>
  </w:style>
  <w:style w:type="paragraph" w:customStyle="1" w:styleId="annex-heading3">
    <w:name w:val="annex-heading3"/>
    <w:basedOn w:val="Annex3"/>
    <w:link w:val="annex-heading3Char"/>
    <w:qFormat/>
    <w:rsid w:val="00BC2AB7"/>
    <w:pPr>
      <w:tabs>
        <w:tab w:val="clear" w:pos="1440"/>
        <w:tab w:val="clear" w:pos="2160"/>
      </w:tabs>
      <w:textAlignment w:val="auto"/>
    </w:pPr>
  </w:style>
  <w:style w:type="character" w:customStyle="1" w:styleId="annex-heading3Char">
    <w:name w:val="annex-heading3 Char"/>
    <w:link w:val="annex-heading3"/>
    <w:locked/>
    <w:rsid w:val="00BC2AB7"/>
    <w:rPr>
      <w:rFonts w:ascii="Times New Roman" w:eastAsia="Malgun Gothic" w:hAnsi="Times New Roman"/>
      <w:b/>
      <w:bCs/>
      <w:lang w:val="en-GB"/>
    </w:rPr>
  </w:style>
  <w:style w:type="paragraph" w:customStyle="1" w:styleId="ColorfulShading-Accent13">
    <w:name w:val="Colorful Shading - Accent 13"/>
    <w:hidden/>
    <w:uiPriority w:val="99"/>
    <w:semiHidden/>
    <w:rsid w:val="00BC2AB7"/>
    <w:rPr>
      <w:rFonts w:ascii="Times New Roman" w:eastAsia="Malgun Gothic" w:hAnsi="Times New Roman"/>
      <w:lang w:val="en-GB"/>
    </w:rPr>
  </w:style>
  <w:style w:type="paragraph" w:customStyle="1" w:styleId="3N">
    <w:name w:val="3N"/>
    <w:basedOn w:val="Normal"/>
    <w:link w:val="3NChar"/>
    <w:qFormat/>
    <w:rsid w:val="00BC2AB7"/>
    <w:pPr>
      <w:widowControl w:val="0"/>
      <w:tabs>
        <w:tab w:val="clear" w:pos="794"/>
        <w:tab w:val="clear" w:pos="1191"/>
        <w:tab w:val="clear" w:pos="1588"/>
        <w:tab w:val="clear" w:pos="1985"/>
      </w:tabs>
    </w:pPr>
    <w:rPr>
      <w:rFonts w:eastAsia="Malgun Gothic"/>
    </w:rPr>
  </w:style>
  <w:style w:type="character" w:customStyle="1" w:styleId="3NChar">
    <w:name w:val="3N Char"/>
    <w:link w:val="3N"/>
    <w:locked/>
    <w:rsid w:val="00BC2AB7"/>
    <w:rPr>
      <w:rFonts w:ascii="Times New Roman" w:eastAsia="Malgun Gothic" w:hAnsi="Times New Roman"/>
      <w:lang w:val="en-GB"/>
    </w:rPr>
  </w:style>
  <w:style w:type="paragraph" w:customStyle="1" w:styleId="st">
    <w:name w:val="st"/>
    <w:basedOn w:val="Normal"/>
    <w:rsid w:val="00BC2AB7"/>
    <w:pPr>
      <w:tabs>
        <w:tab w:val="clear" w:pos="794"/>
        <w:tab w:val="clear" w:pos="1191"/>
        <w:tab w:val="clear" w:pos="1588"/>
        <w:tab w:val="clear" w:pos="1985"/>
      </w:tabs>
      <w:overflowPunct/>
      <w:autoSpaceDE/>
      <w:autoSpaceDN/>
      <w:adjustRightInd/>
      <w:spacing w:before="0" w:line="400" w:lineRule="exact"/>
      <w:jc w:val="left"/>
      <w:textAlignment w:val="auto"/>
    </w:pPr>
    <w:rPr>
      <w:rFonts w:eastAsia="Malgun Gothic"/>
      <w:sz w:val="34"/>
      <w:lang w:val="en-US"/>
    </w:rPr>
  </w:style>
  <w:style w:type="paragraph" w:customStyle="1" w:styleId="pbcopy">
    <w:name w:val="pbcopy"/>
    <w:basedOn w:val="Footer"/>
    <w:rsid w:val="00BC2AB7"/>
    <w:pPr>
      <w:tabs>
        <w:tab w:val="clear" w:pos="907"/>
        <w:tab w:val="clear" w:pos="4849"/>
        <w:tab w:val="clear" w:pos="8789"/>
        <w:tab w:val="clear" w:pos="9725"/>
      </w:tabs>
      <w:overflowPunct/>
      <w:autoSpaceDE/>
      <w:autoSpaceDN/>
      <w:adjustRightInd/>
      <w:spacing w:before="0" w:after="60" w:line="190" w:lineRule="exact"/>
      <w:jc w:val="both"/>
      <w:textAlignment w:val="auto"/>
    </w:pPr>
    <w:rPr>
      <w:rFonts w:ascii="Arial" w:eastAsia="Malgun Gothic" w:hAnsi="Arial"/>
      <w:b w:val="0"/>
      <w:sz w:val="16"/>
    </w:rPr>
  </w:style>
  <w:style w:type="table" w:customStyle="1" w:styleId="TableGrid1">
    <w:name w:val="Table Grid1"/>
    <w:basedOn w:val="TableNormal"/>
    <w:next w:val="TableGrid"/>
    <w:uiPriority w:val="99"/>
    <w:rsid w:val="00BC2AB7"/>
    <w:pPr>
      <w:tabs>
        <w:tab w:val="left" w:pos="794"/>
        <w:tab w:val="left" w:pos="1191"/>
        <w:tab w:val="left" w:pos="1588"/>
        <w:tab w:val="left" w:pos="1985"/>
      </w:tabs>
      <w:overflowPunct w:val="0"/>
      <w:autoSpaceDE w:val="0"/>
      <w:autoSpaceDN w:val="0"/>
      <w:adjustRightInd w:val="0"/>
      <w:spacing w:before="136"/>
      <w:jc w:val="both"/>
      <w:textAlignment w:val="baseline"/>
    </w:pPr>
    <w:rPr>
      <w:rFonts w:ascii="Times New Roman" w:eastAsia="Malgun Gothic" w:hAnsi="Times New Roman"/>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hidden/>
    </w:trPr>
  </w:style>
  <w:style w:type="paragraph" w:customStyle="1" w:styleId="Bibliography2">
    <w:name w:val="Bibliography2"/>
    <w:basedOn w:val="Normal"/>
    <w:uiPriority w:val="99"/>
    <w:rsid w:val="00BC2AB7"/>
    <w:p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lang w:val="en-US"/>
    </w:rPr>
  </w:style>
  <w:style w:type="paragraph" w:customStyle="1" w:styleId="3H5">
    <w:name w:val="3H5"/>
    <w:basedOn w:val="Normal"/>
    <w:link w:val="3DVCLevel5Char"/>
    <w:uiPriority w:val="99"/>
    <w:qFormat/>
    <w:rsid w:val="00BC2AB7"/>
    <w:pPr>
      <w:keepNext/>
      <w:keepLines/>
      <w:numPr>
        <w:ilvl w:val="5"/>
        <w:numId w:val="85"/>
      </w:numPr>
      <w:tabs>
        <w:tab w:val="clear" w:pos="1191"/>
        <w:tab w:val="clear" w:pos="1588"/>
        <w:tab w:val="clear" w:pos="1985"/>
      </w:tabs>
      <w:overflowPunct/>
      <w:autoSpaceDE/>
      <w:autoSpaceDN/>
      <w:adjustRightInd/>
      <w:spacing w:before="181"/>
      <w:textAlignment w:val="auto"/>
      <w:outlineLvl w:val="5"/>
    </w:pPr>
    <w:rPr>
      <w:rFonts w:eastAsia="Malgun Gothic"/>
      <w:b/>
    </w:rPr>
  </w:style>
  <w:style w:type="paragraph" w:customStyle="1" w:styleId="3HAnnex">
    <w:name w:val="3HAnnex"/>
    <w:basedOn w:val="Normal"/>
    <w:uiPriority w:val="99"/>
    <w:qFormat/>
    <w:rsid w:val="00BC2AB7"/>
    <w:pPr>
      <w:spacing w:before="480"/>
      <w:jc w:val="center"/>
    </w:pPr>
    <w:rPr>
      <w:rFonts w:eastAsia="Malgun Gothic"/>
      <w:b/>
      <w:sz w:val="24"/>
    </w:rPr>
  </w:style>
  <w:style w:type="paragraph" w:customStyle="1" w:styleId="3H6">
    <w:name w:val="3H6"/>
    <w:basedOn w:val="Normal"/>
    <w:uiPriority w:val="99"/>
    <w:rsid w:val="00BC2AB7"/>
    <w:pPr>
      <w:tabs>
        <w:tab w:val="num" w:pos="794"/>
      </w:tabs>
    </w:pPr>
    <w:rPr>
      <w:rFonts w:eastAsia="Malgun Gothic"/>
    </w:rPr>
  </w:style>
  <w:style w:type="paragraph" w:customStyle="1" w:styleId="3H7">
    <w:name w:val="3H7"/>
    <w:basedOn w:val="Normal"/>
    <w:uiPriority w:val="99"/>
    <w:rsid w:val="00BC2AB7"/>
    <w:pPr>
      <w:tabs>
        <w:tab w:val="num" w:pos="794"/>
      </w:tabs>
    </w:pPr>
    <w:rPr>
      <w:rFonts w:eastAsia="Malgun Gothic"/>
    </w:rPr>
  </w:style>
  <w:style w:type="paragraph" w:customStyle="1" w:styleId="3H9">
    <w:name w:val="3H9"/>
    <w:basedOn w:val="Normal"/>
    <w:uiPriority w:val="99"/>
    <w:rsid w:val="00BC2AB7"/>
    <w:pPr>
      <w:tabs>
        <w:tab w:val="clear" w:pos="794"/>
      </w:tabs>
    </w:pPr>
    <w:rPr>
      <w:rFonts w:eastAsia="Malgun Gothic"/>
    </w:rPr>
  </w:style>
  <w:style w:type="character" w:customStyle="1" w:styleId="hps">
    <w:name w:val="hps"/>
    <w:rsid w:val="00BC2AB7"/>
  </w:style>
  <w:style w:type="table" w:customStyle="1" w:styleId="TableGrid2">
    <w:name w:val="Table Grid2"/>
    <w:basedOn w:val="TableNormal"/>
    <w:next w:val="TableGrid"/>
    <w:uiPriority w:val="99"/>
    <w:rsid w:val="00BC2AB7"/>
    <w:pPr>
      <w:tabs>
        <w:tab w:val="left" w:pos="794"/>
        <w:tab w:val="left" w:pos="1191"/>
        <w:tab w:val="left" w:pos="1588"/>
        <w:tab w:val="left" w:pos="1985"/>
      </w:tabs>
      <w:overflowPunct w:val="0"/>
      <w:autoSpaceDE w:val="0"/>
      <w:autoSpaceDN w:val="0"/>
      <w:adjustRightInd w:val="0"/>
      <w:spacing w:before="136"/>
      <w:jc w:val="both"/>
      <w:textAlignment w:val="baseline"/>
    </w:pPr>
    <w:rPr>
      <w:rFonts w:ascii="Times New Roman" w:eastAsia="Malgun Gothic" w:hAnsi="Times New Roman"/>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hidden/>
    </w:trPr>
  </w:style>
  <w:style w:type="paragraph" w:customStyle="1" w:styleId="3H0">
    <w:name w:val="3H0"/>
    <w:next w:val="3N"/>
    <w:link w:val="3H0Char"/>
    <w:uiPriority w:val="99"/>
    <w:qFormat/>
    <w:rsid w:val="00BC2AB7"/>
    <w:pPr>
      <w:keepNext/>
      <w:keepLines/>
      <w:numPr>
        <w:numId w:val="85"/>
      </w:numPr>
      <w:spacing w:before="313"/>
      <w:jc w:val="both"/>
      <w:outlineLvl w:val="1"/>
    </w:pPr>
    <w:rPr>
      <w:rFonts w:ascii="Times New Roman" w:eastAsia="Malgun Gothic" w:hAnsi="Times New Roman"/>
      <w:b/>
      <w:sz w:val="22"/>
      <w:lang w:val="en-GB"/>
    </w:rPr>
  </w:style>
  <w:style w:type="paragraph" w:customStyle="1" w:styleId="3H1">
    <w:name w:val="3H1"/>
    <w:basedOn w:val="3H0"/>
    <w:next w:val="3N"/>
    <w:link w:val="3H1Char"/>
    <w:uiPriority w:val="99"/>
    <w:qFormat/>
    <w:rsid w:val="00BC2AB7"/>
    <w:pPr>
      <w:numPr>
        <w:ilvl w:val="1"/>
      </w:numPr>
      <w:tabs>
        <w:tab w:val="clear" w:pos="794"/>
        <w:tab w:val="num" w:pos="360"/>
      </w:tabs>
      <w:spacing w:before="181"/>
      <w:ind w:left="800" w:hanging="400"/>
      <w:outlineLvl w:val="2"/>
    </w:pPr>
    <w:rPr>
      <w:sz w:val="20"/>
    </w:rPr>
  </w:style>
  <w:style w:type="paragraph" w:customStyle="1" w:styleId="3H2">
    <w:name w:val="3H2"/>
    <w:basedOn w:val="3H1"/>
    <w:next w:val="3N"/>
    <w:link w:val="3H2Char"/>
    <w:uiPriority w:val="99"/>
    <w:qFormat/>
    <w:rsid w:val="00BC2AB7"/>
    <w:pPr>
      <w:numPr>
        <w:ilvl w:val="2"/>
      </w:numPr>
      <w:tabs>
        <w:tab w:val="clear" w:pos="794"/>
        <w:tab w:val="num" w:pos="360"/>
      </w:tabs>
      <w:ind w:left="1200" w:hanging="420"/>
      <w:outlineLvl w:val="3"/>
    </w:pPr>
  </w:style>
  <w:style w:type="character" w:customStyle="1" w:styleId="3H1Char">
    <w:name w:val="3H1 Char"/>
    <w:link w:val="3H1"/>
    <w:uiPriority w:val="99"/>
    <w:locked/>
    <w:rsid w:val="00BC2AB7"/>
    <w:rPr>
      <w:rFonts w:ascii="Times New Roman" w:eastAsia="Malgun Gothic" w:hAnsi="Times New Roman"/>
      <w:b/>
      <w:lang w:val="en-GB"/>
    </w:rPr>
  </w:style>
  <w:style w:type="paragraph" w:customStyle="1" w:styleId="3H3">
    <w:name w:val="3H3"/>
    <w:basedOn w:val="3H2"/>
    <w:next w:val="3N"/>
    <w:link w:val="3H3Char"/>
    <w:uiPriority w:val="99"/>
    <w:qFormat/>
    <w:rsid w:val="00BC2AB7"/>
    <w:pPr>
      <w:numPr>
        <w:ilvl w:val="3"/>
      </w:numPr>
      <w:tabs>
        <w:tab w:val="clear" w:pos="794"/>
        <w:tab w:val="num" w:pos="360"/>
      </w:tabs>
      <w:ind w:left="2880" w:hanging="360"/>
      <w:outlineLvl w:val="4"/>
    </w:pPr>
  </w:style>
  <w:style w:type="paragraph" w:customStyle="1" w:styleId="3H4">
    <w:name w:val="3H4"/>
    <w:basedOn w:val="3H3"/>
    <w:next w:val="3N"/>
    <w:link w:val="3H4Char"/>
    <w:uiPriority w:val="99"/>
    <w:qFormat/>
    <w:rsid w:val="00BC2AB7"/>
    <w:pPr>
      <w:numPr>
        <w:ilvl w:val="4"/>
      </w:numPr>
      <w:tabs>
        <w:tab w:val="clear" w:pos="794"/>
        <w:tab w:val="num" w:pos="360"/>
      </w:tabs>
      <w:ind w:left="3600"/>
      <w:outlineLvl w:val="5"/>
    </w:pPr>
  </w:style>
  <w:style w:type="character" w:customStyle="1" w:styleId="3H2Char">
    <w:name w:val="3H2 Char"/>
    <w:link w:val="3H2"/>
    <w:uiPriority w:val="99"/>
    <w:locked/>
    <w:rsid w:val="00BC2AB7"/>
    <w:rPr>
      <w:rFonts w:ascii="Times New Roman" w:eastAsia="Malgun Gothic" w:hAnsi="Times New Roman"/>
      <w:b/>
      <w:lang w:val="en-GB"/>
    </w:rPr>
  </w:style>
  <w:style w:type="character" w:customStyle="1" w:styleId="3H3Char">
    <w:name w:val="3H3 Char"/>
    <w:link w:val="3H3"/>
    <w:uiPriority w:val="99"/>
    <w:locked/>
    <w:rsid w:val="00BC2AB7"/>
    <w:rPr>
      <w:rFonts w:ascii="Times New Roman" w:eastAsia="Malgun Gothic" w:hAnsi="Times New Roman"/>
      <w:b/>
      <w:lang w:val="en-GB"/>
    </w:rPr>
  </w:style>
  <w:style w:type="character" w:customStyle="1" w:styleId="3H4Char">
    <w:name w:val="3H4 Char"/>
    <w:link w:val="3H4"/>
    <w:uiPriority w:val="99"/>
    <w:locked/>
    <w:rsid w:val="00BC2AB7"/>
    <w:rPr>
      <w:rFonts w:ascii="Times New Roman" w:eastAsia="Malgun Gothic" w:hAnsi="Times New Roman"/>
      <w:b/>
      <w:lang w:val="en-GB"/>
    </w:rPr>
  </w:style>
  <w:style w:type="paragraph" w:customStyle="1" w:styleId="Note1CharCharCharCharCharChar">
    <w:name w:val="Note 1 Char Char Char Char Char Char"/>
    <w:basedOn w:val="Normal"/>
    <w:uiPriority w:val="99"/>
    <w:rsid w:val="00BC2AB7"/>
    <w:pPr>
      <w:tabs>
        <w:tab w:val="clear" w:pos="794"/>
        <w:tab w:val="clear" w:pos="1191"/>
        <w:tab w:val="clear" w:pos="1588"/>
        <w:tab w:val="clear" w:pos="1985"/>
      </w:tabs>
      <w:spacing w:before="60" w:line="199" w:lineRule="exact"/>
      <w:ind w:left="284"/>
    </w:pPr>
    <w:rPr>
      <w:rFonts w:eastAsia="Malgun Gothic"/>
      <w:sz w:val="18"/>
      <w:szCs w:val="18"/>
    </w:rPr>
  </w:style>
  <w:style w:type="paragraph" w:customStyle="1" w:styleId="3S0">
    <w:name w:val="3S0"/>
    <w:basedOn w:val="Normal"/>
    <w:link w:val="3S0Char"/>
    <w:uiPriority w:val="99"/>
    <w:qFormat/>
    <w:rsid w:val="00BC2AB7"/>
    <w:pPr>
      <w:ind w:left="794" w:hanging="794"/>
    </w:pPr>
    <w:rPr>
      <w:rFonts w:eastAsia="Malgun Gothic"/>
    </w:rPr>
  </w:style>
  <w:style w:type="character" w:customStyle="1" w:styleId="3H0Char">
    <w:name w:val="3H0 Char"/>
    <w:link w:val="3H0"/>
    <w:uiPriority w:val="99"/>
    <w:locked/>
    <w:rsid w:val="00BC2AB7"/>
    <w:rPr>
      <w:rFonts w:ascii="Times New Roman" w:eastAsia="Malgun Gothic" w:hAnsi="Times New Roman"/>
      <w:b/>
      <w:sz w:val="22"/>
      <w:lang w:val="en-GB"/>
    </w:rPr>
  </w:style>
  <w:style w:type="character" w:customStyle="1" w:styleId="3S0Char">
    <w:name w:val="3S0 Char"/>
    <w:link w:val="3S0"/>
    <w:uiPriority w:val="99"/>
    <w:locked/>
    <w:rsid w:val="00BC2AB7"/>
    <w:rPr>
      <w:rFonts w:ascii="Times New Roman" w:eastAsia="Malgun Gothic" w:hAnsi="Times New Roman"/>
      <w:lang w:val="en-GB"/>
    </w:rPr>
  </w:style>
  <w:style w:type="character" w:customStyle="1" w:styleId="3DVCLevel5Char">
    <w:name w:val="3DVC Level 5 Char"/>
    <w:link w:val="3H5"/>
    <w:uiPriority w:val="99"/>
    <w:locked/>
    <w:rsid w:val="00BC2AB7"/>
    <w:rPr>
      <w:rFonts w:ascii="Times New Roman" w:eastAsia="Malgun Gothic" w:hAnsi="Times New Roman"/>
      <w:b/>
      <w:lang w:val="en-GB"/>
    </w:rPr>
  </w:style>
  <w:style w:type="paragraph" w:customStyle="1" w:styleId="4H0">
    <w:name w:val="4H0"/>
    <w:basedOn w:val="3H0"/>
    <w:link w:val="4H0Char"/>
    <w:qFormat/>
    <w:rsid w:val="00BC2AB7"/>
    <w:pPr>
      <w:numPr>
        <w:numId w:val="86"/>
      </w:numPr>
      <w:tabs>
        <w:tab w:val="left" w:pos="794"/>
      </w:tabs>
    </w:pPr>
  </w:style>
  <w:style w:type="paragraph" w:customStyle="1" w:styleId="4H1">
    <w:name w:val="4H1"/>
    <w:basedOn w:val="3N"/>
    <w:link w:val="4H1Char"/>
    <w:qFormat/>
    <w:rsid w:val="00BC2AB7"/>
    <w:pPr>
      <w:numPr>
        <w:ilvl w:val="1"/>
        <w:numId w:val="86"/>
      </w:numPr>
    </w:pPr>
    <w:rPr>
      <w:b/>
    </w:rPr>
  </w:style>
  <w:style w:type="character" w:customStyle="1" w:styleId="4H0Char">
    <w:name w:val="4H0 Char"/>
    <w:link w:val="4H0"/>
    <w:locked/>
    <w:rsid w:val="00BC2AB7"/>
    <w:rPr>
      <w:rFonts w:ascii="Times New Roman" w:eastAsia="Malgun Gothic" w:hAnsi="Times New Roman"/>
      <w:b/>
      <w:sz w:val="22"/>
      <w:lang w:val="en-GB"/>
    </w:rPr>
  </w:style>
  <w:style w:type="paragraph" w:customStyle="1" w:styleId="4H2">
    <w:name w:val="4H2"/>
    <w:basedOn w:val="Normal"/>
    <w:rsid w:val="00BC2AB7"/>
    <w:pPr>
      <w:numPr>
        <w:ilvl w:val="2"/>
        <w:numId w:val="86"/>
      </w:numPr>
    </w:pPr>
    <w:rPr>
      <w:rFonts w:eastAsia="Malgun Gothic"/>
    </w:rPr>
  </w:style>
  <w:style w:type="character" w:customStyle="1" w:styleId="4H1Char">
    <w:name w:val="4H1 Char"/>
    <w:link w:val="4H1"/>
    <w:locked/>
    <w:rsid w:val="00BC2AB7"/>
    <w:rPr>
      <w:rFonts w:ascii="Times New Roman" w:eastAsia="Malgun Gothic" w:hAnsi="Times New Roman"/>
      <w:b/>
      <w:lang w:val="en-GB"/>
    </w:rPr>
  </w:style>
  <w:style w:type="character" w:styleId="SubtleReference">
    <w:name w:val="Subtle Reference"/>
    <w:basedOn w:val="DefaultParagraphFont"/>
    <w:uiPriority w:val="31"/>
    <w:qFormat/>
    <w:rsid w:val="00BC2AB7"/>
    <w:rPr>
      <w:smallCaps/>
      <w:color w:val="C0504D"/>
      <w:u w:val="single"/>
    </w:rPr>
  </w:style>
  <w:style w:type="paragraph" w:customStyle="1" w:styleId="3N0">
    <w:name w:val="3N0"/>
    <w:basedOn w:val="Normal"/>
    <w:link w:val="3N0Char"/>
    <w:qFormat/>
    <w:rsid w:val="00BC2AB7"/>
    <w:pPr>
      <w:widowControl w:val="0"/>
      <w:tabs>
        <w:tab w:val="clear" w:pos="794"/>
        <w:tab w:val="clear" w:pos="1191"/>
        <w:tab w:val="clear" w:pos="1588"/>
        <w:tab w:val="clear" w:pos="1985"/>
      </w:tabs>
    </w:pPr>
    <w:rPr>
      <w:rFonts w:eastAsia="Malgun Gothic"/>
    </w:rPr>
  </w:style>
  <w:style w:type="character" w:customStyle="1" w:styleId="3N0Char">
    <w:name w:val="3N0 Char"/>
    <w:link w:val="3N0"/>
    <w:locked/>
    <w:rsid w:val="00BC2AB7"/>
    <w:rPr>
      <w:rFonts w:ascii="Times New Roman" w:eastAsia="Malgun Gothic" w:hAnsi="Times New Roman"/>
      <w:lang w:val="en-GB"/>
    </w:rPr>
  </w:style>
  <w:style w:type="paragraph" w:styleId="TOCHeading">
    <w:name w:val="TOC Heading"/>
    <w:basedOn w:val="Heading1"/>
    <w:next w:val="Normal"/>
    <w:uiPriority w:val="39"/>
    <w:unhideWhenUsed/>
    <w:qFormat/>
    <w:rsid w:val="00BC2AB7"/>
    <w:pPr>
      <w:numPr>
        <w:numId w:val="0"/>
      </w:numPr>
      <w:tabs>
        <w:tab w:val="clear" w:pos="794"/>
        <w:tab w:val="clear" w:pos="1191"/>
        <w:tab w:val="clear" w:pos="1588"/>
        <w:tab w:val="clear" w:pos="1985"/>
        <w:tab w:val="num" w:pos="757"/>
      </w:tabs>
      <w:overflowPunct/>
      <w:autoSpaceDE/>
      <w:autoSpaceDN/>
      <w:adjustRightInd/>
      <w:spacing w:before="480" w:line="276" w:lineRule="auto"/>
      <w:ind w:left="757" w:hanging="360"/>
      <w:textAlignment w:val="auto"/>
      <w:outlineLvl w:val="9"/>
    </w:pPr>
    <w:rPr>
      <w:rFonts w:ascii="Cambria" w:hAnsi="Cambria"/>
      <w:bCs/>
      <w:color w:val="365F91"/>
      <w:sz w:val="28"/>
      <w:szCs w:val="28"/>
      <w:lang w:val="en-US" w:eastAsia="ja-JP"/>
    </w:rPr>
  </w:style>
  <w:style w:type="table" w:customStyle="1" w:styleId="TableGrid11">
    <w:name w:val="Table Grid11"/>
    <w:basedOn w:val="TableNormal"/>
    <w:next w:val="TableGrid"/>
    <w:uiPriority w:val="99"/>
    <w:rsid w:val="00BC2AB7"/>
    <w:pPr>
      <w:tabs>
        <w:tab w:val="left" w:pos="794"/>
        <w:tab w:val="left" w:pos="1191"/>
        <w:tab w:val="left" w:pos="1588"/>
        <w:tab w:val="left" w:pos="1985"/>
      </w:tabs>
      <w:overflowPunct w:val="0"/>
      <w:autoSpaceDE w:val="0"/>
      <w:autoSpaceDN w:val="0"/>
      <w:adjustRightInd w:val="0"/>
      <w:spacing w:before="136"/>
      <w:jc w:val="both"/>
      <w:textAlignment w:val="baseline"/>
    </w:pPr>
    <w:rPr>
      <w:rFonts w:ascii="Times New Roman" w:eastAsia="Malgun Gothic" w:hAnsi="Times New Roman"/>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hidden/>
    </w:trPr>
  </w:style>
  <w:style w:type="paragraph" w:styleId="MessageHeader">
    <w:name w:val="Message Header"/>
    <w:basedOn w:val="Normal"/>
    <w:link w:val="MessageHeaderChar"/>
    <w:uiPriority w:val="99"/>
    <w:unhideWhenUsed/>
    <w:rsid w:val="00BC2AB7"/>
    <w:pPr>
      <w:pBdr>
        <w:top w:val="single" w:sz="6" w:space="1" w:color="auto"/>
        <w:left w:val="single" w:sz="6" w:space="1" w:color="auto"/>
        <w:bottom w:val="single" w:sz="6" w:space="1" w:color="auto"/>
        <w:right w:val="single" w:sz="6" w:space="1" w:color="auto"/>
      </w:pBdr>
      <w:shd w:val="pct20" w:color="auto" w:fill="auto"/>
      <w:ind w:left="1080" w:hanging="1080"/>
    </w:pPr>
    <w:rPr>
      <w:rFonts w:ascii="Cambria" w:hAnsi="Cambria"/>
      <w:sz w:val="24"/>
      <w:szCs w:val="24"/>
    </w:rPr>
  </w:style>
  <w:style w:type="character" w:customStyle="1" w:styleId="MessageHeaderChar">
    <w:name w:val="Message Header Char"/>
    <w:basedOn w:val="DefaultParagraphFont"/>
    <w:link w:val="MessageHeader"/>
    <w:uiPriority w:val="99"/>
    <w:rsid w:val="00BC2AB7"/>
    <w:rPr>
      <w:rFonts w:ascii="Cambria" w:eastAsia="SimSun" w:hAnsi="Cambria"/>
      <w:sz w:val="24"/>
      <w:szCs w:val="24"/>
      <w:shd w:val="pct20" w:color="auto" w:fill="auto"/>
      <w:lang w:val="en-GB"/>
    </w:rPr>
  </w:style>
  <w:style w:type="character" w:customStyle="1" w:styleId="summary">
    <w:name w:val="summary"/>
    <w:rsid w:val="00BC2AB7"/>
  </w:style>
  <w:style w:type="paragraph" w:customStyle="1" w:styleId="Bibliography3">
    <w:name w:val="Bibliography3"/>
    <w:basedOn w:val="Normal"/>
    <w:uiPriority w:val="99"/>
    <w:rsid w:val="00BC2AB7"/>
    <w:p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lang w:val="en-US"/>
    </w:rPr>
  </w:style>
  <w:style w:type="paragraph" w:customStyle="1" w:styleId="Bibliography4">
    <w:name w:val="Bibliography4"/>
    <w:basedOn w:val="Normal"/>
    <w:uiPriority w:val="99"/>
    <w:rsid w:val="00BC2AB7"/>
    <w:p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lang w:val="en-US"/>
    </w:rPr>
  </w:style>
  <w:style w:type="paragraph" w:customStyle="1" w:styleId="Bibliography5">
    <w:name w:val="Bibliography5"/>
    <w:basedOn w:val="Normal"/>
    <w:uiPriority w:val="99"/>
    <w:rsid w:val="00BC2AB7"/>
    <w:p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noProof/>
      <w:lang w:val="en-US"/>
    </w:rPr>
  </w:style>
  <w:style w:type="paragraph" w:customStyle="1" w:styleId="Bibliography6">
    <w:name w:val="Bibliography6"/>
    <w:basedOn w:val="Normal"/>
    <w:uiPriority w:val="99"/>
    <w:rsid w:val="00BC2AB7"/>
    <w:p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lang w:val="en-US"/>
    </w:rPr>
  </w:style>
  <w:style w:type="paragraph" w:customStyle="1" w:styleId="Bibliography7">
    <w:name w:val="Bibliography7"/>
    <w:basedOn w:val="Normal"/>
    <w:uiPriority w:val="99"/>
    <w:rsid w:val="00BC2AB7"/>
    <w:p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lang w:val="en-US"/>
    </w:rPr>
  </w:style>
  <w:style w:type="paragraph" w:styleId="PlainText">
    <w:name w:val="Plain Text"/>
    <w:basedOn w:val="Normal"/>
    <w:link w:val="PlainTextChar"/>
    <w:uiPriority w:val="99"/>
    <w:unhideWhenUsed/>
    <w:rsid w:val="00BC2AB7"/>
    <w:pPr>
      <w:tabs>
        <w:tab w:val="clear" w:pos="794"/>
        <w:tab w:val="clear" w:pos="1191"/>
        <w:tab w:val="clear" w:pos="1588"/>
        <w:tab w:val="clear" w:pos="1985"/>
      </w:tabs>
      <w:overflowPunct/>
      <w:autoSpaceDE/>
      <w:autoSpaceDN/>
      <w:adjustRightInd/>
      <w:spacing w:before="0"/>
      <w:jc w:val="left"/>
      <w:textAlignment w:val="auto"/>
    </w:pPr>
    <w:rPr>
      <w:rFonts w:ascii="Calibri" w:hAnsi="Calibri" w:cs="Consolas"/>
      <w:sz w:val="22"/>
      <w:szCs w:val="21"/>
      <w:lang w:val="en-US"/>
    </w:rPr>
  </w:style>
  <w:style w:type="character" w:customStyle="1" w:styleId="PlainTextChar">
    <w:name w:val="Plain Text Char"/>
    <w:basedOn w:val="DefaultParagraphFont"/>
    <w:link w:val="PlainText"/>
    <w:uiPriority w:val="99"/>
    <w:rsid w:val="00BC2AB7"/>
    <w:rPr>
      <w:rFonts w:ascii="Calibri" w:eastAsia="SimSun" w:hAnsi="Calibri" w:cs="Consolas"/>
      <w:sz w:val="22"/>
      <w:szCs w:val="21"/>
    </w:rPr>
  </w:style>
  <w:style w:type="paragraph" w:customStyle="1" w:styleId="ColorfulShading-Accent14">
    <w:name w:val="Colorful Shading - Accent 14"/>
    <w:hidden/>
    <w:uiPriority w:val="99"/>
    <w:semiHidden/>
    <w:rsid w:val="00BC2AB7"/>
    <w:rPr>
      <w:rFonts w:ascii="Times New Roman" w:eastAsia="Malgun Gothic" w:hAnsi="Times New Roman"/>
      <w:lang w:val="en-GB"/>
    </w:rPr>
  </w:style>
  <w:style w:type="paragraph" w:customStyle="1" w:styleId="Bibliography8">
    <w:name w:val="Bibliography8"/>
    <w:basedOn w:val="Normal"/>
    <w:uiPriority w:val="99"/>
    <w:rsid w:val="00BC2AB7"/>
    <w:p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lang w:val="en-US"/>
    </w:rPr>
  </w:style>
  <w:style w:type="paragraph" w:customStyle="1" w:styleId="Bibliography9">
    <w:name w:val="Bibliography9"/>
    <w:basedOn w:val="Normal"/>
    <w:uiPriority w:val="99"/>
    <w:rsid w:val="00BC2AB7"/>
    <w:p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lang w:val="en-US"/>
    </w:rPr>
  </w:style>
  <w:style w:type="paragraph" w:customStyle="1" w:styleId="Equationsmallertabs">
    <w:name w:val="Equation smaller tabs"/>
    <w:basedOn w:val="Equation"/>
    <w:qFormat/>
    <w:rsid w:val="00BC2AB7"/>
    <w:pPr>
      <w:tabs>
        <w:tab w:val="left" w:pos="1170"/>
        <w:tab w:val="left" w:pos="1890"/>
        <w:tab w:val="left" w:pos="2160"/>
        <w:tab w:val="left" w:pos="2430"/>
      </w:tabs>
      <w:spacing w:before="136" w:after="0"/>
      <w:ind w:left="794"/>
    </w:pPr>
    <w:rPr>
      <w:rFonts w:eastAsia="Malgun Gothic"/>
      <w:szCs w:val="22"/>
      <w:lang w:val="en-CA" w:eastAsia="ko-KR"/>
    </w:rPr>
  </w:style>
  <w:style w:type="numbering" w:customStyle="1" w:styleId="SVCNumbers">
    <w:name w:val="SVC Numbers"/>
    <w:rsid w:val="00BC2AB7"/>
    <w:pPr>
      <w:numPr>
        <w:numId w:val="33"/>
      </w:numPr>
    </w:pPr>
  </w:style>
  <w:style w:type="numbering" w:customStyle="1" w:styleId="AVCBullet">
    <w:name w:val="AVC Bullet"/>
    <w:rsid w:val="00BC2AB7"/>
    <w:pPr>
      <w:numPr>
        <w:numId w:val="26"/>
      </w:numPr>
    </w:pPr>
  </w:style>
  <w:style w:type="numbering" w:customStyle="1" w:styleId="3DHeading">
    <w:name w:val="3D Heading"/>
    <w:uiPriority w:val="99"/>
    <w:rsid w:val="00BC2AB7"/>
    <w:pPr>
      <w:numPr>
        <w:numId w:val="84"/>
      </w:numPr>
    </w:pPr>
  </w:style>
  <w:style w:type="numbering" w:customStyle="1" w:styleId="SVCBullets">
    <w:name w:val="SVC Bullets"/>
    <w:rsid w:val="00BC2AB7"/>
    <w:pPr>
      <w:numPr>
        <w:numId w:val="24"/>
      </w:numPr>
    </w:pPr>
  </w:style>
  <w:style w:type="numbering" w:customStyle="1" w:styleId="SVCIndent">
    <w:name w:val="SVC Indent"/>
    <w:rsid w:val="00BC2AB7"/>
    <w:pPr>
      <w:numPr>
        <w:numId w:val="34"/>
      </w:numPr>
    </w:pPr>
  </w:style>
  <w:style w:type="numbering" w:styleId="1ai">
    <w:name w:val="Outline List 1"/>
    <w:basedOn w:val="NoList"/>
    <w:uiPriority w:val="99"/>
    <w:unhideWhenUsed/>
    <w:rsid w:val="00BC2AB7"/>
  </w:style>
  <w:style w:type="numbering" w:customStyle="1" w:styleId="NoList1">
    <w:name w:val="No List1"/>
    <w:next w:val="NoList"/>
    <w:uiPriority w:val="99"/>
    <w:semiHidden/>
    <w:unhideWhenUsed/>
    <w:rsid w:val="00BC2AB7"/>
  </w:style>
  <w:style w:type="numbering" w:customStyle="1" w:styleId="SVCNumbers1">
    <w:name w:val="SVC Numbers1"/>
    <w:rsid w:val="00BC2AB7"/>
  </w:style>
  <w:style w:type="numbering" w:customStyle="1" w:styleId="AVCBullet1">
    <w:name w:val="AVC Bullet1"/>
    <w:rsid w:val="00BC2AB7"/>
  </w:style>
  <w:style w:type="numbering" w:customStyle="1" w:styleId="SVCBullets1">
    <w:name w:val="SVC Bullets1"/>
    <w:rsid w:val="00BC2AB7"/>
  </w:style>
  <w:style w:type="numbering" w:customStyle="1" w:styleId="SVCIndent1">
    <w:name w:val="SVC Indent1"/>
    <w:rsid w:val="00BC2AB7"/>
  </w:style>
  <w:style w:type="numbering" w:customStyle="1" w:styleId="1ai1">
    <w:name w:val="1 / a / i1"/>
    <w:basedOn w:val="NoList"/>
    <w:next w:val="1ai"/>
    <w:uiPriority w:val="99"/>
    <w:semiHidden/>
    <w:unhideWhenUsed/>
    <w:locked/>
    <w:rsid w:val="00BC2AB7"/>
  </w:style>
  <w:style w:type="numbering" w:styleId="111111">
    <w:name w:val="Outline List 2"/>
    <w:basedOn w:val="NoList"/>
    <w:uiPriority w:val="99"/>
    <w:unhideWhenUsed/>
    <w:rsid w:val="00BC2AB7"/>
  </w:style>
  <w:style w:type="numbering" w:customStyle="1" w:styleId="3DHeading1">
    <w:name w:val="3D Heading1"/>
    <w:uiPriority w:val="99"/>
    <w:rsid w:val="00BC2AB7"/>
  </w:style>
  <w:style w:type="numbering" w:styleId="ArticleSection">
    <w:name w:val="Outline List 3"/>
    <w:basedOn w:val="NoList"/>
    <w:uiPriority w:val="99"/>
    <w:unhideWhenUsed/>
    <w:rsid w:val="00BC2AB7"/>
  </w:style>
  <w:style w:type="paragraph" w:customStyle="1" w:styleId="Rec0">
    <w:name w:val="Rec"/>
    <w:basedOn w:val="Title"/>
    <w:rsid w:val="00BC2AB7"/>
  </w:style>
  <w:style w:type="character" w:customStyle="1" w:styleId="Note1CharCharCharCharCharCharChar">
    <w:name w:val="Note 1 Char Char Char Char Char Char Char"/>
    <w:uiPriority w:val="99"/>
    <w:rsid w:val="00BC2AB7"/>
    <w:rPr>
      <w:rFonts w:cs="Times New Roman"/>
      <w:sz w:val="18"/>
      <w:szCs w:val="18"/>
      <w:lang w:val="en-GB" w:eastAsia="en-US"/>
    </w:rPr>
  </w:style>
  <w:style w:type="character" w:customStyle="1" w:styleId="Note1CharCharCharCharCharCharChar1">
    <w:name w:val="Note 1 Char Char Char Char Char Char Char1"/>
    <w:uiPriority w:val="99"/>
    <w:rsid w:val="00BC2AB7"/>
    <w:rPr>
      <w:rFonts w:eastAsia="Batang" w:cs="Times New Roman"/>
      <w:sz w:val="18"/>
      <w:szCs w:val="18"/>
      <w:lang w:val="en-GB" w:eastAsia="en-US" w:bidi="ar-SA"/>
    </w:rPr>
  </w:style>
  <w:style w:type="character" w:customStyle="1" w:styleId="Note3Char">
    <w:name w:val="Note 3 Char"/>
    <w:uiPriority w:val="99"/>
    <w:rsid w:val="00BC2AB7"/>
    <w:rPr>
      <w:rFonts w:eastAsia="Batang" w:cs="Times New Roman"/>
      <w:sz w:val="18"/>
      <w:szCs w:val="18"/>
      <w:lang w:val="en-GB" w:eastAsia="en-US" w:bidi="ar-SA"/>
    </w:rPr>
  </w:style>
  <w:style w:type="character" w:customStyle="1" w:styleId="Annex2Char">
    <w:name w:val="Annex 2 Char"/>
    <w:link w:val="Annex2"/>
    <w:uiPriority w:val="99"/>
    <w:rsid w:val="00BC2AB7"/>
    <w:rPr>
      <w:rFonts w:ascii="Times New Roman" w:eastAsia="Malgun Gothic" w:hAnsi="Times New Roman"/>
      <w:b/>
      <w:bCs/>
      <w:sz w:val="22"/>
      <w:szCs w:val="22"/>
      <w:lang w:val="en-GB"/>
    </w:rPr>
  </w:style>
  <w:style w:type="character" w:customStyle="1" w:styleId="Annex3Char2">
    <w:name w:val="Annex 3 Char2"/>
    <w:link w:val="Annex3"/>
    <w:rsid w:val="00BC2AB7"/>
    <w:rPr>
      <w:rFonts w:ascii="Times New Roman" w:eastAsia="Malgun Gothic" w:hAnsi="Times New Roman"/>
      <w:b/>
      <w:bCs/>
      <w:lang w:val="en-GB"/>
    </w:rPr>
  </w:style>
  <w:style w:type="character" w:styleId="PlaceholderText">
    <w:name w:val="Placeholder Text"/>
    <w:uiPriority w:val="99"/>
    <w:rsid w:val="00BC2AB7"/>
    <w:rPr>
      <w:color w:val="808080"/>
    </w:rPr>
  </w:style>
  <w:style w:type="paragraph" w:customStyle="1" w:styleId="Text">
    <w:name w:val="Text"/>
    <w:basedOn w:val="Normal"/>
    <w:uiPriority w:val="99"/>
    <w:rsid w:val="00BC2AB7"/>
    <w:pPr>
      <w:tabs>
        <w:tab w:val="clear" w:pos="794"/>
        <w:tab w:val="clear" w:pos="1191"/>
        <w:tab w:val="clear" w:pos="1588"/>
        <w:tab w:val="clear" w:pos="1985"/>
      </w:tabs>
      <w:overflowPunct/>
      <w:autoSpaceDE/>
      <w:autoSpaceDN/>
      <w:adjustRightInd/>
      <w:spacing w:before="0" w:after="240" w:line="276" w:lineRule="auto"/>
      <w:textAlignment w:val="auto"/>
    </w:pPr>
    <w:rPr>
      <w:rFonts w:eastAsia="MS Mincho"/>
      <w:sz w:val="24"/>
      <w:szCs w:val="24"/>
      <w:lang w:val="de-AT"/>
    </w:rPr>
  </w:style>
  <w:style w:type="paragraph" w:styleId="NormalWeb">
    <w:name w:val="Normal (Web)"/>
    <w:basedOn w:val="Normal"/>
    <w:uiPriority w:val="99"/>
    <w:unhideWhenUsed/>
    <w:rsid w:val="00BC2AB7"/>
    <w:pPr>
      <w:tabs>
        <w:tab w:val="clear" w:pos="794"/>
        <w:tab w:val="clear" w:pos="1191"/>
        <w:tab w:val="clear" w:pos="1588"/>
        <w:tab w:val="clear" w:pos="1985"/>
      </w:tabs>
      <w:overflowPunct/>
      <w:autoSpaceDE/>
      <w:autoSpaceDN/>
      <w:adjustRightInd/>
      <w:spacing w:before="100" w:beforeAutospacing="1" w:after="100" w:afterAutospacing="1"/>
      <w:jc w:val="left"/>
      <w:textAlignment w:val="auto"/>
    </w:pPr>
    <w:rPr>
      <w:sz w:val="24"/>
      <w:szCs w:val="24"/>
      <w:lang w:eastAsia="en-GB"/>
    </w:rPr>
  </w:style>
  <w:style w:type="paragraph" w:customStyle="1" w:styleId="EquationTab">
    <w:name w:val="EquationTab"/>
    <w:basedOn w:val="Normal"/>
    <w:link w:val="EquationTabChar"/>
    <w:qFormat/>
    <w:rsid w:val="00BC2AB7"/>
    <w:rPr>
      <w:rFonts w:eastAsia="Malgun Gothic"/>
    </w:rPr>
  </w:style>
  <w:style w:type="character" w:customStyle="1" w:styleId="EquationTabChar">
    <w:name w:val="EquationTab Char"/>
    <w:link w:val="EquationTab"/>
    <w:rsid w:val="00BC2AB7"/>
    <w:rPr>
      <w:rFonts w:ascii="Times New Roman" w:eastAsia="Malgun Gothic" w:hAnsi="Times New Roman"/>
      <w:lang w:val="en-GB"/>
    </w:rPr>
  </w:style>
  <w:style w:type="paragraph" w:customStyle="1" w:styleId="3H8">
    <w:name w:val="3H8"/>
    <w:basedOn w:val="Normal"/>
    <w:uiPriority w:val="99"/>
    <w:rsid w:val="00BC2AB7"/>
    <w:pPr>
      <w:tabs>
        <w:tab w:val="clear" w:pos="794"/>
      </w:tabs>
    </w:pPr>
    <w:rPr>
      <w:rFonts w:eastAsia="Malgun Gothic"/>
    </w:rPr>
  </w:style>
  <w:style w:type="paragraph" w:customStyle="1" w:styleId="3D0">
    <w:name w:val="3D0"/>
    <w:basedOn w:val="3N0"/>
    <w:link w:val="3D0Char"/>
    <w:uiPriority w:val="99"/>
    <w:qFormat/>
    <w:rsid w:val="00BC2AB7"/>
    <w:pPr>
      <w:numPr>
        <w:numId w:val="89"/>
      </w:numPr>
      <w:tabs>
        <w:tab w:val="clear" w:pos="340"/>
        <w:tab w:val="left" w:pos="357"/>
        <w:tab w:val="left" w:pos="794"/>
        <w:tab w:val="left" w:pos="1191"/>
        <w:tab w:val="left" w:pos="1588"/>
        <w:tab w:val="left" w:pos="1985"/>
        <w:tab w:val="left" w:pos="2381"/>
      </w:tabs>
    </w:pPr>
    <w:rPr>
      <w:lang w:val="en-CA"/>
    </w:rPr>
  </w:style>
  <w:style w:type="paragraph" w:customStyle="1" w:styleId="3D1">
    <w:name w:val="3D1"/>
    <w:basedOn w:val="3D0"/>
    <w:link w:val="3D1Char"/>
    <w:uiPriority w:val="99"/>
    <w:qFormat/>
    <w:rsid w:val="00BC2AB7"/>
    <w:pPr>
      <w:numPr>
        <w:ilvl w:val="1"/>
      </w:numPr>
    </w:pPr>
  </w:style>
  <w:style w:type="character" w:customStyle="1" w:styleId="3D0Char">
    <w:name w:val="3D0 Char"/>
    <w:link w:val="3D0"/>
    <w:uiPriority w:val="99"/>
    <w:rsid w:val="00BC2AB7"/>
    <w:rPr>
      <w:rFonts w:ascii="Times New Roman" w:eastAsia="Malgun Gothic" w:hAnsi="Times New Roman"/>
      <w:lang w:val="en-CA"/>
    </w:rPr>
  </w:style>
  <w:style w:type="paragraph" w:customStyle="1" w:styleId="3D2">
    <w:name w:val="3D2"/>
    <w:basedOn w:val="3D1"/>
    <w:link w:val="3D2Char"/>
    <w:uiPriority w:val="99"/>
    <w:qFormat/>
    <w:rsid w:val="00BC2AB7"/>
    <w:pPr>
      <w:numPr>
        <w:ilvl w:val="2"/>
      </w:numPr>
      <w:tabs>
        <w:tab w:val="clear" w:pos="794"/>
        <w:tab w:val="left" w:pos="1072"/>
      </w:tabs>
      <w:ind w:left="1071"/>
    </w:pPr>
    <w:rPr>
      <w:lang w:eastAsia="ko-KR"/>
    </w:rPr>
  </w:style>
  <w:style w:type="character" w:customStyle="1" w:styleId="3D1Char">
    <w:name w:val="3D1 Char"/>
    <w:link w:val="3D1"/>
    <w:uiPriority w:val="99"/>
    <w:rsid w:val="00BC2AB7"/>
    <w:rPr>
      <w:rFonts w:ascii="Times New Roman" w:eastAsia="Malgun Gothic" w:hAnsi="Times New Roman"/>
      <w:lang w:val="en-CA"/>
    </w:rPr>
  </w:style>
  <w:style w:type="paragraph" w:customStyle="1" w:styleId="3D3">
    <w:name w:val="3D3"/>
    <w:basedOn w:val="3D2"/>
    <w:link w:val="3D3Char"/>
    <w:uiPriority w:val="99"/>
    <w:qFormat/>
    <w:rsid w:val="00BC2AB7"/>
    <w:pPr>
      <w:numPr>
        <w:ilvl w:val="3"/>
      </w:numPr>
      <w:tabs>
        <w:tab w:val="clear" w:pos="1072"/>
        <w:tab w:val="clear" w:pos="1191"/>
      </w:tabs>
    </w:pPr>
  </w:style>
  <w:style w:type="character" w:customStyle="1" w:styleId="3D2Char">
    <w:name w:val="3D2 Char"/>
    <w:link w:val="3D2"/>
    <w:uiPriority w:val="99"/>
    <w:rsid w:val="00BC2AB7"/>
    <w:rPr>
      <w:rFonts w:ascii="Times New Roman" w:eastAsia="Malgun Gothic" w:hAnsi="Times New Roman"/>
      <w:lang w:val="en-CA" w:eastAsia="ko-KR"/>
    </w:rPr>
  </w:style>
  <w:style w:type="paragraph" w:customStyle="1" w:styleId="3D4">
    <w:name w:val="3D4"/>
    <w:basedOn w:val="3D3"/>
    <w:link w:val="3D4Char"/>
    <w:uiPriority w:val="99"/>
    <w:qFormat/>
    <w:rsid w:val="00BC2AB7"/>
    <w:pPr>
      <w:numPr>
        <w:ilvl w:val="4"/>
      </w:numPr>
      <w:tabs>
        <w:tab w:val="clear" w:pos="1588"/>
      </w:tabs>
    </w:pPr>
  </w:style>
  <w:style w:type="character" w:customStyle="1" w:styleId="3D3Char">
    <w:name w:val="3D3 Char"/>
    <w:link w:val="3D3"/>
    <w:uiPriority w:val="99"/>
    <w:rsid w:val="00BC2AB7"/>
    <w:rPr>
      <w:rFonts w:ascii="Times New Roman" w:eastAsia="Malgun Gothic" w:hAnsi="Times New Roman"/>
      <w:lang w:val="en-CA" w:eastAsia="ko-KR"/>
    </w:rPr>
  </w:style>
  <w:style w:type="paragraph" w:customStyle="1" w:styleId="3D5">
    <w:name w:val="3D5"/>
    <w:basedOn w:val="3D4"/>
    <w:link w:val="3D5Char"/>
    <w:uiPriority w:val="99"/>
    <w:qFormat/>
    <w:rsid w:val="00BC2AB7"/>
    <w:pPr>
      <w:numPr>
        <w:ilvl w:val="5"/>
      </w:numPr>
      <w:tabs>
        <w:tab w:val="clear" w:pos="1985"/>
      </w:tabs>
    </w:pPr>
  </w:style>
  <w:style w:type="character" w:customStyle="1" w:styleId="3D4Char">
    <w:name w:val="3D4 Char"/>
    <w:link w:val="3D4"/>
    <w:uiPriority w:val="99"/>
    <w:rsid w:val="00BC2AB7"/>
    <w:rPr>
      <w:rFonts w:ascii="Times New Roman" w:eastAsia="Malgun Gothic" w:hAnsi="Times New Roman"/>
      <w:lang w:val="en-CA" w:eastAsia="ko-KR"/>
    </w:rPr>
  </w:style>
  <w:style w:type="paragraph" w:customStyle="1" w:styleId="3D6">
    <w:name w:val="3D6"/>
    <w:basedOn w:val="3D5"/>
    <w:link w:val="3D6Char"/>
    <w:uiPriority w:val="99"/>
    <w:qFormat/>
    <w:rsid w:val="00BC2AB7"/>
    <w:pPr>
      <w:numPr>
        <w:ilvl w:val="6"/>
      </w:numPr>
      <w:tabs>
        <w:tab w:val="clear" w:pos="2381"/>
      </w:tabs>
    </w:pPr>
  </w:style>
  <w:style w:type="character" w:customStyle="1" w:styleId="3D5Char">
    <w:name w:val="3D5 Char"/>
    <w:link w:val="3D5"/>
    <w:uiPriority w:val="99"/>
    <w:rsid w:val="00BC2AB7"/>
    <w:rPr>
      <w:rFonts w:ascii="Times New Roman" w:eastAsia="Malgun Gothic" w:hAnsi="Times New Roman"/>
      <w:lang w:val="en-CA" w:eastAsia="ko-KR"/>
    </w:rPr>
  </w:style>
  <w:style w:type="character" w:customStyle="1" w:styleId="3D6Char">
    <w:name w:val="3D6 Char"/>
    <w:link w:val="3D6"/>
    <w:uiPriority w:val="99"/>
    <w:rsid w:val="00BC2AB7"/>
    <w:rPr>
      <w:rFonts w:ascii="Times New Roman" w:eastAsia="Malgun Gothic" w:hAnsi="Times New Roman"/>
      <w:lang w:val="en-CA" w:eastAsia="ko-KR"/>
    </w:rPr>
  </w:style>
  <w:style w:type="paragraph" w:customStyle="1" w:styleId="3U1">
    <w:name w:val="3U1"/>
    <w:basedOn w:val="3N0"/>
    <w:uiPriority w:val="99"/>
    <w:qFormat/>
    <w:rsid w:val="00BC2AB7"/>
    <w:pPr>
      <w:numPr>
        <w:ilvl w:val="1"/>
        <w:numId w:val="93"/>
      </w:numPr>
      <w:tabs>
        <w:tab w:val="num" w:pos="360"/>
        <w:tab w:val="num" w:pos="697"/>
      </w:tabs>
      <w:ind w:left="0" w:firstLine="0"/>
    </w:pPr>
  </w:style>
  <w:style w:type="paragraph" w:customStyle="1" w:styleId="3U0">
    <w:name w:val="3U0"/>
    <w:basedOn w:val="3N0"/>
    <w:uiPriority w:val="99"/>
    <w:qFormat/>
    <w:rsid w:val="00BC2AB7"/>
    <w:pPr>
      <w:numPr>
        <w:numId w:val="93"/>
      </w:numPr>
      <w:tabs>
        <w:tab w:val="num" w:pos="360"/>
      </w:tabs>
      <w:ind w:left="0" w:firstLine="0"/>
    </w:pPr>
  </w:style>
  <w:style w:type="paragraph" w:customStyle="1" w:styleId="3U2">
    <w:name w:val="3U2"/>
    <w:basedOn w:val="3U1"/>
    <w:uiPriority w:val="99"/>
    <w:qFormat/>
    <w:rsid w:val="00BC2AB7"/>
    <w:pPr>
      <w:numPr>
        <w:ilvl w:val="2"/>
      </w:numPr>
      <w:tabs>
        <w:tab w:val="num" w:pos="360"/>
        <w:tab w:val="num" w:pos="697"/>
        <w:tab w:val="num" w:pos="1054"/>
      </w:tabs>
      <w:ind w:left="0" w:firstLine="0"/>
    </w:pPr>
  </w:style>
  <w:style w:type="paragraph" w:customStyle="1" w:styleId="3U3">
    <w:name w:val="3U3"/>
    <w:basedOn w:val="3U2"/>
    <w:uiPriority w:val="99"/>
    <w:qFormat/>
    <w:rsid w:val="00BC2AB7"/>
    <w:pPr>
      <w:numPr>
        <w:ilvl w:val="3"/>
      </w:numPr>
      <w:tabs>
        <w:tab w:val="num" w:pos="360"/>
        <w:tab w:val="num" w:pos="697"/>
        <w:tab w:val="num" w:pos="1411"/>
      </w:tabs>
      <w:ind w:left="0" w:firstLine="0"/>
    </w:pPr>
  </w:style>
  <w:style w:type="paragraph" w:customStyle="1" w:styleId="3U4">
    <w:name w:val="3U4"/>
    <w:basedOn w:val="3U3"/>
    <w:uiPriority w:val="99"/>
    <w:qFormat/>
    <w:rsid w:val="00BC2AB7"/>
    <w:pPr>
      <w:numPr>
        <w:ilvl w:val="4"/>
      </w:numPr>
      <w:tabs>
        <w:tab w:val="num" w:pos="360"/>
        <w:tab w:val="num" w:pos="697"/>
        <w:tab w:val="num" w:pos="1768"/>
      </w:tabs>
      <w:ind w:left="0" w:firstLine="0"/>
    </w:pPr>
  </w:style>
  <w:style w:type="paragraph" w:customStyle="1" w:styleId="3U5">
    <w:name w:val="3U5"/>
    <w:basedOn w:val="3U4"/>
    <w:uiPriority w:val="99"/>
    <w:qFormat/>
    <w:rsid w:val="00BC2AB7"/>
    <w:pPr>
      <w:numPr>
        <w:ilvl w:val="5"/>
      </w:numPr>
      <w:tabs>
        <w:tab w:val="num" w:pos="360"/>
        <w:tab w:val="num" w:pos="697"/>
        <w:tab w:val="num" w:pos="2125"/>
      </w:tabs>
      <w:ind w:left="0" w:firstLine="0"/>
    </w:pPr>
  </w:style>
  <w:style w:type="paragraph" w:customStyle="1" w:styleId="3U6">
    <w:name w:val="3U6"/>
    <w:basedOn w:val="3U5"/>
    <w:uiPriority w:val="99"/>
    <w:qFormat/>
    <w:rsid w:val="00BC2AB7"/>
    <w:pPr>
      <w:numPr>
        <w:ilvl w:val="6"/>
      </w:numPr>
      <w:tabs>
        <w:tab w:val="num" w:pos="360"/>
        <w:tab w:val="num" w:pos="697"/>
        <w:tab w:val="num" w:pos="2482"/>
      </w:tabs>
      <w:ind w:left="0" w:firstLine="0"/>
    </w:pPr>
  </w:style>
  <w:style w:type="paragraph" w:customStyle="1" w:styleId="3U7">
    <w:name w:val="3U7"/>
    <w:basedOn w:val="Normal"/>
    <w:uiPriority w:val="99"/>
    <w:qFormat/>
    <w:rsid w:val="00BC2AB7"/>
    <w:pPr>
      <w:numPr>
        <w:ilvl w:val="7"/>
        <w:numId w:val="93"/>
      </w:numPr>
    </w:pPr>
    <w:rPr>
      <w:rFonts w:eastAsia="Malgun Gothic"/>
    </w:rPr>
  </w:style>
  <w:style w:type="paragraph" w:customStyle="1" w:styleId="3U8">
    <w:name w:val="3U8"/>
    <w:basedOn w:val="3U7"/>
    <w:uiPriority w:val="99"/>
    <w:qFormat/>
    <w:rsid w:val="00BC2AB7"/>
    <w:pPr>
      <w:numPr>
        <w:ilvl w:val="8"/>
      </w:numPr>
    </w:pPr>
  </w:style>
  <w:style w:type="character" w:styleId="Strong">
    <w:name w:val="Strong"/>
    <w:uiPriority w:val="22"/>
    <w:qFormat/>
    <w:rsid w:val="00BC2AB7"/>
    <w:rPr>
      <w:b/>
      <w:bCs/>
    </w:rPr>
  </w:style>
  <w:style w:type="paragraph" w:customStyle="1" w:styleId="3D7">
    <w:name w:val="3D7"/>
    <w:basedOn w:val="Normal"/>
    <w:uiPriority w:val="99"/>
    <w:rsid w:val="00BC2AB7"/>
    <w:pPr>
      <w:numPr>
        <w:ilvl w:val="7"/>
        <w:numId w:val="89"/>
      </w:numPr>
    </w:pPr>
    <w:rPr>
      <w:rFonts w:eastAsia="Malgun Gothic"/>
    </w:rPr>
  </w:style>
  <w:style w:type="paragraph" w:customStyle="1" w:styleId="3D8">
    <w:name w:val="3D8"/>
    <w:basedOn w:val="Normal"/>
    <w:uiPriority w:val="99"/>
    <w:rsid w:val="00BC2AB7"/>
    <w:pPr>
      <w:numPr>
        <w:ilvl w:val="8"/>
        <w:numId w:val="89"/>
      </w:numPr>
    </w:pPr>
    <w:rPr>
      <w:rFonts w:eastAsia="Malgun Gothic"/>
    </w:rPr>
  </w:style>
  <w:style w:type="paragraph" w:customStyle="1" w:styleId="3E0">
    <w:name w:val="3E0"/>
    <w:basedOn w:val="3N0"/>
    <w:uiPriority w:val="99"/>
    <w:qFormat/>
    <w:rsid w:val="00BC2AB7"/>
    <w:pPr>
      <w:numPr>
        <w:numId w:val="94"/>
      </w:numPr>
      <w:tabs>
        <w:tab w:val="num" w:pos="360"/>
        <w:tab w:val="center" w:pos="4865"/>
        <w:tab w:val="right" w:pos="9730"/>
      </w:tabs>
      <w:jc w:val="left"/>
    </w:pPr>
  </w:style>
  <w:style w:type="numbering" w:customStyle="1" w:styleId="3Dash">
    <w:name w:val="3Dash"/>
    <w:uiPriority w:val="99"/>
    <w:rsid w:val="00BC2AB7"/>
    <w:pPr>
      <w:numPr>
        <w:numId w:val="90"/>
      </w:numPr>
    </w:pPr>
  </w:style>
  <w:style w:type="paragraph" w:customStyle="1" w:styleId="3E1">
    <w:name w:val="3E1"/>
    <w:basedOn w:val="3E0"/>
    <w:uiPriority w:val="99"/>
    <w:qFormat/>
    <w:rsid w:val="00BC2AB7"/>
    <w:pPr>
      <w:numPr>
        <w:ilvl w:val="1"/>
      </w:numPr>
      <w:tabs>
        <w:tab w:val="num" w:pos="360"/>
      </w:tabs>
      <w:ind w:left="0"/>
    </w:pPr>
  </w:style>
  <w:style w:type="paragraph" w:customStyle="1" w:styleId="3E2">
    <w:name w:val="3E2"/>
    <w:basedOn w:val="3E1"/>
    <w:uiPriority w:val="99"/>
    <w:qFormat/>
    <w:rsid w:val="00BC2AB7"/>
    <w:pPr>
      <w:numPr>
        <w:ilvl w:val="2"/>
      </w:numPr>
      <w:tabs>
        <w:tab w:val="num" w:pos="360"/>
      </w:tabs>
      <w:ind w:left="0"/>
    </w:pPr>
  </w:style>
  <w:style w:type="paragraph" w:customStyle="1" w:styleId="3E3">
    <w:name w:val="3E3"/>
    <w:basedOn w:val="Normal"/>
    <w:uiPriority w:val="99"/>
    <w:qFormat/>
    <w:rsid w:val="00BC2AB7"/>
    <w:pPr>
      <w:numPr>
        <w:ilvl w:val="3"/>
        <w:numId w:val="94"/>
      </w:numPr>
      <w:tabs>
        <w:tab w:val="clear" w:pos="794"/>
        <w:tab w:val="clear" w:pos="1191"/>
        <w:tab w:val="clear" w:pos="1588"/>
        <w:tab w:val="clear" w:pos="1985"/>
        <w:tab w:val="center" w:pos="4865"/>
        <w:tab w:val="right" w:pos="9730"/>
      </w:tabs>
    </w:pPr>
    <w:rPr>
      <w:rFonts w:eastAsia="Malgun Gothic"/>
    </w:rPr>
  </w:style>
  <w:style w:type="paragraph" w:customStyle="1" w:styleId="3E4">
    <w:name w:val="3E4"/>
    <w:basedOn w:val="Normal"/>
    <w:uiPriority w:val="99"/>
    <w:qFormat/>
    <w:rsid w:val="00BC2AB7"/>
    <w:pPr>
      <w:numPr>
        <w:ilvl w:val="4"/>
        <w:numId w:val="94"/>
      </w:numPr>
      <w:tabs>
        <w:tab w:val="clear" w:pos="794"/>
        <w:tab w:val="clear" w:pos="1191"/>
        <w:tab w:val="clear" w:pos="1588"/>
        <w:tab w:val="clear" w:pos="1985"/>
        <w:tab w:val="center" w:pos="4865"/>
        <w:tab w:val="right" w:pos="9730"/>
      </w:tabs>
    </w:pPr>
    <w:rPr>
      <w:rFonts w:eastAsia="Malgun Gothic"/>
    </w:rPr>
  </w:style>
  <w:style w:type="paragraph" w:customStyle="1" w:styleId="3E5">
    <w:name w:val="3E5"/>
    <w:basedOn w:val="Normal"/>
    <w:uiPriority w:val="99"/>
    <w:qFormat/>
    <w:rsid w:val="00BC2AB7"/>
    <w:pPr>
      <w:numPr>
        <w:ilvl w:val="5"/>
        <w:numId w:val="94"/>
      </w:numPr>
      <w:tabs>
        <w:tab w:val="clear" w:pos="794"/>
        <w:tab w:val="clear" w:pos="1191"/>
        <w:tab w:val="clear" w:pos="1588"/>
        <w:tab w:val="clear" w:pos="1985"/>
        <w:tab w:val="center" w:pos="4864"/>
        <w:tab w:val="right" w:pos="9729"/>
      </w:tabs>
    </w:pPr>
    <w:rPr>
      <w:rFonts w:eastAsia="Malgun Gothic"/>
    </w:rPr>
  </w:style>
  <w:style w:type="paragraph" w:customStyle="1" w:styleId="3E6">
    <w:name w:val="3E6"/>
    <w:basedOn w:val="Normal"/>
    <w:uiPriority w:val="99"/>
    <w:qFormat/>
    <w:rsid w:val="00BC2AB7"/>
    <w:pPr>
      <w:numPr>
        <w:ilvl w:val="6"/>
        <w:numId w:val="94"/>
      </w:numPr>
      <w:tabs>
        <w:tab w:val="clear" w:pos="794"/>
        <w:tab w:val="clear" w:pos="1191"/>
        <w:tab w:val="clear" w:pos="1588"/>
        <w:tab w:val="clear" w:pos="1985"/>
        <w:tab w:val="center" w:pos="4864"/>
        <w:tab w:val="right" w:pos="9729"/>
      </w:tabs>
    </w:pPr>
    <w:rPr>
      <w:rFonts w:eastAsia="Malgun Gothic"/>
    </w:rPr>
  </w:style>
  <w:style w:type="paragraph" w:customStyle="1" w:styleId="3E7">
    <w:name w:val="3E7"/>
    <w:basedOn w:val="Normal"/>
    <w:uiPriority w:val="99"/>
    <w:qFormat/>
    <w:rsid w:val="00BC2AB7"/>
    <w:pPr>
      <w:numPr>
        <w:ilvl w:val="7"/>
        <w:numId w:val="94"/>
      </w:numPr>
      <w:tabs>
        <w:tab w:val="clear" w:pos="794"/>
        <w:tab w:val="clear" w:pos="1191"/>
        <w:tab w:val="clear" w:pos="1588"/>
        <w:tab w:val="clear" w:pos="1985"/>
        <w:tab w:val="center" w:pos="4864"/>
        <w:tab w:val="right" w:pos="9729"/>
      </w:tabs>
    </w:pPr>
    <w:rPr>
      <w:rFonts w:eastAsia="Malgun Gothic"/>
    </w:rPr>
  </w:style>
  <w:style w:type="paragraph" w:customStyle="1" w:styleId="3E8">
    <w:name w:val="3E8"/>
    <w:basedOn w:val="Normal"/>
    <w:uiPriority w:val="99"/>
    <w:qFormat/>
    <w:rsid w:val="00BC2AB7"/>
    <w:pPr>
      <w:numPr>
        <w:ilvl w:val="8"/>
        <w:numId w:val="94"/>
      </w:numPr>
      <w:tabs>
        <w:tab w:val="clear" w:pos="794"/>
        <w:tab w:val="clear" w:pos="1191"/>
        <w:tab w:val="clear" w:pos="1588"/>
        <w:tab w:val="clear" w:pos="1985"/>
        <w:tab w:val="center" w:pos="4864"/>
        <w:tab w:val="right" w:pos="9729"/>
      </w:tabs>
    </w:pPr>
    <w:rPr>
      <w:rFonts w:eastAsia="Malgun Gothic"/>
    </w:rPr>
  </w:style>
  <w:style w:type="numbering" w:customStyle="1" w:styleId="3DEquation">
    <w:name w:val="3D Equation"/>
    <w:uiPriority w:val="99"/>
    <w:rsid w:val="00BC2AB7"/>
    <w:pPr>
      <w:numPr>
        <w:numId w:val="91"/>
      </w:numPr>
    </w:pPr>
  </w:style>
  <w:style w:type="numbering" w:customStyle="1" w:styleId="3DNumbering">
    <w:name w:val="3D Numbering"/>
    <w:uiPriority w:val="99"/>
    <w:rsid w:val="00BC2AB7"/>
    <w:pPr>
      <w:numPr>
        <w:numId w:val="92"/>
      </w:numPr>
    </w:pPr>
  </w:style>
  <w:style w:type="paragraph" w:customStyle="1" w:styleId="3N3">
    <w:name w:val="3N3"/>
    <w:basedOn w:val="Normal"/>
    <w:link w:val="3N3Char"/>
    <w:qFormat/>
    <w:rsid w:val="003553FB"/>
    <w:pPr>
      <w:widowControl w:val="0"/>
      <w:tabs>
        <w:tab w:val="clear" w:pos="794"/>
        <w:tab w:val="clear" w:pos="1191"/>
        <w:tab w:val="clear" w:pos="1588"/>
        <w:tab w:val="clear" w:pos="1985"/>
      </w:tabs>
      <w:ind w:left="1072"/>
    </w:pPr>
    <w:rPr>
      <w:rFonts w:eastAsia="Malgun Gothic"/>
    </w:rPr>
  </w:style>
  <w:style w:type="paragraph" w:customStyle="1" w:styleId="3N1">
    <w:name w:val="3N1"/>
    <w:basedOn w:val="3N0"/>
    <w:link w:val="3N1Char"/>
    <w:qFormat/>
    <w:rsid w:val="00BC2AB7"/>
    <w:pPr>
      <w:ind w:left="357"/>
    </w:pPr>
    <w:rPr>
      <w:lang w:eastAsia="ko-KR"/>
    </w:rPr>
  </w:style>
  <w:style w:type="character" w:customStyle="1" w:styleId="3N3Char">
    <w:name w:val="3N3 Char"/>
    <w:link w:val="3N3"/>
    <w:rsid w:val="00BC2AB7"/>
    <w:rPr>
      <w:rFonts w:ascii="Times New Roman" w:eastAsia="Malgun Gothic" w:hAnsi="Times New Roman"/>
      <w:lang w:val="en-GB"/>
    </w:rPr>
  </w:style>
  <w:style w:type="paragraph" w:customStyle="1" w:styleId="3N2">
    <w:name w:val="3N2"/>
    <w:basedOn w:val="3N1"/>
    <w:link w:val="3N2Char"/>
    <w:qFormat/>
    <w:rsid w:val="00BC2AB7"/>
    <w:pPr>
      <w:ind w:left="714"/>
    </w:pPr>
  </w:style>
  <w:style w:type="character" w:customStyle="1" w:styleId="3N1Char">
    <w:name w:val="3N1 Char"/>
    <w:link w:val="3N1"/>
    <w:rsid w:val="00BC2AB7"/>
    <w:rPr>
      <w:rFonts w:ascii="Times New Roman" w:eastAsia="Malgun Gothic" w:hAnsi="Times New Roman"/>
      <w:lang w:val="en-GB" w:eastAsia="ko-KR"/>
    </w:rPr>
  </w:style>
  <w:style w:type="character" w:customStyle="1" w:styleId="3N2Char">
    <w:name w:val="3N2 Char"/>
    <w:link w:val="3N2"/>
    <w:rsid w:val="00BC2AB7"/>
    <w:rPr>
      <w:rFonts w:ascii="Times New Roman" w:eastAsia="Malgun Gothic" w:hAnsi="Times New Roman"/>
      <w:lang w:val="en-GB" w:eastAsia="ko-KR"/>
    </w:rPr>
  </w:style>
  <w:style w:type="paragraph" w:customStyle="1" w:styleId="Syntax">
    <w:name w:val="Syntax"/>
    <w:basedOn w:val="Normal"/>
    <w:link w:val="SyntaxChar"/>
    <w:qFormat/>
    <w:rsid w:val="00BC2AB7"/>
    <w:pPr>
      <w:keepNext/>
      <w:keepLines/>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after="60"/>
      <w:jc w:val="left"/>
    </w:pPr>
    <w:rPr>
      <w:rFonts w:eastAsia="Malgun Gothic"/>
      <w:bCs/>
      <w:lang w:val="en-CA"/>
    </w:rPr>
  </w:style>
  <w:style w:type="character" w:customStyle="1" w:styleId="SyntaxChar">
    <w:name w:val="Syntax Char"/>
    <w:link w:val="Syntax"/>
    <w:rsid w:val="00BC2AB7"/>
    <w:rPr>
      <w:rFonts w:ascii="Times New Roman" w:eastAsia="Malgun Gothic" w:hAnsi="Times New Roman"/>
      <w:bCs/>
      <w:lang w:val="en-CA"/>
    </w:rPr>
  </w:style>
  <w:style w:type="paragraph" w:customStyle="1" w:styleId="3DNote">
    <w:name w:val="3D Note"/>
    <w:basedOn w:val="Normal"/>
    <w:link w:val="3DNoteChar"/>
    <w:uiPriority w:val="99"/>
    <w:qFormat/>
    <w:rsid w:val="003553FB"/>
    <w:pPr>
      <w:tabs>
        <w:tab w:val="clear" w:pos="794"/>
        <w:tab w:val="left" w:pos="284"/>
        <w:tab w:val="num" w:pos="1915"/>
      </w:tabs>
      <w:spacing w:before="0"/>
      <w:ind w:left="1915" w:hanging="720"/>
    </w:pPr>
    <w:rPr>
      <w:rFonts w:eastAsia="Malgun Gothic"/>
      <w:lang w:val="en-CA"/>
    </w:rPr>
  </w:style>
  <w:style w:type="character" w:customStyle="1" w:styleId="3DNoteChar">
    <w:name w:val="3D Note Char"/>
    <w:link w:val="3DNote"/>
    <w:uiPriority w:val="99"/>
    <w:rsid w:val="00BC2AB7"/>
    <w:rPr>
      <w:rFonts w:ascii="Times New Roman" w:eastAsia="Malgun Gothic" w:hAnsi="Times New Roman"/>
      <w:lang w:val="en-CA"/>
    </w:rPr>
  </w:style>
  <w:style w:type="character" w:customStyle="1" w:styleId="NoteChar2">
    <w:name w:val="Note Char2"/>
    <w:link w:val="Note"/>
    <w:rsid w:val="00BC2AB7"/>
    <w:rPr>
      <w:rFonts w:ascii="Times New Roman" w:hAnsi="Times New Roman"/>
      <w:sz w:val="18"/>
      <w:lang w:val="en-GB"/>
    </w:rPr>
  </w:style>
  <w:style w:type="character" w:customStyle="1" w:styleId="Heading2Char1">
    <w:name w:val="Heading 2 Char1"/>
    <w:aliases w:val="H Char"/>
    <w:uiPriority w:val="99"/>
    <w:rsid w:val="00D3507C"/>
    <w:rPr>
      <w:rFonts w:ascii="Cambria" w:eastAsia="SimSun" w:hAnsi="Cambria" w:cs="Times New Roman"/>
      <w:b/>
      <w:bCs/>
      <w:i/>
      <w:iCs/>
      <w:sz w:val="28"/>
      <w:szCs w:val="28"/>
      <w:lang w:val="en-GB" w:eastAsia="en-US"/>
    </w:rPr>
  </w:style>
  <w:style w:type="character" w:customStyle="1" w:styleId="Heading1Char2">
    <w:name w:val="Heading 1 Char2"/>
    <w:uiPriority w:val="99"/>
    <w:rsid w:val="00D3507C"/>
    <w:rPr>
      <w:rFonts w:ascii="Cambria" w:eastAsia="SimSun" w:hAnsi="Cambria" w:cs="Times New Roman"/>
      <w:b/>
      <w:bCs/>
      <w:kern w:val="32"/>
      <w:sz w:val="32"/>
      <w:szCs w:val="32"/>
      <w:lang w:val="en-GB" w:eastAsia="en-US"/>
    </w:rPr>
  </w:style>
  <w:style w:type="character" w:customStyle="1" w:styleId="Heading4Char2">
    <w:name w:val="Heading 4 Char2"/>
    <w:aliases w:val="Heading 4 Char1 Char1,Heading 4 Char Char Char1"/>
    <w:uiPriority w:val="99"/>
    <w:semiHidden/>
    <w:rsid w:val="00D3507C"/>
    <w:rPr>
      <w:rFonts w:ascii="Calibri Light" w:eastAsia="Times New Roman" w:hAnsi="Calibri Light" w:cs="Times New Roman"/>
      <w:i/>
      <w:iCs/>
      <w:color w:val="2E74B5"/>
      <w:lang w:val="en-GB"/>
    </w:rPr>
  </w:style>
  <w:style w:type="character" w:customStyle="1" w:styleId="HeaderChar1">
    <w:name w:val="Header Char1"/>
    <w:aliases w:val="h Char1,Header/Footer Char1"/>
    <w:uiPriority w:val="99"/>
    <w:semiHidden/>
    <w:rsid w:val="00D3507C"/>
    <w:rPr>
      <w:rFonts w:ascii="Times New Roman" w:hAnsi="Times New Roman"/>
      <w:lang w:val="en-GB"/>
    </w:rPr>
  </w:style>
  <w:style w:type="paragraph" w:customStyle="1" w:styleId="FigureCaption">
    <w:name w:val="Figure Caption"/>
    <w:basedOn w:val="Normal"/>
    <w:uiPriority w:val="99"/>
    <w:qFormat/>
    <w:rsid w:val="00D3507C"/>
    <w:pPr>
      <w:tabs>
        <w:tab w:val="clear" w:pos="794"/>
        <w:tab w:val="clear" w:pos="1191"/>
        <w:tab w:val="clear" w:pos="1588"/>
        <w:tab w:val="clear" w:pos="1985"/>
      </w:tabs>
      <w:overflowPunct/>
      <w:autoSpaceDE/>
      <w:autoSpaceDN/>
      <w:adjustRightInd/>
      <w:spacing w:before="100" w:after="100" w:line="276" w:lineRule="auto"/>
      <w:jc w:val="center"/>
      <w:textAlignment w:val="auto"/>
    </w:pPr>
    <w:rPr>
      <w:rFonts w:ascii="Calibri" w:eastAsia="Calibri" w:hAnsi="Calibri"/>
      <w:b/>
      <w:sz w:val="18"/>
      <w:szCs w:val="22"/>
      <w:lang w:val="en-CA"/>
    </w:rPr>
  </w:style>
  <w:style w:type="character" w:customStyle="1" w:styleId="LightGrid-Accent11">
    <w:name w:val="Light Grid - Accent 11"/>
    <w:uiPriority w:val="99"/>
    <w:rsid w:val="00D3507C"/>
    <w:rPr>
      <w:color w:val="808080"/>
    </w:rPr>
  </w:style>
  <w:style w:type="paragraph" w:customStyle="1" w:styleId="zzSTDTitle">
    <w:name w:val="zzSTDTitle"/>
    <w:basedOn w:val="Normal"/>
    <w:next w:val="Normal"/>
    <w:rsid w:val="00D3507C"/>
    <w:pPr>
      <w:tabs>
        <w:tab w:val="clear" w:pos="794"/>
        <w:tab w:val="clear" w:pos="1191"/>
        <w:tab w:val="clear" w:pos="1588"/>
        <w:tab w:val="clear" w:pos="1985"/>
      </w:tabs>
      <w:suppressAutoHyphens/>
      <w:overflowPunct/>
      <w:autoSpaceDE/>
      <w:autoSpaceDN/>
      <w:adjustRightInd/>
      <w:spacing w:before="400" w:after="760" w:line="350" w:lineRule="exact"/>
      <w:jc w:val="left"/>
      <w:textAlignment w:val="auto"/>
    </w:pPr>
    <w:rPr>
      <w:rFonts w:ascii="Arial" w:eastAsia="MS Mincho" w:hAnsi="Arial"/>
      <w:b/>
      <w:color w:val="0000FF"/>
      <w:sz w:val="32"/>
      <w:lang w:val="de-DE" w:eastAsia="ja-JP"/>
    </w:rPr>
  </w:style>
  <w:style w:type="numbering" w:customStyle="1" w:styleId="3DEquation1">
    <w:name w:val="3D Equation1"/>
    <w:uiPriority w:val="99"/>
    <w:rsid w:val="00D3507C"/>
  </w:style>
  <w:style w:type="numbering" w:customStyle="1" w:styleId="NoList2">
    <w:name w:val="No List2"/>
    <w:next w:val="NoList"/>
    <w:semiHidden/>
    <w:rsid w:val="00D3507C"/>
  </w:style>
  <w:style w:type="table" w:customStyle="1" w:styleId="TableGrid3">
    <w:name w:val="Table Grid3"/>
    <w:basedOn w:val="TableNormal"/>
    <w:next w:val="TableGrid"/>
    <w:rsid w:val="00D3507C"/>
    <w:rPr>
      <w:rFonts w:ascii="Times New Roman" w:hAnsi="Times New Roman"/>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hidden/>
    </w:trPr>
  </w:style>
  <w:style w:type="paragraph" w:customStyle="1" w:styleId="LightList-Accent31">
    <w:name w:val="Light List - Accent 31"/>
    <w:hidden/>
    <w:uiPriority w:val="99"/>
    <w:semiHidden/>
    <w:rsid w:val="00D3507C"/>
    <w:rPr>
      <w:rFonts w:ascii="Times New Roman" w:hAnsi="Times New Roman"/>
      <w:sz w:val="22"/>
    </w:rPr>
  </w:style>
  <w:style w:type="paragraph" w:customStyle="1" w:styleId="p1">
    <w:name w:val="p1"/>
    <w:basedOn w:val="Normal"/>
    <w:rsid w:val="00D3507C"/>
    <w:pPr>
      <w:tabs>
        <w:tab w:val="clear" w:pos="794"/>
        <w:tab w:val="clear" w:pos="1191"/>
        <w:tab w:val="clear" w:pos="1588"/>
        <w:tab w:val="clear" w:pos="1985"/>
      </w:tabs>
      <w:overflowPunct/>
      <w:autoSpaceDE/>
      <w:autoSpaceDN/>
      <w:adjustRightInd/>
      <w:spacing w:before="0"/>
      <w:jc w:val="left"/>
      <w:textAlignment w:val="auto"/>
    </w:pPr>
    <w:rPr>
      <w:rFonts w:ascii="Menlo" w:eastAsia="MS Mincho" w:hAnsi="Menlo" w:cs="Menlo"/>
      <w:color w:val="000000"/>
      <w:sz w:val="17"/>
      <w:szCs w:val="17"/>
      <w:lang w:val="en-CA"/>
    </w:rPr>
  </w:style>
  <w:style w:type="character" w:customStyle="1" w:styleId="s1">
    <w:name w:val="s1"/>
    <w:rsid w:val="00D3507C"/>
  </w:style>
  <w:style w:type="paragraph" w:customStyle="1" w:styleId="MediumList2-Accent23">
    <w:name w:val="Medium List 2 - Accent 23"/>
    <w:hidden/>
    <w:uiPriority w:val="71"/>
    <w:rsid w:val="00D3507C"/>
    <w:rPr>
      <w:rFonts w:ascii="Times New Roman" w:hAnsi="Times New Roman"/>
      <w:sz w:val="22"/>
    </w:rPr>
  </w:style>
  <w:style w:type="paragraph" w:customStyle="1" w:styleId="ColorfulShading-Accent15">
    <w:name w:val="Colorful Shading - Accent 15"/>
    <w:hidden/>
    <w:uiPriority w:val="62"/>
    <w:rsid w:val="00D3507C"/>
    <w:rPr>
      <w:rFonts w:ascii="Times New Roman" w:hAnsi="Times New Roman"/>
      <w:sz w:val="22"/>
    </w:rPr>
  </w:style>
  <w:style w:type="paragraph" w:customStyle="1" w:styleId="Term">
    <w:name w:val="Term"/>
    <w:basedOn w:val="Normal"/>
    <w:autoRedefine/>
    <w:qFormat/>
    <w:rsid w:val="003553FB"/>
    <w:pPr>
      <w:numPr>
        <w:numId w:val="111"/>
      </w:numPr>
      <w:tabs>
        <w:tab w:val="clear" w:pos="794"/>
        <w:tab w:val="clear" w:pos="1191"/>
        <w:tab w:val="clear" w:pos="1588"/>
        <w:tab w:val="clear" w:pos="1985"/>
      </w:tabs>
      <w:overflowPunct/>
      <w:autoSpaceDE/>
      <w:autoSpaceDN/>
      <w:adjustRightInd/>
      <w:spacing w:before="0"/>
      <w:contextualSpacing/>
      <w:jc w:val="left"/>
      <w:textAlignment w:val="auto"/>
    </w:pPr>
    <w:rPr>
      <w:rFonts w:ascii="Candara" w:eastAsia="Candara" w:hAnsi="Candara"/>
      <w:b/>
      <w:smallCaps/>
      <w:lang w:val="en-US"/>
    </w:rPr>
  </w:style>
  <w:style w:type="paragraph" w:customStyle="1" w:styleId="fields">
    <w:name w:val="fields"/>
    <w:basedOn w:val="Normal"/>
    <w:link w:val="fieldsZchn"/>
    <w:rsid w:val="00D3507C"/>
    <w:pPr>
      <w:tabs>
        <w:tab w:val="clear" w:pos="794"/>
        <w:tab w:val="clear" w:pos="1191"/>
        <w:tab w:val="clear" w:pos="1588"/>
        <w:tab w:val="clear" w:pos="1985"/>
        <w:tab w:val="left" w:pos="8010"/>
      </w:tabs>
      <w:overflowPunct/>
      <w:autoSpaceDE/>
      <w:autoSpaceDN/>
      <w:adjustRightInd/>
      <w:spacing w:before="0" w:after="160"/>
      <w:ind w:left="720" w:hanging="360"/>
      <w:textAlignment w:val="auto"/>
    </w:pPr>
    <w:rPr>
      <w:rFonts w:ascii="Times" w:eastAsia="BatangChe" w:hAnsi="Times"/>
      <w:sz w:val="24"/>
      <w:lang w:val="en-US"/>
    </w:rPr>
  </w:style>
  <w:style w:type="character" w:customStyle="1" w:styleId="fieldsZchn">
    <w:name w:val="fields Zchn"/>
    <w:link w:val="fields"/>
    <w:rsid w:val="00D3507C"/>
    <w:rPr>
      <w:rFonts w:eastAsia="BatangChe"/>
      <w:sz w:val="24"/>
    </w:rPr>
  </w:style>
  <w:style w:type="character" w:customStyle="1" w:styleId="UnresolvedMention2">
    <w:name w:val="Unresolved Mention2"/>
    <w:basedOn w:val="DefaultParagraphFont"/>
    <w:uiPriority w:val="99"/>
    <w:semiHidden/>
    <w:unhideWhenUsed/>
    <w:rsid w:val="00C92B3C"/>
    <w:rPr>
      <w:color w:val="605E5C"/>
      <w:shd w:val="clear" w:color="auto" w:fill="E1DFDD"/>
    </w:rPr>
  </w:style>
  <w:style w:type="table" w:customStyle="1" w:styleId="TableGrid4">
    <w:name w:val="Table Grid4"/>
    <w:basedOn w:val="TableNormal"/>
    <w:next w:val="TableGrid"/>
    <w:rsid w:val="00500788"/>
    <w:rPr>
      <w:rFonts w:ascii="CG Times" w:hAnsi="CG Times"/>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hidden/>
    </w:trPr>
  </w:style>
  <w:style w:type="character" w:customStyle="1" w:styleId="UnresolvedMention22">
    <w:name w:val="Unresolved Mention22"/>
    <w:basedOn w:val="DefaultParagraphFont"/>
    <w:uiPriority w:val="99"/>
    <w:semiHidden/>
    <w:unhideWhenUsed/>
    <w:rsid w:val="00AD1DBF"/>
    <w:rPr>
      <w:color w:val="605E5C"/>
      <w:shd w:val="clear" w:color="auto" w:fill="E1DFDD"/>
    </w:rPr>
  </w:style>
  <w:style w:type="character" w:customStyle="1" w:styleId="ListParagraphChar">
    <w:name w:val="List Paragraph Char"/>
    <w:link w:val="ListParagraph"/>
    <w:uiPriority w:val="34"/>
    <w:rsid w:val="00244B64"/>
    <w:rPr>
      <w:rFonts w:ascii="Times New Roman" w:hAnsi="Times New Roman"/>
      <w:lang w:val="en-GB"/>
    </w:rPr>
  </w:style>
  <w:style w:type="paragraph" w:customStyle="1" w:styleId="Default">
    <w:name w:val="Default"/>
    <w:rsid w:val="0042293F"/>
    <w:pPr>
      <w:widowControl w:val="0"/>
      <w:autoSpaceDE w:val="0"/>
      <w:autoSpaceDN w:val="0"/>
      <w:adjustRightInd w:val="0"/>
    </w:pPr>
    <w:rPr>
      <w:rFonts w:ascii="Times New Roman" w:hAnsi="Times New Roman"/>
      <w:color w:val="000000"/>
      <w:sz w:val="24"/>
      <w:szCs w:val="24"/>
    </w:rPr>
  </w:style>
  <w:style w:type="paragraph" w:customStyle="1" w:styleId="n">
    <w:name w:val="n"/>
    <w:basedOn w:val="Normalaftertitle0"/>
    <w:rsid w:val="00FC2355"/>
  </w:style>
  <w:style w:type="table" w:customStyle="1" w:styleId="1">
    <w:name w:val="표 구분선1"/>
    <w:basedOn w:val="TableNormal"/>
    <w:next w:val="TableGrid"/>
    <w:rsid w:val="00B97F01"/>
    <w:rPr>
      <w:rFonts w:ascii="CG Times" w:hAnsi="CG Times"/>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hidden/>
    </w:trPr>
  </w:style>
  <w:style w:type="character" w:customStyle="1" w:styleId="UnresolvedMention3">
    <w:name w:val="Unresolved Mention3"/>
    <w:basedOn w:val="DefaultParagraphFont"/>
    <w:uiPriority w:val="99"/>
    <w:semiHidden/>
    <w:unhideWhenUsed/>
    <w:rsid w:val="00B97F01"/>
    <w:rPr>
      <w:color w:val="605E5C"/>
      <w:shd w:val="clear" w:color="auto" w:fill="E1DFDD"/>
    </w:rPr>
  </w:style>
  <w:style w:type="character" w:customStyle="1" w:styleId="UnresolvedMention21">
    <w:name w:val="Unresolved Mention21"/>
    <w:basedOn w:val="DefaultParagraphFont"/>
    <w:uiPriority w:val="99"/>
    <w:semiHidden/>
    <w:unhideWhenUsed/>
    <w:rsid w:val="009D32ED"/>
    <w:rPr>
      <w:color w:val="605E5C"/>
      <w:shd w:val="clear" w:color="auto" w:fill="E1DFDD"/>
    </w:rPr>
  </w:style>
  <w:style w:type="character" w:customStyle="1" w:styleId="UnresolvedMention4">
    <w:name w:val="Unresolved Mention4"/>
    <w:basedOn w:val="DefaultParagraphFont"/>
    <w:uiPriority w:val="99"/>
    <w:semiHidden/>
    <w:unhideWhenUsed/>
    <w:rsid w:val="00494022"/>
    <w:rPr>
      <w:color w:val="605E5C"/>
      <w:shd w:val="clear" w:color="auto" w:fill="E1DFDD"/>
    </w:rPr>
  </w:style>
  <w:style w:type="character" w:customStyle="1" w:styleId="UnresolvedMention5">
    <w:name w:val="Unresolved Mention5"/>
    <w:basedOn w:val="DefaultParagraphFont"/>
    <w:uiPriority w:val="99"/>
    <w:semiHidden/>
    <w:unhideWhenUsed/>
    <w:rsid w:val="00F61EA4"/>
    <w:rPr>
      <w:color w:val="605E5C"/>
      <w:shd w:val="clear" w:color="auto" w:fill="E1DFDD"/>
    </w:rPr>
  </w:style>
  <w:style w:type="character" w:customStyle="1" w:styleId="UnresolvedMention6">
    <w:name w:val="Unresolved Mention6"/>
    <w:basedOn w:val="DefaultParagraphFont"/>
    <w:uiPriority w:val="99"/>
    <w:semiHidden/>
    <w:unhideWhenUsed/>
    <w:rsid w:val="00F3433D"/>
    <w:rPr>
      <w:color w:val="605E5C"/>
      <w:shd w:val="clear" w:color="auto" w:fill="E1DFDD"/>
    </w:rPr>
  </w:style>
  <w:style w:type="character" w:customStyle="1" w:styleId="UnresolvedMention7">
    <w:name w:val="Unresolved Mention7"/>
    <w:basedOn w:val="DefaultParagraphFont"/>
    <w:uiPriority w:val="99"/>
    <w:semiHidden/>
    <w:unhideWhenUsed/>
    <w:rsid w:val="007D0615"/>
    <w:rPr>
      <w:color w:val="605E5C"/>
      <w:shd w:val="clear" w:color="auto" w:fill="E1DFDD"/>
    </w:rPr>
  </w:style>
  <w:style w:type="character" w:customStyle="1" w:styleId="UnresolvedMention8">
    <w:name w:val="Unresolved Mention8"/>
    <w:basedOn w:val="DefaultParagraphFont"/>
    <w:uiPriority w:val="99"/>
    <w:semiHidden/>
    <w:unhideWhenUsed/>
    <w:rsid w:val="00814B0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766460">
      <w:bodyDiv w:val="1"/>
      <w:marLeft w:val="0"/>
      <w:marRight w:val="0"/>
      <w:marTop w:val="0"/>
      <w:marBottom w:val="0"/>
      <w:divBdr>
        <w:top w:val="none" w:sz="0" w:space="0" w:color="auto"/>
        <w:left w:val="none" w:sz="0" w:space="0" w:color="auto"/>
        <w:bottom w:val="none" w:sz="0" w:space="0" w:color="auto"/>
        <w:right w:val="none" w:sz="0" w:space="0" w:color="auto"/>
      </w:divBdr>
    </w:div>
    <w:div w:id="29694606">
      <w:bodyDiv w:val="1"/>
      <w:marLeft w:val="0"/>
      <w:marRight w:val="0"/>
      <w:marTop w:val="0"/>
      <w:marBottom w:val="0"/>
      <w:divBdr>
        <w:top w:val="none" w:sz="0" w:space="0" w:color="auto"/>
        <w:left w:val="none" w:sz="0" w:space="0" w:color="auto"/>
        <w:bottom w:val="none" w:sz="0" w:space="0" w:color="auto"/>
        <w:right w:val="none" w:sz="0" w:space="0" w:color="auto"/>
      </w:divBdr>
    </w:div>
    <w:div w:id="37241953">
      <w:bodyDiv w:val="1"/>
      <w:marLeft w:val="0"/>
      <w:marRight w:val="0"/>
      <w:marTop w:val="0"/>
      <w:marBottom w:val="0"/>
      <w:divBdr>
        <w:top w:val="none" w:sz="0" w:space="0" w:color="auto"/>
        <w:left w:val="none" w:sz="0" w:space="0" w:color="auto"/>
        <w:bottom w:val="none" w:sz="0" w:space="0" w:color="auto"/>
        <w:right w:val="none" w:sz="0" w:space="0" w:color="auto"/>
      </w:divBdr>
    </w:div>
    <w:div w:id="42757576">
      <w:bodyDiv w:val="1"/>
      <w:marLeft w:val="0"/>
      <w:marRight w:val="0"/>
      <w:marTop w:val="0"/>
      <w:marBottom w:val="0"/>
      <w:divBdr>
        <w:top w:val="none" w:sz="0" w:space="0" w:color="auto"/>
        <w:left w:val="none" w:sz="0" w:space="0" w:color="auto"/>
        <w:bottom w:val="none" w:sz="0" w:space="0" w:color="auto"/>
        <w:right w:val="none" w:sz="0" w:space="0" w:color="auto"/>
      </w:divBdr>
    </w:div>
    <w:div w:id="83191970">
      <w:bodyDiv w:val="1"/>
      <w:marLeft w:val="0"/>
      <w:marRight w:val="0"/>
      <w:marTop w:val="0"/>
      <w:marBottom w:val="0"/>
      <w:divBdr>
        <w:top w:val="none" w:sz="0" w:space="0" w:color="auto"/>
        <w:left w:val="none" w:sz="0" w:space="0" w:color="auto"/>
        <w:bottom w:val="none" w:sz="0" w:space="0" w:color="auto"/>
        <w:right w:val="none" w:sz="0" w:space="0" w:color="auto"/>
      </w:divBdr>
    </w:div>
    <w:div w:id="144588712">
      <w:bodyDiv w:val="1"/>
      <w:marLeft w:val="0"/>
      <w:marRight w:val="0"/>
      <w:marTop w:val="0"/>
      <w:marBottom w:val="0"/>
      <w:divBdr>
        <w:top w:val="none" w:sz="0" w:space="0" w:color="auto"/>
        <w:left w:val="none" w:sz="0" w:space="0" w:color="auto"/>
        <w:bottom w:val="none" w:sz="0" w:space="0" w:color="auto"/>
        <w:right w:val="none" w:sz="0" w:space="0" w:color="auto"/>
      </w:divBdr>
    </w:div>
    <w:div w:id="188221323">
      <w:bodyDiv w:val="1"/>
      <w:marLeft w:val="0"/>
      <w:marRight w:val="0"/>
      <w:marTop w:val="0"/>
      <w:marBottom w:val="0"/>
      <w:divBdr>
        <w:top w:val="none" w:sz="0" w:space="0" w:color="auto"/>
        <w:left w:val="none" w:sz="0" w:space="0" w:color="auto"/>
        <w:bottom w:val="none" w:sz="0" w:space="0" w:color="auto"/>
        <w:right w:val="none" w:sz="0" w:space="0" w:color="auto"/>
      </w:divBdr>
    </w:div>
    <w:div w:id="198781542">
      <w:bodyDiv w:val="1"/>
      <w:marLeft w:val="0"/>
      <w:marRight w:val="0"/>
      <w:marTop w:val="0"/>
      <w:marBottom w:val="0"/>
      <w:divBdr>
        <w:top w:val="none" w:sz="0" w:space="0" w:color="auto"/>
        <w:left w:val="none" w:sz="0" w:space="0" w:color="auto"/>
        <w:bottom w:val="none" w:sz="0" w:space="0" w:color="auto"/>
        <w:right w:val="none" w:sz="0" w:space="0" w:color="auto"/>
      </w:divBdr>
    </w:div>
    <w:div w:id="294681240">
      <w:bodyDiv w:val="1"/>
      <w:marLeft w:val="0"/>
      <w:marRight w:val="0"/>
      <w:marTop w:val="0"/>
      <w:marBottom w:val="0"/>
      <w:divBdr>
        <w:top w:val="none" w:sz="0" w:space="0" w:color="auto"/>
        <w:left w:val="none" w:sz="0" w:space="0" w:color="auto"/>
        <w:bottom w:val="none" w:sz="0" w:space="0" w:color="auto"/>
        <w:right w:val="none" w:sz="0" w:space="0" w:color="auto"/>
      </w:divBdr>
    </w:div>
    <w:div w:id="322973896">
      <w:bodyDiv w:val="1"/>
      <w:marLeft w:val="0"/>
      <w:marRight w:val="0"/>
      <w:marTop w:val="0"/>
      <w:marBottom w:val="0"/>
      <w:divBdr>
        <w:top w:val="none" w:sz="0" w:space="0" w:color="auto"/>
        <w:left w:val="none" w:sz="0" w:space="0" w:color="auto"/>
        <w:bottom w:val="none" w:sz="0" w:space="0" w:color="auto"/>
        <w:right w:val="none" w:sz="0" w:space="0" w:color="auto"/>
      </w:divBdr>
    </w:div>
    <w:div w:id="325744514">
      <w:bodyDiv w:val="1"/>
      <w:marLeft w:val="0"/>
      <w:marRight w:val="0"/>
      <w:marTop w:val="0"/>
      <w:marBottom w:val="0"/>
      <w:divBdr>
        <w:top w:val="none" w:sz="0" w:space="0" w:color="auto"/>
        <w:left w:val="none" w:sz="0" w:space="0" w:color="auto"/>
        <w:bottom w:val="none" w:sz="0" w:space="0" w:color="auto"/>
        <w:right w:val="none" w:sz="0" w:space="0" w:color="auto"/>
      </w:divBdr>
    </w:div>
    <w:div w:id="380635864">
      <w:bodyDiv w:val="1"/>
      <w:marLeft w:val="0"/>
      <w:marRight w:val="0"/>
      <w:marTop w:val="0"/>
      <w:marBottom w:val="0"/>
      <w:divBdr>
        <w:top w:val="none" w:sz="0" w:space="0" w:color="auto"/>
        <w:left w:val="none" w:sz="0" w:space="0" w:color="auto"/>
        <w:bottom w:val="none" w:sz="0" w:space="0" w:color="auto"/>
        <w:right w:val="none" w:sz="0" w:space="0" w:color="auto"/>
      </w:divBdr>
    </w:div>
    <w:div w:id="390544536">
      <w:bodyDiv w:val="1"/>
      <w:marLeft w:val="0"/>
      <w:marRight w:val="0"/>
      <w:marTop w:val="0"/>
      <w:marBottom w:val="0"/>
      <w:divBdr>
        <w:top w:val="none" w:sz="0" w:space="0" w:color="auto"/>
        <w:left w:val="none" w:sz="0" w:space="0" w:color="auto"/>
        <w:bottom w:val="none" w:sz="0" w:space="0" w:color="auto"/>
        <w:right w:val="none" w:sz="0" w:space="0" w:color="auto"/>
      </w:divBdr>
    </w:div>
    <w:div w:id="403066711">
      <w:bodyDiv w:val="1"/>
      <w:marLeft w:val="0"/>
      <w:marRight w:val="0"/>
      <w:marTop w:val="0"/>
      <w:marBottom w:val="0"/>
      <w:divBdr>
        <w:top w:val="none" w:sz="0" w:space="0" w:color="auto"/>
        <w:left w:val="none" w:sz="0" w:space="0" w:color="auto"/>
        <w:bottom w:val="none" w:sz="0" w:space="0" w:color="auto"/>
        <w:right w:val="none" w:sz="0" w:space="0" w:color="auto"/>
      </w:divBdr>
    </w:div>
    <w:div w:id="410926166">
      <w:bodyDiv w:val="1"/>
      <w:marLeft w:val="0"/>
      <w:marRight w:val="0"/>
      <w:marTop w:val="0"/>
      <w:marBottom w:val="0"/>
      <w:divBdr>
        <w:top w:val="none" w:sz="0" w:space="0" w:color="auto"/>
        <w:left w:val="none" w:sz="0" w:space="0" w:color="auto"/>
        <w:bottom w:val="none" w:sz="0" w:space="0" w:color="auto"/>
        <w:right w:val="none" w:sz="0" w:space="0" w:color="auto"/>
      </w:divBdr>
    </w:div>
    <w:div w:id="417405547">
      <w:bodyDiv w:val="1"/>
      <w:marLeft w:val="0"/>
      <w:marRight w:val="0"/>
      <w:marTop w:val="0"/>
      <w:marBottom w:val="0"/>
      <w:divBdr>
        <w:top w:val="none" w:sz="0" w:space="0" w:color="auto"/>
        <w:left w:val="none" w:sz="0" w:space="0" w:color="auto"/>
        <w:bottom w:val="none" w:sz="0" w:space="0" w:color="auto"/>
        <w:right w:val="none" w:sz="0" w:space="0" w:color="auto"/>
      </w:divBdr>
    </w:div>
    <w:div w:id="420177355">
      <w:bodyDiv w:val="1"/>
      <w:marLeft w:val="0"/>
      <w:marRight w:val="0"/>
      <w:marTop w:val="0"/>
      <w:marBottom w:val="0"/>
      <w:divBdr>
        <w:top w:val="none" w:sz="0" w:space="0" w:color="auto"/>
        <w:left w:val="none" w:sz="0" w:space="0" w:color="auto"/>
        <w:bottom w:val="none" w:sz="0" w:space="0" w:color="auto"/>
        <w:right w:val="none" w:sz="0" w:space="0" w:color="auto"/>
      </w:divBdr>
    </w:div>
    <w:div w:id="429008538">
      <w:bodyDiv w:val="1"/>
      <w:marLeft w:val="0"/>
      <w:marRight w:val="0"/>
      <w:marTop w:val="0"/>
      <w:marBottom w:val="0"/>
      <w:divBdr>
        <w:top w:val="none" w:sz="0" w:space="0" w:color="auto"/>
        <w:left w:val="none" w:sz="0" w:space="0" w:color="auto"/>
        <w:bottom w:val="none" w:sz="0" w:space="0" w:color="auto"/>
        <w:right w:val="none" w:sz="0" w:space="0" w:color="auto"/>
      </w:divBdr>
    </w:div>
    <w:div w:id="429158004">
      <w:bodyDiv w:val="1"/>
      <w:marLeft w:val="0"/>
      <w:marRight w:val="0"/>
      <w:marTop w:val="0"/>
      <w:marBottom w:val="0"/>
      <w:divBdr>
        <w:top w:val="none" w:sz="0" w:space="0" w:color="auto"/>
        <w:left w:val="none" w:sz="0" w:space="0" w:color="auto"/>
        <w:bottom w:val="none" w:sz="0" w:space="0" w:color="auto"/>
        <w:right w:val="none" w:sz="0" w:space="0" w:color="auto"/>
      </w:divBdr>
    </w:div>
    <w:div w:id="440761945">
      <w:bodyDiv w:val="1"/>
      <w:marLeft w:val="0"/>
      <w:marRight w:val="0"/>
      <w:marTop w:val="0"/>
      <w:marBottom w:val="0"/>
      <w:divBdr>
        <w:top w:val="none" w:sz="0" w:space="0" w:color="auto"/>
        <w:left w:val="none" w:sz="0" w:space="0" w:color="auto"/>
        <w:bottom w:val="none" w:sz="0" w:space="0" w:color="auto"/>
        <w:right w:val="none" w:sz="0" w:space="0" w:color="auto"/>
      </w:divBdr>
    </w:div>
    <w:div w:id="450831051">
      <w:bodyDiv w:val="1"/>
      <w:marLeft w:val="0"/>
      <w:marRight w:val="0"/>
      <w:marTop w:val="0"/>
      <w:marBottom w:val="0"/>
      <w:divBdr>
        <w:top w:val="none" w:sz="0" w:space="0" w:color="auto"/>
        <w:left w:val="none" w:sz="0" w:space="0" w:color="auto"/>
        <w:bottom w:val="none" w:sz="0" w:space="0" w:color="auto"/>
        <w:right w:val="none" w:sz="0" w:space="0" w:color="auto"/>
      </w:divBdr>
    </w:div>
    <w:div w:id="504050459">
      <w:bodyDiv w:val="1"/>
      <w:marLeft w:val="0"/>
      <w:marRight w:val="0"/>
      <w:marTop w:val="0"/>
      <w:marBottom w:val="0"/>
      <w:divBdr>
        <w:top w:val="none" w:sz="0" w:space="0" w:color="auto"/>
        <w:left w:val="none" w:sz="0" w:space="0" w:color="auto"/>
        <w:bottom w:val="none" w:sz="0" w:space="0" w:color="auto"/>
        <w:right w:val="none" w:sz="0" w:space="0" w:color="auto"/>
      </w:divBdr>
    </w:div>
    <w:div w:id="632489392">
      <w:bodyDiv w:val="1"/>
      <w:marLeft w:val="0"/>
      <w:marRight w:val="0"/>
      <w:marTop w:val="0"/>
      <w:marBottom w:val="0"/>
      <w:divBdr>
        <w:top w:val="none" w:sz="0" w:space="0" w:color="auto"/>
        <w:left w:val="none" w:sz="0" w:space="0" w:color="auto"/>
        <w:bottom w:val="none" w:sz="0" w:space="0" w:color="auto"/>
        <w:right w:val="none" w:sz="0" w:space="0" w:color="auto"/>
      </w:divBdr>
    </w:div>
    <w:div w:id="633100166">
      <w:bodyDiv w:val="1"/>
      <w:marLeft w:val="0"/>
      <w:marRight w:val="0"/>
      <w:marTop w:val="0"/>
      <w:marBottom w:val="0"/>
      <w:divBdr>
        <w:top w:val="none" w:sz="0" w:space="0" w:color="auto"/>
        <w:left w:val="none" w:sz="0" w:space="0" w:color="auto"/>
        <w:bottom w:val="none" w:sz="0" w:space="0" w:color="auto"/>
        <w:right w:val="none" w:sz="0" w:space="0" w:color="auto"/>
      </w:divBdr>
    </w:div>
    <w:div w:id="732385244">
      <w:bodyDiv w:val="1"/>
      <w:marLeft w:val="0"/>
      <w:marRight w:val="0"/>
      <w:marTop w:val="0"/>
      <w:marBottom w:val="0"/>
      <w:divBdr>
        <w:top w:val="none" w:sz="0" w:space="0" w:color="auto"/>
        <w:left w:val="none" w:sz="0" w:space="0" w:color="auto"/>
        <w:bottom w:val="none" w:sz="0" w:space="0" w:color="auto"/>
        <w:right w:val="none" w:sz="0" w:space="0" w:color="auto"/>
      </w:divBdr>
    </w:div>
    <w:div w:id="762800830">
      <w:bodyDiv w:val="1"/>
      <w:marLeft w:val="0"/>
      <w:marRight w:val="0"/>
      <w:marTop w:val="0"/>
      <w:marBottom w:val="0"/>
      <w:divBdr>
        <w:top w:val="none" w:sz="0" w:space="0" w:color="auto"/>
        <w:left w:val="none" w:sz="0" w:space="0" w:color="auto"/>
        <w:bottom w:val="none" w:sz="0" w:space="0" w:color="auto"/>
        <w:right w:val="none" w:sz="0" w:space="0" w:color="auto"/>
      </w:divBdr>
    </w:div>
    <w:div w:id="786583552">
      <w:bodyDiv w:val="1"/>
      <w:marLeft w:val="0"/>
      <w:marRight w:val="0"/>
      <w:marTop w:val="0"/>
      <w:marBottom w:val="0"/>
      <w:divBdr>
        <w:top w:val="none" w:sz="0" w:space="0" w:color="auto"/>
        <w:left w:val="none" w:sz="0" w:space="0" w:color="auto"/>
        <w:bottom w:val="none" w:sz="0" w:space="0" w:color="auto"/>
        <w:right w:val="none" w:sz="0" w:space="0" w:color="auto"/>
      </w:divBdr>
    </w:div>
    <w:div w:id="787241145">
      <w:bodyDiv w:val="1"/>
      <w:marLeft w:val="0"/>
      <w:marRight w:val="0"/>
      <w:marTop w:val="0"/>
      <w:marBottom w:val="0"/>
      <w:divBdr>
        <w:top w:val="none" w:sz="0" w:space="0" w:color="auto"/>
        <w:left w:val="none" w:sz="0" w:space="0" w:color="auto"/>
        <w:bottom w:val="none" w:sz="0" w:space="0" w:color="auto"/>
        <w:right w:val="none" w:sz="0" w:space="0" w:color="auto"/>
      </w:divBdr>
    </w:div>
    <w:div w:id="794560090">
      <w:bodyDiv w:val="1"/>
      <w:marLeft w:val="0"/>
      <w:marRight w:val="0"/>
      <w:marTop w:val="0"/>
      <w:marBottom w:val="0"/>
      <w:divBdr>
        <w:top w:val="none" w:sz="0" w:space="0" w:color="auto"/>
        <w:left w:val="none" w:sz="0" w:space="0" w:color="auto"/>
        <w:bottom w:val="none" w:sz="0" w:space="0" w:color="auto"/>
        <w:right w:val="none" w:sz="0" w:space="0" w:color="auto"/>
      </w:divBdr>
    </w:div>
    <w:div w:id="812527204">
      <w:bodyDiv w:val="1"/>
      <w:marLeft w:val="0"/>
      <w:marRight w:val="0"/>
      <w:marTop w:val="0"/>
      <w:marBottom w:val="0"/>
      <w:divBdr>
        <w:top w:val="none" w:sz="0" w:space="0" w:color="auto"/>
        <w:left w:val="none" w:sz="0" w:space="0" w:color="auto"/>
        <w:bottom w:val="none" w:sz="0" w:space="0" w:color="auto"/>
        <w:right w:val="none" w:sz="0" w:space="0" w:color="auto"/>
      </w:divBdr>
    </w:div>
    <w:div w:id="824397256">
      <w:bodyDiv w:val="1"/>
      <w:marLeft w:val="0"/>
      <w:marRight w:val="0"/>
      <w:marTop w:val="0"/>
      <w:marBottom w:val="0"/>
      <w:divBdr>
        <w:top w:val="none" w:sz="0" w:space="0" w:color="auto"/>
        <w:left w:val="none" w:sz="0" w:space="0" w:color="auto"/>
        <w:bottom w:val="none" w:sz="0" w:space="0" w:color="auto"/>
        <w:right w:val="none" w:sz="0" w:space="0" w:color="auto"/>
      </w:divBdr>
    </w:div>
    <w:div w:id="936475850">
      <w:bodyDiv w:val="1"/>
      <w:marLeft w:val="0"/>
      <w:marRight w:val="0"/>
      <w:marTop w:val="0"/>
      <w:marBottom w:val="0"/>
      <w:divBdr>
        <w:top w:val="none" w:sz="0" w:space="0" w:color="auto"/>
        <w:left w:val="none" w:sz="0" w:space="0" w:color="auto"/>
        <w:bottom w:val="none" w:sz="0" w:space="0" w:color="auto"/>
        <w:right w:val="none" w:sz="0" w:space="0" w:color="auto"/>
      </w:divBdr>
    </w:div>
    <w:div w:id="964655779">
      <w:bodyDiv w:val="1"/>
      <w:marLeft w:val="0"/>
      <w:marRight w:val="0"/>
      <w:marTop w:val="0"/>
      <w:marBottom w:val="0"/>
      <w:divBdr>
        <w:top w:val="none" w:sz="0" w:space="0" w:color="auto"/>
        <w:left w:val="none" w:sz="0" w:space="0" w:color="auto"/>
        <w:bottom w:val="none" w:sz="0" w:space="0" w:color="auto"/>
        <w:right w:val="none" w:sz="0" w:space="0" w:color="auto"/>
      </w:divBdr>
    </w:div>
    <w:div w:id="1008869620">
      <w:bodyDiv w:val="1"/>
      <w:marLeft w:val="0"/>
      <w:marRight w:val="0"/>
      <w:marTop w:val="0"/>
      <w:marBottom w:val="0"/>
      <w:divBdr>
        <w:top w:val="none" w:sz="0" w:space="0" w:color="auto"/>
        <w:left w:val="none" w:sz="0" w:space="0" w:color="auto"/>
        <w:bottom w:val="none" w:sz="0" w:space="0" w:color="auto"/>
        <w:right w:val="none" w:sz="0" w:space="0" w:color="auto"/>
      </w:divBdr>
    </w:div>
    <w:div w:id="1021511044">
      <w:bodyDiv w:val="1"/>
      <w:marLeft w:val="0"/>
      <w:marRight w:val="0"/>
      <w:marTop w:val="0"/>
      <w:marBottom w:val="0"/>
      <w:divBdr>
        <w:top w:val="none" w:sz="0" w:space="0" w:color="auto"/>
        <w:left w:val="none" w:sz="0" w:space="0" w:color="auto"/>
        <w:bottom w:val="none" w:sz="0" w:space="0" w:color="auto"/>
        <w:right w:val="none" w:sz="0" w:space="0" w:color="auto"/>
      </w:divBdr>
    </w:div>
    <w:div w:id="1061908275">
      <w:bodyDiv w:val="1"/>
      <w:marLeft w:val="0"/>
      <w:marRight w:val="0"/>
      <w:marTop w:val="0"/>
      <w:marBottom w:val="0"/>
      <w:divBdr>
        <w:top w:val="none" w:sz="0" w:space="0" w:color="auto"/>
        <w:left w:val="none" w:sz="0" w:space="0" w:color="auto"/>
        <w:bottom w:val="none" w:sz="0" w:space="0" w:color="auto"/>
        <w:right w:val="none" w:sz="0" w:space="0" w:color="auto"/>
      </w:divBdr>
    </w:div>
    <w:div w:id="1106122882">
      <w:bodyDiv w:val="1"/>
      <w:marLeft w:val="0"/>
      <w:marRight w:val="0"/>
      <w:marTop w:val="0"/>
      <w:marBottom w:val="0"/>
      <w:divBdr>
        <w:top w:val="none" w:sz="0" w:space="0" w:color="auto"/>
        <w:left w:val="none" w:sz="0" w:space="0" w:color="auto"/>
        <w:bottom w:val="none" w:sz="0" w:space="0" w:color="auto"/>
        <w:right w:val="none" w:sz="0" w:space="0" w:color="auto"/>
      </w:divBdr>
      <w:divsChild>
        <w:div w:id="1062751923">
          <w:marLeft w:val="0"/>
          <w:marRight w:val="0"/>
          <w:marTop w:val="0"/>
          <w:marBottom w:val="0"/>
          <w:divBdr>
            <w:top w:val="none" w:sz="0" w:space="0" w:color="auto"/>
            <w:left w:val="none" w:sz="0" w:space="0" w:color="auto"/>
            <w:bottom w:val="none" w:sz="0" w:space="0" w:color="auto"/>
            <w:right w:val="none" w:sz="0" w:space="0" w:color="auto"/>
          </w:divBdr>
        </w:div>
      </w:divsChild>
    </w:div>
    <w:div w:id="1114444194">
      <w:bodyDiv w:val="1"/>
      <w:marLeft w:val="0"/>
      <w:marRight w:val="0"/>
      <w:marTop w:val="0"/>
      <w:marBottom w:val="0"/>
      <w:divBdr>
        <w:top w:val="none" w:sz="0" w:space="0" w:color="auto"/>
        <w:left w:val="none" w:sz="0" w:space="0" w:color="auto"/>
        <w:bottom w:val="none" w:sz="0" w:space="0" w:color="auto"/>
        <w:right w:val="none" w:sz="0" w:space="0" w:color="auto"/>
      </w:divBdr>
    </w:div>
    <w:div w:id="1120413902">
      <w:bodyDiv w:val="1"/>
      <w:marLeft w:val="0"/>
      <w:marRight w:val="0"/>
      <w:marTop w:val="0"/>
      <w:marBottom w:val="0"/>
      <w:divBdr>
        <w:top w:val="none" w:sz="0" w:space="0" w:color="auto"/>
        <w:left w:val="none" w:sz="0" w:space="0" w:color="auto"/>
        <w:bottom w:val="none" w:sz="0" w:space="0" w:color="auto"/>
        <w:right w:val="none" w:sz="0" w:space="0" w:color="auto"/>
      </w:divBdr>
    </w:div>
    <w:div w:id="1148596008">
      <w:bodyDiv w:val="1"/>
      <w:marLeft w:val="0"/>
      <w:marRight w:val="0"/>
      <w:marTop w:val="0"/>
      <w:marBottom w:val="0"/>
      <w:divBdr>
        <w:top w:val="none" w:sz="0" w:space="0" w:color="auto"/>
        <w:left w:val="none" w:sz="0" w:space="0" w:color="auto"/>
        <w:bottom w:val="none" w:sz="0" w:space="0" w:color="auto"/>
        <w:right w:val="none" w:sz="0" w:space="0" w:color="auto"/>
      </w:divBdr>
    </w:div>
    <w:div w:id="1180851825">
      <w:bodyDiv w:val="1"/>
      <w:marLeft w:val="0"/>
      <w:marRight w:val="0"/>
      <w:marTop w:val="0"/>
      <w:marBottom w:val="0"/>
      <w:divBdr>
        <w:top w:val="none" w:sz="0" w:space="0" w:color="auto"/>
        <w:left w:val="none" w:sz="0" w:space="0" w:color="auto"/>
        <w:bottom w:val="none" w:sz="0" w:space="0" w:color="auto"/>
        <w:right w:val="none" w:sz="0" w:space="0" w:color="auto"/>
      </w:divBdr>
    </w:div>
    <w:div w:id="1197309713">
      <w:bodyDiv w:val="1"/>
      <w:marLeft w:val="0"/>
      <w:marRight w:val="0"/>
      <w:marTop w:val="0"/>
      <w:marBottom w:val="0"/>
      <w:divBdr>
        <w:top w:val="none" w:sz="0" w:space="0" w:color="auto"/>
        <w:left w:val="none" w:sz="0" w:space="0" w:color="auto"/>
        <w:bottom w:val="none" w:sz="0" w:space="0" w:color="auto"/>
        <w:right w:val="none" w:sz="0" w:space="0" w:color="auto"/>
      </w:divBdr>
    </w:div>
    <w:div w:id="1243174404">
      <w:bodyDiv w:val="1"/>
      <w:marLeft w:val="0"/>
      <w:marRight w:val="0"/>
      <w:marTop w:val="0"/>
      <w:marBottom w:val="0"/>
      <w:divBdr>
        <w:top w:val="none" w:sz="0" w:space="0" w:color="auto"/>
        <w:left w:val="none" w:sz="0" w:space="0" w:color="auto"/>
        <w:bottom w:val="none" w:sz="0" w:space="0" w:color="auto"/>
        <w:right w:val="none" w:sz="0" w:space="0" w:color="auto"/>
      </w:divBdr>
      <w:divsChild>
        <w:div w:id="2073000293">
          <w:marLeft w:val="0"/>
          <w:marRight w:val="0"/>
          <w:marTop w:val="0"/>
          <w:marBottom w:val="0"/>
          <w:divBdr>
            <w:top w:val="none" w:sz="0" w:space="0" w:color="auto"/>
            <w:left w:val="none" w:sz="0" w:space="0" w:color="auto"/>
            <w:bottom w:val="none" w:sz="0" w:space="0" w:color="auto"/>
            <w:right w:val="none" w:sz="0" w:space="0" w:color="auto"/>
          </w:divBdr>
        </w:div>
      </w:divsChild>
    </w:div>
    <w:div w:id="1257324940">
      <w:bodyDiv w:val="1"/>
      <w:marLeft w:val="0"/>
      <w:marRight w:val="0"/>
      <w:marTop w:val="0"/>
      <w:marBottom w:val="0"/>
      <w:divBdr>
        <w:top w:val="none" w:sz="0" w:space="0" w:color="auto"/>
        <w:left w:val="none" w:sz="0" w:space="0" w:color="auto"/>
        <w:bottom w:val="none" w:sz="0" w:space="0" w:color="auto"/>
        <w:right w:val="none" w:sz="0" w:space="0" w:color="auto"/>
      </w:divBdr>
    </w:div>
    <w:div w:id="1263341972">
      <w:bodyDiv w:val="1"/>
      <w:marLeft w:val="0"/>
      <w:marRight w:val="0"/>
      <w:marTop w:val="0"/>
      <w:marBottom w:val="0"/>
      <w:divBdr>
        <w:top w:val="none" w:sz="0" w:space="0" w:color="auto"/>
        <w:left w:val="none" w:sz="0" w:space="0" w:color="auto"/>
        <w:bottom w:val="none" w:sz="0" w:space="0" w:color="auto"/>
        <w:right w:val="none" w:sz="0" w:space="0" w:color="auto"/>
      </w:divBdr>
    </w:div>
    <w:div w:id="1363290437">
      <w:bodyDiv w:val="1"/>
      <w:marLeft w:val="0"/>
      <w:marRight w:val="0"/>
      <w:marTop w:val="0"/>
      <w:marBottom w:val="0"/>
      <w:divBdr>
        <w:top w:val="none" w:sz="0" w:space="0" w:color="auto"/>
        <w:left w:val="none" w:sz="0" w:space="0" w:color="auto"/>
        <w:bottom w:val="none" w:sz="0" w:space="0" w:color="auto"/>
        <w:right w:val="none" w:sz="0" w:space="0" w:color="auto"/>
      </w:divBdr>
    </w:div>
    <w:div w:id="1423137252">
      <w:bodyDiv w:val="1"/>
      <w:marLeft w:val="0"/>
      <w:marRight w:val="0"/>
      <w:marTop w:val="0"/>
      <w:marBottom w:val="0"/>
      <w:divBdr>
        <w:top w:val="none" w:sz="0" w:space="0" w:color="auto"/>
        <w:left w:val="none" w:sz="0" w:space="0" w:color="auto"/>
        <w:bottom w:val="none" w:sz="0" w:space="0" w:color="auto"/>
        <w:right w:val="none" w:sz="0" w:space="0" w:color="auto"/>
      </w:divBdr>
      <w:divsChild>
        <w:div w:id="7447398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92773396">
              <w:marLeft w:val="0"/>
              <w:marRight w:val="0"/>
              <w:marTop w:val="0"/>
              <w:marBottom w:val="0"/>
              <w:divBdr>
                <w:top w:val="none" w:sz="0" w:space="0" w:color="auto"/>
                <w:left w:val="none" w:sz="0" w:space="0" w:color="auto"/>
                <w:bottom w:val="none" w:sz="0" w:space="0" w:color="auto"/>
                <w:right w:val="none" w:sz="0" w:space="0" w:color="auto"/>
              </w:divBdr>
              <w:divsChild>
                <w:div w:id="1119881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8136394">
      <w:bodyDiv w:val="1"/>
      <w:marLeft w:val="0"/>
      <w:marRight w:val="0"/>
      <w:marTop w:val="0"/>
      <w:marBottom w:val="0"/>
      <w:divBdr>
        <w:top w:val="none" w:sz="0" w:space="0" w:color="auto"/>
        <w:left w:val="none" w:sz="0" w:space="0" w:color="auto"/>
        <w:bottom w:val="none" w:sz="0" w:space="0" w:color="auto"/>
        <w:right w:val="none" w:sz="0" w:space="0" w:color="auto"/>
      </w:divBdr>
    </w:div>
    <w:div w:id="1481194951">
      <w:bodyDiv w:val="1"/>
      <w:marLeft w:val="0"/>
      <w:marRight w:val="0"/>
      <w:marTop w:val="0"/>
      <w:marBottom w:val="0"/>
      <w:divBdr>
        <w:top w:val="none" w:sz="0" w:space="0" w:color="auto"/>
        <w:left w:val="none" w:sz="0" w:space="0" w:color="auto"/>
        <w:bottom w:val="none" w:sz="0" w:space="0" w:color="auto"/>
        <w:right w:val="none" w:sz="0" w:space="0" w:color="auto"/>
      </w:divBdr>
    </w:div>
    <w:div w:id="1488472376">
      <w:bodyDiv w:val="1"/>
      <w:marLeft w:val="0"/>
      <w:marRight w:val="0"/>
      <w:marTop w:val="0"/>
      <w:marBottom w:val="0"/>
      <w:divBdr>
        <w:top w:val="none" w:sz="0" w:space="0" w:color="auto"/>
        <w:left w:val="none" w:sz="0" w:space="0" w:color="auto"/>
        <w:bottom w:val="none" w:sz="0" w:space="0" w:color="auto"/>
        <w:right w:val="none" w:sz="0" w:space="0" w:color="auto"/>
      </w:divBdr>
    </w:div>
    <w:div w:id="1489244622">
      <w:bodyDiv w:val="1"/>
      <w:marLeft w:val="0"/>
      <w:marRight w:val="0"/>
      <w:marTop w:val="0"/>
      <w:marBottom w:val="0"/>
      <w:divBdr>
        <w:top w:val="none" w:sz="0" w:space="0" w:color="auto"/>
        <w:left w:val="none" w:sz="0" w:space="0" w:color="auto"/>
        <w:bottom w:val="none" w:sz="0" w:space="0" w:color="auto"/>
        <w:right w:val="none" w:sz="0" w:space="0" w:color="auto"/>
      </w:divBdr>
    </w:div>
    <w:div w:id="1499878969">
      <w:bodyDiv w:val="1"/>
      <w:marLeft w:val="0"/>
      <w:marRight w:val="0"/>
      <w:marTop w:val="0"/>
      <w:marBottom w:val="0"/>
      <w:divBdr>
        <w:top w:val="none" w:sz="0" w:space="0" w:color="auto"/>
        <w:left w:val="none" w:sz="0" w:space="0" w:color="auto"/>
        <w:bottom w:val="none" w:sz="0" w:space="0" w:color="auto"/>
        <w:right w:val="none" w:sz="0" w:space="0" w:color="auto"/>
      </w:divBdr>
    </w:div>
    <w:div w:id="1555385966">
      <w:bodyDiv w:val="1"/>
      <w:marLeft w:val="0"/>
      <w:marRight w:val="0"/>
      <w:marTop w:val="0"/>
      <w:marBottom w:val="0"/>
      <w:divBdr>
        <w:top w:val="none" w:sz="0" w:space="0" w:color="auto"/>
        <w:left w:val="none" w:sz="0" w:space="0" w:color="auto"/>
        <w:bottom w:val="none" w:sz="0" w:space="0" w:color="auto"/>
        <w:right w:val="none" w:sz="0" w:space="0" w:color="auto"/>
      </w:divBdr>
    </w:div>
    <w:div w:id="1588922764">
      <w:bodyDiv w:val="1"/>
      <w:marLeft w:val="0"/>
      <w:marRight w:val="0"/>
      <w:marTop w:val="0"/>
      <w:marBottom w:val="0"/>
      <w:divBdr>
        <w:top w:val="none" w:sz="0" w:space="0" w:color="auto"/>
        <w:left w:val="none" w:sz="0" w:space="0" w:color="auto"/>
        <w:bottom w:val="none" w:sz="0" w:space="0" w:color="auto"/>
        <w:right w:val="none" w:sz="0" w:space="0" w:color="auto"/>
      </w:divBdr>
    </w:div>
    <w:div w:id="1630936588">
      <w:bodyDiv w:val="1"/>
      <w:marLeft w:val="0"/>
      <w:marRight w:val="0"/>
      <w:marTop w:val="0"/>
      <w:marBottom w:val="0"/>
      <w:divBdr>
        <w:top w:val="none" w:sz="0" w:space="0" w:color="auto"/>
        <w:left w:val="none" w:sz="0" w:space="0" w:color="auto"/>
        <w:bottom w:val="none" w:sz="0" w:space="0" w:color="auto"/>
        <w:right w:val="none" w:sz="0" w:space="0" w:color="auto"/>
      </w:divBdr>
    </w:div>
    <w:div w:id="1651324918">
      <w:bodyDiv w:val="1"/>
      <w:marLeft w:val="0"/>
      <w:marRight w:val="0"/>
      <w:marTop w:val="0"/>
      <w:marBottom w:val="0"/>
      <w:divBdr>
        <w:top w:val="none" w:sz="0" w:space="0" w:color="auto"/>
        <w:left w:val="none" w:sz="0" w:space="0" w:color="auto"/>
        <w:bottom w:val="none" w:sz="0" w:space="0" w:color="auto"/>
        <w:right w:val="none" w:sz="0" w:space="0" w:color="auto"/>
      </w:divBdr>
    </w:div>
    <w:div w:id="1684824647">
      <w:bodyDiv w:val="1"/>
      <w:marLeft w:val="0"/>
      <w:marRight w:val="0"/>
      <w:marTop w:val="0"/>
      <w:marBottom w:val="0"/>
      <w:divBdr>
        <w:top w:val="none" w:sz="0" w:space="0" w:color="auto"/>
        <w:left w:val="none" w:sz="0" w:space="0" w:color="auto"/>
        <w:bottom w:val="none" w:sz="0" w:space="0" w:color="auto"/>
        <w:right w:val="none" w:sz="0" w:space="0" w:color="auto"/>
      </w:divBdr>
      <w:divsChild>
        <w:div w:id="1322738517">
          <w:marLeft w:val="0"/>
          <w:marRight w:val="0"/>
          <w:marTop w:val="0"/>
          <w:marBottom w:val="0"/>
          <w:divBdr>
            <w:top w:val="none" w:sz="0" w:space="0" w:color="auto"/>
            <w:left w:val="none" w:sz="0" w:space="0" w:color="auto"/>
            <w:bottom w:val="none" w:sz="0" w:space="0" w:color="auto"/>
            <w:right w:val="none" w:sz="0" w:space="0" w:color="auto"/>
          </w:divBdr>
          <w:divsChild>
            <w:div w:id="1111626261">
              <w:marLeft w:val="0"/>
              <w:marRight w:val="0"/>
              <w:marTop w:val="0"/>
              <w:marBottom w:val="0"/>
              <w:divBdr>
                <w:top w:val="none" w:sz="0" w:space="0" w:color="auto"/>
                <w:left w:val="none" w:sz="0" w:space="0" w:color="auto"/>
                <w:bottom w:val="none" w:sz="0" w:space="0" w:color="auto"/>
                <w:right w:val="none" w:sz="0" w:space="0" w:color="auto"/>
              </w:divBdr>
              <w:divsChild>
                <w:div w:id="728651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2951776">
      <w:bodyDiv w:val="1"/>
      <w:marLeft w:val="0"/>
      <w:marRight w:val="0"/>
      <w:marTop w:val="0"/>
      <w:marBottom w:val="0"/>
      <w:divBdr>
        <w:top w:val="none" w:sz="0" w:space="0" w:color="auto"/>
        <w:left w:val="none" w:sz="0" w:space="0" w:color="auto"/>
        <w:bottom w:val="none" w:sz="0" w:space="0" w:color="auto"/>
        <w:right w:val="none" w:sz="0" w:space="0" w:color="auto"/>
      </w:divBdr>
    </w:div>
    <w:div w:id="1712487126">
      <w:bodyDiv w:val="1"/>
      <w:marLeft w:val="0"/>
      <w:marRight w:val="0"/>
      <w:marTop w:val="0"/>
      <w:marBottom w:val="0"/>
      <w:divBdr>
        <w:top w:val="none" w:sz="0" w:space="0" w:color="auto"/>
        <w:left w:val="none" w:sz="0" w:space="0" w:color="auto"/>
        <w:bottom w:val="none" w:sz="0" w:space="0" w:color="auto"/>
        <w:right w:val="none" w:sz="0" w:space="0" w:color="auto"/>
      </w:divBdr>
    </w:div>
    <w:div w:id="1726640008">
      <w:bodyDiv w:val="1"/>
      <w:marLeft w:val="0"/>
      <w:marRight w:val="0"/>
      <w:marTop w:val="0"/>
      <w:marBottom w:val="0"/>
      <w:divBdr>
        <w:top w:val="none" w:sz="0" w:space="0" w:color="auto"/>
        <w:left w:val="none" w:sz="0" w:space="0" w:color="auto"/>
        <w:bottom w:val="none" w:sz="0" w:space="0" w:color="auto"/>
        <w:right w:val="none" w:sz="0" w:space="0" w:color="auto"/>
      </w:divBdr>
    </w:div>
    <w:div w:id="1754273958">
      <w:bodyDiv w:val="1"/>
      <w:marLeft w:val="0"/>
      <w:marRight w:val="0"/>
      <w:marTop w:val="0"/>
      <w:marBottom w:val="0"/>
      <w:divBdr>
        <w:top w:val="none" w:sz="0" w:space="0" w:color="auto"/>
        <w:left w:val="none" w:sz="0" w:space="0" w:color="auto"/>
        <w:bottom w:val="none" w:sz="0" w:space="0" w:color="auto"/>
        <w:right w:val="none" w:sz="0" w:space="0" w:color="auto"/>
      </w:divBdr>
    </w:div>
    <w:div w:id="1767773873">
      <w:bodyDiv w:val="1"/>
      <w:marLeft w:val="0"/>
      <w:marRight w:val="0"/>
      <w:marTop w:val="0"/>
      <w:marBottom w:val="0"/>
      <w:divBdr>
        <w:top w:val="none" w:sz="0" w:space="0" w:color="auto"/>
        <w:left w:val="none" w:sz="0" w:space="0" w:color="auto"/>
        <w:bottom w:val="none" w:sz="0" w:space="0" w:color="auto"/>
        <w:right w:val="none" w:sz="0" w:space="0" w:color="auto"/>
      </w:divBdr>
    </w:div>
    <w:div w:id="1823696678">
      <w:bodyDiv w:val="1"/>
      <w:marLeft w:val="0"/>
      <w:marRight w:val="0"/>
      <w:marTop w:val="0"/>
      <w:marBottom w:val="0"/>
      <w:divBdr>
        <w:top w:val="none" w:sz="0" w:space="0" w:color="auto"/>
        <w:left w:val="none" w:sz="0" w:space="0" w:color="auto"/>
        <w:bottom w:val="none" w:sz="0" w:space="0" w:color="auto"/>
        <w:right w:val="none" w:sz="0" w:space="0" w:color="auto"/>
      </w:divBdr>
    </w:div>
    <w:div w:id="1949046122">
      <w:bodyDiv w:val="1"/>
      <w:marLeft w:val="0"/>
      <w:marRight w:val="0"/>
      <w:marTop w:val="0"/>
      <w:marBottom w:val="0"/>
      <w:divBdr>
        <w:top w:val="none" w:sz="0" w:space="0" w:color="auto"/>
        <w:left w:val="none" w:sz="0" w:space="0" w:color="auto"/>
        <w:bottom w:val="none" w:sz="0" w:space="0" w:color="auto"/>
        <w:right w:val="none" w:sz="0" w:space="0" w:color="auto"/>
      </w:divBdr>
    </w:div>
    <w:div w:id="1958559280">
      <w:bodyDiv w:val="1"/>
      <w:marLeft w:val="0"/>
      <w:marRight w:val="0"/>
      <w:marTop w:val="0"/>
      <w:marBottom w:val="0"/>
      <w:divBdr>
        <w:top w:val="none" w:sz="0" w:space="0" w:color="auto"/>
        <w:left w:val="none" w:sz="0" w:space="0" w:color="auto"/>
        <w:bottom w:val="none" w:sz="0" w:space="0" w:color="auto"/>
        <w:right w:val="none" w:sz="0" w:space="0" w:color="auto"/>
      </w:divBdr>
    </w:div>
    <w:div w:id="1992127724">
      <w:bodyDiv w:val="1"/>
      <w:marLeft w:val="0"/>
      <w:marRight w:val="0"/>
      <w:marTop w:val="0"/>
      <w:marBottom w:val="0"/>
      <w:divBdr>
        <w:top w:val="none" w:sz="0" w:space="0" w:color="auto"/>
        <w:left w:val="none" w:sz="0" w:space="0" w:color="auto"/>
        <w:bottom w:val="none" w:sz="0" w:space="0" w:color="auto"/>
        <w:right w:val="none" w:sz="0" w:space="0" w:color="auto"/>
      </w:divBdr>
    </w:div>
    <w:div w:id="2008288074">
      <w:bodyDiv w:val="1"/>
      <w:marLeft w:val="0"/>
      <w:marRight w:val="0"/>
      <w:marTop w:val="0"/>
      <w:marBottom w:val="0"/>
      <w:divBdr>
        <w:top w:val="none" w:sz="0" w:space="0" w:color="auto"/>
        <w:left w:val="none" w:sz="0" w:space="0" w:color="auto"/>
        <w:bottom w:val="none" w:sz="0" w:space="0" w:color="auto"/>
        <w:right w:val="none" w:sz="0" w:space="0" w:color="auto"/>
      </w:divBdr>
    </w:div>
    <w:div w:id="2037071902">
      <w:bodyDiv w:val="1"/>
      <w:marLeft w:val="0"/>
      <w:marRight w:val="0"/>
      <w:marTop w:val="0"/>
      <w:marBottom w:val="0"/>
      <w:divBdr>
        <w:top w:val="none" w:sz="0" w:space="0" w:color="auto"/>
        <w:left w:val="none" w:sz="0" w:space="0" w:color="auto"/>
        <w:bottom w:val="none" w:sz="0" w:space="0" w:color="auto"/>
        <w:right w:val="none" w:sz="0" w:space="0" w:color="auto"/>
      </w:divBdr>
    </w:div>
    <w:div w:id="2043631421">
      <w:bodyDiv w:val="1"/>
      <w:marLeft w:val="0"/>
      <w:marRight w:val="0"/>
      <w:marTop w:val="0"/>
      <w:marBottom w:val="0"/>
      <w:divBdr>
        <w:top w:val="none" w:sz="0" w:space="0" w:color="auto"/>
        <w:left w:val="none" w:sz="0" w:space="0" w:color="auto"/>
        <w:bottom w:val="none" w:sz="0" w:space="0" w:color="auto"/>
        <w:right w:val="none" w:sz="0" w:space="0" w:color="auto"/>
      </w:divBdr>
    </w:div>
    <w:div w:id="2075463707">
      <w:bodyDiv w:val="1"/>
      <w:marLeft w:val="0"/>
      <w:marRight w:val="0"/>
      <w:marTop w:val="0"/>
      <w:marBottom w:val="0"/>
      <w:divBdr>
        <w:top w:val="none" w:sz="0" w:space="0" w:color="auto"/>
        <w:left w:val="none" w:sz="0" w:space="0" w:color="auto"/>
        <w:bottom w:val="none" w:sz="0" w:space="0" w:color="auto"/>
        <w:right w:val="none" w:sz="0" w:space="0" w:color="auto"/>
      </w:divBdr>
    </w:div>
    <w:div w:id="2088116099">
      <w:bodyDiv w:val="1"/>
      <w:marLeft w:val="0"/>
      <w:marRight w:val="0"/>
      <w:marTop w:val="0"/>
      <w:marBottom w:val="0"/>
      <w:divBdr>
        <w:top w:val="none" w:sz="0" w:space="0" w:color="auto"/>
        <w:left w:val="none" w:sz="0" w:space="0" w:color="auto"/>
        <w:bottom w:val="none" w:sz="0" w:space="0" w:color="auto"/>
        <w:right w:val="none" w:sz="0" w:space="0" w:color="auto"/>
      </w:divBdr>
    </w:div>
    <w:div w:id="2136943597">
      <w:bodyDiv w:val="1"/>
      <w:marLeft w:val="0"/>
      <w:marRight w:val="0"/>
      <w:marTop w:val="0"/>
      <w:marBottom w:val="0"/>
      <w:divBdr>
        <w:top w:val="none" w:sz="0" w:space="0" w:color="auto"/>
        <w:left w:val="none" w:sz="0" w:space="0" w:color="auto"/>
        <w:bottom w:val="none" w:sz="0" w:space="0" w:color="auto"/>
        <w:right w:val="none" w:sz="0" w:space="0" w:color="auto"/>
      </w:divBdr>
    </w:div>
    <w:div w:id="2137330104">
      <w:bodyDiv w:val="1"/>
      <w:marLeft w:val="0"/>
      <w:marRight w:val="0"/>
      <w:marTop w:val="0"/>
      <w:marBottom w:val="0"/>
      <w:divBdr>
        <w:top w:val="none" w:sz="0" w:space="0" w:color="auto"/>
        <w:left w:val="none" w:sz="0" w:space="0" w:color="auto"/>
        <w:bottom w:val="none" w:sz="0" w:space="0" w:color="auto"/>
        <w:right w:val="none" w:sz="0" w:space="0" w:color="auto"/>
      </w:divBdr>
      <w:divsChild>
        <w:div w:id="203988763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772745869">
              <w:marLeft w:val="0"/>
              <w:marRight w:val="0"/>
              <w:marTop w:val="0"/>
              <w:marBottom w:val="0"/>
              <w:divBdr>
                <w:top w:val="none" w:sz="0" w:space="0" w:color="auto"/>
                <w:left w:val="none" w:sz="0" w:space="0" w:color="auto"/>
                <w:bottom w:val="none" w:sz="0" w:space="0" w:color="auto"/>
                <w:right w:val="none" w:sz="0" w:space="0" w:color="auto"/>
              </w:divBdr>
              <w:divsChild>
                <w:div w:id="881017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R:\TEMPLATE\WINNT32\COMPO\ISO_TSB.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50BE26-C6EE-42C8-819E-006F256AE8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ISO_TSB.DOT</Template>
  <TotalTime>35</TotalTime>
  <Pages>9</Pages>
  <Words>5402</Words>
  <Characters>29223</Characters>
  <Application>Microsoft Office Word</Application>
  <DocSecurity>0</DocSecurity>
  <Lines>243</Lines>
  <Paragraphs>69</Paragraphs>
  <ScaleCrop>false</ScaleCrop>
  <HeadingPairs>
    <vt:vector size="4" baseType="variant">
      <vt:variant>
        <vt:lpstr>Title</vt:lpstr>
      </vt:variant>
      <vt:variant>
        <vt:i4>1</vt:i4>
      </vt:variant>
      <vt:variant>
        <vt:lpstr>Template for common text  ISO/UIT-T</vt:lpstr>
      </vt:variant>
      <vt:variant>
        <vt:i4>0</vt:i4>
      </vt:variant>
    </vt:vector>
  </HeadingPairs>
  <TitlesOfParts>
    <vt:vector size="1" baseType="lpstr">
      <vt:lpstr>Template for common text  ISO/UIT-T</vt:lpstr>
    </vt:vector>
  </TitlesOfParts>
  <Company>ITU</Company>
  <LinksUpToDate>false</LinksUpToDate>
  <CharactersWithSpaces>34556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Template for common text  ISO/UIT-T</dc:title>
  <dc:subject>1.12.95 (title blanc bef.et aft)</dc:subject>
  <dc:creator>Composition des Publications</dc:creator>
  <cp:keywords>WW2 le 5 août 1993/zr - 2.10.96: ww7/zr</cp:keywords>
  <dc:description/>
  <cp:lastModifiedBy>Benjamin Bross (bb2)</cp:lastModifiedBy>
  <cp:revision>2</cp:revision>
  <cp:lastPrinted>2018-08-10T01:41:00Z</cp:lastPrinted>
  <dcterms:created xsi:type="dcterms:W3CDTF">2020-09-03T09:19:00Z</dcterms:created>
  <dcterms:modified xsi:type="dcterms:W3CDTF">2020-09-03T09:19:00Z</dcterms:modified>
  <cp:category>Folios :   1  -  18</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readonly">
    <vt:lpwstr/>
  </property>
  <property fmtid="{D5CDD505-2E9C-101B-9397-08002B2CF9AE}" pid="3" name="_change">
    <vt:lpwstr/>
  </property>
  <property fmtid="{D5CDD505-2E9C-101B-9397-08002B2CF9AE}" pid="4" name="_full-control">
    <vt:lpwstr/>
  </property>
  <property fmtid="{D5CDD505-2E9C-101B-9397-08002B2CF9AE}" pid="5" name="sflag">
    <vt:lpwstr>1578166110</vt:lpwstr>
  </property>
</Properties>
</file>