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D8455D" w14:textId="6DB9B3DA" w:rsidR="00AC3A24" w:rsidRPr="00AC3A24" w:rsidRDefault="00AC3A24" w:rsidP="00AC3A24">
      <w:pPr>
        <w:keepNext/>
        <w:keepLines/>
        <w:numPr>
          <w:ilvl w:val="3"/>
          <w:numId w:val="0"/>
        </w:num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81" w:after="0" w:line="240" w:lineRule="auto"/>
        <w:ind w:left="864" w:hanging="864"/>
        <w:jc w:val="both"/>
        <w:outlineLvl w:val="3"/>
        <w:rPr>
          <w:rFonts w:ascii="Times New Roman" w:eastAsia="SimSun" w:hAnsi="Times New Roman" w:cs="Times New Roman"/>
          <w:b/>
          <w:sz w:val="20"/>
          <w:szCs w:val="20"/>
          <w:lang w:val="en-CA"/>
        </w:rPr>
      </w:pPr>
      <w:bookmarkStart w:id="0" w:name="_Toc423601628"/>
      <w:bookmarkStart w:id="1" w:name="_Toc423599124"/>
      <w:bookmarkStart w:id="2" w:name="_Toc415475849"/>
      <w:bookmarkStart w:id="3" w:name="_Toc317198739"/>
      <w:bookmarkStart w:id="4" w:name="_Toc311216766"/>
      <w:bookmarkStart w:id="5" w:name="_Ref291775503"/>
      <w:r>
        <w:rPr>
          <w:rFonts w:ascii="Times New Roman" w:eastAsia="SimSun" w:hAnsi="Times New Roman" w:cs="Times New Roman"/>
          <w:b/>
          <w:sz w:val="20"/>
          <w:szCs w:val="20"/>
          <w:lang w:val="en-CA"/>
        </w:rPr>
        <w:t>7.3.4.12</w:t>
      </w:r>
      <w:r>
        <w:rPr>
          <w:rFonts w:ascii="Times New Roman" w:eastAsia="SimSun" w:hAnsi="Times New Roman" w:cs="Times New Roman"/>
          <w:b/>
          <w:sz w:val="20"/>
          <w:szCs w:val="20"/>
          <w:lang w:val="en-CA"/>
        </w:rPr>
        <w:tab/>
      </w:r>
      <w:r w:rsidRPr="00AC3A24">
        <w:rPr>
          <w:rFonts w:ascii="Times New Roman" w:eastAsia="SimSun" w:hAnsi="Times New Roman" w:cs="Times New Roman"/>
          <w:b/>
          <w:sz w:val="20"/>
          <w:szCs w:val="20"/>
          <w:lang w:val="en-CA"/>
        </w:rPr>
        <w:t>Residual coding syntax</w:t>
      </w:r>
      <w:bookmarkEnd w:id="0"/>
      <w:bookmarkEnd w:id="1"/>
      <w:bookmarkEnd w:id="2"/>
      <w:bookmarkEnd w:id="3"/>
      <w:bookmarkEnd w:id="4"/>
      <w:bookmarkEnd w:id="5"/>
    </w:p>
    <w:p w14:paraId="68E9D860" w14:textId="77777777" w:rsidR="00AC3A24" w:rsidRPr="00AC3A24" w:rsidRDefault="00AC3A24" w:rsidP="00AC3A24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rPr>
          <w:rFonts w:ascii="Times New Roman" w:eastAsia="SimSun" w:hAnsi="Times New Roman" w:cs="Times New Roman"/>
          <w:sz w:val="20"/>
          <w:szCs w:val="20"/>
          <w:lang w:val="en-C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21"/>
        <w:gridCol w:w="1151"/>
        <w:gridCol w:w="10"/>
      </w:tblGrid>
      <w:tr w:rsidR="00AC3A24" w:rsidRPr="00091563" w14:paraId="647A1AB7" w14:textId="77777777" w:rsidTr="00AC3A24">
        <w:trPr>
          <w:cantSplit/>
          <w:jc w:val="center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EC1AD" w14:textId="77777777" w:rsidR="00AC3A24" w:rsidRPr="00091563" w:rsidRDefault="00AC3A24" w:rsidP="00AC3A24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ind w:right="-96"/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</w:pPr>
            <w:proofErr w:type="spell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residual_</w:t>
            </w:r>
            <w:proofErr w:type="gram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coding</w:t>
            </w:r>
            <w:proofErr w:type="spell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( x</w:t>
            </w:r>
            <w:proofErr w:type="gram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0, y0, log2TbWidth, log2TbHeight, </w:t>
            </w:r>
            <w:proofErr w:type="spell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cIdx</w:t>
            </w:r>
            <w:proofErr w:type="spell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 ) {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8EBC8" w14:textId="77777777" w:rsidR="00AC3A24" w:rsidRPr="00091563" w:rsidRDefault="00AC3A24" w:rsidP="00AC3A24">
            <w:pPr>
              <w:overflowPunct w:val="0"/>
              <w:autoSpaceDE w:val="0"/>
              <w:autoSpaceDN w:val="0"/>
              <w:adjustRightInd w:val="0"/>
              <w:spacing w:before="20" w:after="40" w:line="240" w:lineRule="auto"/>
              <w:ind w:right="-60"/>
              <w:jc w:val="both"/>
              <w:rPr>
                <w:rFonts w:ascii="Times New Roman" w:eastAsia="Malgun Gothic" w:hAnsi="Times New Roman" w:cs="Times New Roman"/>
                <w:b/>
                <w:bCs/>
                <w:color w:val="000000" w:themeColor="text1"/>
                <w:sz w:val="20"/>
                <w:szCs w:val="20"/>
                <w:lang w:val="en-CA"/>
              </w:rPr>
            </w:pPr>
            <w:r w:rsidRPr="00091563">
              <w:rPr>
                <w:rFonts w:ascii="Times New Roman" w:eastAsia="Malgun Gothic" w:hAnsi="Times New Roman" w:cs="Times New Roman"/>
                <w:b/>
                <w:bCs/>
                <w:color w:val="000000" w:themeColor="text1"/>
                <w:sz w:val="20"/>
                <w:szCs w:val="20"/>
                <w:lang w:val="en-CA"/>
              </w:rPr>
              <w:t>Descriptor</w:t>
            </w:r>
          </w:p>
        </w:tc>
      </w:tr>
      <w:tr w:rsidR="00AC3A24" w:rsidRPr="00091563" w14:paraId="18492D71" w14:textId="77777777" w:rsidTr="00AC3A24">
        <w:trPr>
          <w:cantSplit/>
          <w:jc w:val="center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FCE20" w14:textId="77777777" w:rsidR="00AC3A24" w:rsidRPr="00091563" w:rsidRDefault="00AC3A24" w:rsidP="00AC3A24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ind w:right="-96"/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</w:pPr>
            <w:r w:rsidRPr="00091563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ab/>
            </w:r>
            <w:proofErr w:type="gramStart"/>
            <w:r w:rsidRPr="00091563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 xml:space="preserve">if( </w:t>
            </w:r>
            <w:proofErr w:type="spellStart"/>
            <w:r w:rsidRPr="00091563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>transform</w:t>
            </w:r>
            <w:proofErr w:type="gramEnd"/>
            <w:r w:rsidRPr="00091563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>_skip_enabled_flag</w:t>
            </w:r>
            <w:proofErr w:type="spellEnd"/>
            <w:r w:rsidRPr="00091563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 xml:space="preserve">  &amp;&amp;  (</w:t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 </w:t>
            </w:r>
            <w:proofErr w:type="spellStart"/>
            <w:r w:rsidRPr="00091563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>cIdx</w:t>
            </w:r>
            <w:proofErr w:type="spell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 </w:t>
            </w:r>
            <w:r w:rsidRPr="00091563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>!</w:t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 </w:t>
            </w:r>
            <w:r w:rsidRPr="00091563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>=</w:t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 </w:t>
            </w:r>
            <w:proofErr w:type="gramStart"/>
            <w:r w:rsidRPr="00091563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>0</w:t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  </w:t>
            </w:r>
            <w:r w:rsidRPr="00091563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>|</w:t>
            </w:r>
            <w:proofErr w:type="gram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 </w:t>
            </w:r>
            <w:r w:rsidRPr="00091563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>|</w:t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  </w:t>
            </w:r>
            <w:proofErr w:type="spell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tu_mts_flag</w:t>
            </w:r>
            <w:proofErr w:type="spellEnd"/>
            <w:r w:rsidRPr="00091563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>[</w:t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 </w:t>
            </w:r>
            <w:r w:rsidRPr="00091563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>x0</w:t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 </w:t>
            </w:r>
            <w:r w:rsidRPr="00091563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>][</w:t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 </w:t>
            </w:r>
            <w:r w:rsidRPr="00091563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>y0</w:t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 </w:t>
            </w:r>
            <w:r w:rsidRPr="00091563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>]</w:t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 </w:t>
            </w:r>
            <w:r w:rsidRPr="00091563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>=</w:t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 </w:t>
            </w:r>
            <w:r w:rsidRPr="00091563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>=</w:t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 </w:t>
            </w:r>
            <w:r w:rsidRPr="00091563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>0</w:t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 </w:t>
            </w:r>
            <w:r w:rsidRPr="00091563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 xml:space="preserve">)  &amp;&amp;  </w:t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br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>(</w:t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 </w:t>
            </w:r>
            <w:r w:rsidRPr="00091563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>log2TbWidth</w:t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  </w:t>
            </w:r>
            <w:r w:rsidRPr="00091563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>&lt;=</w:t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  </w:t>
            </w:r>
            <w:r w:rsidRPr="00091563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>2</w:t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 )</w:t>
            </w:r>
            <w:r w:rsidRPr="00091563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 xml:space="preserve">  &amp;&amp;  (</w:t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 </w:t>
            </w:r>
            <w:r w:rsidRPr="00091563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>log2TbHeight</w:t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  </w:t>
            </w:r>
            <w:r w:rsidRPr="00091563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>&lt;=</w:t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  </w:t>
            </w:r>
            <w:r w:rsidRPr="00091563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>2</w:t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 </w:t>
            </w:r>
            <w:r w:rsidRPr="00091563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>) )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36DD3" w14:textId="77777777" w:rsidR="00AC3A24" w:rsidRPr="00091563" w:rsidRDefault="00AC3A24" w:rsidP="00AC3A24">
            <w:pPr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</w:pPr>
          </w:p>
        </w:tc>
      </w:tr>
      <w:tr w:rsidR="00AC3A24" w:rsidRPr="00091563" w14:paraId="064FDEB2" w14:textId="77777777" w:rsidTr="00AC3A24">
        <w:trPr>
          <w:cantSplit/>
          <w:jc w:val="center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11035" w14:textId="77777777" w:rsidR="00AC3A24" w:rsidRPr="00091563" w:rsidRDefault="00AC3A24" w:rsidP="00AC3A24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ind w:right="-96"/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</w:pPr>
            <w:r w:rsidRPr="00091563">
              <w:rPr>
                <w:rFonts w:ascii="Times New Roman" w:eastAsia="SimSun" w:hAnsi="Times New Roman" w:cs="Times New Roman"/>
                <w:b/>
                <w:sz w:val="20"/>
                <w:szCs w:val="20"/>
                <w:lang w:val="en-CA" w:eastAsia="zh-CN"/>
              </w:rPr>
              <w:tab/>
            </w:r>
            <w:r w:rsidRPr="00091563">
              <w:rPr>
                <w:rFonts w:ascii="Times New Roman" w:eastAsia="SimSun" w:hAnsi="Times New Roman" w:cs="Times New Roman"/>
                <w:b/>
                <w:sz w:val="20"/>
                <w:szCs w:val="20"/>
                <w:lang w:val="en-CA" w:eastAsia="zh-CN"/>
              </w:rPr>
              <w:tab/>
            </w:r>
            <w:proofErr w:type="spellStart"/>
            <w:r w:rsidRPr="00091563">
              <w:rPr>
                <w:rFonts w:ascii="Times New Roman" w:eastAsia="SimSun" w:hAnsi="Times New Roman" w:cs="Times New Roman"/>
                <w:b/>
                <w:sz w:val="20"/>
                <w:szCs w:val="20"/>
                <w:lang w:val="en-CA" w:eastAsia="zh-CN"/>
              </w:rPr>
              <w:t>transform_skip_</w:t>
            </w:r>
            <w:proofErr w:type="gramStart"/>
            <w:r w:rsidRPr="00091563">
              <w:rPr>
                <w:rFonts w:ascii="Times New Roman" w:eastAsia="SimSun" w:hAnsi="Times New Roman" w:cs="Times New Roman"/>
                <w:b/>
                <w:sz w:val="20"/>
                <w:szCs w:val="20"/>
                <w:lang w:val="en-CA" w:eastAsia="zh-CN"/>
              </w:rPr>
              <w:t>flag</w:t>
            </w:r>
            <w:proofErr w:type="spellEnd"/>
            <w:r w:rsidRPr="00091563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>[</w:t>
            </w:r>
            <w:proofErr w:type="gramEnd"/>
            <w:r w:rsidRPr="00091563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> x0 ][ y0 ][ </w:t>
            </w:r>
            <w:proofErr w:type="spellStart"/>
            <w:r w:rsidRPr="00091563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>cIdx</w:t>
            </w:r>
            <w:proofErr w:type="spellEnd"/>
            <w:r w:rsidRPr="00091563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> ]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79806" w14:textId="77777777" w:rsidR="00AC3A24" w:rsidRPr="00091563" w:rsidRDefault="00AC3A24" w:rsidP="00AC3A24">
            <w:pPr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</w:pPr>
            <w:r w:rsidRPr="00091563"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  <w:t>ae(v)</w:t>
            </w:r>
          </w:p>
        </w:tc>
      </w:tr>
      <w:tr w:rsidR="00AC3A24" w:rsidRPr="00091563" w14:paraId="3CDE172A" w14:textId="77777777" w:rsidTr="00AC3A24">
        <w:trPr>
          <w:gridAfter w:val="1"/>
          <w:wAfter w:w="10" w:type="dxa"/>
          <w:cantSplit/>
          <w:jc w:val="center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F1533" w14:textId="77777777" w:rsidR="00AC3A24" w:rsidRPr="00091563" w:rsidRDefault="00AC3A24" w:rsidP="00AC3A24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ind w:left="-201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</w:pP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proofErr w:type="spellStart"/>
            <w:r w:rsidRPr="00091563">
              <w:rPr>
                <w:rFonts w:ascii="Times New Roman" w:eastAsia="Malgun Gothic" w:hAnsi="Times New Roman" w:cs="Times New Roman"/>
                <w:b/>
                <w:bCs/>
                <w:color w:val="000000" w:themeColor="text1"/>
                <w:sz w:val="20"/>
                <w:szCs w:val="20"/>
                <w:lang w:val="en-CA"/>
              </w:rPr>
              <w:t>last_sig_coeff</w:t>
            </w:r>
            <w:r w:rsidRPr="00091563">
              <w:rPr>
                <w:rFonts w:ascii="Times New Roman" w:eastAsia="Malgun Gothic" w:hAnsi="Times New Roman" w:cs="Times New Roman"/>
                <w:b/>
                <w:color w:val="000000" w:themeColor="text1"/>
                <w:sz w:val="20"/>
                <w:szCs w:val="20"/>
                <w:lang w:val="en-CA"/>
              </w:rPr>
              <w:t>_x_prefix</w:t>
            </w:r>
            <w:proofErr w:type="spellEnd"/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D2AC1" w14:textId="77777777" w:rsidR="00AC3A24" w:rsidRPr="00091563" w:rsidRDefault="00AC3A24" w:rsidP="00AC3A24">
            <w:pPr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</w:pPr>
            <w:r w:rsidRPr="00091563"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  <w:t>ae(v)</w:t>
            </w:r>
          </w:p>
        </w:tc>
      </w:tr>
      <w:tr w:rsidR="00AC3A24" w:rsidRPr="00091563" w14:paraId="18599C88" w14:textId="77777777" w:rsidTr="00AC3A24">
        <w:trPr>
          <w:gridAfter w:val="1"/>
          <w:wAfter w:w="10" w:type="dxa"/>
          <w:cantSplit/>
          <w:jc w:val="center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B7310" w14:textId="77777777" w:rsidR="00AC3A24" w:rsidRPr="00091563" w:rsidRDefault="00AC3A24" w:rsidP="00AC3A24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</w:pP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proofErr w:type="spellStart"/>
            <w:r w:rsidRPr="00091563">
              <w:rPr>
                <w:rFonts w:ascii="Times New Roman" w:eastAsia="Malgun Gothic" w:hAnsi="Times New Roman" w:cs="Times New Roman"/>
                <w:b/>
                <w:bCs/>
                <w:color w:val="000000" w:themeColor="text1"/>
                <w:sz w:val="20"/>
                <w:szCs w:val="20"/>
                <w:lang w:val="en-CA"/>
              </w:rPr>
              <w:t>last_sig_coeff_</w:t>
            </w:r>
            <w:r w:rsidRPr="00091563">
              <w:rPr>
                <w:rFonts w:ascii="Times New Roman" w:eastAsia="Malgun Gothic" w:hAnsi="Times New Roman" w:cs="Times New Roman"/>
                <w:b/>
                <w:color w:val="000000" w:themeColor="text1"/>
                <w:sz w:val="20"/>
                <w:szCs w:val="20"/>
                <w:lang w:val="en-CA"/>
              </w:rPr>
              <w:t>y_prefix</w:t>
            </w:r>
            <w:proofErr w:type="spellEnd"/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9E742" w14:textId="77777777" w:rsidR="00AC3A24" w:rsidRPr="00091563" w:rsidRDefault="00AC3A24" w:rsidP="00AC3A24">
            <w:pPr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</w:pPr>
            <w:r w:rsidRPr="00091563"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  <w:t>ae(v)</w:t>
            </w:r>
          </w:p>
        </w:tc>
      </w:tr>
      <w:tr w:rsidR="00AC3A24" w:rsidRPr="00091563" w14:paraId="2F306E6E" w14:textId="77777777" w:rsidTr="00AC3A24">
        <w:trPr>
          <w:gridAfter w:val="1"/>
          <w:wAfter w:w="10" w:type="dxa"/>
          <w:cantSplit/>
          <w:jc w:val="center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6C0CF" w14:textId="77777777" w:rsidR="00AC3A24" w:rsidRPr="00091563" w:rsidRDefault="00AC3A24" w:rsidP="00AC3A24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</w:pP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proofErr w:type="gram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 xml:space="preserve">if( </w:t>
            </w:r>
            <w:proofErr w:type="spell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last</w:t>
            </w:r>
            <w:proofErr w:type="gram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_sig_coeff_x_prefix</w:t>
            </w:r>
            <w:proofErr w:type="spell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 xml:space="preserve"> &gt; 3 )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F8FE8" w14:textId="77777777" w:rsidR="00AC3A24" w:rsidRPr="00091563" w:rsidRDefault="00AC3A24" w:rsidP="00AC3A24">
            <w:pPr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</w:pPr>
          </w:p>
        </w:tc>
      </w:tr>
      <w:tr w:rsidR="00AC3A24" w:rsidRPr="00091563" w14:paraId="4D083B79" w14:textId="77777777" w:rsidTr="00AC3A24">
        <w:trPr>
          <w:gridAfter w:val="1"/>
          <w:wAfter w:w="10" w:type="dxa"/>
          <w:cantSplit/>
          <w:jc w:val="center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93FCF" w14:textId="77777777" w:rsidR="00AC3A24" w:rsidRPr="00091563" w:rsidRDefault="00AC3A24" w:rsidP="00AC3A24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</w:pP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proofErr w:type="spellStart"/>
            <w:r w:rsidRPr="00091563">
              <w:rPr>
                <w:rFonts w:ascii="Times New Roman" w:eastAsia="Malgun Gothic" w:hAnsi="Times New Roman" w:cs="Times New Roman"/>
                <w:b/>
                <w:bCs/>
                <w:color w:val="000000" w:themeColor="text1"/>
                <w:sz w:val="20"/>
                <w:szCs w:val="20"/>
                <w:lang w:val="en-CA"/>
              </w:rPr>
              <w:t>last_sig_coeff</w:t>
            </w:r>
            <w:r w:rsidRPr="00091563">
              <w:rPr>
                <w:rFonts w:ascii="Times New Roman" w:eastAsia="Malgun Gothic" w:hAnsi="Times New Roman" w:cs="Times New Roman"/>
                <w:b/>
                <w:color w:val="000000" w:themeColor="text1"/>
                <w:sz w:val="20"/>
                <w:szCs w:val="20"/>
                <w:lang w:val="en-CA"/>
              </w:rPr>
              <w:t>_x_suffix</w:t>
            </w:r>
            <w:proofErr w:type="spellEnd"/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1DDD7" w14:textId="77777777" w:rsidR="00AC3A24" w:rsidRPr="00091563" w:rsidRDefault="00AC3A24" w:rsidP="00AC3A24">
            <w:pPr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</w:pPr>
            <w:r w:rsidRPr="00091563"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  <w:t>ae(v)</w:t>
            </w:r>
          </w:p>
        </w:tc>
      </w:tr>
      <w:tr w:rsidR="00AC3A24" w:rsidRPr="00091563" w14:paraId="42A67D2A" w14:textId="77777777" w:rsidTr="00AC3A24">
        <w:trPr>
          <w:gridAfter w:val="1"/>
          <w:wAfter w:w="10" w:type="dxa"/>
          <w:cantSplit/>
          <w:jc w:val="center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E7DE7" w14:textId="77777777" w:rsidR="00AC3A24" w:rsidRPr="00091563" w:rsidRDefault="00AC3A24" w:rsidP="00AC3A24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</w:pP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proofErr w:type="gram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 xml:space="preserve">if( </w:t>
            </w:r>
            <w:proofErr w:type="spell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last</w:t>
            </w:r>
            <w:proofErr w:type="gram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_sig_coeff_y_prefix</w:t>
            </w:r>
            <w:proofErr w:type="spell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 xml:space="preserve"> &gt; 3 )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0E4CE" w14:textId="77777777" w:rsidR="00AC3A24" w:rsidRPr="00091563" w:rsidRDefault="00AC3A24" w:rsidP="00AC3A24">
            <w:pPr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</w:pPr>
          </w:p>
        </w:tc>
      </w:tr>
      <w:tr w:rsidR="00AC3A24" w:rsidRPr="00091563" w14:paraId="25374902" w14:textId="77777777" w:rsidTr="00AC3A24">
        <w:trPr>
          <w:gridAfter w:val="1"/>
          <w:wAfter w:w="10" w:type="dxa"/>
          <w:cantSplit/>
          <w:jc w:val="center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C954B" w14:textId="77777777" w:rsidR="00AC3A24" w:rsidRPr="00091563" w:rsidRDefault="00AC3A24" w:rsidP="00AC3A24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</w:pP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proofErr w:type="spellStart"/>
            <w:r w:rsidRPr="00091563">
              <w:rPr>
                <w:rFonts w:ascii="Times New Roman" w:eastAsia="Malgun Gothic" w:hAnsi="Times New Roman" w:cs="Times New Roman"/>
                <w:b/>
                <w:bCs/>
                <w:color w:val="000000" w:themeColor="text1"/>
                <w:sz w:val="20"/>
                <w:szCs w:val="20"/>
                <w:lang w:val="en-CA"/>
              </w:rPr>
              <w:t>last_sig_coeff</w:t>
            </w:r>
            <w:r w:rsidRPr="00091563">
              <w:rPr>
                <w:rFonts w:ascii="Times New Roman" w:eastAsia="Malgun Gothic" w:hAnsi="Times New Roman" w:cs="Times New Roman"/>
                <w:b/>
                <w:color w:val="000000" w:themeColor="text1"/>
                <w:sz w:val="20"/>
                <w:szCs w:val="20"/>
                <w:lang w:val="en-CA"/>
              </w:rPr>
              <w:t>_y_suffix</w:t>
            </w:r>
            <w:proofErr w:type="spellEnd"/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81A57" w14:textId="77777777" w:rsidR="00AC3A24" w:rsidRPr="00091563" w:rsidRDefault="00AC3A24" w:rsidP="00AC3A24">
            <w:pPr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</w:pPr>
            <w:r w:rsidRPr="00091563"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  <w:t>ae(v)</w:t>
            </w:r>
          </w:p>
        </w:tc>
      </w:tr>
      <w:tr w:rsidR="00AC3A24" w:rsidRPr="00091563" w14:paraId="6C7CF52A" w14:textId="77777777" w:rsidTr="00AC3A24">
        <w:trPr>
          <w:gridAfter w:val="1"/>
          <w:wAfter w:w="10" w:type="dxa"/>
          <w:cantSplit/>
          <w:jc w:val="center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89D8E" w14:textId="77777777" w:rsidR="00AC3A24" w:rsidRPr="00091563" w:rsidRDefault="00AC3A24" w:rsidP="00AC3A24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</w:pP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  <w:t>log2SbSize = </w:t>
            </w:r>
            <w:proofErr w:type="gram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( Min</w:t>
            </w:r>
            <w:proofErr w:type="gram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 xml:space="preserve">( log2TbWidth, log2TbHeight ) &lt; 2  ?  </w:t>
            </w:r>
            <w:proofErr w:type="gram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1  :</w:t>
            </w:r>
            <w:proofErr w:type="gram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 xml:space="preserve">  2 )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12388" w14:textId="77777777" w:rsidR="00AC3A24" w:rsidRPr="00091563" w:rsidRDefault="00AC3A24" w:rsidP="00AC3A24">
            <w:pPr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</w:pPr>
          </w:p>
        </w:tc>
      </w:tr>
      <w:tr w:rsidR="00AC3A24" w:rsidRPr="00091563" w14:paraId="306F469C" w14:textId="77777777" w:rsidTr="00AC3A24">
        <w:trPr>
          <w:gridAfter w:val="1"/>
          <w:wAfter w:w="10" w:type="dxa"/>
          <w:cantSplit/>
          <w:jc w:val="center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64785" w14:textId="77777777" w:rsidR="00AC3A24" w:rsidRPr="00091563" w:rsidRDefault="00AC3A24" w:rsidP="00AC3A24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</w:pP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proofErr w:type="spell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numSbCoeff</w:t>
            </w:r>
            <w:proofErr w:type="spell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 xml:space="preserve"> = 1 &lt;&lt; </w:t>
            </w:r>
            <w:proofErr w:type="gram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( log</w:t>
            </w:r>
            <w:proofErr w:type="gram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2SbSize &lt;&lt; 1 )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26527" w14:textId="77777777" w:rsidR="00AC3A24" w:rsidRPr="00091563" w:rsidRDefault="00AC3A24" w:rsidP="00AC3A24">
            <w:pPr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</w:pPr>
          </w:p>
        </w:tc>
      </w:tr>
      <w:tr w:rsidR="00AC3A24" w:rsidRPr="00091563" w14:paraId="1E5EFDCB" w14:textId="77777777" w:rsidTr="00AC3A24">
        <w:trPr>
          <w:gridAfter w:val="1"/>
          <w:wAfter w:w="10" w:type="dxa"/>
          <w:cantSplit/>
          <w:jc w:val="center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4A66A" w14:textId="77777777" w:rsidR="00AC3A24" w:rsidRPr="00091563" w:rsidRDefault="00AC3A24" w:rsidP="00AC3A24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</w:pP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proofErr w:type="spell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lastScanPos</w:t>
            </w:r>
            <w:proofErr w:type="spell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 xml:space="preserve"> = </w:t>
            </w:r>
            <w:proofErr w:type="spell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numSbCoeff</w:t>
            </w:r>
            <w:proofErr w:type="spellEnd"/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0FEE2" w14:textId="77777777" w:rsidR="00AC3A24" w:rsidRPr="00091563" w:rsidRDefault="00AC3A24" w:rsidP="00AC3A24">
            <w:pPr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</w:pPr>
          </w:p>
        </w:tc>
      </w:tr>
      <w:tr w:rsidR="00AC3A24" w:rsidRPr="00091563" w14:paraId="3776D8E7" w14:textId="77777777" w:rsidTr="00AC3A24">
        <w:trPr>
          <w:gridAfter w:val="1"/>
          <w:wAfter w:w="10" w:type="dxa"/>
          <w:cantSplit/>
          <w:jc w:val="center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B187B" w14:textId="77777777" w:rsidR="00AC3A24" w:rsidRPr="00091563" w:rsidRDefault="00AC3A24" w:rsidP="00AC3A24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</w:pP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proofErr w:type="spell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lastSubBlock</w:t>
            </w:r>
            <w:proofErr w:type="spell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 xml:space="preserve"> = </w:t>
            </w:r>
            <w:proofErr w:type="gram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( 1</w:t>
            </w:r>
            <w:proofErr w:type="gram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  &lt;&lt;  ( log2TbWidth + log2TbHeight − 2 * log2SbSize ) ) − 1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70851" w14:textId="77777777" w:rsidR="00AC3A24" w:rsidRPr="00091563" w:rsidRDefault="00AC3A24" w:rsidP="00AC3A24">
            <w:pPr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</w:pPr>
          </w:p>
        </w:tc>
      </w:tr>
      <w:tr w:rsidR="00AC3A24" w:rsidRPr="00091563" w14:paraId="55792479" w14:textId="77777777" w:rsidTr="00AC3A24">
        <w:trPr>
          <w:gridAfter w:val="1"/>
          <w:wAfter w:w="10" w:type="dxa"/>
          <w:cantSplit/>
          <w:jc w:val="center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BE8B6" w14:textId="77777777" w:rsidR="00AC3A24" w:rsidRPr="00091563" w:rsidRDefault="00AC3A24" w:rsidP="00AC3A24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</w:pP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  <w:t>do {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B834D" w14:textId="77777777" w:rsidR="00AC3A24" w:rsidRPr="00091563" w:rsidRDefault="00AC3A24" w:rsidP="00AC3A24">
            <w:pPr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</w:pPr>
          </w:p>
        </w:tc>
      </w:tr>
      <w:tr w:rsidR="00AC3A24" w:rsidRPr="00091563" w14:paraId="16F13C4B" w14:textId="77777777" w:rsidTr="00AC3A24">
        <w:trPr>
          <w:gridAfter w:val="1"/>
          <w:wAfter w:w="10" w:type="dxa"/>
          <w:cantSplit/>
          <w:jc w:val="center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90768" w14:textId="77777777" w:rsidR="00AC3A24" w:rsidRPr="00091563" w:rsidRDefault="00AC3A24" w:rsidP="00AC3A24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</w:pP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proofErr w:type="gram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 xml:space="preserve">if( </w:t>
            </w:r>
            <w:proofErr w:type="spell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lastScanPos</w:t>
            </w:r>
            <w:proofErr w:type="spellEnd"/>
            <w:proofErr w:type="gram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 xml:space="preserve">  = =  0 ) {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DE543" w14:textId="77777777" w:rsidR="00AC3A24" w:rsidRPr="00091563" w:rsidRDefault="00AC3A24" w:rsidP="00AC3A24">
            <w:pPr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</w:pPr>
          </w:p>
        </w:tc>
      </w:tr>
      <w:tr w:rsidR="00AC3A24" w:rsidRPr="00091563" w14:paraId="663A893B" w14:textId="77777777" w:rsidTr="00AC3A24">
        <w:trPr>
          <w:gridAfter w:val="1"/>
          <w:wAfter w:w="10" w:type="dxa"/>
          <w:cantSplit/>
          <w:jc w:val="center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2D3F3" w14:textId="77777777" w:rsidR="00AC3A24" w:rsidRPr="00091563" w:rsidRDefault="00AC3A24" w:rsidP="00AC3A24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</w:pP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proofErr w:type="spell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lastScanPos</w:t>
            </w:r>
            <w:proofErr w:type="spell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 xml:space="preserve"> = </w:t>
            </w:r>
            <w:proofErr w:type="spell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numSbCoeff</w:t>
            </w:r>
            <w:proofErr w:type="spellEnd"/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9EEC9" w14:textId="77777777" w:rsidR="00AC3A24" w:rsidRPr="00091563" w:rsidRDefault="00AC3A24" w:rsidP="00AC3A24">
            <w:pPr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</w:pPr>
          </w:p>
        </w:tc>
      </w:tr>
      <w:tr w:rsidR="00AC3A24" w:rsidRPr="00091563" w14:paraId="342F8D59" w14:textId="77777777" w:rsidTr="00AC3A24">
        <w:trPr>
          <w:gridAfter w:val="1"/>
          <w:wAfter w:w="10" w:type="dxa"/>
          <w:cantSplit/>
          <w:jc w:val="center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F9212" w14:textId="77777777" w:rsidR="00AC3A24" w:rsidRPr="00091563" w:rsidRDefault="00AC3A24" w:rsidP="00AC3A24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</w:pP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proofErr w:type="spell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lastSubBlock</w:t>
            </w:r>
            <w:proofErr w:type="spell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− −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39D1F" w14:textId="77777777" w:rsidR="00AC3A24" w:rsidRPr="00091563" w:rsidRDefault="00AC3A24" w:rsidP="00AC3A24">
            <w:pPr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</w:pPr>
          </w:p>
        </w:tc>
      </w:tr>
      <w:tr w:rsidR="00AC3A24" w:rsidRPr="00091563" w14:paraId="49BB224D" w14:textId="77777777" w:rsidTr="00AC3A24">
        <w:trPr>
          <w:gridAfter w:val="1"/>
          <w:wAfter w:w="10" w:type="dxa"/>
          <w:cantSplit/>
          <w:jc w:val="center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E5611" w14:textId="77777777" w:rsidR="00AC3A24" w:rsidRPr="00091563" w:rsidRDefault="00AC3A24" w:rsidP="00AC3A24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</w:pP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  <w:t>}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88FA3" w14:textId="77777777" w:rsidR="00AC3A24" w:rsidRPr="00091563" w:rsidRDefault="00AC3A24" w:rsidP="00AC3A24">
            <w:pPr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</w:pPr>
          </w:p>
        </w:tc>
      </w:tr>
      <w:tr w:rsidR="00AC3A24" w:rsidRPr="00091563" w14:paraId="783AFD98" w14:textId="77777777" w:rsidTr="00AC3A24">
        <w:trPr>
          <w:gridAfter w:val="1"/>
          <w:wAfter w:w="10" w:type="dxa"/>
          <w:cantSplit/>
          <w:jc w:val="center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FC5C1" w14:textId="77777777" w:rsidR="00AC3A24" w:rsidRPr="00091563" w:rsidRDefault="00AC3A24" w:rsidP="00AC3A24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</w:pP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proofErr w:type="spell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lastScanPos</w:t>
            </w:r>
            <w:proofErr w:type="spell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− −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25886" w14:textId="77777777" w:rsidR="00AC3A24" w:rsidRPr="00091563" w:rsidRDefault="00AC3A24" w:rsidP="00AC3A24">
            <w:pPr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</w:pPr>
          </w:p>
        </w:tc>
      </w:tr>
      <w:tr w:rsidR="00AC3A24" w:rsidRPr="00091563" w14:paraId="55246C69" w14:textId="77777777" w:rsidTr="00AC3A24">
        <w:trPr>
          <w:gridAfter w:val="1"/>
          <w:wAfter w:w="10" w:type="dxa"/>
          <w:cantSplit/>
          <w:jc w:val="center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FA63C" w14:textId="77777777" w:rsidR="00AC3A24" w:rsidRPr="00091563" w:rsidRDefault="00AC3A24" w:rsidP="00AC3A24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</w:pP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proofErr w:type="spell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xS</w:t>
            </w:r>
            <w:proofErr w:type="spell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 xml:space="preserve"> = </w:t>
            </w:r>
            <w:proofErr w:type="gram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DiagScanOrder[</w:t>
            </w:r>
            <w:proofErr w:type="gram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 log2TbWidth − log2SbSize ][ log2TbHeight − log2SbSize ]</w:t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br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  <w:t>[ </w:t>
            </w:r>
            <w:proofErr w:type="spell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lastSubBlock</w:t>
            </w:r>
            <w:proofErr w:type="spell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 ][ 0 ]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90291" w14:textId="77777777" w:rsidR="00AC3A24" w:rsidRPr="00091563" w:rsidRDefault="00AC3A24" w:rsidP="00AC3A24">
            <w:pPr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</w:pPr>
          </w:p>
        </w:tc>
      </w:tr>
      <w:tr w:rsidR="00AC3A24" w:rsidRPr="00091563" w14:paraId="4483B903" w14:textId="77777777" w:rsidTr="00AC3A24">
        <w:trPr>
          <w:gridAfter w:val="1"/>
          <w:wAfter w:w="10" w:type="dxa"/>
          <w:cantSplit/>
          <w:jc w:val="center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FDC2C" w14:textId="77777777" w:rsidR="00AC3A24" w:rsidRPr="00091563" w:rsidRDefault="00AC3A24" w:rsidP="00AC3A24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</w:pP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proofErr w:type="spell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yS</w:t>
            </w:r>
            <w:proofErr w:type="spell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 xml:space="preserve"> = </w:t>
            </w:r>
            <w:proofErr w:type="gram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DiagScanOrder[</w:t>
            </w:r>
            <w:proofErr w:type="gram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 log2TbWidth − log2SbSize ][ log2TbHeight − log2SbSize ]</w:t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br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  <w:t>[ </w:t>
            </w:r>
            <w:proofErr w:type="spell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lastSubBlock</w:t>
            </w:r>
            <w:proofErr w:type="spell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 ][ 1 ]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E70A2" w14:textId="77777777" w:rsidR="00AC3A24" w:rsidRPr="00091563" w:rsidRDefault="00AC3A24" w:rsidP="00AC3A24">
            <w:pPr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</w:pPr>
          </w:p>
        </w:tc>
      </w:tr>
      <w:tr w:rsidR="00AC3A24" w:rsidRPr="00091563" w14:paraId="637A96FB" w14:textId="77777777" w:rsidTr="00AC3A24">
        <w:trPr>
          <w:gridAfter w:val="1"/>
          <w:wAfter w:w="10" w:type="dxa"/>
          <w:cantSplit/>
          <w:jc w:val="center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D90D8" w14:textId="77777777" w:rsidR="00AC3A24" w:rsidRPr="00091563" w:rsidRDefault="00AC3A24" w:rsidP="00AC3A24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</w:pP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proofErr w:type="spell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xC</w:t>
            </w:r>
            <w:proofErr w:type="spell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 xml:space="preserve"> = </w:t>
            </w:r>
            <w:proofErr w:type="gram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 xml:space="preserve">( </w:t>
            </w:r>
            <w:proofErr w:type="spell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xS</w:t>
            </w:r>
            <w:proofErr w:type="spellEnd"/>
            <w:proofErr w:type="gram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 xml:space="preserve"> &lt;&lt; log2SbSize ) + </w:t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br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proofErr w:type="spell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DiagScanOrder</w:t>
            </w:r>
            <w:proofErr w:type="spell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[ log2SbSize ][ log2SbSize ][ </w:t>
            </w:r>
            <w:proofErr w:type="spell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lastScanPos</w:t>
            </w:r>
            <w:proofErr w:type="spell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 xml:space="preserve"> ][ 0 ]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A5F65" w14:textId="77777777" w:rsidR="00AC3A24" w:rsidRPr="00091563" w:rsidRDefault="00AC3A24" w:rsidP="00AC3A24">
            <w:pPr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</w:pPr>
          </w:p>
        </w:tc>
      </w:tr>
      <w:tr w:rsidR="00AC3A24" w:rsidRPr="00091563" w14:paraId="009A08E0" w14:textId="77777777" w:rsidTr="00AC3A24">
        <w:trPr>
          <w:gridAfter w:val="1"/>
          <w:wAfter w:w="10" w:type="dxa"/>
          <w:cantSplit/>
          <w:jc w:val="center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F0D99" w14:textId="77777777" w:rsidR="00AC3A24" w:rsidRPr="00091563" w:rsidRDefault="00AC3A24" w:rsidP="00AC3A24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</w:pP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proofErr w:type="spell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yC</w:t>
            </w:r>
            <w:proofErr w:type="spell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 xml:space="preserve"> = </w:t>
            </w:r>
            <w:proofErr w:type="gram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 xml:space="preserve">( </w:t>
            </w:r>
            <w:proofErr w:type="spell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yS</w:t>
            </w:r>
            <w:proofErr w:type="spellEnd"/>
            <w:proofErr w:type="gram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 xml:space="preserve"> &lt;&lt; log2SbSize ) + </w:t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br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proofErr w:type="spell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DiagScanOrder</w:t>
            </w:r>
            <w:proofErr w:type="spell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[ log2SbSize ][ log2SbSize ][ </w:t>
            </w:r>
            <w:proofErr w:type="spell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lastScanPos</w:t>
            </w:r>
            <w:proofErr w:type="spell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 ][ 1 ]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98E70" w14:textId="77777777" w:rsidR="00AC3A24" w:rsidRPr="00091563" w:rsidRDefault="00AC3A24" w:rsidP="00AC3A24">
            <w:pPr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</w:pPr>
          </w:p>
        </w:tc>
      </w:tr>
      <w:tr w:rsidR="00AC3A24" w:rsidRPr="00091563" w14:paraId="0F0798C8" w14:textId="77777777" w:rsidTr="00AC3A24">
        <w:trPr>
          <w:gridAfter w:val="1"/>
          <w:wAfter w:w="10" w:type="dxa"/>
          <w:cantSplit/>
          <w:jc w:val="center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336F8" w14:textId="77777777" w:rsidR="00AC3A24" w:rsidRPr="00091563" w:rsidRDefault="00AC3A24" w:rsidP="00AC3A24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</w:pP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  <w:t xml:space="preserve">} </w:t>
            </w:r>
            <w:proofErr w:type="gram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while( (</w:t>
            </w:r>
            <w:proofErr w:type="gram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 xml:space="preserve"> </w:t>
            </w:r>
            <w:proofErr w:type="spell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xC</w:t>
            </w:r>
            <w:proofErr w:type="spell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 xml:space="preserve">  !=  </w:t>
            </w:r>
            <w:proofErr w:type="spell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LastSignificantCoeffX</w:t>
            </w:r>
            <w:proofErr w:type="spell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 xml:space="preserve"> )  | |  ( </w:t>
            </w:r>
            <w:proofErr w:type="spell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yC</w:t>
            </w:r>
            <w:proofErr w:type="spell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 xml:space="preserve">  !=  </w:t>
            </w:r>
            <w:proofErr w:type="spell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LastSignificantCoeffY</w:t>
            </w:r>
            <w:proofErr w:type="spell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 xml:space="preserve"> ) )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0876A" w14:textId="77777777" w:rsidR="00AC3A24" w:rsidRPr="00091563" w:rsidRDefault="00AC3A24" w:rsidP="00AC3A24">
            <w:pPr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</w:pPr>
          </w:p>
        </w:tc>
      </w:tr>
      <w:tr w:rsidR="00AC3A24" w:rsidRPr="00091563" w14:paraId="6DA7F251" w14:textId="77777777" w:rsidTr="00AC3A24">
        <w:trPr>
          <w:gridAfter w:val="1"/>
          <w:wAfter w:w="10" w:type="dxa"/>
          <w:cantSplit/>
          <w:jc w:val="center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CF362" w14:textId="6C18D817" w:rsidR="00AC3A24" w:rsidRPr="00091563" w:rsidRDefault="00AC3A24" w:rsidP="00AC3A24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  <w:rPrChange w:id="6" w:author="Virginie Drugeon" w:date="2019-01-14T13:18:00Z">
                  <w:rPr>
                    <w:rFonts w:ascii="Times New Roman" w:eastAsia="Malgun Gothic" w:hAnsi="Times New Roman" w:cs="Times New Roman"/>
                    <w:color w:val="000000" w:themeColor="text1"/>
                    <w:lang w:val="en-CA"/>
                  </w:rPr>
                </w:rPrChange>
              </w:rPr>
            </w:pPr>
            <w:r w:rsidRPr="0009156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  <w:rPrChange w:id="7" w:author="Virginie Drugeon" w:date="2019-01-14T13:18:00Z">
                  <w:rPr>
                    <w:rFonts w:ascii="Times New Roman" w:eastAsia="SimSun" w:hAnsi="Times New Roman" w:cs="Times New Roman"/>
                    <w:color w:val="000000" w:themeColor="text1"/>
                    <w:lang w:val="en-CA" w:eastAsia="zh-CN"/>
                  </w:rPr>
                </w:rPrChange>
              </w:rPr>
              <w:tab/>
            </w:r>
            <w:del w:id="8" w:author="Virginie Drugeon" w:date="2019-01-14T11:17:00Z">
              <w:r w:rsidRPr="00091563" w:rsidDel="00F504C5">
                <w:rPr>
                  <w:rFonts w:ascii="Times New Roman" w:eastAsia="SimSun" w:hAnsi="Times New Roman" w:cs="Times New Roman"/>
                  <w:color w:val="000000" w:themeColor="text1"/>
                  <w:sz w:val="20"/>
                  <w:szCs w:val="20"/>
                  <w:lang w:val="en-CA" w:eastAsia="zh-CN"/>
                  <w:rPrChange w:id="9" w:author="Virginie Drugeon" w:date="2019-01-14T13:18:00Z">
                    <w:rPr>
                      <w:rFonts w:ascii="Times New Roman" w:eastAsia="SimSun" w:hAnsi="Times New Roman" w:cs="Times New Roman"/>
                      <w:color w:val="000000" w:themeColor="text1"/>
                      <w:lang w:val="en-CA" w:eastAsia="zh-CN"/>
                    </w:rPr>
                  </w:rPrChange>
                </w:rPr>
                <w:delText>numSigCoeff = 0</w:delText>
              </w:r>
            </w:del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1B3B5" w14:textId="77777777" w:rsidR="00AC3A24" w:rsidRPr="00091563" w:rsidRDefault="00AC3A24" w:rsidP="00AC3A24">
            <w:pPr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</w:pPr>
          </w:p>
        </w:tc>
      </w:tr>
      <w:tr w:rsidR="00AC3A24" w:rsidRPr="00091563" w14:paraId="23EBBFE1" w14:textId="77777777" w:rsidTr="00AC3A24">
        <w:trPr>
          <w:gridAfter w:val="1"/>
          <w:wAfter w:w="10" w:type="dxa"/>
          <w:cantSplit/>
          <w:jc w:val="center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80187" w14:textId="77777777" w:rsidR="00AC3A24" w:rsidRPr="00091563" w:rsidRDefault="00AC3A24" w:rsidP="00AC3A24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</w:pPr>
            <w:r w:rsidRPr="0009156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ab/>
            </w:r>
            <w:proofErr w:type="spellStart"/>
            <w:r w:rsidRPr="0009156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>QState</w:t>
            </w:r>
            <w:proofErr w:type="spellEnd"/>
            <w:r w:rsidRPr="0009156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 xml:space="preserve"> = 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F7015" w14:textId="77777777" w:rsidR="00AC3A24" w:rsidRPr="00091563" w:rsidRDefault="00AC3A24" w:rsidP="00AC3A24">
            <w:pPr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</w:pPr>
          </w:p>
        </w:tc>
      </w:tr>
      <w:tr w:rsidR="00AC3A24" w:rsidRPr="00091563" w14:paraId="3D0E055A" w14:textId="77777777" w:rsidTr="00AC3A24">
        <w:trPr>
          <w:gridAfter w:val="1"/>
          <w:wAfter w:w="10" w:type="dxa"/>
          <w:cantSplit/>
          <w:jc w:val="center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CE3F2" w14:textId="77777777" w:rsidR="00AC3A24" w:rsidRPr="00091563" w:rsidRDefault="00AC3A24" w:rsidP="00AC3A24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</w:pP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proofErr w:type="gram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 xml:space="preserve">for( </w:t>
            </w:r>
            <w:proofErr w:type="spell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i</w:t>
            </w:r>
            <w:proofErr w:type="spellEnd"/>
            <w:proofErr w:type="gram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 xml:space="preserve"> = </w:t>
            </w:r>
            <w:proofErr w:type="spell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lastSubBlock</w:t>
            </w:r>
            <w:proofErr w:type="spell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 xml:space="preserve">; </w:t>
            </w:r>
            <w:proofErr w:type="spell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i</w:t>
            </w:r>
            <w:proofErr w:type="spell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 xml:space="preserve">  &gt;=  0; </w:t>
            </w:r>
            <w:proofErr w:type="spell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i</w:t>
            </w:r>
            <w:proofErr w:type="spell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− − ) {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18026" w14:textId="77777777" w:rsidR="00AC3A24" w:rsidRPr="00091563" w:rsidRDefault="00AC3A24" w:rsidP="00AC3A24">
            <w:pPr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</w:pPr>
          </w:p>
        </w:tc>
      </w:tr>
      <w:tr w:rsidR="00AC3A24" w:rsidRPr="00091563" w14:paraId="40810CCA" w14:textId="77777777" w:rsidTr="00AC3A24">
        <w:trPr>
          <w:gridAfter w:val="1"/>
          <w:wAfter w:w="10" w:type="dxa"/>
          <w:cantSplit/>
          <w:jc w:val="center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0157A" w14:textId="77777777" w:rsidR="00AC3A24" w:rsidRPr="00091563" w:rsidRDefault="00AC3A24" w:rsidP="00AC3A24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</w:pP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proofErr w:type="spell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startQStateSb</w:t>
            </w:r>
            <w:proofErr w:type="spell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 xml:space="preserve"> = </w:t>
            </w:r>
            <w:proofErr w:type="spell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QState</w:t>
            </w:r>
            <w:proofErr w:type="spellEnd"/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4C39B" w14:textId="77777777" w:rsidR="00AC3A24" w:rsidRPr="00091563" w:rsidRDefault="00AC3A24" w:rsidP="00AC3A24">
            <w:pPr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</w:pPr>
          </w:p>
        </w:tc>
      </w:tr>
      <w:tr w:rsidR="00AC3A24" w:rsidRPr="00091563" w14:paraId="31922E63" w14:textId="77777777" w:rsidTr="00AC3A24">
        <w:trPr>
          <w:gridAfter w:val="1"/>
          <w:wAfter w:w="10" w:type="dxa"/>
          <w:cantSplit/>
          <w:jc w:val="center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48869" w14:textId="77777777" w:rsidR="00AC3A24" w:rsidRPr="00091563" w:rsidRDefault="00AC3A24" w:rsidP="00AC3A24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</w:pP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proofErr w:type="spell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xS</w:t>
            </w:r>
            <w:proofErr w:type="spell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 xml:space="preserve"> = </w:t>
            </w:r>
            <w:proofErr w:type="gram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DiagScanOrder[</w:t>
            </w:r>
            <w:proofErr w:type="gram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 log2TbWidth − log2SbSize ][ log2TbHeight − log2SbSize ]</w:t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br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  <w:t>[ </w:t>
            </w:r>
            <w:proofErr w:type="spell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lastSubBlock</w:t>
            </w:r>
            <w:proofErr w:type="spell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 ][ 0 ]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1F49E" w14:textId="77777777" w:rsidR="00AC3A24" w:rsidRPr="00091563" w:rsidRDefault="00AC3A24" w:rsidP="00AC3A24">
            <w:pPr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</w:pPr>
          </w:p>
        </w:tc>
      </w:tr>
      <w:tr w:rsidR="00AC3A24" w:rsidRPr="00091563" w14:paraId="099BE450" w14:textId="77777777" w:rsidTr="00AC3A24">
        <w:trPr>
          <w:gridAfter w:val="1"/>
          <w:wAfter w:w="10" w:type="dxa"/>
          <w:cantSplit/>
          <w:jc w:val="center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A4F66" w14:textId="77777777" w:rsidR="00AC3A24" w:rsidRPr="00091563" w:rsidRDefault="00AC3A24" w:rsidP="00AC3A24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</w:pP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proofErr w:type="spell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yS</w:t>
            </w:r>
            <w:proofErr w:type="spell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 xml:space="preserve"> = </w:t>
            </w:r>
            <w:proofErr w:type="gram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DiagScanOrder[</w:t>
            </w:r>
            <w:proofErr w:type="gram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 log2TbWidth − log2SbSize ][ log2TbHeight − log2SbSize ]</w:t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br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  <w:t>[ </w:t>
            </w:r>
            <w:proofErr w:type="spell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lastSubBlock</w:t>
            </w:r>
            <w:proofErr w:type="spell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 ][ 1 ]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4E82D" w14:textId="77777777" w:rsidR="00AC3A24" w:rsidRPr="00091563" w:rsidRDefault="00AC3A24" w:rsidP="00AC3A24">
            <w:pPr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</w:pPr>
          </w:p>
        </w:tc>
      </w:tr>
      <w:tr w:rsidR="00AC3A24" w:rsidRPr="00091563" w14:paraId="0A5357B2" w14:textId="77777777" w:rsidTr="00AC3A24">
        <w:trPr>
          <w:gridAfter w:val="1"/>
          <w:wAfter w:w="10" w:type="dxa"/>
          <w:cantSplit/>
          <w:jc w:val="center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27BFF" w14:textId="77777777" w:rsidR="00AC3A24" w:rsidRPr="00091563" w:rsidRDefault="00AC3A24" w:rsidP="00AC3A24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</w:pPr>
            <w:r w:rsidRPr="00091563"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  <w:tab/>
            </w:r>
            <w:proofErr w:type="spellStart"/>
            <w:r w:rsidRPr="00091563"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  <w:t>inferSbDcSigCoeffFlag</w:t>
            </w:r>
            <w:proofErr w:type="spellEnd"/>
            <w:r w:rsidRPr="00091563"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  <w:t xml:space="preserve"> = 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BC28C" w14:textId="77777777" w:rsidR="00AC3A24" w:rsidRPr="00091563" w:rsidRDefault="00AC3A24" w:rsidP="00AC3A24">
            <w:pPr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</w:pPr>
          </w:p>
        </w:tc>
      </w:tr>
      <w:tr w:rsidR="00AC3A24" w:rsidRPr="00091563" w14:paraId="6C98356D" w14:textId="77777777" w:rsidTr="00AC3A24">
        <w:trPr>
          <w:gridAfter w:val="1"/>
          <w:wAfter w:w="10" w:type="dxa"/>
          <w:cantSplit/>
          <w:jc w:val="center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7EB2E" w14:textId="77777777" w:rsidR="00AC3A24" w:rsidRPr="00091563" w:rsidRDefault="00AC3A24" w:rsidP="00AC3A24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</w:pP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proofErr w:type="gram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if( (</w:t>
            </w:r>
            <w:proofErr w:type="gram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 xml:space="preserve"> </w:t>
            </w:r>
            <w:proofErr w:type="spell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i</w:t>
            </w:r>
            <w:proofErr w:type="spell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 &lt; </w:t>
            </w:r>
            <w:proofErr w:type="spell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lastSubBlock</w:t>
            </w:r>
            <w:proofErr w:type="spell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 xml:space="preserve"> )  &amp;&amp;  ( </w:t>
            </w:r>
            <w:proofErr w:type="spell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i</w:t>
            </w:r>
            <w:proofErr w:type="spell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 &gt; 0 ) ) {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6214C" w14:textId="77777777" w:rsidR="00AC3A24" w:rsidRPr="00091563" w:rsidRDefault="00AC3A24" w:rsidP="00AC3A24">
            <w:pPr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</w:pPr>
          </w:p>
        </w:tc>
      </w:tr>
      <w:tr w:rsidR="00AC3A24" w:rsidRPr="00091563" w14:paraId="16A31A22" w14:textId="77777777" w:rsidTr="00AC3A24">
        <w:trPr>
          <w:gridAfter w:val="1"/>
          <w:wAfter w:w="10" w:type="dxa"/>
          <w:cantSplit/>
          <w:jc w:val="center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6881E" w14:textId="77777777" w:rsidR="00AC3A24" w:rsidRPr="00091563" w:rsidRDefault="00AC3A24" w:rsidP="00AC3A24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</w:pP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proofErr w:type="spellStart"/>
            <w:r w:rsidRPr="00091563">
              <w:rPr>
                <w:rFonts w:ascii="Times New Roman" w:eastAsia="Malgun Gothic" w:hAnsi="Times New Roman" w:cs="Times New Roman"/>
                <w:b/>
                <w:color w:val="000000" w:themeColor="text1"/>
                <w:sz w:val="20"/>
                <w:szCs w:val="20"/>
                <w:lang w:val="en-CA"/>
              </w:rPr>
              <w:t>coded_sub_block_</w:t>
            </w:r>
            <w:proofErr w:type="gramStart"/>
            <w:r w:rsidRPr="00091563">
              <w:rPr>
                <w:rFonts w:ascii="Times New Roman" w:eastAsia="Malgun Gothic" w:hAnsi="Times New Roman" w:cs="Times New Roman"/>
                <w:b/>
                <w:color w:val="000000" w:themeColor="text1"/>
                <w:sz w:val="20"/>
                <w:szCs w:val="20"/>
                <w:lang w:val="en-CA"/>
              </w:rPr>
              <w:t>flag</w:t>
            </w:r>
            <w:proofErr w:type="spell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[</w:t>
            </w:r>
            <w:proofErr w:type="gram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 </w:t>
            </w:r>
            <w:proofErr w:type="spell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xS</w:t>
            </w:r>
            <w:proofErr w:type="spell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 ][ </w:t>
            </w:r>
            <w:proofErr w:type="spell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yS</w:t>
            </w:r>
            <w:proofErr w:type="spell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 ]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0A190" w14:textId="77777777" w:rsidR="00AC3A24" w:rsidRPr="00091563" w:rsidRDefault="00AC3A24" w:rsidP="00AC3A24">
            <w:pPr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</w:pPr>
            <w:r w:rsidRPr="00091563"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  <w:t>ae(v)</w:t>
            </w:r>
          </w:p>
        </w:tc>
      </w:tr>
      <w:tr w:rsidR="00AC3A24" w:rsidRPr="00091563" w14:paraId="24AC8E48" w14:textId="77777777" w:rsidTr="00AC3A24">
        <w:trPr>
          <w:gridAfter w:val="1"/>
          <w:wAfter w:w="10" w:type="dxa"/>
          <w:cantSplit/>
          <w:jc w:val="center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E57E8" w14:textId="77777777" w:rsidR="00AC3A24" w:rsidRPr="00091563" w:rsidRDefault="00AC3A24" w:rsidP="00AC3A24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</w:pP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proofErr w:type="spellStart"/>
            <w:r w:rsidRPr="00091563"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  <w:t>inferSbDcSigCoeffFlag</w:t>
            </w:r>
            <w:proofErr w:type="spellEnd"/>
            <w:r w:rsidRPr="00091563"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  <w:t xml:space="preserve"> = 1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F12AF" w14:textId="77777777" w:rsidR="00AC3A24" w:rsidRPr="00091563" w:rsidRDefault="00AC3A24" w:rsidP="00AC3A24">
            <w:pPr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</w:pPr>
          </w:p>
        </w:tc>
      </w:tr>
      <w:tr w:rsidR="00AC3A24" w:rsidRPr="00091563" w14:paraId="04ADD5B7" w14:textId="77777777" w:rsidTr="00AC3A24">
        <w:trPr>
          <w:gridAfter w:val="1"/>
          <w:wAfter w:w="10" w:type="dxa"/>
          <w:cantSplit/>
          <w:jc w:val="center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B174F" w14:textId="77777777" w:rsidR="00AC3A24" w:rsidRPr="00091563" w:rsidRDefault="00AC3A24" w:rsidP="00AC3A24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</w:pP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  <w:t>}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9D931" w14:textId="77777777" w:rsidR="00AC3A24" w:rsidRPr="00091563" w:rsidRDefault="00AC3A24" w:rsidP="00AC3A24">
            <w:pPr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</w:pPr>
          </w:p>
        </w:tc>
      </w:tr>
      <w:tr w:rsidR="00AC3A24" w:rsidRPr="00091563" w14:paraId="2246E866" w14:textId="77777777" w:rsidTr="00AC3A24">
        <w:trPr>
          <w:gridAfter w:val="1"/>
          <w:wAfter w:w="10" w:type="dxa"/>
          <w:cantSplit/>
          <w:jc w:val="center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C87B4" w14:textId="77777777" w:rsidR="00AC3A24" w:rsidRPr="00091563" w:rsidRDefault="00AC3A24" w:rsidP="00AC3A24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</w:pP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proofErr w:type="spell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firstSigScanPosSb</w:t>
            </w:r>
            <w:proofErr w:type="spell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 xml:space="preserve"> = </w:t>
            </w:r>
            <w:proofErr w:type="spell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numSbCoeff</w:t>
            </w:r>
            <w:proofErr w:type="spellEnd"/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EBD09" w14:textId="77777777" w:rsidR="00AC3A24" w:rsidRPr="00091563" w:rsidRDefault="00AC3A24" w:rsidP="00AC3A24">
            <w:pPr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</w:pPr>
          </w:p>
        </w:tc>
      </w:tr>
      <w:tr w:rsidR="00AC3A24" w:rsidRPr="00091563" w14:paraId="357CC967" w14:textId="77777777" w:rsidTr="00AC3A24">
        <w:trPr>
          <w:gridAfter w:val="1"/>
          <w:wAfter w:w="10" w:type="dxa"/>
          <w:cantSplit/>
          <w:jc w:val="center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E5AA3" w14:textId="77777777" w:rsidR="00AC3A24" w:rsidRPr="00091563" w:rsidRDefault="00AC3A24" w:rsidP="00AC3A24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</w:pP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proofErr w:type="spell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lastSigScanPosSb</w:t>
            </w:r>
            <w:proofErr w:type="spell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 xml:space="preserve"> = −1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7E0EC" w14:textId="77777777" w:rsidR="00AC3A24" w:rsidRPr="00091563" w:rsidRDefault="00AC3A24" w:rsidP="00AC3A24">
            <w:pPr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</w:pPr>
          </w:p>
        </w:tc>
      </w:tr>
      <w:tr w:rsidR="00AC3A24" w:rsidRPr="00091563" w14:paraId="1B6C6050" w14:textId="77777777" w:rsidTr="00AC3A24">
        <w:trPr>
          <w:gridAfter w:val="1"/>
          <w:wAfter w:w="10" w:type="dxa"/>
          <w:cantSplit/>
          <w:jc w:val="center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73E13" w14:textId="77777777" w:rsidR="00AC3A24" w:rsidRPr="00091563" w:rsidRDefault="00AC3A24" w:rsidP="00AC3A24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</w:pP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  <w:t xml:space="preserve">remBinsPass1 = </w:t>
            </w:r>
            <w:proofErr w:type="gram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( log</w:t>
            </w:r>
            <w:proofErr w:type="gram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 xml:space="preserve">2SbSize &lt; 2 ? </w:t>
            </w:r>
            <w:proofErr w:type="gram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6 :</w:t>
            </w:r>
            <w:proofErr w:type="gram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 xml:space="preserve"> 28 )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52795" w14:textId="77777777" w:rsidR="00AC3A24" w:rsidRPr="00091563" w:rsidRDefault="00AC3A24" w:rsidP="00AC3A24">
            <w:pPr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</w:pPr>
          </w:p>
        </w:tc>
      </w:tr>
      <w:tr w:rsidR="00AC3A24" w:rsidRPr="00091563" w14:paraId="3C6B6C51" w14:textId="77777777" w:rsidTr="00AC3A24">
        <w:trPr>
          <w:gridAfter w:val="1"/>
          <w:wAfter w:w="10" w:type="dxa"/>
          <w:cantSplit/>
          <w:jc w:val="center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7A718" w14:textId="77777777" w:rsidR="00AC3A24" w:rsidRPr="00091563" w:rsidRDefault="00AC3A24" w:rsidP="00AC3A24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</w:pP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  <w:t xml:space="preserve">remBinsPass2 = </w:t>
            </w:r>
            <w:proofErr w:type="gram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( log</w:t>
            </w:r>
            <w:proofErr w:type="gram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 xml:space="preserve">2SbSize &lt; 2 ? </w:t>
            </w:r>
            <w:proofErr w:type="gram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2 :</w:t>
            </w:r>
            <w:proofErr w:type="gram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 xml:space="preserve"> 4 )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208E1" w14:textId="77777777" w:rsidR="00AC3A24" w:rsidRPr="00091563" w:rsidRDefault="00AC3A24" w:rsidP="00AC3A24">
            <w:pPr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</w:pPr>
          </w:p>
        </w:tc>
      </w:tr>
      <w:tr w:rsidR="00AC3A24" w:rsidRPr="00091563" w14:paraId="587AC79A" w14:textId="77777777" w:rsidTr="00AC3A24">
        <w:trPr>
          <w:gridAfter w:val="1"/>
          <w:wAfter w:w="10" w:type="dxa"/>
          <w:cantSplit/>
          <w:jc w:val="center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72B55" w14:textId="77777777" w:rsidR="00AC3A24" w:rsidRPr="00091563" w:rsidRDefault="00AC3A24" w:rsidP="00AC3A24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</w:pP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lastRenderedPageBreak/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  <w:t xml:space="preserve">firstPosMode0 = </w:t>
            </w:r>
            <w:proofErr w:type="gram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 xml:space="preserve">( </w:t>
            </w:r>
            <w:proofErr w:type="spell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i</w:t>
            </w:r>
            <w:proofErr w:type="spellEnd"/>
            <w:proofErr w:type="gram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 xml:space="preserve">  = =  </w:t>
            </w:r>
            <w:proofErr w:type="spell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lastSubBlock</w:t>
            </w:r>
            <w:proofErr w:type="spell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 xml:space="preserve">  ? </w:t>
            </w:r>
            <w:proofErr w:type="spell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lastScanPos</w:t>
            </w:r>
            <w:proofErr w:type="spellEnd"/>
            <w:del w:id="10" w:author="Virginie Drugeon" w:date="2019-01-14T13:15:00Z">
              <w:r w:rsidRPr="00091563" w:rsidDel="00091563">
                <w:rPr>
                  <w:rFonts w:ascii="Times New Roman" w:eastAsia="Malgun Gothic" w:hAnsi="Times New Roman" w:cs="Times New Roman"/>
                  <w:color w:val="000000" w:themeColor="text1"/>
                  <w:sz w:val="20"/>
                  <w:szCs w:val="20"/>
                  <w:lang w:val="en-CA"/>
                </w:rPr>
                <w:delText> − 1</w:delText>
              </w:r>
            </w:del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 xml:space="preserve"> : </w:t>
            </w:r>
            <w:proofErr w:type="spell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numSbCoeff</w:t>
            </w:r>
            <w:proofErr w:type="spell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 − 1 )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60F6D" w14:textId="77777777" w:rsidR="00AC3A24" w:rsidRPr="00091563" w:rsidRDefault="00AC3A24" w:rsidP="00AC3A24">
            <w:pPr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</w:pPr>
          </w:p>
        </w:tc>
      </w:tr>
      <w:tr w:rsidR="00AC3A24" w:rsidRPr="00091563" w14:paraId="08BB2169" w14:textId="77777777" w:rsidTr="00AC3A24">
        <w:trPr>
          <w:gridAfter w:val="1"/>
          <w:wAfter w:w="10" w:type="dxa"/>
          <w:cantSplit/>
          <w:jc w:val="center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842AC" w14:textId="77777777" w:rsidR="00AC3A24" w:rsidRPr="00091563" w:rsidRDefault="00AC3A24" w:rsidP="00AC3A24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</w:pP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  <w:t>firstPosMode1 = −1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2B79E" w14:textId="77777777" w:rsidR="00AC3A24" w:rsidRPr="00091563" w:rsidRDefault="00AC3A24" w:rsidP="00AC3A24">
            <w:pPr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</w:pPr>
          </w:p>
        </w:tc>
      </w:tr>
      <w:tr w:rsidR="00AC3A24" w:rsidRPr="00091563" w14:paraId="2BDD4325" w14:textId="77777777" w:rsidTr="00AC3A24">
        <w:trPr>
          <w:gridAfter w:val="1"/>
          <w:wAfter w:w="10" w:type="dxa"/>
          <w:cantSplit/>
          <w:jc w:val="center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D7A09" w14:textId="77777777" w:rsidR="00AC3A24" w:rsidRPr="00091563" w:rsidRDefault="00AC3A24" w:rsidP="00AC3A24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</w:pP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  <w:t>firstPosMode2 = −1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F6A49" w14:textId="77777777" w:rsidR="00AC3A24" w:rsidRPr="00091563" w:rsidRDefault="00AC3A24" w:rsidP="00AC3A24">
            <w:pPr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</w:pPr>
          </w:p>
        </w:tc>
      </w:tr>
      <w:tr w:rsidR="00AC3A24" w:rsidRPr="00091563" w14:paraId="3F511075" w14:textId="77777777" w:rsidTr="00AC3A24">
        <w:trPr>
          <w:gridAfter w:val="1"/>
          <w:wAfter w:w="10" w:type="dxa"/>
          <w:cantSplit/>
          <w:jc w:val="center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5A700" w14:textId="77777777" w:rsidR="00AC3A24" w:rsidRPr="00091563" w:rsidRDefault="00AC3A24" w:rsidP="00AC3A24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</w:pP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proofErr w:type="gram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for( n</w:t>
            </w:r>
            <w:proofErr w:type="gram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 xml:space="preserve"> = </w:t>
            </w:r>
            <w:del w:id="11" w:author="Virginie Drugeon" w:date="2019-01-14T11:17:00Z">
              <w:r w:rsidRPr="00091563" w:rsidDel="00F504C5">
                <w:rPr>
                  <w:rFonts w:ascii="Times New Roman" w:eastAsia="Malgun Gothic" w:hAnsi="Times New Roman" w:cs="Times New Roman"/>
                  <w:color w:val="000000" w:themeColor="text1"/>
                  <w:sz w:val="20"/>
                  <w:szCs w:val="20"/>
                  <w:lang w:val="en-CA"/>
                </w:rPr>
                <w:delText>( i  = =</w:delText>
              </w:r>
            </w:del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 xml:space="preserve">  firstPosMode0; n  &gt;=  0  &amp;&amp;  remBinsPass1 &gt;= 3; n− − )  {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48C8E" w14:textId="77777777" w:rsidR="00AC3A24" w:rsidRPr="00091563" w:rsidRDefault="00AC3A24" w:rsidP="00AC3A24">
            <w:pPr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</w:pPr>
          </w:p>
        </w:tc>
      </w:tr>
      <w:tr w:rsidR="00AC3A24" w:rsidRPr="00091563" w14:paraId="09945420" w14:textId="77777777" w:rsidTr="00AC3A24">
        <w:trPr>
          <w:gridAfter w:val="1"/>
          <w:wAfter w:w="10" w:type="dxa"/>
          <w:cantSplit/>
          <w:jc w:val="center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12F7F" w14:textId="77777777" w:rsidR="00AC3A24" w:rsidRPr="00091563" w:rsidRDefault="00AC3A24" w:rsidP="00AC3A24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</w:pP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proofErr w:type="spell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xC</w:t>
            </w:r>
            <w:proofErr w:type="spell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 xml:space="preserve"> = </w:t>
            </w:r>
            <w:proofErr w:type="gram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 xml:space="preserve">( </w:t>
            </w:r>
            <w:proofErr w:type="spell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xS</w:t>
            </w:r>
            <w:proofErr w:type="spellEnd"/>
            <w:proofErr w:type="gram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 xml:space="preserve"> &lt;&lt; log2SbSize ) + </w:t>
            </w:r>
            <w:proofErr w:type="spell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DiagScanOrder</w:t>
            </w:r>
            <w:proofErr w:type="spell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 xml:space="preserve">[ log2SbSize ][ log2SbSize ][ n ][ 0 ]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7F08D" w14:textId="77777777" w:rsidR="00AC3A24" w:rsidRPr="00091563" w:rsidRDefault="00AC3A24" w:rsidP="00AC3A24">
            <w:pPr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</w:pPr>
          </w:p>
        </w:tc>
      </w:tr>
      <w:tr w:rsidR="00AC3A24" w:rsidRPr="00091563" w14:paraId="0388ABEC" w14:textId="77777777" w:rsidTr="00AC3A24">
        <w:trPr>
          <w:gridAfter w:val="1"/>
          <w:wAfter w:w="10" w:type="dxa"/>
          <w:cantSplit/>
          <w:jc w:val="center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C0FB1" w14:textId="77777777" w:rsidR="00AC3A24" w:rsidRPr="00091563" w:rsidRDefault="00AC3A24" w:rsidP="00AC3A24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</w:pP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proofErr w:type="spell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yC</w:t>
            </w:r>
            <w:proofErr w:type="spell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 xml:space="preserve"> = </w:t>
            </w:r>
            <w:proofErr w:type="gram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 xml:space="preserve">( </w:t>
            </w:r>
            <w:proofErr w:type="spell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yS</w:t>
            </w:r>
            <w:proofErr w:type="spellEnd"/>
            <w:proofErr w:type="gram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 xml:space="preserve"> &lt;&lt; log2SbSize ) + </w:t>
            </w:r>
            <w:proofErr w:type="spell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DiagScanOrder</w:t>
            </w:r>
            <w:proofErr w:type="spell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[ log2SbSize ][ log2SbSize ][ n ][ 1 ]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2B864" w14:textId="77777777" w:rsidR="00AC3A24" w:rsidRPr="00091563" w:rsidRDefault="00AC3A24" w:rsidP="00AC3A24">
            <w:pPr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</w:pPr>
          </w:p>
        </w:tc>
      </w:tr>
      <w:tr w:rsidR="00AC3A24" w:rsidRPr="00091563" w14:paraId="5E69D45B" w14:textId="77777777" w:rsidTr="00AC3A24">
        <w:trPr>
          <w:gridAfter w:val="1"/>
          <w:wAfter w:w="10" w:type="dxa"/>
          <w:cantSplit/>
          <w:jc w:val="center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83D2D" w14:textId="0E62ACE5" w:rsidR="00AC3A24" w:rsidRPr="00091563" w:rsidRDefault="00AC3A24" w:rsidP="00AC3A24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</w:pP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proofErr w:type="gram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 xml:space="preserve">if( </w:t>
            </w:r>
            <w:proofErr w:type="spell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coded</w:t>
            </w:r>
            <w:proofErr w:type="gram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_sub_block_flag</w:t>
            </w:r>
            <w:proofErr w:type="spell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[ </w:t>
            </w:r>
            <w:proofErr w:type="spell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xS</w:t>
            </w:r>
            <w:proofErr w:type="spell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 ][ </w:t>
            </w:r>
            <w:proofErr w:type="spell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yS</w:t>
            </w:r>
            <w:proofErr w:type="spell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 ]  &amp;&amp;  ( n &gt; 0  | |  !</w:t>
            </w:r>
            <w:proofErr w:type="spellStart"/>
            <w:r w:rsidRPr="00091563"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  <w:t>inferSbDcSigCoeffFlag</w:t>
            </w:r>
            <w:proofErr w:type="spellEnd"/>
            <w:r w:rsidRPr="00091563"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  <w:t xml:space="preserve"> </w:t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)</w:t>
            </w:r>
            <w:ins w:id="12" w:author="Virginie Drugeon" w:date="2019-01-14T13:17:00Z">
              <w:r w:rsidR="00091563" w:rsidRPr="00091563">
                <w:rPr>
                  <w:rFonts w:ascii="Times New Roman" w:eastAsia="Malgun Gothic" w:hAnsi="Times New Roman" w:cs="Times New Roman"/>
                  <w:color w:val="000000" w:themeColor="text1"/>
                  <w:sz w:val="20"/>
                  <w:szCs w:val="20"/>
                  <w:lang w:val="en-CA"/>
                </w:rPr>
                <w:t xml:space="preserve"> </w:t>
              </w:r>
            </w:ins>
            <w:ins w:id="13" w:author="Virginie Drugeon" w:date="2019-01-14T13:18:00Z">
              <w:r w:rsidR="00091563" w:rsidRPr="00091563">
                <w:rPr>
                  <w:rFonts w:ascii="Times New Roman" w:eastAsia="SimSun" w:hAnsi="Times New Roman" w:cs="Times New Roman"/>
                  <w:color w:val="000000" w:themeColor="text1"/>
                  <w:sz w:val="20"/>
                  <w:szCs w:val="20"/>
                  <w:lang w:val="en-CA"/>
                </w:rPr>
                <w:t xml:space="preserve">&amp;&amp; ( </w:t>
              </w:r>
              <w:proofErr w:type="spellStart"/>
              <w:r w:rsidR="00091563" w:rsidRPr="00091563">
                <w:rPr>
                  <w:rFonts w:ascii="Times New Roman" w:eastAsia="SimSun" w:hAnsi="Times New Roman" w:cs="Times New Roman"/>
                  <w:color w:val="000000" w:themeColor="text1"/>
                  <w:sz w:val="20"/>
                  <w:szCs w:val="20"/>
                  <w:lang w:val="en-CA"/>
                </w:rPr>
                <w:t>xC</w:t>
              </w:r>
              <w:proofErr w:type="spellEnd"/>
              <w:r w:rsidR="00091563" w:rsidRPr="00091563">
                <w:rPr>
                  <w:rFonts w:ascii="Times New Roman" w:eastAsia="SimSun" w:hAnsi="Times New Roman" w:cs="Times New Roman"/>
                  <w:color w:val="000000" w:themeColor="text1"/>
                  <w:sz w:val="20"/>
                  <w:szCs w:val="20"/>
                  <w:lang w:val="en-CA"/>
                </w:rPr>
                <w:t xml:space="preserve"> != </w:t>
              </w:r>
              <w:proofErr w:type="spellStart"/>
              <w:r w:rsidR="00091563" w:rsidRPr="00091563">
                <w:rPr>
                  <w:rFonts w:ascii="Times New Roman" w:eastAsia="SimSun" w:hAnsi="Times New Roman" w:cs="Times New Roman"/>
                  <w:color w:val="000000" w:themeColor="text1"/>
                  <w:sz w:val="20"/>
                  <w:szCs w:val="20"/>
                  <w:lang w:val="en-CA"/>
                </w:rPr>
                <w:t>LastSignificantCoeffX</w:t>
              </w:r>
              <w:proofErr w:type="spellEnd"/>
              <w:r w:rsidR="00091563" w:rsidRPr="00091563">
                <w:rPr>
                  <w:rFonts w:ascii="Times New Roman" w:eastAsia="SimSun" w:hAnsi="Times New Roman" w:cs="Times New Roman"/>
                  <w:color w:val="000000" w:themeColor="text1"/>
                  <w:sz w:val="20"/>
                  <w:szCs w:val="20"/>
                  <w:lang w:val="en-CA"/>
                </w:rPr>
                <w:t xml:space="preserve">  | |  </w:t>
              </w:r>
              <w:proofErr w:type="spellStart"/>
              <w:r w:rsidR="00091563" w:rsidRPr="00091563">
                <w:rPr>
                  <w:rFonts w:ascii="Times New Roman" w:eastAsia="SimSun" w:hAnsi="Times New Roman" w:cs="Times New Roman"/>
                  <w:color w:val="000000" w:themeColor="text1"/>
                  <w:sz w:val="20"/>
                  <w:szCs w:val="20"/>
                  <w:lang w:val="en-CA"/>
                </w:rPr>
                <w:t>yC</w:t>
              </w:r>
              <w:proofErr w:type="spellEnd"/>
              <w:r w:rsidR="00091563" w:rsidRPr="00091563">
                <w:rPr>
                  <w:rFonts w:ascii="Times New Roman" w:eastAsia="SimSun" w:hAnsi="Times New Roman" w:cs="Times New Roman"/>
                  <w:color w:val="000000" w:themeColor="text1"/>
                  <w:sz w:val="20"/>
                  <w:szCs w:val="20"/>
                  <w:lang w:val="en-CA"/>
                </w:rPr>
                <w:t xml:space="preserve"> != Last </w:t>
              </w:r>
              <w:proofErr w:type="spellStart"/>
              <w:r w:rsidR="00091563" w:rsidRPr="00091563">
                <w:rPr>
                  <w:rFonts w:ascii="Times New Roman" w:eastAsia="SimSun" w:hAnsi="Times New Roman" w:cs="Times New Roman"/>
                  <w:color w:val="000000" w:themeColor="text1"/>
                  <w:sz w:val="20"/>
                  <w:szCs w:val="20"/>
                  <w:lang w:val="en-CA"/>
                </w:rPr>
                <w:t>SignificantCoeffY</w:t>
              </w:r>
              <w:proofErr w:type="spellEnd"/>
              <w:r w:rsidR="00091563" w:rsidRPr="00091563">
                <w:rPr>
                  <w:rFonts w:ascii="Times New Roman" w:eastAsia="SimSun" w:hAnsi="Times New Roman" w:cs="Times New Roman"/>
                  <w:color w:val="000000" w:themeColor="text1"/>
                  <w:sz w:val="20"/>
                  <w:szCs w:val="20"/>
                  <w:lang w:val="en-CA"/>
                </w:rPr>
                <w:t xml:space="preserve"> )</w:t>
              </w:r>
            </w:ins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 xml:space="preserve"> )  {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FA2EA" w14:textId="77777777" w:rsidR="00AC3A24" w:rsidRPr="00091563" w:rsidRDefault="00AC3A24" w:rsidP="00AC3A24">
            <w:pPr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</w:pPr>
          </w:p>
        </w:tc>
      </w:tr>
      <w:tr w:rsidR="00AC3A24" w:rsidRPr="00091563" w14:paraId="659775CF" w14:textId="77777777" w:rsidTr="00AC3A24">
        <w:trPr>
          <w:gridAfter w:val="1"/>
          <w:wAfter w:w="10" w:type="dxa"/>
          <w:cantSplit/>
          <w:jc w:val="center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48FBC" w14:textId="77777777" w:rsidR="00AC3A24" w:rsidRPr="00091563" w:rsidRDefault="00AC3A24" w:rsidP="00AC3A24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  <w:rPrChange w:id="14" w:author="Virginie Drugeon" w:date="2019-01-14T13:18:00Z">
                  <w:rPr>
                    <w:rFonts w:ascii="Times New Roman" w:eastAsia="SimSun" w:hAnsi="Times New Roman" w:cs="Times New Roman"/>
                    <w:color w:val="000000" w:themeColor="text1"/>
                    <w:lang w:val="en-CA" w:eastAsia="zh-CN"/>
                  </w:rPr>
                </w:rPrChange>
              </w:rPr>
            </w:pP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  <w:rPrChange w:id="15" w:author="Virginie Drugeon" w:date="2019-01-14T13:18:00Z">
                  <w:rPr>
                    <w:rFonts w:ascii="Times New Roman" w:eastAsia="Malgun Gothic" w:hAnsi="Times New Roman" w:cs="Times New Roman"/>
                    <w:color w:val="000000" w:themeColor="text1"/>
                    <w:lang w:val="en-CA"/>
                  </w:rPr>
                </w:rPrChange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  <w:rPrChange w:id="16" w:author="Virginie Drugeon" w:date="2019-01-14T13:18:00Z">
                  <w:rPr>
                    <w:rFonts w:ascii="Times New Roman" w:eastAsia="Malgun Gothic" w:hAnsi="Times New Roman" w:cs="Times New Roman"/>
                    <w:color w:val="000000" w:themeColor="text1"/>
                    <w:lang w:val="en-CA"/>
                  </w:rPr>
                </w:rPrChange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  <w:rPrChange w:id="17" w:author="Virginie Drugeon" w:date="2019-01-14T13:18:00Z">
                  <w:rPr>
                    <w:rFonts w:ascii="Times New Roman" w:eastAsia="Malgun Gothic" w:hAnsi="Times New Roman" w:cs="Times New Roman"/>
                    <w:color w:val="000000" w:themeColor="text1"/>
                    <w:lang w:val="en-CA"/>
                  </w:rPr>
                </w:rPrChange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  <w:rPrChange w:id="18" w:author="Virginie Drugeon" w:date="2019-01-14T13:18:00Z">
                  <w:rPr>
                    <w:rFonts w:ascii="Times New Roman" w:eastAsia="Malgun Gothic" w:hAnsi="Times New Roman" w:cs="Times New Roman"/>
                    <w:color w:val="000000" w:themeColor="text1"/>
                    <w:lang w:val="en-CA"/>
                  </w:rPr>
                </w:rPrChange>
              </w:rPr>
              <w:tab/>
            </w:r>
            <w:proofErr w:type="spellStart"/>
            <w:r w:rsidRPr="00091563">
              <w:rPr>
                <w:rFonts w:ascii="Times New Roman" w:eastAsia="Malgun Gothic" w:hAnsi="Times New Roman" w:cs="Times New Roman"/>
                <w:b/>
                <w:color w:val="000000" w:themeColor="text1"/>
                <w:sz w:val="20"/>
                <w:szCs w:val="20"/>
                <w:lang w:val="en-CA"/>
                <w:rPrChange w:id="19" w:author="Virginie Drugeon" w:date="2019-01-14T13:18:00Z">
                  <w:rPr>
                    <w:rFonts w:ascii="Times New Roman" w:eastAsia="Malgun Gothic" w:hAnsi="Times New Roman" w:cs="Times New Roman"/>
                    <w:b/>
                    <w:color w:val="000000" w:themeColor="text1"/>
                    <w:lang w:val="en-CA"/>
                  </w:rPr>
                </w:rPrChange>
              </w:rPr>
              <w:t>sig_coeff_</w:t>
            </w:r>
            <w:proofErr w:type="gramStart"/>
            <w:r w:rsidRPr="00091563">
              <w:rPr>
                <w:rFonts w:ascii="Times New Roman" w:eastAsia="Malgun Gothic" w:hAnsi="Times New Roman" w:cs="Times New Roman"/>
                <w:b/>
                <w:color w:val="000000" w:themeColor="text1"/>
                <w:sz w:val="20"/>
                <w:szCs w:val="20"/>
                <w:lang w:val="en-CA"/>
                <w:rPrChange w:id="20" w:author="Virginie Drugeon" w:date="2019-01-14T13:18:00Z">
                  <w:rPr>
                    <w:rFonts w:ascii="Times New Roman" w:eastAsia="Malgun Gothic" w:hAnsi="Times New Roman" w:cs="Times New Roman"/>
                    <w:b/>
                    <w:color w:val="000000" w:themeColor="text1"/>
                    <w:lang w:val="en-CA"/>
                  </w:rPr>
                </w:rPrChange>
              </w:rPr>
              <w:t>flag</w:t>
            </w:r>
            <w:proofErr w:type="spell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  <w:rPrChange w:id="21" w:author="Virginie Drugeon" w:date="2019-01-14T13:18:00Z">
                  <w:rPr>
                    <w:rFonts w:ascii="Times New Roman" w:eastAsia="Malgun Gothic" w:hAnsi="Times New Roman" w:cs="Times New Roman"/>
                    <w:color w:val="000000" w:themeColor="text1"/>
                    <w:lang w:val="en-CA"/>
                  </w:rPr>
                </w:rPrChange>
              </w:rPr>
              <w:t>[</w:t>
            </w:r>
            <w:proofErr w:type="gram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  <w:rPrChange w:id="22" w:author="Virginie Drugeon" w:date="2019-01-14T13:18:00Z">
                  <w:rPr>
                    <w:rFonts w:ascii="Times New Roman" w:eastAsia="Malgun Gothic" w:hAnsi="Times New Roman" w:cs="Times New Roman"/>
                    <w:color w:val="000000" w:themeColor="text1"/>
                    <w:lang w:val="en-CA"/>
                  </w:rPr>
                </w:rPrChange>
              </w:rPr>
              <w:t> </w:t>
            </w:r>
            <w:proofErr w:type="spell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  <w:rPrChange w:id="23" w:author="Virginie Drugeon" w:date="2019-01-14T13:18:00Z">
                  <w:rPr>
                    <w:rFonts w:ascii="Times New Roman" w:eastAsia="Malgun Gothic" w:hAnsi="Times New Roman" w:cs="Times New Roman"/>
                    <w:color w:val="000000" w:themeColor="text1"/>
                    <w:lang w:val="en-CA"/>
                  </w:rPr>
                </w:rPrChange>
              </w:rPr>
              <w:t>xC</w:t>
            </w:r>
            <w:proofErr w:type="spell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  <w:rPrChange w:id="24" w:author="Virginie Drugeon" w:date="2019-01-14T13:18:00Z">
                  <w:rPr>
                    <w:rFonts w:ascii="Times New Roman" w:eastAsia="Malgun Gothic" w:hAnsi="Times New Roman" w:cs="Times New Roman"/>
                    <w:color w:val="000000" w:themeColor="text1"/>
                    <w:lang w:val="en-CA"/>
                  </w:rPr>
                </w:rPrChange>
              </w:rPr>
              <w:t> ][ </w:t>
            </w:r>
            <w:proofErr w:type="spell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  <w:rPrChange w:id="25" w:author="Virginie Drugeon" w:date="2019-01-14T13:18:00Z">
                  <w:rPr>
                    <w:rFonts w:ascii="Times New Roman" w:eastAsia="Malgun Gothic" w:hAnsi="Times New Roman" w:cs="Times New Roman"/>
                    <w:color w:val="000000" w:themeColor="text1"/>
                    <w:lang w:val="en-CA"/>
                  </w:rPr>
                </w:rPrChange>
              </w:rPr>
              <w:t>yC</w:t>
            </w:r>
            <w:proofErr w:type="spell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  <w:rPrChange w:id="26" w:author="Virginie Drugeon" w:date="2019-01-14T13:18:00Z">
                  <w:rPr>
                    <w:rFonts w:ascii="Times New Roman" w:eastAsia="Malgun Gothic" w:hAnsi="Times New Roman" w:cs="Times New Roman"/>
                    <w:color w:val="000000" w:themeColor="text1"/>
                    <w:lang w:val="en-CA"/>
                  </w:rPr>
                </w:rPrChange>
              </w:rPr>
              <w:t> ]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AEF9F" w14:textId="77777777" w:rsidR="00AC3A24" w:rsidRPr="00091563" w:rsidRDefault="00AC3A24" w:rsidP="00AC3A24">
            <w:pPr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</w:pPr>
            <w:r w:rsidRPr="00091563"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  <w:t>ae(v)</w:t>
            </w:r>
          </w:p>
        </w:tc>
      </w:tr>
      <w:tr w:rsidR="00AC3A24" w:rsidRPr="00091563" w14:paraId="0A9BF17D" w14:textId="77777777" w:rsidTr="00AC3A24">
        <w:trPr>
          <w:gridAfter w:val="1"/>
          <w:wAfter w:w="10" w:type="dxa"/>
          <w:cantSplit/>
          <w:jc w:val="center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F783D" w14:textId="77777777" w:rsidR="00AC3A24" w:rsidRPr="00091563" w:rsidRDefault="00AC3A24" w:rsidP="00AC3A24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</w:pP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  <w:t>remBinsPass1− −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4A788" w14:textId="77777777" w:rsidR="00AC3A24" w:rsidRPr="00091563" w:rsidRDefault="00AC3A24" w:rsidP="00AC3A24">
            <w:pPr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</w:pPr>
          </w:p>
        </w:tc>
      </w:tr>
      <w:tr w:rsidR="00AC3A24" w:rsidRPr="00091563" w14:paraId="7FBDF13E" w14:textId="77777777" w:rsidTr="00AC3A24">
        <w:trPr>
          <w:gridAfter w:val="1"/>
          <w:wAfter w:w="10" w:type="dxa"/>
          <w:cantSplit/>
          <w:jc w:val="center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BFD2A" w14:textId="77777777" w:rsidR="00AC3A24" w:rsidRPr="00091563" w:rsidRDefault="00AC3A24" w:rsidP="00AC3A24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</w:pP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proofErr w:type="gram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 xml:space="preserve">if( </w:t>
            </w:r>
            <w:proofErr w:type="spell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sig</w:t>
            </w:r>
            <w:proofErr w:type="gram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_coeff_flag</w:t>
            </w:r>
            <w:proofErr w:type="spell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[ </w:t>
            </w:r>
            <w:proofErr w:type="spell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xC</w:t>
            </w:r>
            <w:proofErr w:type="spell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 ][ </w:t>
            </w:r>
            <w:proofErr w:type="spell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yC</w:t>
            </w:r>
            <w:proofErr w:type="spell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 ] )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BE2F0" w14:textId="77777777" w:rsidR="00AC3A24" w:rsidRPr="00091563" w:rsidRDefault="00AC3A24" w:rsidP="00AC3A24">
            <w:pPr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</w:pPr>
          </w:p>
        </w:tc>
      </w:tr>
      <w:tr w:rsidR="00AC3A24" w:rsidRPr="00091563" w14:paraId="51062B70" w14:textId="77777777" w:rsidTr="00AC3A24">
        <w:trPr>
          <w:gridAfter w:val="1"/>
          <w:wAfter w:w="10" w:type="dxa"/>
          <w:cantSplit/>
          <w:jc w:val="center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CD27B" w14:textId="77777777" w:rsidR="00AC3A24" w:rsidRPr="00091563" w:rsidRDefault="00AC3A24" w:rsidP="00AC3A24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</w:pP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proofErr w:type="spell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inferSbDcSigCoeffFlag</w:t>
            </w:r>
            <w:proofErr w:type="spell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 xml:space="preserve"> = 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3955F" w14:textId="77777777" w:rsidR="00AC3A24" w:rsidRPr="00091563" w:rsidRDefault="00AC3A24" w:rsidP="00AC3A24">
            <w:pPr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</w:pPr>
          </w:p>
        </w:tc>
      </w:tr>
      <w:tr w:rsidR="00AC3A24" w:rsidRPr="00091563" w14:paraId="1152D045" w14:textId="77777777" w:rsidTr="00AC3A24">
        <w:trPr>
          <w:gridAfter w:val="1"/>
          <w:wAfter w:w="10" w:type="dxa"/>
          <w:cantSplit/>
          <w:jc w:val="center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D3DED" w14:textId="77777777" w:rsidR="00AC3A24" w:rsidRPr="00091563" w:rsidRDefault="00AC3A24" w:rsidP="00AC3A24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</w:pP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  <w:t>}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DAFED" w14:textId="77777777" w:rsidR="00AC3A24" w:rsidRPr="00091563" w:rsidRDefault="00AC3A24" w:rsidP="00AC3A24">
            <w:pPr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</w:pPr>
          </w:p>
        </w:tc>
      </w:tr>
      <w:tr w:rsidR="00AC3A24" w:rsidRPr="00091563" w14:paraId="30DED7E2" w14:textId="77777777" w:rsidTr="00AC3A24">
        <w:trPr>
          <w:cantSplit/>
          <w:jc w:val="center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CB13F" w14:textId="77777777" w:rsidR="00AC3A24" w:rsidRPr="00091563" w:rsidRDefault="00AC3A24" w:rsidP="00AC3A24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</w:pP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proofErr w:type="gram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 xml:space="preserve">if( </w:t>
            </w:r>
            <w:proofErr w:type="spell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sig</w:t>
            </w:r>
            <w:proofErr w:type="gram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_coeff_flag</w:t>
            </w:r>
            <w:proofErr w:type="spell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[ </w:t>
            </w:r>
            <w:proofErr w:type="spell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xC</w:t>
            </w:r>
            <w:proofErr w:type="spell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 ][ </w:t>
            </w:r>
            <w:proofErr w:type="spell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yC</w:t>
            </w:r>
            <w:proofErr w:type="spell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 ] )  {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890FB" w14:textId="77777777" w:rsidR="00AC3A24" w:rsidRPr="00091563" w:rsidRDefault="00AC3A24" w:rsidP="00AC3A24">
            <w:pPr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</w:pPr>
          </w:p>
        </w:tc>
      </w:tr>
      <w:tr w:rsidR="00AC3A24" w:rsidRPr="00091563" w14:paraId="0E084C7E" w14:textId="77777777" w:rsidTr="00AC3A24">
        <w:trPr>
          <w:cantSplit/>
          <w:jc w:val="center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CC5C0" w14:textId="060CD324" w:rsidR="00AC3A24" w:rsidRPr="00091563" w:rsidRDefault="00AC3A24" w:rsidP="00AC3A24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  <w:rPrChange w:id="27" w:author="Virginie Drugeon" w:date="2019-01-14T13:18:00Z">
                  <w:rPr>
                    <w:rFonts w:ascii="Times New Roman" w:eastAsia="Malgun Gothic" w:hAnsi="Times New Roman" w:cs="Times New Roman"/>
                    <w:color w:val="000000" w:themeColor="text1"/>
                    <w:lang w:val="en-CA"/>
                  </w:rPr>
                </w:rPrChange>
              </w:rPr>
            </w:pPr>
            <w:r w:rsidRPr="0009156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  <w:rPrChange w:id="28" w:author="Virginie Drugeon" w:date="2019-01-14T13:18:00Z">
                  <w:rPr>
                    <w:rFonts w:ascii="Times New Roman" w:eastAsia="SimSun" w:hAnsi="Times New Roman" w:cs="Times New Roman"/>
                    <w:color w:val="000000" w:themeColor="text1"/>
                    <w:lang w:val="en-CA" w:eastAsia="zh-CN"/>
                  </w:rPr>
                </w:rPrChange>
              </w:rPr>
              <w:tab/>
            </w:r>
            <w:r w:rsidRPr="0009156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  <w:rPrChange w:id="29" w:author="Virginie Drugeon" w:date="2019-01-14T13:18:00Z">
                  <w:rPr>
                    <w:rFonts w:ascii="Times New Roman" w:eastAsia="SimSun" w:hAnsi="Times New Roman" w:cs="Times New Roman"/>
                    <w:color w:val="000000" w:themeColor="text1"/>
                    <w:lang w:val="en-CA" w:eastAsia="zh-CN"/>
                  </w:rPr>
                </w:rPrChange>
              </w:rPr>
              <w:tab/>
            </w:r>
            <w:r w:rsidRPr="0009156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  <w:rPrChange w:id="30" w:author="Virginie Drugeon" w:date="2019-01-14T13:18:00Z">
                  <w:rPr>
                    <w:rFonts w:ascii="Times New Roman" w:eastAsia="SimSun" w:hAnsi="Times New Roman" w:cs="Times New Roman"/>
                    <w:color w:val="000000" w:themeColor="text1"/>
                    <w:lang w:val="en-CA" w:eastAsia="zh-CN"/>
                  </w:rPr>
                </w:rPrChange>
              </w:rPr>
              <w:tab/>
            </w:r>
            <w:r w:rsidRPr="0009156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  <w:rPrChange w:id="31" w:author="Virginie Drugeon" w:date="2019-01-14T13:18:00Z">
                  <w:rPr>
                    <w:rFonts w:ascii="Times New Roman" w:eastAsia="SimSun" w:hAnsi="Times New Roman" w:cs="Times New Roman"/>
                    <w:color w:val="000000" w:themeColor="text1"/>
                    <w:lang w:val="en-CA" w:eastAsia="zh-CN"/>
                  </w:rPr>
                </w:rPrChange>
              </w:rPr>
              <w:tab/>
            </w:r>
            <w:del w:id="32" w:author="Virginie Drugeon" w:date="2019-01-14T11:17:00Z">
              <w:r w:rsidRPr="00091563" w:rsidDel="00F504C5">
                <w:rPr>
                  <w:rFonts w:ascii="Times New Roman" w:eastAsia="SimSun" w:hAnsi="Times New Roman" w:cs="Times New Roman"/>
                  <w:color w:val="000000" w:themeColor="text1"/>
                  <w:sz w:val="20"/>
                  <w:szCs w:val="20"/>
                  <w:lang w:val="en-CA" w:eastAsia="zh-CN"/>
                  <w:rPrChange w:id="33" w:author="Virginie Drugeon" w:date="2019-01-14T13:18:00Z">
                    <w:rPr>
                      <w:rFonts w:ascii="Times New Roman" w:eastAsia="SimSun" w:hAnsi="Times New Roman" w:cs="Times New Roman"/>
                      <w:color w:val="000000" w:themeColor="text1"/>
                      <w:lang w:val="en-CA" w:eastAsia="zh-CN"/>
                    </w:rPr>
                  </w:rPrChange>
                </w:rPr>
                <w:delText>numSigCoeff++</w:delText>
              </w:r>
            </w:del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B4FFC" w14:textId="77777777" w:rsidR="00AC3A24" w:rsidRPr="00091563" w:rsidRDefault="00AC3A24" w:rsidP="00AC3A24">
            <w:pPr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</w:pPr>
          </w:p>
        </w:tc>
      </w:tr>
      <w:tr w:rsidR="00AC3A24" w:rsidRPr="00091563" w14:paraId="553CDB10" w14:textId="77777777" w:rsidTr="00AC3A24">
        <w:trPr>
          <w:gridAfter w:val="1"/>
          <w:wAfter w:w="10" w:type="dxa"/>
          <w:cantSplit/>
          <w:jc w:val="center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B3E5C" w14:textId="77777777" w:rsidR="00AC3A24" w:rsidRPr="00091563" w:rsidRDefault="00AC3A24" w:rsidP="00AC3A24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SimSun" w:hAnsi="Times New Roman" w:cs="Times New Roman"/>
                <w:noProof/>
                <w:color w:val="000000" w:themeColor="text1"/>
                <w:sz w:val="20"/>
                <w:szCs w:val="20"/>
                <w:lang w:val="en-CA" w:eastAsia="zh-CN"/>
              </w:rPr>
            </w:pPr>
            <w:r w:rsidRPr="00091563">
              <w:rPr>
                <w:rFonts w:ascii="Times New Roman" w:eastAsia="Malgun Gothic" w:hAnsi="Times New Roman" w:cs="Times New Roman"/>
                <w:noProof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noProof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noProof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noProof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b/>
                <w:noProof/>
                <w:color w:val="000000" w:themeColor="text1"/>
                <w:sz w:val="20"/>
                <w:szCs w:val="20"/>
                <w:lang w:val="en-CA"/>
              </w:rPr>
              <w:t>abs_level_gt1_flag</w:t>
            </w:r>
            <w:r w:rsidRPr="00091563">
              <w:rPr>
                <w:rFonts w:ascii="Times New Roman" w:eastAsia="Malgun Gothic" w:hAnsi="Times New Roman" w:cs="Times New Roman"/>
                <w:noProof/>
                <w:color w:val="000000" w:themeColor="text1"/>
                <w:sz w:val="20"/>
                <w:szCs w:val="20"/>
                <w:lang w:val="en-CA"/>
              </w:rPr>
              <w:t>[ n ]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43F4B" w14:textId="77777777" w:rsidR="00AC3A24" w:rsidRPr="00091563" w:rsidRDefault="00AC3A24" w:rsidP="00AC3A24">
            <w:pPr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</w:pPr>
            <w:r w:rsidRPr="00091563"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  <w:t>ae(v)</w:t>
            </w:r>
          </w:p>
        </w:tc>
      </w:tr>
      <w:tr w:rsidR="00AC3A24" w:rsidRPr="00091563" w14:paraId="789F8140" w14:textId="77777777" w:rsidTr="00AC3A24">
        <w:trPr>
          <w:gridAfter w:val="1"/>
          <w:wAfter w:w="10" w:type="dxa"/>
          <w:cantSplit/>
          <w:jc w:val="center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CE536" w14:textId="77777777" w:rsidR="00AC3A24" w:rsidRPr="00091563" w:rsidRDefault="00AC3A24" w:rsidP="00AC3A24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Malgun Gothic" w:hAnsi="Times New Roman" w:cs="Times New Roman"/>
                <w:noProof/>
                <w:color w:val="000000" w:themeColor="text1"/>
                <w:sz w:val="20"/>
                <w:szCs w:val="20"/>
                <w:lang w:val="en-CA"/>
              </w:rPr>
            </w:pPr>
            <w:r w:rsidRPr="00091563">
              <w:rPr>
                <w:rFonts w:ascii="Times New Roman" w:eastAsia="Malgun Gothic" w:hAnsi="Times New Roman" w:cs="Times New Roman"/>
                <w:noProof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noProof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noProof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noProof/>
                <w:color w:val="000000" w:themeColor="text1"/>
                <w:sz w:val="20"/>
                <w:szCs w:val="20"/>
                <w:lang w:val="en-CA"/>
              </w:rPr>
              <w:tab/>
              <w:t>remBinsPass1</w:t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− −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1F5CC" w14:textId="77777777" w:rsidR="00AC3A24" w:rsidRPr="00091563" w:rsidRDefault="00AC3A24" w:rsidP="00AC3A24">
            <w:pPr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</w:pPr>
          </w:p>
        </w:tc>
      </w:tr>
      <w:tr w:rsidR="00AC3A24" w:rsidRPr="00091563" w14:paraId="4909CEF3" w14:textId="77777777" w:rsidTr="00AC3A24">
        <w:trPr>
          <w:gridAfter w:val="1"/>
          <w:wAfter w:w="10" w:type="dxa"/>
          <w:cantSplit/>
          <w:jc w:val="center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E750E" w14:textId="77777777" w:rsidR="00AC3A24" w:rsidRPr="00091563" w:rsidRDefault="00AC3A24" w:rsidP="00AC3A24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Malgun Gothic" w:hAnsi="Times New Roman" w:cs="Times New Roman"/>
                <w:noProof/>
                <w:color w:val="000000" w:themeColor="text1"/>
                <w:sz w:val="20"/>
                <w:szCs w:val="20"/>
                <w:lang w:val="en-CA"/>
              </w:rPr>
            </w:pPr>
            <w:r w:rsidRPr="00091563">
              <w:rPr>
                <w:rFonts w:ascii="Times New Roman" w:eastAsia="Malgun Gothic" w:hAnsi="Times New Roman" w:cs="Times New Roman"/>
                <w:noProof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noProof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noProof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noProof/>
                <w:color w:val="000000" w:themeColor="text1"/>
                <w:sz w:val="20"/>
                <w:szCs w:val="20"/>
                <w:lang w:val="en-CA"/>
              </w:rPr>
              <w:tab/>
              <w:t>if( abs_level_gt1_flag[ n ] ) {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D56DB" w14:textId="77777777" w:rsidR="00AC3A24" w:rsidRPr="00091563" w:rsidRDefault="00AC3A24" w:rsidP="00AC3A24">
            <w:pPr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</w:pPr>
          </w:p>
        </w:tc>
      </w:tr>
      <w:tr w:rsidR="00AC3A24" w:rsidRPr="00091563" w14:paraId="20005B51" w14:textId="77777777" w:rsidTr="00AC3A24">
        <w:trPr>
          <w:gridAfter w:val="1"/>
          <w:wAfter w:w="10" w:type="dxa"/>
          <w:cantSplit/>
          <w:jc w:val="center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50D62" w14:textId="77777777" w:rsidR="00AC3A24" w:rsidRPr="00091563" w:rsidRDefault="00AC3A24" w:rsidP="00AC3A24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Malgun Gothic" w:hAnsi="Times New Roman" w:cs="Times New Roman"/>
                <w:noProof/>
                <w:color w:val="000000" w:themeColor="text1"/>
                <w:sz w:val="20"/>
                <w:szCs w:val="20"/>
                <w:lang w:val="en-CA"/>
              </w:rPr>
            </w:pPr>
            <w:r w:rsidRPr="00091563">
              <w:rPr>
                <w:rFonts w:ascii="Times New Roman" w:eastAsia="Malgun Gothic" w:hAnsi="Times New Roman" w:cs="Times New Roman"/>
                <w:noProof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noProof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noProof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noProof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noProof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b/>
                <w:noProof/>
                <w:color w:val="000000" w:themeColor="text1"/>
                <w:sz w:val="20"/>
                <w:szCs w:val="20"/>
                <w:lang w:val="en-CA"/>
              </w:rPr>
              <w:t>par_level_flag</w:t>
            </w:r>
            <w:r w:rsidRPr="00091563">
              <w:rPr>
                <w:rFonts w:ascii="Times New Roman" w:eastAsia="Malgun Gothic" w:hAnsi="Times New Roman" w:cs="Times New Roman"/>
                <w:noProof/>
                <w:color w:val="000000" w:themeColor="text1"/>
                <w:sz w:val="20"/>
                <w:szCs w:val="20"/>
                <w:lang w:val="en-CA"/>
              </w:rPr>
              <w:t>[ n ]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F2F90" w14:textId="77777777" w:rsidR="00AC3A24" w:rsidRPr="00091563" w:rsidRDefault="00AC3A24" w:rsidP="00AC3A24">
            <w:pPr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</w:pPr>
            <w:r w:rsidRPr="00091563"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  <w:t>ae(v)</w:t>
            </w:r>
          </w:p>
        </w:tc>
      </w:tr>
      <w:tr w:rsidR="00AC3A24" w:rsidRPr="00091563" w14:paraId="20B102F8" w14:textId="77777777" w:rsidTr="00AC3A24">
        <w:trPr>
          <w:gridAfter w:val="1"/>
          <w:wAfter w:w="10" w:type="dxa"/>
          <w:cantSplit/>
          <w:jc w:val="center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BE826" w14:textId="77777777" w:rsidR="00AC3A24" w:rsidRPr="00091563" w:rsidRDefault="00AC3A24" w:rsidP="00AC3A24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Malgun Gothic" w:hAnsi="Times New Roman" w:cs="Times New Roman"/>
                <w:noProof/>
                <w:color w:val="000000" w:themeColor="text1"/>
                <w:sz w:val="20"/>
                <w:szCs w:val="20"/>
                <w:lang w:val="en-CA"/>
              </w:rPr>
            </w:pPr>
            <w:r w:rsidRPr="00091563">
              <w:rPr>
                <w:rFonts w:ascii="Times New Roman" w:eastAsia="Malgun Gothic" w:hAnsi="Times New Roman" w:cs="Times New Roman"/>
                <w:noProof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noProof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noProof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noProof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noProof/>
                <w:color w:val="000000" w:themeColor="text1"/>
                <w:sz w:val="20"/>
                <w:szCs w:val="20"/>
                <w:lang w:val="en-CA"/>
              </w:rPr>
              <w:tab/>
              <w:t>remBinsPass1</w:t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− −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5DCB5" w14:textId="77777777" w:rsidR="00AC3A24" w:rsidRPr="00091563" w:rsidRDefault="00AC3A24" w:rsidP="00AC3A24">
            <w:pPr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</w:pPr>
          </w:p>
        </w:tc>
      </w:tr>
      <w:tr w:rsidR="00AC3A24" w:rsidRPr="00091563" w14:paraId="0469B0F3" w14:textId="77777777" w:rsidTr="00AC3A24">
        <w:trPr>
          <w:gridAfter w:val="1"/>
          <w:wAfter w:w="10" w:type="dxa"/>
          <w:cantSplit/>
          <w:jc w:val="center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B9745" w14:textId="77777777" w:rsidR="00AC3A24" w:rsidRPr="00091563" w:rsidRDefault="00AC3A24" w:rsidP="00AC3A24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Malgun Gothic" w:hAnsi="Times New Roman" w:cs="Times New Roman"/>
                <w:noProof/>
                <w:color w:val="000000" w:themeColor="text1"/>
                <w:sz w:val="20"/>
                <w:szCs w:val="20"/>
                <w:lang w:val="en-CA"/>
              </w:rPr>
            </w:pPr>
            <w:r w:rsidRPr="00091563">
              <w:rPr>
                <w:rFonts w:ascii="Times New Roman" w:eastAsia="Malgun Gothic" w:hAnsi="Times New Roman" w:cs="Times New Roman"/>
                <w:noProof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noProof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noProof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noProof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noProof/>
                <w:color w:val="000000" w:themeColor="text1"/>
                <w:sz w:val="20"/>
                <w:szCs w:val="20"/>
                <w:lang w:val="en-CA"/>
              </w:rPr>
              <w:tab/>
              <w:t>if( remBinsPass2 &gt; 0 ) {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70E3B" w14:textId="77777777" w:rsidR="00AC3A24" w:rsidRPr="00091563" w:rsidRDefault="00AC3A24" w:rsidP="00AC3A24">
            <w:pPr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</w:pPr>
          </w:p>
        </w:tc>
      </w:tr>
      <w:tr w:rsidR="00AC3A24" w:rsidRPr="00091563" w14:paraId="3FC9738B" w14:textId="77777777" w:rsidTr="00AC3A24">
        <w:trPr>
          <w:gridAfter w:val="1"/>
          <w:wAfter w:w="10" w:type="dxa"/>
          <w:cantSplit/>
          <w:jc w:val="center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600A3" w14:textId="77777777" w:rsidR="00AC3A24" w:rsidRPr="00091563" w:rsidRDefault="00AC3A24" w:rsidP="00AC3A24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Malgun Gothic" w:hAnsi="Times New Roman" w:cs="Times New Roman"/>
                <w:noProof/>
                <w:color w:val="000000" w:themeColor="text1"/>
                <w:sz w:val="20"/>
                <w:szCs w:val="20"/>
                <w:lang w:val="en-CA"/>
              </w:rPr>
            </w:pPr>
            <w:r w:rsidRPr="00091563">
              <w:rPr>
                <w:rFonts w:ascii="Times New Roman" w:eastAsia="Malgun Gothic" w:hAnsi="Times New Roman" w:cs="Times New Roman"/>
                <w:noProof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noProof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noProof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noProof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noProof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noProof/>
                <w:color w:val="000000" w:themeColor="text1"/>
                <w:sz w:val="20"/>
                <w:szCs w:val="20"/>
                <w:lang w:val="en-CA"/>
              </w:rPr>
              <w:tab/>
              <w:t>remBinsPass2</w:t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− −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36D6C" w14:textId="77777777" w:rsidR="00AC3A24" w:rsidRPr="00091563" w:rsidRDefault="00AC3A24" w:rsidP="00AC3A24">
            <w:pPr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</w:pPr>
          </w:p>
        </w:tc>
      </w:tr>
      <w:tr w:rsidR="00AC3A24" w:rsidRPr="00091563" w14:paraId="1546B00E" w14:textId="77777777" w:rsidTr="00AC3A24">
        <w:trPr>
          <w:gridAfter w:val="1"/>
          <w:wAfter w:w="10" w:type="dxa"/>
          <w:cantSplit/>
          <w:jc w:val="center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274E3" w14:textId="77777777" w:rsidR="00AC3A24" w:rsidRPr="00091563" w:rsidRDefault="00AC3A24" w:rsidP="00AC3A24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Malgun Gothic" w:hAnsi="Times New Roman" w:cs="Times New Roman"/>
                <w:noProof/>
                <w:color w:val="000000" w:themeColor="text1"/>
                <w:sz w:val="20"/>
                <w:szCs w:val="20"/>
                <w:lang w:val="en-CA"/>
              </w:rPr>
            </w:pPr>
            <w:r w:rsidRPr="00091563">
              <w:rPr>
                <w:rFonts w:ascii="Times New Roman" w:eastAsia="Malgun Gothic" w:hAnsi="Times New Roman" w:cs="Times New Roman"/>
                <w:noProof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noProof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noProof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noProof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noProof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noProof/>
                <w:color w:val="000000" w:themeColor="text1"/>
                <w:sz w:val="20"/>
                <w:szCs w:val="20"/>
                <w:lang w:val="en-CA"/>
              </w:rPr>
              <w:tab/>
              <w:t>if( remBinsPass2  = =  0 )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AF6B1" w14:textId="77777777" w:rsidR="00AC3A24" w:rsidRPr="00091563" w:rsidRDefault="00AC3A24" w:rsidP="00AC3A24">
            <w:pPr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</w:pPr>
          </w:p>
        </w:tc>
      </w:tr>
      <w:tr w:rsidR="00AC3A24" w:rsidRPr="00091563" w14:paraId="00BC2C30" w14:textId="77777777" w:rsidTr="00AC3A24">
        <w:trPr>
          <w:gridAfter w:val="1"/>
          <w:wAfter w:w="10" w:type="dxa"/>
          <w:cantSplit/>
          <w:jc w:val="center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CD510" w14:textId="77777777" w:rsidR="00AC3A24" w:rsidRPr="00091563" w:rsidRDefault="00AC3A24" w:rsidP="00AC3A24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Malgun Gothic" w:hAnsi="Times New Roman" w:cs="Times New Roman"/>
                <w:noProof/>
                <w:color w:val="000000" w:themeColor="text1"/>
                <w:sz w:val="20"/>
                <w:szCs w:val="20"/>
                <w:lang w:val="en-CA"/>
              </w:rPr>
            </w:pPr>
            <w:r w:rsidRPr="00091563">
              <w:rPr>
                <w:rFonts w:ascii="Times New Roman" w:eastAsia="Malgun Gothic" w:hAnsi="Times New Roman" w:cs="Times New Roman"/>
                <w:noProof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noProof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noProof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noProof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noProof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noProof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noProof/>
                <w:color w:val="000000" w:themeColor="text1"/>
                <w:sz w:val="20"/>
                <w:szCs w:val="20"/>
                <w:lang w:val="en-CA"/>
              </w:rPr>
              <w:tab/>
              <w:t>firstPosMode1 = n </w:t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− 1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6A7B2" w14:textId="77777777" w:rsidR="00AC3A24" w:rsidRPr="00091563" w:rsidRDefault="00AC3A24" w:rsidP="00AC3A24">
            <w:pPr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</w:pPr>
          </w:p>
        </w:tc>
      </w:tr>
      <w:tr w:rsidR="00AC3A24" w:rsidRPr="00091563" w14:paraId="4FAFC830" w14:textId="77777777" w:rsidTr="00AC3A24">
        <w:trPr>
          <w:gridAfter w:val="1"/>
          <w:wAfter w:w="10" w:type="dxa"/>
          <w:cantSplit/>
          <w:jc w:val="center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7DCB7" w14:textId="77777777" w:rsidR="00AC3A24" w:rsidRPr="00091563" w:rsidRDefault="00AC3A24" w:rsidP="00AC3A24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Malgun Gothic" w:hAnsi="Times New Roman" w:cs="Times New Roman"/>
                <w:noProof/>
                <w:color w:val="000000" w:themeColor="text1"/>
                <w:sz w:val="20"/>
                <w:szCs w:val="20"/>
                <w:lang w:val="en-CA"/>
              </w:rPr>
            </w:pPr>
            <w:r w:rsidRPr="00091563">
              <w:rPr>
                <w:rFonts w:ascii="Times New Roman" w:eastAsia="Malgun Gothic" w:hAnsi="Times New Roman" w:cs="Times New Roman"/>
                <w:noProof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noProof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noProof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noProof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noProof/>
                <w:color w:val="000000" w:themeColor="text1"/>
                <w:sz w:val="20"/>
                <w:szCs w:val="20"/>
                <w:lang w:val="en-CA"/>
              </w:rPr>
              <w:tab/>
              <w:t>}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B49ED" w14:textId="77777777" w:rsidR="00AC3A24" w:rsidRPr="00091563" w:rsidRDefault="00AC3A24" w:rsidP="00AC3A24">
            <w:pPr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</w:pPr>
          </w:p>
        </w:tc>
      </w:tr>
      <w:tr w:rsidR="00AC3A24" w:rsidRPr="00091563" w14:paraId="004C51E7" w14:textId="77777777" w:rsidTr="00AC3A24">
        <w:trPr>
          <w:gridAfter w:val="1"/>
          <w:wAfter w:w="10" w:type="dxa"/>
          <w:cantSplit/>
          <w:jc w:val="center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FB108" w14:textId="77777777" w:rsidR="00AC3A24" w:rsidRPr="00091563" w:rsidRDefault="00AC3A24" w:rsidP="00AC3A24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Malgun Gothic" w:hAnsi="Times New Roman" w:cs="Times New Roman"/>
                <w:noProof/>
                <w:color w:val="000000" w:themeColor="text1"/>
                <w:sz w:val="20"/>
                <w:szCs w:val="20"/>
                <w:lang w:val="en-CA"/>
              </w:rPr>
            </w:pPr>
            <w:r w:rsidRPr="00091563">
              <w:rPr>
                <w:rFonts w:ascii="Times New Roman" w:eastAsia="Malgun Gothic" w:hAnsi="Times New Roman" w:cs="Times New Roman"/>
                <w:noProof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noProof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noProof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noProof/>
                <w:color w:val="000000" w:themeColor="text1"/>
                <w:sz w:val="20"/>
                <w:szCs w:val="20"/>
                <w:lang w:val="en-CA"/>
              </w:rPr>
              <w:tab/>
              <w:t>}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74057" w14:textId="77777777" w:rsidR="00AC3A24" w:rsidRPr="00091563" w:rsidRDefault="00AC3A24" w:rsidP="00AC3A24">
            <w:pPr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</w:pPr>
          </w:p>
        </w:tc>
      </w:tr>
      <w:tr w:rsidR="00AC3A24" w:rsidRPr="00091563" w14:paraId="4D69B2CF" w14:textId="77777777" w:rsidTr="00AC3A24">
        <w:trPr>
          <w:gridAfter w:val="1"/>
          <w:wAfter w:w="10" w:type="dxa"/>
          <w:cantSplit/>
          <w:jc w:val="center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ECDFB" w14:textId="77777777" w:rsidR="00AC3A24" w:rsidRPr="00091563" w:rsidRDefault="00AC3A24" w:rsidP="00AC3A24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</w:pP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proofErr w:type="gram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 xml:space="preserve">if( </w:t>
            </w:r>
            <w:proofErr w:type="spell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lastSigScanPosSb</w:t>
            </w:r>
            <w:proofErr w:type="spellEnd"/>
            <w:proofErr w:type="gram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 xml:space="preserve">  = =  −1 )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0DF78" w14:textId="77777777" w:rsidR="00AC3A24" w:rsidRPr="00091563" w:rsidRDefault="00AC3A24" w:rsidP="00AC3A24">
            <w:pPr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</w:pPr>
          </w:p>
        </w:tc>
      </w:tr>
      <w:tr w:rsidR="00AC3A24" w:rsidRPr="00091563" w14:paraId="59C3BA16" w14:textId="77777777" w:rsidTr="00AC3A24">
        <w:trPr>
          <w:gridAfter w:val="1"/>
          <w:wAfter w:w="10" w:type="dxa"/>
          <w:cantSplit/>
          <w:jc w:val="center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D90EE" w14:textId="77777777" w:rsidR="00AC3A24" w:rsidRPr="00091563" w:rsidRDefault="00AC3A24" w:rsidP="00AC3A24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</w:pP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proofErr w:type="spell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lastSigScanPosSb</w:t>
            </w:r>
            <w:proofErr w:type="spell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 xml:space="preserve"> = n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DFCB0" w14:textId="77777777" w:rsidR="00AC3A24" w:rsidRPr="00091563" w:rsidRDefault="00AC3A24" w:rsidP="00AC3A24">
            <w:pPr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</w:pPr>
          </w:p>
        </w:tc>
      </w:tr>
      <w:tr w:rsidR="00AC3A24" w:rsidRPr="00091563" w14:paraId="5E07B0DB" w14:textId="77777777" w:rsidTr="00AC3A24">
        <w:trPr>
          <w:gridAfter w:val="1"/>
          <w:wAfter w:w="10" w:type="dxa"/>
          <w:cantSplit/>
          <w:jc w:val="center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6C924" w14:textId="77777777" w:rsidR="00AC3A24" w:rsidRPr="00091563" w:rsidRDefault="00AC3A24" w:rsidP="00AC3A24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</w:pP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proofErr w:type="spell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firstSigScanPosSb</w:t>
            </w:r>
            <w:proofErr w:type="spell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 xml:space="preserve"> = n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F3A2E" w14:textId="77777777" w:rsidR="00AC3A24" w:rsidRPr="00091563" w:rsidRDefault="00AC3A24" w:rsidP="00AC3A24">
            <w:pPr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</w:pPr>
          </w:p>
        </w:tc>
      </w:tr>
      <w:tr w:rsidR="00AC3A24" w:rsidRPr="00091563" w14:paraId="5460F095" w14:textId="77777777" w:rsidTr="00AC3A24">
        <w:trPr>
          <w:gridAfter w:val="1"/>
          <w:wAfter w:w="10" w:type="dxa"/>
          <w:cantSplit/>
          <w:jc w:val="center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89999" w14:textId="77777777" w:rsidR="00AC3A24" w:rsidRPr="00091563" w:rsidRDefault="00AC3A24" w:rsidP="00AC3A24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</w:pP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  <w:t>}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96CD5" w14:textId="77777777" w:rsidR="00AC3A24" w:rsidRPr="00091563" w:rsidRDefault="00AC3A24" w:rsidP="00AC3A24">
            <w:pPr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</w:pPr>
          </w:p>
        </w:tc>
      </w:tr>
      <w:tr w:rsidR="00AC3A24" w:rsidRPr="00091563" w14:paraId="0A0074AF" w14:textId="77777777" w:rsidTr="00AC3A24">
        <w:trPr>
          <w:gridAfter w:val="1"/>
          <w:wAfter w:w="10" w:type="dxa"/>
          <w:cantSplit/>
          <w:jc w:val="center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A6FBA" w14:textId="77777777" w:rsidR="00AC3A24" w:rsidRPr="00091563" w:rsidRDefault="00AC3A24" w:rsidP="00AC3A24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</w:pP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  <w:t>AbsLevelPass1[ </w:t>
            </w:r>
            <w:proofErr w:type="spellStart"/>
            <w:proofErr w:type="gram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xC</w:t>
            </w:r>
            <w:proofErr w:type="spell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 ]</w:t>
            </w:r>
            <w:proofErr w:type="gram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[ </w:t>
            </w:r>
            <w:proofErr w:type="spell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yC</w:t>
            </w:r>
            <w:proofErr w:type="spell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 xml:space="preserve"> ] = </w:t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br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proofErr w:type="spell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sig_coeff_flag</w:t>
            </w:r>
            <w:proofErr w:type="spell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[ </w:t>
            </w:r>
            <w:proofErr w:type="spell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xC</w:t>
            </w:r>
            <w:proofErr w:type="spell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 ][ </w:t>
            </w:r>
            <w:proofErr w:type="spell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yC</w:t>
            </w:r>
            <w:proofErr w:type="spell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 xml:space="preserve"> ] + </w:t>
            </w:r>
            <w:proofErr w:type="spell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par_level_flag</w:t>
            </w:r>
            <w:proofErr w:type="spell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[ n ] + abs_level_gt1_flag[ n ]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D061E" w14:textId="77777777" w:rsidR="00AC3A24" w:rsidRPr="00091563" w:rsidRDefault="00AC3A24" w:rsidP="00AC3A24">
            <w:pPr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</w:pPr>
          </w:p>
        </w:tc>
      </w:tr>
      <w:tr w:rsidR="00AC3A24" w:rsidRPr="00091563" w14:paraId="4063046D" w14:textId="77777777" w:rsidTr="00AC3A24">
        <w:trPr>
          <w:gridAfter w:val="1"/>
          <w:wAfter w:w="10" w:type="dxa"/>
          <w:cantSplit/>
          <w:jc w:val="center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91180" w14:textId="77777777" w:rsidR="00AC3A24" w:rsidRPr="00091563" w:rsidRDefault="00AC3A24" w:rsidP="00AC3A24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</w:pPr>
            <w:r w:rsidRPr="0009156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ab/>
            </w:r>
            <w:r w:rsidRPr="0009156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ab/>
            </w:r>
            <w:r w:rsidRPr="0009156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ab/>
            </w:r>
            <w:proofErr w:type="gramStart"/>
            <w:r w:rsidRPr="0009156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 xml:space="preserve">if( </w:t>
            </w:r>
            <w:proofErr w:type="spellStart"/>
            <w:r w:rsidRPr="0009156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>dep</w:t>
            </w:r>
            <w:proofErr w:type="gramEnd"/>
            <w:r w:rsidRPr="0009156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>_quant_enabled_flag</w:t>
            </w:r>
            <w:proofErr w:type="spellEnd"/>
            <w:r w:rsidRPr="0009156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 xml:space="preserve"> )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1309E" w14:textId="77777777" w:rsidR="00AC3A24" w:rsidRPr="00091563" w:rsidRDefault="00AC3A24" w:rsidP="00AC3A24">
            <w:pPr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</w:pPr>
          </w:p>
        </w:tc>
      </w:tr>
      <w:tr w:rsidR="00AC3A24" w:rsidRPr="00091563" w14:paraId="3F48455F" w14:textId="77777777" w:rsidTr="00AC3A24">
        <w:trPr>
          <w:gridAfter w:val="1"/>
          <w:wAfter w:w="10" w:type="dxa"/>
          <w:cantSplit/>
          <w:jc w:val="center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D9A26" w14:textId="77777777" w:rsidR="00AC3A24" w:rsidRPr="00091563" w:rsidRDefault="00AC3A24" w:rsidP="00AC3A24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</w:pPr>
            <w:r w:rsidRPr="0009156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ab/>
            </w:r>
            <w:r w:rsidRPr="0009156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ab/>
            </w:r>
            <w:r w:rsidRPr="0009156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ab/>
            </w:r>
            <w:r w:rsidRPr="0009156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ab/>
            </w:r>
            <w:proofErr w:type="spellStart"/>
            <w:r w:rsidRPr="0009156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>QState</w:t>
            </w:r>
            <w:proofErr w:type="spellEnd"/>
            <w:r w:rsidRPr="0009156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 xml:space="preserve"> = </w:t>
            </w:r>
            <w:proofErr w:type="spellStart"/>
            <w:proofErr w:type="gramStart"/>
            <w:r w:rsidRPr="0009156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>QStateTransTable</w:t>
            </w:r>
            <w:proofErr w:type="spellEnd"/>
            <w:r w:rsidRPr="0009156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>[</w:t>
            </w:r>
            <w:proofErr w:type="gramEnd"/>
            <w:r w:rsidRPr="0009156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> </w:t>
            </w:r>
            <w:proofErr w:type="spellStart"/>
            <w:r w:rsidRPr="0009156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>QState</w:t>
            </w:r>
            <w:proofErr w:type="spellEnd"/>
            <w:r w:rsidRPr="0009156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> ][ AbsLevelPass1[ </w:t>
            </w:r>
            <w:proofErr w:type="spellStart"/>
            <w:r w:rsidRPr="0009156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>xC</w:t>
            </w:r>
            <w:proofErr w:type="spellEnd"/>
            <w:r w:rsidRPr="0009156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> ][ </w:t>
            </w:r>
            <w:proofErr w:type="spellStart"/>
            <w:r w:rsidRPr="0009156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>yC</w:t>
            </w:r>
            <w:proofErr w:type="spellEnd"/>
            <w:r w:rsidRPr="0009156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> ] &amp; 1 ]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F6165" w14:textId="77777777" w:rsidR="00AC3A24" w:rsidRPr="00091563" w:rsidRDefault="00AC3A24" w:rsidP="00AC3A24">
            <w:pPr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</w:pPr>
          </w:p>
        </w:tc>
      </w:tr>
      <w:tr w:rsidR="00AC3A24" w:rsidRPr="00091563" w14:paraId="4200852F" w14:textId="77777777" w:rsidTr="00AC3A24">
        <w:trPr>
          <w:gridAfter w:val="1"/>
          <w:wAfter w:w="10" w:type="dxa"/>
          <w:cantSplit/>
          <w:jc w:val="center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A13B8" w14:textId="77777777" w:rsidR="00AC3A24" w:rsidRPr="00091563" w:rsidRDefault="00AC3A24" w:rsidP="00AC3A24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</w:pPr>
            <w:r w:rsidRPr="0009156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ab/>
            </w:r>
            <w:r w:rsidRPr="0009156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ab/>
            </w:r>
            <w:r w:rsidRPr="0009156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ab/>
            </w:r>
            <w:proofErr w:type="gramStart"/>
            <w:r w:rsidRPr="0009156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>if( remBinsPass</w:t>
            </w:r>
            <w:proofErr w:type="gramEnd"/>
            <w:r w:rsidRPr="0009156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>1 &lt; 3 )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35B3F" w14:textId="77777777" w:rsidR="00AC3A24" w:rsidRPr="00091563" w:rsidRDefault="00AC3A24" w:rsidP="00AC3A24">
            <w:pPr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</w:pPr>
          </w:p>
        </w:tc>
      </w:tr>
      <w:tr w:rsidR="00AC3A24" w:rsidRPr="00091563" w14:paraId="79C26BBA" w14:textId="77777777" w:rsidTr="00AC3A24">
        <w:trPr>
          <w:gridAfter w:val="1"/>
          <w:wAfter w:w="10" w:type="dxa"/>
          <w:cantSplit/>
          <w:jc w:val="center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23B4F" w14:textId="77777777" w:rsidR="00AC3A24" w:rsidRPr="00091563" w:rsidRDefault="00AC3A24" w:rsidP="00AC3A24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</w:pPr>
            <w:r w:rsidRPr="0009156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ab/>
            </w:r>
            <w:r w:rsidRPr="0009156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ab/>
            </w:r>
            <w:r w:rsidRPr="0009156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ab/>
            </w:r>
            <w:r w:rsidRPr="0009156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ab/>
              <w:t>firstPosMode2 = n </w:t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− 1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A1A5E" w14:textId="77777777" w:rsidR="00AC3A24" w:rsidRPr="00091563" w:rsidRDefault="00AC3A24" w:rsidP="00AC3A24">
            <w:pPr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</w:pPr>
          </w:p>
        </w:tc>
      </w:tr>
      <w:tr w:rsidR="00AC3A24" w:rsidRPr="00091563" w14:paraId="5FCE87E6" w14:textId="77777777" w:rsidTr="00AC3A24">
        <w:trPr>
          <w:gridAfter w:val="1"/>
          <w:wAfter w:w="10" w:type="dxa"/>
          <w:cantSplit/>
          <w:jc w:val="center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BA7C5" w14:textId="77777777" w:rsidR="00AC3A24" w:rsidRPr="00091563" w:rsidRDefault="00AC3A24" w:rsidP="00AC3A24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</w:pPr>
            <w:r w:rsidRPr="0009156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ab/>
            </w:r>
            <w:r w:rsidRPr="0009156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ab/>
              <w:t>}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00B4D" w14:textId="77777777" w:rsidR="00AC3A24" w:rsidRPr="00091563" w:rsidRDefault="00AC3A24" w:rsidP="00AC3A24">
            <w:pPr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</w:pPr>
          </w:p>
        </w:tc>
      </w:tr>
      <w:tr w:rsidR="00AC3A24" w:rsidRPr="00091563" w14:paraId="60F391D0" w14:textId="77777777" w:rsidTr="00AC3A24">
        <w:trPr>
          <w:gridAfter w:val="1"/>
          <w:wAfter w:w="10" w:type="dxa"/>
          <w:cantSplit/>
          <w:jc w:val="center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0775F" w14:textId="77777777" w:rsidR="00AC3A24" w:rsidRPr="00091563" w:rsidRDefault="00AC3A24" w:rsidP="00AC3A24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</w:pPr>
            <w:r w:rsidRPr="0009156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ab/>
            </w:r>
            <w:r w:rsidRPr="0009156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ab/>
            </w:r>
            <w:proofErr w:type="gramStart"/>
            <w:r w:rsidRPr="0009156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>if( firstPosMode</w:t>
            </w:r>
            <w:proofErr w:type="gramEnd"/>
            <w:r w:rsidRPr="0009156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>1 &lt; firstPosMode2 )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031CE" w14:textId="77777777" w:rsidR="00AC3A24" w:rsidRPr="00091563" w:rsidRDefault="00AC3A24" w:rsidP="00AC3A24">
            <w:pPr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</w:pPr>
          </w:p>
        </w:tc>
      </w:tr>
      <w:tr w:rsidR="00AC3A24" w:rsidRPr="00091563" w14:paraId="49862AB8" w14:textId="77777777" w:rsidTr="00AC3A24">
        <w:trPr>
          <w:gridAfter w:val="1"/>
          <w:wAfter w:w="10" w:type="dxa"/>
          <w:cantSplit/>
          <w:jc w:val="center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DBAA4" w14:textId="77777777" w:rsidR="00AC3A24" w:rsidRPr="00091563" w:rsidRDefault="00AC3A24" w:rsidP="00AC3A24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</w:pPr>
            <w:r w:rsidRPr="0009156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ab/>
            </w:r>
            <w:r w:rsidRPr="0009156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ab/>
            </w:r>
            <w:r w:rsidRPr="0009156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ab/>
              <w:t>firstPosMode1 = firstPosMode2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E1CDE" w14:textId="77777777" w:rsidR="00AC3A24" w:rsidRPr="00091563" w:rsidRDefault="00AC3A24" w:rsidP="00AC3A24">
            <w:pPr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</w:pPr>
          </w:p>
        </w:tc>
      </w:tr>
      <w:tr w:rsidR="00AC3A24" w:rsidRPr="00091563" w14:paraId="7AA08211" w14:textId="77777777" w:rsidTr="00AC3A24">
        <w:trPr>
          <w:gridAfter w:val="1"/>
          <w:wAfter w:w="10" w:type="dxa"/>
          <w:cantSplit/>
          <w:jc w:val="center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1A5EB" w14:textId="35D64ED1" w:rsidR="00AC3A24" w:rsidRPr="00091563" w:rsidRDefault="00AC3A24" w:rsidP="00AC3A24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</w:pP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proofErr w:type="gram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for( n</w:t>
            </w:r>
            <w:proofErr w:type="gram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 xml:space="preserve"> = </w:t>
            </w:r>
            <w:proofErr w:type="spell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numSbCoeff</w:t>
            </w:r>
            <w:proofErr w:type="spell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 − 1; n  &gt;=  firstPosMode</w:t>
            </w:r>
            <w:ins w:id="34" w:author="Virginie Drugeon" w:date="2019-01-14T11:17:00Z">
              <w:r w:rsidR="00F504C5" w:rsidRPr="00091563">
                <w:rPr>
                  <w:rFonts w:ascii="Times New Roman" w:eastAsia="Malgun Gothic" w:hAnsi="Times New Roman" w:cs="Times New Roman"/>
                  <w:color w:val="000000" w:themeColor="text1"/>
                  <w:sz w:val="20"/>
                  <w:szCs w:val="20"/>
                  <w:lang w:val="en-CA"/>
                </w:rPr>
                <w:t>1</w:t>
              </w:r>
            </w:ins>
            <w:del w:id="35" w:author="Virginie Drugeon" w:date="2019-01-14T11:17:00Z">
              <w:r w:rsidRPr="00091563" w:rsidDel="00F504C5">
                <w:rPr>
                  <w:rFonts w:ascii="Times New Roman" w:eastAsia="Malgun Gothic" w:hAnsi="Times New Roman" w:cs="Times New Roman"/>
                  <w:color w:val="000000" w:themeColor="text1"/>
                  <w:sz w:val="20"/>
                  <w:szCs w:val="20"/>
                  <w:lang w:val="en-CA"/>
                </w:rPr>
                <w:delText>2</w:delText>
              </w:r>
            </w:del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; n− − )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6F061" w14:textId="77777777" w:rsidR="00AC3A24" w:rsidRPr="00091563" w:rsidRDefault="00AC3A24" w:rsidP="00AC3A24">
            <w:pPr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</w:pPr>
          </w:p>
        </w:tc>
      </w:tr>
      <w:tr w:rsidR="00AC3A24" w:rsidRPr="00091563" w14:paraId="6B0B7CE8" w14:textId="77777777" w:rsidTr="00AC3A24">
        <w:trPr>
          <w:gridAfter w:val="1"/>
          <w:wAfter w:w="10" w:type="dxa"/>
          <w:cantSplit/>
          <w:jc w:val="center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AB54B" w14:textId="77777777" w:rsidR="00AC3A24" w:rsidRPr="00091563" w:rsidRDefault="00AC3A24" w:rsidP="00AC3A24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</w:pP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proofErr w:type="gram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if( abs</w:t>
            </w:r>
            <w:proofErr w:type="gram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_level_gt1_flag[ n ] )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9E67A" w14:textId="77777777" w:rsidR="00AC3A24" w:rsidRPr="00091563" w:rsidRDefault="00AC3A24" w:rsidP="00AC3A24">
            <w:pPr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</w:pPr>
          </w:p>
        </w:tc>
      </w:tr>
      <w:tr w:rsidR="00AC3A24" w:rsidRPr="00091563" w14:paraId="6061C1E0" w14:textId="77777777" w:rsidTr="00AC3A24">
        <w:trPr>
          <w:gridAfter w:val="1"/>
          <w:wAfter w:w="10" w:type="dxa"/>
          <w:cantSplit/>
          <w:jc w:val="center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3BF07" w14:textId="77777777" w:rsidR="00AC3A24" w:rsidRPr="00091563" w:rsidRDefault="00AC3A24" w:rsidP="00AC3A24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SimSun" w:hAnsi="Times New Roman" w:cs="Times New Roman"/>
                <w:noProof/>
                <w:color w:val="000000" w:themeColor="text1"/>
                <w:sz w:val="20"/>
                <w:szCs w:val="20"/>
                <w:lang w:val="en-CA" w:eastAsia="zh-CN"/>
              </w:rPr>
            </w:pPr>
            <w:r w:rsidRPr="00091563">
              <w:rPr>
                <w:rFonts w:ascii="Times New Roman" w:eastAsia="Malgun Gothic" w:hAnsi="Times New Roman" w:cs="Times New Roman"/>
                <w:noProof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noProof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noProof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noProof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b/>
                <w:noProof/>
                <w:color w:val="000000" w:themeColor="text1"/>
                <w:sz w:val="20"/>
                <w:szCs w:val="20"/>
                <w:lang w:val="en-CA"/>
              </w:rPr>
              <w:t>abs_level_gt3_flag</w:t>
            </w:r>
            <w:r w:rsidRPr="00091563">
              <w:rPr>
                <w:rFonts w:ascii="Times New Roman" w:eastAsia="Malgun Gothic" w:hAnsi="Times New Roman" w:cs="Times New Roman"/>
                <w:noProof/>
                <w:color w:val="000000" w:themeColor="text1"/>
                <w:sz w:val="20"/>
                <w:szCs w:val="20"/>
                <w:lang w:val="en-CA"/>
              </w:rPr>
              <w:t>[ n ]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44BEF" w14:textId="77777777" w:rsidR="00AC3A24" w:rsidRPr="00091563" w:rsidRDefault="00AC3A24" w:rsidP="00AC3A24">
            <w:pPr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</w:pPr>
            <w:r w:rsidRPr="00091563"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  <w:t>ae(v)</w:t>
            </w:r>
          </w:p>
        </w:tc>
      </w:tr>
      <w:tr w:rsidR="00AC3A24" w:rsidRPr="00091563" w14:paraId="6E774040" w14:textId="77777777" w:rsidTr="00AC3A24">
        <w:trPr>
          <w:gridAfter w:val="1"/>
          <w:wAfter w:w="10" w:type="dxa"/>
          <w:cantSplit/>
          <w:jc w:val="center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7951B" w14:textId="77777777" w:rsidR="00AC3A24" w:rsidRPr="00091563" w:rsidRDefault="00AC3A24" w:rsidP="00AC3A24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</w:pP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proofErr w:type="gram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for( n</w:t>
            </w:r>
            <w:proofErr w:type="gram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 xml:space="preserve"> = </w:t>
            </w:r>
            <w:proofErr w:type="spell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numSbCoeff</w:t>
            </w:r>
            <w:proofErr w:type="spell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 − 1; n  &gt;=  firstPosMode1; n− − ) {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FE169" w14:textId="77777777" w:rsidR="00AC3A24" w:rsidRPr="00091563" w:rsidRDefault="00AC3A24" w:rsidP="00AC3A24">
            <w:pPr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</w:pPr>
          </w:p>
        </w:tc>
      </w:tr>
      <w:tr w:rsidR="00AC3A24" w:rsidRPr="00091563" w14:paraId="348467E8" w14:textId="77777777" w:rsidTr="00AC3A24">
        <w:trPr>
          <w:gridAfter w:val="1"/>
          <w:wAfter w:w="10" w:type="dxa"/>
          <w:cantSplit/>
          <w:jc w:val="center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8BF8C" w14:textId="77777777" w:rsidR="00AC3A24" w:rsidRPr="00091563" w:rsidRDefault="00AC3A24" w:rsidP="00AC3A24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</w:pP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proofErr w:type="spell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xC</w:t>
            </w:r>
            <w:proofErr w:type="spell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 xml:space="preserve"> = </w:t>
            </w:r>
            <w:proofErr w:type="gram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 xml:space="preserve">( </w:t>
            </w:r>
            <w:proofErr w:type="spell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xS</w:t>
            </w:r>
            <w:proofErr w:type="spellEnd"/>
            <w:proofErr w:type="gram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 xml:space="preserve"> &lt;&lt; log2SbSize ) + </w:t>
            </w:r>
            <w:proofErr w:type="spell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DiagScanOrder</w:t>
            </w:r>
            <w:proofErr w:type="spell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 xml:space="preserve">[ log2SbSize ][ log2SbSize ][ n ][ 0 ]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95811" w14:textId="77777777" w:rsidR="00AC3A24" w:rsidRPr="00091563" w:rsidRDefault="00AC3A24" w:rsidP="00AC3A24">
            <w:pPr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</w:pPr>
          </w:p>
        </w:tc>
      </w:tr>
      <w:tr w:rsidR="00AC3A24" w:rsidRPr="00091563" w14:paraId="26DB8C72" w14:textId="77777777" w:rsidTr="00AC3A24">
        <w:trPr>
          <w:gridAfter w:val="1"/>
          <w:wAfter w:w="10" w:type="dxa"/>
          <w:cantSplit/>
          <w:jc w:val="center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3000E" w14:textId="77777777" w:rsidR="00AC3A24" w:rsidRPr="00091563" w:rsidRDefault="00AC3A24" w:rsidP="00AC3A24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</w:pPr>
            <w:r w:rsidRPr="00091563">
              <w:rPr>
                <w:rFonts w:ascii="Times New Roman" w:eastAsia="Malgun Gothic" w:hAnsi="Times New Roman" w:cs="Times New Roman"/>
                <w:noProof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noProof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noProof/>
                <w:color w:val="000000" w:themeColor="text1"/>
                <w:sz w:val="20"/>
                <w:szCs w:val="20"/>
                <w:lang w:val="en-CA"/>
              </w:rPr>
              <w:tab/>
            </w:r>
            <w:proofErr w:type="spell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yC</w:t>
            </w:r>
            <w:proofErr w:type="spell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 xml:space="preserve"> = </w:t>
            </w:r>
            <w:proofErr w:type="gram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 xml:space="preserve">( </w:t>
            </w:r>
            <w:proofErr w:type="spell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yS</w:t>
            </w:r>
            <w:proofErr w:type="spellEnd"/>
            <w:proofErr w:type="gram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 xml:space="preserve"> &lt;&lt; log2SbSize ) + </w:t>
            </w:r>
            <w:proofErr w:type="spell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DiagScanOrder</w:t>
            </w:r>
            <w:proofErr w:type="spell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[ log2SbSize ][ log2SbSize ][ n ][ 1 ]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5EB95" w14:textId="77777777" w:rsidR="00AC3A24" w:rsidRPr="00091563" w:rsidRDefault="00AC3A24" w:rsidP="00AC3A24">
            <w:pPr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</w:pPr>
          </w:p>
        </w:tc>
      </w:tr>
      <w:tr w:rsidR="00AC3A24" w:rsidRPr="00091563" w14:paraId="57EA8B06" w14:textId="77777777" w:rsidTr="00AC3A24">
        <w:trPr>
          <w:gridAfter w:val="1"/>
          <w:wAfter w:w="10" w:type="dxa"/>
          <w:cantSplit/>
          <w:jc w:val="center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7B8AC" w14:textId="77777777" w:rsidR="00AC3A24" w:rsidRPr="00091563" w:rsidRDefault="00AC3A24" w:rsidP="00AC3A24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</w:pP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proofErr w:type="gram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if( abs</w:t>
            </w:r>
            <w:proofErr w:type="gram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_level_gt3_flag[ n ] )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46E5B" w14:textId="77777777" w:rsidR="00AC3A24" w:rsidRPr="00091563" w:rsidRDefault="00AC3A24" w:rsidP="00AC3A24">
            <w:pPr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</w:pPr>
          </w:p>
        </w:tc>
      </w:tr>
      <w:tr w:rsidR="00AC3A24" w:rsidRPr="00091563" w14:paraId="475A7546" w14:textId="77777777" w:rsidTr="00AC3A24">
        <w:trPr>
          <w:gridAfter w:val="1"/>
          <w:wAfter w:w="10" w:type="dxa"/>
          <w:cantSplit/>
          <w:jc w:val="center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449A8" w14:textId="77777777" w:rsidR="00AC3A24" w:rsidRPr="00091563" w:rsidRDefault="00AC3A24" w:rsidP="00AC3A24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</w:pP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proofErr w:type="spellStart"/>
            <w:r w:rsidRPr="00091563">
              <w:rPr>
                <w:rFonts w:ascii="Times New Roman" w:eastAsia="Malgun Gothic" w:hAnsi="Times New Roman" w:cs="Times New Roman"/>
                <w:b/>
                <w:color w:val="000000" w:themeColor="text1"/>
                <w:sz w:val="20"/>
                <w:szCs w:val="20"/>
                <w:lang w:val="en-CA"/>
              </w:rPr>
              <w:t>abs_</w:t>
            </w:r>
            <w:proofErr w:type="gramStart"/>
            <w:r w:rsidRPr="00091563">
              <w:rPr>
                <w:rFonts w:ascii="Times New Roman" w:eastAsia="Malgun Gothic" w:hAnsi="Times New Roman" w:cs="Times New Roman"/>
                <w:b/>
                <w:color w:val="000000" w:themeColor="text1"/>
                <w:sz w:val="20"/>
                <w:szCs w:val="20"/>
                <w:lang w:val="en-CA"/>
              </w:rPr>
              <w:t>remainder</w:t>
            </w:r>
            <w:proofErr w:type="spell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[</w:t>
            </w:r>
            <w:proofErr w:type="gram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 n ]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AA21F" w14:textId="77777777" w:rsidR="00AC3A24" w:rsidRPr="00091563" w:rsidRDefault="00AC3A24" w:rsidP="00AC3A24">
            <w:pPr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</w:pPr>
            <w:r w:rsidRPr="00091563"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  <w:t>ae(v)</w:t>
            </w:r>
          </w:p>
        </w:tc>
      </w:tr>
      <w:tr w:rsidR="00AC3A24" w:rsidRPr="00091563" w14:paraId="5111156C" w14:textId="77777777" w:rsidTr="00AC3A24">
        <w:trPr>
          <w:gridAfter w:val="1"/>
          <w:wAfter w:w="10" w:type="dxa"/>
          <w:cantSplit/>
          <w:jc w:val="center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1DB7D" w14:textId="77777777" w:rsidR="00AC3A24" w:rsidRPr="00091563" w:rsidRDefault="00AC3A24" w:rsidP="00AC3A24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</w:pP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lastRenderedPageBreak/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proofErr w:type="spellStart"/>
            <w:proofErr w:type="gram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AbsLevel</w:t>
            </w:r>
            <w:proofErr w:type="spell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[</w:t>
            </w:r>
            <w:proofErr w:type="gram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 </w:t>
            </w:r>
            <w:proofErr w:type="spell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xC</w:t>
            </w:r>
            <w:proofErr w:type="spell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 ][ </w:t>
            </w:r>
            <w:proofErr w:type="spell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yC</w:t>
            </w:r>
            <w:proofErr w:type="spell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 ] = AbsLevelPass1[ </w:t>
            </w:r>
            <w:proofErr w:type="spell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xC</w:t>
            </w:r>
            <w:proofErr w:type="spell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 ][ </w:t>
            </w:r>
            <w:proofErr w:type="spell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yC</w:t>
            </w:r>
            <w:proofErr w:type="spell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 ] +</w:t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br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  <w:t xml:space="preserve">2 * ( abs_level_gt3_flag[ n ] + </w:t>
            </w:r>
            <w:proofErr w:type="spell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abs_remainder</w:t>
            </w:r>
            <w:proofErr w:type="spell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[ n ] )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E3B2E" w14:textId="77777777" w:rsidR="00AC3A24" w:rsidRPr="00091563" w:rsidRDefault="00AC3A24" w:rsidP="00AC3A24">
            <w:pPr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</w:pPr>
          </w:p>
        </w:tc>
      </w:tr>
      <w:tr w:rsidR="00AC3A24" w:rsidRPr="00091563" w14:paraId="58536610" w14:textId="77777777" w:rsidTr="00AC3A24">
        <w:trPr>
          <w:gridAfter w:val="1"/>
          <w:wAfter w:w="10" w:type="dxa"/>
          <w:cantSplit/>
          <w:jc w:val="center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FB58A" w14:textId="77777777" w:rsidR="00AC3A24" w:rsidRPr="00091563" w:rsidRDefault="00AC3A24" w:rsidP="00AC3A24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</w:pP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  <w:t>}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438CA" w14:textId="77777777" w:rsidR="00AC3A24" w:rsidRPr="00091563" w:rsidRDefault="00AC3A24" w:rsidP="00AC3A24">
            <w:pPr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</w:pPr>
          </w:p>
        </w:tc>
      </w:tr>
      <w:tr w:rsidR="00AC3A24" w:rsidRPr="00091563" w14:paraId="41AA5948" w14:textId="77777777" w:rsidTr="00AC3A24">
        <w:trPr>
          <w:gridAfter w:val="1"/>
          <w:wAfter w:w="10" w:type="dxa"/>
          <w:cantSplit/>
          <w:jc w:val="center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F54FF" w14:textId="77777777" w:rsidR="00AC3A24" w:rsidRPr="00091563" w:rsidRDefault="00AC3A24" w:rsidP="00AC3A24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</w:pP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proofErr w:type="gram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for( n</w:t>
            </w:r>
            <w:proofErr w:type="gram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 xml:space="preserve"> = firstPosMode1; n  &gt;  firstPosMode2; n− − ) {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C84AB" w14:textId="77777777" w:rsidR="00AC3A24" w:rsidRPr="00091563" w:rsidRDefault="00AC3A24" w:rsidP="00AC3A24">
            <w:pPr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</w:pPr>
          </w:p>
        </w:tc>
      </w:tr>
      <w:tr w:rsidR="00AC3A24" w:rsidRPr="00091563" w14:paraId="5FE51971" w14:textId="77777777" w:rsidTr="00AC3A24">
        <w:trPr>
          <w:gridAfter w:val="1"/>
          <w:wAfter w:w="10" w:type="dxa"/>
          <w:cantSplit/>
          <w:jc w:val="center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FEBBC" w14:textId="77777777" w:rsidR="00AC3A24" w:rsidRPr="00091563" w:rsidRDefault="00AC3A24" w:rsidP="00AC3A24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</w:pP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proofErr w:type="spell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xC</w:t>
            </w:r>
            <w:proofErr w:type="spell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 xml:space="preserve"> = </w:t>
            </w:r>
            <w:proofErr w:type="gram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 xml:space="preserve">( </w:t>
            </w:r>
            <w:proofErr w:type="spell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xS</w:t>
            </w:r>
            <w:proofErr w:type="spellEnd"/>
            <w:proofErr w:type="gram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 xml:space="preserve"> &lt;&lt; log2SbSize ) + </w:t>
            </w:r>
            <w:proofErr w:type="spell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DiagScanOrder</w:t>
            </w:r>
            <w:proofErr w:type="spell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 xml:space="preserve">[ log2SbSize ][ log2SbSize ][ n ][ 0 ]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35733" w14:textId="77777777" w:rsidR="00AC3A24" w:rsidRPr="00091563" w:rsidRDefault="00AC3A24" w:rsidP="00AC3A24">
            <w:pPr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</w:pPr>
          </w:p>
        </w:tc>
      </w:tr>
      <w:tr w:rsidR="00AC3A24" w:rsidRPr="00091563" w14:paraId="053E7ACB" w14:textId="77777777" w:rsidTr="00AC3A24">
        <w:trPr>
          <w:gridAfter w:val="1"/>
          <w:wAfter w:w="10" w:type="dxa"/>
          <w:cantSplit/>
          <w:jc w:val="center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DDCB0" w14:textId="77777777" w:rsidR="00AC3A24" w:rsidRPr="00091563" w:rsidRDefault="00AC3A24" w:rsidP="00AC3A24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</w:pP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proofErr w:type="spell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yC</w:t>
            </w:r>
            <w:proofErr w:type="spell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 xml:space="preserve"> = </w:t>
            </w:r>
            <w:proofErr w:type="gram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 xml:space="preserve">( </w:t>
            </w:r>
            <w:proofErr w:type="spell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yS</w:t>
            </w:r>
            <w:proofErr w:type="spellEnd"/>
            <w:proofErr w:type="gram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 xml:space="preserve"> &lt;&lt; log2SbSize ) + </w:t>
            </w:r>
            <w:proofErr w:type="spell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DiagScanOrder</w:t>
            </w:r>
            <w:proofErr w:type="spell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[ log2SbSize ][ log2SbSize ][ n ][ 1 ]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84791" w14:textId="77777777" w:rsidR="00AC3A24" w:rsidRPr="00091563" w:rsidRDefault="00AC3A24" w:rsidP="00AC3A24">
            <w:pPr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</w:pPr>
          </w:p>
        </w:tc>
      </w:tr>
      <w:tr w:rsidR="00AC3A24" w:rsidRPr="00091563" w14:paraId="3398ACE1" w14:textId="77777777" w:rsidTr="00AC3A24">
        <w:trPr>
          <w:gridAfter w:val="1"/>
          <w:wAfter w:w="10" w:type="dxa"/>
          <w:cantSplit/>
          <w:jc w:val="center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96DA0" w14:textId="77777777" w:rsidR="00AC3A24" w:rsidRPr="00091563" w:rsidRDefault="00AC3A24" w:rsidP="00AC3A24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</w:pP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proofErr w:type="gram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if( abs</w:t>
            </w:r>
            <w:proofErr w:type="gram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_level_gt1_flag[ n ] )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F6F97" w14:textId="77777777" w:rsidR="00AC3A24" w:rsidRPr="00091563" w:rsidRDefault="00AC3A24" w:rsidP="00AC3A24">
            <w:pPr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</w:pPr>
          </w:p>
        </w:tc>
      </w:tr>
      <w:tr w:rsidR="00AC3A24" w:rsidRPr="00091563" w14:paraId="76011744" w14:textId="77777777" w:rsidTr="00AC3A24">
        <w:trPr>
          <w:gridAfter w:val="1"/>
          <w:wAfter w:w="10" w:type="dxa"/>
          <w:cantSplit/>
          <w:jc w:val="center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CEFFC" w14:textId="77777777" w:rsidR="00AC3A24" w:rsidRPr="00091563" w:rsidRDefault="00AC3A24" w:rsidP="00AC3A24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</w:pP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proofErr w:type="spellStart"/>
            <w:r w:rsidRPr="00091563">
              <w:rPr>
                <w:rFonts w:ascii="Times New Roman" w:eastAsia="Malgun Gothic" w:hAnsi="Times New Roman" w:cs="Times New Roman"/>
                <w:b/>
                <w:color w:val="000000" w:themeColor="text1"/>
                <w:sz w:val="20"/>
                <w:szCs w:val="20"/>
                <w:lang w:val="en-CA"/>
              </w:rPr>
              <w:t>abs_</w:t>
            </w:r>
            <w:proofErr w:type="gramStart"/>
            <w:r w:rsidRPr="00091563">
              <w:rPr>
                <w:rFonts w:ascii="Times New Roman" w:eastAsia="Malgun Gothic" w:hAnsi="Times New Roman" w:cs="Times New Roman"/>
                <w:b/>
                <w:color w:val="000000" w:themeColor="text1"/>
                <w:sz w:val="20"/>
                <w:szCs w:val="20"/>
                <w:lang w:val="en-CA"/>
              </w:rPr>
              <w:t>remainder</w:t>
            </w:r>
            <w:proofErr w:type="spell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[</w:t>
            </w:r>
            <w:proofErr w:type="gram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 n ]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F4B85" w14:textId="77777777" w:rsidR="00AC3A24" w:rsidRPr="00091563" w:rsidRDefault="00AC3A24" w:rsidP="00AC3A24">
            <w:pPr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</w:pPr>
            <w:r w:rsidRPr="00091563"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  <w:t>ae(v)</w:t>
            </w:r>
          </w:p>
        </w:tc>
      </w:tr>
      <w:tr w:rsidR="00AC3A24" w:rsidRPr="00091563" w14:paraId="2993412C" w14:textId="77777777" w:rsidTr="00AC3A24">
        <w:trPr>
          <w:gridAfter w:val="1"/>
          <w:wAfter w:w="10" w:type="dxa"/>
          <w:cantSplit/>
          <w:jc w:val="center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6767A" w14:textId="77777777" w:rsidR="00AC3A24" w:rsidRPr="00091563" w:rsidRDefault="00AC3A24" w:rsidP="00AC3A24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</w:pP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proofErr w:type="spellStart"/>
            <w:proofErr w:type="gram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AbsLevel</w:t>
            </w:r>
            <w:proofErr w:type="spell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[</w:t>
            </w:r>
            <w:proofErr w:type="gram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 </w:t>
            </w:r>
            <w:proofErr w:type="spell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xC</w:t>
            </w:r>
            <w:proofErr w:type="spell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 ][ </w:t>
            </w:r>
            <w:proofErr w:type="spell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yC</w:t>
            </w:r>
            <w:proofErr w:type="spell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 ] = AbsLevelPass1[ </w:t>
            </w:r>
            <w:proofErr w:type="spell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xC</w:t>
            </w:r>
            <w:proofErr w:type="spell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 ][ </w:t>
            </w:r>
            <w:proofErr w:type="spell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yC</w:t>
            </w:r>
            <w:proofErr w:type="spell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 xml:space="preserve"> ] + 2 * </w:t>
            </w:r>
            <w:proofErr w:type="spell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abs_remainder</w:t>
            </w:r>
            <w:proofErr w:type="spell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[ n ]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BFA03" w14:textId="77777777" w:rsidR="00AC3A24" w:rsidRPr="00091563" w:rsidRDefault="00AC3A24" w:rsidP="00AC3A24">
            <w:pPr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</w:pPr>
          </w:p>
        </w:tc>
      </w:tr>
      <w:tr w:rsidR="00AC3A24" w:rsidRPr="00091563" w14:paraId="1F9BF2EA" w14:textId="77777777" w:rsidTr="00AC3A24">
        <w:trPr>
          <w:gridAfter w:val="1"/>
          <w:wAfter w:w="10" w:type="dxa"/>
          <w:cantSplit/>
          <w:jc w:val="center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80709" w14:textId="77777777" w:rsidR="00AC3A24" w:rsidRPr="00091563" w:rsidRDefault="00AC3A24" w:rsidP="00AC3A24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</w:pP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  <w:t>}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293C7" w14:textId="77777777" w:rsidR="00AC3A24" w:rsidRPr="00091563" w:rsidRDefault="00AC3A24" w:rsidP="00AC3A24">
            <w:pPr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</w:pPr>
          </w:p>
        </w:tc>
      </w:tr>
      <w:tr w:rsidR="00AC3A24" w:rsidRPr="00091563" w14:paraId="36037413" w14:textId="77777777" w:rsidTr="00AC3A24">
        <w:trPr>
          <w:gridAfter w:val="1"/>
          <w:wAfter w:w="10" w:type="dxa"/>
          <w:cantSplit/>
          <w:jc w:val="center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2C8A2" w14:textId="77777777" w:rsidR="00AC3A24" w:rsidRPr="00091563" w:rsidRDefault="00AC3A24" w:rsidP="00AC3A24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</w:pP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proofErr w:type="gram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for( n</w:t>
            </w:r>
            <w:proofErr w:type="gram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 xml:space="preserve"> = firstPosMode2; n &gt;= 0; n− − ) {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7CF96" w14:textId="77777777" w:rsidR="00AC3A24" w:rsidRPr="00091563" w:rsidRDefault="00AC3A24" w:rsidP="00AC3A24">
            <w:pPr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</w:pPr>
          </w:p>
        </w:tc>
      </w:tr>
      <w:tr w:rsidR="00AC3A24" w:rsidRPr="00091563" w14:paraId="5D6BC426" w14:textId="77777777" w:rsidTr="00AC3A24">
        <w:trPr>
          <w:gridAfter w:val="1"/>
          <w:wAfter w:w="10" w:type="dxa"/>
          <w:cantSplit/>
          <w:jc w:val="center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8DACA" w14:textId="77777777" w:rsidR="00AC3A24" w:rsidRPr="00091563" w:rsidRDefault="00AC3A24" w:rsidP="00AC3A24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</w:pP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proofErr w:type="spell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xC</w:t>
            </w:r>
            <w:proofErr w:type="spell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 xml:space="preserve"> = </w:t>
            </w:r>
            <w:proofErr w:type="gram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 xml:space="preserve">( </w:t>
            </w:r>
            <w:proofErr w:type="spell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xS</w:t>
            </w:r>
            <w:proofErr w:type="spellEnd"/>
            <w:proofErr w:type="gram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 xml:space="preserve"> &lt;&lt; log2SbSize ) + </w:t>
            </w:r>
            <w:proofErr w:type="spell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DiagScanOrder</w:t>
            </w:r>
            <w:proofErr w:type="spell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 xml:space="preserve">[ log2SbSize ][ log2SbSize ][ n ][ 0 ]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E41B6" w14:textId="77777777" w:rsidR="00AC3A24" w:rsidRPr="00091563" w:rsidRDefault="00AC3A24" w:rsidP="00AC3A24">
            <w:pPr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</w:pPr>
          </w:p>
        </w:tc>
      </w:tr>
      <w:tr w:rsidR="00AC3A24" w:rsidRPr="00091563" w14:paraId="4B7467DA" w14:textId="77777777" w:rsidTr="00AC3A24">
        <w:trPr>
          <w:gridAfter w:val="1"/>
          <w:wAfter w:w="10" w:type="dxa"/>
          <w:cantSplit/>
          <w:jc w:val="center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0C844" w14:textId="77777777" w:rsidR="00AC3A24" w:rsidRPr="00091563" w:rsidRDefault="00AC3A24" w:rsidP="00AC3A24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</w:pP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proofErr w:type="spell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yC</w:t>
            </w:r>
            <w:proofErr w:type="spell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 xml:space="preserve"> = </w:t>
            </w:r>
            <w:proofErr w:type="gram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 xml:space="preserve">( </w:t>
            </w:r>
            <w:proofErr w:type="spell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yS</w:t>
            </w:r>
            <w:proofErr w:type="spellEnd"/>
            <w:proofErr w:type="gram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 xml:space="preserve"> &lt;&lt; log2SbSize ) + </w:t>
            </w:r>
            <w:proofErr w:type="spell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DiagScanOrder</w:t>
            </w:r>
            <w:proofErr w:type="spell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[ log2SbSize ][ log2SbSize ][ n ][ 1 ]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F7FBD" w14:textId="77777777" w:rsidR="00AC3A24" w:rsidRPr="00091563" w:rsidRDefault="00AC3A24" w:rsidP="00AC3A24">
            <w:pPr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</w:pPr>
          </w:p>
        </w:tc>
      </w:tr>
      <w:tr w:rsidR="00AC3A24" w:rsidRPr="00091563" w14:paraId="63F09AFF" w14:textId="77777777" w:rsidTr="00AC3A24">
        <w:trPr>
          <w:gridAfter w:val="1"/>
          <w:wAfter w:w="10" w:type="dxa"/>
          <w:cantSplit/>
          <w:jc w:val="center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0E924" w14:textId="77777777" w:rsidR="00AC3A24" w:rsidRPr="00091563" w:rsidRDefault="00AC3A24" w:rsidP="00AC3A24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</w:pP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proofErr w:type="spellStart"/>
            <w:r w:rsidRPr="00091563">
              <w:rPr>
                <w:rFonts w:ascii="Times New Roman" w:eastAsia="Malgun Gothic" w:hAnsi="Times New Roman" w:cs="Times New Roman"/>
                <w:b/>
                <w:color w:val="000000" w:themeColor="text1"/>
                <w:sz w:val="20"/>
                <w:szCs w:val="20"/>
                <w:lang w:val="en-CA"/>
              </w:rPr>
              <w:t>dec_abs_</w:t>
            </w:r>
            <w:proofErr w:type="gramStart"/>
            <w:r w:rsidRPr="00091563">
              <w:rPr>
                <w:rFonts w:ascii="Times New Roman" w:eastAsia="Malgun Gothic" w:hAnsi="Times New Roman" w:cs="Times New Roman"/>
                <w:b/>
                <w:color w:val="000000" w:themeColor="text1"/>
                <w:sz w:val="20"/>
                <w:szCs w:val="20"/>
                <w:lang w:val="en-CA"/>
              </w:rPr>
              <w:t>level</w:t>
            </w:r>
            <w:proofErr w:type="spell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[</w:t>
            </w:r>
            <w:proofErr w:type="gram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 n ]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CE6D7" w14:textId="77777777" w:rsidR="00AC3A24" w:rsidRPr="00091563" w:rsidRDefault="00AC3A24" w:rsidP="00AC3A24">
            <w:pPr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</w:pPr>
            <w:r w:rsidRPr="00091563"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  <w:t>ae(v)</w:t>
            </w:r>
          </w:p>
        </w:tc>
      </w:tr>
      <w:tr w:rsidR="00AC3A24" w:rsidRPr="00091563" w14:paraId="199EBDF2" w14:textId="77777777" w:rsidTr="00AC3A24">
        <w:trPr>
          <w:gridAfter w:val="1"/>
          <w:wAfter w:w="10" w:type="dxa"/>
          <w:cantSplit/>
          <w:jc w:val="center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72120" w14:textId="77777777" w:rsidR="00AC3A24" w:rsidRPr="00091563" w:rsidRDefault="00AC3A24" w:rsidP="00AC3A24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</w:pP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proofErr w:type="gram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if(</w:t>
            </w:r>
            <w:proofErr w:type="spellStart"/>
            <w:proofErr w:type="gram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AbsLevel</w:t>
            </w:r>
            <w:proofErr w:type="spell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[ </w:t>
            </w:r>
            <w:proofErr w:type="spell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xC</w:t>
            </w:r>
            <w:proofErr w:type="spell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 ][ </w:t>
            </w:r>
            <w:proofErr w:type="spell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yC</w:t>
            </w:r>
            <w:proofErr w:type="spell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 ] &gt; 0 )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E7F1A" w14:textId="77777777" w:rsidR="00AC3A24" w:rsidRPr="00091563" w:rsidRDefault="00AC3A24" w:rsidP="00AC3A24">
            <w:pPr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</w:pPr>
          </w:p>
        </w:tc>
      </w:tr>
      <w:tr w:rsidR="00AC3A24" w:rsidRPr="00091563" w14:paraId="25A7BCB0" w14:textId="77777777" w:rsidTr="00AC3A24">
        <w:trPr>
          <w:gridAfter w:val="1"/>
          <w:wAfter w:w="10" w:type="dxa"/>
          <w:cantSplit/>
          <w:jc w:val="center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9BAE9" w14:textId="77777777" w:rsidR="00AC3A24" w:rsidRPr="00091563" w:rsidRDefault="00AC3A24" w:rsidP="00AC3A24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</w:pP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proofErr w:type="spell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firstSigScanPosSb</w:t>
            </w:r>
            <w:proofErr w:type="spell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 xml:space="preserve"> = n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48039" w14:textId="77777777" w:rsidR="00AC3A24" w:rsidRPr="00091563" w:rsidRDefault="00AC3A24" w:rsidP="00AC3A24">
            <w:pPr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</w:pPr>
          </w:p>
        </w:tc>
      </w:tr>
      <w:tr w:rsidR="00AC3A24" w:rsidRPr="00091563" w14:paraId="51CF6676" w14:textId="77777777" w:rsidTr="00AC3A24">
        <w:trPr>
          <w:gridAfter w:val="1"/>
          <w:wAfter w:w="10" w:type="dxa"/>
          <w:cantSplit/>
          <w:jc w:val="center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6555" w14:textId="77777777" w:rsidR="00AC3A24" w:rsidRPr="00091563" w:rsidRDefault="00AC3A24" w:rsidP="00AC3A24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</w:pP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proofErr w:type="gram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 xml:space="preserve">if( </w:t>
            </w:r>
            <w:proofErr w:type="spell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dep</w:t>
            </w:r>
            <w:proofErr w:type="gram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_quant_enabled_flag</w:t>
            </w:r>
            <w:proofErr w:type="spell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 xml:space="preserve"> )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24CF6" w14:textId="77777777" w:rsidR="00AC3A24" w:rsidRPr="00091563" w:rsidRDefault="00AC3A24" w:rsidP="00AC3A24">
            <w:pPr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</w:pPr>
          </w:p>
        </w:tc>
      </w:tr>
      <w:tr w:rsidR="00AC3A24" w:rsidRPr="00091563" w14:paraId="4886C7BF" w14:textId="77777777" w:rsidTr="00AC3A24">
        <w:trPr>
          <w:gridAfter w:val="1"/>
          <w:wAfter w:w="10" w:type="dxa"/>
          <w:cantSplit/>
          <w:jc w:val="center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AA8B1" w14:textId="77777777" w:rsidR="00AC3A24" w:rsidRPr="00091563" w:rsidRDefault="00AC3A24" w:rsidP="00AC3A24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</w:pP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proofErr w:type="spell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QState</w:t>
            </w:r>
            <w:proofErr w:type="spell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 xml:space="preserve"> = </w:t>
            </w:r>
            <w:proofErr w:type="spellStart"/>
            <w:proofErr w:type="gram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QStateTransTable</w:t>
            </w:r>
            <w:proofErr w:type="spell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[</w:t>
            </w:r>
            <w:proofErr w:type="gram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 </w:t>
            </w:r>
            <w:proofErr w:type="spell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QState</w:t>
            </w:r>
            <w:proofErr w:type="spell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 ][ </w:t>
            </w:r>
            <w:proofErr w:type="spell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AbsLevel</w:t>
            </w:r>
            <w:proofErr w:type="spell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[ </w:t>
            </w:r>
            <w:proofErr w:type="spell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xC</w:t>
            </w:r>
            <w:proofErr w:type="spell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 ][ </w:t>
            </w:r>
            <w:proofErr w:type="spell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yC</w:t>
            </w:r>
            <w:proofErr w:type="spell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 ] &amp; 1 ]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65062" w14:textId="77777777" w:rsidR="00AC3A24" w:rsidRPr="00091563" w:rsidRDefault="00AC3A24" w:rsidP="00AC3A24">
            <w:pPr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</w:pPr>
          </w:p>
        </w:tc>
      </w:tr>
      <w:tr w:rsidR="00AC3A24" w:rsidRPr="00091563" w14:paraId="11518A03" w14:textId="77777777" w:rsidTr="00AC3A24">
        <w:trPr>
          <w:gridAfter w:val="1"/>
          <w:wAfter w:w="10" w:type="dxa"/>
          <w:cantSplit/>
          <w:jc w:val="center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9C5DF" w14:textId="77777777" w:rsidR="00AC3A24" w:rsidRPr="00091563" w:rsidRDefault="00AC3A24" w:rsidP="00AC3A24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</w:pP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  <w:t>}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8F3E7" w14:textId="77777777" w:rsidR="00AC3A24" w:rsidRPr="00091563" w:rsidRDefault="00AC3A24" w:rsidP="00AC3A24">
            <w:pPr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</w:pPr>
          </w:p>
        </w:tc>
      </w:tr>
      <w:tr w:rsidR="00AC3A24" w:rsidRPr="00091563" w14:paraId="49D6F6A5" w14:textId="77777777" w:rsidTr="00AC3A24">
        <w:trPr>
          <w:gridAfter w:val="1"/>
          <w:wAfter w:w="10" w:type="dxa"/>
          <w:cantSplit/>
          <w:jc w:val="center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84533" w14:textId="77777777" w:rsidR="00AC3A24" w:rsidRPr="00091563" w:rsidRDefault="00AC3A24" w:rsidP="00AC3A24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</w:pPr>
            <w:r w:rsidRPr="00091563">
              <w:rPr>
                <w:rFonts w:ascii="Times New Roman" w:eastAsia="Malgun Gothic" w:hAnsi="Times New Roman" w:cs="Times New Roman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sz w:val="20"/>
                <w:szCs w:val="20"/>
                <w:lang w:val="en-CA"/>
              </w:rPr>
              <w:tab/>
            </w:r>
            <w:proofErr w:type="gramStart"/>
            <w:r w:rsidRPr="00091563">
              <w:rPr>
                <w:rFonts w:ascii="Times New Roman" w:eastAsia="Malgun Gothic" w:hAnsi="Times New Roman" w:cs="Times New Roman"/>
                <w:sz w:val="20"/>
                <w:szCs w:val="20"/>
                <w:lang w:val="en-CA"/>
              </w:rPr>
              <w:t xml:space="preserve">if( </w:t>
            </w:r>
            <w:proofErr w:type="spellStart"/>
            <w:r w:rsidRPr="00091563">
              <w:rPr>
                <w:rFonts w:ascii="Times New Roman" w:eastAsia="Malgun Gothic" w:hAnsi="Times New Roman" w:cs="Times New Roman"/>
                <w:sz w:val="20"/>
                <w:szCs w:val="20"/>
                <w:lang w:val="en-CA"/>
              </w:rPr>
              <w:t>dep</w:t>
            </w:r>
            <w:proofErr w:type="gramEnd"/>
            <w:r w:rsidRPr="00091563">
              <w:rPr>
                <w:rFonts w:ascii="Times New Roman" w:eastAsia="Malgun Gothic" w:hAnsi="Times New Roman" w:cs="Times New Roman"/>
                <w:sz w:val="20"/>
                <w:szCs w:val="20"/>
                <w:lang w:val="en-CA"/>
              </w:rPr>
              <w:t>_quant_enabled_flag</w:t>
            </w:r>
            <w:proofErr w:type="spellEnd"/>
            <w:r w:rsidRPr="00091563">
              <w:rPr>
                <w:rFonts w:ascii="Times New Roman" w:eastAsia="Malgun Gothic" w:hAnsi="Times New Roman" w:cs="Times New Roman"/>
                <w:sz w:val="20"/>
                <w:szCs w:val="20"/>
                <w:lang w:val="en-CA"/>
              </w:rPr>
              <w:t xml:space="preserve">  | |  !</w:t>
            </w:r>
            <w:proofErr w:type="spellStart"/>
            <w:r w:rsidRPr="00091563">
              <w:rPr>
                <w:rFonts w:ascii="Times New Roman" w:eastAsia="Malgun Gothic" w:hAnsi="Times New Roman" w:cs="Times New Roman"/>
                <w:sz w:val="20"/>
                <w:szCs w:val="20"/>
                <w:lang w:val="en-CA"/>
              </w:rPr>
              <w:t>sign_data_hiding_enabled_flag</w:t>
            </w:r>
            <w:proofErr w:type="spellEnd"/>
            <w:r w:rsidRPr="00091563">
              <w:rPr>
                <w:rFonts w:ascii="Times New Roman" w:eastAsia="Malgun Gothic" w:hAnsi="Times New Roman" w:cs="Times New Roman"/>
                <w:sz w:val="20"/>
                <w:szCs w:val="20"/>
                <w:lang w:val="en-CA"/>
              </w:rPr>
              <w:t xml:space="preserve"> )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35A2B" w14:textId="77777777" w:rsidR="00AC3A24" w:rsidRPr="00091563" w:rsidRDefault="00AC3A24" w:rsidP="00AC3A24">
            <w:pPr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</w:pPr>
          </w:p>
        </w:tc>
      </w:tr>
      <w:tr w:rsidR="00AC3A24" w:rsidRPr="00091563" w14:paraId="36554776" w14:textId="77777777" w:rsidTr="00AC3A24">
        <w:trPr>
          <w:gridAfter w:val="1"/>
          <w:wAfter w:w="10" w:type="dxa"/>
          <w:cantSplit/>
          <w:jc w:val="center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0E3B1" w14:textId="77777777" w:rsidR="00AC3A24" w:rsidRPr="00091563" w:rsidRDefault="00AC3A24" w:rsidP="00AC3A24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</w:pPr>
            <w:r w:rsidRPr="00091563">
              <w:rPr>
                <w:rFonts w:ascii="Times New Roman" w:eastAsia="Malgun Gothic" w:hAnsi="Times New Roman" w:cs="Times New Roman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sz w:val="20"/>
                <w:szCs w:val="20"/>
                <w:lang w:val="en-CA"/>
              </w:rPr>
              <w:tab/>
            </w:r>
            <w:proofErr w:type="spellStart"/>
            <w:r w:rsidRPr="00091563">
              <w:rPr>
                <w:rFonts w:ascii="Times New Roman" w:eastAsia="Malgun Gothic" w:hAnsi="Times New Roman" w:cs="Times New Roman"/>
                <w:sz w:val="20"/>
                <w:szCs w:val="20"/>
                <w:lang w:val="en-CA"/>
              </w:rPr>
              <w:t>signHidden</w:t>
            </w:r>
            <w:proofErr w:type="spellEnd"/>
            <w:r w:rsidRPr="00091563">
              <w:rPr>
                <w:rFonts w:ascii="Times New Roman" w:eastAsia="Malgun Gothic" w:hAnsi="Times New Roman" w:cs="Times New Roman"/>
                <w:sz w:val="20"/>
                <w:szCs w:val="20"/>
                <w:lang w:val="en-CA"/>
              </w:rPr>
              <w:t xml:space="preserve"> = 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BEFA4" w14:textId="77777777" w:rsidR="00AC3A24" w:rsidRPr="00091563" w:rsidRDefault="00AC3A24" w:rsidP="00AC3A24">
            <w:pPr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</w:pPr>
          </w:p>
        </w:tc>
      </w:tr>
      <w:tr w:rsidR="00AC3A24" w:rsidRPr="00091563" w14:paraId="526188C0" w14:textId="77777777" w:rsidTr="00AC3A24">
        <w:trPr>
          <w:gridAfter w:val="1"/>
          <w:wAfter w:w="10" w:type="dxa"/>
          <w:cantSplit/>
          <w:jc w:val="center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34E64" w14:textId="77777777" w:rsidR="00AC3A24" w:rsidRPr="00091563" w:rsidRDefault="00AC3A24" w:rsidP="00AC3A24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</w:pPr>
            <w:r w:rsidRPr="00091563">
              <w:rPr>
                <w:rFonts w:ascii="Times New Roman" w:eastAsia="Malgun Gothic" w:hAnsi="Times New Roman" w:cs="Times New Roman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sz w:val="20"/>
                <w:szCs w:val="20"/>
                <w:lang w:val="en-CA"/>
              </w:rPr>
              <w:tab/>
              <w:t>else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3019C" w14:textId="77777777" w:rsidR="00AC3A24" w:rsidRPr="00091563" w:rsidRDefault="00AC3A24" w:rsidP="00AC3A24">
            <w:pPr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</w:pPr>
          </w:p>
        </w:tc>
      </w:tr>
      <w:tr w:rsidR="00AC3A24" w:rsidRPr="00091563" w14:paraId="4AECBF5E" w14:textId="77777777" w:rsidTr="00AC3A24">
        <w:trPr>
          <w:gridAfter w:val="1"/>
          <w:wAfter w:w="10" w:type="dxa"/>
          <w:cantSplit/>
          <w:jc w:val="center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8133F" w14:textId="77777777" w:rsidR="00AC3A24" w:rsidRPr="00091563" w:rsidRDefault="00AC3A24" w:rsidP="00AC3A24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</w:pPr>
            <w:r w:rsidRPr="00091563">
              <w:rPr>
                <w:rFonts w:ascii="Times New Roman" w:eastAsia="Malgun Gothic" w:hAnsi="Times New Roman" w:cs="Times New Roman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sz w:val="20"/>
                <w:szCs w:val="20"/>
                <w:lang w:val="en-CA"/>
              </w:rPr>
              <w:tab/>
            </w:r>
            <w:proofErr w:type="spellStart"/>
            <w:r w:rsidRPr="00091563">
              <w:rPr>
                <w:rFonts w:ascii="Times New Roman" w:eastAsia="Malgun Gothic" w:hAnsi="Times New Roman" w:cs="Times New Roman"/>
                <w:sz w:val="20"/>
                <w:szCs w:val="20"/>
                <w:lang w:val="en-CA"/>
              </w:rPr>
              <w:t>signHidden</w:t>
            </w:r>
            <w:proofErr w:type="spellEnd"/>
            <w:r w:rsidRPr="00091563">
              <w:rPr>
                <w:rFonts w:ascii="Times New Roman" w:eastAsia="Malgun Gothic" w:hAnsi="Times New Roman" w:cs="Times New Roman"/>
                <w:sz w:val="20"/>
                <w:szCs w:val="20"/>
                <w:lang w:val="en-CA"/>
              </w:rPr>
              <w:t xml:space="preserve"> = </w:t>
            </w:r>
            <w:proofErr w:type="gramStart"/>
            <w:r w:rsidRPr="00091563">
              <w:rPr>
                <w:rFonts w:ascii="Times New Roman" w:eastAsia="Malgun Gothic" w:hAnsi="Times New Roman" w:cs="Times New Roman"/>
                <w:sz w:val="20"/>
                <w:szCs w:val="20"/>
                <w:lang w:val="en-CA"/>
              </w:rPr>
              <w:t xml:space="preserve">( </w:t>
            </w:r>
            <w:proofErr w:type="spellStart"/>
            <w:r w:rsidRPr="00091563">
              <w:rPr>
                <w:rFonts w:ascii="Times New Roman" w:eastAsia="Malgun Gothic" w:hAnsi="Times New Roman" w:cs="Times New Roman"/>
                <w:sz w:val="20"/>
                <w:szCs w:val="20"/>
                <w:lang w:val="en-CA"/>
              </w:rPr>
              <w:t>lastSigScanPosSb</w:t>
            </w:r>
            <w:proofErr w:type="spellEnd"/>
            <w:proofErr w:type="gramEnd"/>
            <w:r w:rsidRPr="00091563">
              <w:rPr>
                <w:rFonts w:ascii="Times New Roman" w:eastAsia="Malgun Gothic" w:hAnsi="Times New Roman" w:cs="Times New Roman"/>
                <w:sz w:val="20"/>
                <w:szCs w:val="20"/>
                <w:lang w:val="en-CA"/>
              </w:rPr>
              <w:t xml:space="preserve"> − </w:t>
            </w:r>
            <w:proofErr w:type="spellStart"/>
            <w:r w:rsidRPr="00091563">
              <w:rPr>
                <w:rFonts w:ascii="Times New Roman" w:eastAsia="Malgun Gothic" w:hAnsi="Times New Roman" w:cs="Times New Roman"/>
                <w:sz w:val="20"/>
                <w:szCs w:val="20"/>
                <w:lang w:val="en-CA"/>
              </w:rPr>
              <w:t>firstSigScanPosSb</w:t>
            </w:r>
            <w:proofErr w:type="spellEnd"/>
            <w:r w:rsidRPr="00091563">
              <w:rPr>
                <w:rFonts w:ascii="Times New Roman" w:eastAsia="Malgun Gothic" w:hAnsi="Times New Roman" w:cs="Times New Roman"/>
                <w:sz w:val="20"/>
                <w:szCs w:val="20"/>
                <w:lang w:val="en-CA"/>
              </w:rPr>
              <w:t xml:space="preserve"> &gt; 3  ?  </w:t>
            </w:r>
            <w:proofErr w:type="gramStart"/>
            <w:r w:rsidRPr="00091563">
              <w:rPr>
                <w:rFonts w:ascii="Times New Roman" w:eastAsia="Malgun Gothic" w:hAnsi="Times New Roman" w:cs="Times New Roman"/>
                <w:sz w:val="20"/>
                <w:szCs w:val="20"/>
                <w:lang w:val="en-CA"/>
              </w:rPr>
              <w:t>1  :</w:t>
            </w:r>
            <w:proofErr w:type="gramEnd"/>
            <w:r w:rsidRPr="00091563">
              <w:rPr>
                <w:rFonts w:ascii="Times New Roman" w:eastAsia="Malgun Gothic" w:hAnsi="Times New Roman" w:cs="Times New Roman"/>
                <w:sz w:val="20"/>
                <w:szCs w:val="20"/>
                <w:lang w:val="en-CA"/>
              </w:rPr>
              <w:t xml:space="preserve">  0 )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6F974" w14:textId="77777777" w:rsidR="00AC3A24" w:rsidRPr="00091563" w:rsidRDefault="00AC3A24" w:rsidP="00AC3A24">
            <w:pPr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</w:pPr>
          </w:p>
        </w:tc>
      </w:tr>
      <w:tr w:rsidR="00AC3A24" w:rsidRPr="00091563" w14:paraId="119EEBDF" w14:textId="77777777" w:rsidTr="00AC3A24">
        <w:trPr>
          <w:gridAfter w:val="1"/>
          <w:wAfter w:w="10" w:type="dxa"/>
          <w:cantSplit/>
          <w:jc w:val="center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65D06" w14:textId="77777777" w:rsidR="00AC3A24" w:rsidRPr="00091563" w:rsidRDefault="00AC3A24" w:rsidP="00AC3A24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</w:pP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proofErr w:type="gram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for( n</w:t>
            </w:r>
            <w:proofErr w:type="gram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 xml:space="preserve"> = </w:t>
            </w:r>
            <w:proofErr w:type="spell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numSbCoeff</w:t>
            </w:r>
            <w:proofErr w:type="spell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 − 1; n  &gt;=  0; n− − ) {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BB441" w14:textId="77777777" w:rsidR="00AC3A24" w:rsidRPr="00091563" w:rsidRDefault="00AC3A24" w:rsidP="00AC3A24">
            <w:pPr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</w:pPr>
          </w:p>
        </w:tc>
      </w:tr>
      <w:tr w:rsidR="00AC3A24" w:rsidRPr="00091563" w14:paraId="65559AB0" w14:textId="77777777" w:rsidTr="00AC3A24">
        <w:trPr>
          <w:gridAfter w:val="1"/>
          <w:wAfter w:w="10" w:type="dxa"/>
          <w:cantSplit/>
          <w:jc w:val="center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B7DB7" w14:textId="77777777" w:rsidR="00AC3A24" w:rsidRPr="00091563" w:rsidRDefault="00AC3A24" w:rsidP="00AC3A24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</w:pP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proofErr w:type="spell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xC</w:t>
            </w:r>
            <w:proofErr w:type="spell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 xml:space="preserve"> = </w:t>
            </w:r>
            <w:proofErr w:type="gram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 xml:space="preserve">( </w:t>
            </w:r>
            <w:proofErr w:type="spell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xS</w:t>
            </w:r>
            <w:proofErr w:type="spellEnd"/>
            <w:proofErr w:type="gram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 xml:space="preserve"> &lt;&lt; log2SbSize ) + </w:t>
            </w:r>
            <w:proofErr w:type="spell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DiagScanOrder</w:t>
            </w:r>
            <w:proofErr w:type="spell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 xml:space="preserve">[ log2SbSize ][ log2SbSize ][ n ][ 0 ]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295B1" w14:textId="77777777" w:rsidR="00AC3A24" w:rsidRPr="00091563" w:rsidRDefault="00AC3A24" w:rsidP="00AC3A24">
            <w:pPr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</w:pPr>
          </w:p>
        </w:tc>
      </w:tr>
      <w:tr w:rsidR="00AC3A24" w:rsidRPr="00091563" w14:paraId="230FB673" w14:textId="77777777" w:rsidTr="00AC3A24">
        <w:trPr>
          <w:gridAfter w:val="1"/>
          <w:wAfter w:w="10" w:type="dxa"/>
          <w:cantSplit/>
          <w:jc w:val="center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C47A7" w14:textId="77777777" w:rsidR="00AC3A24" w:rsidRPr="00091563" w:rsidRDefault="00AC3A24" w:rsidP="00AC3A24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</w:pPr>
            <w:r w:rsidRPr="00091563">
              <w:rPr>
                <w:rFonts w:ascii="Times New Roman" w:eastAsia="Malgun Gothic" w:hAnsi="Times New Roman" w:cs="Times New Roman"/>
                <w:noProof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noProof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noProof/>
                <w:color w:val="000000" w:themeColor="text1"/>
                <w:sz w:val="20"/>
                <w:szCs w:val="20"/>
                <w:lang w:val="en-CA"/>
              </w:rPr>
              <w:tab/>
            </w:r>
            <w:proofErr w:type="spell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yC</w:t>
            </w:r>
            <w:proofErr w:type="spell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 xml:space="preserve"> = </w:t>
            </w:r>
            <w:proofErr w:type="gram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 xml:space="preserve">( </w:t>
            </w:r>
            <w:proofErr w:type="spell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yS</w:t>
            </w:r>
            <w:proofErr w:type="spellEnd"/>
            <w:proofErr w:type="gram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 xml:space="preserve"> &lt;&lt; log2SbSize ) + </w:t>
            </w:r>
            <w:proofErr w:type="spell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DiagScanOrder</w:t>
            </w:r>
            <w:proofErr w:type="spell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[ log2SbSize ][ log2SbSize ][ n ][ 1 ]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592DA" w14:textId="77777777" w:rsidR="00AC3A24" w:rsidRPr="00091563" w:rsidRDefault="00AC3A24" w:rsidP="00AC3A24">
            <w:pPr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</w:pPr>
          </w:p>
        </w:tc>
      </w:tr>
      <w:tr w:rsidR="00AC3A24" w:rsidRPr="00091563" w14:paraId="32B84353" w14:textId="77777777" w:rsidTr="00AC3A24">
        <w:trPr>
          <w:gridAfter w:val="1"/>
          <w:wAfter w:w="10" w:type="dxa"/>
          <w:cantSplit/>
          <w:jc w:val="center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719FE" w14:textId="56DA9D5A" w:rsidR="00AC3A24" w:rsidRPr="00091563" w:rsidRDefault="00AC3A24" w:rsidP="00AC3A24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</w:pP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proofErr w:type="gram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 xml:space="preserve">if( </w:t>
            </w:r>
            <w:ins w:id="36" w:author="Virginie Drugeon" w:date="2019-01-14T13:25:00Z">
              <w:r w:rsidR="00E06A3C">
                <w:rPr>
                  <w:rFonts w:ascii="Times New Roman" w:eastAsia="Malgun Gothic" w:hAnsi="Times New Roman" w:cs="Times New Roman"/>
                  <w:color w:val="000000" w:themeColor="text1"/>
                  <w:sz w:val="20"/>
                  <w:szCs w:val="20"/>
                  <w:lang w:val="en-CA"/>
                </w:rPr>
                <w:t>(</w:t>
              </w:r>
              <w:proofErr w:type="gramEnd"/>
              <w:r w:rsidR="00E06A3C">
                <w:rPr>
                  <w:rFonts w:ascii="Times New Roman" w:eastAsia="Malgun Gothic" w:hAnsi="Times New Roman" w:cs="Times New Roman"/>
                  <w:color w:val="000000" w:themeColor="text1"/>
                  <w:sz w:val="20"/>
                  <w:szCs w:val="20"/>
                  <w:lang w:val="en-CA"/>
                </w:rPr>
                <w:t xml:space="preserve"> </w:t>
              </w:r>
            </w:ins>
            <w:del w:id="37" w:author="Virginie Drugeon" w:date="2019-01-14T13:25:00Z">
              <w:r w:rsidRPr="00091563" w:rsidDel="00E06A3C">
                <w:rPr>
                  <w:rFonts w:ascii="Times New Roman" w:eastAsia="Malgun Gothic" w:hAnsi="Times New Roman" w:cs="Times New Roman"/>
                  <w:color w:val="000000" w:themeColor="text1"/>
                  <w:sz w:val="20"/>
                  <w:szCs w:val="20"/>
                  <w:lang w:val="en-CA"/>
                </w:rPr>
                <w:delText>sig_coeff_flag</w:delText>
              </w:r>
            </w:del>
            <w:proofErr w:type="spellStart"/>
            <w:ins w:id="38" w:author="Virginie Drugeon" w:date="2019-01-14T13:25:00Z">
              <w:r w:rsidR="00E06A3C">
                <w:rPr>
                  <w:rFonts w:ascii="Times New Roman" w:eastAsia="Malgun Gothic" w:hAnsi="Times New Roman" w:cs="Times New Roman"/>
                  <w:color w:val="000000" w:themeColor="text1"/>
                  <w:sz w:val="20"/>
                  <w:szCs w:val="20"/>
                  <w:lang w:val="en-CA"/>
                </w:rPr>
                <w:t>AbsLevel</w:t>
              </w:r>
            </w:ins>
            <w:proofErr w:type="spell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[ </w:t>
            </w:r>
            <w:proofErr w:type="spell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xC</w:t>
            </w:r>
            <w:proofErr w:type="spell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 ][ </w:t>
            </w:r>
            <w:proofErr w:type="spell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yC</w:t>
            </w:r>
            <w:proofErr w:type="spell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 ]</w:t>
            </w:r>
            <w:ins w:id="39" w:author="Virginie Drugeon" w:date="2019-01-14T13:25:00Z">
              <w:r w:rsidR="00E06A3C">
                <w:rPr>
                  <w:rFonts w:ascii="Times New Roman" w:eastAsia="Malgun Gothic" w:hAnsi="Times New Roman" w:cs="Times New Roman"/>
                  <w:color w:val="000000" w:themeColor="text1"/>
                  <w:sz w:val="20"/>
                  <w:szCs w:val="20"/>
                  <w:lang w:val="en-CA"/>
                </w:rPr>
                <w:t xml:space="preserve"> &gt; 0 )</w:t>
              </w:r>
            </w:ins>
            <w:r w:rsidRPr="00091563">
              <w:rPr>
                <w:rFonts w:ascii="Times New Roman" w:eastAsia="Malgun Gothic" w:hAnsi="Times New Roman" w:cs="Times New Roman"/>
                <w:sz w:val="20"/>
                <w:szCs w:val="20"/>
                <w:lang w:val="en-CA"/>
              </w:rPr>
              <w:t xml:space="preserve"> </w:t>
            </w:r>
            <w:r w:rsidRPr="00091563">
              <w:rPr>
                <w:rFonts w:ascii="Times New Roman" w:eastAsia="Malgun Gothic" w:hAnsi="Times New Roman" w:cs="Times New Roman"/>
                <w:sz w:val="20"/>
                <w:szCs w:val="20"/>
                <w:lang w:val="en-CA" w:eastAsia="ko-KR"/>
              </w:rPr>
              <w:t xml:space="preserve"> &amp;&amp;  </w:t>
            </w:r>
            <w:r w:rsidRPr="00091563">
              <w:rPr>
                <w:rFonts w:ascii="Times New Roman" w:eastAsia="Malgun Gothic" w:hAnsi="Times New Roman" w:cs="Times New Roman"/>
                <w:sz w:val="20"/>
                <w:szCs w:val="20"/>
                <w:lang w:val="en-CA"/>
              </w:rPr>
              <w:br/>
            </w:r>
            <w:r w:rsidRPr="00091563">
              <w:rPr>
                <w:rFonts w:ascii="Times New Roman" w:eastAsia="Malgun Gothic" w:hAnsi="Times New Roman" w:cs="Times New Roman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sz w:val="20"/>
                <w:szCs w:val="20"/>
                <w:lang w:val="en-CA"/>
              </w:rPr>
              <w:tab/>
              <w:t>( !</w:t>
            </w:r>
            <w:proofErr w:type="spellStart"/>
            <w:r w:rsidRPr="00091563">
              <w:rPr>
                <w:rFonts w:ascii="Times New Roman" w:eastAsia="Malgun Gothic" w:hAnsi="Times New Roman" w:cs="Times New Roman"/>
                <w:sz w:val="20"/>
                <w:szCs w:val="20"/>
                <w:lang w:val="en-CA"/>
              </w:rPr>
              <w:t>signHidden</w:t>
            </w:r>
            <w:proofErr w:type="spellEnd"/>
            <w:r w:rsidRPr="00091563">
              <w:rPr>
                <w:rFonts w:ascii="Times New Roman" w:eastAsia="Malgun Gothic" w:hAnsi="Times New Roman" w:cs="Times New Roman"/>
                <w:sz w:val="20"/>
                <w:szCs w:val="20"/>
                <w:lang w:val="en-CA"/>
              </w:rPr>
              <w:t xml:space="preserve">  | |  ( n  !=  </w:t>
            </w:r>
            <w:proofErr w:type="spellStart"/>
            <w:r w:rsidRPr="00091563">
              <w:rPr>
                <w:rFonts w:ascii="Times New Roman" w:eastAsia="Malgun Gothic" w:hAnsi="Times New Roman" w:cs="Times New Roman"/>
                <w:sz w:val="20"/>
                <w:szCs w:val="20"/>
                <w:lang w:val="en-CA"/>
              </w:rPr>
              <w:t>firstSigScanPosSb</w:t>
            </w:r>
            <w:proofErr w:type="spellEnd"/>
            <w:r w:rsidRPr="00091563">
              <w:rPr>
                <w:rFonts w:ascii="Times New Roman" w:eastAsia="Malgun Gothic" w:hAnsi="Times New Roman" w:cs="Times New Roman"/>
                <w:sz w:val="20"/>
                <w:szCs w:val="20"/>
                <w:lang w:val="en-CA"/>
              </w:rPr>
              <w:t xml:space="preserve"> ) </w:t>
            </w:r>
            <w:r w:rsidRPr="00091563">
              <w:rPr>
                <w:rFonts w:ascii="Times New Roman" w:eastAsia="Malgun Gothic" w:hAnsi="Times New Roman" w:cs="Times New Roman"/>
                <w:sz w:val="20"/>
                <w:szCs w:val="20"/>
                <w:lang w:val="en-CA" w:eastAsia="ko-KR"/>
              </w:rPr>
              <w:t>)</w:t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 xml:space="preserve"> )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CF24D" w14:textId="77777777" w:rsidR="00AC3A24" w:rsidRPr="00091563" w:rsidRDefault="00AC3A24" w:rsidP="00AC3A24">
            <w:pPr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</w:pPr>
          </w:p>
        </w:tc>
      </w:tr>
      <w:tr w:rsidR="00AC3A24" w:rsidRPr="00091563" w14:paraId="65456446" w14:textId="77777777" w:rsidTr="00AC3A24">
        <w:trPr>
          <w:gridAfter w:val="1"/>
          <w:wAfter w:w="10" w:type="dxa"/>
          <w:cantSplit/>
          <w:jc w:val="center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B8857" w14:textId="77777777" w:rsidR="00AC3A24" w:rsidRPr="00091563" w:rsidRDefault="00AC3A24" w:rsidP="00AC3A24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</w:pP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proofErr w:type="spellStart"/>
            <w:r w:rsidRPr="00091563">
              <w:rPr>
                <w:rFonts w:ascii="Times New Roman" w:eastAsia="Malgun Gothic" w:hAnsi="Times New Roman" w:cs="Times New Roman"/>
                <w:b/>
                <w:bCs/>
                <w:color w:val="000000" w:themeColor="text1"/>
                <w:sz w:val="20"/>
                <w:szCs w:val="20"/>
                <w:lang w:val="en-CA"/>
              </w:rPr>
              <w:t>coeff_sign_</w:t>
            </w:r>
            <w:proofErr w:type="gramStart"/>
            <w:r w:rsidRPr="00091563">
              <w:rPr>
                <w:rFonts w:ascii="Times New Roman" w:eastAsia="Malgun Gothic" w:hAnsi="Times New Roman" w:cs="Times New Roman"/>
                <w:b/>
                <w:bCs/>
                <w:color w:val="000000" w:themeColor="text1"/>
                <w:sz w:val="20"/>
                <w:szCs w:val="20"/>
                <w:lang w:val="en-CA"/>
              </w:rPr>
              <w:t>flag</w:t>
            </w:r>
            <w:proofErr w:type="spellEnd"/>
            <w:r w:rsidRPr="00091563"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  <w:t>[</w:t>
            </w:r>
            <w:proofErr w:type="gram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 n </w:t>
            </w:r>
            <w:r w:rsidRPr="00091563"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  <w:t>]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A4C7F" w14:textId="77777777" w:rsidR="00AC3A24" w:rsidRPr="00091563" w:rsidRDefault="00AC3A24" w:rsidP="00AC3A24">
            <w:pPr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</w:pPr>
            <w:r w:rsidRPr="00091563"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  <w:t>ae(v)</w:t>
            </w:r>
          </w:p>
        </w:tc>
      </w:tr>
      <w:tr w:rsidR="00AC3A24" w:rsidRPr="00091563" w14:paraId="3CC28BEF" w14:textId="77777777" w:rsidTr="00AC3A24">
        <w:trPr>
          <w:gridAfter w:val="1"/>
          <w:wAfter w:w="10" w:type="dxa"/>
          <w:cantSplit/>
          <w:jc w:val="center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4BDDA" w14:textId="77777777" w:rsidR="00AC3A24" w:rsidRPr="00091563" w:rsidRDefault="00AC3A24" w:rsidP="00AC3A24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</w:pP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  <w:t>}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427AA" w14:textId="77777777" w:rsidR="00AC3A24" w:rsidRPr="00091563" w:rsidRDefault="00AC3A24" w:rsidP="00AC3A24">
            <w:pPr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</w:pPr>
          </w:p>
        </w:tc>
      </w:tr>
      <w:tr w:rsidR="00AC3A24" w:rsidRPr="00091563" w14:paraId="480C00AE" w14:textId="77777777" w:rsidTr="00AC3A24">
        <w:trPr>
          <w:gridAfter w:val="1"/>
          <w:wAfter w:w="10" w:type="dxa"/>
          <w:cantSplit/>
          <w:jc w:val="center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F2E3D" w14:textId="77777777" w:rsidR="00AC3A24" w:rsidRPr="00091563" w:rsidRDefault="00AC3A24" w:rsidP="00AC3A24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</w:pPr>
            <w:r w:rsidRPr="0009156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ab/>
            </w:r>
            <w:r w:rsidRPr="0009156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ab/>
            </w:r>
            <w:proofErr w:type="gramStart"/>
            <w:r w:rsidRPr="0009156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 xml:space="preserve">if( </w:t>
            </w:r>
            <w:proofErr w:type="spellStart"/>
            <w:r w:rsidRPr="0009156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>dep</w:t>
            </w:r>
            <w:proofErr w:type="gramEnd"/>
            <w:r w:rsidRPr="0009156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>_quant_enabled_flag</w:t>
            </w:r>
            <w:proofErr w:type="spellEnd"/>
            <w:r w:rsidRPr="0009156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 xml:space="preserve"> )  {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D888B" w14:textId="77777777" w:rsidR="00AC3A24" w:rsidRPr="00091563" w:rsidRDefault="00AC3A24" w:rsidP="00AC3A24">
            <w:pPr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</w:pPr>
          </w:p>
        </w:tc>
      </w:tr>
      <w:tr w:rsidR="00AC3A24" w:rsidRPr="00091563" w14:paraId="679850AE" w14:textId="77777777" w:rsidTr="00AC3A24">
        <w:trPr>
          <w:gridAfter w:val="1"/>
          <w:wAfter w:w="10" w:type="dxa"/>
          <w:cantSplit/>
          <w:jc w:val="center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2F84B" w14:textId="77777777" w:rsidR="00AC3A24" w:rsidRPr="00091563" w:rsidRDefault="00AC3A24" w:rsidP="00AC3A24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</w:pPr>
            <w:r w:rsidRPr="0009156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ab/>
            </w:r>
            <w:r w:rsidRPr="0009156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ab/>
            </w:r>
            <w:r w:rsidRPr="0009156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ab/>
            </w:r>
            <w:proofErr w:type="spellStart"/>
            <w:r w:rsidRPr="0009156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>QState</w:t>
            </w:r>
            <w:proofErr w:type="spellEnd"/>
            <w:r w:rsidRPr="0009156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 xml:space="preserve"> = </w:t>
            </w:r>
            <w:proofErr w:type="spell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startQStateSb</w:t>
            </w:r>
            <w:proofErr w:type="spellEnd"/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C09FF" w14:textId="77777777" w:rsidR="00AC3A24" w:rsidRPr="00091563" w:rsidRDefault="00AC3A24" w:rsidP="00AC3A24">
            <w:pPr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</w:pPr>
          </w:p>
        </w:tc>
      </w:tr>
      <w:tr w:rsidR="00AC3A24" w:rsidRPr="00091563" w14:paraId="37682A02" w14:textId="77777777" w:rsidTr="00AC3A24">
        <w:trPr>
          <w:gridAfter w:val="1"/>
          <w:wAfter w:w="10" w:type="dxa"/>
          <w:cantSplit/>
          <w:jc w:val="center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C0345" w14:textId="77777777" w:rsidR="00AC3A24" w:rsidRPr="00091563" w:rsidRDefault="00AC3A24" w:rsidP="00AC3A24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</w:pP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proofErr w:type="gram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for( n</w:t>
            </w:r>
            <w:proofErr w:type="gram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 xml:space="preserve"> = </w:t>
            </w:r>
            <w:proofErr w:type="spell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numSbCoeff</w:t>
            </w:r>
            <w:proofErr w:type="spell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 − 1; n  &gt;=  0; n− − ) {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642A9" w14:textId="77777777" w:rsidR="00AC3A24" w:rsidRPr="00091563" w:rsidRDefault="00AC3A24" w:rsidP="00AC3A24">
            <w:pPr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</w:pPr>
          </w:p>
        </w:tc>
      </w:tr>
      <w:tr w:rsidR="00AC3A24" w:rsidRPr="00091563" w14:paraId="6A587746" w14:textId="77777777" w:rsidTr="00AC3A24">
        <w:trPr>
          <w:gridAfter w:val="1"/>
          <w:wAfter w:w="10" w:type="dxa"/>
          <w:cantSplit/>
          <w:jc w:val="center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055AF" w14:textId="77777777" w:rsidR="00AC3A24" w:rsidRPr="00091563" w:rsidRDefault="00AC3A24" w:rsidP="00AC3A24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</w:pP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proofErr w:type="spell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xC</w:t>
            </w:r>
            <w:proofErr w:type="spell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 xml:space="preserve"> = </w:t>
            </w:r>
            <w:proofErr w:type="gram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 xml:space="preserve">( </w:t>
            </w:r>
            <w:proofErr w:type="spell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xS</w:t>
            </w:r>
            <w:proofErr w:type="spellEnd"/>
            <w:proofErr w:type="gram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 xml:space="preserve"> &lt;&lt; log2SbSize ) + </w:t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br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proofErr w:type="spell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DiagScanOrder</w:t>
            </w:r>
            <w:proofErr w:type="spell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 xml:space="preserve">[ log2SbSize ][ log2SbSize ][ n ][ 0 ]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3F4F1" w14:textId="77777777" w:rsidR="00AC3A24" w:rsidRPr="00091563" w:rsidRDefault="00AC3A24" w:rsidP="00AC3A24">
            <w:pPr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</w:pPr>
          </w:p>
        </w:tc>
      </w:tr>
      <w:tr w:rsidR="00AC3A24" w:rsidRPr="00091563" w14:paraId="310B62D2" w14:textId="77777777" w:rsidTr="00AC3A24">
        <w:trPr>
          <w:gridAfter w:val="1"/>
          <w:wAfter w:w="10" w:type="dxa"/>
          <w:cantSplit/>
          <w:jc w:val="center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49B55" w14:textId="77777777" w:rsidR="00AC3A24" w:rsidRPr="00091563" w:rsidRDefault="00AC3A24" w:rsidP="00AC3A24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</w:pPr>
            <w:r w:rsidRPr="00091563">
              <w:rPr>
                <w:rFonts w:ascii="Times New Roman" w:eastAsia="Malgun Gothic" w:hAnsi="Times New Roman" w:cs="Times New Roman"/>
                <w:noProof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noProof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noProof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noProof/>
                <w:color w:val="000000" w:themeColor="text1"/>
                <w:sz w:val="20"/>
                <w:szCs w:val="20"/>
                <w:lang w:val="en-CA"/>
              </w:rPr>
              <w:tab/>
            </w:r>
            <w:proofErr w:type="spell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yC</w:t>
            </w:r>
            <w:proofErr w:type="spell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 xml:space="preserve"> = </w:t>
            </w:r>
            <w:proofErr w:type="gram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 xml:space="preserve">( </w:t>
            </w:r>
            <w:proofErr w:type="spell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yS</w:t>
            </w:r>
            <w:proofErr w:type="spellEnd"/>
            <w:proofErr w:type="gram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 xml:space="preserve"> &lt;&lt; log2SbSize ) + </w:t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br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proofErr w:type="spell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DiagScanOrder</w:t>
            </w:r>
            <w:proofErr w:type="spell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[ log2SbSize ][ log2SbSize ][ n ][ 1 ]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80318" w14:textId="77777777" w:rsidR="00AC3A24" w:rsidRPr="00091563" w:rsidRDefault="00AC3A24" w:rsidP="00AC3A24">
            <w:pPr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</w:pPr>
          </w:p>
        </w:tc>
      </w:tr>
      <w:tr w:rsidR="00AC3A24" w:rsidRPr="00091563" w14:paraId="3E1022DC" w14:textId="77777777" w:rsidTr="00AC3A24">
        <w:trPr>
          <w:gridAfter w:val="1"/>
          <w:wAfter w:w="10" w:type="dxa"/>
          <w:cantSplit/>
          <w:jc w:val="center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AE77D" w14:textId="34DF8EAF" w:rsidR="00AC3A24" w:rsidRPr="00091563" w:rsidRDefault="00AC3A24" w:rsidP="00AC3A24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</w:pP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  <w:t xml:space="preserve">if( </w:t>
            </w:r>
            <w:del w:id="40" w:author="Virginie Drugeon" w:date="2019-01-14T13:25:00Z">
              <w:r w:rsidRPr="00091563" w:rsidDel="00E06A3C">
                <w:rPr>
                  <w:rFonts w:ascii="Times New Roman" w:eastAsia="Malgun Gothic" w:hAnsi="Times New Roman" w:cs="Times New Roman"/>
                  <w:color w:val="000000" w:themeColor="text1"/>
                  <w:sz w:val="20"/>
                  <w:szCs w:val="20"/>
                  <w:lang w:val="en-CA"/>
                </w:rPr>
                <w:delText>sig_coeff_flag</w:delText>
              </w:r>
            </w:del>
            <w:proofErr w:type="spellStart"/>
            <w:proofErr w:type="gramStart"/>
            <w:ins w:id="41" w:author="Virginie Drugeon" w:date="2019-01-14T13:25:00Z">
              <w:r w:rsidR="00E06A3C">
                <w:rPr>
                  <w:rFonts w:ascii="Times New Roman" w:eastAsia="Malgun Gothic" w:hAnsi="Times New Roman" w:cs="Times New Roman"/>
                  <w:color w:val="000000" w:themeColor="text1"/>
                  <w:sz w:val="20"/>
                  <w:szCs w:val="20"/>
                  <w:lang w:val="en-CA"/>
                </w:rPr>
                <w:t>AbsLevel</w:t>
              </w:r>
            </w:ins>
            <w:proofErr w:type="spell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[</w:t>
            </w:r>
            <w:proofErr w:type="gram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 </w:t>
            </w:r>
            <w:proofErr w:type="spell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xC</w:t>
            </w:r>
            <w:proofErr w:type="spell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 ][ </w:t>
            </w:r>
            <w:proofErr w:type="spell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yC</w:t>
            </w:r>
            <w:proofErr w:type="spell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 ]</w:t>
            </w:r>
            <w:ins w:id="42" w:author="Virginie Drugeon" w:date="2019-01-14T13:25:00Z">
              <w:r w:rsidR="00E06A3C">
                <w:rPr>
                  <w:rFonts w:ascii="Times New Roman" w:eastAsia="Malgun Gothic" w:hAnsi="Times New Roman" w:cs="Times New Roman"/>
                  <w:color w:val="000000" w:themeColor="text1"/>
                  <w:sz w:val="20"/>
                  <w:szCs w:val="20"/>
                  <w:lang w:val="en-CA"/>
                </w:rPr>
                <w:t xml:space="preserve"> &gt; 0</w:t>
              </w:r>
            </w:ins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 xml:space="preserve"> )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F5EAF" w14:textId="77777777" w:rsidR="00AC3A24" w:rsidRPr="00091563" w:rsidRDefault="00AC3A24" w:rsidP="00AC3A24">
            <w:pPr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</w:pPr>
          </w:p>
        </w:tc>
      </w:tr>
      <w:tr w:rsidR="00AC3A24" w:rsidRPr="00091563" w14:paraId="22FCDDA4" w14:textId="77777777" w:rsidTr="00AC3A24">
        <w:trPr>
          <w:gridAfter w:val="1"/>
          <w:wAfter w:w="10" w:type="dxa"/>
          <w:cantSplit/>
          <w:jc w:val="center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6301C" w14:textId="77777777" w:rsidR="00AC3A24" w:rsidRPr="00091563" w:rsidRDefault="00AC3A24" w:rsidP="00AC3A24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</w:pPr>
            <w:r w:rsidRPr="0009156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ab/>
            </w:r>
            <w:r w:rsidRPr="0009156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ab/>
            </w:r>
            <w:r w:rsidRPr="0009156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ab/>
            </w:r>
            <w:r w:rsidRPr="0009156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ab/>
            </w:r>
            <w:r w:rsidRPr="0009156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ab/>
            </w:r>
            <w:proofErr w:type="spellStart"/>
            <w:proofErr w:type="gramStart"/>
            <w:r w:rsidRPr="0009156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>TransCoeffLevel</w:t>
            </w:r>
            <w:proofErr w:type="spellEnd"/>
            <w:r w:rsidRPr="0009156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>[</w:t>
            </w:r>
            <w:proofErr w:type="gramEnd"/>
            <w:r w:rsidRPr="0009156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> x0 ][ y0 ][ </w:t>
            </w:r>
            <w:proofErr w:type="spellStart"/>
            <w:r w:rsidRPr="0009156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>cIdx</w:t>
            </w:r>
            <w:proofErr w:type="spellEnd"/>
            <w:r w:rsidRPr="0009156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> ][ </w:t>
            </w:r>
            <w:proofErr w:type="spellStart"/>
            <w:r w:rsidRPr="0009156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>xC</w:t>
            </w:r>
            <w:proofErr w:type="spellEnd"/>
            <w:r w:rsidRPr="0009156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> ][ </w:t>
            </w:r>
            <w:proofErr w:type="spellStart"/>
            <w:r w:rsidRPr="0009156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>yC</w:t>
            </w:r>
            <w:proofErr w:type="spellEnd"/>
            <w:r w:rsidRPr="0009156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> ] =</w:t>
            </w:r>
            <w:r w:rsidRPr="0009156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br/>
            </w:r>
            <w:r w:rsidRPr="0009156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ab/>
            </w:r>
            <w:r w:rsidRPr="0009156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ab/>
            </w:r>
            <w:r w:rsidRPr="0009156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ab/>
            </w:r>
            <w:r w:rsidRPr="0009156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ab/>
            </w:r>
            <w:r w:rsidRPr="0009156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ab/>
            </w:r>
            <w:r w:rsidRPr="0009156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ab/>
            </w:r>
            <w:r w:rsidRPr="0009156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ab/>
              <w:t xml:space="preserve">( 2 * </w:t>
            </w:r>
            <w:proofErr w:type="spellStart"/>
            <w:r w:rsidRPr="0009156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>AbsLevel</w:t>
            </w:r>
            <w:proofErr w:type="spellEnd"/>
            <w:r w:rsidRPr="0009156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>[ </w:t>
            </w:r>
            <w:proofErr w:type="spellStart"/>
            <w:r w:rsidRPr="0009156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>xC</w:t>
            </w:r>
            <w:proofErr w:type="spellEnd"/>
            <w:r w:rsidRPr="0009156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> ][ </w:t>
            </w:r>
            <w:proofErr w:type="spellStart"/>
            <w:r w:rsidRPr="0009156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>yC</w:t>
            </w:r>
            <w:proofErr w:type="spellEnd"/>
            <w:r w:rsidRPr="0009156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 xml:space="preserve"> ]  </w:t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 xml:space="preserve">−  ( </w:t>
            </w:r>
            <w:proofErr w:type="spell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QState</w:t>
            </w:r>
            <w:proofErr w:type="spell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 xml:space="preserve"> &gt; 1 ? </w:t>
            </w:r>
            <w:proofErr w:type="gram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1 :</w:t>
            </w:r>
            <w:proofErr w:type="gram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 xml:space="preserve"> 0 ) ) *</w:t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br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  <w:t xml:space="preserve">( 1  −  2 * </w:t>
            </w:r>
            <w:proofErr w:type="spell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coeff_sign_flag</w:t>
            </w:r>
            <w:proofErr w:type="spell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[ n ] )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06203" w14:textId="77777777" w:rsidR="00AC3A24" w:rsidRPr="00091563" w:rsidRDefault="00AC3A24" w:rsidP="00AC3A24">
            <w:pPr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</w:pPr>
          </w:p>
        </w:tc>
      </w:tr>
      <w:tr w:rsidR="00AC3A24" w:rsidRPr="00091563" w14:paraId="7EBAD51A" w14:textId="77777777" w:rsidTr="00AC3A24">
        <w:trPr>
          <w:gridAfter w:val="1"/>
          <w:wAfter w:w="10" w:type="dxa"/>
          <w:cantSplit/>
          <w:jc w:val="center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F9A2B" w14:textId="77777777" w:rsidR="00AC3A24" w:rsidRPr="00091563" w:rsidRDefault="00AC3A24" w:rsidP="00AC3A24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</w:pPr>
            <w:r w:rsidRPr="0009156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ab/>
            </w:r>
            <w:r w:rsidRPr="0009156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ab/>
            </w:r>
            <w:r w:rsidRPr="0009156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ab/>
            </w:r>
            <w:r w:rsidRPr="0009156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ab/>
            </w:r>
            <w:proofErr w:type="spellStart"/>
            <w:r w:rsidRPr="0009156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>QState</w:t>
            </w:r>
            <w:proofErr w:type="spellEnd"/>
            <w:r w:rsidRPr="0009156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 xml:space="preserve"> = </w:t>
            </w:r>
            <w:proofErr w:type="spellStart"/>
            <w:proofErr w:type="gramStart"/>
            <w:r w:rsidRPr="0009156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>QStateTransTable</w:t>
            </w:r>
            <w:proofErr w:type="spellEnd"/>
            <w:r w:rsidRPr="0009156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>[</w:t>
            </w:r>
            <w:proofErr w:type="gramEnd"/>
            <w:r w:rsidRPr="0009156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> </w:t>
            </w:r>
            <w:proofErr w:type="spellStart"/>
            <w:r w:rsidRPr="0009156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>QState</w:t>
            </w:r>
            <w:proofErr w:type="spellEnd"/>
            <w:r w:rsidRPr="0009156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> ][ </w:t>
            </w:r>
            <w:proofErr w:type="spellStart"/>
            <w:r w:rsidRPr="0009156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>par_level_flag</w:t>
            </w:r>
            <w:proofErr w:type="spellEnd"/>
            <w:r w:rsidRPr="0009156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>[ n ] ]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A494D" w14:textId="77777777" w:rsidR="00AC3A24" w:rsidRPr="00091563" w:rsidRDefault="00AC3A24" w:rsidP="00AC3A24">
            <w:pPr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</w:pPr>
          </w:p>
        </w:tc>
      </w:tr>
      <w:tr w:rsidR="00AC3A24" w:rsidRPr="00091563" w14:paraId="15C2C235" w14:textId="77777777" w:rsidTr="00AC3A24">
        <w:trPr>
          <w:gridAfter w:val="1"/>
          <w:wAfter w:w="10" w:type="dxa"/>
          <w:cantSplit/>
          <w:jc w:val="center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E473F" w14:textId="77777777" w:rsidR="00AC3A24" w:rsidRPr="00091563" w:rsidRDefault="00AC3A24" w:rsidP="00AC3A24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</w:pPr>
            <w:r w:rsidRPr="0009156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ab/>
            </w:r>
            <w:r w:rsidRPr="0009156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ab/>
              <w:t>} else {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01F04" w14:textId="77777777" w:rsidR="00AC3A24" w:rsidRPr="00091563" w:rsidRDefault="00AC3A24" w:rsidP="00AC3A24">
            <w:pPr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</w:pPr>
          </w:p>
        </w:tc>
      </w:tr>
      <w:tr w:rsidR="00AC3A24" w:rsidRPr="00091563" w14:paraId="319C334E" w14:textId="77777777" w:rsidTr="00AC3A24">
        <w:trPr>
          <w:gridAfter w:val="1"/>
          <w:wAfter w:w="10" w:type="dxa"/>
          <w:cantSplit/>
          <w:jc w:val="center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1385A" w14:textId="77777777" w:rsidR="00AC3A24" w:rsidRPr="00091563" w:rsidRDefault="00AC3A24" w:rsidP="00AC3A24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</w:pPr>
            <w:r w:rsidRPr="0009156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ab/>
            </w:r>
            <w:r w:rsidRPr="0009156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ab/>
            </w:r>
            <w:r w:rsidRPr="0009156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ab/>
            </w:r>
            <w:proofErr w:type="spellStart"/>
            <w:r w:rsidRPr="0009156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>sumAbsLevel</w:t>
            </w:r>
            <w:proofErr w:type="spellEnd"/>
            <w:r w:rsidRPr="0009156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 xml:space="preserve"> = 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BD161" w14:textId="77777777" w:rsidR="00AC3A24" w:rsidRPr="00091563" w:rsidRDefault="00AC3A24" w:rsidP="00AC3A24">
            <w:pPr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</w:pPr>
          </w:p>
        </w:tc>
      </w:tr>
      <w:tr w:rsidR="00AC3A24" w:rsidRPr="00091563" w14:paraId="6ACE1E20" w14:textId="77777777" w:rsidTr="00AC3A24">
        <w:trPr>
          <w:gridAfter w:val="1"/>
          <w:wAfter w:w="10" w:type="dxa"/>
          <w:cantSplit/>
          <w:jc w:val="center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91299" w14:textId="77777777" w:rsidR="00AC3A24" w:rsidRPr="00091563" w:rsidRDefault="00AC3A24" w:rsidP="00AC3A24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</w:pP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proofErr w:type="gram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for( n</w:t>
            </w:r>
            <w:proofErr w:type="gram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 xml:space="preserve"> = </w:t>
            </w:r>
            <w:proofErr w:type="spell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numSbCoeff</w:t>
            </w:r>
            <w:proofErr w:type="spell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 − 1; n  &gt;=  0; n− − ) {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B5A8F" w14:textId="77777777" w:rsidR="00AC3A24" w:rsidRPr="00091563" w:rsidRDefault="00AC3A24" w:rsidP="00AC3A24">
            <w:pPr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</w:pPr>
          </w:p>
        </w:tc>
      </w:tr>
      <w:tr w:rsidR="00AC3A24" w:rsidRPr="00091563" w14:paraId="706DBEC2" w14:textId="77777777" w:rsidTr="00AC3A24">
        <w:trPr>
          <w:gridAfter w:val="1"/>
          <w:wAfter w:w="10" w:type="dxa"/>
          <w:cantSplit/>
          <w:jc w:val="center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6AD56" w14:textId="77777777" w:rsidR="00AC3A24" w:rsidRPr="00091563" w:rsidRDefault="00AC3A24" w:rsidP="00AC3A24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</w:pP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proofErr w:type="spell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xC</w:t>
            </w:r>
            <w:proofErr w:type="spell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 xml:space="preserve"> = </w:t>
            </w:r>
            <w:proofErr w:type="gram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 xml:space="preserve">( </w:t>
            </w:r>
            <w:proofErr w:type="spell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xS</w:t>
            </w:r>
            <w:proofErr w:type="spellEnd"/>
            <w:proofErr w:type="gram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 xml:space="preserve"> &lt;&lt; log2SbSize ) + </w:t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br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proofErr w:type="spell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DiagScanOrder</w:t>
            </w:r>
            <w:proofErr w:type="spell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 xml:space="preserve">[ log2SbSize ][ log2SbSize ][ n ][ 0 ]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46B85" w14:textId="77777777" w:rsidR="00AC3A24" w:rsidRPr="00091563" w:rsidRDefault="00AC3A24" w:rsidP="00AC3A24">
            <w:pPr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</w:pPr>
          </w:p>
        </w:tc>
      </w:tr>
      <w:tr w:rsidR="00AC3A24" w:rsidRPr="00091563" w14:paraId="1C99BA22" w14:textId="77777777" w:rsidTr="00AC3A24">
        <w:trPr>
          <w:gridAfter w:val="1"/>
          <w:wAfter w:w="10" w:type="dxa"/>
          <w:cantSplit/>
          <w:jc w:val="center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C00DA" w14:textId="77777777" w:rsidR="00AC3A24" w:rsidRPr="00091563" w:rsidRDefault="00AC3A24" w:rsidP="00AC3A24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</w:pPr>
            <w:r w:rsidRPr="00091563">
              <w:rPr>
                <w:rFonts w:ascii="Times New Roman" w:eastAsia="Malgun Gothic" w:hAnsi="Times New Roman" w:cs="Times New Roman"/>
                <w:noProof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noProof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noProof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noProof/>
                <w:color w:val="000000" w:themeColor="text1"/>
                <w:sz w:val="20"/>
                <w:szCs w:val="20"/>
                <w:lang w:val="en-CA"/>
              </w:rPr>
              <w:tab/>
            </w:r>
            <w:proofErr w:type="spell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yC</w:t>
            </w:r>
            <w:proofErr w:type="spell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 xml:space="preserve"> = </w:t>
            </w:r>
            <w:proofErr w:type="gram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 xml:space="preserve">( </w:t>
            </w:r>
            <w:proofErr w:type="spell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yS</w:t>
            </w:r>
            <w:proofErr w:type="spellEnd"/>
            <w:proofErr w:type="gram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 xml:space="preserve"> &lt;&lt; log2SbSize ) + </w:t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br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proofErr w:type="spell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DiagScanOrder</w:t>
            </w:r>
            <w:proofErr w:type="spell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[ log2SbSize ][ log2SbSize ][ n ][ 1 ]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8615" w14:textId="77777777" w:rsidR="00AC3A24" w:rsidRPr="00091563" w:rsidRDefault="00AC3A24" w:rsidP="00AC3A24">
            <w:pPr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</w:pPr>
          </w:p>
        </w:tc>
      </w:tr>
      <w:tr w:rsidR="00AC3A24" w:rsidRPr="00091563" w14:paraId="3BFC5136" w14:textId="77777777" w:rsidTr="00AC3A24">
        <w:trPr>
          <w:gridAfter w:val="1"/>
          <w:wAfter w:w="10" w:type="dxa"/>
          <w:cantSplit/>
          <w:jc w:val="center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67069" w14:textId="55ADADEA" w:rsidR="00AC3A24" w:rsidRPr="00091563" w:rsidRDefault="00AC3A24" w:rsidP="00AC3A24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</w:pP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lastRenderedPageBreak/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ab/>
              <w:t xml:space="preserve">if( </w:t>
            </w:r>
            <w:del w:id="43" w:author="Virginie Drugeon" w:date="2019-01-14T13:26:00Z">
              <w:r w:rsidRPr="00091563" w:rsidDel="00E06A3C">
                <w:rPr>
                  <w:rFonts w:ascii="Times New Roman" w:eastAsia="Malgun Gothic" w:hAnsi="Times New Roman" w:cs="Times New Roman"/>
                  <w:color w:val="000000" w:themeColor="text1"/>
                  <w:sz w:val="20"/>
                  <w:szCs w:val="20"/>
                  <w:lang w:val="en-CA"/>
                </w:rPr>
                <w:delText>sig_coeff_flag</w:delText>
              </w:r>
            </w:del>
            <w:proofErr w:type="spellStart"/>
            <w:ins w:id="44" w:author="Virginie Drugeon" w:date="2019-01-14T13:26:00Z">
              <w:r w:rsidR="00E06A3C">
                <w:rPr>
                  <w:rFonts w:ascii="Times New Roman" w:eastAsia="Malgun Gothic" w:hAnsi="Times New Roman" w:cs="Times New Roman"/>
                  <w:color w:val="000000" w:themeColor="text1"/>
                  <w:sz w:val="20"/>
                  <w:szCs w:val="20"/>
                  <w:lang w:val="en-CA"/>
                </w:rPr>
                <w:t>AbsLevel</w:t>
              </w:r>
            </w:ins>
            <w:proofErr w:type="spell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[ </w:t>
            </w:r>
            <w:proofErr w:type="spell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xC</w:t>
            </w:r>
            <w:proofErr w:type="spell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 ][ </w:t>
            </w:r>
            <w:proofErr w:type="spell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yC</w:t>
            </w:r>
            <w:proofErr w:type="spell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 ] </w:t>
            </w:r>
            <w:ins w:id="45" w:author="Virginie Drugeon" w:date="2019-01-14T13:26:00Z">
              <w:r w:rsidR="00E06A3C">
                <w:rPr>
                  <w:rFonts w:ascii="Times New Roman" w:eastAsia="Malgun Gothic" w:hAnsi="Times New Roman" w:cs="Times New Roman"/>
                  <w:color w:val="000000" w:themeColor="text1"/>
                  <w:sz w:val="20"/>
                  <w:szCs w:val="20"/>
                  <w:lang w:val="en-CA"/>
                </w:rPr>
                <w:t xml:space="preserve">&gt; 0 </w:t>
              </w:r>
            </w:ins>
            <w:bookmarkStart w:id="46" w:name="_GoBack"/>
            <w:bookmarkEnd w:id="46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)  {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33F9D" w14:textId="77777777" w:rsidR="00AC3A24" w:rsidRPr="00091563" w:rsidRDefault="00AC3A24" w:rsidP="00AC3A24">
            <w:pPr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</w:pPr>
          </w:p>
        </w:tc>
      </w:tr>
      <w:tr w:rsidR="00AC3A24" w:rsidRPr="00091563" w14:paraId="53D15311" w14:textId="77777777" w:rsidTr="00AC3A24">
        <w:trPr>
          <w:gridAfter w:val="1"/>
          <w:wAfter w:w="10" w:type="dxa"/>
          <w:cantSplit/>
          <w:jc w:val="center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46307" w14:textId="77777777" w:rsidR="00AC3A24" w:rsidRPr="00091563" w:rsidRDefault="00AC3A24" w:rsidP="00AC3A24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</w:pPr>
            <w:r w:rsidRPr="0009156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ab/>
            </w:r>
            <w:r w:rsidRPr="0009156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ab/>
            </w:r>
            <w:r w:rsidRPr="0009156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ab/>
            </w:r>
            <w:r w:rsidRPr="0009156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ab/>
            </w:r>
            <w:r w:rsidRPr="0009156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ab/>
            </w:r>
            <w:proofErr w:type="spellStart"/>
            <w:proofErr w:type="gramStart"/>
            <w:r w:rsidRPr="0009156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>TransCoeffLevel</w:t>
            </w:r>
            <w:proofErr w:type="spellEnd"/>
            <w:r w:rsidRPr="0009156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>[</w:t>
            </w:r>
            <w:proofErr w:type="gramEnd"/>
            <w:r w:rsidRPr="0009156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> x0 ][ y0 ][ </w:t>
            </w:r>
            <w:proofErr w:type="spellStart"/>
            <w:r w:rsidRPr="0009156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>cIdx</w:t>
            </w:r>
            <w:proofErr w:type="spellEnd"/>
            <w:r w:rsidRPr="0009156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> ][ </w:t>
            </w:r>
            <w:proofErr w:type="spellStart"/>
            <w:r w:rsidRPr="0009156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>xC</w:t>
            </w:r>
            <w:proofErr w:type="spellEnd"/>
            <w:r w:rsidRPr="0009156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> ][ </w:t>
            </w:r>
            <w:proofErr w:type="spellStart"/>
            <w:r w:rsidRPr="0009156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>yC</w:t>
            </w:r>
            <w:proofErr w:type="spellEnd"/>
            <w:r w:rsidRPr="0009156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 xml:space="preserve"> ]  = </w:t>
            </w:r>
            <w:r w:rsidRPr="0009156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br/>
            </w:r>
            <w:r w:rsidRPr="0009156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ab/>
            </w:r>
            <w:r w:rsidRPr="0009156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ab/>
            </w:r>
            <w:r w:rsidRPr="0009156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ab/>
            </w:r>
            <w:r w:rsidRPr="0009156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ab/>
            </w:r>
            <w:r w:rsidRPr="0009156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ab/>
            </w:r>
            <w:r w:rsidRPr="0009156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ab/>
            </w:r>
            <w:r w:rsidRPr="0009156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ab/>
            </w:r>
            <w:proofErr w:type="spellStart"/>
            <w:r w:rsidRPr="0009156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>AbsLevel</w:t>
            </w:r>
            <w:proofErr w:type="spellEnd"/>
            <w:r w:rsidRPr="0009156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>[ </w:t>
            </w:r>
            <w:proofErr w:type="spellStart"/>
            <w:r w:rsidRPr="0009156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>xC</w:t>
            </w:r>
            <w:proofErr w:type="spellEnd"/>
            <w:r w:rsidRPr="0009156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> ][ </w:t>
            </w:r>
            <w:proofErr w:type="spellStart"/>
            <w:r w:rsidRPr="0009156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>yC</w:t>
            </w:r>
            <w:proofErr w:type="spellEnd"/>
            <w:r w:rsidRPr="0009156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> ]</w:t>
            </w:r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 xml:space="preserve"> * ( 1 − 2 * </w:t>
            </w:r>
            <w:proofErr w:type="spellStart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coeff_sign_flag</w:t>
            </w:r>
            <w:proofErr w:type="spellEnd"/>
            <w:r w:rsidRPr="00091563">
              <w:rPr>
                <w:rFonts w:ascii="Times New Roman" w:eastAsia="Malgun Gothic" w:hAnsi="Times New Roman" w:cs="Times New Roman"/>
                <w:color w:val="000000" w:themeColor="text1"/>
                <w:sz w:val="20"/>
                <w:szCs w:val="20"/>
                <w:lang w:val="en-CA"/>
              </w:rPr>
              <w:t>[ n ] )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7D849" w14:textId="77777777" w:rsidR="00AC3A24" w:rsidRPr="00091563" w:rsidRDefault="00AC3A24" w:rsidP="00AC3A24">
            <w:pPr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</w:pPr>
          </w:p>
        </w:tc>
      </w:tr>
      <w:tr w:rsidR="00AC3A24" w:rsidRPr="00091563" w14:paraId="5669449D" w14:textId="77777777" w:rsidTr="00AC3A24">
        <w:trPr>
          <w:gridAfter w:val="1"/>
          <w:wAfter w:w="10" w:type="dxa"/>
          <w:cantSplit/>
          <w:jc w:val="center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C9842" w14:textId="77777777" w:rsidR="00AC3A24" w:rsidRPr="00091563" w:rsidRDefault="00AC3A24" w:rsidP="00AC3A24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</w:pPr>
            <w:r w:rsidRPr="00091563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ab/>
            </w:r>
            <w:r w:rsidRPr="00091563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ab/>
            </w:r>
            <w:r w:rsidRPr="00091563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ab/>
            </w:r>
            <w:r w:rsidRPr="00091563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ab/>
            </w:r>
            <w:r w:rsidRPr="00091563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ab/>
            </w:r>
            <w:proofErr w:type="gramStart"/>
            <w:r w:rsidRPr="00091563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 xml:space="preserve">if( </w:t>
            </w:r>
            <w:proofErr w:type="spellStart"/>
            <w:r w:rsidRPr="00091563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>signHidden</w:t>
            </w:r>
            <w:proofErr w:type="spellEnd"/>
            <w:proofErr w:type="gramEnd"/>
            <w:r w:rsidRPr="00091563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 xml:space="preserve"> )  {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9D0BB" w14:textId="77777777" w:rsidR="00AC3A24" w:rsidRPr="00091563" w:rsidRDefault="00AC3A24" w:rsidP="00AC3A24">
            <w:pPr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</w:pPr>
          </w:p>
        </w:tc>
      </w:tr>
      <w:tr w:rsidR="00AC3A24" w:rsidRPr="00091563" w14:paraId="63C471E3" w14:textId="77777777" w:rsidTr="00AC3A24">
        <w:trPr>
          <w:gridAfter w:val="1"/>
          <w:wAfter w:w="10" w:type="dxa"/>
          <w:cantSplit/>
          <w:jc w:val="center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A1B19" w14:textId="77777777" w:rsidR="00AC3A24" w:rsidRPr="00091563" w:rsidRDefault="00AC3A24" w:rsidP="00AC3A24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</w:pPr>
            <w:r w:rsidRPr="00091563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ab/>
            </w:r>
            <w:r w:rsidRPr="00091563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ab/>
            </w:r>
            <w:r w:rsidRPr="00091563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ab/>
            </w:r>
            <w:r w:rsidRPr="00091563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ab/>
            </w:r>
            <w:r w:rsidRPr="00091563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ab/>
            </w:r>
            <w:r w:rsidRPr="00091563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ab/>
            </w:r>
            <w:proofErr w:type="spellStart"/>
            <w:proofErr w:type="gramStart"/>
            <w:r w:rsidRPr="00091563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>sumAbsLevel</w:t>
            </w:r>
            <w:proofErr w:type="spellEnd"/>
            <w:r w:rsidRPr="00091563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 xml:space="preserve">  +</w:t>
            </w:r>
            <w:proofErr w:type="gramEnd"/>
            <w:r w:rsidRPr="00091563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 xml:space="preserve">=  </w:t>
            </w:r>
            <w:proofErr w:type="spellStart"/>
            <w:r w:rsidRPr="00091563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>AbsLevel</w:t>
            </w:r>
            <w:proofErr w:type="spellEnd"/>
            <w:r w:rsidRPr="00091563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>[ </w:t>
            </w:r>
            <w:proofErr w:type="spellStart"/>
            <w:r w:rsidRPr="00091563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>xC</w:t>
            </w:r>
            <w:proofErr w:type="spellEnd"/>
            <w:r w:rsidRPr="00091563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> ][ </w:t>
            </w:r>
            <w:proofErr w:type="spellStart"/>
            <w:r w:rsidRPr="00091563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>yC</w:t>
            </w:r>
            <w:proofErr w:type="spellEnd"/>
            <w:r w:rsidRPr="00091563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> ]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E47C7" w14:textId="77777777" w:rsidR="00AC3A24" w:rsidRPr="00091563" w:rsidRDefault="00AC3A24" w:rsidP="00AC3A24">
            <w:pPr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</w:pPr>
          </w:p>
        </w:tc>
      </w:tr>
      <w:tr w:rsidR="00AC3A24" w:rsidRPr="00091563" w14:paraId="283E3113" w14:textId="77777777" w:rsidTr="00AC3A24">
        <w:trPr>
          <w:gridAfter w:val="1"/>
          <w:wAfter w:w="10" w:type="dxa"/>
          <w:cantSplit/>
          <w:jc w:val="center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1EE15" w14:textId="77777777" w:rsidR="00AC3A24" w:rsidRPr="00091563" w:rsidRDefault="00AC3A24" w:rsidP="00AC3A24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</w:pPr>
            <w:r w:rsidRPr="00091563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ab/>
            </w:r>
            <w:r w:rsidRPr="00091563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ab/>
            </w:r>
            <w:r w:rsidRPr="00091563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ab/>
            </w:r>
            <w:r w:rsidRPr="00091563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ab/>
            </w:r>
            <w:r w:rsidRPr="00091563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ab/>
            </w:r>
            <w:r w:rsidRPr="00091563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ab/>
            </w:r>
            <w:proofErr w:type="gramStart"/>
            <w:r w:rsidRPr="00091563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>if( (</w:t>
            </w:r>
            <w:proofErr w:type="gramEnd"/>
            <w:r w:rsidRPr="00091563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 xml:space="preserve"> n  = =  </w:t>
            </w:r>
            <w:proofErr w:type="spellStart"/>
            <w:r w:rsidRPr="00091563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>firstSigScanPosSb</w:t>
            </w:r>
            <w:proofErr w:type="spellEnd"/>
            <w:r w:rsidRPr="00091563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 xml:space="preserve"> )  &amp;&amp;  ( </w:t>
            </w:r>
            <w:proofErr w:type="spellStart"/>
            <w:r w:rsidRPr="00091563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>sumAbsLevel</w:t>
            </w:r>
            <w:proofErr w:type="spellEnd"/>
            <w:r w:rsidRPr="00091563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> % 2 )  = =  1 ) )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73C3A" w14:textId="77777777" w:rsidR="00AC3A24" w:rsidRPr="00091563" w:rsidRDefault="00AC3A24" w:rsidP="00AC3A24">
            <w:pPr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</w:pPr>
          </w:p>
        </w:tc>
      </w:tr>
      <w:tr w:rsidR="00AC3A24" w:rsidRPr="00091563" w14:paraId="1E3CBC44" w14:textId="77777777" w:rsidTr="00AC3A24">
        <w:trPr>
          <w:gridAfter w:val="1"/>
          <w:wAfter w:w="10" w:type="dxa"/>
          <w:cantSplit/>
          <w:jc w:val="center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D72A0" w14:textId="77777777" w:rsidR="00AC3A24" w:rsidRPr="00091563" w:rsidRDefault="00AC3A24" w:rsidP="00AC3A24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</w:pPr>
            <w:r w:rsidRPr="00091563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ab/>
            </w:r>
            <w:r w:rsidRPr="00091563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ab/>
            </w:r>
            <w:r w:rsidRPr="00091563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ab/>
            </w:r>
            <w:r w:rsidRPr="00091563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ab/>
            </w:r>
            <w:r w:rsidRPr="00091563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ab/>
            </w:r>
            <w:r w:rsidRPr="00091563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ab/>
            </w:r>
            <w:r w:rsidRPr="00091563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ab/>
            </w:r>
            <w:proofErr w:type="spellStart"/>
            <w:proofErr w:type="gramStart"/>
            <w:r w:rsidRPr="00091563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>TransCoeffLevel</w:t>
            </w:r>
            <w:proofErr w:type="spellEnd"/>
            <w:r w:rsidRPr="00091563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>[</w:t>
            </w:r>
            <w:proofErr w:type="gramEnd"/>
            <w:r w:rsidRPr="00091563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> x0 ][ y0 ][ </w:t>
            </w:r>
            <w:proofErr w:type="spellStart"/>
            <w:r w:rsidRPr="00091563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>cIdx</w:t>
            </w:r>
            <w:proofErr w:type="spellEnd"/>
            <w:r w:rsidRPr="00091563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> ][ </w:t>
            </w:r>
            <w:proofErr w:type="spellStart"/>
            <w:r w:rsidRPr="00091563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>xC</w:t>
            </w:r>
            <w:proofErr w:type="spellEnd"/>
            <w:r w:rsidRPr="00091563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> ][ </w:t>
            </w:r>
            <w:proofErr w:type="spellStart"/>
            <w:r w:rsidRPr="00091563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>yC</w:t>
            </w:r>
            <w:proofErr w:type="spellEnd"/>
            <w:r w:rsidRPr="00091563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 xml:space="preserve"> ]  =  </w:t>
            </w:r>
            <w:r w:rsidRPr="00091563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br/>
            </w:r>
            <w:r w:rsidRPr="00091563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ab/>
            </w:r>
            <w:r w:rsidRPr="00091563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ab/>
            </w:r>
            <w:r w:rsidRPr="00091563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ab/>
            </w:r>
            <w:r w:rsidRPr="00091563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ab/>
            </w:r>
            <w:r w:rsidRPr="00091563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ab/>
            </w:r>
            <w:r w:rsidRPr="00091563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ab/>
            </w:r>
            <w:r w:rsidRPr="00091563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ab/>
            </w:r>
            <w:r w:rsidRPr="00091563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ab/>
            </w:r>
            <w:r w:rsidRPr="00091563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ab/>
            </w:r>
            <w:r w:rsidRPr="00091563">
              <w:rPr>
                <w:rFonts w:ascii="Times New Roman" w:eastAsia="Malgun Gothic" w:hAnsi="Times New Roman" w:cs="Times New Roman"/>
                <w:color w:val="663300"/>
                <w:sz w:val="20"/>
                <w:szCs w:val="20"/>
                <w:lang w:val="en-CA"/>
              </w:rPr>
              <w:t>−</w:t>
            </w:r>
            <w:proofErr w:type="spellStart"/>
            <w:r w:rsidRPr="00091563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>TransCoeffLevel</w:t>
            </w:r>
            <w:proofErr w:type="spellEnd"/>
            <w:r w:rsidRPr="00091563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>[ x0 ][ y0 ][ </w:t>
            </w:r>
            <w:proofErr w:type="spellStart"/>
            <w:r w:rsidRPr="00091563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>cIdx</w:t>
            </w:r>
            <w:proofErr w:type="spellEnd"/>
            <w:r w:rsidRPr="00091563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> ][ </w:t>
            </w:r>
            <w:proofErr w:type="spellStart"/>
            <w:r w:rsidRPr="00091563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>xC</w:t>
            </w:r>
            <w:proofErr w:type="spellEnd"/>
            <w:r w:rsidRPr="00091563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> ][ </w:t>
            </w:r>
            <w:proofErr w:type="spellStart"/>
            <w:r w:rsidRPr="00091563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>yC</w:t>
            </w:r>
            <w:proofErr w:type="spellEnd"/>
            <w:r w:rsidRPr="00091563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> ]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36454" w14:textId="77777777" w:rsidR="00AC3A24" w:rsidRPr="00091563" w:rsidRDefault="00AC3A24" w:rsidP="00AC3A24">
            <w:pPr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</w:pPr>
          </w:p>
        </w:tc>
      </w:tr>
      <w:tr w:rsidR="00AC3A24" w:rsidRPr="00091563" w14:paraId="1D93537B" w14:textId="77777777" w:rsidTr="00AC3A24">
        <w:trPr>
          <w:gridAfter w:val="1"/>
          <w:wAfter w:w="10" w:type="dxa"/>
          <w:cantSplit/>
          <w:jc w:val="center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F36B3" w14:textId="77777777" w:rsidR="00AC3A24" w:rsidRPr="00091563" w:rsidRDefault="00AC3A24" w:rsidP="00AC3A24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</w:pPr>
            <w:r w:rsidRPr="00091563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ab/>
            </w:r>
            <w:r w:rsidRPr="00091563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ab/>
            </w:r>
            <w:r w:rsidRPr="00091563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ab/>
            </w:r>
            <w:r w:rsidRPr="00091563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ab/>
            </w:r>
            <w:r w:rsidRPr="00091563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ab/>
              <w:t>}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23B22" w14:textId="77777777" w:rsidR="00AC3A24" w:rsidRPr="00091563" w:rsidRDefault="00AC3A24" w:rsidP="00AC3A24">
            <w:pPr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</w:pPr>
          </w:p>
        </w:tc>
      </w:tr>
      <w:tr w:rsidR="00AC3A24" w:rsidRPr="00091563" w14:paraId="19D21474" w14:textId="77777777" w:rsidTr="00AC3A24">
        <w:trPr>
          <w:gridAfter w:val="1"/>
          <w:wAfter w:w="10" w:type="dxa"/>
          <w:cantSplit/>
          <w:jc w:val="center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65E24" w14:textId="77777777" w:rsidR="00AC3A24" w:rsidRPr="00091563" w:rsidRDefault="00AC3A24" w:rsidP="00AC3A24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</w:pPr>
            <w:r w:rsidRPr="0009156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ab/>
            </w:r>
            <w:r w:rsidRPr="0009156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ab/>
            </w:r>
            <w:r w:rsidRPr="0009156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ab/>
            </w:r>
            <w:r w:rsidRPr="0009156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ab/>
              <w:t>}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6575C" w14:textId="77777777" w:rsidR="00AC3A24" w:rsidRPr="00091563" w:rsidRDefault="00AC3A24" w:rsidP="00AC3A24">
            <w:pPr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</w:pPr>
          </w:p>
        </w:tc>
      </w:tr>
      <w:tr w:rsidR="00AC3A24" w:rsidRPr="00091563" w14:paraId="5E8835E9" w14:textId="77777777" w:rsidTr="00AC3A24">
        <w:trPr>
          <w:gridAfter w:val="1"/>
          <w:wAfter w:w="10" w:type="dxa"/>
          <w:cantSplit/>
          <w:jc w:val="center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76A2E" w14:textId="77777777" w:rsidR="00AC3A24" w:rsidRPr="00091563" w:rsidRDefault="00AC3A24" w:rsidP="00AC3A24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</w:pPr>
            <w:r w:rsidRPr="0009156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ab/>
            </w:r>
            <w:r w:rsidRPr="0009156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ab/>
            </w:r>
            <w:r w:rsidRPr="0009156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ab/>
              <w:t>}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122FE" w14:textId="77777777" w:rsidR="00AC3A24" w:rsidRPr="00091563" w:rsidRDefault="00AC3A24" w:rsidP="00AC3A24">
            <w:pPr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</w:pPr>
          </w:p>
        </w:tc>
      </w:tr>
      <w:tr w:rsidR="00AC3A24" w:rsidRPr="00091563" w14:paraId="3BD3A4CC" w14:textId="77777777" w:rsidTr="00AC3A24">
        <w:trPr>
          <w:gridAfter w:val="1"/>
          <w:wAfter w:w="10" w:type="dxa"/>
          <w:cantSplit/>
          <w:jc w:val="center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926AE" w14:textId="77777777" w:rsidR="00AC3A24" w:rsidRPr="00091563" w:rsidRDefault="00AC3A24" w:rsidP="00AC3A24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</w:pPr>
            <w:r w:rsidRPr="0009156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ab/>
            </w:r>
            <w:r w:rsidRPr="0009156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ab/>
              <w:t>}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D9E6D" w14:textId="77777777" w:rsidR="00AC3A24" w:rsidRPr="00091563" w:rsidRDefault="00AC3A24" w:rsidP="00AC3A24">
            <w:pPr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</w:pPr>
          </w:p>
        </w:tc>
      </w:tr>
      <w:tr w:rsidR="00AC3A24" w:rsidRPr="00091563" w14:paraId="5D7AE05A" w14:textId="77777777" w:rsidTr="00AC3A24">
        <w:trPr>
          <w:gridAfter w:val="1"/>
          <w:wAfter w:w="10" w:type="dxa"/>
          <w:cantSplit/>
          <w:jc w:val="center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600D9" w14:textId="77777777" w:rsidR="00AC3A24" w:rsidRPr="00091563" w:rsidRDefault="00AC3A24" w:rsidP="00AC3A24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</w:pPr>
            <w:r w:rsidRPr="0009156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ab/>
              <w:t>}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B5D67" w14:textId="77777777" w:rsidR="00AC3A24" w:rsidRPr="00091563" w:rsidRDefault="00AC3A24" w:rsidP="00AC3A24">
            <w:pPr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</w:pPr>
          </w:p>
        </w:tc>
      </w:tr>
      <w:tr w:rsidR="00AC3A24" w:rsidRPr="00091563" w14:paraId="616D4C0F" w14:textId="77777777" w:rsidTr="00AC3A24">
        <w:trPr>
          <w:gridAfter w:val="1"/>
          <w:wAfter w:w="10" w:type="dxa"/>
          <w:cantSplit/>
          <w:jc w:val="center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DD5C8" w14:textId="77777777" w:rsidR="00AC3A24" w:rsidRPr="00091563" w:rsidRDefault="00AC3A24" w:rsidP="00AC3A24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</w:pPr>
            <w:r w:rsidRPr="0009156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ab/>
            </w:r>
            <w:proofErr w:type="gramStart"/>
            <w:r w:rsidRPr="0009156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>if(</w:t>
            </w:r>
            <w:r w:rsidRPr="00091563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>  </w:t>
            </w:r>
            <w:proofErr w:type="spellStart"/>
            <w:proofErr w:type="gramEnd"/>
            <w:r w:rsidRPr="00091563">
              <w:rPr>
                <w:rFonts w:ascii="Times New Roman" w:eastAsia="Malgun Gothic" w:hAnsi="Times New Roman" w:cs="Times New Roman"/>
                <w:sz w:val="20"/>
                <w:szCs w:val="20"/>
                <w:lang w:val="en-CA" w:eastAsia="ko-KR"/>
              </w:rPr>
              <w:t>tu_mts_flag</w:t>
            </w:r>
            <w:proofErr w:type="spellEnd"/>
            <w:r w:rsidRPr="00091563">
              <w:rPr>
                <w:rFonts w:ascii="Times New Roman" w:eastAsia="Malgun Gothic" w:hAnsi="Times New Roman" w:cs="Times New Roman"/>
                <w:sz w:val="20"/>
                <w:szCs w:val="20"/>
                <w:lang w:val="en-CA"/>
              </w:rPr>
              <w:t>[ x0 ][ y0 ]</w:t>
            </w:r>
            <w:r w:rsidRPr="00091563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>  </w:t>
            </w:r>
            <w:r w:rsidRPr="00091563">
              <w:rPr>
                <w:rFonts w:ascii="Times New Roman" w:eastAsia="Malgun Gothic" w:hAnsi="Times New Roman" w:cs="Times New Roman"/>
                <w:sz w:val="20"/>
                <w:szCs w:val="20"/>
                <w:lang w:val="en-CA"/>
              </w:rPr>
              <w:t>&amp;&amp;</w:t>
            </w:r>
            <w:r w:rsidRPr="00091563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>  </w:t>
            </w:r>
            <w:r w:rsidRPr="0009156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>(</w:t>
            </w:r>
            <w:r w:rsidRPr="00091563">
              <w:rPr>
                <w:rFonts w:ascii="Times New Roman" w:eastAsia="Malgun Gothic" w:hAnsi="Times New Roman" w:cs="Times New Roman"/>
                <w:sz w:val="20"/>
                <w:szCs w:val="20"/>
                <w:lang w:val="en-CA"/>
              </w:rPr>
              <w:t> </w:t>
            </w:r>
            <w:proofErr w:type="spellStart"/>
            <w:r w:rsidRPr="00091563">
              <w:rPr>
                <w:rFonts w:ascii="Times New Roman" w:eastAsia="Malgun Gothic" w:hAnsi="Times New Roman" w:cs="Times New Roman"/>
                <w:sz w:val="20"/>
                <w:szCs w:val="20"/>
                <w:lang w:val="en-CA"/>
              </w:rPr>
              <w:t>cIdx</w:t>
            </w:r>
            <w:proofErr w:type="spellEnd"/>
            <w:r w:rsidRPr="00091563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>  </w:t>
            </w:r>
            <w:r w:rsidRPr="00091563">
              <w:rPr>
                <w:rFonts w:ascii="Times New Roman" w:eastAsia="Malgun Gothic" w:hAnsi="Times New Roman" w:cs="Times New Roman"/>
                <w:sz w:val="20"/>
                <w:szCs w:val="20"/>
                <w:lang w:val="en-CA"/>
              </w:rPr>
              <w:t>=</w:t>
            </w:r>
            <w:r w:rsidRPr="00091563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> </w:t>
            </w:r>
            <w:r w:rsidRPr="00091563">
              <w:rPr>
                <w:rFonts w:ascii="Times New Roman" w:eastAsia="Malgun Gothic" w:hAnsi="Times New Roman" w:cs="Times New Roman"/>
                <w:sz w:val="20"/>
                <w:szCs w:val="20"/>
                <w:lang w:val="en-CA"/>
              </w:rPr>
              <w:t>=</w:t>
            </w:r>
            <w:r w:rsidRPr="00091563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>  </w:t>
            </w:r>
            <w:r w:rsidRPr="00091563">
              <w:rPr>
                <w:rFonts w:ascii="Times New Roman" w:eastAsia="Malgun Gothic" w:hAnsi="Times New Roman" w:cs="Times New Roman"/>
                <w:sz w:val="20"/>
                <w:szCs w:val="20"/>
                <w:lang w:val="en-CA"/>
              </w:rPr>
              <w:t>0</w:t>
            </w:r>
            <w:r w:rsidRPr="00091563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> )  )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F2CFB" w14:textId="77777777" w:rsidR="00AC3A24" w:rsidRPr="00091563" w:rsidRDefault="00AC3A24" w:rsidP="00AC3A24">
            <w:pPr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</w:pPr>
          </w:p>
        </w:tc>
      </w:tr>
      <w:tr w:rsidR="00AC3A24" w:rsidRPr="00091563" w14:paraId="221C4148" w14:textId="77777777" w:rsidTr="00AC3A24">
        <w:trPr>
          <w:gridAfter w:val="1"/>
          <w:wAfter w:w="10" w:type="dxa"/>
          <w:cantSplit/>
          <w:jc w:val="center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BC21A" w14:textId="77777777" w:rsidR="00AC3A24" w:rsidRPr="00091563" w:rsidRDefault="00AC3A24" w:rsidP="00AC3A24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</w:pPr>
            <w:r w:rsidRPr="0009156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ab/>
            </w:r>
            <w:r w:rsidRPr="0009156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ab/>
            </w:r>
            <w:proofErr w:type="spellStart"/>
            <w:r w:rsidRPr="00091563">
              <w:rPr>
                <w:rFonts w:ascii="Times New Roman" w:eastAsia="SimSun" w:hAnsi="Times New Roman" w:cs="Times New Roman"/>
                <w:b/>
                <w:color w:val="000000" w:themeColor="text1"/>
                <w:sz w:val="20"/>
                <w:szCs w:val="20"/>
                <w:lang w:val="en-CA" w:eastAsia="zh-CN"/>
              </w:rPr>
              <w:t>mts_</w:t>
            </w:r>
            <w:proofErr w:type="gramStart"/>
            <w:r w:rsidRPr="00091563">
              <w:rPr>
                <w:rFonts w:ascii="Times New Roman" w:eastAsia="SimSun" w:hAnsi="Times New Roman" w:cs="Times New Roman"/>
                <w:b/>
                <w:color w:val="000000" w:themeColor="text1"/>
                <w:sz w:val="20"/>
                <w:szCs w:val="20"/>
                <w:lang w:val="en-CA" w:eastAsia="zh-CN"/>
              </w:rPr>
              <w:t>idx</w:t>
            </w:r>
            <w:proofErr w:type="spellEnd"/>
            <w:r w:rsidRPr="00091563">
              <w:rPr>
                <w:rFonts w:ascii="Times New Roman" w:eastAsia="Malgun Gothic" w:hAnsi="Times New Roman" w:cs="Times New Roman"/>
                <w:sz w:val="20"/>
                <w:szCs w:val="20"/>
                <w:lang w:val="en-CA"/>
              </w:rPr>
              <w:t>[</w:t>
            </w:r>
            <w:proofErr w:type="gramEnd"/>
            <w:r w:rsidRPr="00091563">
              <w:rPr>
                <w:rFonts w:ascii="Times New Roman" w:eastAsia="Malgun Gothic" w:hAnsi="Times New Roman" w:cs="Times New Roman"/>
                <w:sz w:val="20"/>
                <w:szCs w:val="20"/>
                <w:lang w:val="en-CA"/>
              </w:rPr>
              <w:t> x0 ][ y0 ]</w:t>
            </w:r>
            <w:r w:rsidRPr="00091563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>[ </w:t>
            </w:r>
            <w:proofErr w:type="spellStart"/>
            <w:r w:rsidRPr="00091563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>cIdx</w:t>
            </w:r>
            <w:proofErr w:type="spellEnd"/>
            <w:r w:rsidRPr="00091563">
              <w:rPr>
                <w:rFonts w:ascii="Times New Roman" w:eastAsia="SimSun" w:hAnsi="Times New Roman" w:cs="Times New Roman"/>
                <w:sz w:val="20"/>
                <w:szCs w:val="20"/>
                <w:lang w:val="en-CA" w:eastAsia="zh-CN"/>
              </w:rPr>
              <w:t> ]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23371" w14:textId="77777777" w:rsidR="00AC3A24" w:rsidRPr="00091563" w:rsidRDefault="00AC3A24" w:rsidP="00AC3A24">
            <w:pPr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center"/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</w:pPr>
            <w:r w:rsidRPr="00091563">
              <w:rPr>
                <w:rFonts w:ascii="Times New Roman" w:eastAsia="Malgun Gothic" w:hAnsi="Times New Roman" w:cs="Times New Roman"/>
                <w:bCs/>
                <w:color w:val="000000" w:themeColor="text1"/>
                <w:sz w:val="20"/>
                <w:szCs w:val="20"/>
                <w:lang w:val="en-CA"/>
              </w:rPr>
              <w:t>ae(v)</w:t>
            </w:r>
          </w:p>
        </w:tc>
      </w:tr>
      <w:tr w:rsidR="00AC3A24" w:rsidRPr="00091563" w14:paraId="24EFD384" w14:textId="77777777" w:rsidTr="00AC3A24">
        <w:trPr>
          <w:cantSplit/>
          <w:jc w:val="center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128B8" w14:textId="77777777" w:rsidR="00AC3A24" w:rsidRPr="00091563" w:rsidRDefault="00AC3A24" w:rsidP="00AC3A24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</w:pPr>
            <w:r w:rsidRPr="00091563">
              <w:rPr>
                <w:rFonts w:ascii="Times New Roman" w:eastAsia="SimSun" w:hAnsi="Times New Roman" w:cs="Times New Roman"/>
                <w:color w:val="000000" w:themeColor="text1"/>
                <w:sz w:val="20"/>
                <w:szCs w:val="20"/>
                <w:lang w:val="en-CA" w:eastAsia="zh-CN"/>
              </w:rPr>
              <w:t>}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3F237" w14:textId="77777777" w:rsidR="00AC3A24" w:rsidRPr="00091563" w:rsidRDefault="00AC3A24" w:rsidP="00AC3A24">
            <w:pPr>
              <w:overflowPunct w:val="0"/>
              <w:autoSpaceDE w:val="0"/>
              <w:autoSpaceDN w:val="0"/>
              <w:adjustRightInd w:val="0"/>
              <w:spacing w:before="20" w:after="40" w:line="240" w:lineRule="auto"/>
              <w:jc w:val="both"/>
              <w:rPr>
                <w:rFonts w:ascii="Times New Roman" w:eastAsia="Malgun Gothic" w:hAnsi="Times New Roman" w:cs="Times New Roman"/>
                <w:b/>
                <w:bCs/>
                <w:color w:val="000000" w:themeColor="text1"/>
                <w:sz w:val="20"/>
                <w:szCs w:val="20"/>
                <w:lang w:val="en-CA"/>
              </w:rPr>
            </w:pPr>
          </w:p>
        </w:tc>
      </w:tr>
    </w:tbl>
    <w:p w14:paraId="1F9236E3" w14:textId="77777777" w:rsidR="00AC3A24" w:rsidRPr="00AC3A24" w:rsidRDefault="00AC3A24" w:rsidP="00AC3A24">
      <w:pPr>
        <w:tabs>
          <w:tab w:val="left" w:pos="851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rPr>
          <w:rFonts w:ascii="Times New Roman" w:eastAsia="SimSun" w:hAnsi="Times New Roman" w:cs="Times New Roman"/>
          <w:sz w:val="20"/>
          <w:szCs w:val="20"/>
          <w:lang w:val="en-CA"/>
        </w:rPr>
      </w:pPr>
    </w:p>
    <w:p w14:paraId="688F6915" w14:textId="7BD71B4F" w:rsidR="00AC3A24" w:rsidRPr="00AC3A24" w:rsidRDefault="00AC3A24" w:rsidP="00AC3A24">
      <w:pPr>
        <w:keepNext/>
        <w:keepLines/>
        <w:numPr>
          <w:ilvl w:val="3"/>
          <w:numId w:val="0"/>
        </w:num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81" w:after="0" w:line="240" w:lineRule="auto"/>
        <w:ind w:left="864" w:hanging="864"/>
        <w:jc w:val="both"/>
        <w:outlineLvl w:val="3"/>
        <w:rPr>
          <w:rFonts w:ascii="Times New Roman" w:eastAsia="SimSun" w:hAnsi="Times New Roman" w:cs="Times New Roman"/>
          <w:b/>
          <w:sz w:val="20"/>
          <w:szCs w:val="20"/>
          <w:lang w:val="en-CA"/>
        </w:rPr>
      </w:pPr>
      <w:bookmarkStart w:id="47" w:name="_Ref521414586"/>
      <w:bookmarkStart w:id="48" w:name="_Ref531785844"/>
      <w:r>
        <w:rPr>
          <w:rFonts w:ascii="Times New Roman" w:eastAsia="SimSun" w:hAnsi="Times New Roman" w:cs="Times New Roman"/>
          <w:b/>
          <w:sz w:val="20"/>
          <w:szCs w:val="20"/>
          <w:lang w:val="en-CA"/>
        </w:rPr>
        <w:t>9.5.3.2</w:t>
      </w:r>
      <w:r>
        <w:rPr>
          <w:rFonts w:ascii="Times New Roman" w:eastAsia="SimSun" w:hAnsi="Times New Roman" w:cs="Times New Roman"/>
          <w:b/>
          <w:sz w:val="20"/>
          <w:szCs w:val="20"/>
          <w:lang w:val="en-CA"/>
        </w:rPr>
        <w:tab/>
      </w:r>
      <w:r w:rsidRPr="00AC3A24">
        <w:rPr>
          <w:rFonts w:ascii="Times New Roman" w:eastAsia="SimSun" w:hAnsi="Times New Roman" w:cs="Times New Roman"/>
          <w:b/>
          <w:sz w:val="20"/>
          <w:szCs w:val="20"/>
          <w:lang w:val="en-CA"/>
        </w:rPr>
        <w:t xml:space="preserve">Rice parameter </w:t>
      </w:r>
      <w:bookmarkEnd w:id="47"/>
      <w:r w:rsidRPr="00AC3A24">
        <w:rPr>
          <w:rFonts w:ascii="Times New Roman" w:eastAsia="SimSun" w:hAnsi="Times New Roman" w:cs="Times New Roman"/>
          <w:b/>
          <w:sz w:val="20"/>
          <w:szCs w:val="20"/>
          <w:lang w:val="en-CA"/>
        </w:rPr>
        <w:t xml:space="preserve">derivation process for </w:t>
      </w:r>
      <w:proofErr w:type="spellStart"/>
      <w:r w:rsidRPr="00AC3A24">
        <w:rPr>
          <w:rFonts w:ascii="Times New Roman" w:eastAsia="SimSun" w:hAnsi="Times New Roman" w:cs="Times New Roman"/>
          <w:b/>
          <w:sz w:val="20"/>
          <w:szCs w:val="20"/>
          <w:lang w:val="en-CA"/>
        </w:rPr>
        <w:t>dec_abs_</w:t>
      </w:r>
      <w:proofErr w:type="gramStart"/>
      <w:r w:rsidRPr="00AC3A24">
        <w:rPr>
          <w:rFonts w:ascii="Times New Roman" w:eastAsia="SimSun" w:hAnsi="Times New Roman" w:cs="Times New Roman"/>
          <w:b/>
          <w:sz w:val="20"/>
          <w:szCs w:val="20"/>
          <w:lang w:val="en-CA"/>
        </w:rPr>
        <w:t>level</w:t>
      </w:r>
      <w:proofErr w:type="spellEnd"/>
      <w:r w:rsidRPr="00AC3A24">
        <w:rPr>
          <w:rFonts w:ascii="Times New Roman" w:eastAsia="SimSun" w:hAnsi="Times New Roman" w:cs="Times New Roman"/>
          <w:b/>
          <w:sz w:val="20"/>
          <w:szCs w:val="20"/>
          <w:lang w:val="en-CA"/>
        </w:rPr>
        <w:t>[</w:t>
      </w:r>
      <w:proofErr w:type="gramEnd"/>
      <w:r w:rsidRPr="00AC3A24">
        <w:rPr>
          <w:rFonts w:ascii="Times New Roman" w:eastAsia="SimSun" w:hAnsi="Times New Roman" w:cs="Times New Roman"/>
          <w:b/>
          <w:sz w:val="20"/>
          <w:szCs w:val="20"/>
          <w:lang w:val="en-CA"/>
        </w:rPr>
        <w:t> ]</w:t>
      </w:r>
      <w:bookmarkEnd w:id="48"/>
    </w:p>
    <w:p w14:paraId="60BF3540" w14:textId="77777777" w:rsidR="00AC3A24" w:rsidRPr="00AC3A24" w:rsidRDefault="00AC3A24" w:rsidP="00AC3A24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rPr>
          <w:rFonts w:ascii="Times New Roman" w:eastAsia="SimSun" w:hAnsi="Times New Roman" w:cs="Times New Roman"/>
          <w:sz w:val="20"/>
          <w:szCs w:val="20"/>
          <w:lang w:val="en-CA"/>
        </w:rPr>
      </w:pPr>
      <w:r w:rsidRPr="00AC3A24">
        <w:rPr>
          <w:rFonts w:ascii="Times New Roman" w:eastAsia="SimSun" w:hAnsi="Times New Roman" w:cs="Times New Roman"/>
          <w:sz w:val="20"/>
          <w:szCs w:val="20"/>
          <w:lang w:val="en-CA"/>
        </w:rPr>
        <w:t xml:space="preserve">Inputs to this process are the colour component index </w:t>
      </w:r>
      <w:proofErr w:type="spellStart"/>
      <w:r w:rsidRPr="00AC3A24">
        <w:rPr>
          <w:rFonts w:ascii="Times New Roman" w:eastAsia="SimSun" w:hAnsi="Times New Roman" w:cs="Times New Roman"/>
          <w:sz w:val="20"/>
          <w:szCs w:val="20"/>
          <w:lang w:val="en-CA"/>
        </w:rPr>
        <w:t>cIdx</w:t>
      </w:r>
      <w:proofErr w:type="spellEnd"/>
      <w:r w:rsidRPr="00AC3A24">
        <w:rPr>
          <w:rFonts w:ascii="Times New Roman" w:eastAsia="SimSun" w:hAnsi="Times New Roman" w:cs="Times New Roman"/>
          <w:sz w:val="20"/>
          <w:szCs w:val="20"/>
          <w:lang w:val="en-CA"/>
        </w:rPr>
        <w:t xml:space="preserve">, the </w:t>
      </w:r>
      <w:proofErr w:type="spellStart"/>
      <w:r w:rsidRPr="00AC3A24">
        <w:rPr>
          <w:rFonts w:ascii="Times New Roman" w:eastAsia="SimSun" w:hAnsi="Times New Roman" w:cs="Times New Roman"/>
          <w:sz w:val="20"/>
          <w:szCs w:val="20"/>
          <w:lang w:val="en-CA"/>
        </w:rPr>
        <w:t>luma</w:t>
      </w:r>
      <w:proofErr w:type="spellEnd"/>
      <w:r w:rsidRPr="00AC3A24">
        <w:rPr>
          <w:rFonts w:ascii="Times New Roman" w:eastAsia="SimSun" w:hAnsi="Times New Roman" w:cs="Times New Roman"/>
          <w:sz w:val="20"/>
          <w:szCs w:val="20"/>
          <w:lang w:val="en-CA"/>
        </w:rPr>
        <w:t xml:space="preserve"> location </w:t>
      </w:r>
      <w:r w:rsidRPr="00AC3A24">
        <w:rPr>
          <w:rFonts w:ascii="Times New Roman" w:eastAsia="SimSun" w:hAnsi="Times New Roman" w:cs="Times New Roman"/>
          <w:sz w:val="20"/>
          <w:szCs w:val="20"/>
          <w:lang w:val="en-CA" w:eastAsia="ko-KR"/>
        </w:rPr>
        <w:t>( x0, y0 )</w:t>
      </w:r>
      <w:r w:rsidRPr="00AC3A24">
        <w:rPr>
          <w:rFonts w:ascii="Times New Roman" w:eastAsia="SimSun" w:hAnsi="Times New Roman" w:cs="Times New Roman"/>
          <w:sz w:val="20"/>
          <w:szCs w:val="20"/>
          <w:lang w:val="en-CA"/>
        </w:rPr>
        <w:t xml:space="preserve"> </w:t>
      </w:r>
      <w:r w:rsidRPr="00AC3A24">
        <w:rPr>
          <w:rFonts w:ascii="Times New Roman" w:eastAsia="SimSun" w:hAnsi="Times New Roman" w:cs="Times New Roman"/>
          <w:sz w:val="20"/>
          <w:szCs w:val="20"/>
          <w:lang w:val="en-CA" w:eastAsia="ko-KR"/>
        </w:rPr>
        <w:t xml:space="preserve">specifying the top-left sample of the current transform block relative to the top-left sample of the current picture, </w:t>
      </w:r>
      <w:r w:rsidRPr="00AC3A24">
        <w:rPr>
          <w:rFonts w:ascii="Times New Roman" w:eastAsia="SimSun" w:hAnsi="Times New Roman" w:cs="Times New Roman"/>
          <w:sz w:val="20"/>
          <w:szCs w:val="20"/>
          <w:lang w:val="en-CA"/>
        </w:rPr>
        <w:t>the current coefficient scan location ( </w:t>
      </w:r>
      <w:proofErr w:type="spellStart"/>
      <w:r w:rsidRPr="00AC3A24">
        <w:rPr>
          <w:rFonts w:ascii="Times New Roman" w:eastAsia="SimSun" w:hAnsi="Times New Roman" w:cs="Times New Roman"/>
          <w:sz w:val="20"/>
          <w:szCs w:val="20"/>
          <w:lang w:val="en-CA"/>
        </w:rPr>
        <w:t>xC</w:t>
      </w:r>
      <w:proofErr w:type="spellEnd"/>
      <w:r w:rsidRPr="00AC3A24">
        <w:rPr>
          <w:rFonts w:ascii="Times New Roman" w:eastAsia="SimSun" w:hAnsi="Times New Roman" w:cs="Times New Roman"/>
          <w:sz w:val="20"/>
          <w:szCs w:val="20"/>
          <w:lang w:val="en-CA"/>
        </w:rPr>
        <w:t>, </w:t>
      </w:r>
      <w:proofErr w:type="spellStart"/>
      <w:r w:rsidRPr="00AC3A24">
        <w:rPr>
          <w:rFonts w:ascii="Times New Roman" w:eastAsia="SimSun" w:hAnsi="Times New Roman" w:cs="Times New Roman"/>
          <w:sz w:val="20"/>
          <w:szCs w:val="20"/>
          <w:lang w:val="en-CA"/>
        </w:rPr>
        <w:t>yC</w:t>
      </w:r>
      <w:proofErr w:type="spellEnd"/>
      <w:r w:rsidRPr="00AC3A24">
        <w:rPr>
          <w:rFonts w:ascii="Times New Roman" w:eastAsia="SimSun" w:hAnsi="Times New Roman" w:cs="Times New Roman"/>
          <w:sz w:val="20"/>
          <w:szCs w:val="20"/>
          <w:lang w:val="en-CA"/>
        </w:rPr>
        <w:t> ), the binary logarithm of the transform block width log2TbWidth, and the binary logarithm of the transform block height log2TbHeight.</w:t>
      </w:r>
    </w:p>
    <w:p w14:paraId="226AC44C" w14:textId="77777777" w:rsidR="00AC3A24" w:rsidRPr="00AC3A24" w:rsidRDefault="00AC3A24" w:rsidP="00AC3A24">
      <w:pPr>
        <w:tabs>
          <w:tab w:val="left" w:pos="400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rPr>
          <w:rFonts w:ascii="Times New Roman" w:eastAsia="SimSun" w:hAnsi="Times New Roman" w:cs="Times New Roman"/>
          <w:sz w:val="20"/>
          <w:szCs w:val="20"/>
          <w:lang w:val="en-CA"/>
        </w:rPr>
      </w:pPr>
      <w:r w:rsidRPr="00AC3A24">
        <w:rPr>
          <w:rFonts w:ascii="Times New Roman" w:eastAsia="SimSun" w:hAnsi="Times New Roman" w:cs="Times New Roman"/>
          <w:sz w:val="20"/>
          <w:szCs w:val="20"/>
          <w:lang w:val="en-CA"/>
        </w:rPr>
        <w:t xml:space="preserve">Output of this process is the Rice parameter </w:t>
      </w:r>
      <w:proofErr w:type="spellStart"/>
      <w:r w:rsidRPr="00AC3A24">
        <w:rPr>
          <w:rFonts w:ascii="Times New Roman" w:eastAsia="SimSun" w:hAnsi="Times New Roman" w:cs="Times New Roman"/>
          <w:sz w:val="20"/>
          <w:szCs w:val="20"/>
          <w:lang w:val="en-CA"/>
        </w:rPr>
        <w:t>cRiceParam</w:t>
      </w:r>
      <w:proofErr w:type="spellEnd"/>
      <w:r w:rsidRPr="00AC3A24">
        <w:rPr>
          <w:rFonts w:ascii="Times New Roman" w:eastAsia="SimSun" w:hAnsi="Times New Roman" w:cs="Times New Roman"/>
          <w:sz w:val="20"/>
          <w:szCs w:val="20"/>
          <w:lang w:val="en-CA"/>
        </w:rPr>
        <w:t>.</w:t>
      </w:r>
    </w:p>
    <w:p w14:paraId="74F96E99" w14:textId="2696099A" w:rsidR="00AC3A24" w:rsidRPr="00AC3A24" w:rsidRDefault="00AC3A24" w:rsidP="00AC3A24">
      <w:pPr>
        <w:tabs>
          <w:tab w:val="left" w:pos="400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rPr>
          <w:rFonts w:ascii="Times New Roman" w:eastAsia="SimSun" w:hAnsi="Times New Roman" w:cs="Times New Roman"/>
          <w:sz w:val="20"/>
          <w:szCs w:val="20"/>
          <w:lang w:val="en-CA"/>
        </w:rPr>
      </w:pPr>
      <w:r w:rsidRPr="00AC3A24">
        <w:rPr>
          <w:rFonts w:ascii="Times New Roman" w:eastAsia="SimSun" w:hAnsi="Times New Roman" w:cs="Times New Roman"/>
          <w:sz w:val="20"/>
          <w:szCs w:val="20"/>
          <w:lang w:val="en-CA"/>
        </w:rPr>
        <w:t xml:space="preserve">Given </w:t>
      </w:r>
      <w:del w:id="49" w:author="Virginie Drugeon" w:date="2019-01-14T11:18:00Z">
        <w:r w:rsidRPr="00AC3A24" w:rsidDel="00F504C5">
          <w:rPr>
            <w:rFonts w:ascii="Times New Roman" w:eastAsia="SimSun" w:hAnsi="Times New Roman" w:cs="Times New Roman"/>
            <w:sz w:val="20"/>
            <w:szCs w:val="20"/>
            <w:lang w:val="en-CA"/>
          </w:rPr>
          <w:delText xml:space="preserve">the syntax elements sig_coeff_flag[ x ][ y ] and </w:delText>
        </w:r>
      </w:del>
      <w:r w:rsidRPr="00AC3A24">
        <w:rPr>
          <w:rFonts w:ascii="Times New Roman" w:eastAsia="SimSun" w:hAnsi="Times New Roman" w:cs="Times New Roman"/>
          <w:sz w:val="20"/>
          <w:szCs w:val="20"/>
          <w:lang w:val="en-CA"/>
        </w:rPr>
        <w:t xml:space="preserve">the array </w:t>
      </w:r>
      <w:proofErr w:type="spellStart"/>
      <w:r w:rsidRPr="00AC3A24">
        <w:rPr>
          <w:rFonts w:ascii="Times New Roman" w:eastAsia="SimSun" w:hAnsi="Times New Roman" w:cs="Times New Roman"/>
          <w:sz w:val="20"/>
          <w:szCs w:val="20"/>
          <w:lang w:val="en-CA"/>
        </w:rPr>
        <w:t>AbsLevel</w:t>
      </w:r>
      <w:proofErr w:type="spellEnd"/>
      <w:r w:rsidRPr="00AC3A24">
        <w:rPr>
          <w:rFonts w:ascii="Times New Roman" w:eastAsia="SimSun" w:hAnsi="Times New Roman" w:cs="Times New Roman"/>
          <w:sz w:val="20"/>
          <w:szCs w:val="20"/>
          <w:lang w:val="en-CA"/>
        </w:rPr>
        <w:t xml:space="preserve">[ x ][ y ] for the transform block with component index </w:t>
      </w:r>
      <w:proofErr w:type="spellStart"/>
      <w:r w:rsidRPr="00AC3A24">
        <w:rPr>
          <w:rFonts w:ascii="Times New Roman" w:eastAsia="SimSun" w:hAnsi="Times New Roman" w:cs="Times New Roman"/>
          <w:sz w:val="20"/>
          <w:szCs w:val="20"/>
          <w:lang w:val="en-CA"/>
        </w:rPr>
        <w:t>cIdx</w:t>
      </w:r>
      <w:proofErr w:type="spellEnd"/>
      <w:r w:rsidRPr="00AC3A24">
        <w:rPr>
          <w:rFonts w:ascii="Times New Roman" w:eastAsia="SimSun" w:hAnsi="Times New Roman" w:cs="Times New Roman"/>
          <w:sz w:val="20"/>
          <w:szCs w:val="20"/>
          <w:lang w:val="en-CA"/>
        </w:rPr>
        <w:t xml:space="preserve"> and the top-left </w:t>
      </w:r>
      <w:proofErr w:type="spellStart"/>
      <w:r w:rsidRPr="00AC3A24">
        <w:rPr>
          <w:rFonts w:ascii="Times New Roman" w:eastAsia="SimSun" w:hAnsi="Times New Roman" w:cs="Times New Roman"/>
          <w:sz w:val="20"/>
          <w:szCs w:val="20"/>
          <w:lang w:val="en-CA"/>
        </w:rPr>
        <w:t>luma</w:t>
      </w:r>
      <w:proofErr w:type="spellEnd"/>
      <w:r w:rsidRPr="00AC3A24">
        <w:rPr>
          <w:rFonts w:ascii="Times New Roman" w:eastAsia="SimSun" w:hAnsi="Times New Roman" w:cs="Times New Roman"/>
          <w:sz w:val="20"/>
          <w:szCs w:val="20"/>
          <w:lang w:val="en-CA"/>
        </w:rPr>
        <w:t xml:space="preserve"> location ( x0, y0 ), the variable </w:t>
      </w:r>
      <w:proofErr w:type="spellStart"/>
      <w:r w:rsidRPr="00AC3A24">
        <w:rPr>
          <w:rFonts w:ascii="Times New Roman" w:eastAsia="SimSun" w:hAnsi="Times New Roman" w:cs="Times New Roman"/>
          <w:sz w:val="20"/>
          <w:szCs w:val="20"/>
          <w:lang w:val="en-CA"/>
        </w:rPr>
        <w:t>locSumAbs</w:t>
      </w:r>
      <w:proofErr w:type="spellEnd"/>
      <w:r w:rsidRPr="00AC3A24">
        <w:rPr>
          <w:rFonts w:ascii="Times New Roman" w:eastAsia="SimSun" w:hAnsi="Times New Roman" w:cs="Times New Roman"/>
          <w:sz w:val="20"/>
          <w:szCs w:val="20"/>
          <w:lang w:val="en-CA"/>
        </w:rPr>
        <w:t xml:space="preserve"> is derived as specified by the following pseudo code:</w:t>
      </w:r>
    </w:p>
    <w:p w14:paraId="2014DF5E" w14:textId="3698C1A3" w:rsidR="00AC3A24" w:rsidRPr="00AC3A24" w:rsidRDefault="00AC3A24" w:rsidP="00AC3A24">
      <w:pPr>
        <w:tabs>
          <w:tab w:val="left" w:pos="851"/>
          <w:tab w:val="left" w:pos="1134"/>
          <w:tab w:val="left" w:pos="1418"/>
          <w:tab w:val="left" w:pos="3600"/>
          <w:tab w:val="left" w:pos="3690"/>
          <w:tab w:val="right" w:pos="9696"/>
        </w:tabs>
        <w:overflowPunct w:val="0"/>
        <w:autoSpaceDE w:val="0"/>
        <w:autoSpaceDN w:val="0"/>
        <w:adjustRightInd w:val="0"/>
        <w:spacing w:before="193" w:after="240" w:line="240" w:lineRule="auto"/>
        <w:ind w:left="562"/>
        <w:rPr>
          <w:rFonts w:ascii="Times New Roman" w:eastAsia="SimSun" w:hAnsi="Times New Roman" w:cs="Times New Roman"/>
          <w:sz w:val="20"/>
          <w:szCs w:val="20"/>
          <w:lang w:val="en-CA" w:eastAsia="ko-KR"/>
        </w:rPr>
      </w:pPr>
      <w:proofErr w:type="spellStart"/>
      <w:r w:rsidRPr="00AC3A24">
        <w:rPr>
          <w:rFonts w:ascii="Times New Roman" w:eastAsia="SimSun" w:hAnsi="Times New Roman" w:cs="Times New Roman"/>
          <w:sz w:val="20"/>
          <w:szCs w:val="20"/>
          <w:lang w:val="en-CA" w:eastAsia="ko-KR"/>
        </w:rPr>
        <w:t>locSumAbs</w:t>
      </w:r>
      <w:proofErr w:type="spellEnd"/>
      <w:r w:rsidRPr="00AC3A24">
        <w:rPr>
          <w:rFonts w:ascii="Times New Roman" w:eastAsia="SimSun" w:hAnsi="Times New Roman" w:cs="Times New Roman"/>
          <w:sz w:val="20"/>
          <w:szCs w:val="20"/>
          <w:lang w:val="en-CA" w:eastAsia="ko-KR"/>
        </w:rPr>
        <w:t xml:space="preserve"> = 0</w:t>
      </w:r>
      <w:r w:rsidRPr="00AC3A24">
        <w:rPr>
          <w:rFonts w:ascii="Times New Roman" w:eastAsia="SimSun" w:hAnsi="Times New Roman" w:cs="Times New Roman"/>
          <w:sz w:val="20"/>
          <w:szCs w:val="20"/>
          <w:lang w:val="en-CA" w:eastAsia="ko-KR"/>
        </w:rPr>
        <w:br/>
        <w:t xml:space="preserve">if( </w:t>
      </w:r>
      <w:proofErr w:type="spellStart"/>
      <w:r w:rsidRPr="00AC3A24">
        <w:rPr>
          <w:rFonts w:ascii="Times New Roman" w:eastAsia="SimSun" w:hAnsi="Times New Roman" w:cs="Times New Roman"/>
          <w:sz w:val="20"/>
          <w:szCs w:val="20"/>
          <w:lang w:val="en-CA" w:eastAsia="ko-KR"/>
        </w:rPr>
        <w:t>xC</w:t>
      </w:r>
      <w:proofErr w:type="spellEnd"/>
      <w:r w:rsidRPr="00AC3A24">
        <w:rPr>
          <w:rFonts w:ascii="Times New Roman" w:eastAsia="SimSun" w:hAnsi="Times New Roman" w:cs="Times New Roman"/>
          <w:sz w:val="20"/>
          <w:szCs w:val="20"/>
          <w:lang w:val="en-CA" w:eastAsia="ko-KR"/>
        </w:rPr>
        <w:t xml:space="preserve"> &lt; (1 &lt;&lt; log2TbWidth) − 1 ) {</w:t>
      </w:r>
      <w:r w:rsidRPr="00AC3A24">
        <w:rPr>
          <w:rFonts w:ascii="Times New Roman" w:eastAsia="SimSun" w:hAnsi="Times New Roman" w:cs="Times New Roman"/>
          <w:sz w:val="20"/>
          <w:szCs w:val="20"/>
          <w:lang w:val="en-CA" w:eastAsia="ko-KR"/>
        </w:rPr>
        <w:br/>
      </w:r>
      <w:r w:rsidRPr="00AC3A24">
        <w:rPr>
          <w:rFonts w:ascii="Times New Roman" w:eastAsia="SimSun" w:hAnsi="Times New Roman" w:cs="Times New Roman"/>
          <w:sz w:val="20"/>
          <w:szCs w:val="20"/>
          <w:lang w:val="en-CA" w:eastAsia="ko-KR"/>
        </w:rPr>
        <w:tab/>
      </w:r>
      <w:proofErr w:type="spellStart"/>
      <w:r w:rsidRPr="00AC3A24">
        <w:rPr>
          <w:rFonts w:ascii="Times New Roman" w:eastAsia="SimSun" w:hAnsi="Times New Roman" w:cs="Times New Roman"/>
          <w:sz w:val="20"/>
          <w:szCs w:val="20"/>
          <w:lang w:val="en-CA" w:eastAsia="ko-KR"/>
        </w:rPr>
        <w:t>locSumAbs</w:t>
      </w:r>
      <w:proofErr w:type="spellEnd"/>
      <w:r w:rsidRPr="00AC3A24">
        <w:rPr>
          <w:rFonts w:ascii="Times New Roman" w:eastAsia="SimSun" w:hAnsi="Times New Roman" w:cs="Times New Roman"/>
          <w:sz w:val="20"/>
          <w:szCs w:val="20"/>
          <w:lang w:val="en-CA" w:eastAsia="ko-KR"/>
        </w:rPr>
        <w:t xml:space="preserve"> += </w:t>
      </w:r>
      <w:proofErr w:type="spellStart"/>
      <w:r w:rsidRPr="00AC3A24">
        <w:rPr>
          <w:rFonts w:ascii="Times New Roman" w:eastAsia="SimSun" w:hAnsi="Times New Roman" w:cs="Times New Roman"/>
          <w:sz w:val="20"/>
          <w:szCs w:val="20"/>
          <w:lang w:val="en-CA" w:eastAsia="ko-KR"/>
        </w:rPr>
        <w:t>AbsLevel</w:t>
      </w:r>
      <w:proofErr w:type="spellEnd"/>
      <w:r w:rsidRPr="00AC3A24">
        <w:rPr>
          <w:rFonts w:ascii="Times New Roman" w:eastAsia="SimSun" w:hAnsi="Times New Roman" w:cs="Times New Roman"/>
          <w:sz w:val="20"/>
          <w:szCs w:val="20"/>
          <w:lang w:val="en-CA" w:eastAsia="ko-KR"/>
        </w:rPr>
        <w:t>[ </w:t>
      </w:r>
      <w:proofErr w:type="spellStart"/>
      <w:r w:rsidRPr="00AC3A24">
        <w:rPr>
          <w:rFonts w:ascii="Times New Roman" w:eastAsia="SimSun" w:hAnsi="Times New Roman" w:cs="Times New Roman"/>
          <w:sz w:val="20"/>
          <w:szCs w:val="20"/>
          <w:lang w:val="en-CA" w:eastAsia="ko-KR"/>
        </w:rPr>
        <w:t>xC</w:t>
      </w:r>
      <w:proofErr w:type="spellEnd"/>
      <w:r w:rsidRPr="00AC3A24">
        <w:rPr>
          <w:rFonts w:ascii="Times New Roman" w:eastAsia="SimSun" w:hAnsi="Times New Roman" w:cs="Times New Roman"/>
          <w:sz w:val="20"/>
          <w:szCs w:val="20"/>
          <w:lang w:val="en-CA" w:eastAsia="ko-KR"/>
        </w:rPr>
        <w:t xml:space="preserve"> + 1 ][ </w:t>
      </w:r>
      <w:proofErr w:type="spellStart"/>
      <w:r w:rsidRPr="00AC3A24">
        <w:rPr>
          <w:rFonts w:ascii="Times New Roman" w:eastAsia="SimSun" w:hAnsi="Times New Roman" w:cs="Times New Roman"/>
          <w:sz w:val="20"/>
          <w:szCs w:val="20"/>
          <w:lang w:val="en-CA" w:eastAsia="ko-KR"/>
        </w:rPr>
        <w:t>yC</w:t>
      </w:r>
      <w:proofErr w:type="spellEnd"/>
      <w:r w:rsidRPr="00AC3A24">
        <w:rPr>
          <w:rFonts w:ascii="Times New Roman" w:eastAsia="SimSun" w:hAnsi="Times New Roman" w:cs="Times New Roman"/>
          <w:sz w:val="20"/>
          <w:szCs w:val="20"/>
          <w:lang w:val="en-CA" w:eastAsia="ko-KR"/>
        </w:rPr>
        <w:t xml:space="preserve"> ] </w:t>
      </w:r>
      <w:del w:id="50" w:author="Virginie Drugeon" w:date="2019-01-14T11:18:00Z">
        <w:r w:rsidRPr="00AC3A24" w:rsidDel="00F504C5">
          <w:rPr>
            <w:rFonts w:ascii="Times New Roman" w:eastAsia="SimSun" w:hAnsi="Times New Roman" w:cs="Times New Roman"/>
            <w:sz w:val="20"/>
            <w:szCs w:val="20"/>
            <w:lang w:val="en-CA" w:eastAsia="ko-KR"/>
          </w:rPr>
          <w:delText>− sig_coeff_flag[ xC + 1 ][ yC ]</w:delText>
        </w:r>
      </w:del>
      <w:r w:rsidRPr="00AC3A24">
        <w:rPr>
          <w:rFonts w:ascii="Times New Roman" w:eastAsia="SimSun" w:hAnsi="Times New Roman" w:cs="Times New Roman"/>
          <w:sz w:val="20"/>
          <w:szCs w:val="20"/>
          <w:lang w:val="en-CA" w:eastAsia="ko-KR"/>
        </w:rPr>
        <w:br/>
      </w:r>
      <w:r w:rsidRPr="00AC3A24">
        <w:rPr>
          <w:rFonts w:ascii="Times New Roman" w:eastAsia="SimSun" w:hAnsi="Times New Roman" w:cs="Times New Roman"/>
          <w:sz w:val="20"/>
          <w:szCs w:val="20"/>
          <w:lang w:val="en-CA" w:eastAsia="ko-KR"/>
        </w:rPr>
        <w:tab/>
        <w:t xml:space="preserve">if( </w:t>
      </w:r>
      <w:proofErr w:type="spellStart"/>
      <w:r w:rsidRPr="00AC3A24">
        <w:rPr>
          <w:rFonts w:ascii="Times New Roman" w:eastAsia="SimSun" w:hAnsi="Times New Roman" w:cs="Times New Roman"/>
          <w:sz w:val="20"/>
          <w:szCs w:val="20"/>
          <w:lang w:val="en-CA" w:eastAsia="ko-KR"/>
        </w:rPr>
        <w:t>xC</w:t>
      </w:r>
      <w:proofErr w:type="spellEnd"/>
      <w:r w:rsidRPr="00AC3A24">
        <w:rPr>
          <w:rFonts w:ascii="Times New Roman" w:eastAsia="SimSun" w:hAnsi="Times New Roman" w:cs="Times New Roman"/>
          <w:sz w:val="20"/>
          <w:szCs w:val="20"/>
          <w:lang w:val="en-CA" w:eastAsia="ko-KR"/>
        </w:rPr>
        <w:t xml:space="preserve"> &lt; (1 &lt;&lt; log2TbWidth) − 2 )</w:t>
      </w:r>
      <w:r w:rsidRPr="00AC3A24">
        <w:rPr>
          <w:rFonts w:ascii="Times New Roman" w:eastAsia="SimSun" w:hAnsi="Times New Roman" w:cs="Times New Roman"/>
          <w:sz w:val="20"/>
          <w:szCs w:val="20"/>
          <w:lang w:val="en-CA" w:eastAsia="ko-KR"/>
        </w:rPr>
        <w:br/>
      </w:r>
      <w:r w:rsidRPr="00AC3A24">
        <w:rPr>
          <w:rFonts w:ascii="Times New Roman" w:eastAsia="SimSun" w:hAnsi="Times New Roman" w:cs="Times New Roman"/>
          <w:sz w:val="20"/>
          <w:szCs w:val="20"/>
          <w:lang w:val="en-CA" w:eastAsia="ko-KR"/>
        </w:rPr>
        <w:tab/>
      </w:r>
      <w:r w:rsidRPr="00AC3A24">
        <w:rPr>
          <w:rFonts w:ascii="Times New Roman" w:eastAsia="SimSun" w:hAnsi="Times New Roman" w:cs="Times New Roman"/>
          <w:sz w:val="20"/>
          <w:szCs w:val="20"/>
          <w:lang w:val="en-CA" w:eastAsia="ko-KR"/>
        </w:rPr>
        <w:tab/>
      </w:r>
      <w:proofErr w:type="spellStart"/>
      <w:r w:rsidRPr="00AC3A24">
        <w:rPr>
          <w:rFonts w:ascii="Times New Roman" w:eastAsia="SimSun" w:hAnsi="Times New Roman" w:cs="Times New Roman"/>
          <w:sz w:val="20"/>
          <w:szCs w:val="20"/>
          <w:lang w:val="en-CA" w:eastAsia="ko-KR"/>
        </w:rPr>
        <w:t>locSumAbs</w:t>
      </w:r>
      <w:proofErr w:type="spellEnd"/>
      <w:r w:rsidRPr="00AC3A24">
        <w:rPr>
          <w:rFonts w:ascii="Times New Roman" w:eastAsia="SimSun" w:hAnsi="Times New Roman" w:cs="Times New Roman"/>
          <w:sz w:val="20"/>
          <w:szCs w:val="20"/>
          <w:lang w:val="en-CA" w:eastAsia="ko-KR"/>
        </w:rPr>
        <w:t xml:space="preserve"> += </w:t>
      </w:r>
      <w:proofErr w:type="spellStart"/>
      <w:r w:rsidRPr="00AC3A24">
        <w:rPr>
          <w:rFonts w:ascii="Times New Roman" w:eastAsia="SimSun" w:hAnsi="Times New Roman" w:cs="Times New Roman"/>
          <w:sz w:val="20"/>
          <w:szCs w:val="20"/>
          <w:lang w:val="en-CA" w:eastAsia="ko-KR"/>
        </w:rPr>
        <w:t>AbsLevel</w:t>
      </w:r>
      <w:proofErr w:type="spellEnd"/>
      <w:r w:rsidRPr="00AC3A24">
        <w:rPr>
          <w:rFonts w:ascii="Times New Roman" w:eastAsia="SimSun" w:hAnsi="Times New Roman" w:cs="Times New Roman"/>
          <w:sz w:val="20"/>
          <w:szCs w:val="20"/>
          <w:lang w:val="en-CA" w:eastAsia="ko-KR"/>
        </w:rPr>
        <w:t>[ </w:t>
      </w:r>
      <w:proofErr w:type="spellStart"/>
      <w:r w:rsidRPr="00AC3A24">
        <w:rPr>
          <w:rFonts w:ascii="Times New Roman" w:eastAsia="SimSun" w:hAnsi="Times New Roman" w:cs="Times New Roman"/>
          <w:sz w:val="20"/>
          <w:szCs w:val="20"/>
          <w:lang w:val="en-CA" w:eastAsia="ko-KR"/>
        </w:rPr>
        <w:t>xC</w:t>
      </w:r>
      <w:proofErr w:type="spellEnd"/>
      <w:r w:rsidRPr="00AC3A24">
        <w:rPr>
          <w:rFonts w:ascii="Times New Roman" w:eastAsia="SimSun" w:hAnsi="Times New Roman" w:cs="Times New Roman"/>
          <w:sz w:val="20"/>
          <w:szCs w:val="20"/>
          <w:lang w:val="en-CA" w:eastAsia="ko-KR"/>
        </w:rPr>
        <w:t xml:space="preserve"> + 2 ][ </w:t>
      </w:r>
      <w:proofErr w:type="spellStart"/>
      <w:r w:rsidRPr="00AC3A24">
        <w:rPr>
          <w:rFonts w:ascii="Times New Roman" w:eastAsia="SimSun" w:hAnsi="Times New Roman" w:cs="Times New Roman"/>
          <w:sz w:val="20"/>
          <w:szCs w:val="20"/>
          <w:lang w:val="en-CA" w:eastAsia="ko-KR"/>
        </w:rPr>
        <w:t>yC</w:t>
      </w:r>
      <w:proofErr w:type="spellEnd"/>
      <w:r w:rsidRPr="00AC3A24">
        <w:rPr>
          <w:rFonts w:ascii="Times New Roman" w:eastAsia="SimSun" w:hAnsi="Times New Roman" w:cs="Times New Roman"/>
          <w:sz w:val="20"/>
          <w:szCs w:val="20"/>
          <w:lang w:val="en-CA" w:eastAsia="ko-KR"/>
        </w:rPr>
        <w:t xml:space="preserve"> ] </w:t>
      </w:r>
      <w:del w:id="51" w:author="Virginie Drugeon" w:date="2019-01-14T11:18:00Z">
        <w:r w:rsidRPr="00AC3A24" w:rsidDel="00F504C5">
          <w:rPr>
            <w:rFonts w:ascii="Times New Roman" w:eastAsia="SimSun" w:hAnsi="Times New Roman" w:cs="Times New Roman"/>
            <w:sz w:val="20"/>
            <w:szCs w:val="20"/>
            <w:lang w:val="en-CA" w:eastAsia="ko-KR"/>
          </w:rPr>
          <w:delText>− sig_coeff_flag[ xC + 2 ][ yC ]</w:delText>
        </w:r>
      </w:del>
      <w:r w:rsidRPr="00AC3A24">
        <w:rPr>
          <w:rFonts w:ascii="Times New Roman" w:eastAsia="SimSun" w:hAnsi="Times New Roman" w:cs="Times New Roman"/>
          <w:sz w:val="20"/>
          <w:szCs w:val="20"/>
          <w:lang w:val="en-CA" w:eastAsia="ko-KR"/>
        </w:rPr>
        <w:br/>
      </w:r>
      <w:r w:rsidRPr="00AC3A24">
        <w:rPr>
          <w:rFonts w:ascii="Times New Roman" w:eastAsia="SimSun" w:hAnsi="Times New Roman" w:cs="Times New Roman"/>
          <w:sz w:val="20"/>
          <w:szCs w:val="20"/>
          <w:lang w:val="en-CA" w:eastAsia="ko-KR"/>
        </w:rPr>
        <w:tab/>
        <w:t xml:space="preserve">if( </w:t>
      </w:r>
      <w:proofErr w:type="spellStart"/>
      <w:r w:rsidRPr="00AC3A24">
        <w:rPr>
          <w:rFonts w:ascii="Times New Roman" w:eastAsia="SimSun" w:hAnsi="Times New Roman" w:cs="Times New Roman"/>
          <w:sz w:val="20"/>
          <w:szCs w:val="20"/>
          <w:lang w:val="en-CA" w:eastAsia="ko-KR"/>
        </w:rPr>
        <w:t>yC</w:t>
      </w:r>
      <w:proofErr w:type="spellEnd"/>
      <w:r w:rsidRPr="00AC3A24">
        <w:rPr>
          <w:rFonts w:ascii="Times New Roman" w:eastAsia="SimSun" w:hAnsi="Times New Roman" w:cs="Times New Roman"/>
          <w:sz w:val="20"/>
          <w:szCs w:val="20"/>
          <w:lang w:val="en-CA" w:eastAsia="ko-KR"/>
        </w:rPr>
        <w:t xml:space="preserve"> &lt; (1 &lt;&lt; log2TbHeight) − 1 )</w:t>
      </w:r>
      <w:r w:rsidRPr="00AC3A24">
        <w:rPr>
          <w:rFonts w:ascii="Times New Roman" w:eastAsia="SimSun" w:hAnsi="Times New Roman" w:cs="Times New Roman"/>
          <w:sz w:val="20"/>
          <w:szCs w:val="20"/>
          <w:lang w:val="en-CA" w:eastAsia="ko-KR"/>
        </w:rPr>
        <w:br/>
      </w:r>
      <w:r w:rsidRPr="00AC3A24">
        <w:rPr>
          <w:rFonts w:ascii="Times New Roman" w:eastAsia="SimSun" w:hAnsi="Times New Roman" w:cs="Times New Roman"/>
          <w:sz w:val="20"/>
          <w:szCs w:val="20"/>
          <w:lang w:val="en-CA" w:eastAsia="ko-KR"/>
        </w:rPr>
        <w:tab/>
      </w:r>
      <w:r w:rsidRPr="00AC3A24">
        <w:rPr>
          <w:rFonts w:ascii="Times New Roman" w:eastAsia="SimSun" w:hAnsi="Times New Roman" w:cs="Times New Roman"/>
          <w:sz w:val="20"/>
          <w:szCs w:val="20"/>
          <w:lang w:val="en-CA" w:eastAsia="ko-KR"/>
        </w:rPr>
        <w:tab/>
      </w:r>
      <w:proofErr w:type="spellStart"/>
      <w:r w:rsidRPr="00AC3A24">
        <w:rPr>
          <w:rFonts w:ascii="Times New Roman" w:eastAsia="SimSun" w:hAnsi="Times New Roman" w:cs="Times New Roman"/>
          <w:sz w:val="20"/>
          <w:szCs w:val="20"/>
          <w:lang w:val="en-CA" w:eastAsia="ko-KR"/>
        </w:rPr>
        <w:t>locSumAbs</w:t>
      </w:r>
      <w:proofErr w:type="spellEnd"/>
      <w:r w:rsidRPr="00AC3A24">
        <w:rPr>
          <w:rFonts w:ascii="Times New Roman" w:eastAsia="SimSun" w:hAnsi="Times New Roman" w:cs="Times New Roman"/>
          <w:sz w:val="20"/>
          <w:szCs w:val="20"/>
          <w:lang w:val="en-CA" w:eastAsia="ko-KR"/>
        </w:rPr>
        <w:t xml:space="preserve"> += </w:t>
      </w:r>
      <w:proofErr w:type="spellStart"/>
      <w:r w:rsidRPr="00AC3A24">
        <w:rPr>
          <w:rFonts w:ascii="Times New Roman" w:eastAsia="SimSun" w:hAnsi="Times New Roman" w:cs="Times New Roman"/>
          <w:sz w:val="20"/>
          <w:szCs w:val="20"/>
          <w:lang w:val="en-CA" w:eastAsia="ko-KR"/>
        </w:rPr>
        <w:t>AbsLevel</w:t>
      </w:r>
      <w:proofErr w:type="spellEnd"/>
      <w:r w:rsidRPr="00AC3A24">
        <w:rPr>
          <w:rFonts w:ascii="Times New Roman" w:eastAsia="SimSun" w:hAnsi="Times New Roman" w:cs="Times New Roman"/>
          <w:sz w:val="20"/>
          <w:szCs w:val="20"/>
          <w:lang w:val="en-CA" w:eastAsia="ko-KR"/>
        </w:rPr>
        <w:t>[ </w:t>
      </w:r>
      <w:proofErr w:type="spellStart"/>
      <w:r w:rsidRPr="00AC3A24">
        <w:rPr>
          <w:rFonts w:ascii="Times New Roman" w:eastAsia="SimSun" w:hAnsi="Times New Roman" w:cs="Times New Roman"/>
          <w:sz w:val="20"/>
          <w:szCs w:val="20"/>
          <w:lang w:val="en-CA" w:eastAsia="ko-KR"/>
        </w:rPr>
        <w:t>xC</w:t>
      </w:r>
      <w:proofErr w:type="spellEnd"/>
      <w:r w:rsidRPr="00AC3A24">
        <w:rPr>
          <w:rFonts w:ascii="Times New Roman" w:eastAsia="SimSun" w:hAnsi="Times New Roman" w:cs="Times New Roman"/>
          <w:sz w:val="20"/>
          <w:szCs w:val="20"/>
          <w:lang w:val="en-CA" w:eastAsia="ko-KR"/>
        </w:rPr>
        <w:t xml:space="preserve"> + 1 ][ </w:t>
      </w:r>
      <w:proofErr w:type="spellStart"/>
      <w:r w:rsidRPr="00AC3A24">
        <w:rPr>
          <w:rFonts w:ascii="Times New Roman" w:eastAsia="SimSun" w:hAnsi="Times New Roman" w:cs="Times New Roman"/>
          <w:sz w:val="20"/>
          <w:szCs w:val="20"/>
          <w:lang w:val="en-CA" w:eastAsia="ko-KR"/>
        </w:rPr>
        <w:t>yC</w:t>
      </w:r>
      <w:proofErr w:type="spellEnd"/>
      <w:r w:rsidRPr="00AC3A24">
        <w:rPr>
          <w:rFonts w:ascii="Times New Roman" w:eastAsia="SimSun" w:hAnsi="Times New Roman" w:cs="Times New Roman"/>
          <w:sz w:val="20"/>
          <w:szCs w:val="20"/>
          <w:lang w:val="en-CA" w:eastAsia="ko-KR"/>
        </w:rPr>
        <w:t xml:space="preserve"> + 1 ]</w:t>
      </w:r>
      <w:del w:id="52" w:author="Virginie Drugeon" w:date="2019-01-14T11:18:00Z">
        <w:r w:rsidRPr="00AC3A24" w:rsidDel="00F504C5">
          <w:rPr>
            <w:rFonts w:ascii="Times New Roman" w:eastAsia="SimSun" w:hAnsi="Times New Roman" w:cs="Times New Roman"/>
            <w:sz w:val="20"/>
            <w:szCs w:val="20"/>
            <w:lang w:val="en-CA" w:eastAsia="ko-KR"/>
          </w:rPr>
          <w:delText xml:space="preserve"> − sig_coeff_flag[ xC + 1 ][ yC + 1 ]</w:delText>
        </w:r>
      </w:del>
      <w:r w:rsidRPr="00AC3A24">
        <w:rPr>
          <w:rFonts w:ascii="Times New Roman" w:eastAsia="SimSun" w:hAnsi="Times New Roman" w:cs="Times New Roman"/>
          <w:sz w:val="20"/>
          <w:szCs w:val="20"/>
          <w:lang w:val="en-CA" w:eastAsia="ko-KR"/>
        </w:rPr>
        <w:tab/>
        <w:t>(</w:t>
      </w:r>
      <w:r w:rsidRPr="00AC3A24">
        <w:rPr>
          <w:rFonts w:ascii="Times New Roman" w:eastAsia="SimSun" w:hAnsi="Times New Roman" w:cs="Times New Roman"/>
          <w:sz w:val="20"/>
          <w:szCs w:val="20"/>
          <w:lang w:val="en-CA" w:eastAsia="ko-KR"/>
        </w:rPr>
        <w:fldChar w:fldCharType="begin" w:fldLock="1"/>
      </w:r>
      <w:r w:rsidRPr="00AC3A24">
        <w:rPr>
          <w:rFonts w:ascii="Times New Roman" w:eastAsia="SimSun" w:hAnsi="Times New Roman" w:cs="Times New Roman"/>
          <w:sz w:val="20"/>
          <w:szCs w:val="20"/>
          <w:lang w:val="en-CA" w:eastAsia="ko-KR"/>
        </w:rPr>
        <w:instrText xml:space="preserve"> STYLEREF 1 \s </w:instrText>
      </w:r>
      <w:r w:rsidRPr="00AC3A24">
        <w:rPr>
          <w:rFonts w:ascii="Times New Roman" w:eastAsia="SimSun" w:hAnsi="Times New Roman" w:cs="Times New Roman"/>
          <w:sz w:val="20"/>
          <w:szCs w:val="20"/>
          <w:lang w:val="en-CA" w:eastAsia="ko-KR"/>
        </w:rPr>
        <w:fldChar w:fldCharType="separate"/>
      </w:r>
      <w:r w:rsidRPr="00AC3A24">
        <w:rPr>
          <w:rFonts w:ascii="Times New Roman" w:eastAsia="SimSun" w:hAnsi="Times New Roman" w:cs="Times New Roman"/>
          <w:noProof/>
          <w:sz w:val="20"/>
          <w:szCs w:val="20"/>
          <w:lang w:val="en-CA" w:eastAsia="ko-KR"/>
        </w:rPr>
        <w:t>9</w:t>
      </w:r>
      <w:r w:rsidRPr="00AC3A24">
        <w:rPr>
          <w:rFonts w:ascii="Times New Roman" w:eastAsia="SimSun" w:hAnsi="Times New Roman" w:cs="Times New Roman"/>
          <w:sz w:val="20"/>
          <w:szCs w:val="20"/>
          <w:lang w:val="en-CA" w:eastAsia="ko-KR"/>
        </w:rPr>
        <w:fldChar w:fldCharType="end"/>
      </w:r>
      <w:r w:rsidRPr="00AC3A24">
        <w:rPr>
          <w:rFonts w:ascii="Times New Roman" w:eastAsia="SimSun" w:hAnsi="Times New Roman" w:cs="Times New Roman"/>
          <w:sz w:val="20"/>
          <w:szCs w:val="20"/>
          <w:lang w:val="en-CA" w:eastAsia="ko-KR"/>
        </w:rPr>
        <w:noBreakHyphen/>
      </w:r>
      <w:r w:rsidRPr="00AC3A24">
        <w:rPr>
          <w:rFonts w:ascii="Times New Roman" w:eastAsia="SimSun" w:hAnsi="Times New Roman" w:cs="Times New Roman"/>
          <w:sz w:val="20"/>
          <w:szCs w:val="20"/>
          <w:lang w:val="en-CA" w:eastAsia="ko-KR"/>
        </w:rPr>
        <w:fldChar w:fldCharType="begin" w:fldLock="1"/>
      </w:r>
      <w:r w:rsidRPr="00AC3A24">
        <w:rPr>
          <w:rFonts w:ascii="Times New Roman" w:eastAsia="SimSun" w:hAnsi="Times New Roman" w:cs="Times New Roman"/>
          <w:sz w:val="20"/>
          <w:szCs w:val="20"/>
          <w:lang w:val="en-CA" w:eastAsia="ko-KR"/>
        </w:rPr>
        <w:instrText xml:space="preserve"> SEQ Equation \* ARABIC \s 1 </w:instrText>
      </w:r>
      <w:r w:rsidRPr="00AC3A24">
        <w:rPr>
          <w:rFonts w:ascii="Times New Roman" w:eastAsia="SimSun" w:hAnsi="Times New Roman" w:cs="Times New Roman"/>
          <w:sz w:val="20"/>
          <w:szCs w:val="20"/>
          <w:lang w:val="en-CA" w:eastAsia="ko-KR"/>
        </w:rPr>
        <w:fldChar w:fldCharType="separate"/>
      </w:r>
      <w:r w:rsidRPr="00AC3A24">
        <w:rPr>
          <w:rFonts w:ascii="Times New Roman" w:eastAsia="SimSun" w:hAnsi="Times New Roman" w:cs="Times New Roman"/>
          <w:noProof/>
          <w:sz w:val="20"/>
          <w:szCs w:val="20"/>
          <w:lang w:val="en-CA" w:eastAsia="ko-KR"/>
        </w:rPr>
        <w:t>5</w:t>
      </w:r>
      <w:r w:rsidRPr="00AC3A24">
        <w:rPr>
          <w:rFonts w:ascii="Times New Roman" w:eastAsia="SimSun" w:hAnsi="Times New Roman" w:cs="Times New Roman"/>
          <w:sz w:val="20"/>
          <w:szCs w:val="20"/>
          <w:lang w:val="en-CA" w:eastAsia="ko-KR"/>
        </w:rPr>
        <w:fldChar w:fldCharType="end"/>
      </w:r>
      <w:r w:rsidRPr="00AC3A24">
        <w:rPr>
          <w:rFonts w:ascii="Times New Roman" w:eastAsia="SimSun" w:hAnsi="Times New Roman" w:cs="Times New Roman"/>
          <w:sz w:val="20"/>
          <w:szCs w:val="20"/>
          <w:lang w:val="en-CA" w:eastAsia="ko-KR"/>
        </w:rPr>
        <w:t>)</w:t>
      </w:r>
      <w:r w:rsidRPr="00AC3A24">
        <w:rPr>
          <w:rFonts w:ascii="Times New Roman" w:eastAsia="SimSun" w:hAnsi="Times New Roman" w:cs="Times New Roman"/>
          <w:sz w:val="20"/>
          <w:szCs w:val="20"/>
          <w:lang w:val="en-CA" w:eastAsia="ko-KR"/>
        </w:rPr>
        <w:br/>
        <w:t>}</w:t>
      </w:r>
      <w:r w:rsidRPr="00AC3A24">
        <w:rPr>
          <w:rFonts w:ascii="Times New Roman" w:eastAsia="SimSun" w:hAnsi="Times New Roman" w:cs="Times New Roman"/>
          <w:sz w:val="20"/>
          <w:szCs w:val="20"/>
          <w:lang w:val="en-CA" w:eastAsia="ko-KR"/>
        </w:rPr>
        <w:br/>
        <w:t xml:space="preserve">if( </w:t>
      </w:r>
      <w:proofErr w:type="spellStart"/>
      <w:r w:rsidRPr="00AC3A24">
        <w:rPr>
          <w:rFonts w:ascii="Times New Roman" w:eastAsia="SimSun" w:hAnsi="Times New Roman" w:cs="Times New Roman"/>
          <w:sz w:val="20"/>
          <w:szCs w:val="20"/>
          <w:lang w:val="en-CA" w:eastAsia="ko-KR"/>
        </w:rPr>
        <w:t>yC</w:t>
      </w:r>
      <w:proofErr w:type="spellEnd"/>
      <w:r w:rsidRPr="00AC3A24">
        <w:rPr>
          <w:rFonts w:ascii="Times New Roman" w:eastAsia="SimSun" w:hAnsi="Times New Roman" w:cs="Times New Roman"/>
          <w:sz w:val="20"/>
          <w:szCs w:val="20"/>
          <w:lang w:val="en-CA" w:eastAsia="ko-KR"/>
        </w:rPr>
        <w:t xml:space="preserve"> &lt; (1 &lt;&lt; log2TbHeight) − 1 ) {</w:t>
      </w:r>
      <w:r w:rsidRPr="00AC3A24">
        <w:rPr>
          <w:rFonts w:ascii="Times New Roman" w:eastAsia="SimSun" w:hAnsi="Times New Roman" w:cs="Times New Roman"/>
          <w:sz w:val="20"/>
          <w:szCs w:val="20"/>
          <w:lang w:val="en-CA" w:eastAsia="ko-KR"/>
        </w:rPr>
        <w:br/>
      </w:r>
      <w:r w:rsidRPr="00AC3A24">
        <w:rPr>
          <w:rFonts w:ascii="Times New Roman" w:eastAsia="SimSun" w:hAnsi="Times New Roman" w:cs="Times New Roman"/>
          <w:sz w:val="20"/>
          <w:szCs w:val="20"/>
          <w:lang w:val="en-CA" w:eastAsia="ko-KR"/>
        </w:rPr>
        <w:tab/>
      </w:r>
      <w:proofErr w:type="spellStart"/>
      <w:r w:rsidRPr="00AC3A24">
        <w:rPr>
          <w:rFonts w:ascii="Times New Roman" w:eastAsia="SimSun" w:hAnsi="Times New Roman" w:cs="Times New Roman"/>
          <w:sz w:val="20"/>
          <w:szCs w:val="20"/>
          <w:lang w:val="en-CA" w:eastAsia="ko-KR"/>
        </w:rPr>
        <w:t>locSumAbs</w:t>
      </w:r>
      <w:proofErr w:type="spellEnd"/>
      <w:r w:rsidRPr="00AC3A24">
        <w:rPr>
          <w:rFonts w:ascii="Times New Roman" w:eastAsia="SimSun" w:hAnsi="Times New Roman" w:cs="Times New Roman"/>
          <w:sz w:val="20"/>
          <w:szCs w:val="20"/>
          <w:lang w:val="en-CA" w:eastAsia="ko-KR"/>
        </w:rPr>
        <w:t xml:space="preserve"> += </w:t>
      </w:r>
      <w:proofErr w:type="spellStart"/>
      <w:r w:rsidRPr="00AC3A24">
        <w:rPr>
          <w:rFonts w:ascii="Times New Roman" w:eastAsia="SimSun" w:hAnsi="Times New Roman" w:cs="Times New Roman"/>
          <w:sz w:val="20"/>
          <w:szCs w:val="20"/>
          <w:lang w:val="en-CA" w:eastAsia="ko-KR"/>
        </w:rPr>
        <w:t>AbsLevel</w:t>
      </w:r>
      <w:proofErr w:type="spellEnd"/>
      <w:r w:rsidRPr="00AC3A24">
        <w:rPr>
          <w:rFonts w:ascii="Times New Roman" w:eastAsia="SimSun" w:hAnsi="Times New Roman" w:cs="Times New Roman"/>
          <w:sz w:val="20"/>
          <w:szCs w:val="20"/>
          <w:lang w:val="en-CA" w:eastAsia="ko-KR"/>
        </w:rPr>
        <w:t>[ </w:t>
      </w:r>
      <w:proofErr w:type="spellStart"/>
      <w:r w:rsidRPr="00AC3A24">
        <w:rPr>
          <w:rFonts w:ascii="Times New Roman" w:eastAsia="SimSun" w:hAnsi="Times New Roman" w:cs="Times New Roman"/>
          <w:sz w:val="20"/>
          <w:szCs w:val="20"/>
          <w:lang w:val="en-CA" w:eastAsia="ko-KR"/>
        </w:rPr>
        <w:t>xC</w:t>
      </w:r>
      <w:proofErr w:type="spellEnd"/>
      <w:r w:rsidRPr="00AC3A24">
        <w:rPr>
          <w:rFonts w:ascii="Times New Roman" w:eastAsia="SimSun" w:hAnsi="Times New Roman" w:cs="Times New Roman"/>
          <w:sz w:val="20"/>
          <w:szCs w:val="20"/>
          <w:lang w:val="en-CA" w:eastAsia="ko-KR"/>
        </w:rPr>
        <w:t xml:space="preserve"> ][ </w:t>
      </w:r>
      <w:proofErr w:type="spellStart"/>
      <w:r w:rsidRPr="00AC3A24">
        <w:rPr>
          <w:rFonts w:ascii="Times New Roman" w:eastAsia="SimSun" w:hAnsi="Times New Roman" w:cs="Times New Roman"/>
          <w:sz w:val="20"/>
          <w:szCs w:val="20"/>
          <w:lang w:val="en-CA" w:eastAsia="ko-KR"/>
        </w:rPr>
        <w:t>yC</w:t>
      </w:r>
      <w:proofErr w:type="spellEnd"/>
      <w:r w:rsidRPr="00AC3A24">
        <w:rPr>
          <w:rFonts w:ascii="Times New Roman" w:eastAsia="SimSun" w:hAnsi="Times New Roman" w:cs="Times New Roman"/>
          <w:sz w:val="20"/>
          <w:szCs w:val="20"/>
          <w:lang w:val="en-CA" w:eastAsia="ko-KR"/>
        </w:rPr>
        <w:t xml:space="preserve"> + 1 ] </w:t>
      </w:r>
      <w:del w:id="53" w:author="Virginie Drugeon" w:date="2019-01-14T11:18:00Z">
        <w:r w:rsidRPr="00AC3A24" w:rsidDel="00F504C5">
          <w:rPr>
            <w:rFonts w:ascii="Times New Roman" w:eastAsia="SimSun" w:hAnsi="Times New Roman" w:cs="Times New Roman"/>
            <w:sz w:val="20"/>
            <w:szCs w:val="20"/>
            <w:lang w:val="en-CA" w:eastAsia="ko-KR"/>
          </w:rPr>
          <w:delText>− sig_coeff_flag[ xC ][ yC + 1 ]</w:delText>
        </w:r>
      </w:del>
      <w:r w:rsidRPr="00AC3A24">
        <w:rPr>
          <w:rFonts w:ascii="Times New Roman" w:eastAsia="SimSun" w:hAnsi="Times New Roman" w:cs="Times New Roman"/>
          <w:sz w:val="20"/>
          <w:szCs w:val="20"/>
          <w:lang w:val="en-CA" w:eastAsia="ko-KR"/>
        </w:rPr>
        <w:br/>
      </w:r>
      <w:r w:rsidRPr="00AC3A24">
        <w:rPr>
          <w:rFonts w:ascii="Times New Roman" w:eastAsia="SimSun" w:hAnsi="Times New Roman" w:cs="Times New Roman"/>
          <w:sz w:val="20"/>
          <w:szCs w:val="20"/>
          <w:lang w:val="en-CA" w:eastAsia="ko-KR"/>
        </w:rPr>
        <w:tab/>
        <w:t xml:space="preserve">if( </w:t>
      </w:r>
      <w:proofErr w:type="spellStart"/>
      <w:r w:rsidRPr="00AC3A24">
        <w:rPr>
          <w:rFonts w:ascii="Times New Roman" w:eastAsia="SimSun" w:hAnsi="Times New Roman" w:cs="Times New Roman"/>
          <w:sz w:val="20"/>
          <w:szCs w:val="20"/>
          <w:lang w:val="en-CA" w:eastAsia="ko-KR"/>
        </w:rPr>
        <w:t>yC</w:t>
      </w:r>
      <w:proofErr w:type="spellEnd"/>
      <w:r w:rsidRPr="00AC3A24">
        <w:rPr>
          <w:rFonts w:ascii="Times New Roman" w:eastAsia="SimSun" w:hAnsi="Times New Roman" w:cs="Times New Roman"/>
          <w:sz w:val="20"/>
          <w:szCs w:val="20"/>
          <w:lang w:val="en-CA" w:eastAsia="ko-KR"/>
        </w:rPr>
        <w:t xml:space="preserve"> &lt; (1 &lt;&lt; log2TbHeight) − 2 )</w:t>
      </w:r>
      <w:r w:rsidRPr="00AC3A24">
        <w:rPr>
          <w:rFonts w:ascii="Times New Roman" w:eastAsia="SimSun" w:hAnsi="Times New Roman" w:cs="Times New Roman"/>
          <w:sz w:val="20"/>
          <w:szCs w:val="20"/>
          <w:lang w:val="en-CA" w:eastAsia="ko-KR"/>
        </w:rPr>
        <w:br/>
      </w:r>
      <w:r w:rsidRPr="00AC3A24">
        <w:rPr>
          <w:rFonts w:ascii="Times New Roman" w:eastAsia="SimSun" w:hAnsi="Times New Roman" w:cs="Times New Roman"/>
          <w:sz w:val="20"/>
          <w:szCs w:val="20"/>
          <w:lang w:val="en-CA" w:eastAsia="ko-KR"/>
        </w:rPr>
        <w:tab/>
      </w:r>
      <w:r w:rsidRPr="00AC3A24">
        <w:rPr>
          <w:rFonts w:ascii="Times New Roman" w:eastAsia="SimSun" w:hAnsi="Times New Roman" w:cs="Times New Roman"/>
          <w:sz w:val="20"/>
          <w:szCs w:val="20"/>
          <w:lang w:val="en-CA" w:eastAsia="ko-KR"/>
        </w:rPr>
        <w:tab/>
      </w:r>
      <w:proofErr w:type="spellStart"/>
      <w:r w:rsidRPr="00AC3A24">
        <w:rPr>
          <w:rFonts w:ascii="Times New Roman" w:eastAsia="SimSun" w:hAnsi="Times New Roman" w:cs="Times New Roman"/>
          <w:sz w:val="20"/>
          <w:szCs w:val="20"/>
          <w:lang w:val="en-CA" w:eastAsia="ko-KR"/>
        </w:rPr>
        <w:t>locSumAbs</w:t>
      </w:r>
      <w:proofErr w:type="spellEnd"/>
      <w:r w:rsidRPr="00AC3A24">
        <w:rPr>
          <w:rFonts w:ascii="Times New Roman" w:eastAsia="SimSun" w:hAnsi="Times New Roman" w:cs="Times New Roman"/>
          <w:sz w:val="20"/>
          <w:szCs w:val="20"/>
          <w:lang w:val="en-CA" w:eastAsia="ko-KR"/>
        </w:rPr>
        <w:t xml:space="preserve"> += </w:t>
      </w:r>
      <w:proofErr w:type="spellStart"/>
      <w:r w:rsidRPr="00AC3A24">
        <w:rPr>
          <w:rFonts w:ascii="Times New Roman" w:eastAsia="SimSun" w:hAnsi="Times New Roman" w:cs="Times New Roman"/>
          <w:sz w:val="20"/>
          <w:szCs w:val="20"/>
          <w:lang w:val="en-CA" w:eastAsia="ko-KR"/>
        </w:rPr>
        <w:t>AbsLevel</w:t>
      </w:r>
      <w:proofErr w:type="spellEnd"/>
      <w:del w:id="54" w:author="Virginie Drugeon" w:date="2019-01-14T11:18:00Z">
        <w:r w:rsidRPr="00AC3A24" w:rsidDel="00F504C5">
          <w:rPr>
            <w:rFonts w:ascii="Times New Roman" w:eastAsia="SimSun" w:hAnsi="Times New Roman" w:cs="Times New Roman"/>
            <w:sz w:val="20"/>
            <w:szCs w:val="20"/>
            <w:lang w:val="en-CA" w:eastAsia="ko-KR"/>
          </w:rPr>
          <w:delText>Pass1</w:delText>
        </w:r>
      </w:del>
      <w:r w:rsidRPr="00AC3A24">
        <w:rPr>
          <w:rFonts w:ascii="Times New Roman" w:eastAsia="SimSun" w:hAnsi="Times New Roman" w:cs="Times New Roman"/>
          <w:sz w:val="20"/>
          <w:szCs w:val="20"/>
          <w:lang w:val="en-CA" w:eastAsia="ko-KR"/>
        </w:rPr>
        <w:t xml:space="preserve"> [ </w:t>
      </w:r>
      <w:proofErr w:type="spellStart"/>
      <w:r w:rsidRPr="00AC3A24">
        <w:rPr>
          <w:rFonts w:ascii="Times New Roman" w:eastAsia="SimSun" w:hAnsi="Times New Roman" w:cs="Times New Roman"/>
          <w:sz w:val="20"/>
          <w:szCs w:val="20"/>
          <w:lang w:val="en-CA" w:eastAsia="ko-KR"/>
        </w:rPr>
        <w:t>xC</w:t>
      </w:r>
      <w:proofErr w:type="spellEnd"/>
      <w:r w:rsidRPr="00AC3A24">
        <w:rPr>
          <w:rFonts w:ascii="Times New Roman" w:eastAsia="SimSun" w:hAnsi="Times New Roman" w:cs="Times New Roman"/>
          <w:sz w:val="20"/>
          <w:szCs w:val="20"/>
          <w:lang w:val="en-CA" w:eastAsia="ko-KR"/>
        </w:rPr>
        <w:t xml:space="preserve"> ][ </w:t>
      </w:r>
      <w:proofErr w:type="spellStart"/>
      <w:r w:rsidRPr="00AC3A24">
        <w:rPr>
          <w:rFonts w:ascii="Times New Roman" w:eastAsia="SimSun" w:hAnsi="Times New Roman" w:cs="Times New Roman"/>
          <w:sz w:val="20"/>
          <w:szCs w:val="20"/>
          <w:lang w:val="en-CA" w:eastAsia="ko-KR"/>
        </w:rPr>
        <w:t>yC</w:t>
      </w:r>
      <w:proofErr w:type="spellEnd"/>
      <w:r w:rsidRPr="00AC3A24">
        <w:rPr>
          <w:rFonts w:ascii="Times New Roman" w:eastAsia="SimSun" w:hAnsi="Times New Roman" w:cs="Times New Roman"/>
          <w:sz w:val="20"/>
          <w:szCs w:val="20"/>
          <w:lang w:val="en-CA" w:eastAsia="ko-KR"/>
        </w:rPr>
        <w:t xml:space="preserve"> + 2 ] </w:t>
      </w:r>
      <w:del w:id="55" w:author="Virginie Drugeon" w:date="2019-01-14T11:18:00Z">
        <w:r w:rsidRPr="00AC3A24" w:rsidDel="00F504C5">
          <w:rPr>
            <w:rFonts w:ascii="Times New Roman" w:eastAsia="SimSun" w:hAnsi="Times New Roman" w:cs="Times New Roman"/>
            <w:sz w:val="20"/>
            <w:szCs w:val="20"/>
            <w:lang w:val="en-CA" w:eastAsia="ko-KR"/>
          </w:rPr>
          <w:delText>− sig_coeff_flag[ xC ][ yC + 2 ]</w:delText>
        </w:r>
      </w:del>
      <w:r w:rsidRPr="00AC3A24">
        <w:rPr>
          <w:rFonts w:ascii="Times New Roman" w:eastAsia="SimSun" w:hAnsi="Times New Roman" w:cs="Times New Roman"/>
          <w:sz w:val="20"/>
          <w:szCs w:val="20"/>
          <w:lang w:val="en-CA" w:eastAsia="ko-KR"/>
        </w:rPr>
        <w:br/>
        <w:t xml:space="preserve">} </w:t>
      </w:r>
      <w:r w:rsidRPr="00AC3A24">
        <w:rPr>
          <w:rFonts w:ascii="Times New Roman" w:eastAsia="SimSun" w:hAnsi="Times New Roman" w:cs="Times New Roman"/>
          <w:sz w:val="20"/>
          <w:szCs w:val="20"/>
          <w:lang w:val="en-CA" w:eastAsia="ko-KR"/>
        </w:rPr>
        <w:br/>
        <w:t xml:space="preserve">if( </w:t>
      </w:r>
      <w:proofErr w:type="spellStart"/>
      <w:r w:rsidRPr="00AC3A24">
        <w:rPr>
          <w:rFonts w:ascii="Times New Roman" w:eastAsia="SimSun" w:hAnsi="Times New Roman" w:cs="Times New Roman"/>
          <w:sz w:val="20"/>
          <w:szCs w:val="20"/>
          <w:lang w:val="en-CA" w:eastAsia="ko-KR"/>
        </w:rPr>
        <w:t>locSumAbs</w:t>
      </w:r>
      <w:proofErr w:type="spellEnd"/>
      <w:r w:rsidRPr="00AC3A24">
        <w:rPr>
          <w:rFonts w:ascii="Times New Roman" w:eastAsia="SimSun" w:hAnsi="Times New Roman" w:cs="Times New Roman"/>
          <w:sz w:val="20"/>
          <w:szCs w:val="20"/>
          <w:lang w:val="en-CA" w:eastAsia="ko-KR"/>
        </w:rPr>
        <w:t xml:space="preserve"> &gt; 31 )</w:t>
      </w:r>
      <w:r w:rsidRPr="00AC3A24">
        <w:rPr>
          <w:rFonts w:ascii="Times New Roman" w:eastAsia="SimSun" w:hAnsi="Times New Roman" w:cs="Times New Roman"/>
          <w:sz w:val="20"/>
          <w:szCs w:val="20"/>
          <w:lang w:val="en-CA" w:eastAsia="ko-KR"/>
        </w:rPr>
        <w:br/>
      </w:r>
      <w:r w:rsidRPr="00AC3A24">
        <w:rPr>
          <w:rFonts w:ascii="Times New Roman" w:eastAsia="SimSun" w:hAnsi="Times New Roman" w:cs="Times New Roman"/>
          <w:sz w:val="20"/>
          <w:szCs w:val="20"/>
          <w:lang w:val="en-CA" w:eastAsia="ko-KR"/>
        </w:rPr>
        <w:tab/>
      </w:r>
      <w:proofErr w:type="spellStart"/>
      <w:r w:rsidRPr="00AC3A24">
        <w:rPr>
          <w:rFonts w:ascii="Times New Roman" w:eastAsia="SimSun" w:hAnsi="Times New Roman" w:cs="Times New Roman"/>
          <w:sz w:val="20"/>
          <w:szCs w:val="20"/>
          <w:lang w:val="en-CA" w:eastAsia="ko-KR"/>
        </w:rPr>
        <w:t>locSumAbs</w:t>
      </w:r>
      <w:proofErr w:type="spellEnd"/>
      <w:r w:rsidRPr="00AC3A24">
        <w:rPr>
          <w:rFonts w:ascii="Times New Roman" w:eastAsia="SimSun" w:hAnsi="Times New Roman" w:cs="Times New Roman"/>
          <w:sz w:val="20"/>
          <w:szCs w:val="20"/>
          <w:lang w:val="en-CA" w:eastAsia="ko-KR"/>
        </w:rPr>
        <w:t xml:space="preserve"> = 31</w:t>
      </w:r>
    </w:p>
    <w:p w14:paraId="5BC9CF52" w14:textId="77777777" w:rsidR="00AC3A24" w:rsidRPr="00AC3A24" w:rsidRDefault="00AC3A24" w:rsidP="00AC3A24">
      <w:pPr>
        <w:tabs>
          <w:tab w:val="left" w:pos="400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rPr>
          <w:rFonts w:ascii="Times New Roman" w:eastAsia="SimSun" w:hAnsi="Times New Roman" w:cs="Times New Roman"/>
          <w:sz w:val="20"/>
          <w:szCs w:val="20"/>
          <w:lang w:val="en-CA"/>
        </w:rPr>
      </w:pPr>
      <w:r w:rsidRPr="00AC3A24">
        <w:rPr>
          <w:rFonts w:ascii="Times New Roman" w:eastAsia="SimSun" w:hAnsi="Times New Roman" w:cs="Times New Roman"/>
          <w:sz w:val="20"/>
          <w:szCs w:val="20"/>
          <w:lang w:val="en-CA"/>
        </w:rPr>
        <w:t xml:space="preserve">The variable s is set equal to </w:t>
      </w:r>
      <w:proofErr w:type="gramStart"/>
      <w:r w:rsidRPr="00AC3A24">
        <w:rPr>
          <w:rFonts w:ascii="Times New Roman" w:eastAsia="SimSun" w:hAnsi="Times New Roman" w:cs="Times New Roman"/>
          <w:sz w:val="20"/>
          <w:szCs w:val="20"/>
          <w:lang w:val="en-CA"/>
        </w:rPr>
        <w:t>Max( 0</w:t>
      </w:r>
      <w:proofErr w:type="gramEnd"/>
      <w:r w:rsidRPr="00AC3A24">
        <w:rPr>
          <w:rFonts w:ascii="Times New Roman" w:eastAsia="SimSun" w:hAnsi="Times New Roman" w:cs="Times New Roman"/>
          <w:sz w:val="20"/>
          <w:szCs w:val="20"/>
          <w:lang w:val="en-CA"/>
        </w:rPr>
        <w:t xml:space="preserve">, </w:t>
      </w:r>
      <w:proofErr w:type="spellStart"/>
      <w:r w:rsidRPr="00AC3A24">
        <w:rPr>
          <w:rFonts w:ascii="Times New Roman" w:eastAsia="SimSun" w:hAnsi="Times New Roman" w:cs="Times New Roman"/>
          <w:sz w:val="20"/>
          <w:szCs w:val="20"/>
          <w:lang w:val="en-CA"/>
        </w:rPr>
        <w:t>QState</w:t>
      </w:r>
      <w:proofErr w:type="spellEnd"/>
      <w:r w:rsidRPr="00AC3A24">
        <w:rPr>
          <w:rFonts w:ascii="Times New Roman" w:eastAsia="SimSun" w:hAnsi="Times New Roman" w:cs="Times New Roman"/>
          <w:sz w:val="20"/>
          <w:szCs w:val="20"/>
          <w:lang w:val="en-CA"/>
        </w:rPr>
        <w:t> </w:t>
      </w:r>
      <w:r w:rsidRPr="00AC3A24">
        <w:rPr>
          <w:rFonts w:ascii="Times New Roman" w:eastAsia="SimSun" w:hAnsi="Times New Roman" w:cs="Times New Roman"/>
          <w:sz w:val="20"/>
          <w:szCs w:val="20"/>
          <w:lang w:val="en-CA" w:eastAsia="ko-KR"/>
        </w:rPr>
        <w:t>– 1 ).</w:t>
      </w:r>
    </w:p>
    <w:p w14:paraId="68236324" w14:textId="77777777" w:rsidR="00AC3A24" w:rsidRPr="00AC3A24" w:rsidRDefault="00AC3A24" w:rsidP="00AC3A24">
      <w:pPr>
        <w:tabs>
          <w:tab w:val="left" w:pos="400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rPr>
          <w:rFonts w:ascii="Times New Roman" w:eastAsia="SimSun" w:hAnsi="Times New Roman" w:cs="Times New Roman"/>
          <w:sz w:val="20"/>
          <w:szCs w:val="20"/>
          <w:lang w:val="en-CA"/>
        </w:rPr>
      </w:pPr>
      <w:r w:rsidRPr="00AC3A24">
        <w:rPr>
          <w:rFonts w:ascii="Times New Roman" w:eastAsia="SimSun" w:hAnsi="Times New Roman" w:cs="Times New Roman"/>
          <w:sz w:val="20"/>
          <w:szCs w:val="20"/>
          <w:lang w:val="en-CA"/>
        </w:rPr>
        <w:t xml:space="preserve">Given the variables </w:t>
      </w:r>
      <w:proofErr w:type="spellStart"/>
      <w:r w:rsidRPr="00AC3A24">
        <w:rPr>
          <w:rFonts w:ascii="Times New Roman" w:eastAsia="SimSun" w:hAnsi="Times New Roman" w:cs="Times New Roman"/>
          <w:sz w:val="20"/>
          <w:szCs w:val="20"/>
          <w:lang w:val="en-CA"/>
        </w:rPr>
        <w:t>locSumAbs</w:t>
      </w:r>
      <w:proofErr w:type="spellEnd"/>
      <w:r w:rsidRPr="00AC3A24">
        <w:rPr>
          <w:rFonts w:ascii="Times New Roman" w:eastAsia="SimSun" w:hAnsi="Times New Roman" w:cs="Times New Roman"/>
          <w:sz w:val="20"/>
          <w:szCs w:val="20"/>
          <w:lang w:val="en-CA"/>
        </w:rPr>
        <w:t xml:space="preserve"> and s, the Rice parameter </w:t>
      </w:r>
      <w:proofErr w:type="spellStart"/>
      <w:r w:rsidRPr="00AC3A24">
        <w:rPr>
          <w:rFonts w:ascii="Times New Roman" w:eastAsia="SimSun" w:hAnsi="Times New Roman" w:cs="Times New Roman"/>
          <w:sz w:val="20"/>
          <w:szCs w:val="20"/>
          <w:lang w:val="en-CA"/>
        </w:rPr>
        <w:t>cRiceParam</w:t>
      </w:r>
      <w:proofErr w:type="spellEnd"/>
      <w:r w:rsidRPr="00AC3A24">
        <w:rPr>
          <w:rFonts w:ascii="Times New Roman" w:eastAsia="SimSun" w:hAnsi="Times New Roman" w:cs="Times New Roman"/>
          <w:sz w:val="20"/>
          <w:szCs w:val="20"/>
          <w:lang w:val="en-CA"/>
        </w:rPr>
        <w:t xml:space="preserve"> and the variable </w:t>
      </w:r>
      <w:proofErr w:type="spellStart"/>
      <w:proofErr w:type="gramStart"/>
      <w:r w:rsidRPr="00AC3A24">
        <w:rPr>
          <w:rFonts w:ascii="Times New Roman" w:eastAsia="SimSun" w:hAnsi="Times New Roman" w:cs="Times New Roman"/>
          <w:sz w:val="20"/>
          <w:szCs w:val="20"/>
          <w:lang w:val="en-CA"/>
        </w:rPr>
        <w:t>ZeroPos</w:t>
      </w:r>
      <w:proofErr w:type="spellEnd"/>
      <w:r w:rsidRPr="00AC3A24">
        <w:rPr>
          <w:rFonts w:ascii="Times New Roman" w:eastAsia="SimSun" w:hAnsi="Times New Roman" w:cs="Times New Roman"/>
          <w:sz w:val="20"/>
          <w:szCs w:val="20"/>
          <w:lang w:val="en-CA"/>
        </w:rPr>
        <w:t>[</w:t>
      </w:r>
      <w:proofErr w:type="gramEnd"/>
      <w:r w:rsidRPr="00AC3A24">
        <w:rPr>
          <w:rFonts w:ascii="Times New Roman" w:eastAsia="SimSun" w:hAnsi="Times New Roman" w:cs="Times New Roman"/>
          <w:sz w:val="20"/>
          <w:szCs w:val="20"/>
          <w:lang w:val="en-CA"/>
        </w:rPr>
        <w:t xml:space="preserve"> n ]0 are derived as specified in </w:t>
      </w:r>
      <w:r w:rsidRPr="00AC3A24">
        <w:rPr>
          <w:rFonts w:ascii="Times New Roman" w:eastAsia="SimSun" w:hAnsi="Times New Roman" w:cs="Times New Roman"/>
          <w:sz w:val="20"/>
          <w:szCs w:val="20"/>
          <w:lang w:val="en-CA"/>
        </w:rPr>
        <w:fldChar w:fldCharType="begin" w:fldLock="1"/>
      </w:r>
      <w:r w:rsidRPr="00AC3A24">
        <w:rPr>
          <w:rFonts w:ascii="Times New Roman" w:eastAsia="SimSun" w:hAnsi="Times New Roman" w:cs="Times New Roman"/>
          <w:sz w:val="20"/>
          <w:szCs w:val="20"/>
          <w:lang w:val="en-CA"/>
        </w:rPr>
        <w:instrText xml:space="preserve"> REF _Ref531770375 \h </w:instrText>
      </w:r>
      <w:r w:rsidRPr="00AC3A24">
        <w:rPr>
          <w:rFonts w:ascii="Times New Roman" w:eastAsia="SimSun" w:hAnsi="Times New Roman" w:cs="Times New Roman"/>
          <w:sz w:val="20"/>
          <w:szCs w:val="20"/>
          <w:lang w:val="en-CA"/>
        </w:rPr>
      </w:r>
      <w:r w:rsidRPr="00AC3A24">
        <w:rPr>
          <w:rFonts w:ascii="Times New Roman" w:eastAsia="SimSun" w:hAnsi="Times New Roman" w:cs="Times New Roman"/>
          <w:sz w:val="20"/>
          <w:szCs w:val="20"/>
          <w:lang w:val="en-CA"/>
        </w:rPr>
        <w:fldChar w:fldCharType="separate"/>
      </w:r>
      <w:r w:rsidRPr="00AC3A24">
        <w:rPr>
          <w:rFonts w:ascii="Times New Roman" w:eastAsia="SimSun" w:hAnsi="Times New Roman" w:cs="Times New Roman"/>
          <w:sz w:val="20"/>
          <w:szCs w:val="20"/>
          <w:lang w:val="en-CA"/>
        </w:rPr>
        <w:t>Table </w:t>
      </w:r>
      <w:r w:rsidRPr="00AC3A24">
        <w:rPr>
          <w:rFonts w:ascii="Times New Roman" w:eastAsia="SimSun" w:hAnsi="Times New Roman" w:cs="Times New Roman"/>
          <w:noProof/>
          <w:sz w:val="20"/>
          <w:szCs w:val="20"/>
          <w:lang w:val="en-CA"/>
        </w:rPr>
        <w:t>9</w:t>
      </w:r>
      <w:r w:rsidRPr="00AC3A24">
        <w:rPr>
          <w:rFonts w:ascii="Times New Roman" w:eastAsia="SimSun" w:hAnsi="Times New Roman" w:cs="Times New Roman"/>
          <w:sz w:val="20"/>
          <w:szCs w:val="20"/>
          <w:lang w:val="en-CA"/>
        </w:rPr>
        <w:noBreakHyphen/>
      </w:r>
      <w:r w:rsidRPr="00AC3A24">
        <w:rPr>
          <w:rFonts w:ascii="Times New Roman" w:eastAsia="SimSun" w:hAnsi="Times New Roman" w:cs="Times New Roman"/>
          <w:noProof/>
          <w:sz w:val="20"/>
          <w:szCs w:val="20"/>
          <w:lang w:val="en-CA"/>
        </w:rPr>
        <w:t>5</w:t>
      </w:r>
      <w:r w:rsidRPr="00AC3A24">
        <w:rPr>
          <w:rFonts w:ascii="Times New Roman" w:eastAsia="SimSun" w:hAnsi="Times New Roman" w:cs="Times New Roman"/>
          <w:sz w:val="20"/>
          <w:szCs w:val="20"/>
          <w:lang w:val="en-CA"/>
        </w:rPr>
        <w:fldChar w:fldCharType="end"/>
      </w:r>
      <w:r w:rsidRPr="00AC3A24">
        <w:rPr>
          <w:rFonts w:ascii="Times New Roman" w:eastAsia="SimSun" w:hAnsi="Times New Roman" w:cs="Times New Roman"/>
          <w:sz w:val="20"/>
          <w:szCs w:val="20"/>
          <w:lang w:val="en-CA"/>
        </w:rPr>
        <w:t>.</w:t>
      </w:r>
    </w:p>
    <w:p w14:paraId="309F3A90" w14:textId="77777777" w:rsidR="00AC3A24" w:rsidRPr="00AC3A24" w:rsidRDefault="00AC3A24" w:rsidP="00AC3A24">
      <w:pPr>
        <w:keepNext/>
        <w:overflowPunct w:val="0"/>
        <w:autoSpaceDE w:val="0"/>
        <w:autoSpaceDN w:val="0"/>
        <w:adjustRightInd w:val="0"/>
        <w:spacing w:before="240" w:after="113" w:line="240" w:lineRule="auto"/>
        <w:jc w:val="center"/>
        <w:rPr>
          <w:rFonts w:ascii="Times New Roman" w:eastAsia="Malgun Gothic" w:hAnsi="Times New Roman" w:cs="Times New Roman"/>
          <w:b/>
          <w:bCs/>
          <w:lang w:val="en-CA"/>
        </w:rPr>
      </w:pPr>
      <w:bookmarkStart w:id="56" w:name="_Ref531770375"/>
      <w:r w:rsidRPr="00AC3A24">
        <w:rPr>
          <w:rFonts w:ascii="Times New Roman" w:eastAsia="Malgun Gothic" w:hAnsi="Times New Roman" w:cs="Times New Roman"/>
          <w:b/>
          <w:bCs/>
          <w:lang w:val="en-CA"/>
        </w:rPr>
        <w:lastRenderedPageBreak/>
        <w:t>Table </w:t>
      </w:r>
      <w:r w:rsidRPr="00AC3A24">
        <w:rPr>
          <w:rFonts w:ascii="Times New Roman" w:eastAsia="Malgun Gothic" w:hAnsi="Times New Roman" w:cs="Times New Roman"/>
          <w:b/>
          <w:bCs/>
        </w:rPr>
        <w:fldChar w:fldCharType="begin" w:fldLock="1"/>
      </w:r>
      <w:r w:rsidRPr="00AC3A24">
        <w:rPr>
          <w:rFonts w:ascii="Times New Roman" w:eastAsia="Malgun Gothic" w:hAnsi="Times New Roman" w:cs="Times New Roman"/>
          <w:b/>
          <w:bCs/>
          <w:lang w:val="en-CA"/>
        </w:rPr>
        <w:instrText xml:space="preserve"> STYLEREF 1 \s </w:instrText>
      </w:r>
      <w:r w:rsidRPr="00AC3A24">
        <w:rPr>
          <w:rFonts w:ascii="Times New Roman" w:eastAsia="Malgun Gothic" w:hAnsi="Times New Roman" w:cs="Times New Roman"/>
          <w:b/>
          <w:bCs/>
        </w:rPr>
        <w:fldChar w:fldCharType="separate"/>
      </w:r>
      <w:r w:rsidRPr="00AC3A24">
        <w:rPr>
          <w:rFonts w:ascii="Times New Roman" w:eastAsia="Malgun Gothic" w:hAnsi="Times New Roman" w:cs="Times New Roman"/>
          <w:b/>
          <w:bCs/>
          <w:noProof/>
          <w:lang w:val="en-CA"/>
        </w:rPr>
        <w:t>9</w:t>
      </w:r>
      <w:r w:rsidRPr="00AC3A24">
        <w:rPr>
          <w:rFonts w:ascii="Times New Roman" w:eastAsia="Malgun Gothic" w:hAnsi="Times New Roman" w:cs="Times New Roman"/>
          <w:b/>
          <w:bCs/>
        </w:rPr>
        <w:fldChar w:fldCharType="end"/>
      </w:r>
      <w:r w:rsidRPr="00AC3A24">
        <w:rPr>
          <w:rFonts w:ascii="Times New Roman" w:eastAsia="Malgun Gothic" w:hAnsi="Times New Roman" w:cs="Times New Roman"/>
          <w:b/>
          <w:bCs/>
          <w:lang w:val="en-CA"/>
        </w:rPr>
        <w:noBreakHyphen/>
      </w:r>
      <w:r w:rsidRPr="00AC3A24">
        <w:rPr>
          <w:rFonts w:ascii="Times New Roman" w:eastAsia="Malgun Gothic" w:hAnsi="Times New Roman" w:cs="Times New Roman"/>
          <w:b/>
          <w:bCs/>
        </w:rPr>
        <w:fldChar w:fldCharType="begin" w:fldLock="1"/>
      </w:r>
      <w:r w:rsidRPr="00AC3A24">
        <w:rPr>
          <w:rFonts w:ascii="Times New Roman" w:eastAsia="Malgun Gothic" w:hAnsi="Times New Roman" w:cs="Times New Roman"/>
          <w:b/>
          <w:bCs/>
          <w:lang w:val="en-CA"/>
        </w:rPr>
        <w:instrText xml:space="preserve"> SEQ Table \* ARABIC \s 1 </w:instrText>
      </w:r>
      <w:r w:rsidRPr="00AC3A24">
        <w:rPr>
          <w:rFonts w:ascii="Times New Roman" w:eastAsia="Malgun Gothic" w:hAnsi="Times New Roman" w:cs="Times New Roman"/>
          <w:b/>
          <w:bCs/>
        </w:rPr>
        <w:fldChar w:fldCharType="separate"/>
      </w:r>
      <w:r w:rsidRPr="00AC3A24">
        <w:rPr>
          <w:rFonts w:ascii="Times New Roman" w:eastAsia="Malgun Gothic" w:hAnsi="Times New Roman" w:cs="Times New Roman"/>
          <w:b/>
          <w:bCs/>
          <w:noProof/>
          <w:lang w:val="en-CA"/>
        </w:rPr>
        <w:t>5</w:t>
      </w:r>
      <w:r w:rsidRPr="00AC3A24">
        <w:rPr>
          <w:rFonts w:ascii="Times New Roman" w:eastAsia="Malgun Gothic" w:hAnsi="Times New Roman" w:cs="Times New Roman"/>
          <w:b/>
          <w:bCs/>
        </w:rPr>
        <w:fldChar w:fldCharType="end"/>
      </w:r>
      <w:bookmarkEnd w:id="56"/>
      <w:r w:rsidRPr="00AC3A24">
        <w:rPr>
          <w:rFonts w:ascii="Times New Roman" w:eastAsia="Malgun Gothic" w:hAnsi="Times New Roman" w:cs="Times New Roman"/>
          <w:b/>
          <w:bCs/>
          <w:lang w:val="en-CA"/>
        </w:rPr>
        <w:t xml:space="preserve"> – Specification of </w:t>
      </w:r>
      <w:proofErr w:type="spellStart"/>
      <w:r w:rsidRPr="00AC3A24">
        <w:rPr>
          <w:rFonts w:ascii="Times New Roman" w:eastAsia="Malgun Gothic" w:hAnsi="Times New Roman" w:cs="Times New Roman"/>
          <w:b/>
          <w:bCs/>
          <w:lang w:val="en-CA"/>
        </w:rPr>
        <w:t>cRiceParam</w:t>
      </w:r>
      <w:proofErr w:type="spellEnd"/>
      <w:r w:rsidRPr="00AC3A24">
        <w:rPr>
          <w:rFonts w:ascii="Times New Roman" w:eastAsia="Malgun Gothic" w:hAnsi="Times New Roman" w:cs="Times New Roman"/>
          <w:b/>
          <w:bCs/>
          <w:lang w:val="en-CA"/>
        </w:rPr>
        <w:t xml:space="preserve"> and </w:t>
      </w:r>
      <w:proofErr w:type="spellStart"/>
      <w:proofErr w:type="gramStart"/>
      <w:r w:rsidRPr="00AC3A24">
        <w:rPr>
          <w:rFonts w:ascii="Times New Roman" w:eastAsia="Malgun Gothic" w:hAnsi="Times New Roman" w:cs="Times New Roman"/>
          <w:b/>
          <w:bCs/>
          <w:lang w:val="en-CA"/>
        </w:rPr>
        <w:t>ZeroPos</w:t>
      </w:r>
      <w:proofErr w:type="spellEnd"/>
      <w:r w:rsidRPr="00AC3A24">
        <w:rPr>
          <w:rFonts w:ascii="Times New Roman" w:eastAsia="Malgun Gothic" w:hAnsi="Times New Roman" w:cs="Times New Roman"/>
          <w:b/>
          <w:bCs/>
          <w:lang w:val="en-CA"/>
        </w:rPr>
        <w:t>[</w:t>
      </w:r>
      <w:proofErr w:type="gramEnd"/>
      <w:r w:rsidRPr="00AC3A24">
        <w:rPr>
          <w:rFonts w:ascii="Times New Roman" w:eastAsia="Malgun Gothic" w:hAnsi="Times New Roman" w:cs="Times New Roman"/>
          <w:b/>
          <w:bCs/>
          <w:lang w:val="en-CA"/>
        </w:rPr>
        <w:t xml:space="preserve"> n ] based on </w:t>
      </w:r>
      <w:proofErr w:type="spellStart"/>
      <w:r w:rsidRPr="00AC3A24">
        <w:rPr>
          <w:rFonts w:ascii="Times New Roman" w:eastAsia="Malgun Gothic" w:hAnsi="Times New Roman" w:cs="Times New Roman"/>
          <w:b/>
          <w:bCs/>
          <w:lang w:val="en-CA"/>
        </w:rPr>
        <w:t>locSumAbs</w:t>
      </w:r>
      <w:proofErr w:type="spellEnd"/>
      <w:r w:rsidRPr="00AC3A24">
        <w:rPr>
          <w:rFonts w:ascii="Times New Roman" w:eastAsia="Malgun Gothic" w:hAnsi="Times New Roman" w:cs="Times New Roman"/>
          <w:b/>
          <w:bCs/>
          <w:lang w:val="en-CA"/>
        </w:rPr>
        <w:t xml:space="preserve"> and s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317"/>
        <w:gridCol w:w="1216"/>
        <w:gridCol w:w="470"/>
        <w:gridCol w:w="471"/>
        <w:gridCol w:w="470"/>
        <w:gridCol w:w="471"/>
        <w:gridCol w:w="470"/>
        <w:gridCol w:w="471"/>
        <w:gridCol w:w="470"/>
        <w:gridCol w:w="471"/>
        <w:gridCol w:w="471"/>
        <w:gridCol w:w="470"/>
        <w:gridCol w:w="471"/>
        <w:gridCol w:w="470"/>
        <w:gridCol w:w="471"/>
        <w:gridCol w:w="470"/>
        <w:gridCol w:w="471"/>
        <w:gridCol w:w="471"/>
      </w:tblGrid>
      <w:tr w:rsidR="00AC3A24" w:rsidRPr="00AC3A24" w14:paraId="3F34FC98" w14:textId="77777777" w:rsidTr="00AC3A2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68206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rPr>
                <w:rFonts w:ascii="Times New Roman" w:hAnsi="Times New Roman" w:cs="Times New Roman"/>
                <w:b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b/>
                <w:noProof/>
                <w:lang w:val="en-GB"/>
              </w:rPr>
              <w:t>s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7069C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rPr>
                <w:rFonts w:ascii="Times New Roman" w:hAnsi="Times New Roman" w:cs="Times New Roman"/>
                <w:b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b/>
                <w:noProof/>
                <w:lang w:val="en-GB"/>
              </w:rPr>
              <w:t>locSumAbs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54DC2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jc w:val="center"/>
              <w:rPr>
                <w:rFonts w:ascii="Times New Roman" w:hAnsi="Times New Roman" w:cs="Times New Roman"/>
                <w:b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b/>
                <w:noProof/>
                <w:lang w:val="en-GB"/>
              </w:rPr>
              <w:t>0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5096F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jc w:val="center"/>
              <w:rPr>
                <w:rFonts w:ascii="Times New Roman" w:hAnsi="Times New Roman" w:cs="Times New Roman"/>
                <w:b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b/>
                <w:noProof/>
                <w:lang w:val="en-GB"/>
              </w:rPr>
              <w:t>1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7A7D7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jc w:val="center"/>
              <w:rPr>
                <w:rFonts w:ascii="Times New Roman" w:hAnsi="Times New Roman" w:cs="Times New Roman"/>
                <w:b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b/>
                <w:noProof/>
                <w:lang w:val="en-GB"/>
              </w:rPr>
              <w:t>2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EA5A4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jc w:val="center"/>
              <w:rPr>
                <w:rFonts w:ascii="Times New Roman" w:hAnsi="Times New Roman" w:cs="Times New Roman"/>
                <w:b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b/>
                <w:noProof/>
                <w:lang w:val="en-GB"/>
              </w:rPr>
              <w:t>3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569CF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jc w:val="center"/>
              <w:rPr>
                <w:rFonts w:ascii="Times New Roman" w:hAnsi="Times New Roman" w:cs="Times New Roman"/>
                <w:b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b/>
                <w:noProof/>
                <w:lang w:val="en-GB"/>
              </w:rPr>
              <w:t>4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8ECE2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jc w:val="center"/>
              <w:rPr>
                <w:rFonts w:ascii="Times New Roman" w:hAnsi="Times New Roman" w:cs="Times New Roman"/>
                <w:b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b/>
                <w:noProof/>
                <w:lang w:val="en-GB"/>
              </w:rPr>
              <w:t>5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48D44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jc w:val="center"/>
              <w:rPr>
                <w:rFonts w:ascii="Times New Roman" w:hAnsi="Times New Roman" w:cs="Times New Roman"/>
                <w:b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b/>
                <w:noProof/>
                <w:lang w:val="en-GB"/>
              </w:rPr>
              <w:t>6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C4A96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jc w:val="center"/>
              <w:rPr>
                <w:rFonts w:ascii="Times New Roman" w:hAnsi="Times New Roman" w:cs="Times New Roman"/>
                <w:b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b/>
                <w:noProof/>
                <w:lang w:val="en-GB"/>
              </w:rPr>
              <w:t>7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63102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jc w:val="center"/>
              <w:rPr>
                <w:rFonts w:ascii="Times New Roman" w:hAnsi="Times New Roman" w:cs="Times New Roman"/>
                <w:b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b/>
                <w:noProof/>
                <w:lang w:val="en-GB"/>
              </w:rPr>
              <w:t>8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315BC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jc w:val="center"/>
              <w:rPr>
                <w:rFonts w:ascii="Times New Roman" w:hAnsi="Times New Roman" w:cs="Times New Roman"/>
                <w:b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b/>
                <w:noProof/>
                <w:lang w:val="en-GB"/>
              </w:rPr>
              <w:t>9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59873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jc w:val="center"/>
              <w:rPr>
                <w:rFonts w:ascii="Times New Roman" w:hAnsi="Times New Roman" w:cs="Times New Roman"/>
                <w:b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b/>
                <w:noProof/>
                <w:lang w:val="en-GB"/>
              </w:rPr>
              <w:t>10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654BB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jc w:val="center"/>
              <w:rPr>
                <w:rFonts w:ascii="Times New Roman" w:hAnsi="Times New Roman" w:cs="Times New Roman"/>
                <w:b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b/>
                <w:noProof/>
                <w:lang w:val="en-GB"/>
              </w:rPr>
              <w:t>11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D8BC8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jc w:val="center"/>
              <w:rPr>
                <w:rFonts w:ascii="Times New Roman" w:hAnsi="Times New Roman" w:cs="Times New Roman"/>
                <w:b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b/>
                <w:noProof/>
                <w:lang w:val="en-GB"/>
              </w:rPr>
              <w:t>12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86F9D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jc w:val="center"/>
              <w:rPr>
                <w:rFonts w:ascii="Times New Roman" w:hAnsi="Times New Roman" w:cs="Times New Roman"/>
                <w:b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b/>
                <w:noProof/>
                <w:lang w:val="en-GB"/>
              </w:rPr>
              <w:t>13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ED2D2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jc w:val="center"/>
              <w:rPr>
                <w:rFonts w:ascii="Times New Roman" w:hAnsi="Times New Roman" w:cs="Times New Roman"/>
                <w:b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b/>
                <w:noProof/>
                <w:lang w:val="en-GB"/>
              </w:rPr>
              <w:t>14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A94A2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jc w:val="center"/>
              <w:rPr>
                <w:rFonts w:ascii="Times New Roman" w:hAnsi="Times New Roman" w:cs="Times New Roman"/>
                <w:b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b/>
                <w:noProof/>
                <w:lang w:val="en-GB"/>
              </w:rPr>
              <w:t>15</w:t>
            </w:r>
          </w:p>
        </w:tc>
      </w:tr>
      <w:tr w:rsidR="00AC3A24" w:rsidRPr="00AC3A24" w14:paraId="03B09A10" w14:textId="77777777" w:rsidTr="00AC3A2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B22B7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rPr>
                <w:rFonts w:ascii="Times New Roman" w:hAnsi="Times New Roman" w:cs="Times New Roman"/>
                <w:b/>
                <w:noProof/>
                <w:lang w:val="en-GB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FBBF9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rPr>
                <w:rFonts w:ascii="Times New Roman" w:hAnsi="Times New Roman" w:cs="Times New Roman"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noProof/>
                <w:lang w:val="en-GB"/>
              </w:rPr>
              <w:t>cRiceParam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AEBBD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jc w:val="right"/>
              <w:rPr>
                <w:rFonts w:ascii="Times New Roman" w:hAnsi="Times New Roman" w:cs="Times New Roman"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noProof/>
                <w:lang w:val="en-GB"/>
              </w:rPr>
              <w:t>0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298EA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jc w:val="right"/>
              <w:rPr>
                <w:rFonts w:ascii="Times New Roman" w:hAnsi="Times New Roman" w:cs="Times New Roman"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noProof/>
                <w:lang w:val="en-GB"/>
              </w:rPr>
              <w:t>0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11F06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jc w:val="right"/>
              <w:rPr>
                <w:rFonts w:ascii="Times New Roman" w:hAnsi="Times New Roman" w:cs="Times New Roman"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noProof/>
                <w:lang w:val="en-GB"/>
              </w:rPr>
              <w:t>0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0171A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jc w:val="right"/>
              <w:rPr>
                <w:rFonts w:ascii="Times New Roman" w:hAnsi="Times New Roman" w:cs="Times New Roman"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noProof/>
                <w:lang w:val="en-GB"/>
              </w:rPr>
              <w:t>0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305D4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jc w:val="right"/>
              <w:rPr>
                <w:rFonts w:ascii="Times New Roman" w:hAnsi="Times New Roman" w:cs="Times New Roman"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noProof/>
                <w:lang w:val="en-GB"/>
              </w:rPr>
              <w:t>0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37780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jc w:val="right"/>
              <w:rPr>
                <w:rFonts w:ascii="Times New Roman" w:hAnsi="Times New Roman" w:cs="Times New Roman"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noProof/>
                <w:lang w:val="en-GB"/>
              </w:rPr>
              <w:t>0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C290A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jc w:val="right"/>
              <w:rPr>
                <w:rFonts w:ascii="Times New Roman" w:hAnsi="Times New Roman" w:cs="Times New Roman"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noProof/>
                <w:lang w:val="en-GB"/>
              </w:rPr>
              <w:t>0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F3FAB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jc w:val="right"/>
              <w:rPr>
                <w:rFonts w:ascii="Times New Roman" w:hAnsi="Times New Roman" w:cs="Times New Roman"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noProof/>
                <w:lang w:val="en-GB"/>
              </w:rPr>
              <w:t>1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A7790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jc w:val="right"/>
              <w:rPr>
                <w:rFonts w:ascii="Times New Roman" w:hAnsi="Times New Roman" w:cs="Times New Roman"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noProof/>
                <w:lang w:val="en-GB"/>
              </w:rPr>
              <w:t>1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98D48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jc w:val="right"/>
              <w:rPr>
                <w:rFonts w:ascii="Times New Roman" w:hAnsi="Times New Roman" w:cs="Times New Roman"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noProof/>
                <w:lang w:val="en-GB"/>
              </w:rPr>
              <w:t>1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DBEF4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jc w:val="right"/>
              <w:rPr>
                <w:rFonts w:ascii="Times New Roman" w:hAnsi="Times New Roman" w:cs="Times New Roman"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noProof/>
                <w:lang w:val="en-GB"/>
              </w:rPr>
              <w:t>1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3482C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jc w:val="right"/>
              <w:rPr>
                <w:rFonts w:ascii="Times New Roman" w:hAnsi="Times New Roman" w:cs="Times New Roman"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noProof/>
                <w:lang w:val="en-GB"/>
              </w:rPr>
              <w:t>1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475F0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jc w:val="right"/>
              <w:rPr>
                <w:rFonts w:ascii="Times New Roman" w:hAnsi="Times New Roman" w:cs="Times New Roman"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noProof/>
                <w:lang w:val="en-GB"/>
              </w:rPr>
              <w:t>1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D31A4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jc w:val="right"/>
              <w:rPr>
                <w:rFonts w:ascii="Times New Roman" w:hAnsi="Times New Roman" w:cs="Times New Roman"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noProof/>
                <w:lang w:val="en-GB"/>
              </w:rPr>
              <w:t>1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6281D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jc w:val="right"/>
              <w:rPr>
                <w:rFonts w:ascii="Times New Roman" w:hAnsi="Times New Roman" w:cs="Times New Roman"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noProof/>
                <w:lang w:val="en-GB"/>
              </w:rPr>
              <w:t>2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DD427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jc w:val="right"/>
              <w:rPr>
                <w:rFonts w:ascii="Times New Roman" w:hAnsi="Times New Roman" w:cs="Times New Roman"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noProof/>
                <w:lang w:val="en-GB"/>
              </w:rPr>
              <w:t>2</w:t>
            </w:r>
          </w:p>
        </w:tc>
      </w:tr>
      <w:tr w:rsidR="00AC3A24" w:rsidRPr="00AC3A24" w14:paraId="3BACCE1D" w14:textId="77777777" w:rsidTr="00AC3A2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30CA4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rPr>
                <w:rFonts w:ascii="Times New Roman" w:hAnsi="Times New Roman" w:cs="Times New Roman"/>
                <w:b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b/>
                <w:noProof/>
                <w:lang w:val="en-GB"/>
              </w:rPr>
              <w:t>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8A53A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rPr>
                <w:rFonts w:ascii="Times New Roman" w:hAnsi="Times New Roman" w:cs="Times New Roman"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noProof/>
                <w:lang w:val="en-GB"/>
              </w:rPr>
              <w:t>ZeroPos[ n ]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77E02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jc w:val="right"/>
              <w:rPr>
                <w:rFonts w:ascii="Times New Roman" w:hAnsi="Times New Roman" w:cs="Times New Roman"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noProof/>
                <w:lang w:val="en-GB"/>
              </w:rPr>
              <w:t>0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9E7B3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jc w:val="right"/>
              <w:rPr>
                <w:rFonts w:ascii="Times New Roman" w:hAnsi="Times New Roman" w:cs="Times New Roman"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noProof/>
                <w:lang w:val="en-GB"/>
              </w:rPr>
              <w:t>0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A70C1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jc w:val="right"/>
              <w:rPr>
                <w:rFonts w:ascii="Times New Roman" w:hAnsi="Times New Roman" w:cs="Times New Roman"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noProof/>
                <w:lang w:val="en-GB"/>
              </w:rPr>
              <w:t>0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474D3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jc w:val="right"/>
              <w:rPr>
                <w:rFonts w:ascii="Times New Roman" w:hAnsi="Times New Roman" w:cs="Times New Roman"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noProof/>
                <w:lang w:val="en-GB"/>
              </w:rPr>
              <w:t>0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2C541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jc w:val="right"/>
              <w:rPr>
                <w:rFonts w:ascii="Times New Roman" w:hAnsi="Times New Roman" w:cs="Times New Roman"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noProof/>
                <w:lang w:val="en-GB"/>
              </w:rPr>
              <w:t>0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6192A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jc w:val="right"/>
              <w:rPr>
                <w:rFonts w:ascii="Times New Roman" w:hAnsi="Times New Roman" w:cs="Times New Roman"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noProof/>
                <w:lang w:val="en-GB"/>
              </w:rPr>
              <w:t>1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05631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jc w:val="right"/>
              <w:rPr>
                <w:rFonts w:ascii="Times New Roman" w:hAnsi="Times New Roman" w:cs="Times New Roman"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noProof/>
                <w:lang w:val="en-GB"/>
              </w:rPr>
              <w:t>2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79241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jc w:val="right"/>
              <w:rPr>
                <w:rFonts w:ascii="Times New Roman" w:hAnsi="Times New Roman" w:cs="Times New Roman"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noProof/>
                <w:lang w:val="en-GB"/>
              </w:rPr>
              <w:t>2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2BC94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jc w:val="right"/>
              <w:rPr>
                <w:rFonts w:ascii="Times New Roman" w:hAnsi="Times New Roman" w:cs="Times New Roman"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noProof/>
                <w:lang w:val="en-GB"/>
              </w:rPr>
              <w:t>2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94213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jc w:val="right"/>
              <w:rPr>
                <w:rFonts w:ascii="Times New Roman" w:hAnsi="Times New Roman" w:cs="Times New Roman"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noProof/>
                <w:lang w:val="en-GB"/>
              </w:rPr>
              <w:t>2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8913E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jc w:val="right"/>
              <w:rPr>
                <w:rFonts w:ascii="Times New Roman" w:hAnsi="Times New Roman" w:cs="Times New Roman"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noProof/>
                <w:lang w:val="en-GB"/>
              </w:rPr>
              <w:t>2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8D628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jc w:val="right"/>
              <w:rPr>
                <w:rFonts w:ascii="Times New Roman" w:hAnsi="Times New Roman" w:cs="Times New Roman"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noProof/>
                <w:lang w:val="en-GB"/>
              </w:rPr>
              <w:t>2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CA62F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jc w:val="right"/>
              <w:rPr>
                <w:rFonts w:ascii="Times New Roman" w:hAnsi="Times New Roman" w:cs="Times New Roman"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noProof/>
                <w:lang w:val="en-GB"/>
              </w:rPr>
              <w:t>4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010E5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jc w:val="right"/>
              <w:rPr>
                <w:rFonts w:ascii="Times New Roman" w:hAnsi="Times New Roman" w:cs="Times New Roman"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noProof/>
                <w:lang w:val="en-GB"/>
              </w:rPr>
              <w:t>4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50764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jc w:val="right"/>
              <w:rPr>
                <w:rFonts w:ascii="Times New Roman" w:hAnsi="Times New Roman" w:cs="Times New Roman"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noProof/>
                <w:lang w:val="en-GB"/>
              </w:rPr>
              <w:t>4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97E3D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jc w:val="right"/>
              <w:rPr>
                <w:rFonts w:ascii="Times New Roman" w:hAnsi="Times New Roman" w:cs="Times New Roman"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noProof/>
                <w:lang w:val="en-GB"/>
              </w:rPr>
              <w:t>4</w:t>
            </w:r>
          </w:p>
        </w:tc>
      </w:tr>
      <w:tr w:rsidR="00AC3A24" w:rsidRPr="00AC3A24" w14:paraId="7B669BCC" w14:textId="77777777" w:rsidTr="00AC3A2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C1436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rPr>
                <w:rFonts w:ascii="Times New Roman" w:hAnsi="Times New Roman" w:cs="Times New Roman"/>
                <w:b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b/>
                <w:noProof/>
                <w:lang w:val="en-GB"/>
              </w:rPr>
              <w:t>1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0481E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rPr>
                <w:rFonts w:ascii="Times New Roman" w:hAnsi="Times New Roman" w:cs="Times New Roman"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noProof/>
                <w:lang w:val="en-GB"/>
              </w:rPr>
              <w:t>ZeroPos[ n ]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B5AF9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jc w:val="right"/>
              <w:rPr>
                <w:rFonts w:ascii="Times New Roman" w:hAnsi="Times New Roman" w:cs="Times New Roman"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noProof/>
                <w:lang w:val="en-GB"/>
              </w:rPr>
              <w:t>1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DE583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jc w:val="right"/>
              <w:rPr>
                <w:rFonts w:ascii="Times New Roman" w:hAnsi="Times New Roman" w:cs="Times New Roman"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noProof/>
                <w:lang w:val="en-GB"/>
              </w:rPr>
              <w:t>1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AB15F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jc w:val="right"/>
              <w:rPr>
                <w:rFonts w:ascii="Times New Roman" w:hAnsi="Times New Roman" w:cs="Times New Roman"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noProof/>
                <w:lang w:val="en-GB"/>
              </w:rPr>
              <w:t>1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3811A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jc w:val="right"/>
              <w:rPr>
                <w:rFonts w:ascii="Times New Roman" w:hAnsi="Times New Roman" w:cs="Times New Roman"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noProof/>
                <w:lang w:val="en-GB"/>
              </w:rPr>
              <w:t>1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C7207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jc w:val="right"/>
              <w:rPr>
                <w:rFonts w:ascii="Times New Roman" w:hAnsi="Times New Roman" w:cs="Times New Roman"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noProof/>
                <w:lang w:val="en-GB"/>
              </w:rPr>
              <w:t>2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F3722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jc w:val="right"/>
              <w:rPr>
                <w:rFonts w:ascii="Times New Roman" w:hAnsi="Times New Roman" w:cs="Times New Roman"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noProof/>
                <w:lang w:val="en-GB"/>
              </w:rPr>
              <w:t>3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2DCDB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jc w:val="right"/>
              <w:rPr>
                <w:rFonts w:ascii="Times New Roman" w:hAnsi="Times New Roman" w:cs="Times New Roman"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noProof/>
                <w:lang w:val="en-GB"/>
              </w:rPr>
              <w:t>4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F9EAA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jc w:val="right"/>
              <w:rPr>
                <w:rFonts w:ascii="Times New Roman" w:hAnsi="Times New Roman" w:cs="Times New Roman"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noProof/>
                <w:lang w:val="en-GB"/>
              </w:rPr>
              <w:t>4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6C92E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jc w:val="right"/>
              <w:rPr>
                <w:rFonts w:ascii="Times New Roman" w:hAnsi="Times New Roman" w:cs="Times New Roman"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noProof/>
                <w:lang w:val="en-GB"/>
              </w:rPr>
              <w:t>4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0D95B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jc w:val="right"/>
              <w:rPr>
                <w:rFonts w:ascii="Times New Roman" w:hAnsi="Times New Roman" w:cs="Times New Roman"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noProof/>
                <w:lang w:val="en-GB"/>
              </w:rPr>
              <w:t>6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F4443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jc w:val="right"/>
              <w:rPr>
                <w:rFonts w:ascii="Times New Roman" w:hAnsi="Times New Roman" w:cs="Times New Roman"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noProof/>
                <w:lang w:val="en-GB"/>
              </w:rPr>
              <w:t>6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A8DC3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jc w:val="right"/>
              <w:rPr>
                <w:rFonts w:ascii="Times New Roman" w:hAnsi="Times New Roman" w:cs="Times New Roman"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noProof/>
                <w:lang w:val="en-GB"/>
              </w:rPr>
              <w:t>6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D605C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jc w:val="right"/>
              <w:rPr>
                <w:rFonts w:ascii="Times New Roman" w:hAnsi="Times New Roman" w:cs="Times New Roman"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noProof/>
                <w:lang w:val="en-GB"/>
              </w:rPr>
              <w:t>8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68043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jc w:val="right"/>
              <w:rPr>
                <w:rFonts w:ascii="Times New Roman" w:hAnsi="Times New Roman" w:cs="Times New Roman"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noProof/>
                <w:lang w:val="en-GB"/>
              </w:rPr>
              <w:t>8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37830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jc w:val="right"/>
              <w:rPr>
                <w:rFonts w:ascii="Times New Roman" w:hAnsi="Times New Roman" w:cs="Times New Roman"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noProof/>
                <w:lang w:val="en-GB"/>
              </w:rPr>
              <w:t>8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687DB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jc w:val="right"/>
              <w:rPr>
                <w:rFonts w:ascii="Times New Roman" w:hAnsi="Times New Roman" w:cs="Times New Roman"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noProof/>
                <w:lang w:val="en-GB"/>
              </w:rPr>
              <w:t>8</w:t>
            </w:r>
          </w:p>
        </w:tc>
      </w:tr>
      <w:tr w:rsidR="00AC3A24" w:rsidRPr="00AC3A24" w14:paraId="421DC3B0" w14:textId="77777777" w:rsidTr="00AC3A2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3D223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rPr>
                <w:rFonts w:ascii="Times New Roman" w:hAnsi="Times New Roman" w:cs="Times New Roman"/>
                <w:b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b/>
                <w:noProof/>
                <w:lang w:val="en-GB"/>
              </w:rPr>
              <w:t>2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16135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rPr>
                <w:rFonts w:ascii="Times New Roman" w:hAnsi="Times New Roman" w:cs="Times New Roman"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noProof/>
                <w:lang w:val="en-GB"/>
              </w:rPr>
              <w:t>ZeroPos[ n ]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AF596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jc w:val="right"/>
              <w:rPr>
                <w:rFonts w:ascii="Times New Roman" w:hAnsi="Times New Roman" w:cs="Times New Roman"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noProof/>
                <w:lang w:val="en-GB"/>
              </w:rPr>
              <w:t>1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C5256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jc w:val="right"/>
              <w:rPr>
                <w:rFonts w:ascii="Times New Roman" w:hAnsi="Times New Roman" w:cs="Times New Roman"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noProof/>
                <w:lang w:val="en-GB"/>
              </w:rPr>
              <w:t>1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F74BA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jc w:val="right"/>
              <w:rPr>
                <w:rFonts w:ascii="Times New Roman" w:hAnsi="Times New Roman" w:cs="Times New Roman"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noProof/>
                <w:lang w:val="en-GB"/>
              </w:rPr>
              <w:t>2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DC1FC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jc w:val="right"/>
              <w:rPr>
                <w:rFonts w:ascii="Times New Roman" w:hAnsi="Times New Roman" w:cs="Times New Roman"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noProof/>
                <w:lang w:val="en-GB"/>
              </w:rPr>
              <w:t>2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7C627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jc w:val="right"/>
              <w:rPr>
                <w:rFonts w:ascii="Times New Roman" w:hAnsi="Times New Roman" w:cs="Times New Roman"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noProof/>
                <w:lang w:val="en-GB"/>
              </w:rPr>
              <w:t>2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98556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jc w:val="right"/>
              <w:rPr>
                <w:rFonts w:ascii="Times New Roman" w:hAnsi="Times New Roman" w:cs="Times New Roman"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noProof/>
                <w:lang w:val="en-GB"/>
              </w:rPr>
              <w:t>3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CEC70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jc w:val="right"/>
              <w:rPr>
                <w:rFonts w:ascii="Times New Roman" w:hAnsi="Times New Roman" w:cs="Times New Roman"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noProof/>
                <w:lang w:val="en-GB"/>
              </w:rPr>
              <w:t>4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7675F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jc w:val="right"/>
              <w:rPr>
                <w:rFonts w:ascii="Times New Roman" w:hAnsi="Times New Roman" w:cs="Times New Roman"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noProof/>
                <w:lang w:val="en-GB"/>
              </w:rPr>
              <w:t>4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571D7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jc w:val="right"/>
              <w:rPr>
                <w:rFonts w:ascii="Times New Roman" w:hAnsi="Times New Roman" w:cs="Times New Roman"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noProof/>
                <w:lang w:val="en-GB"/>
              </w:rPr>
              <w:t>4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D2622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jc w:val="right"/>
              <w:rPr>
                <w:rFonts w:ascii="Times New Roman" w:hAnsi="Times New Roman" w:cs="Times New Roman"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noProof/>
                <w:lang w:val="en-GB"/>
              </w:rPr>
              <w:t>6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CEF2B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jc w:val="right"/>
              <w:rPr>
                <w:rFonts w:ascii="Times New Roman" w:hAnsi="Times New Roman" w:cs="Times New Roman"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noProof/>
                <w:lang w:val="en-GB"/>
              </w:rPr>
              <w:t>6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0388A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jc w:val="right"/>
              <w:rPr>
                <w:rFonts w:ascii="Times New Roman" w:hAnsi="Times New Roman" w:cs="Times New Roman"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noProof/>
                <w:lang w:val="en-GB"/>
              </w:rPr>
              <w:t>6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5B989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jc w:val="right"/>
              <w:rPr>
                <w:rFonts w:ascii="Times New Roman" w:hAnsi="Times New Roman" w:cs="Times New Roman"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noProof/>
                <w:lang w:val="en-GB"/>
              </w:rPr>
              <w:t>8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B8779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jc w:val="right"/>
              <w:rPr>
                <w:rFonts w:ascii="Times New Roman" w:hAnsi="Times New Roman" w:cs="Times New Roman"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noProof/>
                <w:lang w:val="en-GB"/>
              </w:rPr>
              <w:t>8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90A78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jc w:val="right"/>
              <w:rPr>
                <w:rFonts w:ascii="Times New Roman" w:hAnsi="Times New Roman" w:cs="Times New Roman"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noProof/>
                <w:lang w:val="en-GB"/>
              </w:rPr>
              <w:t>8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36B72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jc w:val="right"/>
              <w:rPr>
                <w:rFonts w:ascii="Times New Roman" w:hAnsi="Times New Roman" w:cs="Times New Roman"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noProof/>
                <w:lang w:val="en-GB"/>
              </w:rPr>
              <w:t>8</w:t>
            </w:r>
          </w:p>
        </w:tc>
      </w:tr>
      <w:tr w:rsidR="00AC3A24" w:rsidRPr="00AC3A24" w14:paraId="0DBE6B0B" w14:textId="77777777" w:rsidTr="00AC3A2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91786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rPr>
                <w:rFonts w:ascii="Times New Roman" w:hAnsi="Times New Roman" w:cs="Times New Roman"/>
                <w:b/>
                <w:noProof/>
                <w:lang w:val="en-GB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82854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rPr>
                <w:rFonts w:ascii="Times New Roman" w:hAnsi="Times New Roman" w:cs="Times New Roman"/>
                <w:b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b/>
                <w:noProof/>
                <w:lang w:val="en-GB"/>
              </w:rPr>
              <w:t>locSumAbs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FDE48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jc w:val="center"/>
              <w:rPr>
                <w:rFonts w:ascii="Times New Roman" w:hAnsi="Times New Roman" w:cs="Times New Roman"/>
                <w:b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b/>
                <w:noProof/>
                <w:lang w:val="en-GB"/>
              </w:rPr>
              <w:t>16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F39BC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jc w:val="center"/>
              <w:rPr>
                <w:rFonts w:ascii="Times New Roman" w:hAnsi="Times New Roman" w:cs="Times New Roman"/>
                <w:b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b/>
                <w:noProof/>
                <w:lang w:val="en-GB"/>
              </w:rPr>
              <w:t>17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6C95F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jc w:val="center"/>
              <w:rPr>
                <w:rFonts w:ascii="Times New Roman" w:hAnsi="Times New Roman" w:cs="Times New Roman"/>
                <w:b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b/>
                <w:noProof/>
                <w:lang w:val="en-GB"/>
              </w:rPr>
              <w:t>18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826E5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jc w:val="center"/>
              <w:rPr>
                <w:rFonts w:ascii="Times New Roman" w:hAnsi="Times New Roman" w:cs="Times New Roman"/>
                <w:b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b/>
                <w:noProof/>
                <w:lang w:val="en-GB"/>
              </w:rPr>
              <w:t>19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8C974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jc w:val="center"/>
              <w:rPr>
                <w:rFonts w:ascii="Times New Roman" w:hAnsi="Times New Roman" w:cs="Times New Roman"/>
                <w:b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b/>
                <w:noProof/>
                <w:lang w:val="en-GB"/>
              </w:rPr>
              <w:t>20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52BB4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jc w:val="center"/>
              <w:rPr>
                <w:rFonts w:ascii="Times New Roman" w:hAnsi="Times New Roman" w:cs="Times New Roman"/>
                <w:b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b/>
                <w:noProof/>
                <w:lang w:val="en-GB"/>
              </w:rPr>
              <w:t>21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A5F15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jc w:val="center"/>
              <w:rPr>
                <w:rFonts w:ascii="Times New Roman" w:hAnsi="Times New Roman" w:cs="Times New Roman"/>
                <w:b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b/>
                <w:noProof/>
                <w:lang w:val="en-GB"/>
              </w:rPr>
              <w:t>22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EA41D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jc w:val="center"/>
              <w:rPr>
                <w:rFonts w:ascii="Times New Roman" w:hAnsi="Times New Roman" w:cs="Times New Roman"/>
                <w:b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b/>
                <w:noProof/>
                <w:lang w:val="en-GB"/>
              </w:rPr>
              <w:t>23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AAD32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jc w:val="center"/>
              <w:rPr>
                <w:rFonts w:ascii="Times New Roman" w:hAnsi="Times New Roman" w:cs="Times New Roman"/>
                <w:b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b/>
                <w:noProof/>
                <w:lang w:val="en-GB"/>
              </w:rPr>
              <w:t>24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34E00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jc w:val="center"/>
              <w:rPr>
                <w:rFonts w:ascii="Times New Roman" w:hAnsi="Times New Roman" w:cs="Times New Roman"/>
                <w:b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b/>
                <w:noProof/>
                <w:lang w:val="en-GB"/>
              </w:rPr>
              <w:t>25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43323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jc w:val="center"/>
              <w:rPr>
                <w:rFonts w:ascii="Times New Roman" w:hAnsi="Times New Roman" w:cs="Times New Roman"/>
                <w:b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b/>
                <w:noProof/>
                <w:lang w:val="en-GB"/>
              </w:rPr>
              <w:t>26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A9716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jc w:val="center"/>
              <w:rPr>
                <w:rFonts w:ascii="Times New Roman" w:hAnsi="Times New Roman" w:cs="Times New Roman"/>
                <w:b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b/>
                <w:noProof/>
                <w:lang w:val="en-GB"/>
              </w:rPr>
              <w:t>27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30AE0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jc w:val="center"/>
              <w:rPr>
                <w:rFonts w:ascii="Times New Roman" w:hAnsi="Times New Roman" w:cs="Times New Roman"/>
                <w:b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b/>
                <w:noProof/>
                <w:lang w:val="en-GB"/>
              </w:rPr>
              <w:t>28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4EBB8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jc w:val="center"/>
              <w:rPr>
                <w:rFonts w:ascii="Times New Roman" w:hAnsi="Times New Roman" w:cs="Times New Roman"/>
                <w:b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b/>
                <w:noProof/>
                <w:lang w:val="en-GB"/>
              </w:rPr>
              <w:t>29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3E276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jc w:val="center"/>
              <w:rPr>
                <w:rFonts w:ascii="Times New Roman" w:hAnsi="Times New Roman" w:cs="Times New Roman"/>
                <w:b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b/>
                <w:noProof/>
                <w:lang w:val="en-GB"/>
              </w:rPr>
              <w:t>30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3A2EF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jc w:val="center"/>
              <w:rPr>
                <w:rFonts w:ascii="Times New Roman" w:hAnsi="Times New Roman" w:cs="Times New Roman"/>
                <w:b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b/>
                <w:noProof/>
                <w:lang w:val="en-GB"/>
              </w:rPr>
              <w:t>31</w:t>
            </w:r>
          </w:p>
        </w:tc>
      </w:tr>
      <w:tr w:rsidR="00AC3A24" w:rsidRPr="00AC3A24" w14:paraId="31E9C5A7" w14:textId="77777777" w:rsidTr="00AC3A2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D2BA8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rPr>
                <w:rFonts w:ascii="Times New Roman" w:hAnsi="Times New Roman" w:cs="Times New Roman"/>
                <w:b/>
                <w:noProof/>
                <w:lang w:val="en-GB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0C1BE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rPr>
                <w:rFonts w:ascii="Times New Roman" w:hAnsi="Times New Roman" w:cs="Times New Roman"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noProof/>
                <w:lang w:val="en-GB"/>
              </w:rPr>
              <w:t>cRiceParam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57D93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jc w:val="right"/>
              <w:rPr>
                <w:rFonts w:ascii="Times New Roman" w:hAnsi="Times New Roman" w:cs="Times New Roman"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noProof/>
                <w:lang w:val="en-GB"/>
              </w:rPr>
              <w:t>2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F4B49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jc w:val="right"/>
              <w:rPr>
                <w:rFonts w:ascii="Times New Roman" w:hAnsi="Times New Roman" w:cs="Times New Roman"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noProof/>
                <w:lang w:val="en-GB"/>
              </w:rPr>
              <w:t>2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83C63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jc w:val="right"/>
              <w:rPr>
                <w:rFonts w:ascii="Times New Roman" w:hAnsi="Times New Roman" w:cs="Times New Roman"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noProof/>
                <w:lang w:val="en-GB"/>
              </w:rPr>
              <w:t>2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16806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jc w:val="right"/>
              <w:rPr>
                <w:rFonts w:ascii="Times New Roman" w:hAnsi="Times New Roman" w:cs="Times New Roman"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noProof/>
                <w:lang w:val="en-GB"/>
              </w:rPr>
              <w:t>2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081A7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jc w:val="right"/>
              <w:rPr>
                <w:rFonts w:ascii="Times New Roman" w:hAnsi="Times New Roman" w:cs="Times New Roman"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noProof/>
                <w:lang w:val="en-GB"/>
              </w:rPr>
              <w:t>2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AA47A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jc w:val="right"/>
              <w:rPr>
                <w:rFonts w:ascii="Times New Roman" w:hAnsi="Times New Roman" w:cs="Times New Roman"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noProof/>
                <w:lang w:val="en-GB"/>
              </w:rPr>
              <w:t>2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4E118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jc w:val="right"/>
              <w:rPr>
                <w:rFonts w:ascii="Times New Roman" w:hAnsi="Times New Roman" w:cs="Times New Roman"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noProof/>
                <w:lang w:val="en-GB"/>
              </w:rPr>
              <w:t>2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C2A76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jc w:val="right"/>
              <w:rPr>
                <w:rFonts w:ascii="Times New Roman" w:hAnsi="Times New Roman" w:cs="Times New Roman"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noProof/>
                <w:lang w:val="en-GB"/>
              </w:rPr>
              <w:t>2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5DB6B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jc w:val="right"/>
              <w:rPr>
                <w:rFonts w:ascii="Times New Roman" w:hAnsi="Times New Roman" w:cs="Times New Roman"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noProof/>
                <w:lang w:val="en-GB"/>
              </w:rPr>
              <w:t>2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F5696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jc w:val="right"/>
              <w:rPr>
                <w:rFonts w:ascii="Times New Roman" w:hAnsi="Times New Roman" w:cs="Times New Roman"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noProof/>
                <w:lang w:val="en-GB"/>
              </w:rPr>
              <w:t>2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9939B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jc w:val="right"/>
              <w:rPr>
                <w:rFonts w:ascii="Times New Roman" w:hAnsi="Times New Roman" w:cs="Times New Roman"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noProof/>
                <w:lang w:val="en-GB"/>
              </w:rPr>
              <w:t>2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07659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jc w:val="right"/>
              <w:rPr>
                <w:rFonts w:ascii="Times New Roman" w:hAnsi="Times New Roman" w:cs="Times New Roman"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noProof/>
                <w:lang w:val="en-GB"/>
              </w:rPr>
              <w:t>2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93AC1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jc w:val="right"/>
              <w:rPr>
                <w:rFonts w:ascii="Times New Roman" w:hAnsi="Times New Roman" w:cs="Times New Roman"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noProof/>
                <w:lang w:val="en-GB"/>
              </w:rPr>
              <w:t>3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FD2DC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jc w:val="right"/>
              <w:rPr>
                <w:rFonts w:ascii="Times New Roman" w:hAnsi="Times New Roman" w:cs="Times New Roman"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noProof/>
                <w:lang w:val="en-GB"/>
              </w:rPr>
              <w:t>3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9061B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jc w:val="right"/>
              <w:rPr>
                <w:rFonts w:ascii="Times New Roman" w:hAnsi="Times New Roman" w:cs="Times New Roman"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noProof/>
                <w:lang w:val="en-GB"/>
              </w:rPr>
              <w:t>3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C1EE3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jc w:val="right"/>
              <w:rPr>
                <w:rFonts w:ascii="Times New Roman" w:hAnsi="Times New Roman" w:cs="Times New Roman"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noProof/>
                <w:lang w:val="en-GB"/>
              </w:rPr>
              <w:t>3</w:t>
            </w:r>
          </w:p>
        </w:tc>
      </w:tr>
      <w:tr w:rsidR="00AC3A24" w:rsidRPr="00AC3A24" w14:paraId="01369404" w14:textId="77777777" w:rsidTr="00AC3A2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073AD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rPr>
                <w:rFonts w:ascii="Times New Roman" w:hAnsi="Times New Roman" w:cs="Times New Roman"/>
                <w:b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b/>
                <w:noProof/>
                <w:lang w:val="en-GB"/>
              </w:rPr>
              <w:t>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2B626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rPr>
                <w:rFonts w:ascii="Times New Roman" w:hAnsi="Times New Roman" w:cs="Times New Roman"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noProof/>
                <w:lang w:val="en-GB"/>
              </w:rPr>
              <w:t>ZeroPos[ n ]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2A4DA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jc w:val="right"/>
              <w:rPr>
                <w:rFonts w:ascii="Times New Roman" w:hAnsi="Times New Roman" w:cs="Times New Roman"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noProof/>
                <w:lang w:val="en-GB"/>
              </w:rPr>
              <w:t>4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AF8E3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jc w:val="right"/>
              <w:rPr>
                <w:rFonts w:ascii="Times New Roman" w:hAnsi="Times New Roman" w:cs="Times New Roman"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noProof/>
                <w:lang w:val="en-GB"/>
              </w:rPr>
              <w:t>4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B176B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jc w:val="right"/>
              <w:rPr>
                <w:rFonts w:ascii="Times New Roman" w:hAnsi="Times New Roman" w:cs="Times New Roman"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noProof/>
                <w:lang w:val="en-GB"/>
              </w:rPr>
              <w:t>4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E66D8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jc w:val="right"/>
              <w:rPr>
                <w:rFonts w:ascii="Times New Roman" w:hAnsi="Times New Roman" w:cs="Times New Roman"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noProof/>
                <w:lang w:val="en-GB"/>
              </w:rPr>
              <w:t>4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C59CB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jc w:val="right"/>
              <w:rPr>
                <w:rFonts w:ascii="Times New Roman" w:hAnsi="Times New Roman" w:cs="Times New Roman"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noProof/>
                <w:lang w:val="en-GB"/>
              </w:rPr>
              <w:t>4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D74BF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jc w:val="right"/>
              <w:rPr>
                <w:rFonts w:ascii="Times New Roman" w:hAnsi="Times New Roman" w:cs="Times New Roman"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noProof/>
                <w:lang w:val="en-GB"/>
              </w:rPr>
              <w:t>4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49F79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jc w:val="right"/>
              <w:rPr>
                <w:rFonts w:ascii="Times New Roman" w:hAnsi="Times New Roman" w:cs="Times New Roman"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noProof/>
                <w:lang w:val="en-GB"/>
              </w:rPr>
              <w:t>4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6C7DD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jc w:val="right"/>
              <w:rPr>
                <w:rFonts w:ascii="Times New Roman" w:hAnsi="Times New Roman" w:cs="Times New Roman"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noProof/>
                <w:lang w:val="en-GB"/>
              </w:rPr>
              <w:t>8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E3A22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jc w:val="right"/>
              <w:rPr>
                <w:rFonts w:ascii="Times New Roman" w:hAnsi="Times New Roman" w:cs="Times New Roman"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noProof/>
                <w:lang w:val="en-GB"/>
              </w:rPr>
              <w:t>8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903D2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jc w:val="right"/>
              <w:rPr>
                <w:rFonts w:ascii="Times New Roman" w:hAnsi="Times New Roman" w:cs="Times New Roman"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noProof/>
                <w:lang w:val="en-GB"/>
              </w:rPr>
              <w:t>8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43E1E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jc w:val="right"/>
              <w:rPr>
                <w:rFonts w:ascii="Times New Roman" w:hAnsi="Times New Roman" w:cs="Times New Roman"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noProof/>
                <w:lang w:val="en-GB"/>
              </w:rPr>
              <w:t>8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FF2E4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jc w:val="right"/>
              <w:rPr>
                <w:rFonts w:ascii="Times New Roman" w:hAnsi="Times New Roman" w:cs="Times New Roman"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noProof/>
                <w:lang w:val="en-GB"/>
              </w:rPr>
              <w:t>8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6078B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jc w:val="right"/>
              <w:rPr>
                <w:rFonts w:ascii="Times New Roman" w:hAnsi="Times New Roman" w:cs="Times New Roman"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noProof/>
                <w:lang w:val="en-GB"/>
              </w:rPr>
              <w:t>16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C3CEE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jc w:val="right"/>
              <w:rPr>
                <w:rFonts w:ascii="Times New Roman" w:hAnsi="Times New Roman" w:cs="Times New Roman"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noProof/>
                <w:lang w:val="en-GB"/>
              </w:rPr>
              <w:t>16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A63B5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jc w:val="right"/>
              <w:rPr>
                <w:rFonts w:ascii="Times New Roman" w:hAnsi="Times New Roman" w:cs="Times New Roman"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noProof/>
                <w:lang w:val="en-GB"/>
              </w:rPr>
              <w:t>16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FEA27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jc w:val="right"/>
              <w:rPr>
                <w:rFonts w:ascii="Times New Roman" w:hAnsi="Times New Roman" w:cs="Times New Roman"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noProof/>
                <w:lang w:val="en-GB"/>
              </w:rPr>
              <w:t>16</w:t>
            </w:r>
          </w:p>
        </w:tc>
      </w:tr>
      <w:tr w:rsidR="00AC3A24" w:rsidRPr="00AC3A24" w14:paraId="47450BE3" w14:textId="77777777" w:rsidTr="00AC3A2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9199F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rPr>
                <w:rFonts w:ascii="Times New Roman" w:hAnsi="Times New Roman" w:cs="Times New Roman"/>
                <w:b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b/>
                <w:noProof/>
                <w:lang w:val="en-GB"/>
              </w:rPr>
              <w:t>1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8BD23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rPr>
                <w:rFonts w:ascii="Times New Roman" w:hAnsi="Times New Roman" w:cs="Times New Roman"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noProof/>
                <w:lang w:val="en-GB"/>
              </w:rPr>
              <w:t>ZeroPos[ n ]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C9490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jc w:val="right"/>
              <w:rPr>
                <w:rFonts w:ascii="Times New Roman" w:hAnsi="Times New Roman" w:cs="Times New Roman"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noProof/>
                <w:lang w:val="en-GB"/>
              </w:rPr>
              <w:t>4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C13EB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jc w:val="right"/>
              <w:rPr>
                <w:rFonts w:ascii="Times New Roman" w:hAnsi="Times New Roman" w:cs="Times New Roman"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noProof/>
                <w:lang w:val="en-GB"/>
              </w:rPr>
              <w:t>4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4F805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jc w:val="right"/>
              <w:rPr>
                <w:rFonts w:ascii="Times New Roman" w:hAnsi="Times New Roman" w:cs="Times New Roman"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noProof/>
                <w:lang w:val="en-GB"/>
              </w:rPr>
              <w:t>12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BD1A6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jc w:val="right"/>
              <w:rPr>
                <w:rFonts w:ascii="Times New Roman" w:hAnsi="Times New Roman" w:cs="Times New Roman"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noProof/>
                <w:lang w:val="en-GB"/>
              </w:rPr>
              <w:t>12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6B47A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jc w:val="right"/>
              <w:rPr>
                <w:rFonts w:ascii="Times New Roman" w:hAnsi="Times New Roman" w:cs="Times New Roman"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noProof/>
                <w:lang w:val="en-GB"/>
              </w:rPr>
              <w:t>12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6B118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jc w:val="right"/>
              <w:rPr>
                <w:rFonts w:ascii="Times New Roman" w:hAnsi="Times New Roman" w:cs="Times New Roman"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noProof/>
                <w:lang w:val="en-GB"/>
              </w:rPr>
              <w:t>12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4BA77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jc w:val="right"/>
              <w:rPr>
                <w:rFonts w:ascii="Times New Roman" w:hAnsi="Times New Roman" w:cs="Times New Roman"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noProof/>
                <w:lang w:val="en-GB"/>
              </w:rPr>
              <w:t>12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22B69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jc w:val="right"/>
              <w:rPr>
                <w:rFonts w:ascii="Times New Roman" w:hAnsi="Times New Roman" w:cs="Times New Roman"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noProof/>
                <w:lang w:val="en-GB"/>
              </w:rPr>
              <w:t>12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86697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jc w:val="right"/>
              <w:rPr>
                <w:rFonts w:ascii="Times New Roman" w:hAnsi="Times New Roman" w:cs="Times New Roman"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noProof/>
                <w:lang w:val="en-GB"/>
              </w:rPr>
              <w:t>12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463AE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jc w:val="right"/>
              <w:rPr>
                <w:rFonts w:ascii="Times New Roman" w:hAnsi="Times New Roman" w:cs="Times New Roman"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noProof/>
                <w:lang w:val="en-GB"/>
              </w:rPr>
              <w:t>12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0E639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jc w:val="right"/>
              <w:rPr>
                <w:rFonts w:ascii="Times New Roman" w:hAnsi="Times New Roman" w:cs="Times New Roman"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noProof/>
                <w:lang w:val="en-GB"/>
              </w:rPr>
              <w:t>16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CF4A5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jc w:val="right"/>
              <w:rPr>
                <w:rFonts w:ascii="Times New Roman" w:hAnsi="Times New Roman" w:cs="Times New Roman"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noProof/>
                <w:lang w:val="en-GB"/>
              </w:rPr>
              <w:t>16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232E8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jc w:val="right"/>
              <w:rPr>
                <w:rFonts w:ascii="Times New Roman" w:hAnsi="Times New Roman" w:cs="Times New Roman"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noProof/>
                <w:lang w:val="en-GB"/>
              </w:rPr>
              <w:t>16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7EDBC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jc w:val="right"/>
              <w:rPr>
                <w:rFonts w:ascii="Times New Roman" w:hAnsi="Times New Roman" w:cs="Times New Roman"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noProof/>
                <w:lang w:val="en-GB"/>
              </w:rPr>
              <w:t>16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81E16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jc w:val="right"/>
              <w:rPr>
                <w:rFonts w:ascii="Times New Roman" w:hAnsi="Times New Roman" w:cs="Times New Roman"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noProof/>
                <w:lang w:val="en-GB"/>
              </w:rPr>
              <w:t>16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71532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jc w:val="right"/>
              <w:rPr>
                <w:rFonts w:ascii="Times New Roman" w:hAnsi="Times New Roman" w:cs="Times New Roman"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noProof/>
                <w:lang w:val="en-GB"/>
              </w:rPr>
              <w:t>16</w:t>
            </w:r>
          </w:p>
        </w:tc>
      </w:tr>
      <w:tr w:rsidR="00AC3A24" w:rsidRPr="00AC3A24" w14:paraId="1A17345C" w14:textId="77777777" w:rsidTr="00AC3A2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5CC72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rPr>
                <w:rFonts w:ascii="Times New Roman" w:hAnsi="Times New Roman" w:cs="Times New Roman"/>
                <w:b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b/>
                <w:noProof/>
                <w:lang w:val="en-GB"/>
              </w:rPr>
              <w:t>2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1081C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rPr>
                <w:rFonts w:ascii="Times New Roman" w:hAnsi="Times New Roman" w:cs="Times New Roman"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noProof/>
                <w:lang w:val="en-GB"/>
              </w:rPr>
              <w:t>ZeroPos[ n ]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0D3B8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jc w:val="right"/>
              <w:rPr>
                <w:rFonts w:ascii="Times New Roman" w:hAnsi="Times New Roman" w:cs="Times New Roman"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noProof/>
                <w:lang w:val="en-GB"/>
              </w:rPr>
              <w:t>8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70080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jc w:val="right"/>
              <w:rPr>
                <w:rFonts w:ascii="Times New Roman" w:hAnsi="Times New Roman" w:cs="Times New Roman"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noProof/>
                <w:lang w:val="en-GB"/>
              </w:rPr>
              <w:t>8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B135B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jc w:val="right"/>
              <w:rPr>
                <w:rFonts w:ascii="Times New Roman" w:hAnsi="Times New Roman" w:cs="Times New Roman"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noProof/>
                <w:lang w:val="en-GB"/>
              </w:rPr>
              <w:t>12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25043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jc w:val="right"/>
              <w:rPr>
                <w:rFonts w:ascii="Times New Roman" w:hAnsi="Times New Roman" w:cs="Times New Roman"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noProof/>
                <w:lang w:val="en-GB"/>
              </w:rPr>
              <w:t>12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E221D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jc w:val="right"/>
              <w:rPr>
                <w:rFonts w:ascii="Times New Roman" w:hAnsi="Times New Roman" w:cs="Times New Roman"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noProof/>
                <w:lang w:val="en-GB"/>
              </w:rPr>
              <w:t>12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F6B1C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jc w:val="right"/>
              <w:rPr>
                <w:rFonts w:ascii="Times New Roman" w:hAnsi="Times New Roman" w:cs="Times New Roman"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noProof/>
                <w:lang w:val="en-GB"/>
              </w:rPr>
              <w:t>12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CC9F7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jc w:val="right"/>
              <w:rPr>
                <w:rFonts w:ascii="Times New Roman" w:hAnsi="Times New Roman" w:cs="Times New Roman"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noProof/>
                <w:lang w:val="en-GB"/>
              </w:rPr>
              <w:t>12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CFCCC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jc w:val="right"/>
              <w:rPr>
                <w:rFonts w:ascii="Times New Roman" w:hAnsi="Times New Roman" w:cs="Times New Roman"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noProof/>
                <w:lang w:val="en-GB"/>
              </w:rPr>
              <w:t>12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ADF73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jc w:val="right"/>
              <w:rPr>
                <w:rFonts w:ascii="Times New Roman" w:hAnsi="Times New Roman" w:cs="Times New Roman"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noProof/>
                <w:lang w:val="en-GB"/>
              </w:rPr>
              <w:t>12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B013E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jc w:val="right"/>
              <w:rPr>
                <w:rFonts w:ascii="Times New Roman" w:hAnsi="Times New Roman" w:cs="Times New Roman"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noProof/>
                <w:lang w:val="en-GB"/>
              </w:rPr>
              <w:t>16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B5F6C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jc w:val="right"/>
              <w:rPr>
                <w:rFonts w:ascii="Times New Roman" w:hAnsi="Times New Roman" w:cs="Times New Roman"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noProof/>
                <w:lang w:val="en-GB"/>
              </w:rPr>
              <w:t>16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8790B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jc w:val="right"/>
              <w:rPr>
                <w:rFonts w:ascii="Times New Roman" w:hAnsi="Times New Roman" w:cs="Times New Roman"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noProof/>
                <w:lang w:val="en-GB"/>
              </w:rPr>
              <w:t>16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8676C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jc w:val="right"/>
              <w:rPr>
                <w:rFonts w:ascii="Times New Roman" w:hAnsi="Times New Roman" w:cs="Times New Roman"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noProof/>
                <w:lang w:val="en-GB"/>
              </w:rPr>
              <w:t>16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47E90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jc w:val="right"/>
              <w:rPr>
                <w:rFonts w:ascii="Times New Roman" w:hAnsi="Times New Roman" w:cs="Times New Roman"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noProof/>
                <w:lang w:val="en-GB"/>
              </w:rPr>
              <w:t>16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83C78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jc w:val="right"/>
              <w:rPr>
                <w:rFonts w:ascii="Times New Roman" w:hAnsi="Times New Roman" w:cs="Times New Roman"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noProof/>
                <w:lang w:val="en-GB"/>
              </w:rPr>
              <w:t>16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49F7C" w14:textId="77777777" w:rsidR="00AC3A24" w:rsidRPr="00AC3A24" w:rsidRDefault="00AC3A24" w:rsidP="00AC3A24">
            <w:pPr>
              <w:keepNext/>
              <w:keepLines/>
              <w:tabs>
                <w:tab w:val="left" w:pos="794"/>
                <w:tab w:val="left" w:pos="1191"/>
                <w:tab w:val="left" w:pos="1588"/>
                <w:tab w:val="left" w:pos="1985"/>
              </w:tabs>
              <w:autoSpaceDN w:val="0"/>
              <w:jc w:val="right"/>
              <w:rPr>
                <w:rFonts w:ascii="Times New Roman" w:hAnsi="Times New Roman" w:cs="Times New Roman"/>
                <w:noProof/>
                <w:lang w:val="en-GB"/>
              </w:rPr>
            </w:pPr>
            <w:r w:rsidRPr="00AC3A24">
              <w:rPr>
                <w:rFonts w:ascii="Times New Roman" w:hAnsi="Times New Roman" w:cs="Times New Roman"/>
                <w:noProof/>
                <w:lang w:val="en-GB"/>
              </w:rPr>
              <w:t>16</w:t>
            </w:r>
          </w:p>
        </w:tc>
      </w:tr>
    </w:tbl>
    <w:p w14:paraId="07407EDF" w14:textId="77777777" w:rsidR="00AC3A24" w:rsidRPr="00AC3A24" w:rsidRDefault="00AC3A24" w:rsidP="00AC3A24">
      <w:pPr>
        <w:tabs>
          <w:tab w:val="left" w:pos="794"/>
          <w:tab w:val="left" w:pos="1191"/>
          <w:tab w:val="left" w:pos="1588"/>
          <w:tab w:val="left" w:pos="1985"/>
        </w:tabs>
        <w:autoSpaceDN w:val="0"/>
        <w:spacing w:after="0" w:line="240" w:lineRule="auto"/>
        <w:rPr>
          <w:rFonts w:ascii="Times New Roman" w:eastAsia="SimSun" w:hAnsi="Times New Roman" w:cs="Times New Roman"/>
          <w:noProof/>
          <w:sz w:val="20"/>
          <w:szCs w:val="20"/>
          <w:lang w:val="en-GB"/>
        </w:rPr>
      </w:pPr>
    </w:p>
    <w:p w14:paraId="504FF57F" w14:textId="77777777" w:rsidR="00AC3A24" w:rsidRPr="00AC3A24" w:rsidRDefault="00AC3A24" w:rsidP="00AC3A24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rPr>
          <w:rFonts w:ascii="Times New Roman" w:eastAsia="SimSun" w:hAnsi="Times New Roman" w:cs="Times New Roman"/>
          <w:sz w:val="20"/>
          <w:szCs w:val="20"/>
          <w:lang w:val="en-CA"/>
        </w:rPr>
      </w:pPr>
    </w:p>
    <w:p w14:paraId="4B1B6289" w14:textId="48ED87C5" w:rsidR="00DC4CA9" w:rsidRDefault="00DC4CA9"/>
    <w:sectPr w:rsidR="00DC4CA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Virginie Drugeon">
    <w15:presenceInfo w15:providerId="None" w15:userId="Virginie Druge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A24"/>
    <w:rsid w:val="00091563"/>
    <w:rsid w:val="00505E58"/>
    <w:rsid w:val="00AC3A24"/>
    <w:rsid w:val="00DC4CA9"/>
    <w:rsid w:val="00E06A3C"/>
    <w:rsid w:val="00F50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12DF50"/>
  <w15:chartTrackingRefBased/>
  <w15:docId w15:val="{7540322F-7D67-499C-A63B-210CA83A0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C3A24"/>
    <w:pPr>
      <w:spacing w:after="0" w:line="240" w:lineRule="auto"/>
    </w:pPr>
    <w:rPr>
      <w:rFonts w:ascii="CG Times" w:eastAsia="SimSun" w:hAnsi="CG Times" w:cs="Times"/>
      <w:sz w:val="20"/>
      <w:szCs w:val="20"/>
      <w:lang w:val="en-US" w:eastAsia="zh-C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rsid w:val="00091563"/>
    <w:rPr>
      <w:sz w:val="16"/>
    </w:rPr>
  </w:style>
  <w:style w:type="paragraph" w:styleId="CommentText">
    <w:name w:val="annotation text"/>
    <w:basedOn w:val="Normal"/>
    <w:link w:val="CommentTextChar"/>
    <w:uiPriority w:val="99"/>
    <w:rsid w:val="00091563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SimSun" w:hAnsi="Times New Roman" w:cs="Times New Roman"/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1563"/>
    <w:rPr>
      <w:rFonts w:ascii="Times New Roman" w:eastAsia="SimSun" w:hAnsi="Times New Roman" w:cs="Times New Roman"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15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15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732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7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1247</Words>
  <Characters>7860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Virginie Drugeon</dc:creator>
  <cp:keywords/>
  <dc:description/>
  <cp:lastModifiedBy>Virginie Drugeon</cp:lastModifiedBy>
  <cp:revision>3</cp:revision>
  <dcterms:created xsi:type="dcterms:W3CDTF">2019-01-14T10:13:00Z</dcterms:created>
  <dcterms:modified xsi:type="dcterms:W3CDTF">2019-01-14T12:26:00Z</dcterms:modified>
</cp:coreProperties>
</file>