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A1014" w14:textId="5A4E60C3" w:rsidR="001143A8" w:rsidRPr="0054431E" w:rsidRDefault="001143A8" w:rsidP="00425639">
      <w:pPr>
        <w:rPr>
          <w:i/>
          <w:iCs/>
        </w:rPr>
      </w:pPr>
      <w:bookmarkStart w:id="0" w:name="_Toc11177396"/>
      <w:r w:rsidRPr="0054431E">
        <w:rPr>
          <w:i/>
          <w:iCs/>
        </w:rPr>
        <w:t>Foll</w:t>
      </w:r>
      <w:r w:rsidR="001138FC" w:rsidRPr="0054431E">
        <w:rPr>
          <w:i/>
          <w:iCs/>
        </w:rPr>
        <w:t>o</w:t>
      </w:r>
      <w:r w:rsidRPr="0054431E">
        <w:rPr>
          <w:i/>
          <w:iCs/>
        </w:rPr>
        <w:t>wing</w:t>
      </w:r>
      <w:r w:rsidR="001138FC" w:rsidRPr="0054431E">
        <w:rPr>
          <w:i/>
          <w:iCs/>
        </w:rPr>
        <w:t xml:space="preserve"> changes are made to </w:t>
      </w:r>
      <w:r w:rsidR="001138FC">
        <w:rPr>
          <w:i/>
          <w:iCs/>
        </w:rPr>
        <w:t>Section 8.4.5 Decoding process for intra blocks</w:t>
      </w:r>
    </w:p>
    <w:p w14:paraId="7621CFD2" w14:textId="3227C9D9" w:rsidR="00425639" w:rsidRPr="00DE0F0E" w:rsidRDefault="00425639" w:rsidP="003710F0">
      <w:pPr>
        <w:pStyle w:val="Heading3"/>
        <w:numPr>
          <w:ilvl w:val="2"/>
          <w:numId w:val="7"/>
        </w:numPr>
        <w:rPr>
          <w:noProof/>
          <w:lang w:val="en-CA"/>
        </w:rPr>
      </w:pPr>
      <w:r w:rsidRPr="00DE0F0E">
        <w:rPr>
          <w:noProof/>
          <w:lang w:val="en-CA"/>
        </w:rPr>
        <w:t>Decoding process for intra blocks</w:t>
      </w:r>
      <w:bookmarkEnd w:id="0"/>
    </w:p>
    <w:p w14:paraId="0A2EA8B9" w14:textId="0E3DA264" w:rsidR="00425639" w:rsidRPr="00DE0F0E" w:rsidRDefault="003710F0" w:rsidP="003710F0">
      <w:pPr>
        <w:pStyle w:val="Heading4"/>
        <w:numPr>
          <w:ilvl w:val="0"/>
          <w:numId w:val="0"/>
        </w:numPr>
        <w:ind w:left="864" w:hanging="864"/>
        <w:rPr>
          <w:noProof/>
          <w:lang w:val="en-CA"/>
        </w:rPr>
      </w:pPr>
      <w:bookmarkStart w:id="1" w:name="_Ref330805510"/>
      <w:bookmarkStart w:id="2" w:name="_Toc415475911"/>
      <w:bookmarkStart w:id="3" w:name="_Toc423599186"/>
      <w:bookmarkStart w:id="4" w:name="_Toc423601690"/>
      <w:r>
        <w:rPr>
          <w:noProof/>
          <w:lang w:val="en-CA"/>
        </w:rPr>
        <w:t>8.4.5.1</w:t>
      </w:r>
      <w:r>
        <w:rPr>
          <w:noProof/>
          <w:lang w:val="en-CA"/>
        </w:rPr>
        <w:tab/>
      </w:r>
      <w:r w:rsidR="00425639" w:rsidRPr="00DE0F0E">
        <w:rPr>
          <w:noProof/>
          <w:lang w:val="en-CA"/>
        </w:rPr>
        <w:t>General decoding process for intra blocks</w:t>
      </w:r>
      <w:bookmarkEnd w:id="1"/>
      <w:bookmarkEnd w:id="2"/>
      <w:bookmarkEnd w:id="3"/>
      <w:bookmarkEnd w:id="4"/>
    </w:p>
    <w:p w14:paraId="3B0B7761" w14:textId="77777777" w:rsidR="00425639" w:rsidRPr="00DE0F0E" w:rsidRDefault="00425639" w:rsidP="00425639">
      <w:pPr>
        <w:rPr>
          <w:noProof/>
          <w:lang w:val="en-CA"/>
        </w:rPr>
      </w:pPr>
      <w:r w:rsidRPr="00DE0F0E">
        <w:rPr>
          <w:noProof/>
          <w:lang w:val="en-CA"/>
        </w:rPr>
        <w:t>Inputs to this process are:</w:t>
      </w:r>
    </w:p>
    <w:p w14:paraId="41EFAA97"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a s</w:t>
      </w:r>
      <w:r w:rsidRPr="00DE0F0E">
        <w:rPr>
          <w:noProof/>
          <w:lang w:val="en-CA" w:eastAsia="ko-KR"/>
        </w:rPr>
        <w:t xml:space="preserve">ample </w:t>
      </w:r>
      <w:r w:rsidRPr="00DE0F0E">
        <w:rPr>
          <w:noProof/>
          <w:lang w:val="en-CA"/>
        </w:rPr>
        <w:t>location ( xTb0, yTb0 ) specifying the top-left sample of the current transform block relative to the top</w:t>
      </w:r>
      <w:r w:rsidRPr="00DE0F0E">
        <w:rPr>
          <w:noProof/>
          <w:lang w:val="en-CA"/>
        </w:rPr>
        <w:noBreakHyphen/>
        <w:t>left sample of the current picture,</w:t>
      </w:r>
    </w:p>
    <w:p w14:paraId="22704158"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a variable nTbW specifying the width of the current transform block,</w:t>
      </w:r>
    </w:p>
    <w:p w14:paraId="47878251"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a variable nTbH specifying the height of the current transform block,</w:t>
      </w:r>
    </w:p>
    <w:p w14:paraId="349F43DB" w14:textId="77777777" w:rsidR="00425639" w:rsidRPr="00DE0F0E" w:rsidRDefault="00425639" w:rsidP="00425639">
      <w:pPr>
        <w:numPr>
          <w:ilvl w:val="0"/>
          <w:numId w:val="2"/>
        </w:numPr>
        <w:tabs>
          <w:tab w:val="clear" w:pos="794"/>
          <w:tab w:val="num" w:pos="284"/>
          <w:tab w:val="left" w:pos="709"/>
        </w:tabs>
        <w:ind w:left="284" w:hanging="284"/>
        <w:rPr>
          <w:noProof/>
          <w:lang w:val="en-CA" w:eastAsia="ko-KR"/>
        </w:rPr>
      </w:pPr>
      <w:r w:rsidRPr="00DE0F0E">
        <w:rPr>
          <w:noProof/>
          <w:lang w:val="en-CA"/>
        </w:rPr>
        <w:t xml:space="preserve">a variable </w:t>
      </w:r>
      <w:r w:rsidRPr="00DE0F0E">
        <w:rPr>
          <w:noProof/>
          <w:lang w:val="en-CA" w:eastAsia="ko-KR"/>
        </w:rPr>
        <w:t>predModeIntra</w:t>
      </w:r>
      <w:r w:rsidRPr="00DE0F0E">
        <w:rPr>
          <w:noProof/>
          <w:lang w:val="en-CA"/>
        </w:rPr>
        <w:t xml:space="preserve"> specifying the intra prediction mode,</w:t>
      </w:r>
    </w:p>
    <w:p w14:paraId="5CFAE7A6"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a variable cIdx specifying the colour component of the current block.</w:t>
      </w:r>
    </w:p>
    <w:p w14:paraId="2095A2E6" w14:textId="77777777" w:rsidR="00425639" w:rsidRPr="00DE0F0E" w:rsidRDefault="00425639" w:rsidP="00425639">
      <w:pPr>
        <w:rPr>
          <w:noProof/>
          <w:lang w:val="en-CA"/>
        </w:rPr>
      </w:pPr>
      <w:r w:rsidRPr="00DE0F0E">
        <w:rPr>
          <w:noProof/>
          <w:lang w:val="en-CA"/>
        </w:rPr>
        <w:t>Output of this process is a modified reconstructed picture before in-loop filtering.</w:t>
      </w:r>
    </w:p>
    <w:p w14:paraId="279711FF" w14:textId="77777777" w:rsidR="00425639" w:rsidRPr="00DE0F0E" w:rsidRDefault="00425639" w:rsidP="00425639">
      <w:pPr>
        <w:rPr>
          <w:noProof/>
          <w:lang w:val="en-CA"/>
        </w:rPr>
      </w:pPr>
      <w:r w:rsidRPr="00DE0F0E">
        <w:rPr>
          <w:noProof/>
          <w:lang w:val="en-CA"/>
        </w:rPr>
        <w:t>The maximum transform block size maxTbSize is derived as follows:</w:t>
      </w:r>
    </w:p>
    <w:p w14:paraId="699A1F34" w14:textId="77777777" w:rsidR="00425639" w:rsidRPr="00DE0F0E" w:rsidRDefault="00425639" w:rsidP="00425639">
      <w:pPr>
        <w:pStyle w:val="Equation"/>
        <w:tabs>
          <w:tab w:val="clear" w:pos="794"/>
          <w:tab w:val="clear" w:pos="1588"/>
          <w:tab w:val="left" w:pos="851"/>
          <w:tab w:val="left" w:pos="1134"/>
          <w:tab w:val="left" w:pos="1418"/>
        </w:tabs>
        <w:ind w:left="562"/>
        <w:rPr>
          <w:noProof/>
          <w:lang w:val="en-CA" w:eastAsia="ko-KR"/>
        </w:rPr>
      </w:pPr>
      <w:r w:rsidRPr="00DE0F0E">
        <w:rPr>
          <w:noProof/>
          <w:lang w:val="en-CA"/>
        </w:rPr>
        <w:t>maxTbSize = ( cIdx  = =  0 ) ? MaxTbSizeY : MaxTbSizeY / 2</w:t>
      </w:r>
      <w:r w:rsidRPr="00DE0F0E">
        <w:rPr>
          <w:noProof/>
          <w:lang w:val="en-CA" w:eastAsia="ko-KR"/>
        </w:rPr>
        <w:tab/>
      </w:r>
      <w:r w:rsidRPr="00DE0F0E">
        <w:rPr>
          <w:noProof/>
          <w:lang w:val="en-CA"/>
        </w:rPr>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49</w:t>
      </w:r>
      <w:r w:rsidRPr="00DE0F0E">
        <w:rPr>
          <w:noProof/>
          <w:lang w:val="en-CA"/>
        </w:rPr>
        <w:fldChar w:fldCharType="end"/>
      </w:r>
      <w:r w:rsidRPr="00DE0F0E">
        <w:rPr>
          <w:noProof/>
          <w:lang w:val="en-CA"/>
        </w:rPr>
        <w:t>)</w:t>
      </w:r>
    </w:p>
    <w:p w14:paraId="58ABF73D" w14:textId="77777777" w:rsidR="00425639" w:rsidRPr="00DE0F0E" w:rsidRDefault="00425639" w:rsidP="00425639">
      <w:pPr>
        <w:rPr>
          <w:noProof/>
          <w:lang w:val="en-CA"/>
        </w:rPr>
      </w:pPr>
      <w:r w:rsidRPr="00DE0F0E">
        <w:rPr>
          <w:noProof/>
          <w:lang w:val="en-CA"/>
        </w:rPr>
        <w:t>The luma sample location is derived as follows:</w:t>
      </w:r>
    </w:p>
    <w:p w14:paraId="5838C7D5" w14:textId="77777777" w:rsidR="00425639" w:rsidRPr="00DE0F0E" w:rsidRDefault="00425639" w:rsidP="00425639">
      <w:pPr>
        <w:pStyle w:val="Equation"/>
        <w:tabs>
          <w:tab w:val="clear" w:pos="794"/>
          <w:tab w:val="clear" w:pos="1588"/>
          <w:tab w:val="left" w:pos="851"/>
          <w:tab w:val="left" w:pos="1134"/>
          <w:tab w:val="left" w:pos="1418"/>
        </w:tabs>
        <w:ind w:left="562"/>
        <w:rPr>
          <w:noProof/>
          <w:lang w:val="en-CA"/>
        </w:rPr>
      </w:pPr>
      <w:r w:rsidRPr="00DE0F0E">
        <w:rPr>
          <w:noProof/>
          <w:lang w:val="en-CA"/>
        </w:rPr>
        <w:t>( xTbY, yTbY ) = ( cIdx  = =  0 ) ? ( xTb0, yTb0 ) : ( xTb0 * 2, yTb0 * 2 )</w:t>
      </w:r>
      <w:r w:rsidRPr="00DE0F0E">
        <w:rPr>
          <w:noProof/>
          <w:lang w:val="en-CA"/>
        </w:rPr>
        <w:tab/>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50</w:t>
      </w:r>
      <w:r w:rsidRPr="00DE0F0E">
        <w:rPr>
          <w:noProof/>
          <w:lang w:val="en-CA"/>
        </w:rPr>
        <w:fldChar w:fldCharType="end"/>
      </w:r>
      <w:r w:rsidRPr="00DE0F0E">
        <w:rPr>
          <w:noProof/>
          <w:lang w:val="en-CA"/>
        </w:rPr>
        <w:t>)</w:t>
      </w:r>
    </w:p>
    <w:p w14:paraId="15572D11" w14:textId="77777777" w:rsidR="00425639" w:rsidRPr="00DE0F0E" w:rsidRDefault="00425639" w:rsidP="00425639">
      <w:pPr>
        <w:rPr>
          <w:noProof/>
          <w:lang w:val="en-CA"/>
        </w:rPr>
      </w:pPr>
      <w:r w:rsidRPr="00DE0F0E">
        <w:rPr>
          <w:noProof/>
          <w:lang w:val="en-CA"/>
        </w:rPr>
        <w:t>Depending on maxTbSize, the following applies:</w:t>
      </w:r>
    </w:p>
    <w:p w14:paraId="4C68B43A"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If IntraSubPart</w:t>
      </w:r>
      <w:r>
        <w:rPr>
          <w:noProof/>
          <w:lang w:val="en-CA"/>
        </w:rPr>
        <w:t>itions</w:t>
      </w:r>
      <w:r w:rsidRPr="00DE0F0E">
        <w:rPr>
          <w:noProof/>
          <w:lang w:val="en-CA"/>
        </w:rPr>
        <w:t>SplitType is equal to NO_ISP_SPLIT and nTbW is greater than maxTbSize or nTbH is greater than maxTbSize, the following ordered steps apply.</w:t>
      </w:r>
    </w:p>
    <w:p w14:paraId="67D6E0BF" w14:textId="77777777" w:rsidR="00425639" w:rsidRPr="00DE0F0E" w:rsidRDefault="00425639" w:rsidP="00425639">
      <w:pPr>
        <w:numPr>
          <w:ilvl w:val="0"/>
          <w:numId w:val="3"/>
        </w:numPr>
        <w:tabs>
          <w:tab w:val="clear" w:pos="794"/>
          <w:tab w:val="clear" w:pos="1191"/>
          <w:tab w:val="clear" w:pos="1588"/>
          <w:tab w:val="clear" w:pos="1985"/>
          <w:tab w:val="left" w:pos="720"/>
          <w:tab w:val="left" w:pos="1080"/>
          <w:tab w:val="left" w:pos="1440"/>
          <w:tab w:val="left" w:pos="2977"/>
        </w:tabs>
        <w:ind w:left="709"/>
        <w:rPr>
          <w:noProof/>
          <w:lang w:val="en-CA"/>
        </w:rPr>
      </w:pPr>
      <w:r w:rsidRPr="00DE0F0E">
        <w:rPr>
          <w:noProof/>
          <w:lang w:val="en-CA"/>
        </w:rPr>
        <w:t>The variables newTbW and newTbH are derived as follows:</w:t>
      </w:r>
    </w:p>
    <w:p w14:paraId="3978EAC2" w14:textId="77777777" w:rsidR="00425639" w:rsidRPr="00DE0F0E" w:rsidRDefault="00425639" w:rsidP="00425639">
      <w:pPr>
        <w:pStyle w:val="Equation"/>
        <w:tabs>
          <w:tab w:val="clear" w:pos="794"/>
          <w:tab w:val="clear" w:pos="1588"/>
          <w:tab w:val="left" w:pos="851"/>
          <w:tab w:val="left" w:pos="1134"/>
          <w:tab w:val="left" w:pos="1418"/>
        </w:tabs>
        <w:ind w:left="851"/>
        <w:rPr>
          <w:noProof/>
          <w:lang w:val="en-CA"/>
        </w:rPr>
      </w:pPr>
      <w:r w:rsidRPr="00DE0F0E">
        <w:rPr>
          <w:noProof/>
          <w:lang w:val="en-CA"/>
        </w:rPr>
        <w:t>newTbW = ( nTbW  &gt;  maxTbSize ) ? ( nTbW / 2 ) : nTbW</w:t>
      </w:r>
      <w:r w:rsidRPr="00DE0F0E">
        <w:rPr>
          <w:noProof/>
          <w:lang w:val="en-CA" w:eastAsia="ko-KR"/>
        </w:rPr>
        <w:tab/>
      </w:r>
      <w:r w:rsidRPr="00DE0F0E">
        <w:rPr>
          <w:noProof/>
          <w:lang w:val="en-CA"/>
        </w:rPr>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51</w:t>
      </w:r>
      <w:r w:rsidRPr="00DE0F0E">
        <w:rPr>
          <w:noProof/>
          <w:lang w:val="en-CA"/>
        </w:rPr>
        <w:fldChar w:fldCharType="end"/>
      </w:r>
      <w:r w:rsidRPr="00DE0F0E">
        <w:rPr>
          <w:noProof/>
          <w:lang w:val="en-CA"/>
        </w:rPr>
        <w:t>)</w:t>
      </w:r>
    </w:p>
    <w:p w14:paraId="6ED2F97A" w14:textId="77777777" w:rsidR="00425639" w:rsidRPr="00DE0F0E" w:rsidRDefault="00425639" w:rsidP="00425639">
      <w:pPr>
        <w:pStyle w:val="Equation"/>
        <w:tabs>
          <w:tab w:val="clear" w:pos="794"/>
          <w:tab w:val="clear" w:pos="1588"/>
          <w:tab w:val="left" w:pos="851"/>
          <w:tab w:val="left" w:pos="1134"/>
          <w:tab w:val="left" w:pos="1418"/>
        </w:tabs>
        <w:ind w:left="851"/>
        <w:rPr>
          <w:noProof/>
          <w:lang w:val="en-CA"/>
        </w:rPr>
      </w:pPr>
      <w:r w:rsidRPr="00DE0F0E">
        <w:rPr>
          <w:noProof/>
          <w:lang w:val="en-CA"/>
        </w:rPr>
        <w:t>newTbH = ( nTbH   &gt;  maxTbSize ) ? ( nTbH / 2 ) :  nTbH</w:t>
      </w:r>
      <w:r w:rsidRPr="00DE0F0E">
        <w:rPr>
          <w:noProof/>
          <w:lang w:val="en-CA" w:eastAsia="ko-KR"/>
        </w:rPr>
        <w:tab/>
      </w:r>
      <w:r w:rsidRPr="00DE0F0E">
        <w:rPr>
          <w:noProof/>
          <w:lang w:val="en-CA"/>
        </w:rPr>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52</w:t>
      </w:r>
      <w:r w:rsidRPr="00DE0F0E">
        <w:rPr>
          <w:noProof/>
          <w:lang w:val="en-CA"/>
        </w:rPr>
        <w:fldChar w:fldCharType="end"/>
      </w:r>
      <w:r w:rsidRPr="00DE0F0E">
        <w:rPr>
          <w:noProof/>
          <w:lang w:val="en-CA"/>
        </w:rPr>
        <w:t>)</w:t>
      </w:r>
    </w:p>
    <w:p w14:paraId="2EB9B7D4" w14:textId="77777777" w:rsidR="00425639" w:rsidRPr="00DE0F0E" w:rsidRDefault="00425639" w:rsidP="00425639">
      <w:pPr>
        <w:numPr>
          <w:ilvl w:val="0"/>
          <w:numId w:val="3"/>
        </w:numPr>
        <w:tabs>
          <w:tab w:val="clear" w:pos="794"/>
          <w:tab w:val="clear" w:pos="1191"/>
          <w:tab w:val="clear" w:pos="1588"/>
          <w:tab w:val="clear" w:pos="1985"/>
          <w:tab w:val="left" w:pos="720"/>
          <w:tab w:val="left" w:pos="1080"/>
          <w:tab w:val="left" w:pos="1440"/>
          <w:tab w:val="left" w:pos="2977"/>
        </w:tabs>
        <w:ind w:left="709"/>
        <w:rPr>
          <w:noProof/>
          <w:lang w:val="en-CA"/>
        </w:rPr>
      </w:pPr>
      <w:r w:rsidRPr="00DE0F0E">
        <w:rPr>
          <w:noProof/>
          <w:lang w:val="en-CA"/>
        </w:rPr>
        <w:t>The general decoding process for intra blocks as specified in this clause is invoked with the location ( xTb0, yTb0 ), the transform block width nTbW set equal to newTbW and the height nTbH set equal to newTbH, the intra prediction mode predModeIntra, and the variable cIdx as inputs, and the output is a modified reconstructed picture before in-loop filtering.</w:t>
      </w:r>
    </w:p>
    <w:p w14:paraId="25CE1942" w14:textId="77777777" w:rsidR="00425639" w:rsidRPr="00DE0F0E" w:rsidRDefault="00425639" w:rsidP="00425639">
      <w:pPr>
        <w:numPr>
          <w:ilvl w:val="0"/>
          <w:numId w:val="3"/>
        </w:numPr>
        <w:tabs>
          <w:tab w:val="clear" w:pos="794"/>
          <w:tab w:val="clear" w:pos="1191"/>
          <w:tab w:val="clear" w:pos="1588"/>
          <w:tab w:val="clear" w:pos="1985"/>
          <w:tab w:val="left" w:pos="720"/>
          <w:tab w:val="left" w:pos="1080"/>
          <w:tab w:val="left" w:pos="1440"/>
          <w:tab w:val="left" w:pos="2977"/>
        </w:tabs>
        <w:ind w:left="709"/>
        <w:rPr>
          <w:noProof/>
          <w:lang w:val="en-CA"/>
        </w:rPr>
      </w:pPr>
      <w:r w:rsidRPr="00DE0F0E">
        <w:rPr>
          <w:noProof/>
          <w:lang w:val="en-CA"/>
        </w:rPr>
        <w:t>If nTbW is greater than maxTbSize, the general decoding process for intra blocks as specified in this clause is invoked with the location ( xTb0, yTb0 ) set equal to ( xTb0 + newTbW, yTb0 ), the transform block width nTbW set equal to newTbW and the height nTbH set equal to newTbH, the intra prediction mode predModeIntra, and the variable cIdx as inputs, and the output is a modified reconstructed picture before in-loop filtering.</w:t>
      </w:r>
    </w:p>
    <w:p w14:paraId="6EABB943" w14:textId="77777777" w:rsidR="00425639" w:rsidRPr="00DE0F0E" w:rsidRDefault="00425639" w:rsidP="00425639">
      <w:pPr>
        <w:numPr>
          <w:ilvl w:val="0"/>
          <w:numId w:val="3"/>
        </w:numPr>
        <w:tabs>
          <w:tab w:val="clear" w:pos="794"/>
          <w:tab w:val="clear" w:pos="1191"/>
          <w:tab w:val="clear" w:pos="1588"/>
          <w:tab w:val="clear" w:pos="1985"/>
          <w:tab w:val="left" w:pos="720"/>
          <w:tab w:val="left" w:pos="1080"/>
          <w:tab w:val="left" w:pos="1440"/>
          <w:tab w:val="left" w:pos="2977"/>
        </w:tabs>
        <w:ind w:left="709"/>
        <w:rPr>
          <w:noProof/>
          <w:lang w:val="en-CA"/>
        </w:rPr>
      </w:pPr>
      <w:r w:rsidRPr="00DE0F0E">
        <w:rPr>
          <w:noProof/>
          <w:lang w:val="en-CA"/>
        </w:rPr>
        <w:t>If nTbH is greater than maxTbSize, the general decoding process for intra blocks as specified in this clause is invoked with the location ( xTb0, yTb0 ) set equal to ( xTb0, yTb0 + newTbH ), the transform block width nTbW set equal to newTbW and the height nTbH set equal to newTbH, the intra prediction mode predModeIntra, and the variable cIdx as inputs, and the output is a modified reconstructed picture before in-loop filtering.</w:t>
      </w:r>
    </w:p>
    <w:p w14:paraId="4CEF39B3" w14:textId="77777777" w:rsidR="00425639" w:rsidRPr="00DE0F0E" w:rsidRDefault="00425639" w:rsidP="00425639">
      <w:pPr>
        <w:numPr>
          <w:ilvl w:val="0"/>
          <w:numId w:val="3"/>
        </w:numPr>
        <w:tabs>
          <w:tab w:val="clear" w:pos="794"/>
          <w:tab w:val="clear" w:pos="1191"/>
          <w:tab w:val="clear" w:pos="1588"/>
          <w:tab w:val="clear" w:pos="1985"/>
          <w:tab w:val="left" w:pos="720"/>
          <w:tab w:val="left" w:pos="1080"/>
          <w:tab w:val="left" w:pos="1440"/>
          <w:tab w:val="left" w:pos="2977"/>
        </w:tabs>
        <w:ind w:left="709"/>
        <w:rPr>
          <w:noProof/>
          <w:lang w:val="en-CA"/>
        </w:rPr>
      </w:pPr>
      <w:r w:rsidRPr="00DE0F0E">
        <w:rPr>
          <w:noProof/>
          <w:lang w:val="en-CA"/>
        </w:rPr>
        <w:t xml:space="preserve">If nTbW is greater than maxTbSize and nTbH is greater than maxTbSize, the general decoding process for intra blocks as specified in this clause is invoked with the location ( xTb0, yTb0 ) set equal to ( xTb0 + newTbW, yTb0 + newTbH ), the transform block width nTbW set equal to newTbW and the height </w:t>
      </w:r>
      <w:r w:rsidRPr="00DE0F0E">
        <w:rPr>
          <w:noProof/>
          <w:lang w:val="en-CA"/>
        </w:rPr>
        <w:lastRenderedPageBreak/>
        <w:t>nTbH set equal to newTbH, the intra prediction mode predModeIntra, and the variable cIdx as inputs, and the output is a modified reconstructed picture before in-loop filtering.</w:t>
      </w:r>
    </w:p>
    <w:p w14:paraId="10855355" w14:textId="77777777" w:rsidR="00425639" w:rsidRPr="00DE0F0E" w:rsidRDefault="00425639" w:rsidP="00425639">
      <w:pPr>
        <w:numPr>
          <w:ilvl w:val="0"/>
          <w:numId w:val="2"/>
        </w:numPr>
        <w:tabs>
          <w:tab w:val="clear" w:pos="794"/>
          <w:tab w:val="num" w:pos="284"/>
          <w:tab w:val="left" w:pos="709"/>
        </w:tabs>
        <w:ind w:left="284" w:hanging="284"/>
        <w:rPr>
          <w:noProof/>
          <w:lang w:val="en-CA"/>
        </w:rPr>
      </w:pPr>
      <w:r w:rsidRPr="00DE0F0E">
        <w:rPr>
          <w:noProof/>
          <w:lang w:val="en-CA"/>
        </w:rPr>
        <w:t>Otherwise, the following ordered steps apply:</w:t>
      </w:r>
    </w:p>
    <w:p w14:paraId="65DAAC68" w14:textId="220ED875" w:rsidR="00425639" w:rsidRPr="00DE0F0E" w:rsidRDefault="00425639" w:rsidP="00425639">
      <w:pPr>
        <w:numPr>
          <w:ilvl w:val="0"/>
          <w:numId w:val="2"/>
        </w:numPr>
        <w:tabs>
          <w:tab w:val="clear" w:pos="794"/>
          <w:tab w:val="left" w:pos="720"/>
        </w:tabs>
        <w:ind w:left="630" w:hanging="284"/>
        <w:rPr>
          <w:noProof/>
          <w:lang w:val="en-CA"/>
        </w:rPr>
      </w:pPr>
      <w:r w:rsidRPr="00DE0F0E">
        <w:rPr>
          <w:noProof/>
          <w:lang w:val="en-CA"/>
        </w:rPr>
        <w:t xml:space="preserve">The variables nW, nH, </w:t>
      </w:r>
      <w:del w:id="5" w:author="Adarsh Krishnan Ramasubramonian" w:date="2019-06-18T22:12:00Z">
        <w:r w:rsidRPr="00DE0F0E" w:rsidDel="00555FD8">
          <w:rPr>
            <w:noProof/>
            <w:lang w:val="en-CA"/>
          </w:rPr>
          <w:delText xml:space="preserve">numPartsX </w:delText>
        </w:r>
      </w:del>
      <w:ins w:id="6" w:author="Adarsh Krishnan Ramasubramonian" w:date="2019-06-18T22:12:00Z">
        <w:r w:rsidR="00555FD8">
          <w:rPr>
            <w:noProof/>
            <w:lang w:val="en-CA"/>
          </w:rPr>
          <w:t>xPartIncrement</w:t>
        </w:r>
        <w:r w:rsidR="00555FD8" w:rsidRPr="00DE0F0E">
          <w:rPr>
            <w:noProof/>
            <w:lang w:val="en-CA"/>
          </w:rPr>
          <w:t xml:space="preserve"> </w:t>
        </w:r>
      </w:ins>
      <w:r w:rsidRPr="00DE0F0E">
        <w:rPr>
          <w:noProof/>
          <w:lang w:val="en-CA"/>
        </w:rPr>
        <w:t xml:space="preserve">and </w:t>
      </w:r>
      <w:del w:id="7" w:author="Adarsh Krishnan Ramasubramonian" w:date="2019-06-18T22:12:00Z">
        <w:r w:rsidRPr="00DE0F0E" w:rsidDel="00555FD8">
          <w:rPr>
            <w:noProof/>
            <w:lang w:val="en-CA"/>
          </w:rPr>
          <w:delText xml:space="preserve">numPartsY </w:delText>
        </w:r>
      </w:del>
      <w:ins w:id="8" w:author="Adarsh Krishnan Ramasubramonian" w:date="2019-06-18T22:12:00Z">
        <w:r w:rsidR="00555FD8">
          <w:rPr>
            <w:noProof/>
            <w:lang w:val="en-CA"/>
          </w:rPr>
          <w:t xml:space="preserve">yPartIncrement </w:t>
        </w:r>
      </w:ins>
      <w:r w:rsidRPr="00DE0F0E">
        <w:rPr>
          <w:noProof/>
          <w:lang w:val="en-CA"/>
        </w:rPr>
        <w:t>are derived as follows:</w:t>
      </w:r>
    </w:p>
    <w:p w14:paraId="11150B65" w14:textId="77777777" w:rsidR="00425639" w:rsidRPr="00DE0F0E" w:rsidRDefault="00425639" w:rsidP="00425639">
      <w:pPr>
        <w:tabs>
          <w:tab w:val="clear" w:pos="794"/>
          <w:tab w:val="clear" w:pos="1191"/>
          <w:tab w:val="clear" w:pos="1588"/>
          <w:tab w:val="clear" w:pos="1985"/>
          <w:tab w:val="left" w:pos="1418"/>
          <w:tab w:val="center" w:pos="4849"/>
          <w:tab w:val="right" w:pos="9696"/>
        </w:tabs>
        <w:spacing w:before="193" w:after="240"/>
        <w:ind w:left="720"/>
        <w:jc w:val="left"/>
        <w:rPr>
          <w:noProof/>
          <w:lang w:val="en-CA"/>
        </w:rPr>
      </w:pPr>
      <w:r w:rsidRPr="00DE0F0E">
        <w:rPr>
          <w:noProof/>
          <w:lang w:val="en-CA"/>
        </w:rPr>
        <w:t xml:space="preserve">nW = IntraSubPartitionsSplitType = = ISP_VER_SPLIT  ?  nTbW / NumIntraSubPartitions </w:t>
      </w:r>
      <w:r w:rsidRPr="00DE0F0E">
        <w:rPr>
          <w:noProof/>
          <w:lang w:val="en-CA" w:eastAsia="ko-KR"/>
        </w:rPr>
        <w:t xml:space="preserve"> :  nTbW</w:t>
      </w:r>
      <w:r w:rsidRPr="00DE0F0E">
        <w:rPr>
          <w:noProof/>
          <w:lang w:val="en-CA" w:eastAsia="ko-KR"/>
        </w:rPr>
        <w:tab/>
      </w:r>
      <w:r w:rsidRPr="00DE0F0E">
        <w:rPr>
          <w:noProof/>
          <w:lang w:val="en-CA"/>
        </w:rPr>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53</w:t>
      </w:r>
      <w:r w:rsidRPr="00DE0F0E">
        <w:rPr>
          <w:noProof/>
          <w:lang w:val="en-CA"/>
        </w:rPr>
        <w:fldChar w:fldCharType="end"/>
      </w:r>
      <w:r w:rsidRPr="00DE0F0E">
        <w:rPr>
          <w:noProof/>
          <w:lang w:val="en-CA"/>
        </w:rPr>
        <w:t>)</w:t>
      </w:r>
    </w:p>
    <w:p w14:paraId="6F62CD99" w14:textId="77777777" w:rsidR="00425639" w:rsidRPr="00DE0F0E" w:rsidRDefault="00425639" w:rsidP="00425639">
      <w:pPr>
        <w:tabs>
          <w:tab w:val="clear" w:pos="794"/>
          <w:tab w:val="clear" w:pos="1191"/>
          <w:tab w:val="clear" w:pos="1588"/>
          <w:tab w:val="clear" w:pos="1985"/>
          <w:tab w:val="left" w:pos="1418"/>
          <w:tab w:val="center" w:pos="4849"/>
          <w:tab w:val="right" w:pos="9696"/>
        </w:tabs>
        <w:spacing w:before="193" w:after="240"/>
        <w:ind w:left="720"/>
        <w:jc w:val="left"/>
        <w:rPr>
          <w:noProof/>
          <w:lang w:val="en-CA"/>
        </w:rPr>
      </w:pPr>
      <w:r w:rsidRPr="00DE0F0E">
        <w:rPr>
          <w:noProof/>
          <w:lang w:val="en-CA"/>
        </w:rPr>
        <w:t xml:space="preserve">nH = IntraSubPartitionsSplitType = = ISP_HOR_SPLIT  ?  nTbH / NumIntraSubPartitions </w:t>
      </w:r>
      <w:r w:rsidRPr="00DE0F0E">
        <w:rPr>
          <w:noProof/>
          <w:lang w:val="en-CA" w:eastAsia="ko-KR"/>
        </w:rPr>
        <w:t xml:space="preserve"> :  nTbH</w:t>
      </w:r>
      <w:r w:rsidRPr="00DE0F0E">
        <w:rPr>
          <w:noProof/>
          <w:lang w:val="en-CA" w:eastAsia="ko-KR"/>
        </w:rPr>
        <w:tab/>
      </w:r>
      <w:r w:rsidRPr="00DE0F0E">
        <w:rPr>
          <w:noProof/>
          <w:lang w:val="en-CA"/>
        </w:rPr>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54</w:t>
      </w:r>
      <w:r w:rsidRPr="00DE0F0E">
        <w:rPr>
          <w:noProof/>
          <w:lang w:val="en-CA"/>
        </w:rPr>
        <w:fldChar w:fldCharType="end"/>
      </w:r>
      <w:r w:rsidRPr="00DE0F0E">
        <w:rPr>
          <w:noProof/>
          <w:lang w:val="en-CA"/>
        </w:rPr>
        <w:t>)</w:t>
      </w:r>
    </w:p>
    <w:p w14:paraId="3C76515B" w14:textId="2F65CA8D" w:rsidR="00425639" w:rsidRPr="00DE0F0E" w:rsidDel="001143A8" w:rsidRDefault="00425639" w:rsidP="00425639">
      <w:pPr>
        <w:tabs>
          <w:tab w:val="clear" w:pos="794"/>
          <w:tab w:val="clear" w:pos="1191"/>
          <w:tab w:val="clear" w:pos="1588"/>
          <w:tab w:val="clear" w:pos="1985"/>
          <w:tab w:val="left" w:pos="1418"/>
          <w:tab w:val="center" w:pos="4849"/>
          <w:tab w:val="right" w:pos="9696"/>
        </w:tabs>
        <w:spacing w:before="193" w:after="240"/>
        <w:ind w:left="720"/>
        <w:jc w:val="left"/>
        <w:rPr>
          <w:del w:id="9" w:author="Adarsh Krishnan Ramasubramonian" w:date="2019-06-17T19:07:00Z"/>
          <w:noProof/>
          <w:lang w:val="en-CA"/>
        </w:rPr>
      </w:pPr>
      <w:del w:id="10" w:author="Adarsh Krishnan Ramasubramonian" w:date="2019-06-17T19:07:00Z">
        <w:r w:rsidRPr="00DE0F0E" w:rsidDel="001143A8">
          <w:rPr>
            <w:noProof/>
            <w:lang w:val="en-CA"/>
          </w:rPr>
          <w:delText xml:space="preserve">numPartsX = IntraSubPartitionsSplitType = = ISP_VER_SPLIT  ?  NumIntraSubPartitions </w:delText>
        </w:r>
        <w:r w:rsidRPr="00DE0F0E" w:rsidDel="001143A8">
          <w:rPr>
            <w:noProof/>
            <w:lang w:val="en-CA" w:eastAsia="ko-KR"/>
          </w:rPr>
          <w:delText xml:space="preserve"> :  1</w:delText>
        </w:r>
        <w:r w:rsidRPr="00DE0F0E" w:rsidDel="001143A8">
          <w:rPr>
            <w:noProof/>
            <w:lang w:val="en-CA" w:eastAsia="ko-KR"/>
          </w:rPr>
          <w:tab/>
        </w:r>
        <w:r w:rsidRPr="00DE0F0E" w:rsidDel="001143A8">
          <w:rPr>
            <w:noProof/>
            <w:lang w:val="en-CA"/>
          </w:rPr>
          <w:delText>(</w:delText>
        </w:r>
        <w:r w:rsidRPr="00DE0F0E" w:rsidDel="001143A8">
          <w:rPr>
            <w:noProof/>
            <w:lang w:val="en-CA"/>
          </w:rPr>
          <w:fldChar w:fldCharType="begin" w:fldLock="1"/>
        </w:r>
        <w:r w:rsidRPr="00DE0F0E" w:rsidDel="001143A8">
          <w:rPr>
            <w:noProof/>
            <w:lang w:val="en-CA"/>
          </w:rPr>
          <w:delInstrText xml:space="preserve"> STYLEREF 1 \s </w:delInstrText>
        </w:r>
        <w:r w:rsidRPr="00DE0F0E" w:rsidDel="001143A8">
          <w:rPr>
            <w:noProof/>
            <w:lang w:val="en-CA"/>
          </w:rPr>
          <w:fldChar w:fldCharType="separate"/>
        </w:r>
        <w:r w:rsidDel="001143A8">
          <w:rPr>
            <w:noProof/>
            <w:lang w:val="en-CA"/>
          </w:rPr>
          <w:delText>8</w:delText>
        </w:r>
        <w:r w:rsidRPr="00DE0F0E" w:rsidDel="001143A8">
          <w:rPr>
            <w:noProof/>
            <w:lang w:val="en-CA"/>
          </w:rPr>
          <w:fldChar w:fldCharType="end"/>
        </w:r>
        <w:r w:rsidRPr="00DE0F0E" w:rsidDel="001143A8">
          <w:rPr>
            <w:noProof/>
            <w:lang w:val="en-CA"/>
          </w:rPr>
          <w:noBreakHyphen/>
        </w:r>
        <w:r w:rsidRPr="00DE0F0E" w:rsidDel="001143A8">
          <w:rPr>
            <w:noProof/>
            <w:lang w:val="en-CA"/>
          </w:rPr>
          <w:fldChar w:fldCharType="begin" w:fldLock="1"/>
        </w:r>
        <w:r w:rsidRPr="00DE0F0E" w:rsidDel="001143A8">
          <w:rPr>
            <w:noProof/>
            <w:lang w:val="en-CA"/>
          </w:rPr>
          <w:delInstrText xml:space="preserve"> SEQ Equation \* ARABIC \s 1 </w:delInstrText>
        </w:r>
        <w:r w:rsidRPr="00DE0F0E" w:rsidDel="001143A8">
          <w:rPr>
            <w:noProof/>
            <w:lang w:val="en-CA"/>
          </w:rPr>
          <w:fldChar w:fldCharType="separate"/>
        </w:r>
        <w:r w:rsidDel="001143A8">
          <w:rPr>
            <w:noProof/>
            <w:lang w:val="en-CA"/>
          </w:rPr>
          <w:delText>55</w:delText>
        </w:r>
        <w:r w:rsidRPr="00DE0F0E" w:rsidDel="001143A8">
          <w:rPr>
            <w:noProof/>
            <w:lang w:val="en-CA"/>
          </w:rPr>
          <w:fldChar w:fldCharType="end"/>
        </w:r>
        <w:r w:rsidRPr="00DE0F0E" w:rsidDel="001143A8">
          <w:rPr>
            <w:noProof/>
            <w:lang w:val="en-CA"/>
          </w:rPr>
          <w:delText>)</w:delText>
        </w:r>
      </w:del>
    </w:p>
    <w:p w14:paraId="22FD38D5" w14:textId="084FE95A" w:rsidR="00425639" w:rsidRDefault="00425639" w:rsidP="00425639">
      <w:pPr>
        <w:tabs>
          <w:tab w:val="clear" w:pos="794"/>
          <w:tab w:val="clear" w:pos="1191"/>
          <w:tab w:val="clear" w:pos="1588"/>
          <w:tab w:val="clear" w:pos="1985"/>
          <w:tab w:val="left" w:pos="1418"/>
          <w:tab w:val="center" w:pos="4849"/>
          <w:tab w:val="right" w:pos="9696"/>
        </w:tabs>
        <w:spacing w:before="193" w:after="240"/>
        <w:ind w:left="720"/>
        <w:jc w:val="left"/>
        <w:rPr>
          <w:ins w:id="11" w:author="Adarsh Krishnan Ramasubramonian" w:date="2019-06-14T13:04:00Z"/>
          <w:noProof/>
          <w:lang w:val="en-CA"/>
        </w:rPr>
      </w:pPr>
      <w:del w:id="12" w:author="Adarsh Krishnan Ramasubramonian" w:date="2019-06-17T19:07:00Z">
        <w:r w:rsidRPr="00DE0F0E" w:rsidDel="001143A8">
          <w:rPr>
            <w:noProof/>
            <w:lang w:val="en-CA"/>
          </w:rPr>
          <w:delText xml:space="preserve">numPartsY = IntraSubPartitionsSplitType = = ISP_HOR_SPLIT  ?  NumIntraSubPartitions </w:delText>
        </w:r>
        <w:r w:rsidRPr="00DE0F0E" w:rsidDel="001143A8">
          <w:rPr>
            <w:noProof/>
            <w:lang w:val="en-CA" w:eastAsia="ko-KR"/>
          </w:rPr>
          <w:delText xml:space="preserve"> :  1</w:delText>
        </w:r>
        <w:r w:rsidRPr="00DE0F0E" w:rsidDel="001143A8">
          <w:rPr>
            <w:noProof/>
            <w:lang w:val="en-CA" w:eastAsia="ko-KR"/>
          </w:rPr>
          <w:tab/>
        </w:r>
        <w:r w:rsidRPr="00DE0F0E" w:rsidDel="001143A8">
          <w:rPr>
            <w:noProof/>
            <w:lang w:val="en-CA"/>
          </w:rPr>
          <w:delText>(</w:delText>
        </w:r>
        <w:r w:rsidRPr="00DE0F0E" w:rsidDel="001143A8">
          <w:rPr>
            <w:noProof/>
            <w:lang w:val="en-CA"/>
          </w:rPr>
          <w:fldChar w:fldCharType="begin" w:fldLock="1"/>
        </w:r>
        <w:r w:rsidRPr="00DE0F0E" w:rsidDel="001143A8">
          <w:rPr>
            <w:noProof/>
            <w:lang w:val="en-CA"/>
          </w:rPr>
          <w:delInstrText xml:space="preserve"> STYLEREF 1 \s </w:delInstrText>
        </w:r>
        <w:r w:rsidRPr="00DE0F0E" w:rsidDel="001143A8">
          <w:rPr>
            <w:noProof/>
            <w:lang w:val="en-CA"/>
          </w:rPr>
          <w:fldChar w:fldCharType="separate"/>
        </w:r>
        <w:r w:rsidDel="001143A8">
          <w:rPr>
            <w:noProof/>
            <w:lang w:val="en-CA"/>
          </w:rPr>
          <w:delText>8</w:delText>
        </w:r>
        <w:r w:rsidRPr="00DE0F0E" w:rsidDel="001143A8">
          <w:rPr>
            <w:noProof/>
            <w:lang w:val="en-CA"/>
          </w:rPr>
          <w:fldChar w:fldCharType="end"/>
        </w:r>
        <w:r w:rsidRPr="00DE0F0E" w:rsidDel="001143A8">
          <w:rPr>
            <w:noProof/>
            <w:lang w:val="en-CA"/>
          </w:rPr>
          <w:noBreakHyphen/>
        </w:r>
        <w:r w:rsidRPr="00DE0F0E" w:rsidDel="001143A8">
          <w:rPr>
            <w:noProof/>
            <w:lang w:val="en-CA"/>
          </w:rPr>
          <w:fldChar w:fldCharType="begin" w:fldLock="1"/>
        </w:r>
        <w:r w:rsidRPr="00DE0F0E" w:rsidDel="001143A8">
          <w:rPr>
            <w:noProof/>
            <w:lang w:val="en-CA"/>
          </w:rPr>
          <w:delInstrText xml:space="preserve"> SEQ Equation \* ARABIC \s 1 </w:delInstrText>
        </w:r>
        <w:r w:rsidRPr="00DE0F0E" w:rsidDel="001143A8">
          <w:rPr>
            <w:noProof/>
            <w:lang w:val="en-CA"/>
          </w:rPr>
          <w:fldChar w:fldCharType="separate"/>
        </w:r>
        <w:r w:rsidDel="001143A8">
          <w:rPr>
            <w:noProof/>
            <w:lang w:val="en-CA"/>
          </w:rPr>
          <w:delText>56</w:delText>
        </w:r>
        <w:r w:rsidRPr="00DE0F0E" w:rsidDel="001143A8">
          <w:rPr>
            <w:noProof/>
            <w:lang w:val="en-CA"/>
          </w:rPr>
          <w:fldChar w:fldCharType="end"/>
        </w:r>
        <w:r w:rsidRPr="00DE0F0E" w:rsidDel="001143A8">
          <w:rPr>
            <w:noProof/>
            <w:lang w:val="en-CA"/>
          </w:rPr>
          <w:delText>)</w:delText>
        </w:r>
      </w:del>
      <w:ins w:id="13" w:author="Adarsh Krishnan Ramasubramonian" w:date="2019-06-14T13:04:00Z">
        <w:r>
          <w:rPr>
            <w:noProof/>
            <w:lang w:val="en-CA"/>
          </w:rPr>
          <w:t xml:space="preserve">xPartIncrement = ISP_VER_SPLIT ? 1 </w:t>
        </w:r>
      </w:ins>
      <w:ins w:id="14" w:author="Adarsh Krishnan Ramasubramonian" w:date="2019-06-22T07:26:00Z">
        <w:r w:rsidR="00451F6D">
          <w:rPr>
            <w:noProof/>
            <w:lang w:val="en-CA"/>
          </w:rPr>
          <w:t>:</w:t>
        </w:r>
      </w:ins>
      <w:ins w:id="15" w:author="Adarsh Krishnan Ramasubramonian" w:date="2019-06-14T13:04:00Z">
        <w:r>
          <w:rPr>
            <w:noProof/>
            <w:lang w:val="en-CA"/>
          </w:rPr>
          <w:t xml:space="preserve"> 0</w:t>
        </w:r>
      </w:ins>
    </w:p>
    <w:p w14:paraId="5474D136" w14:textId="36766842" w:rsidR="00425639" w:rsidRPr="00DE0F0E" w:rsidRDefault="00425639" w:rsidP="00425639">
      <w:pPr>
        <w:tabs>
          <w:tab w:val="clear" w:pos="794"/>
          <w:tab w:val="clear" w:pos="1191"/>
          <w:tab w:val="clear" w:pos="1588"/>
          <w:tab w:val="clear" w:pos="1985"/>
          <w:tab w:val="left" w:pos="1418"/>
          <w:tab w:val="center" w:pos="4849"/>
          <w:tab w:val="right" w:pos="9696"/>
        </w:tabs>
        <w:spacing w:before="193" w:after="240"/>
        <w:ind w:left="720"/>
        <w:jc w:val="left"/>
        <w:rPr>
          <w:noProof/>
          <w:lang w:val="en-CA"/>
        </w:rPr>
      </w:pPr>
      <w:ins w:id="16" w:author="Adarsh Krishnan Ramasubramonian" w:date="2019-06-14T13:05:00Z">
        <w:r>
          <w:rPr>
            <w:noProof/>
            <w:lang w:val="en-CA"/>
          </w:rPr>
          <w:t>y</w:t>
        </w:r>
      </w:ins>
      <w:ins w:id="17" w:author="Adarsh Krishnan Ramasubramonian" w:date="2019-06-14T13:04:00Z">
        <w:r>
          <w:rPr>
            <w:noProof/>
            <w:lang w:val="en-CA"/>
          </w:rPr>
          <w:t>PartIncrement = ISP_</w:t>
        </w:r>
      </w:ins>
      <w:ins w:id="18" w:author="Adarsh Krishnan Ramasubramonian" w:date="2019-06-14T13:05:00Z">
        <w:r>
          <w:rPr>
            <w:noProof/>
            <w:lang w:val="en-CA"/>
          </w:rPr>
          <w:t>HOR</w:t>
        </w:r>
      </w:ins>
      <w:ins w:id="19" w:author="Adarsh Krishnan Ramasubramonian" w:date="2019-06-14T13:04:00Z">
        <w:r>
          <w:rPr>
            <w:noProof/>
            <w:lang w:val="en-CA"/>
          </w:rPr>
          <w:t xml:space="preserve">_SPLIT ? 1 </w:t>
        </w:r>
      </w:ins>
      <w:ins w:id="20" w:author="Adarsh Krishnan Ramasubramonian" w:date="2019-06-22T07:26:00Z">
        <w:r w:rsidR="00451F6D">
          <w:rPr>
            <w:noProof/>
            <w:lang w:val="en-CA"/>
          </w:rPr>
          <w:t>:</w:t>
        </w:r>
      </w:ins>
      <w:bookmarkStart w:id="21" w:name="_GoBack"/>
      <w:bookmarkEnd w:id="21"/>
      <w:ins w:id="22" w:author="Adarsh Krishnan Ramasubramonian" w:date="2019-06-14T13:04:00Z">
        <w:r>
          <w:rPr>
            <w:noProof/>
            <w:lang w:val="en-CA"/>
          </w:rPr>
          <w:t xml:space="preserve"> 0</w:t>
        </w:r>
      </w:ins>
    </w:p>
    <w:p w14:paraId="208AF89C" w14:textId="78C2D9ED" w:rsidR="00425639" w:rsidRDefault="00425639" w:rsidP="00425639">
      <w:pPr>
        <w:numPr>
          <w:ilvl w:val="0"/>
          <w:numId w:val="2"/>
        </w:numPr>
        <w:tabs>
          <w:tab w:val="clear" w:pos="794"/>
          <w:tab w:val="left" w:pos="720"/>
        </w:tabs>
        <w:ind w:left="630" w:hanging="284"/>
        <w:rPr>
          <w:ins w:id="23" w:author="Adarsh Krishnan Ramasubramonian" w:date="2019-06-14T13:06:00Z"/>
          <w:noProof/>
          <w:lang w:val="en-CA"/>
        </w:rPr>
      </w:pPr>
      <w:ins w:id="24" w:author="Adarsh Krishnan Ramasubramonian" w:date="2019-06-14T13:07:00Z">
        <w:r>
          <w:rPr>
            <w:noProof/>
            <w:lang w:val="en-CA"/>
          </w:rPr>
          <w:t xml:space="preserve">The variables xPartIdx and yPartIdx are set equal to 0. </w:t>
        </w:r>
      </w:ins>
      <w:ins w:id="25" w:author="Adarsh Krishnan Ramasubramonian" w:date="2019-06-14T13:05:00Z">
        <w:r>
          <w:rPr>
            <w:noProof/>
            <w:lang w:val="en-CA"/>
          </w:rPr>
          <w:t>The following</w:t>
        </w:r>
      </w:ins>
      <w:ins w:id="26" w:author="Adarsh Krishnan Ramasubramonian" w:date="2019-06-15T00:25:00Z">
        <w:r w:rsidR="002B71A8">
          <w:rPr>
            <w:noProof/>
            <w:lang w:val="en-CA"/>
          </w:rPr>
          <w:t xml:space="preserve"> ordered</w:t>
        </w:r>
      </w:ins>
      <w:ins w:id="27" w:author="Adarsh Krishnan Ramasubramonian" w:date="2019-06-14T13:05:00Z">
        <w:r>
          <w:rPr>
            <w:noProof/>
            <w:lang w:val="en-CA"/>
          </w:rPr>
          <w:t xml:space="preserve"> steps are </w:t>
        </w:r>
      </w:ins>
      <w:ins w:id="28" w:author="Adarsh Krishnan Ramasubramonian" w:date="2019-06-14T13:06:00Z">
        <w:r>
          <w:rPr>
            <w:noProof/>
            <w:lang w:val="en-CA"/>
          </w:rPr>
          <w:t>a</w:t>
        </w:r>
      </w:ins>
      <w:ins w:id="29" w:author="Adarsh Krishnan Ramasubramonian" w:date="2019-06-14T13:05:00Z">
        <w:r>
          <w:rPr>
            <w:noProof/>
            <w:lang w:val="en-CA"/>
          </w:rPr>
          <w:t>ppl</w:t>
        </w:r>
      </w:ins>
      <w:ins w:id="30" w:author="Adarsh Krishnan Ramasubramonian" w:date="2019-06-14T13:06:00Z">
        <w:r>
          <w:rPr>
            <w:noProof/>
            <w:lang w:val="en-CA"/>
          </w:rPr>
          <w:t>ied successively f</w:t>
        </w:r>
      </w:ins>
      <w:del w:id="31" w:author="Adarsh Krishnan Ramasubramonian" w:date="2019-06-14T13:06:00Z">
        <w:r w:rsidRPr="00DE0F0E" w:rsidDel="00403EF4">
          <w:rPr>
            <w:noProof/>
            <w:lang w:val="en-CA"/>
          </w:rPr>
          <w:delText>F</w:delText>
        </w:r>
      </w:del>
      <w:r w:rsidRPr="00DE0F0E">
        <w:rPr>
          <w:noProof/>
          <w:lang w:val="en-CA"/>
        </w:rPr>
        <w:t xml:space="preserve">or </w:t>
      </w:r>
      <w:ins w:id="32" w:author="Adarsh Krishnan Ramasubramonian" w:date="2019-06-14T13:05:00Z">
        <w:r>
          <w:rPr>
            <w:noProof/>
            <w:lang w:val="en-CA"/>
          </w:rPr>
          <w:t>i</w:t>
        </w:r>
      </w:ins>
      <w:ins w:id="33" w:author="Adarsh Krishnan Ramasubramonian" w:date="2019-06-14T13:06:00Z">
        <w:r>
          <w:rPr>
            <w:noProof/>
            <w:lang w:val="en-CA"/>
          </w:rPr>
          <w:t> </w:t>
        </w:r>
      </w:ins>
      <w:ins w:id="34" w:author="Adarsh Krishnan Ramasubramonian" w:date="2019-06-14T13:05:00Z">
        <w:r>
          <w:rPr>
            <w:noProof/>
            <w:lang w:val="en-CA"/>
          </w:rPr>
          <w:t>=</w:t>
        </w:r>
      </w:ins>
      <w:ins w:id="35" w:author="Adarsh Krishnan Ramasubramonian" w:date="2019-06-14T13:06:00Z">
        <w:r>
          <w:rPr>
            <w:noProof/>
            <w:lang w:val="en-CA"/>
          </w:rPr>
          <w:t> </w:t>
        </w:r>
      </w:ins>
      <w:ins w:id="36" w:author="Adarsh Krishnan Ramasubramonian" w:date="2019-06-14T13:05:00Z">
        <w:r>
          <w:rPr>
            <w:noProof/>
            <w:lang w:val="en-CA"/>
          </w:rPr>
          <w:t>0..</w:t>
        </w:r>
      </w:ins>
      <w:ins w:id="37" w:author="Adarsh Krishnan Ramasubramonian" w:date="2019-06-14T13:06:00Z">
        <w:r>
          <w:rPr>
            <w:noProof/>
            <w:lang w:val="en-CA"/>
          </w:rPr>
          <w:t>N</w:t>
        </w:r>
      </w:ins>
      <w:ins w:id="38" w:author="Adarsh Krishnan Ramasubramonian" w:date="2019-06-14T13:05:00Z">
        <w:r>
          <w:rPr>
            <w:noProof/>
            <w:lang w:val="en-CA"/>
          </w:rPr>
          <w:t>umIntraSubPartitions</w:t>
        </w:r>
      </w:ins>
      <w:ins w:id="39" w:author="Adarsh Krishnan Ramasubramonian" w:date="2019-06-14T13:06:00Z">
        <w:r>
          <w:rPr>
            <w:noProof/>
            <w:lang w:val="en-CA"/>
          </w:rPr>
          <w:t> – 1:</w:t>
        </w:r>
      </w:ins>
    </w:p>
    <w:p w14:paraId="0E70330B" w14:textId="77777777" w:rsidR="00425639" w:rsidRDefault="00425639" w:rsidP="00425639">
      <w:pPr>
        <w:numPr>
          <w:ilvl w:val="0"/>
          <w:numId w:val="4"/>
        </w:numPr>
        <w:tabs>
          <w:tab w:val="clear" w:pos="794"/>
          <w:tab w:val="clear" w:pos="1191"/>
          <w:tab w:val="clear" w:pos="1588"/>
          <w:tab w:val="clear" w:pos="1985"/>
          <w:tab w:val="left" w:pos="720"/>
          <w:tab w:val="left" w:pos="1080"/>
          <w:tab w:val="left" w:pos="1440"/>
          <w:tab w:val="left" w:pos="2977"/>
        </w:tabs>
        <w:ind w:left="990"/>
        <w:rPr>
          <w:ins w:id="40" w:author="Adarsh Krishnan Ramasubramonian" w:date="2019-06-14T13:08:00Z"/>
          <w:noProof/>
          <w:lang w:val="en-CA"/>
        </w:rPr>
      </w:pPr>
      <w:ins w:id="41" w:author="Adarsh Krishnan Ramasubramonian" w:date="2019-06-14T13:08:00Z">
        <w:r>
          <w:rPr>
            <w:noProof/>
            <w:lang w:val="en-CA"/>
          </w:rPr>
          <w:t>The variables xPartIdx and yPartIdx are updated as follows:</w:t>
        </w:r>
      </w:ins>
    </w:p>
    <w:p w14:paraId="0162F395" w14:textId="3E6B077E" w:rsidR="00425639" w:rsidRPr="00D53A2E" w:rsidRDefault="00425639" w:rsidP="00591F41">
      <w:pPr>
        <w:tabs>
          <w:tab w:val="clear" w:pos="794"/>
          <w:tab w:val="clear" w:pos="1191"/>
          <w:tab w:val="clear" w:pos="1588"/>
          <w:tab w:val="clear" w:pos="1985"/>
          <w:tab w:val="left" w:pos="1440"/>
          <w:tab w:val="center" w:pos="4849"/>
          <w:tab w:val="right" w:pos="9696"/>
        </w:tabs>
        <w:spacing w:before="193" w:after="240"/>
        <w:ind w:left="990"/>
        <w:jc w:val="left"/>
        <w:rPr>
          <w:noProof/>
          <w:lang w:val="en-CA"/>
        </w:rPr>
      </w:pPr>
      <w:ins w:id="42" w:author="Adarsh Krishnan Ramasubramonian" w:date="2019-06-14T13:07:00Z">
        <w:r w:rsidRPr="001E387D">
          <w:rPr>
            <w:noProof/>
            <w:lang w:val="en-CA"/>
          </w:rPr>
          <w:t>xPart</w:t>
        </w:r>
        <w:r w:rsidRPr="00D53A2E">
          <w:rPr>
            <w:noProof/>
            <w:lang w:val="en-CA"/>
          </w:rPr>
          <w:t>Idx = xPa</w:t>
        </w:r>
      </w:ins>
      <w:ins w:id="43" w:author="Adarsh Krishnan Ramasubramonian" w:date="2019-06-14T13:08:00Z">
        <w:r w:rsidRPr="00D53A2E">
          <w:rPr>
            <w:noProof/>
            <w:lang w:val="en-CA"/>
          </w:rPr>
          <w:t>rtIdx + xPartIncrement</w:t>
        </w:r>
      </w:ins>
      <w:ins w:id="44" w:author="Adarsh Krishnan Ramasubramonian" w:date="2019-06-14T13:09:00Z">
        <w:r>
          <w:rPr>
            <w:noProof/>
            <w:lang w:val="en-CA"/>
          </w:rPr>
          <w:br/>
          <w:t xml:space="preserve">yPartIdx = </w:t>
        </w:r>
      </w:ins>
      <w:del w:id="45" w:author="Adarsh Krishnan Ramasubramonian" w:date="2019-06-14T13:07:00Z">
        <w:r w:rsidRPr="00D53A2E" w:rsidDel="00C348C7">
          <w:rPr>
            <w:noProof/>
            <w:lang w:val="en-CA"/>
          </w:rPr>
          <w:delText>xPartIdx = 0..numPartsX − 1 and yPartIdx = 0..numPartsY − 1, the following applies:</w:delText>
        </w:r>
      </w:del>
      <w:ins w:id="46" w:author="Adarsh Krishnan Ramasubramonian" w:date="2019-06-14T13:09:00Z">
        <w:r>
          <w:rPr>
            <w:noProof/>
            <w:lang w:val="en-CA"/>
          </w:rPr>
          <w:t>yPartIdx + yPartIncrement</w:t>
        </w:r>
      </w:ins>
      <w:ins w:id="47" w:author="Adarsh Krishnan Ramasubramonian" w:date="2019-06-14T13:42:00Z">
        <w:r>
          <w:rPr>
            <w:noProof/>
            <w:lang w:val="en-CA"/>
          </w:rPr>
          <w:br/>
        </w:r>
      </w:ins>
    </w:p>
    <w:p w14:paraId="4C2752A6" w14:textId="0F3C4638" w:rsidR="00425639" w:rsidRPr="00DE0F0E" w:rsidRDefault="00425639" w:rsidP="00425639">
      <w:pPr>
        <w:numPr>
          <w:ilvl w:val="0"/>
          <w:numId w:val="4"/>
        </w:numPr>
        <w:tabs>
          <w:tab w:val="clear" w:pos="794"/>
          <w:tab w:val="clear" w:pos="1191"/>
          <w:tab w:val="clear" w:pos="1588"/>
          <w:tab w:val="clear" w:pos="1985"/>
          <w:tab w:val="left" w:pos="720"/>
          <w:tab w:val="left" w:pos="1080"/>
          <w:tab w:val="left" w:pos="1440"/>
          <w:tab w:val="left" w:pos="2977"/>
        </w:tabs>
        <w:ind w:left="990"/>
        <w:rPr>
          <w:noProof/>
          <w:lang w:val="en-CA"/>
        </w:rPr>
      </w:pPr>
      <w:r w:rsidRPr="00DE0F0E">
        <w:rPr>
          <w:noProof/>
          <w:lang w:val="en-CA"/>
        </w:rPr>
        <w:t>The intra sample prediction process as specified in clause </w:t>
      </w:r>
      <w:r>
        <w:rPr>
          <w:noProof/>
          <w:lang w:val="en-CA"/>
        </w:rPr>
        <w:fldChar w:fldCharType="begin" w:fldLock="1"/>
      </w:r>
      <w:r>
        <w:rPr>
          <w:noProof/>
          <w:lang w:val="en-CA"/>
        </w:rPr>
        <w:instrText xml:space="preserve"> REF _Ref9435389 \r \h </w:instrText>
      </w:r>
      <w:r>
        <w:rPr>
          <w:noProof/>
          <w:lang w:val="en-CA"/>
        </w:rPr>
      </w:r>
      <w:r>
        <w:rPr>
          <w:noProof/>
          <w:lang w:val="en-CA"/>
        </w:rPr>
        <w:fldChar w:fldCharType="separate"/>
      </w:r>
      <w:r>
        <w:rPr>
          <w:noProof/>
          <w:lang w:val="en-CA"/>
        </w:rPr>
        <w:t>8.4.5.2</w:t>
      </w:r>
      <w:r>
        <w:rPr>
          <w:noProof/>
          <w:lang w:val="en-CA"/>
        </w:rPr>
        <w:fldChar w:fldCharType="end"/>
      </w:r>
      <w:r w:rsidRPr="00DE0F0E">
        <w:rPr>
          <w:noProof/>
          <w:lang w:val="en-CA"/>
        </w:rPr>
        <w:t xml:space="preserve"> is invoked with the location </w:t>
      </w:r>
      <w:r w:rsidRPr="00DE0F0E">
        <w:rPr>
          <w:noProof/>
          <w:lang w:val="en-CA" w:eastAsia="ko-KR"/>
        </w:rPr>
        <w:t xml:space="preserve">( xTbCmp, yTbCmp ) set equal to </w:t>
      </w:r>
      <w:r w:rsidRPr="00DE0F0E">
        <w:rPr>
          <w:noProof/>
          <w:lang w:val="en-CA"/>
        </w:rPr>
        <w:t xml:space="preserve">( xTb0 + nW * xPartIdx, yTb0 + nH * yPartIdx ), the intra prediction mode predModeIntra, the transform block width nTbW and height nTbH set equal to </w:t>
      </w:r>
      <w:r w:rsidRPr="002102C7">
        <w:rPr>
          <w:noProof/>
          <w:lang w:val="en-CA"/>
        </w:rPr>
        <w:t>nW</w:t>
      </w:r>
      <w:r w:rsidRPr="00DE0F0E">
        <w:rPr>
          <w:noProof/>
          <w:lang w:val="en-CA"/>
        </w:rPr>
        <w:t xml:space="preserve"> and nH, the coding block width nCbW and height nCbH set equal to nTbW and nTbH, and the variable cIdx as inputs, and the output is </w:t>
      </w:r>
      <w:r w:rsidRPr="002102C7">
        <w:rPr>
          <w:noProof/>
          <w:lang w:val="en-CA"/>
        </w:rPr>
        <w:t>an (</w:t>
      </w:r>
      <w:r w:rsidRPr="002102C7">
        <w:rPr>
          <w:noProof/>
          <w:lang w:val="en-CA"/>
          <w:rPrChange w:id="48" w:author="Adarsh Krishnan Ramasubramonian" w:date="2019-06-22T07:22:00Z">
            <w:rPr>
              <w:noProof/>
              <w:highlight w:val="yellow"/>
              <w:lang w:val="en-CA"/>
            </w:rPr>
          </w:rPrChange>
        </w:rPr>
        <w:t>n</w:t>
      </w:r>
      <w:del w:id="49" w:author="Adarsh Krishnan Ramasubramonian" w:date="2019-06-14T13:10:00Z">
        <w:r w:rsidRPr="002102C7" w:rsidDel="00FE2E6F">
          <w:rPr>
            <w:noProof/>
            <w:lang w:val="en-CA"/>
            <w:rPrChange w:id="50" w:author="Adarsh Krishnan Ramasubramonian" w:date="2019-06-22T07:22:00Z">
              <w:rPr>
                <w:noProof/>
                <w:highlight w:val="yellow"/>
                <w:lang w:val="en-CA"/>
              </w:rPr>
            </w:rPrChange>
          </w:rPr>
          <w:delText>Tb</w:delText>
        </w:r>
      </w:del>
      <w:r w:rsidRPr="002102C7">
        <w:rPr>
          <w:noProof/>
          <w:lang w:val="en-CA"/>
          <w:rPrChange w:id="51" w:author="Adarsh Krishnan Ramasubramonian" w:date="2019-06-22T07:22:00Z">
            <w:rPr>
              <w:noProof/>
              <w:highlight w:val="yellow"/>
              <w:lang w:val="en-CA"/>
            </w:rPr>
          </w:rPrChange>
        </w:rPr>
        <w:t>W</w:t>
      </w:r>
      <w:r w:rsidRPr="002102C7">
        <w:rPr>
          <w:noProof/>
          <w:lang w:val="en-CA"/>
        </w:rPr>
        <w:t>)x(n</w:t>
      </w:r>
      <w:del w:id="52" w:author="Adarsh Krishnan Ramasubramonian" w:date="2019-06-14T13:10:00Z">
        <w:r w:rsidRPr="002102C7" w:rsidDel="00FE2E6F">
          <w:rPr>
            <w:noProof/>
            <w:lang w:val="en-CA"/>
          </w:rPr>
          <w:delText>Tb</w:delText>
        </w:r>
      </w:del>
      <w:r w:rsidRPr="002102C7">
        <w:rPr>
          <w:noProof/>
          <w:lang w:val="en-CA"/>
        </w:rPr>
        <w:t>H</w:t>
      </w:r>
      <w:r w:rsidRPr="00DE0F0E">
        <w:rPr>
          <w:noProof/>
          <w:lang w:val="en-CA"/>
        </w:rPr>
        <w:t>) array predSamples.</w:t>
      </w:r>
    </w:p>
    <w:p w14:paraId="1B9A9B00" w14:textId="77777777" w:rsidR="00425639" w:rsidRPr="00DE0F0E" w:rsidRDefault="00425639" w:rsidP="00425639">
      <w:pPr>
        <w:numPr>
          <w:ilvl w:val="0"/>
          <w:numId w:val="4"/>
        </w:numPr>
        <w:tabs>
          <w:tab w:val="clear" w:pos="794"/>
          <w:tab w:val="clear" w:pos="1191"/>
          <w:tab w:val="clear" w:pos="1588"/>
          <w:tab w:val="clear" w:pos="1985"/>
          <w:tab w:val="left" w:pos="720"/>
          <w:tab w:val="left" w:pos="1080"/>
          <w:tab w:val="left" w:pos="1440"/>
          <w:tab w:val="left" w:pos="2977"/>
        </w:tabs>
        <w:ind w:left="990"/>
        <w:rPr>
          <w:noProof/>
          <w:lang w:val="en-CA"/>
        </w:rPr>
      </w:pPr>
      <w:r w:rsidRPr="00DE0F0E">
        <w:rPr>
          <w:noProof/>
          <w:lang w:val="en-CA"/>
        </w:rPr>
        <w:t>The scaling and transformation process as specified in clause </w:t>
      </w:r>
      <w:r w:rsidRPr="00DE0F0E">
        <w:rPr>
          <w:noProof/>
          <w:highlight w:val="yellow"/>
          <w:lang w:val="en-CA"/>
        </w:rPr>
        <w:fldChar w:fldCharType="begin" w:fldLock="1"/>
      </w:r>
      <w:r w:rsidRPr="00DE0F0E">
        <w:rPr>
          <w:noProof/>
          <w:lang w:val="en-CA"/>
        </w:rPr>
        <w:instrText xml:space="preserve"> REF _Ref522189476 \r \h </w:instrText>
      </w:r>
      <w:r w:rsidRPr="00DE0F0E">
        <w:rPr>
          <w:noProof/>
          <w:highlight w:val="yellow"/>
          <w:lang w:val="en-CA"/>
        </w:rPr>
      </w:r>
      <w:r w:rsidRPr="00DE0F0E">
        <w:rPr>
          <w:noProof/>
          <w:highlight w:val="yellow"/>
          <w:lang w:val="en-CA"/>
        </w:rPr>
        <w:fldChar w:fldCharType="separate"/>
      </w:r>
      <w:r>
        <w:rPr>
          <w:noProof/>
          <w:lang w:val="en-CA"/>
        </w:rPr>
        <w:t>8.7.2</w:t>
      </w:r>
      <w:r w:rsidRPr="00DE0F0E">
        <w:rPr>
          <w:noProof/>
          <w:highlight w:val="yellow"/>
          <w:lang w:val="en-CA"/>
        </w:rPr>
        <w:fldChar w:fldCharType="end"/>
      </w:r>
      <w:r w:rsidRPr="00DE0F0E">
        <w:rPr>
          <w:noProof/>
          <w:lang w:val="en-CA"/>
        </w:rPr>
        <w:t xml:space="preserve"> is invoked with the luma location ( xTbY, yTbY ) set equal to ( xTbY + nW * xPartIdx, yTbY + nH * yPartIdx ), the variable cIdx, the transform width nTbW and the transform height nTbH set equal to nW and nH as inputs, and the output is an (n</w:t>
      </w:r>
      <w:del w:id="53" w:author="Adarsh Krishnan Ramasubramonian" w:date="2019-06-14T13:11:00Z">
        <w:r w:rsidRPr="00DE0F0E" w:rsidDel="00531506">
          <w:rPr>
            <w:noProof/>
            <w:lang w:val="en-CA"/>
          </w:rPr>
          <w:delText>Tb</w:delText>
        </w:r>
      </w:del>
      <w:r w:rsidRPr="00DE0F0E">
        <w:rPr>
          <w:noProof/>
          <w:lang w:val="en-CA"/>
        </w:rPr>
        <w:t>W)x(n</w:t>
      </w:r>
      <w:del w:id="54" w:author="Adarsh Krishnan Ramasubramonian" w:date="2019-06-14T13:11:00Z">
        <w:r w:rsidRPr="00DE0F0E" w:rsidDel="00531506">
          <w:rPr>
            <w:noProof/>
            <w:lang w:val="en-CA"/>
          </w:rPr>
          <w:delText>Tb</w:delText>
        </w:r>
      </w:del>
      <w:r w:rsidRPr="00DE0F0E">
        <w:rPr>
          <w:noProof/>
          <w:lang w:val="en-CA"/>
        </w:rPr>
        <w:t>H) array resSamples.</w:t>
      </w:r>
    </w:p>
    <w:p w14:paraId="15391523" w14:textId="719FFF37" w:rsidR="00425639" w:rsidRPr="00DE0F0E" w:rsidRDefault="00425639" w:rsidP="00425639">
      <w:pPr>
        <w:numPr>
          <w:ilvl w:val="0"/>
          <w:numId w:val="4"/>
        </w:numPr>
        <w:tabs>
          <w:tab w:val="clear" w:pos="794"/>
          <w:tab w:val="clear" w:pos="1191"/>
          <w:tab w:val="clear" w:pos="1588"/>
          <w:tab w:val="clear" w:pos="1985"/>
          <w:tab w:val="left" w:pos="720"/>
          <w:tab w:val="left" w:pos="1080"/>
          <w:tab w:val="left" w:pos="1440"/>
          <w:tab w:val="left" w:pos="2977"/>
        </w:tabs>
        <w:ind w:left="990"/>
        <w:rPr>
          <w:noProof/>
          <w:lang w:val="en-CA"/>
        </w:rPr>
      </w:pPr>
      <w:r w:rsidRPr="00DE0F0E">
        <w:rPr>
          <w:noProof/>
          <w:lang w:val="en-CA"/>
        </w:rPr>
        <w:t>The picture reconstruction process for a colour component as specified in clause </w:t>
      </w:r>
      <w:r w:rsidRPr="00DE0F0E">
        <w:rPr>
          <w:noProof/>
          <w:highlight w:val="yellow"/>
          <w:lang w:val="en-CA"/>
        </w:rPr>
        <w:fldChar w:fldCharType="begin" w:fldLock="1"/>
      </w:r>
      <w:r w:rsidRPr="00DE0F0E">
        <w:rPr>
          <w:noProof/>
          <w:lang w:val="en-CA"/>
        </w:rPr>
        <w:instrText xml:space="preserve"> REF _Ref522356730 \r \h </w:instrText>
      </w:r>
      <w:r w:rsidRPr="00DE0F0E">
        <w:rPr>
          <w:noProof/>
          <w:highlight w:val="yellow"/>
          <w:lang w:val="en-CA"/>
        </w:rPr>
      </w:r>
      <w:r w:rsidRPr="00DE0F0E">
        <w:rPr>
          <w:noProof/>
          <w:highlight w:val="yellow"/>
          <w:lang w:val="en-CA"/>
        </w:rPr>
        <w:fldChar w:fldCharType="separate"/>
      </w:r>
      <w:r>
        <w:rPr>
          <w:noProof/>
          <w:lang w:val="en-CA"/>
        </w:rPr>
        <w:t>8.7.5</w:t>
      </w:r>
      <w:r w:rsidRPr="00DE0F0E">
        <w:rPr>
          <w:noProof/>
          <w:highlight w:val="yellow"/>
          <w:lang w:val="en-CA"/>
        </w:rPr>
        <w:fldChar w:fldCharType="end"/>
      </w:r>
      <w:r w:rsidRPr="00DE0F0E">
        <w:rPr>
          <w:noProof/>
          <w:lang w:val="en-CA"/>
        </w:rPr>
        <w:t xml:space="preserve"> is invoked with the transform block location ( xTbComp, yTbComp )</w:t>
      </w:r>
      <w:r w:rsidRPr="00DE0F0E">
        <w:rPr>
          <w:noProof/>
          <w:lang w:val="en-CA" w:eastAsia="ko-KR"/>
        </w:rPr>
        <w:t xml:space="preserve"> set equal to </w:t>
      </w:r>
      <w:r w:rsidRPr="00DE0F0E">
        <w:rPr>
          <w:noProof/>
          <w:lang w:val="en-CA"/>
        </w:rPr>
        <w:t>( xTb0 + nW * xPartIdx, yTb0 + nH * yPartIdx ), the transform block width nTbW, the transform block height nTbH set equal to nW and nH, the variable cIdx, the (n</w:t>
      </w:r>
      <w:del w:id="55" w:author="Adarsh Krishnan Ramasubramonian" w:date="2019-06-14T13:11:00Z">
        <w:r w:rsidRPr="00DE0F0E" w:rsidDel="001D5D15">
          <w:rPr>
            <w:noProof/>
            <w:lang w:val="en-CA"/>
          </w:rPr>
          <w:delText>Tb</w:delText>
        </w:r>
      </w:del>
      <w:r w:rsidRPr="00DE0F0E">
        <w:rPr>
          <w:noProof/>
          <w:lang w:val="en-CA"/>
        </w:rPr>
        <w:t>W)x(n</w:t>
      </w:r>
      <w:del w:id="56" w:author="Adarsh Krishnan Ramasubramonian" w:date="2019-06-14T13:11:00Z">
        <w:r w:rsidRPr="00DE0F0E" w:rsidDel="001D5D15">
          <w:rPr>
            <w:noProof/>
            <w:lang w:val="en-CA"/>
          </w:rPr>
          <w:delText>Tb</w:delText>
        </w:r>
      </w:del>
      <w:r w:rsidRPr="00DE0F0E">
        <w:rPr>
          <w:noProof/>
          <w:lang w:val="en-CA"/>
        </w:rPr>
        <w:t>H) array predSamples, and the (n</w:t>
      </w:r>
      <w:del w:id="57" w:author="Adarsh Krishnan Ramasubramonian" w:date="2019-06-14T13:11:00Z">
        <w:r w:rsidRPr="00DE0F0E" w:rsidDel="001D5D15">
          <w:rPr>
            <w:noProof/>
            <w:lang w:val="en-CA"/>
          </w:rPr>
          <w:delText>Tb</w:delText>
        </w:r>
      </w:del>
      <w:r w:rsidRPr="00DE0F0E">
        <w:rPr>
          <w:noProof/>
          <w:lang w:val="en-CA"/>
        </w:rPr>
        <w:t>W)x(n</w:t>
      </w:r>
      <w:del w:id="58" w:author="Adarsh Krishnan Ramasubramonian" w:date="2019-06-14T13:11:00Z">
        <w:r w:rsidRPr="00DE0F0E" w:rsidDel="001D5D15">
          <w:rPr>
            <w:noProof/>
            <w:lang w:val="en-CA"/>
          </w:rPr>
          <w:delText>Tb</w:delText>
        </w:r>
      </w:del>
      <w:r w:rsidRPr="00DE0F0E">
        <w:rPr>
          <w:noProof/>
          <w:lang w:val="en-CA"/>
        </w:rPr>
        <w:t>H) array resSamples as inputs, and the output is a modified reconstructed picture before in-loop filtering.</w:t>
      </w:r>
    </w:p>
    <w:p w14:paraId="30C87D38" w14:textId="77777777" w:rsidR="00185F06" w:rsidRDefault="00451F6D"/>
    <w:sectPr w:rsidR="00185F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31E"/>
    <w:multiLevelType w:val="hybridMultilevel"/>
    <w:tmpl w:val="A6A456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766E11"/>
    <w:multiLevelType w:val="multilevel"/>
    <w:tmpl w:val="95CEA28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28B1A2C"/>
    <w:multiLevelType w:val="multilevel"/>
    <w:tmpl w:val="888CF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2"/>
  </w:num>
  <w:num w:numId="5">
    <w:abstractNumId w:val="5"/>
  </w:num>
  <w:num w:numId="6">
    <w:abstractNumId w:val="0"/>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arsh Krishnan Ramasubramonian">
    <w15:presenceInfo w15:providerId="AD" w15:userId="S::aramasub@qti.qualcomm.com::c865f620-7859-4c37-9dff-af41006459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639"/>
    <w:rsid w:val="00037596"/>
    <w:rsid w:val="0008328F"/>
    <w:rsid w:val="000F2706"/>
    <w:rsid w:val="000F3165"/>
    <w:rsid w:val="001138FC"/>
    <w:rsid w:val="001143A8"/>
    <w:rsid w:val="002102C7"/>
    <w:rsid w:val="002265D7"/>
    <w:rsid w:val="002713D3"/>
    <w:rsid w:val="002B71A8"/>
    <w:rsid w:val="002E6D6D"/>
    <w:rsid w:val="00302CBB"/>
    <w:rsid w:val="003710F0"/>
    <w:rsid w:val="00410B65"/>
    <w:rsid w:val="00425639"/>
    <w:rsid w:val="00451F6D"/>
    <w:rsid w:val="00462616"/>
    <w:rsid w:val="0054431E"/>
    <w:rsid w:val="00555FD8"/>
    <w:rsid w:val="00591F41"/>
    <w:rsid w:val="006D4BB6"/>
    <w:rsid w:val="00766219"/>
    <w:rsid w:val="008244E7"/>
    <w:rsid w:val="00887AFE"/>
    <w:rsid w:val="008E4D52"/>
    <w:rsid w:val="0095456A"/>
    <w:rsid w:val="009A3E47"/>
    <w:rsid w:val="009D163F"/>
    <w:rsid w:val="00AC5CEE"/>
    <w:rsid w:val="00CB0D9C"/>
    <w:rsid w:val="00CC7061"/>
    <w:rsid w:val="00D32BF3"/>
    <w:rsid w:val="00D70E26"/>
    <w:rsid w:val="00DD2188"/>
    <w:rsid w:val="00ED6FE2"/>
    <w:rsid w:val="00F36F76"/>
    <w:rsid w:val="00F75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811CD"/>
  <w15:chartTrackingRefBased/>
  <w15:docId w15:val="{0EC9D289-8615-4B92-B015-4EF32E9D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63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SimSun" w:hAnsi="Times New Roman" w:cs="Times New Roman"/>
      <w:sz w:val="20"/>
      <w:szCs w:val="20"/>
      <w:lang w:val="en-GB"/>
    </w:rPr>
  </w:style>
  <w:style w:type="paragraph" w:styleId="Heading1">
    <w:name w:val="heading 1"/>
    <w:aliases w:val="Heading U,H1,H11,Œ©o‚µ 1,뙥,?co??E 1,h1,?c,?co?ƒÊ 1,?,Œ,Œ©,Œ...,Œ©oâµ 1,?co?ÄÊ 1,Î,Î©,Î..."/>
    <w:basedOn w:val="Normal"/>
    <w:next w:val="Normal"/>
    <w:link w:val="Heading1Char"/>
    <w:uiPriority w:val="99"/>
    <w:qFormat/>
    <w:rsid w:val="00425639"/>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425639"/>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uiPriority w:val="99"/>
    <w:qFormat/>
    <w:rsid w:val="00425639"/>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425639"/>
    <w:pPr>
      <w:numPr>
        <w:ilvl w:val="3"/>
      </w:numPr>
      <w:outlineLvl w:val="3"/>
    </w:pPr>
  </w:style>
  <w:style w:type="paragraph" w:styleId="Heading5">
    <w:name w:val="heading 5"/>
    <w:aliases w:val="H5,H51,h5"/>
    <w:basedOn w:val="Heading3"/>
    <w:next w:val="Normal"/>
    <w:link w:val="Heading5Char"/>
    <w:uiPriority w:val="99"/>
    <w:qFormat/>
    <w:rsid w:val="00425639"/>
    <w:pPr>
      <w:numPr>
        <w:ilvl w:val="4"/>
      </w:numPr>
      <w:tabs>
        <w:tab w:val="clear" w:pos="794"/>
        <w:tab w:val="left" w:pos="907"/>
      </w:tabs>
      <w:outlineLvl w:val="4"/>
    </w:pPr>
  </w:style>
  <w:style w:type="paragraph" w:styleId="Heading6">
    <w:name w:val="heading 6"/>
    <w:aliases w:val="H6,H61,h6"/>
    <w:basedOn w:val="Heading3"/>
    <w:next w:val="Normal"/>
    <w:link w:val="Heading6Char"/>
    <w:uiPriority w:val="99"/>
    <w:qFormat/>
    <w:rsid w:val="00425639"/>
    <w:pPr>
      <w:numPr>
        <w:ilvl w:val="5"/>
      </w:numPr>
      <w:outlineLvl w:val="5"/>
    </w:pPr>
  </w:style>
  <w:style w:type="paragraph" w:styleId="Heading7">
    <w:name w:val="heading 7"/>
    <w:basedOn w:val="Heading3"/>
    <w:next w:val="Normal"/>
    <w:link w:val="Heading7Char"/>
    <w:qFormat/>
    <w:rsid w:val="00425639"/>
    <w:pPr>
      <w:numPr>
        <w:ilvl w:val="6"/>
      </w:numPr>
      <w:outlineLvl w:val="6"/>
    </w:pPr>
  </w:style>
  <w:style w:type="paragraph" w:styleId="Heading8">
    <w:name w:val="heading 8"/>
    <w:basedOn w:val="Heading9"/>
    <w:next w:val="Normal"/>
    <w:link w:val="Heading8Char"/>
    <w:qFormat/>
    <w:rsid w:val="00425639"/>
    <w:pPr>
      <w:numPr>
        <w:ilvl w:val="7"/>
        <w:numId w:val="1"/>
      </w:numPr>
      <w:tabs>
        <w:tab w:val="clear" w:pos="794"/>
        <w:tab w:val="clear" w:pos="1191"/>
        <w:tab w:val="clear" w:pos="1588"/>
        <w:tab w:val="clear" w:pos="1985"/>
      </w:tabs>
      <w:spacing w:before="360"/>
      <w:jc w:val="center"/>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
    <w:semiHidden/>
    <w:unhideWhenUsed/>
    <w:qFormat/>
    <w:rsid w:val="0042563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uiPriority w:val="99"/>
    <w:rsid w:val="00425639"/>
    <w:rPr>
      <w:rFonts w:ascii="Times New Roman" w:eastAsia="SimSun" w:hAnsi="Times New Roman" w:cs="Times New Roman"/>
      <w:b/>
      <w:sz w:val="24"/>
      <w:szCs w:val="20"/>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uiPriority w:val="99"/>
    <w:rsid w:val="00425639"/>
    <w:rPr>
      <w:rFonts w:ascii="Times New Roman" w:eastAsia="SimSun" w:hAnsi="Times New Roman" w:cs="Times New Roman"/>
      <w:b/>
      <w:szCs w:val="20"/>
      <w:lang w:val="en-GB"/>
    </w:rPr>
  </w:style>
  <w:style w:type="character" w:customStyle="1" w:styleId="Heading3Char">
    <w:name w:val="Heading 3 Char"/>
    <w:aliases w:val="H3 Char,H31 Char,h3 Char"/>
    <w:basedOn w:val="DefaultParagraphFont"/>
    <w:link w:val="Heading3"/>
    <w:uiPriority w:val="99"/>
    <w:rsid w:val="00425639"/>
    <w:rPr>
      <w:rFonts w:ascii="Times New Roman" w:eastAsia="SimSun" w:hAnsi="Times New Roman" w:cs="Times New Roman"/>
      <w:b/>
      <w:sz w:val="20"/>
      <w:szCs w:val="20"/>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uiPriority w:val="99"/>
    <w:rsid w:val="00425639"/>
    <w:rPr>
      <w:rFonts w:ascii="Times New Roman" w:eastAsia="SimSun" w:hAnsi="Times New Roman" w:cs="Times New Roman"/>
      <w:b/>
      <w:sz w:val="20"/>
      <w:szCs w:val="20"/>
      <w:lang w:val="en-GB"/>
    </w:rPr>
  </w:style>
  <w:style w:type="character" w:customStyle="1" w:styleId="Heading5Char">
    <w:name w:val="Heading 5 Char"/>
    <w:aliases w:val="H5 Char,H51 Char,h5 Char"/>
    <w:basedOn w:val="DefaultParagraphFont"/>
    <w:link w:val="Heading5"/>
    <w:uiPriority w:val="99"/>
    <w:rsid w:val="00425639"/>
    <w:rPr>
      <w:rFonts w:ascii="Times New Roman" w:eastAsia="SimSun" w:hAnsi="Times New Roman" w:cs="Times New Roman"/>
      <w:b/>
      <w:sz w:val="20"/>
      <w:szCs w:val="20"/>
      <w:lang w:val="en-GB"/>
    </w:rPr>
  </w:style>
  <w:style w:type="character" w:customStyle="1" w:styleId="Heading6Char">
    <w:name w:val="Heading 6 Char"/>
    <w:aliases w:val="H6 Char,H61 Char,h6 Char"/>
    <w:basedOn w:val="DefaultParagraphFont"/>
    <w:link w:val="Heading6"/>
    <w:uiPriority w:val="99"/>
    <w:rsid w:val="00425639"/>
    <w:rPr>
      <w:rFonts w:ascii="Times New Roman" w:eastAsia="SimSun" w:hAnsi="Times New Roman" w:cs="Times New Roman"/>
      <w:b/>
      <w:sz w:val="20"/>
      <w:szCs w:val="20"/>
      <w:lang w:val="en-GB"/>
    </w:rPr>
  </w:style>
  <w:style w:type="character" w:customStyle="1" w:styleId="Heading7Char">
    <w:name w:val="Heading 7 Char"/>
    <w:basedOn w:val="DefaultParagraphFont"/>
    <w:link w:val="Heading7"/>
    <w:rsid w:val="00425639"/>
    <w:rPr>
      <w:rFonts w:ascii="Times New Roman" w:eastAsia="SimSun" w:hAnsi="Times New Roman" w:cs="Times New Roman"/>
      <w:b/>
      <w:sz w:val="20"/>
      <w:szCs w:val="20"/>
      <w:lang w:val="en-GB"/>
    </w:rPr>
  </w:style>
  <w:style w:type="character" w:customStyle="1" w:styleId="Heading8Char">
    <w:name w:val="Heading 8 Char"/>
    <w:basedOn w:val="DefaultParagraphFont"/>
    <w:link w:val="Heading8"/>
    <w:rsid w:val="00425639"/>
    <w:rPr>
      <w:rFonts w:ascii="Times New Roman" w:eastAsia="SimSun" w:hAnsi="Times New Roman" w:cs="Times New Roman"/>
      <w:b/>
      <w:sz w:val="24"/>
      <w:szCs w:val="20"/>
      <w:lang w:val="en-GB"/>
    </w:rPr>
  </w:style>
  <w:style w:type="character" w:styleId="CommentReference">
    <w:name w:val="annotation reference"/>
    <w:uiPriority w:val="99"/>
    <w:rsid w:val="00425639"/>
    <w:rPr>
      <w:sz w:val="16"/>
    </w:rPr>
  </w:style>
  <w:style w:type="paragraph" w:styleId="CommentText">
    <w:name w:val="annotation text"/>
    <w:basedOn w:val="Normal"/>
    <w:link w:val="CommentTextChar"/>
    <w:uiPriority w:val="99"/>
    <w:rsid w:val="00425639"/>
  </w:style>
  <w:style w:type="character" w:customStyle="1" w:styleId="CommentTextChar">
    <w:name w:val="Comment Text Char"/>
    <w:basedOn w:val="DefaultParagraphFont"/>
    <w:link w:val="CommentText"/>
    <w:uiPriority w:val="99"/>
    <w:rsid w:val="00425639"/>
    <w:rPr>
      <w:rFonts w:ascii="Times New Roman" w:eastAsia="SimSun" w:hAnsi="Times New Roman" w:cs="Times New Roman"/>
      <w:sz w:val="20"/>
      <w:szCs w:val="20"/>
      <w:lang w:val="en-GB"/>
    </w:rPr>
  </w:style>
  <w:style w:type="paragraph" w:customStyle="1" w:styleId="Equation">
    <w:name w:val="Equation"/>
    <w:basedOn w:val="Normal"/>
    <w:uiPriority w:val="99"/>
    <w:qFormat/>
    <w:rsid w:val="00425639"/>
    <w:pPr>
      <w:tabs>
        <w:tab w:val="clear" w:pos="1191"/>
        <w:tab w:val="clear" w:pos="1985"/>
        <w:tab w:val="center" w:pos="4849"/>
        <w:tab w:val="right" w:pos="9696"/>
      </w:tabs>
      <w:spacing w:before="193" w:after="240"/>
      <w:jc w:val="left"/>
    </w:pPr>
  </w:style>
  <w:style w:type="character" w:customStyle="1" w:styleId="Heading9Char">
    <w:name w:val="Heading 9 Char"/>
    <w:basedOn w:val="DefaultParagraphFont"/>
    <w:link w:val="Heading9"/>
    <w:uiPriority w:val="9"/>
    <w:semiHidden/>
    <w:rsid w:val="00425639"/>
    <w:rPr>
      <w:rFonts w:asciiTheme="majorHAnsi" w:eastAsiaTheme="majorEastAsia" w:hAnsiTheme="majorHAnsi" w:cstheme="majorBidi"/>
      <w:i/>
      <w:iCs/>
      <w:color w:val="272727" w:themeColor="text1" w:themeTint="D8"/>
      <w:sz w:val="21"/>
      <w:szCs w:val="21"/>
      <w:lang w:val="en-GB"/>
    </w:rPr>
  </w:style>
  <w:style w:type="paragraph" w:styleId="BalloonText">
    <w:name w:val="Balloon Text"/>
    <w:basedOn w:val="Normal"/>
    <w:link w:val="BalloonTextChar"/>
    <w:uiPriority w:val="99"/>
    <w:semiHidden/>
    <w:unhideWhenUsed/>
    <w:rsid w:val="0042563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639"/>
    <w:rPr>
      <w:rFonts w:ascii="Segoe UI" w:eastAsia="SimSun" w:hAnsi="Segoe UI" w:cs="Segoe UI"/>
      <w:sz w:val="18"/>
      <w:szCs w:val="18"/>
      <w:lang w:val="en-GB"/>
    </w:rPr>
  </w:style>
  <w:style w:type="paragraph" w:styleId="ListParagraph">
    <w:name w:val="List Paragraph"/>
    <w:basedOn w:val="Normal"/>
    <w:uiPriority w:val="34"/>
    <w:qFormat/>
    <w:rsid w:val="000F2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Adarsh Krishnan Ramasubramonian</dc:creator>
  <cp:keywords/>
  <dc:description/>
  <cp:lastModifiedBy>Adarsh Krishnan Ramasubramonian</cp:lastModifiedBy>
  <cp:revision>6</cp:revision>
  <dcterms:created xsi:type="dcterms:W3CDTF">2019-06-22T14:21:00Z</dcterms:created>
  <dcterms:modified xsi:type="dcterms:W3CDTF">2019-06-22T14:26:00Z</dcterms:modified>
</cp:coreProperties>
</file>