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03A" w:rsidRDefault="00F26D69" w:rsidP="00A3403A">
      <w:pPr>
        <w:pStyle w:val="Heading4"/>
        <w:numPr>
          <w:ilvl w:val="0"/>
          <w:numId w:val="0"/>
        </w:numPr>
        <w:rPr>
          <w:noProof/>
          <w:lang w:val="en-CA"/>
        </w:rPr>
      </w:pPr>
      <w:bookmarkStart w:id="0" w:name="_Ref278220057"/>
      <w:r>
        <w:rPr>
          <w:noProof/>
          <w:lang w:val="en-CA"/>
        </w:rPr>
        <w:t xml:space="preserve">8.5.6.3 </w:t>
      </w:r>
      <w:r w:rsidRPr="00DE0F0E" w:rsidDel="003C51E6">
        <w:rPr>
          <w:noProof/>
          <w:lang w:val="en-CA"/>
        </w:rPr>
        <w:t>Fractional sample interpolation process</w:t>
      </w:r>
      <w:bookmarkStart w:id="1" w:name="_Ref414881912"/>
      <w:bookmarkEnd w:id="0"/>
    </w:p>
    <w:p w:rsidR="00F26D69" w:rsidRPr="00DE0F0E" w:rsidDel="003C51E6" w:rsidRDefault="00F26D69" w:rsidP="00A3403A">
      <w:pPr>
        <w:pStyle w:val="Heading4"/>
        <w:numPr>
          <w:ilvl w:val="0"/>
          <w:numId w:val="0"/>
        </w:numPr>
        <w:rPr>
          <w:noProof/>
          <w:lang w:val="en-CA"/>
        </w:rPr>
      </w:pPr>
      <w:r>
        <w:rPr>
          <w:noProof/>
          <w:lang w:val="en-CA"/>
        </w:rPr>
        <w:t xml:space="preserve">8.5.6.3.1 </w:t>
      </w:r>
      <w:r w:rsidRPr="00DE0F0E" w:rsidDel="003C51E6">
        <w:rPr>
          <w:noProof/>
          <w:lang w:val="en-CA"/>
        </w:rPr>
        <w:t>General</w:t>
      </w:r>
      <w:bookmarkEnd w:id="1"/>
    </w:p>
    <w:p w:rsidR="00F26D69" w:rsidRPr="00DE0F0E" w:rsidDel="003C51E6" w:rsidRDefault="00F26D69" w:rsidP="00F26D69">
      <w:pPr>
        <w:rPr>
          <w:noProof/>
          <w:lang w:val="en-CA" w:eastAsia="ko-KR"/>
        </w:rPr>
      </w:pPr>
      <w:r w:rsidRPr="00DE0F0E" w:rsidDel="003C51E6">
        <w:rPr>
          <w:noProof/>
          <w:lang w:val="en-CA" w:eastAsia="ko-KR"/>
        </w:rPr>
        <w:t>Inputs to this process are:</w:t>
      </w:r>
    </w:p>
    <w:p w:rsidR="00F26D69" w:rsidRPr="00DE0F0E" w:rsidRDefault="00F26D69" w:rsidP="00BB20C9">
      <w:pPr>
        <w:numPr>
          <w:ilvl w:val="0"/>
          <w:numId w:val="2"/>
        </w:numPr>
        <w:rPr>
          <w:noProof/>
          <w:lang w:val="en-CA"/>
        </w:rPr>
      </w:pPr>
      <w:r w:rsidRPr="00DE0F0E">
        <w:rPr>
          <w:noProof/>
          <w:lang w:val="en-CA"/>
        </w:rPr>
        <w:t>a luma location ( xSb, ySb ) specifying the top-left sample of the current coding subblock relative to the top</w:t>
      </w:r>
      <w:r w:rsidRPr="00DE0F0E">
        <w:rPr>
          <w:noProof/>
          <w:lang w:val="en-CA"/>
        </w:rPr>
        <w:noBreakHyphen/>
        <w:t>left luma sample of the current picture,</w:t>
      </w:r>
    </w:p>
    <w:p w:rsidR="00F26D69" w:rsidRPr="00DE0F0E" w:rsidRDefault="00F26D69" w:rsidP="00BB20C9">
      <w:pPr>
        <w:numPr>
          <w:ilvl w:val="0"/>
          <w:numId w:val="2"/>
        </w:numPr>
        <w:rPr>
          <w:noProof/>
          <w:lang w:val="en-CA"/>
        </w:rPr>
      </w:pPr>
      <w:r w:rsidRPr="00DE0F0E">
        <w:rPr>
          <w:noProof/>
          <w:lang w:val="en-CA"/>
        </w:rPr>
        <w:t>a variable sbWidth specifying the width of the current coding subblock,</w:t>
      </w:r>
    </w:p>
    <w:p w:rsidR="00F26D69" w:rsidRPr="00DE0F0E" w:rsidRDefault="00F26D69" w:rsidP="00BB20C9">
      <w:pPr>
        <w:numPr>
          <w:ilvl w:val="0"/>
          <w:numId w:val="2"/>
        </w:numPr>
        <w:rPr>
          <w:noProof/>
          <w:lang w:val="en-CA"/>
        </w:rPr>
      </w:pPr>
      <w:r w:rsidRPr="00DE0F0E">
        <w:rPr>
          <w:noProof/>
          <w:lang w:val="en-CA"/>
        </w:rPr>
        <w:t>a variable sbHeight specifying the height of the current coding subblock,</w:t>
      </w:r>
    </w:p>
    <w:p w:rsidR="00F26D69" w:rsidRPr="00DE0F0E" w:rsidRDefault="00F26D69" w:rsidP="00BB20C9">
      <w:pPr>
        <w:numPr>
          <w:ilvl w:val="0"/>
          <w:numId w:val="2"/>
        </w:numPr>
        <w:rPr>
          <w:noProof/>
          <w:lang w:val="en-CA"/>
        </w:rPr>
      </w:pPr>
      <w:r w:rsidRPr="00DE0F0E">
        <w:rPr>
          <w:rFonts w:eastAsia="Malgun Gothic"/>
          <w:noProof/>
          <w:lang w:val="en-CA" w:eastAsia="ko-KR"/>
        </w:rPr>
        <w:t>a motion vector offset mvOffset,</w:t>
      </w:r>
    </w:p>
    <w:p w:rsidR="00F26D69" w:rsidRPr="00DE0F0E" w:rsidDel="003C51E6" w:rsidRDefault="00F26D69" w:rsidP="00BB20C9">
      <w:pPr>
        <w:numPr>
          <w:ilvl w:val="0"/>
          <w:numId w:val="2"/>
        </w:numPr>
        <w:rPr>
          <w:noProof/>
          <w:lang w:val="en-CA" w:eastAsia="ko-KR"/>
        </w:rPr>
      </w:pPr>
      <w:r w:rsidRPr="00DE0F0E" w:rsidDel="003C51E6">
        <w:rPr>
          <w:noProof/>
          <w:lang w:val="en-CA" w:eastAsia="ko-KR"/>
        </w:rPr>
        <w:t xml:space="preserve">a </w:t>
      </w:r>
      <w:r w:rsidRPr="00DE0F0E">
        <w:rPr>
          <w:noProof/>
          <w:lang w:val="en-CA" w:eastAsia="ko-KR"/>
        </w:rPr>
        <w:t xml:space="preserve">refined </w:t>
      </w:r>
      <w:r w:rsidRPr="00DE0F0E" w:rsidDel="003C51E6">
        <w:rPr>
          <w:noProof/>
          <w:lang w:val="en-CA" w:eastAsia="ko-KR"/>
        </w:rPr>
        <w:t xml:space="preserve">motion vector </w:t>
      </w:r>
      <w:r w:rsidRPr="00DE0F0E">
        <w:rPr>
          <w:noProof/>
          <w:lang w:val="en-CA" w:eastAsia="ko-KR"/>
        </w:rPr>
        <w:t>refM</w:t>
      </w:r>
      <w:r w:rsidRPr="00DE0F0E" w:rsidDel="003C51E6">
        <w:rPr>
          <w:noProof/>
          <w:lang w:val="en-CA" w:eastAsia="ko-KR"/>
        </w:rPr>
        <w:t>v</w:t>
      </w:r>
      <w:r w:rsidRPr="00DE0F0E">
        <w:rPr>
          <w:noProof/>
          <w:lang w:val="en-CA" w:eastAsia="ko-KR"/>
        </w:rPr>
        <w:t>L</w:t>
      </w:r>
      <w:r w:rsidRPr="00DE0F0E" w:rsidDel="003C51E6">
        <w:rPr>
          <w:noProof/>
          <w:lang w:val="en-CA" w:eastAsia="ko-KR"/>
        </w:rPr>
        <w:t>X</w:t>
      </w:r>
      <w:r w:rsidRPr="00DE0F0E">
        <w:rPr>
          <w:noProof/>
          <w:lang w:val="en-CA" w:eastAsia="ko-KR"/>
        </w:rPr>
        <w:t>,</w:t>
      </w:r>
    </w:p>
    <w:p w:rsidR="00F26D69" w:rsidRPr="00DE0F0E" w:rsidRDefault="00F26D69" w:rsidP="00BB20C9">
      <w:pPr>
        <w:numPr>
          <w:ilvl w:val="0"/>
          <w:numId w:val="2"/>
        </w:numPr>
        <w:rPr>
          <w:noProof/>
          <w:lang w:val="en-CA" w:eastAsia="ko-KR"/>
        </w:rPr>
      </w:pPr>
      <w:r w:rsidRPr="00DE0F0E" w:rsidDel="003C51E6">
        <w:rPr>
          <w:noProof/>
          <w:lang w:val="en-CA" w:eastAsia="ko-KR"/>
        </w:rPr>
        <w:t>the selected reference picture sample array</w:t>
      </w:r>
      <w:r w:rsidRPr="00DE0F0E">
        <w:rPr>
          <w:noProof/>
          <w:lang w:val="en-CA" w:eastAsia="ko-KR"/>
        </w:rPr>
        <w:t xml:space="preserve"> </w:t>
      </w:r>
      <w:r w:rsidRPr="00DE0F0E" w:rsidDel="003C51E6">
        <w:rPr>
          <w:noProof/>
          <w:lang w:val="en-CA" w:eastAsia="ko-KR"/>
        </w:rPr>
        <w:t>refPicLX</w:t>
      </w:r>
      <w:r w:rsidRPr="00DE0F0E">
        <w:rPr>
          <w:noProof/>
          <w:lang w:val="en-CA" w:eastAsia="ko-KR"/>
        </w:rPr>
        <w:t>,</w:t>
      </w:r>
    </w:p>
    <w:p w:rsidR="00F26D69" w:rsidRPr="00DE0F0E" w:rsidRDefault="00F26D69" w:rsidP="00BB20C9">
      <w:pPr>
        <w:numPr>
          <w:ilvl w:val="0"/>
          <w:numId w:val="2"/>
        </w:numPr>
        <w:rPr>
          <w:noProof/>
          <w:lang w:val="en-CA" w:eastAsia="ko-KR"/>
        </w:rPr>
      </w:pPr>
      <w:r w:rsidRPr="00DE0F0E">
        <w:rPr>
          <w:noProof/>
          <w:lang w:val="en-CA" w:eastAsia="ko-KR"/>
        </w:rPr>
        <w:t>the bidirectional optical flow flag bdofFlag,</w:t>
      </w:r>
    </w:p>
    <w:p w:rsidR="00F26D69" w:rsidRPr="00DE0F0E" w:rsidDel="003C51E6" w:rsidRDefault="00F26D69" w:rsidP="00BB20C9">
      <w:pPr>
        <w:numPr>
          <w:ilvl w:val="0"/>
          <w:numId w:val="2"/>
        </w:numPr>
        <w:rPr>
          <w:noProof/>
          <w:lang w:val="en-CA" w:eastAsia="ko-KR"/>
        </w:rPr>
      </w:pPr>
      <w:r w:rsidRPr="00DE0F0E" w:rsidDel="003C51E6">
        <w:rPr>
          <w:noProof/>
          <w:lang w:val="en-CA"/>
        </w:rPr>
        <w:t>a variable cIdx specifying</w:t>
      </w:r>
      <w:r w:rsidRPr="00DE0F0E">
        <w:rPr>
          <w:noProof/>
          <w:lang w:val="en-CA"/>
        </w:rPr>
        <w:t xml:space="preserve"> the</w:t>
      </w:r>
      <w:r w:rsidRPr="00DE0F0E" w:rsidDel="003C51E6">
        <w:rPr>
          <w:noProof/>
          <w:lang w:val="en-CA"/>
        </w:rPr>
        <w:t xml:space="preserve"> colour component index</w:t>
      </w:r>
      <w:r w:rsidRPr="00DE0F0E">
        <w:rPr>
          <w:noProof/>
          <w:lang w:val="en-CA"/>
        </w:rPr>
        <w:t xml:space="preserve"> of the current block</w:t>
      </w:r>
      <w:r w:rsidRPr="00DE0F0E" w:rsidDel="003C51E6">
        <w:rPr>
          <w:noProof/>
          <w:lang w:val="en-CA" w:eastAsia="ko-KR"/>
        </w:rPr>
        <w:t>.</w:t>
      </w:r>
    </w:p>
    <w:p w:rsidR="00F26D69" w:rsidRPr="00DE0F0E" w:rsidDel="003C51E6" w:rsidRDefault="00F26D69" w:rsidP="00F26D69">
      <w:pPr>
        <w:rPr>
          <w:noProof/>
          <w:lang w:val="en-CA" w:eastAsia="ko-KR"/>
        </w:rPr>
      </w:pPr>
      <w:r w:rsidRPr="00DE0F0E" w:rsidDel="003C51E6">
        <w:rPr>
          <w:noProof/>
          <w:lang w:val="en-CA" w:eastAsia="ko-KR"/>
        </w:rPr>
        <w:t>Outputs of this process are:</w:t>
      </w:r>
    </w:p>
    <w:p w:rsidR="00F26D69" w:rsidRPr="00DE0F0E" w:rsidDel="003C51E6" w:rsidRDefault="00F26D69" w:rsidP="00BB20C9">
      <w:pPr>
        <w:numPr>
          <w:ilvl w:val="0"/>
          <w:numId w:val="2"/>
        </w:numPr>
        <w:rPr>
          <w:noProof/>
          <w:lang w:val="en-CA" w:eastAsia="ko-KR"/>
        </w:rPr>
      </w:pPr>
      <w:r w:rsidRPr="00DE0F0E" w:rsidDel="003C51E6">
        <w:rPr>
          <w:noProof/>
          <w:lang w:val="en-CA" w:eastAsia="ko-KR"/>
        </w:rPr>
        <w:t>an (</w:t>
      </w:r>
      <w:r w:rsidRPr="00DE0F0E">
        <w:rPr>
          <w:noProof/>
          <w:lang w:val="en-CA" w:eastAsia="ko-KR"/>
        </w:rPr>
        <w:t>sbWidth +bdofOffset</w:t>
      </w:r>
      <w:r w:rsidRPr="00DE0F0E" w:rsidDel="003C51E6">
        <w:rPr>
          <w:noProof/>
          <w:lang w:val="en-CA" w:eastAsia="ko-KR"/>
        </w:rPr>
        <w:t>)x(</w:t>
      </w:r>
      <w:r w:rsidRPr="00DE0F0E">
        <w:rPr>
          <w:noProof/>
          <w:lang w:val="en-CA" w:eastAsia="ko-KR"/>
        </w:rPr>
        <w:t>sbHeight +bdofOffset</w:t>
      </w:r>
      <w:r w:rsidRPr="00DE0F0E" w:rsidDel="003C51E6">
        <w:rPr>
          <w:noProof/>
          <w:lang w:val="en-CA" w:eastAsia="ko-KR"/>
        </w:rPr>
        <w:t>) array predSamplesLX of prediction sample values</w:t>
      </w:r>
      <w:r w:rsidRPr="00DE0F0E">
        <w:rPr>
          <w:noProof/>
          <w:lang w:val="en-CA" w:eastAsia="ko-KR"/>
        </w:rPr>
        <w:t>.</w:t>
      </w:r>
    </w:p>
    <w:p w:rsidR="00F26D69" w:rsidRPr="00DE0F0E" w:rsidRDefault="00F26D69" w:rsidP="00F26D69">
      <w:pPr>
        <w:rPr>
          <w:noProof/>
          <w:lang w:val="en-CA" w:eastAsia="ko-KR"/>
        </w:rPr>
      </w:pPr>
      <w:r w:rsidRPr="00DE0F0E">
        <w:rPr>
          <w:noProof/>
          <w:lang w:val="en-CA" w:eastAsia="ko-KR"/>
        </w:rPr>
        <w:t>The bidirectional optical flow boundary offset bdofOffset is derived as follows:</w:t>
      </w:r>
    </w:p>
    <w:p w:rsidR="00F26D69" w:rsidRPr="00DE0F0E" w:rsidRDefault="00F26D69" w:rsidP="00F26D69">
      <w:pPr>
        <w:pStyle w:val="Equation"/>
        <w:tabs>
          <w:tab w:val="clear" w:pos="794"/>
          <w:tab w:val="clear" w:pos="1588"/>
          <w:tab w:val="left" w:pos="851"/>
          <w:tab w:val="left" w:pos="1134"/>
          <w:tab w:val="left" w:pos="1418"/>
        </w:tabs>
        <w:rPr>
          <w:noProof/>
          <w:lang w:val="en-CA" w:eastAsia="ko-KR"/>
        </w:rPr>
      </w:pPr>
      <w:r w:rsidRPr="00DE0F0E">
        <w:rPr>
          <w:noProof/>
          <w:lang w:val="en-CA" w:eastAsia="ko-KR"/>
        </w:rPr>
        <w:t>bdofOffset</w:t>
      </w:r>
      <w:r w:rsidRPr="00DE0F0E" w:rsidDel="003C51E6">
        <w:rPr>
          <w:noProof/>
          <w:lang w:val="en-CA" w:eastAsia="ko-KR"/>
        </w:rPr>
        <w:t xml:space="preserve"> = </w:t>
      </w:r>
      <w:r w:rsidRPr="00DE0F0E">
        <w:rPr>
          <w:noProof/>
          <w:lang w:val="en-CA" w:eastAsia="ko-KR"/>
        </w:rPr>
        <w:t>bdofFlag  ?  2  :  0</w:t>
      </w:r>
      <w:r w:rsidRPr="00DE0F0E" w:rsidDel="003C51E6">
        <w:rPr>
          <w:noProof/>
          <w:lang w:val="en-CA" w:eastAsia="ko-KR"/>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720</w:t>
      </w:r>
      <w:r w:rsidRPr="00DE0F0E" w:rsidDel="003C51E6">
        <w:rPr>
          <w:noProof/>
          <w:lang w:val="en-CA"/>
        </w:rPr>
        <w:fldChar w:fldCharType="end"/>
      </w:r>
      <w:r w:rsidRPr="00DE0F0E" w:rsidDel="003C51E6">
        <w:rPr>
          <w:noProof/>
          <w:lang w:val="en-CA"/>
        </w:rPr>
        <w:t>)</w:t>
      </w:r>
    </w:p>
    <w:p w:rsidR="00F26D69" w:rsidRPr="00DE0F0E" w:rsidRDefault="00F26D69" w:rsidP="00BB20C9">
      <w:pPr>
        <w:numPr>
          <w:ilvl w:val="0"/>
          <w:numId w:val="2"/>
        </w:numPr>
        <w:tabs>
          <w:tab w:val="clear" w:pos="400"/>
        </w:tabs>
        <w:ind w:left="360" w:hanging="360"/>
        <w:rPr>
          <w:noProof/>
          <w:lang w:val="en-CA" w:eastAsia="zh-CN"/>
        </w:rPr>
      </w:pPr>
      <w:r w:rsidRPr="00DE0F0E">
        <w:rPr>
          <w:noProof/>
          <w:lang w:val="en-CA" w:eastAsia="ko-KR"/>
        </w:rPr>
        <w:t>If cIdx is equal to 0, the following applies:</w:t>
      </w:r>
    </w:p>
    <w:p w:rsidR="00F26D69" w:rsidRPr="00DE0F0E" w:rsidDel="003C51E6" w:rsidRDefault="00F26D69" w:rsidP="00BB20C9">
      <w:pPr>
        <w:numPr>
          <w:ilvl w:val="1"/>
          <w:numId w:val="2"/>
        </w:numPr>
        <w:rPr>
          <w:noProof/>
          <w:lang w:val="en-CA" w:eastAsia="ko-KR"/>
        </w:rPr>
      </w:pPr>
      <w:r w:rsidRPr="00DE0F0E">
        <w:rPr>
          <w:noProof/>
          <w:lang w:val="en-CA" w:eastAsia="ko-KR"/>
        </w:rPr>
        <w:t xml:space="preserve">Let </w:t>
      </w:r>
      <w:r w:rsidRPr="00DE0F0E" w:rsidDel="003C51E6">
        <w:rPr>
          <w:noProof/>
          <w:lang w:val="en-CA" w:eastAsia="ko-KR"/>
        </w:rPr>
        <w:t xml:space="preserve">( xIntL, yIntL ) be a luma location given in full-sample units and ( xFracL, yFracL ) be an offset given in </w:t>
      </w:r>
      <w:r w:rsidRPr="00DE0F0E">
        <w:rPr>
          <w:noProof/>
          <w:lang w:val="en-CA" w:eastAsia="ko-KR"/>
        </w:rPr>
        <w:t>1/16</w:t>
      </w:r>
      <w:r w:rsidRPr="00DE0F0E" w:rsidDel="003C51E6">
        <w:rPr>
          <w:noProof/>
          <w:lang w:val="en-CA" w:eastAsia="ko-KR"/>
        </w:rPr>
        <w:t>-sample units. These variables are used only in this clause for specifying fractional-sample locations inside the reference sample arrays refPicLX.</w:t>
      </w:r>
    </w:p>
    <w:p w:rsidR="00F26D69" w:rsidRPr="00DE0F0E" w:rsidDel="003C51E6" w:rsidRDefault="00F26D69" w:rsidP="00BB20C9">
      <w:pPr>
        <w:numPr>
          <w:ilvl w:val="1"/>
          <w:numId w:val="2"/>
        </w:numPr>
        <w:rPr>
          <w:noProof/>
          <w:lang w:val="en-CA" w:eastAsia="ko-KR"/>
        </w:rPr>
      </w:pPr>
      <w:r w:rsidRPr="00DE0F0E">
        <w:rPr>
          <w:noProof/>
          <w:lang w:val="en-CA" w:eastAsia="ko-KR"/>
        </w:rPr>
        <w:t xml:space="preserve">For </w:t>
      </w:r>
      <w:r w:rsidRPr="00DE0F0E" w:rsidDel="003C51E6">
        <w:rPr>
          <w:noProof/>
          <w:lang w:val="en-CA" w:eastAsia="ko-KR"/>
        </w:rPr>
        <w:t>each luma sample location ( x</w:t>
      </w:r>
      <w:r w:rsidRPr="00DE0F0E" w:rsidDel="003C51E6">
        <w:rPr>
          <w:noProof/>
          <w:vertAlign w:val="subscript"/>
          <w:lang w:val="en-CA" w:eastAsia="ko-KR"/>
        </w:rPr>
        <w:t>L</w:t>
      </w:r>
      <w:r w:rsidRPr="00DE0F0E" w:rsidDel="003C51E6">
        <w:rPr>
          <w:noProof/>
          <w:lang w:val="en-CA" w:eastAsia="ko-KR"/>
        </w:rPr>
        <w:t> = 0..</w:t>
      </w:r>
      <w:r w:rsidRPr="00DE0F0E">
        <w:rPr>
          <w:noProof/>
          <w:lang w:val="en-CA" w:eastAsia="ko-KR"/>
        </w:rPr>
        <w:t>sbWidth</w:t>
      </w:r>
      <w:r w:rsidRPr="00DE0F0E" w:rsidDel="003C51E6">
        <w:rPr>
          <w:noProof/>
          <w:lang w:val="en-CA" w:eastAsia="ko-KR"/>
        </w:rPr>
        <w:t> − 1</w:t>
      </w:r>
      <w:r w:rsidRPr="00DE0F0E">
        <w:rPr>
          <w:noProof/>
          <w:lang w:val="en-CA" w:eastAsia="ko-KR"/>
        </w:rPr>
        <w:t> +bdofOffset</w:t>
      </w:r>
      <w:r w:rsidRPr="00DE0F0E" w:rsidDel="003C51E6">
        <w:rPr>
          <w:noProof/>
          <w:lang w:val="en-CA" w:eastAsia="ko-KR"/>
        </w:rPr>
        <w:t>, y</w:t>
      </w:r>
      <w:r w:rsidRPr="00DE0F0E" w:rsidDel="003C51E6">
        <w:rPr>
          <w:noProof/>
          <w:vertAlign w:val="subscript"/>
          <w:lang w:val="en-CA" w:eastAsia="ko-KR"/>
        </w:rPr>
        <w:t>L</w:t>
      </w:r>
      <w:r w:rsidRPr="00DE0F0E" w:rsidDel="003C51E6">
        <w:rPr>
          <w:noProof/>
          <w:lang w:val="en-CA" w:eastAsia="ko-KR"/>
        </w:rPr>
        <w:t> = 0..</w:t>
      </w:r>
      <w:r w:rsidRPr="00DE0F0E">
        <w:rPr>
          <w:noProof/>
          <w:lang w:val="en-CA" w:eastAsia="ko-KR"/>
        </w:rPr>
        <w:t>sbHeight</w:t>
      </w:r>
      <w:r w:rsidRPr="00DE0F0E" w:rsidDel="003C51E6">
        <w:rPr>
          <w:noProof/>
          <w:lang w:val="en-CA" w:eastAsia="ko-KR"/>
        </w:rPr>
        <w:t> − 1</w:t>
      </w:r>
      <w:r w:rsidRPr="00DE0F0E">
        <w:rPr>
          <w:noProof/>
          <w:lang w:val="en-CA" w:eastAsia="ko-KR"/>
        </w:rPr>
        <w:t> +bdofOffset</w:t>
      </w:r>
      <w:r w:rsidRPr="00DE0F0E" w:rsidDel="003C51E6">
        <w:rPr>
          <w:noProof/>
          <w:lang w:val="en-CA" w:eastAsia="ko-KR"/>
        </w:rPr>
        <w:t> ) inside the prediction luma sample array predSamplesLX, the corresponding prediction luma sample value predSamplesLX[ x</w:t>
      </w:r>
      <w:r w:rsidRPr="00DE0F0E" w:rsidDel="003C51E6">
        <w:rPr>
          <w:noProof/>
          <w:vertAlign w:val="subscript"/>
          <w:lang w:val="en-CA" w:eastAsia="ko-KR"/>
        </w:rPr>
        <w:t>L</w:t>
      </w:r>
      <w:r w:rsidRPr="00DE0F0E" w:rsidDel="003C51E6">
        <w:rPr>
          <w:noProof/>
          <w:lang w:val="en-CA" w:eastAsia="ko-KR"/>
        </w:rPr>
        <w:t> ][ y</w:t>
      </w:r>
      <w:r w:rsidRPr="00DE0F0E" w:rsidDel="003C51E6">
        <w:rPr>
          <w:noProof/>
          <w:vertAlign w:val="subscript"/>
          <w:lang w:val="en-CA" w:eastAsia="ko-KR"/>
        </w:rPr>
        <w:t>L</w:t>
      </w:r>
      <w:r w:rsidRPr="00DE0F0E" w:rsidDel="003C51E6">
        <w:rPr>
          <w:noProof/>
          <w:lang w:val="en-CA" w:eastAsia="ko-KR"/>
        </w:rPr>
        <w:t> ] is derived as follows:</w:t>
      </w:r>
    </w:p>
    <w:p w:rsidR="00F26D69" w:rsidRPr="00DE0F0E" w:rsidDel="003C51E6" w:rsidRDefault="00F26D69" w:rsidP="00BB20C9">
      <w:pPr>
        <w:numPr>
          <w:ilvl w:val="0"/>
          <w:numId w:val="2"/>
        </w:numPr>
        <w:tabs>
          <w:tab w:val="clear" w:pos="400"/>
        </w:tabs>
        <w:ind w:left="1080" w:hanging="360"/>
        <w:rPr>
          <w:noProof/>
          <w:lang w:val="en-CA" w:eastAsia="ko-KR"/>
        </w:rPr>
      </w:pPr>
      <w:r w:rsidRPr="00DE0F0E" w:rsidDel="003C51E6">
        <w:rPr>
          <w:noProof/>
          <w:lang w:val="en-CA" w:eastAsia="ko-KR"/>
        </w:rPr>
        <w:t>The variables xInt</w:t>
      </w:r>
      <w:r w:rsidRPr="00DE0F0E" w:rsidDel="003C51E6">
        <w:rPr>
          <w:noProof/>
          <w:vertAlign w:val="subscript"/>
          <w:lang w:val="en-CA" w:eastAsia="ko-KR"/>
        </w:rPr>
        <w:t>L</w:t>
      </w:r>
      <w:r w:rsidRPr="00DE0F0E" w:rsidDel="003C51E6">
        <w:rPr>
          <w:noProof/>
          <w:lang w:val="en-CA" w:eastAsia="ko-KR"/>
        </w:rPr>
        <w:t>, yInt</w:t>
      </w:r>
      <w:r w:rsidRPr="00DE0F0E" w:rsidDel="003C51E6">
        <w:rPr>
          <w:noProof/>
          <w:vertAlign w:val="subscript"/>
          <w:lang w:val="en-CA" w:eastAsia="ko-KR"/>
        </w:rPr>
        <w:t>L</w:t>
      </w:r>
      <w:r w:rsidRPr="00DE0F0E" w:rsidDel="003C51E6">
        <w:rPr>
          <w:noProof/>
          <w:lang w:val="en-CA" w:eastAsia="ko-KR"/>
        </w:rPr>
        <w:t>, xFrac</w:t>
      </w:r>
      <w:r w:rsidRPr="00DE0F0E" w:rsidDel="003C51E6">
        <w:rPr>
          <w:noProof/>
          <w:vertAlign w:val="subscript"/>
          <w:lang w:val="en-CA" w:eastAsia="ko-KR"/>
        </w:rPr>
        <w:t>L</w:t>
      </w:r>
      <w:r w:rsidRPr="00DE0F0E" w:rsidDel="003C51E6">
        <w:rPr>
          <w:noProof/>
          <w:lang w:val="en-CA" w:eastAsia="ko-KR"/>
        </w:rPr>
        <w:t xml:space="preserve"> and yFrac</w:t>
      </w:r>
      <w:r w:rsidRPr="00DE0F0E" w:rsidDel="003C51E6">
        <w:rPr>
          <w:noProof/>
          <w:vertAlign w:val="subscript"/>
          <w:lang w:val="en-CA" w:eastAsia="ko-KR"/>
        </w:rPr>
        <w:t>L</w:t>
      </w:r>
      <w:r w:rsidRPr="00DE0F0E" w:rsidDel="003C51E6">
        <w:rPr>
          <w:noProof/>
          <w:lang w:val="en-CA" w:eastAsia="ko-KR"/>
        </w:rPr>
        <w:t xml:space="preserve"> are derived as follows:</w:t>
      </w:r>
    </w:p>
    <w:p w:rsidR="00F26D69" w:rsidRPr="00DE0F0E" w:rsidDel="003C51E6" w:rsidRDefault="00F26D69" w:rsidP="00F26D69">
      <w:pPr>
        <w:pStyle w:val="Equation"/>
        <w:tabs>
          <w:tab w:val="clear" w:pos="794"/>
          <w:tab w:val="clear" w:pos="1588"/>
          <w:tab w:val="left" w:pos="851"/>
          <w:tab w:val="left" w:pos="1134"/>
          <w:tab w:val="left" w:pos="1418"/>
        </w:tabs>
        <w:ind w:left="1282"/>
        <w:rPr>
          <w:noProof/>
          <w:lang w:val="en-CA"/>
        </w:rPr>
      </w:pPr>
      <w:r w:rsidRPr="00DE0F0E" w:rsidDel="003C51E6">
        <w:rPr>
          <w:noProof/>
          <w:lang w:val="en-CA" w:eastAsia="ko-KR"/>
        </w:rPr>
        <w:t>xInt</w:t>
      </w:r>
      <w:r w:rsidRPr="00DE0F0E" w:rsidDel="003C51E6">
        <w:rPr>
          <w:noProof/>
          <w:vertAlign w:val="subscript"/>
          <w:lang w:val="en-CA" w:eastAsia="ko-KR"/>
        </w:rPr>
        <w:t>L</w:t>
      </w:r>
      <w:r w:rsidRPr="00DE0F0E" w:rsidDel="003C51E6">
        <w:rPr>
          <w:noProof/>
          <w:lang w:val="en-CA" w:eastAsia="ko-KR"/>
        </w:rPr>
        <w:t xml:space="preserve"> = x</w:t>
      </w:r>
      <w:r w:rsidRPr="00DE0F0E">
        <w:rPr>
          <w:noProof/>
          <w:lang w:val="en-CA" w:eastAsia="ko-KR"/>
        </w:rPr>
        <w:t>S</w:t>
      </w:r>
      <w:r w:rsidRPr="00DE0F0E" w:rsidDel="003C51E6">
        <w:rPr>
          <w:noProof/>
          <w:lang w:val="en-CA" w:eastAsia="ko-KR"/>
        </w:rPr>
        <w:t>b + ( </w:t>
      </w:r>
      <w:r w:rsidRPr="00DE0F0E">
        <w:rPr>
          <w:noProof/>
          <w:lang w:val="en-CA" w:eastAsia="ko-KR"/>
        </w:rPr>
        <w:t>refM</w:t>
      </w:r>
      <w:r w:rsidRPr="00DE0F0E" w:rsidDel="003C51E6">
        <w:rPr>
          <w:noProof/>
          <w:lang w:val="en-CA" w:eastAsia="ko-KR"/>
        </w:rPr>
        <w:t>v</w:t>
      </w:r>
      <w:r w:rsidRPr="00DE0F0E">
        <w:rPr>
          <w:noProof/>
          <w:lang w:val="en-CA" w:eastAsia="ko-KR"/>
        </w:rPr>
        <w:t>L</w:t>
      </w:r>
      <w:r w:rsidRPr="00DE0F0E" w:rsidDel="003C51E6">
        <w:rPr>
          <w:noProof/>
          <w:lang w:val="en-CA" w:eastAsia="ko-KR"/>
        </w:rPr>
        <w:t>X[ 0 ]  &gt;&gt;  </w:t>
      </w:r>
      <w:r w:rsidRPr="00DE0F0E">
        <w:rPr>
          <w:noProof/>
          <w:lang w:val="en-CA" w:eastAsia="ko-KR"/>
        </w:rPr>
        <w:t>4</w:t>
      </w:r>
      <w:r w:rsidRPr="00DE0F0E" w:rsidDel="003C51E6">
        <w:rPr>
          <w:noProof/>
          <w:lang w:val="en-CA" w:eastAsia="ko-KR"/>
        </w:rPr>
        <w:t> ) + x</w:t>
      </w:r>
      <w:r w:rsidRPr="00DE0F0E" w:rsidDel="003C51E6">
        <w:rPr>
          <w:noProof/>
          <w:vertAlign w:val="subscript"/>
          <w:lang w:val="en-CA" w:eastAsia="ko-KR"/>
        </w:rPr>
        <w:t>L</w:t>
      </w:r>
      <w:r w:rsidRPr="00DE0F0E" w:rsidDel="003C51E6">
        <w:rPr>
          <w:noProof/>
          <w:lang w:val="en-CA" w:eastAsia="ko-KR"/>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721</w:t>
      </w:r>
      <w:r w:rsidRPr="00DE0F0E" w:rsidDel="003C51E6">
        <w:rPr>
          <w:noProof/>
          <w:lang w:val="en-CA"/>
        </w:rPr>
        <w:fldChar w:fldCharType="end"/>
      </w:r>
      <w:r w:rsidRPr="00DE0F0E" w:rsidDel="003C51E6">
        <w:rPr>
          <w:noProof/>
          <w:lang w:val="en-CA"/>
        </w:rPr>
        <w:t>)</w:t>
      </w:r>
    </w:p>
    <w:p w:rsidR="00F26D69" w:rsidRPr="00DE0F0E" w:rsidDel="003C51E6" w:rsidRDefault="00F26D69" w:rsidP="00F26D69">
      <w:pPr>
        <w:pStyle w:val="Equation"/>
        <w:tabs>
          <w:tab w:val="clear" w:pos="794"/>
          <w:tab w:val="clear" w:pos="1588"/>
          <w:tab w:val="left" w:pos="851"/>
          <w:tab w:val="left" w:pos="1134"/>
          <w:tab w:val="left" w:pos="1418"/>
        </w:tabs>
        <w:ind w:left="1282"/>
        <w:rPr>
          <w:noProof/>
          <w:lang w:val="en-CA" w:eastAsia="ko-KR"/>
        </w:rPr>
      </w:pPr>
      <w:r w:rsidRPr="00DE0F0E" w:rsidDel="003C51E6">
        <w:rPr>
          <w:noProof/>
          <w:lang w:val="en-CA" w:eastAsia="ko-KR"/>
        </w:rPr>
        <w:t>yInt</w:t>
      </w:r>
      <w:r w:rsidRPr="00DE0F0E" w:rsidDel="003C51E6">
        <w:rPr>
          <w:noProof/>
          <w:vertAlign w:val="subscript"/>
          <w:lang w:val="en-CA" w:eastAsia="ko-KR"/>
        </w:rPr>
        <w:t>L</w:t>
      </w:r>
      <w:r w:rsidRPr="00DE0F0E" w:rsidDel="003C51E6">
        <w:rPr>
          <w:noProof/>
          <w:lang w:val="en-CA" w:eastAsia="ko-KR"/>
        </w:rPr>
        <w:t xml:space="preserve"> = y</w:t>
      </w:r>
      <w:r w:rsidRPr="00DE0F0E">
        <w:rPr>
          <w:noProof/>
          <w:lang w:val="en-CA" w:eastAsia="ko-KR"/>
        </w:rPr>
        <w:t>S</w:t>
      </w:r>
      <w:r w:rsidRPr="00DE0F0E" w:rsidDel="003C51E6">
        <w:rPr>
          <w:noProof/>
          <w:lang w:val="en-CA" w:eastAsia="ko-KR"/>
        </w:rPr>
        <w:t>b + ( </w:t>
      </w:r>
      <w:r w:rsidRPr="00DE0F0E">
        <w:rPr>
          <w:noProof/>
          <w:lang w:val="en-CA" w:eastAsia="ko-KR"/>
        </w:rPr>
        <w:t>refM</w:t>
      </w:r>
      <w:r w:rsidRPr="00DE0F0E" w:rsidDel="003C51E6">
        <w:rPr>
          <w:noProof/>
          <w:lang w:val="en-CA" w:eastAsia="ko-KR"/>
        </w:rPr>
        <w:t>v</w:t>
      </w:r>
      <w:r w:rsidRPr="00DE0F0E">
        <w:rPr>
          <w:noProof/>
          <w:lang w:val="en-CA" w:eastAsia="ko-KR"/>
        </w:rPr>
        <w:t>L</w:t>
      </w:r>
      <w:r w:rsidRPr="00DE0F0E" w:rsidDel="003C51E6">
        <w:rPr>
          <w:noProof/>
          <w:lang w:val="en-CA" w:eastAsia="ko-KR"/>
        </w:rPr>
        <w:t>X[ 1 ]  &gt;&gt;  </w:t>
      </w:r>
      <w:r w:rsidRPr="00DE0F0E">
        <w:rPr>
          <w:noProof/>
          <w:lang w:val="en-CA" w:eastAsia="ko-KR"/>
        </w:rPr>
        <w:t>4</w:t>
      </w:r>
      <w:r w:rsidRPr="00DE0F0E" w:rsidDel="003C51E6">
        <w:rPr>
          <w:noProof/>
          <w:lang w:val="en-CA" w:eastAsia="ko-KR"/>
        </w:rPr>
        <w:t> ) + y</w:t>
      </w:r>
      <w:r w:rsidRPr="00DE0F0E" w:rsidDel="003C51E6">
        <w:rPr>
          <w:noProof/>
          <w:vertAlign w:val="subscript"/>
          <w:lang w:val="en-CA" w:eastAsia="ko-KR"/>
        </w:rPr>
        <w:t>L</w:t>
      </w:r>
      <w:r w:rsidRPr="00DE0F0E" w:rsidDel="003C51E6">
        <w:rPr>
          <w:noProof/>
          <w:lang w:val="en-CA" w:eastAsia="ko-KR"/>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722</w:t>
      </w:r>
      <w:r w:rsidRPr="00DE0F0E" w:rsidDel="003C51E6">
        <w:rPr>
          <w:noProof/>
          <w:lang w:val="en-CA"/>
        </w:rPr>
        <w:fldChar w:fldCharType="end"/>
      </w:r>
      <w:r w:rsidRPr="00DE0F0E" w:rsidDel="003C51E6">
        <w:rPr>
          <w:noProof/>
          <w:lang w:val="en-CA"/>
        </w:rPr>
        <w:t>)</w:t>
      </w:r>
    </w:p>
    <w:p w:rsidR="00F26D69" w:rsidRPr="00DE0F0E" w:rsidDel="003C51E6" w:rsidRDefault="00F26D69" w:rsidP="00F26D69">
      <w:pPr>
        <w:pStyle w:val="Equation"/>
        <w:tabs>
          <w:tab w:val="clear" w:pos="794"/>
          <w:tab w:val="clear" w:pos="1588"/>
          <w:tab w:val="left" w:pos="851"/>
          <w:tab w:val="left" w:pos="1134"/>
          <w:tab w:val="left" w:pos="1418"/>
        </w:tabs>
        <w:ind w:left="1282"/>
        <w:rPr>
          <w:noProof/>
          <w:lang w:val="en-CA"/>
        </w:rPr>
      </w:pPr>
      <w:r w:rsidRPr="00DE0F0E" w:rsidDel="003C51E6">
        <w:rPr>
          <w:noProof/>
          <w:lang w:val="en-CA" w:eastAsia="ko-KR"/>
        </w:rPr>
        <w:t>xFrac</w:t>
      </w:r>
      <w:r w:rsidRPr="00DE0F0E" w:rsidDel="003C51E6">
        <w:rPr>
          <w:noProof/>
          <w:vertAlign w:val="subscript"/>
          <w:lang w:val="en-CA" w:eastAsia="ko-KR"/>
        </w:rPr>
        <w:t>L</w:t>
      </w:r>
      <w:r w:rsidRPr="00DE0F0E" w:rsidDel="003C51E6">
        <w:rPr>
          <w:noProof/>
          <w:lang w:val="en-CA" w:eastAsia="ko-KR"/>
        </w:rPr>
        <w:t xml:space="preserve"> = </w:t>
      </w:r>
      <w:r w:rsidRPr="00DE0F0E">
        <w:rPr>
          <w:noProof/>
          <w:lang w:val="en-CA" w:eastAsia="ko-KR"/>
        </w:rPr>
        <w:t>refM</w:t>
      </w:r>
      <w:r w:rsidRPr="00DE0F0E" w:rsidDel="003C51E6">
        <w:rPr>
          <w:noProof/>
          <w:lang w:val="en-CA" w:eastAsia="ko-KR"/>
        </w:rPr>
        <w:t>v</w:t>
      </w:r>
      <w:r w:rsidRPr="00DE0F0E">
        <w:rPr>
          <w:noProof/>
          <w:lang w:val="en-CA" w:eastAsia="ko-KR"/>
        </w:rPr>
        <w:t>L</w:t>
      </w:r>
      <w:r w:rsidRPr="00DE0F0E" w:rsidDel="003C51E6">
        <w:rPr>
          <w:noProof/>
          <w:lang w:val="en-CA" w:eastAsia="ko-KR"/>
        </w:rPr>
        <w:t>X[ 0 ] &amp; </w:t>
      </w:r>
      <w:r w:rsidRPr="00DE0F0E">
        <w:rPr>
          <w:noProof/>
          <w:lang w:val="en-CA" w:eastAsia="ko-KR"/>
        </w:rPr>
        <w:t>15</w:t>
      </w:r>
      <w:r w:rsidRPr="00DE0F0E" w:rsidDel="003C51E6">
        <w:rPr>
          <w:noProof/>
          <w:lang w:val="en-CA" w:eastAsia="ko-KR"/>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723</w:t>
      </w:r>
      <w:r w:rsidRPr="00DE0F0E" w:rsidDel="003C51E6">
        <w:rPr>
          <w:noProof/>
          <w:lang w:val="en-CA"/>
        </w:rPr>
        <w:fldChar w:fldCharType="end"/>
      </w:r>
      <w:r w:rsidRPr="00DE0F0E" w:rsidDel="003C51E6">
        <w:rPr>
          <w:noProof/>
          <w:lang w:val="en-CA"/>
        </w:rPr>
        <w:t>)</w:t>
      </w:r>
    </w:p>
    <w:p w:rsidR="00F26D69" w:rsidRPr="00DE0F0E" w:rsidDel="003C51E6" w:rsidRDefault="00F26D69" w:rsidP="00F26D69">
      <w:pPr>
        <w:pStyle w:val="Equation"/>
        <w:tabs>
          <w:tab w:val="clear" w:pos="794"/>
          <w:tab w:val="clear" w:pos="1588"/>
          <w:tab w:val="left" w:pos="851"/>
          <w:tab w:val="left" w:pos="1134"/>
          <w:tab w:val="left" w:pos="1418"/>
        </w:tabs>
        <w:ind w:left="1282"/>
        <w:rPr>
          <w:noProof/>
          <w:lang w:val="en-CA" w:eastAsia="ko-KR"/>
        </w:rPr>
      </w:pPr>
      <w:r w:rsidRPr="00DE0F0E" w:rsidDel="003C51E6">
        <w:rPr>
          <w:noProof/>
          <w:lang w:val="en-CA" w:eastAsia="ko-KR"/>
        </w:rPr>
        <w:t>yFrac</w:t>
      </w:r>
      <w:r w:rsidRPr="00DE0F0E" w:rsidDel="003C51E6">
        <w:rPr>
          <w:noProof/>
          <w:vertAlign w:val="subscript"/>
          <w:lang w:val="en-CA" w:eastAsia="ko-KR"/>
        </w:rPr>
        <w:t>L</w:t>
      </w:r>
      <w:r w:rsidRPr="00DE0F0E" w:rsidDel="003C51E6">
        <w:rPr>
          <w:noProof/>
          <w:lang w:val="en-CA" w:eastAsia="ko-KR"/>
        </w:rPr>
        <w:t xml:space="preserve"> = </w:t>
      </w:r>
      <w:r w:rsidRPr="00DE0F0E">
        <w:rPr>
          <w:noProof/>
          <w:lang w:val="en-CA" w:eastAsia="ko-KR"/>
        </w:rPr>
        <w:t>refM</w:t>
      </w:r>
      <w:r w:rsidRPr="00DE0F0E" w:rsidDel="003C51E6">
        <w:rPr>
          <w:noProof/>
          <w:lang w:val="en-CA" w:eastAsia="ko-KR"/>
        </w:rPr>
        <w:t>v</w:t>
      </w:r>
      <w:r w:rsidRPr="00DE0F0E">
        <w:rPr>
          <w:noProof/>
          <w:lang w:val="en-CA" w:eastAsia="ko-KR"/>
        </w:rPr>
        <w:t>L</w:t>
      </w:r>
      <w:r w:rsidRPr="00DE0F0E" w:rsidDel="003C51E6">
        <w:rPr>
          <w:noProof/>
          <w:lang w:val="en-CA" w:eastAsia="ko-KR"/>
        </w:rPr>
        <w:t>X[ 1 ] &amp; </w:t>
      </w:r>
      <w:r w:rsidRPr="00DE0F0E">
        <w:rPr>
          <w:noProof/>
          <w:lang w:val="en-CA" w:eastAsia="ko-KR"/>
        </w:rPr>
        <w:t>15</w:t>
      </w:r>
      <w:r w:rsidRPr="00DE0F0E" w:rsidDel="003C51E6">
        <w:rPr>
          <w:noProof/>
          <w:lang w:val="en-CA" w:eastAsia="ko-KR"/>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724</w:t>
      </w:r>
      <w:r w:rsidRPr="00DE0F0E" w:rsidDel="003C51E6">
        <w:rPr>
          <w:noProof/>
          <w:lang w:val="en-CA"/>
        </w:rPr>
        <w:fldChar w:fldCharType="end"/>
      </w:r>
      <w:r w:rsidRPr="00DE0F0E" w:rsidDel="003C51E6">
        <w:rPr>
          <w:noProof/>
          <w:lang w:val="en-CA"/>
        </w:rPr>
        <w:t>)</w:t>
      </w:r>
    </w:p>
    <w:p w:rsidR="00F26D69" w:rsidRPr="00DE0F0E" w:rsidRDefault="00F26D69" w:rsidP="00BB20C9">
      <w:pPr>
        <w:numPr>
          <w:ilvl w:val="1"/>
          <w:numId w:val="2"/>
        </w:numPr>
        <w:rPr>
          <w:noProof/>
          <w:lang w:val="en-CA" w:eastAsia="ko-KR"/>
        </w:rPr>
      </w:pPr>
      <w:r w:rsidRPr="00DE0F0E">
        <w:rPr>
          <w:noProof/>
          <w:lang w:val="en-CA" w:eastAsia="ko-KR"/>
        </w:rPr>
        <w:t>If</w:t>
      </w:r>
      <w:r w:rsidRPr="00DE0F0E">
        <w:rPr>
          <w:noProof/>
          <w:lang w:val="en-CA"/>
        </w:rPr>
        <w:t xml:space="preserve"> </w:t>
      </w:r>
      <w:r w:rsidRPr="00DE0F0E">
        <w:rPr>
          <w:noProof/>
          <w:lang w:val="en-CA" w:eastAsia="ko-KR"/>
        </w:rPr>
        <w:t>bdofFlag is equal to TRUE</w:t>
      </w:r>
      <w:r w:rsidRPr="00DE0F0E">
        <w:rPr>
          <w:noProof/>
          <w:lang w:val="en-CA"/>
        </w:rPr>
        <w:t xml:space="preserve"> and one or more of the following conditions are true,</w:t>
      </w:r>
      <w:r w:rsidRPr="00DE0F0E">
        <w:rPr>
          <w:noProof/>
          <w:lang w:val="en-CA" w:eastAsia="ko-KR"/>
        </w:rPr>
        <w:t xml:space="preserve"> t</w:t>
      </w:r>
      <w:r w:rsidRPr="00DE0F0E" w:rsidDel="003C51E6">
        <w:rPr>
          <w:noProof/>
          <w:lang w:val="en-CA" w:eastAsia="ko-KR"/>
        </w:rPr>
        <w:t xml:space="preserve">he prediction luma sample value </w:t>
      </w:r>
      <w:r w:rsidRPr="00DE0F0E">
        <w:rPr>
          <w:noProof/>
          <w:lang w:val="en-CA" w:eastAsia="ko-KR"/>
        </w:rPr>
        <w:t>predSamplesLX</w:t>
      </w:r>
      <w:r w:rsidRPr="00DE0F0E" w:rsidDel="003C51E6">
        <w:rPr>
          <w:noProof/>
          <w:lang w:val="en-CA" w:eastAsia="ko-KR"/>
        </w:rPr>
        <w:t>[ x</w:t>
      </w:r>
      <w:r w:rsidRPr="00DE0F0E" w:rsidDel="003C51E6">
        <w:rPr>
          <w:noProof/>
          <w:vertAlign w:val="subscript"/>
          <w:lang w:val="en-CA" w:eastAsia="ko-KR"/>
        </w:rPr>
        <w:t>L</w:t>
      </w:r>
      <w:r w:rsidRPr="00DE0F0E" w:rsidDel="003C51E6">
        <w:rPr>
          <w:noProof/>
          <w:lang w:val="en-CA" w:eastAsia="ko-KR"/>
        </w:rPr>
        <w:t> ][ y</w:t>
      </w:r>
      <w:r w:rsidRPr="00DE0F0E" w:rsidDel="003C51E6">
        <w:rPr>
          <w:noProof/>
          <w:vertAlign w:val="subscript"/>
          <w:lang w:val="en-CA" w:eastAsia="ko-KR"/>
        </w:rPr>
        <w:t>L</w:t>
      </w:r>
      <w:r w:rsidRPr="00DE0F0E" w:rsidDel="003C51E6">
        <w:rPr>
          <w:noProof/>
          <w:lang w:val="en-CA" w:eastAsia="ko-KR"/>
        </w:rPr>
        <w:t xml:space="preserve"> ] is derived by invoking the </w:t>
      </w:r>
      <w:r w:rsidRPr="00DE0F0E">
        <w:rPr>
          <w:noProof/>
          <w:lang w:val="en-CA" w:eastAsia="ko-KR"/>
        </w:rPr>
        <w:t xml:space="preserve">luma integer sample fetching </w:t>
      </w:r>
      <w:r w:rsidRPr="00DE0F0E" w:rsidDel="003C51E6">
        <w:rPr>
          <w:noProof/>
          <w:lang w:val="en-CA" w:eastAsia="ko-KR"/>
        </w:rPr>
        <w:t xml:space="preserve">process </w:t>
      </w:r>
      <w:r w:rsidRPr="00DE0F0E">
        <w:rPr>
          <w:noProof/>
          <w:lang w:val="en-CA" w:eastAsia="ko-KR"/>
        </w:rPr>
        <w:t xml:space="preserve">as </w:t>
      </w:r>
      <w:r w:rsidRPr="00DE0F0E" w:rsidDel="003C51E6">
        <w:rPr>
          <w:noProof/>
          <w:lang w:val="en-CA" w:eastAsia="ko-KR"/>
        </w:rPr>
        <w:t>specified in clause</w:t>
      </w:r>
      <w:r w:rsidRPr="00DE0F0E">
        <w:rPr>
          <w:noProof/>
          <w:lang w:val="en-CA" w:eastAsia="ko-KR"/>
        </w:rPr>
        <w:t> </w:t>
      </w:r>
      <w:r w:rsidRPr="00DE0F0E">
        <w:rPr>
          <w:noProof/>
          <w:highlight w:val="yellow"/>
          <w:lang w:val="en-CA"/>
        </w:rPr>
        <w:fldChar w:fldCharType="begin" w:fldLock="1"/>
      </w:r>
      <w:r w:rsidRPr="00DE0F0E">
        <w:rPr>
          <w:noProof/>
          <w:lang w:val="en-CA" w:eastAsia="ko-KR"/>
        </w:rPr>
        <w:instrText xml:space="preserve"> REF _Ref532672440 \r \h </w:instrText>
      </w:r>
      <w:r w:rsidRPr="00DE0F0E">
        <w:rPr>
          <w:noProof/>
          <w:highlight w:val="yellow"/>
          <w:lang w:val="en-CA"/>
        </w:rPr>
      </w:r>
      <w:r w:rsidRPr="00DE0F0E">
        <w:rPr>
          <w:noProof/>
          <w:highlight w:val="yellow"/>
          <w:lang w:val="en-CA"/>
        </w:rPr>
        <w:fldChar w:fldCharType="separate"/>
      </w:r>
      <w:r>
        <w:rPr>
          <w:noProof/>
          <w:lang w:val="en-CA" w:eastAsia="ko-KR"/>
        </w:rPr>
        <w:t>8.5.6.3.3</w:t>
      </w:r>
      <w:r w:rsidRPr="00DE0F0E">
        <w:rPr>
          <w:noProof/>
          <w:highlight w:val="yellow"/>
          <w:lang w:val="en-CA"/>
        </w:rPr>
        <w:fldChar w:fldCharType="end"/>
      </w:r>
      <w:r w:rsidRPr="00DE0F0E" w:rsidDel="003C51E6">
        <w:rPr>
          <w:noProof/>
          <w:lang w:val="en-CA" w:eastAsia="ko-KR"/>
        </w:rPr>
        <w:t xml:space="preserve"> with ( xInt</w:t>
      </w:r>
      <w:r w:rsidRPr="00DE0F0E" w:rsidDel="003C51E6">
        <w:rPr>
          <w:noProof/>
          <w:vertAlign w:val="subscript"/>
          <w:lang w:val="en-CA" w:eastAsia="ko-KR"/>
        </w:rPr>
        <w:t>L</w:t>
      </w:r>
      <w:r w:rsidRPr="00DE0F0E" w:rsidDel="003C51E6">
        <w:rPr>
          <w:noProof/>
          <w:lang w:val="en-CA" w:eastAsia="ko-KR"/>
        </w:rPr>
        <w:t>, yInt</w:t>
      </w:r>
      <w:r w:rsidRPr="00DE0F0E" w:rsidDel="003C51E6">
        <w:rPr>
          <w:noProof/>
          <w:vertAlign w:val="subscript"/>
          <w:lang w:val="en-CA" w:eastAsia="ko-KR"/>
        </w:rPr>
        <w:t>L</w:t>
      </w:r>
      <w:r w:rsidRPr="00DE0F0E" w:rsidDel="003C51E6">
        <w:rPr>
          <w:noProof/>
          <w:lang w:val="en-CA" w:eastAsia="ko-KR"/>
        </w:rPr>
        <w:t> ), ( xFrac</w:t>
      </w:r>
      <w:r w:rsidRPr="00DE0F0E" w:rsidDel="003C51E6">
        <w:rPr>
          <w:noProof/>
          <w:vertAlign w:val="subscript"/>
          <w:lang w:val="en-CA" w:eastAsia="ko-KR"/>
        </w:rPr>
        <w:t>L</w:t>
      </w:r>
      <w:r w:rsidRPr="00DE0F0E" w:rsidDel="003C51E6">
        <w:rPr>
          <w:noProof/>
          <w:lang w:val="en-CA" w:eastAsia="ko-KR"/>
        </w:rPr>
        <w:t>, yFrac</w:t>
      </w:r>
      <w:r w:rsidRPr="00DE0F0E" w:rsidDel="003C51E6">
        <w:rPr>
          <w:noProof/>
          <w:vertAlign w:val="subscript"/>
          <w:lang w:val="en-CA" w:eastAsia="ko-KR"/>
        </w:rPr>
        <w:t>L</w:t>
      </w:r>
      <w:r w:rsidRPr="00DE0F0E" w:rsidDel="003C51E6">
        <w:rPr>
          <w:noProof/>
          <w:lang w:val="en-CA" w:eastAsia="ko-KR"/>
        </w:rPr>
        <w:t> ) and refPicLX as inputs</w:t>
      </w:r>
      <w:r w:rsidRPr="00DE0F0E">
        <w:rPr>
          <w:noProof/>
          <w:lang w:val="en-CA" w:eastAsia="ko-KR"/>
        </w:rPr>
        <w:t>:</w:t>
      </w:r>
    </w:p>
    <w:p w:rsidR="00F26D69" w:rsidRPr="00DE0F0E" w:rsidRDefault="00F26D69" w:rsidP="00BB20C9">
      <w:pPr>
        <w:numPr>
          <w:ilvl w:val="2"/>
          <w:numId w:val="2"/>
        </w:numPr>
        <w:tabs>
          <w:tab w:val="clear" w:pos="794"/>
        </w:tabs>
        <w:rPr>
          <w:noProof/>
          <w:lang w:val="en-CA" w:eastAsia="ko-KR"/>
        </w:rPr>
      </w:pPr>
      <w:r w:rsidRPr="00DE0F0E" w:rsidDel="003C51E6">
        <w:rPr>
          <w:noProof/>
          <w:lang w:val="en-CA" w:eastAsia="ko-KR"/>
        </w:rPr>
        <w:t>x</w:t>
      </w:r>
      <w:r w:rsidRPr="00DE0F0E" w:rsidDel="003C51E6">
        <w:rPr>
          <w:noProof/>
          <w:vertAlign w:val="subscript"/>
          <w:lang w:val="en-CA" w:eastAsia="ko-KR"/>
        </w:rPr>
        <w:t>L</w:t>
      </w:r>
      <w:r w:rsidRPr="00DE0F0E">
        <w:rPr>
          <w:noProof/>
          <w:lang w:val="en-CA" w:eastAsia="ko-KR"/>
        </w:rPr>
        <w:t xml:space="preserve"> is equal to 0.</w:t>
      </w:r>
    </w:p>
    <w:p w:rsidR="00F26D69" w:rsidRPr="00DE0F0E" w:rsidRDefault="00F26D69" w:rsidP="00BB20C9">
      <w:pPr>
        <w:numPr>
          <w:ilvl w:val="2"/>
          <w:numId w:val="2"/>
        </w:numPr>
        <w:tabs>
          <w:tab w:val="clear" w:pos="794"/>
        </w:tabs>
        <w:rPr>
          <w:noProof/>
          <w:lang w:val="en-CA" w:eastAsia="ko-KR"/>
        </w:rPr>
      </w:pPr>
      <w:r w:rsidRPr="00DE0F0E" w:rsidDel="003C51E6">
        <w:rPr>
          <w:noProof/>
          <w:lang w:val="en-CA" w:eastAsia="ko-KR"/>
        </w:rPr>
        <w:t>x</w:t>
      </w:r>
      <w:r w:rsidRPr="00DE0F0E" w:rsidDel="003C51E6">
        <w:rPr>
          <w:noProof/>
          <w:vertAlign w:val="subscript"/>
          <w:lang w:val="en-CA" w:eastAsia="ko-KR"/>
        </w:rPr>
        <w:t>L</w:t>
      </w:r>
      <w:r w:rsidRPr="00DE0F0E">
        <w:rPr>
          <w:noProof/>
          <w:lang w:val="en-CA" w:eastAsia="ko-KR"/>
        </w:rPr>
        <w:t xml:space="preserve"> is equal to sbWidth + 1.</w:t>
      </w:r>
    </w:p>
    <w:p w:rsidR="00F26D69" w:rsidRPr="00DE0F0E" w:rsidRDefault="00F26D69" w:rsidP="00BB20C9">
      <w:pPr>
        <w:numPr>
          <w:ilvl w:val="2"/>
          <w:numId w:val="2"/>
        </w:numPr>
        <w:tabs>
          <w:tab w:val="clear" w:pos="794"/>
        </w:tabs>
        <w:rPr>
          <w:noProof/>
          <w:lang w:val="en-CA" w:eastAsia="ko-KR"/>
        </w:rPr>
      </w:pPr>
      <w:r w:rsidRPr="00DE0F0E">
        <w:rPr>
          <w:noProof/>
          <w:lang w:val="en-CA" w:eastAsia="ko-KR"/>
        </w:rPr>
        <w:t>y</w:t>
      </w:r>
      <w:r w:rsidRPr="00DE0F0E" w:rsidDel="003C51E6">
        <w:rPr>
          <w:noProof/>
          <w:vertAlign w:val="subscript"/>
          <w:lang w:val="en-CA" w:eastAsia="ko-KR"/>
        </w:rPr>
        <w:t>L</w:t>
      </w:r>
      <w:r w:rsidRPr="00DE0F0E">
        <w:rPr>
          <w:noProof/>
          <w:lang w:val="en-CA" w:eastAsia="ko-KR"/>
        </w:rPr>
        <w:t xml:space="preserve"> is equal to 0.</w:t>
      </w:r>
    </w:p>
    <w:p w:rsidR="00F26D69" w:rsidRPr="00DE0F0E" w:rsidRDefault="00F26D69" w:rsidP="00BB20C9">
      <w:pPr>
        <w:numPr>
          <w:ilvl w:val="2"/>
          <w:numId w:val="2"/>
        </w:numPr>
        <w:tabs>
          <w:tab w:val="clear" w:pos="794"/>
        </w:tabs>
        <w:rPr>
          <w:noProof/>
          <w:lang w:val="en-CA" w:eastAsia="ko-KR"/>
        </w:rPr>
      </w:pPr>
      <w:r w:rsidRPr="00DE0F0E">
        <w:rPr>
          <w:noProof/>
          <w:lang w:val="en-CA" w:eastAsia="ko-KR"/>
        </w:rPr>
        <w:t>y</w:t>
      </w:r>
      <w:r w:rsidRPr="00DE0F0E" w:rsidDel="003C51E6">
        <w:rPr>
          <w:noProof/>
          <w:vertAlign w:val="subscript"/>
          <w:lang w:val="en-CA" w:eastAsia="ko-KR"/>
        </w:rPr>
        <w:t>L</w:t>
      </w:r>
      <w:r w:rsidRPr="00DE0F0E">
        <w:rPr>
          <w:noProof/>
          <w:lang w:val="en-CA" w:eastAsia="ko-KR"/>
        </w:rPr>
        <w:t xml:space="preserve"> is equal to sbHeight + </w:t>
      </w:r>
      <w:r>
        <w:rPr>
          <w:noProof/>
          <w:lang w:val="en-CA" w:eastAsia="ko-KR"/>
        </w:rPr>
        <w:t>1</w:t>
      </w:r>
      <w:r w:rsidRPr="00DE0F0E">
        <w:rPr>
          <w:noProof/>
          <w:lang w:val="en-CA" w:eastAsia="ko-KR"/>
        </w:rPr>
        <w:t>.</w:t>
      </w:r>
    </w:p>
    <w:p w:rsidR="00F26D69" w:rsidRPr="00DE0F0E" w:rsidRDefault="00F26D69" w:rsidP="00BB20C9">
      <w:pPr>
        <w:numPr>
          <w:ilvl w:val="1"/>
          <w:numId w:val="2"/>
        </w:numPr>
        <w:rPr>
          <w:noProof/>
          <w:lang w:val="en-CA" w:eastAsia="ko-KR"/>
        </w:rPr>
      </w:pPr>
      <w:r w:rsidRPr="00DE0F0E">
        <w:rPr>
          <w:noProof/>
          <w:lang w:val="en-CA" w:eastAsia="ko-KR"/>
        </w:rPr>
        <w:t>Otherwise, the following applies:</w:t>
      </w:r>
    </w:p>
    <w:p w:rsidR="00F26D69" w:rsidRPr="00DE0F0E" w:rsidRDefault="00F26D69" w:rsidP="00BB20C9">
      <w:pPr>
        <w:numPr>
          <w:ilvl w:val="2"/>
          <w:numId w:val="2"/>
        </w:numPr>
        <w:tabs>
          <w:tab w:val="clear" w:pos="794"/>
        </w:tabs>
        <w:rPr>
          <w:noProof/>
          <w:lang w:val="en-CA" w:eastAsia="ko-KR"/>
        </w:rPr>
      </w:pPr>
      <w:r w:rsidRPr="00DE0F0E">
        <w:rPr>
          <w:rFonts w:eastAsia="Malgun Gothic"/>
          <w:noProof/>
          <w:lang w:val="en-CA" w:eastAsia="ko-KR"/>
        </w:rPr>
        <w:lastRenderedPageBreak/>
        <w:t>The motion vector mvLX is set equal to ( </w:t>
      </w:r>
      <w:r w:rsidRPr="00DE0F0E">
        <w:rPr>
          <w:noProof/>
          <w:lang w:val="en-CA" w:eastAsia="ko-KR"/>
        </w:rPr>
        <w:t>refM</w:t>
      </w:r>
      <w:r w:rsidRPr="00DE0F0E" w:rsidDel="003C51E6">
        <w:rPr>
          <w:noProof/>
          <w:lang w:val="en-CA" w:eastAsia="ko-KR"/>
        </w:rPr>
        <w:t>v</w:t>
      </w:r>
      <w:r w:rsidRPr="00DE0F0E">
        <w:rPr>
          <w:noProof/>
          <w:lang w:val="en-CA" w:eastAsia="ko-KR"/>
        </w:rPr>
        <w:t>LX </w:t>
      </w:r>
      <w:r w:rsidRPr="00DE0F0E" w:rsidDel="003C51E6">
        <w:rPr>
          <w:noProof/>
          <w:lang w:val="en-CA" w:eastAsia="ko-KR"/>
        </w:rPr>
        <w:t>−</w:t>
      </w:r>
      <w:r w:rsidRPr="00DE0F0E">
        <w:rPr>
          <w:noProof/>
          <w:lang w:val="en-CA" w:eastAsia="ko-KR"/>
        </w:rPr>
        <w:t> </w:t>
      </w:r>
      <w:r w:rsidRPr="00DE0F0E">
        <w:rPr>
          <w:rFonts w:eastAsia="Malgun Gothic"/>
          <w:noProof/>
          <w:lang w:val="en-CA" w:eastAsia="ko-KR"/>
        </w:rPr>
        <w:t>mvOffset )</w:t>
      </w:r>
      <w:r w:rsidRPr="00DE0F0E">
        <w:rPr>
          <w:noProof/>
          <w:lang w:val="en-CA" w:eastAsia="ko-KR"/>
        </w:rPr>
        <w:t>.</w:t>
      </w:r>
    </w:p>
    <w:p w:rsidR="00F26D69" w:rsidRPr="001C53B7" w:rsidRDefault="00F26D69" w:rsidP="00BB20C9">
      <w:pPr>
        <w:numPr>
          <w:ilvl w:val="2"/>
          <w:numId w:val="2"/>
        </w:numPr>
        <w:tabs>
          <w:tab w:val="clear" w:pos="794"/>
        </w:tabs>
        <w:rPr>
          <w:lang w:val="en-CA" w:eastAsia="ko-KR"/>
        </w:rPr>
      </w:pPr>
      <w:r>
        <w:rPr>
          <w:rFonts w:eastAsia="Malgun Gothic" w:hint="eastAsia"/>
          <w:lang w:val="en-CA" w:eastAsia="ko-KR"/>
        </w:rPr>
        <w:t xml:space="preserve">The list </w:t>
      </w:r>
      <w:proofErr w:type="spellStart"/>
      <w:r>
        <w:rPr>
          <w:lang w:val="en-CA" w:eastAsia="ko-KR"/>
        </w:rPr>
        <w:t>padVal</w:t>
      </w:r>
      <w:proofErr w:type="spellEnd"/>
      <w:r>
        <w:rPr>
          <w:lang w:val="en-CA" w:eastAsia="ko-KR"/>
        </w:rPr>
        <w:t>[ </w:t>
      </w:r>
      <w:proofErr w:type="spellStart"/>
      <w:r>
        <w:rPr>
          <w:lang w:val="en-CA" w:eastAsia="ko-KR"/>
        </w:rPr>
        <w:t>dir</w:t>
      </w:r>
      <w:proofErr w:type="spellEnd"/>
      <w:r>
        <w:rPr>
          <w:lang w:val="en-CA" w:eastAsia="ko-KR"/>
        </w:rPr>
        <w:t xml:space="preserve"> ] is derived as follows for </w:t>
      </w:r>
      <w:proofErr w:type="spellStart"/>
      <w:r>
        <w:rPr>
          <w:lang w:val="en-CA" w:eastAsia="ko-KR"/>
        </w:rPr>
        <w:t>dir</w:t>
      </w:r>
      <w:proofErr w:type="spellEnd"/>
      <w:r>
        <w:rPr>
          <w:lang w:val="en-CA" w:eastAsia="ko-KR"/>
        </w:rPr>
        <w:t> = 0..1:</w:t>
      </w:r>
    </w:p>
    <w:p w:rsidR="00F26D69" w:rsidRDefault="00F26D69" w:rsidP="00BB20C9">
      <w:pPr>
        <w:numPr>
          <w:ilvl w:val="3"/>
          <w:numId w:val="2"/>
        </w:numPr>
        <w:tabs>
          <w:tab w:val="clear" w:pos="794"/>
          <w:tab w:val="clear" w:pos="1191"/>
        </w:tabs>
        <w:rPr>
          <w:lang w:val="en-CA" w:eastAsia="ko-KR"/>
        </w:rPr>
      </w:pPr>
      <w:r>
        <w:rPr>
          <w:lang w:val="en-CA" w:eastAsia="ko-KR"/>
        </w:rPr>
        <w:t xml:space="preserve">The variable </w:t>
      </w:r>
      <w:proofErr w:type="spellStart"/>
      <w:r>
        <w:rPr>
          <w:lang w:val="en-CA" w:eastAsia="ko-KR"/>
        </w:rPr>
        <w:t>disp</w:t>
      </w:r>
      <w:proofErr w:type="spellEnd"/>
      <w:r>
        <w:rPr>
          <w:lang w:val="en-CA" w:eastAsia="ko-KR"/>
        </w:rPr>
        <w:t xml:space="preserve"> is derived as follows:</w:t>
      </w:r>
    </w:p>
    <w:p w:rsidR="00F26D69" w:rsidRPr="007644C2" w:rsidDel="003C51E6" w:rsidRDefault="00F26D69" w:rsidP="00F26D69">
      <w:pPr>
        <w:pStyle w:val="Equation"/>
        <w:tabs>
          <w:tab w:val="clear" w:pos="794"/>
          <w:tab w:val="clear" w:pos="1588"/>
          <w:tab w:val="left" w:pos="851"/>
          <w:tab w:val="left" w:pos="1134"/>
          <w:tab w:val="left" w:pos="1418"/>
        </w:tabs>
        <w:ind w:left="1980"/>
        <w:rPr>
          <w:lang w:val="en-CA" w:eastAsia="ko-KR"/>
        </w:rPr>
      </w:pPr>
      <w:proofErr w:type="spellStart"/>
      <w:r>
        <w:rPr>
          <w:lang w:val="en-CA" w:eastAsia="ko-KR"/>
        </w:rPr>
        <w:t>disp</w:t>
      </w:r>
      <w:proofErr w:type="spellEnd"/>
      <w:r w:rsidRPr="007644C2" w:rsidDel="003C51E6">
        <w:rPr>
          <w:lang w:val="en-CA" w:eastAsia="ko-KR"/>
        </w:rPr>
        <w:t xml:space="preserve"> = </w:t>
      </w:r>
      <w:r>
        <w:rPr>
          <w:lang w:val="en-CA" w:eastAsia="ko-KR"/>
        </w:rPr>
        <w:t>(</w:t>
      </w:r>
      <w:r>
        <w:rPr>
          <w:lang w:val="en-US" w:eastAsia="ko-KR"/>
        </w:rPr>
        <w:t> </w:t>
      </w:r>
      <w:proofErr w:type="spellStart"/>
      <w:r>
        <w:rPr>
          <w:lang w:val="en-US" w:eastAsia="ko-KR"/>
        </w:rPr>
        <w:t>refM</w:t>
      </w:r>
      <w:r w:rsidRPr="00901B03" w:rsidDel="003C51E6">
        <w:rPr>
          <w:lang w:val="en-CA" w:eastAsia="ko-KR"/>
        </w:rPr>
        <w:t>v</w:t>
      </w:r>
      <w:r w:rsidRPr="00901B03">
        <w:rPr>
          <w:lang w:val="en-CA" w:eastAsia="ko-KR"/>
        </w:rPr>
        <w:t>L</w:t>
      </w:r>
      <w:r>
        <w:rPr>
          <w:lang w:val="en-CA" w:eastAsia="ko-KR"/>
        </w:rPr>
        <w:t>X</w:t>
      </w:r>
      <w:proofErr w:type="spellEnd"/>
      <w:r>
        <w:rPr>
          <w:lang w:val="en-CA" w:eastAsia="ko-KR"/>
        </w:rPr>
        <w:t>[ </w:t>
      </w:r>
      <w:proofErr w:type="spellStart"/>
      <w:r>
        <w:rPr>
          <w:lang w:val="en-CA" w:eastAsia="ko-KR"/>
        </w:rPr>
        <w:t>dir</w:t>
      </w:r>
      <w:proofErr w:type="spellEnd"/>
      <w:r>
        <w:rPr>
          <w:lang w:val="en-CA" w:eastAsia="ko-KR"/>
        </w:rPr>
        <w:t> ]</w:t>
      </w:r>
      <w:r w:rsidRPr="00901B03" w:rsidDel="003C51E6">
        <w:rPr>
          <w:lang w:val="en-CA" w:eastAsia="ko-KR"/>
        </w:rPr>
        <w:t>  &gt;&gt;  </w:t>
      </w:r>
      <w:r>
        <w:rPr>
          <w:lang w:val="en-CA" w:eastAsia="ko-KR"/>
        </w:rPr>
        <w:t>4) </w:t>
      </w:r>
      <w:r w:rsidRPr="007644C2" w:rsidDel="003C51E6">
        <w:rPr>
          <w:lang w:val="en-CA" w:eastAsia="ko-KR"/>
        </w:rPr>
        <w:t>−</w:t>
      </w:r>
      <w:r>
        <w:rPr>
          <w:lang w:val="en-CA" w:eastAsia="ko-KR"/>
        </w:rPr>
        <w:t> ( </w:t>
      </w:r>
      <w:proofErr w:type="spellStart"/>
      <w:r>
        <w:rPr>
          <w:rFonts w:eastAsia="Malgun Gothic"/>
          <w:lang w:val="en-CA" w:eastAsia="ko-KR"/>
        </w:rPr>
        <w:t>m</w:t>
      </w:r>
      <w:r>
        <w:rPr>
          <w:rFonts w:eastAsia="Malgun Gothic" w:hint="eastAsia"/>
          <w:lang w:val="en-CA" w:eastAsia="ko-KR"/>
        </w:rPr>
        <w:t>vLX</w:t>
      </w:r>
      <w:proofErr w:type="spellEnd"/>
      <w:r>
        <w:rPr>
          <w:lang w:val="en-CA" w:eastAsia="ko-KR"/>
        </w:rPr>
        <w:t>[ </w:t>
      </w:r>
      <w:proofErr w:type="spellStart"/>
      <w:r>
        <w:rPr>
          <w:lang w:val="en-CA" w:eastAsia="ko-KR"/>
        </w:rPr>
        <w:t>dir</w:t>
      </w:r>
      <w:proofErr w:type="spellEnd"/>
      <w:r w:rsidRPr="00901B03" w:rsidDel="003C51E6">
        <w:rPr>
          <w:lang w:val="en-CA" w:eastAsia="ko-KR"/>
        </w:rPr>
        <w:t> ]  &gt;&gt;  </w:t>
      </w:r>
      <w:r>
        <w:rPr>
          <w:lang w:val="en-CA" w:eastAsia="ko-KR"/>
        </w:rPr>
        <w:t>4) </w:t>
      </w:r>
      <w:r>
        <w:rPr>
          <w:rFonts w:eastAsia="Malgun Gothic"/>
          <w:lang w:val="en-CA" w:eastAsia="ko-KR"/>
        </w:rPr>
        <w:t>+</w:t>
      </w:r>
      <w:r w:rsidRPr="00901B03" w:rsidDel="003C51E6">
        <w:rPr>
          <w:lang w:val="en-CA" w:eastAsia="ko-KR"/>
        </w:rPr>
        <w:t> </w:t>
      </w:r>
      <w:r>
        <w:rPr>
          <w:lang w:val="en-CA" w:eastAsia="ko-KR"/>
        </w:rPr>
        <w:t>(</w:t>
      </w:r>
      <w:r>
        <w:rPr>
          <w:lang w:val="en-US" w:eastAsia="ko-KR"/>
        </w:rPr>
        <w:t> </w:t>
      </w:r>
      <w:proofErr w:type="spellStart"/>
      <w:r>
        <w:rPr>
          <w:lang w:val="en-CA" w:eastAsia="ko-KR"/>
        </w:rPr>
        <w:t>dir</w:t>
      </w:r>
      <w:proofErr w:type="spellEnd"/>
      <w:r>
        <w:rPr>
          <w:lang w:val="en-US" w:eastAsia="ko-KR"/>
        </w:rPr>
        <w:t> </w:t>
      </w:r>
      <w:r>
        <w:rPr>
          <w:lang w:val="en-CA" w:eastAsia="ko-KR"/>
        </w:rPr>
        <w:t>= =</w:t>
      </w:r>
      <w:r>
        <w:rPr>
          <w:lang w:val="en-US" w:eastAsia="ko-KR"/>
        </w:rPr>
        <w:t> </w:t>
      </w:r>
      <w:r>
        <w:rPr>
          <w:lang w:val="en-CA" w:eastAsia="ko-KR"/>
        </w:rPr>
        <w:t>0</w:t>
      </w:r>
      <w:r>
        <w:rPr>
          <w:lang w:val="en-US" w:eastAsia="ko-KR"/>
        </w:rPr>
        <w:t> </w:t>
      </w:r>
      <w:r>
        <w:rPr>
          <w:lang w:val="en-CA" w:eastAsia="ko-KR"/>
        </w:rPr>
        <w:t>?</w:t>
      </w:r>
      <w:r>
        <w:rPr>
          <w:lang w:val="en-US" w:eastAsia="ko-KR"/>
        </w:rPr>
        <w:t> </w:t>
      </w:r>
      <w:proofErr w:type="spellStart"/>
      <w:r w:rsidRPr="00901B03" w:rsidDel="003C51E6">
        <w:rPr>
          <w:lang w:val="en-CA" w:eastAsia="ko-KR"/>
        </w:rPr>
        <w:t>x</w:t>
      </w:r>
      <w:r w:rsidRPr="00901B03" w:rsidDel="003C51E6">
        <w:rPr>
          <w:vertAlign w:val="subscript"/>
          <w:lang w:val="en-CA" w:eastAsia="ko-KR"/>
        </w:rPr>
        <w:t>L</w:t>
      </w:r>
      <w:proofErr w:type="spellEnd"/>
      <w:r>
        <w:rPr>
          <w:lang w:val="en-US" w:eastAsia="ko-KR"/>
        </w:rPr>
        <w:t> </w:t>
      </w:r>
      <w:r>
        <w:rPr>
          <w:lang w:val="en-CA" w:eastAsia="ko-KR"/>
        </w:rPr>
        <w:t>:</w:t>
      </w:r>
      <w:r>
        <w:rPr>
          <w:lang w:val="en-US" w:eastAsia="ko-KR"/>
        </w:rPr>
        <w:t> </w:t>
      </w:r>
      <w:proofErr w:type="spellStart"/>
      <w:r>
        <w:rPr>
          <w:lang w:val="en-CA" w:eastAsia="ko-KR"/>
        </w:rPr>
        <w:t>y</w:t>
      </w:r>
      <w:r>
        <w:rPr>
          <w:vertAlign w:val="subscript"/>
          <w:lang w:val="en-CA" w:eastAsia="ko-KR"/>
        </w:rPr>
        <w:t>L</w:t>
      </w:r>
      <w:proofErr w:type="spellEnd"/>
      <w:r>
        <w:rPr>
          <w:lang w:val="en-CA" w:eastAsia="ko-KR"/>
        </w:rPr>
        <w:t>)</w:t>
      </w:r>
      <w:r w:rsidRPr="007644C2" w:rsidDel="003C51E6">
        <w:rPr>
          <w:lang w:val="en-CA" w:eastAsia="ko-KR"/>
        </w:rPr>
        <w:tab/>
      </w:r>
      <w:r w:rsidRPr="007644C2" w:rsidDel="003C51E6">
        <w:rPr>
          <w:lang w:val="en-CA"/>
        </w:rPr>
        <w:t>(</w:t>
      </w:r>
      <w:r w:rsidRPr="007644C2" w:rsidDel="003C51E6">
        <w:rPr>
          <w:lang w:val="en-CA"/>
        </w:rPr>
        <w:fldChar w:fldCharType="begin" w:fldLock="1"/>
      </w:r>
      <w:r w:rsidRPr="007644C2" w:rsidDel="003C51E6">
        <w:rPr>
          <w:lang w:val="en-CA"/>
        </w:rPr>
        <w:instrText xml:space="preserve"> STYLEREF 1 \s </w:instrText>
      </w:r>
      <w:r w:rsidRPr="007644C2" w:rsidDel="003C51E6">
        <w:rPr>
          <w:lang w:val="en-CA"/>
        </w:rPr>
        <w:fldChar w:fldCharType="separate"/>
      </w:r>
      <w:r>
        <w:rPr>
          <w:noProof/>
          <w:lang w:val="en-CA"/>
        </w:rPr>
        <w:t>8</w:t>
      </w:r>
      <w:r w:rsidRPr="007644C2" w:rsidDel="003C51E6">
        <w:rPr>
          <w:lang w:val="en-CA"/>
        </w:rPr>
        <w:fldChar w:fldCharType="end"/>
      </w:r>
      <w:r w:rsidRPr="007644C2" w:rsidDel="003C51E6">
        <w:rPr>
          <w:lang w:val="en-CA"/>
        </w:rPr>
        <w:noBreakHyphen/>
      </w:r>
      <w:r w:rsidRPr="007644C2" w:rsidDel="003C51E6">
        <w:rPr>
          <w:lang w:val="en-CA"/>
        </w:rPr>
        <w:fldChar w:fldCharType="begin" w:fldLock="1"/>
      </w:r>
      <w:r w:rsidRPr="007644C2" w:rsidDel="003C51E6">
        <w:rPr>
          <w:lang w:val="en-CA"/>
        </w:rPr>
        <w:instrText xml:space="preserve"> SEQ Equation \* ARABIC \s 1 </w:instrText>
      </w:r>
      <w:r w:rsidRPr="007644C2" w:rsidDel="003C51E6">
        <w:rPr>
          <w:lang w:val="en-CA"/>
        </w:rPr>
        <w:fldChar w:fldCharType="separate"/>
      </w:r>
      <w:r>
        <w:rPr>
          <w:noProof/>
          <w:lang w:val="en-CA"/>
        </w:rPr>
        <w:t>725</w:t>
      </w:r>
      <w:r w:rsidRPr="007644C2" w:rsidDel="003C51E6">
        <w:rPr>
          <w:lang w:val="en-CA"/>
        </w:rPr>
        <w:fldChar w:fldCharType="end"/>
      </w:r>
      <w:r w:rsidRPr="007644C2" w:rsidDel="003C51E6">
        <w:rPr>
          <w:lang w:val="en-CA"/>
        </w:rPr>
        <w:t>)</w:t>
      </w:r>
    </w:p>
    <w:p w:rsidR="00F26D69" w:rsidRPr="005A113D" w:rsidRDefault="00F26D69" w:rsidP="00BB20C9">
      <w:pPr>
        <w:numPr>
          <w:ilvl w:val="3"/>
          <w:numId w:val="2"/>
        </w:numPr>
        <w:tabs>
          <w:tab w:val="clear" w:pos="794"/>
          <w:tab w:val="clear" w:pos="1191"/>
        </w:tabs>
        <w:rPr>
          <w:lang w:val="en-CA" w:eastAsia="ko-KR"/>
        </w:rPr>
      </w:pPr>
      <w:r>
        <w:rPr>
          <w:lang w:val="en-CA" w:eastAsia="ko-KR"/>
        </w:rPr>
        <w:t>I</w:t>
      </w:r>
      <w:r w:rsidRPr="005A113D">
        <w:rPr>
          <w:lang w:val="en-CA" w:eastAsia="ko-KR"/>
        </w:rPr>
        <w:t xml:space="preserve">f </w:t>
      </w:r>
      <w:proofErr w:type="spellStart"/>
      <w:r w:rsidRPr="005A113D">
        <w:rPr>
          <w:lang w:val="en-CA" w:eastAsia="ko-KR"/>
        </w:rPr>
        <w:t>disp</w:t>
      </w:r>
      <w:proofErr w:type="spellEnd"/>
      <w:r w:rsidRPr="005A113D">
        <w:rPr>
          <w:lang w:val="en-CA" w:eastAsia="ko-KR"/>
        </w:rPr>
        <w:t xml:space="preserve"> </w:t>
      </w:r>
      <w:r w:rsidRPr="005A113D">
        <w:rPr>
          <w:lang w:val="en-US" w:eastAsia="ko-KR"/>
        </w:rPr>
        <w:t xml:space="preserve">is </w:t>
      </w:r>
      <w:r>
        <w:rPr>
          <w:lang w:val="en-US" w:eastAsia="ko-KR"/>
        </w:rPr>
        <w:t>less</w:t>
      </w:r>
      <w:r w:rsidRPr="005A113D">
        <w:rPr>
          <w:lang w:val="en-US" w:eastAsia="ko-KR"/>
        </w:rPr>
        <w:t xml:space="preserve"> than</w:t>
      </w:r>
      <w:r w:rsidRPr="005A113D">
        <w:rPr>
          <w:lang w:val="en-CA" w:eastAsia="ko-KR"/>
        </w:rPr>
        <w:t xml:space="preserve"> 0, </w:t>
      </w:r>
      <w:proofErr w:type="spellStart"/>
      <w:proofErr w:type="gramStart"/>
      <w:r w:rsidRPr="005A113D">
        <w:rPr>
          <w:lang w:val="en-CA" w:eastAsia="ko-KR"/>
        </w:rPr>
        <w:t>padVal</w:t>
      </w:r>
      <w:proofErr w:type="spellEnd"/>
      <w:r w:rsidRPr="005A113D">
        <w:rPr>
          <w:lang w:val="en-CA" w:eastAsia="ko-KR"/>
        </w:rPr>
        <w:t>[</w:t>
      </w:r>
      <w:proofErr w:type="gramEnd"/>
      <w:r w:rsidRPr="005A113D">
        <w:rPr>
          <w:lang w:val="en-CA" w:eastAsia="ko-KR"/>
        </w:rPr>
        <w:t> </w:t>
      </w:r>
      <w:proofErr w:type="spellStart"/>
      <w:r w:rsidRPr="005A113D">
        <w:rPr>
          <w:lang w:val="en-CA" w:eastAsia="ko-KR"/>
        </w:rPr>
        <w:t>dir</w:t>
      </w:r>
      <w:proofErr w:type="spellEnd"/>
      <w:r w:rsidRPr="005A113D">
        <w:rPr>
          <w:lang w:val="en-CA" w:eastAsia="ko-KR"/>
        </w:rPr>
        <w:t> ] is set equal to disp.</w:t>
      </w:r>
    </w:p>
    <w:p w:rsidR="00F26D69" w:rsidRDefault="00F26D69" w:rsidP="00BB20C9">
      <w:pPr>
        <w:numPr>
          <w:ilvl w:val="3"/>
          <w:numId w:val="2"/>
        </w:numPr>
        <w:tabs>
          <w:tab w:val="clear" w:pos="794"/>
          <w:tab w:val="clear" w:pos="1191"/>
        </w:tabs>
        <w:rPr>
          <w:lang w:val="en-CA" w:eastAsia="ko-KR"/>
        </w:rPr>
      </w:pPr>
      <w:r>
        <w:rPr>
          <w:lang w:val="en-CA" w:eastAsia="ko-KR"/>
        </w:rPr>
        <w:t xml:space="preserve">Otherwise, if </w:t>
      </w:r>
      <w:proofErr w:type="spellStart"/>
      <w:r>
        <w:rPr>
          <w:lang w:val="en-CA" w:eastAsia="ko-KR"/>
        </w:rPr>
        <w:t>disp</w:t>
      </w:r>
      <w:proofErr w:type="spellEnd"/>
      <w:r>
        <w:rPr>
          <w:lang w:val="en-CA" w:eastAsia="ko-KR"/>
        </w:rPr>
        <w:t xml:space="preserve"> is greater than </w:t>
      </w:r>
      <w:proofErr w:type="gramStart"/>
      <w:r>
        <w:rPr>
          <w:lang w:val="en-CA" w:eastAsia="ko-KR"/>
        </w:rPr>
        <w:t>( </w:t>
      </w:r>
      <w:proofErr w:type="spellStart"/>
      <w:r>
        <w:rPr>
          <w:lang w:val="en-CA" w:eastAsia="ko-KR"/>
        </w:rPr>
        <w:t>dir</w:t>
      </w:r>
      <w:proofErr w:type="spellEnd"/>
      <w:proofErr w:type="gramEnd"/>
      <w:r>
        <w:rPr>
          <w:lang w:val="en-CA" w:eastAsia="ko-KR"/>
        </w:rPr>
        <w:t>  = = 0  ?  </w:t>
      </w:r>
      <w:proofErr w:type="spellStart"/>
      <w:r>
        <w:rPr>
          <w:lang w:val="en-CA" w:eastAsia="ko-KR"/>
        </w:rPr>
        <w:t>sbWidth</w:t>
      </w:r>
      <w:proofErr w:type="spellEnd"/>
      <w:r>
        <w:rPr>
          <w:lang w:val="en-CA" w:eastAsia="ko-KR"/>
        </w:rPr>
        <w:t> : </w:t>
      </w:r>
      <w:proofErr w:type="spellStart"/>
      <w:r>
        <w:rPr>
          <w:lang w:val="en-CA" w:eastAsia="ko-KR"/>
        </w:rPr>
        <w:t>sbHeight</w:t>
      </w:r>
      <w:proofErr w:type="spellEnd"/>
      <w:r>
        <w:rPr>
          <w:lang w:val="en-CA" w:eastAsia="ko-KR"/>
        </w:rPr>
        <w:t> )</w:t>
      </w:r>
      <w:r w:rsidRPr="00901B03" w:rsidDel="003C51E6">
        <w:rPr>
          <w:lang w:val="en-CA" w:eastAsia="ko-KR"/>
        </w:rPr>
        <w:t> </w:t>
      </w:r>
      <w:r w:rsidRPr="007644C2" w:rsidDel="003C51E6">
        <w:rPr>
          <w:lang w:val="en-CA" w:eastAsia="ko-KR"/>
        </w:rPr>
        <w:t>−</w:t>
      </w:r>
      <w:r w:rsidRPr="00901B03" w:rsidDel="003C51E6">
        <w:rPr>
          <w:lang w:val="en-CA" w:eastAsia="ko-KR"/>
        </w:rPr>
        <w:t> 1</w:t>
      </w:r>
      <w:r>
        <w:rPr>
          <w:lang w:val="en-CA" w:eastAsia="ko-KR"/>
        </w:rPr>
        <w:t xml:space="preserve">, </w:t>
      </w:r>
      <w:proofErr w:type="spellStart"/>
      <w:r>
        <w:rPr>
          <w:lang w:val="en-CA" w:eastAsia="ko-KR"/>
        </w:rPr>
        <w:t>padVal</w:t>
      </w:r>
      <w:proofErr w:type="spellEnd"/>
      <w:r>
        <w:rPr>
          <w:lang w:val="en-CA" w:eastAsia="ko-KR"/>
        </w:rPr>
        <w:t>[ </w:t>
      </w:r>
      <w:proofErr w:type="spellStart"/>
      <w:r>
        <w:rPr>
          <w:lang w:val="en-CA" w:eastAsia="ko-KR"/>
        </w:rPr>
        <w:t>dir</w:t>
      </w:r>
      <w:proofErr w:type="spellEnd"/>
      <w:r>
        <w:rPr>
          <w:lang w:val="en-CA" w:eastAsia="ko-KR"/>
        </w:rPr>
        <w:t xml:space="preserve"> ] is set equal to </w:t>
      </w:r>
      <w:proofErr w:type="spellStart"/>
      <w:r>
        <w:rPr>
          <w:lang w:val="en-CA" w:eastAsia="ko-KR"/>
        </w:rPr>
        <w:t>disp</w:t>
      </w:r>
      <w:proofErr w:type="spellEnd"/>
      <w:r>
        <w:rPr>
          <w:lang w:val="en-CA" w:eastAsia="ko-KR"/>
        </w:rPr>
        <w:t> </w:t>
      </w:r>
      <w:r w:rsidRPr="007644C2" w:rsidDel="003C51E6">
        <w:rPr>
          <w:lang w:val="en-CA" w:eastAsia="ko-KR"/>
        </w:rPr>
        <w:t>−</w:t>
      </w:r>
      <w:r>
        <w:rPr>
          <w:lang w:val="en-CA" w:eastAsia="ko-KR"/>
        </w:rPr>
        <w:t> ( ( </w:t>
      </w:r>
      <w:proofErr w:type="spellStart"/>
      <w:r>
        <w:rPr>
          <w:lang w:val="en-CA" w:eastAsia="ko-KR"/>
        </w:rPr>
        <w:t>dir</w:t>
      </w:r>
      <w:proofErr w:type="spellEnd"/>
      <w:r>
        <w:rPr>
          <w:lang w:val="en-CA" w:eastAsia="ko-KR"/>
        </w:rPr>
        <w:t>  = =  0  ?  </w:t>
      </w:r>
      <w:proofErr w:type="spellStart"/>
      <w:proofErr w:type="gramStart"/>
      <w:r>
        <w:rPr>
          <w:lang w:val="en-CA" w:eastAsia="ko-KR"/>
        </w:rPr>
        <w:t>sbWidth</w:t>
      </w:r>
      <w:proofErr w:type="spellEnd"/>
      <w:r>
        <w:rPr>
          <w:lang w:val="en-CA" w:eastAsia="ko-KR"/>
        </w:rPr>
        <w:t> :</w:t>
      </w:r>
      <w:proofErr w:type="gramEnd"/>
      <w:r>
        <w:rPr>
          <w:lang w:val="en-CA" w:eastAsia="ko-KR"/>
        </w:rPr>
        <w:t> </w:t>
      </w:r>
      <w:proofErr w:type="spellStart"/>
      <w:r>
        <w:rPr>
          <w:lang w:val="en-CA" w:eastAsia="ko-KR"/>
        </w:rPr>
        <w:t>sbHeight</w:t>
      </w:r>
      <w:proofErr w:type="spellEnd"/>
      <w:r>
        <w:rPr>
          <w:lang w:val="en-CA" w:eastAsia="ko-KR"/>
        </w:rPr>
        <w:t> )</w:t>
      </w:r>
      <w:r w:rsidRPr="00901B03" w:rsidDel="003C51E6">
        <w:rPr>
          <w:lang w:val="en-CA" w:eastAsia="ko-KR"/>
        </w:rPr>
        <w:t> </w:t>
      </w:r>
      <w:r w:rsidRPr="007644C2" w:rsidDel="003C51E6">
        <w:rPr>
          <w:lang w:val="en-CA" w:eastAsia="ko-KR"/>
        </w:rPr>
        <w:t>−</w:t>
      </w:r>
      <w:r w:rsidRPr="00901B03" w:rsidDel="003C51E6">
        <w:rPr>
          <w:lang w:val="en-CA" w:eastAsia="ko-KR"/>
        </w:rPr>
        <w:t> 1</w:t>
      </w:r>
      <w:r>
        <w:rPr>
          <w:lang w:val="en-CA" w:eastAsia="ko-KR"/>
        </w:rPr>
        <w:t>).</w:t>
      </w:r>
    </w:p>
    <w:p w:rsidR="00F26D69" w:rsidRPr="00221135" w:rsidDel="003C51E6" w:rsidRDefault="00F26D69" w:rsidP="00BB20C9">
      <w:pPr>
        <w:numPr>
          <w:ilvl w:val="3"/>
          <w:numId w:val="2"/>
        </w:numPr>
        <w:tabs>
          <w:tab w:val="clear" w:pos="794"/>
          <w:tab w:val="clear" w:pos="1191"/>
        </w:tabs>
        <w:rPr>
          <w:lang w:val="en-CA" w:eastAsia="ko-KR"/>
        </w:rPr>
      </w:pPr>
      <w:r>
        <w:rPr>
          <w:lang w:val="en-CA" w:eastAsia="ko-KR"/>
        </w:rPr>
        <w:t xml:space="preserve">Otherwise, </w:t>
      </w:r>
      <w:proofErr w:type="spellStart"/>
      <w:proofErr w:type="gramStart"/>
      <w:r>
        <w:rPr>
          <w:lang w:val="en-CA" w:eastAsia="ko-KR"/>
        </w:rPr>
        <w:t>padVal</w:t>
      </w:r>
      <w:proofErr w:type="spellEnd"/>
      <w:r>
        <w:rPr>
          <w:lang w:val="en-CA" w:eastAsia="ko-KR"/>
        </w:rPr>
        <w:t>[</w:t>
      </w:r>
      <w:proofErr w:type="gramEnd"/>
      <w:r>
        <w:rPr>
          <w:lang w:val="en-CA" w:eastAsia="ko-KR"/>
        </w:rPr>
        <w:t> </w:t>
      </w:r>
      <w:proofErr w:type="spellStart"/>
      <w:r>
        <w:rPr>
          <w:lang w:val="en-CA" w:eastAsia="ko-KR"/>
        </w:rPr>
        <w:t>dir</w:t>
      </w:r>
      <w:proofErr w:type="spellEnd"/>
      <w:r>
        <w:rPr>
          <w:lang w:val="en-CA" w:eastAsia="ko-KR"/>
        </w:rPr>
        <w:t> ] is set equal to 0.</w:t>
      </w:r>
    </w:p>
    <w:p w:rsidR="00F26D69" w:rsidRPr="00DE0F0E" w:rsidDel="003C51E6" w:rsidRDefault="00F26D69" w:rsidP="00F50C40">
      <w:pPr>
        <w:numPr>
          <w:ilvl w:val="2"/>
          <w:numId w:val="2"/>
        </w:numPr>
        <w:tabs>
          <w:tab w:val="clear" w:pos="794"/>
        </w:tabs>
        <w:rPr>
          <w:noProof/>
          <w:lang w:val="en-CA" w:eastAsia="ko-KR"/>
        </w:rPr>
      </w:pPr>
      <w:r w:rsidRPr="00DE0F0E">
        <w:rPr>
          <w:noProof/>
          <w:lang w:val="en-CA" w:eastAsia="ko-KR"/>
        </w:rPr>
        <w:t>T</w:t>
      </w:r>
      <w:r w:rsidRPr="00DE0F0E" w:rsidDel="003C51E6">
        <w:rPr>
          <w:noProof/>
          <w:lang w:val="en-CA" w:eastAsia="ko-KR"/>
        </w:rPr>
        <w:t xml:space="preserve">he prediction luma sample value </w:t>
      </w:r>
      <w:r w:rsidRPr="00DE0F0E" w:rsidDel="003C51E6">
        <w:rPr>
          <w:rFonts w:eastAsia="Malgun Gothic"/>
          <w:noProof/>
          <w:lang w:val="en-CA" w:eastAsia="ko-KR"/>
        </w:rPr>
        <w:t>predSamplesLX</w:t>
      </w:r>
      <w:r w:rsidRPr="00DE0F0E" w:rsidDel="003C51E6">
        <w:rPr>
          <w:noProof/>
          <w:lang w:val="en-CA" w:eastAsia="ko-KR"/>
        </w:rPr>
        <w:t xml:space="preserve">[ xL ][ yL ] is derived by invoking the </w:t>
      </w:r>
      <w:r w:rsidRPr="00DE0F0E">
        <w:rPr>
          <w:noProof/>
          <w:lang w:val="en-CA" w:eastAsia="ko-KR"/>
        </w:rPr>
        <w:t xml:space="preserve">luma sample 8-tap interpolation filtering </w:t>
      </w:r>
      <w:r w:rsidRPr="00DE0F0E" w:rsidDel="003C51E6">
        <w:rPr>
          <w:noProof/>
          <w:lang w:val="en-CA" w:eastAsia="ko-KR"/>
        </w:rPr>
        <w:t xml:space="preserve">process </w:t>
      </w:r>
      <w:r w:rsidRPr="00DE0F0E">
        <w:rPr>
          <w:noProof/>
          <w:lang w:val="en-CA" w:eastAsia="ko-KR"/>
        </w:rPr>
        <w:t xml:space="preserve">as </w:t>
      </w:r>
      <w:r w:rsidRPr="00DE0F0E" w:rsidDel="003C51E6">
        <w:rPr>
          <w:noProof/>
          <w:lang w:val="en-CA" w:eastAsia="ko-KR"/>
        </w:rPr>
        <w:t>specified in clause</w:t>
      </w:r>
      <w:r w:rsidRPr="00DE0F0E">
        <w:rPr>
          <w:noProof/>
          <w:lang w:val="en-CA" w:eastAsia="ko-KR"/>
        </w:rPr>
        <w:t> </w:t>
      </w:r>
      <w:r w:rsidRPr="00DE0F0E">
        <w:rPr>
          <w:noProof/>
          <w:lang w:val="en-CA" w:eastAsia="ko-KR"/>
        </w:rPr>
        <w:fldChar w:fldCharType="begin" w:fldLock="1"/>
      </w:r>
      <w:r w:rsidRPr="00DE0F0E">
        <w:rPr>
          <w:noProof/>
          <w:lang w:val="en-CA" w:eastAsia="ko-KR"/>
        </w:rPr>
        <w:instrText xml:space="preserve"> REF _Ref278220677 \r \h  \* MERGEFORMAT </w:instrText>
      </w:r>
      <w:r w:rsidRPr="00DE0F0E">
        <w:rPr>
          <w:noProof/>
          <w:lang w:val="en-CA" w:eastAsia="ko-KR"/>
        </w:rPr>
      </w:r>
      <w:r w:rsidRPr="00DE0F0E">
        <w:rPr>
          <w:noProof/>
          <w:lang w:val="en-CA" w:eastAsia="ko-KR"/>
        </w:rPr>
        <w:fldChar w:fldCharType="separate"/>
      </w:r>
      <w:r>
        <w:rPr>
          <w:noProof/>
          <w:lang w:val="en-CA" w:eastAsia="ko-KR"/>
        </w:rPr>
        <w:t>8.5.6.3.2</w:t>
      </w:r>
      <w:r w:rsidRPr="00DE0F0E">
        <w:rPr>
          <w:noProof/>
          <w:lang w:val="en-CA" w:eastAsia="ko-KR"/>
        </w:rPr>
        <w:fldChar w:fldCharType="end"/>
      </w:r>
      <w:r w:rsidRPr="00DE0F0E" w:rsidDel="003C51E6">
        <w:rPr>
          <w:noProof/>
          <w:lang w:val="en-CA" w:eastAsia="ko-KR"/>
        </w:rPr>
        <w:t xml:space="preserve"> with ( xIntL</w:t>
      </w:r>
      <w:ins w:id="2" w:author="Sagar Kotecha" w:date="2019-06-20T16:15:00Z">
        <w:r w:rsidR="003E3C95">
          <w:rPr>
            <w:noProof/>
            <w:lang w:val="en-CA" w:eastAsia="ko-KR"/>
          </w:rPr>
          <w:t xml:space="preserve"> </w:t>
        </w:r>
        <w:r w:rsidR="003E3C95" w:rsidRPr="007644C2" w:rsidDel="003C51E6">
          <w:rPr>
            <w:lang w:val="en-CA" w:eastAsia="ko-KR"/>
          </w:rPr>
          <w:t>−</w:t>
        </w:r>
        <w:r w:rsidR="003E3C95">
          <w:rPr>
            <w:lang w:val="en-CA" w:eastAsia="ko-KR"/>
          </w:rPr>
          <w:t xml:space="preserve"> </w:t>
        </w:r>
        <w:r w:rsidR="003E3C95">
          <w:rPr>
            <w:noProof/>
            <w:lang w:val="en-CA" w:eastAsia="ko-KR"/>
          </w:rPr>
          <w:t>bdofFlag</w:t>
        </w:r>
      </w:ins>
      <w:r w:rsidRPr="00DE0F0E" w:rsidDel="003C51E6">
        <w:rPr>
          <w:noProof/>
          <w:lang w:val="en-CA" w:eastAsia="ko-KR"/>
        </w:rPr>
        <w:t>, yIntL </w:t>
      </w:r>
      <w:ins w:id="3" w:author="Sagar Kotecha" w:date="2019-06-20T16:15:00Z">
        <w:r w:rsidR="003E3C95" w:rsidRPr="007644C2" w:rsidDel="003C51E6">
          <w:rPr>
            <w:lang w:val="en-CA" w:eastAsia="ko-KR"/>
          </w:rPr>
          <w:t>−</w:t>
        </w:r>
        <w:r w:rsidR="003E3C95">
          <w:rPr>
            <w:lang w:val="en-CA" w:eastAsia="ko-KR"/>
          </w:rPr>
          <w:t xml:space="preserve"> </w:t>
        </w:r>
        <w:r w:rsidR="003E3C95">
          <w:rPr>
            <w:noProof/>
            <w:lang w:val="en-CA" w:eastAsia="ko-KR"/>
          </w:rPr>
          <w:t>bdofFlag</w:t>
        </w:r>
      </w:ins>
      <w:r w:rsidRPr="00DE0F0E" w:rsidDel="003C51E6">
        <w:rPr>
          <w:noProof/>
          <w:lang w:val="en-CA" w:eastAsia="ko-KR"/>
        </w:rPr>
        <w:t>), ( xFracL, yFracL )</w:t>
      </w:r>
      <w:r w:rsidRPr="00DE0F0E">
        <w:rPr>
          <w:noProof/>
          <w:lang w:val="en-CA" w:eastAsia="ko-KR"/>
        </w:rPr>
        <w:t>,</w:t>
      </w:r>
      <w:r w:rsidRPr="00DE0F0E" w:rsidDel="003C51E6">
        <w:rPr>
          <w:noProof/>
          <w:lang w:val="en-CA" w:eastAsia="ko-KR"/>
        </w:rPr>
        <w:t xml:space="preserve"> refPicLX</w:t>
      </w:r>
      <w:r w:rsidRPr="00DE0F0E">
        <w:rPr>
          <w:noProof/>
          <w:lang w:val="en-CA" w:eastAsia="ko-KR"/>
        </w:rPr>
        <w:t xml:space="preserve">, </w:t>
      </w:r>
      <w:r w:rsidRPr="00650ECB">
        <w:rPr>
          <w:noProof/>
          <w:lang w:val="en-CA" w:eastAsia="ko-KR"/>
        </w:rPr>
        <w:t>sbWidth, sbHeight, ( xSb, ySb )</w:t>
      </w:r>
      <w:r>
        <w:rPr>
          <w:noProof/>
          <w:lang w:val="en-CA" w:eastAsia="ko-KR"/>
        </w:rPr>
        <w:t xml:space="preserve"> </w:t>
      </w:r>
      <w:r w:rsidRPr="00DE0F0E">
        <w:rPr>
          <w:noProof/>
          <w:lang w:val="en-CA" w:eastAsia="ko-KR"/>
        </w:rPr>
        <w:t>and padVal</w:t>
      </w:r>
      <w:r w:rsidRPr="00DE0F0E" w:rsidDel="003C51E6">
        <w:rPr>
          <w:noProof/>
          <w:lang w:val="en-CA" w:eastAsia="ko-KR"/>
        </w:rPr>
        <w:t xml:space="preserve"> as inputs</w:t>
      </w:r>
      <w:r w:rsidRPr="00DE0F0E">
        <w:rPr>
          <w:noProof/>
          <w:lang w:val="en-CA" w:eastAsia="ko-KR"/>
        </w:rPr>
        <w:t>.</w:t>
      </w:r>
    </w:p>
    <w:p w:rsidR="00F26D69" w:rsidRPr="00DE0F0E" w:rsidRDefault="00F26D69" w:rsidP="00F50C40">
      <w:pPr>
        <w:pStyle w:val="ListParagraph"/>
        <w:numPr>
          <w:ilvl w:val="0"/>
          <w:numId w:val="2"/>
        </w:numPr>
        <w:rPr>
          <w:noProof/>
          <w:lang w:val="en-CA" w:eastAsia="ko-KR"/>
        </w:rPr>
      </w:pPr>
      <w:r w:rsidRPr="00DE0F0E">
        <w:rPr>
          <w:noProof/>
          <w:lang w:val="en-CA" w:eastAsia="ko-KR"/>
        </w:rPr>
        <w:t>Otherwise (cIdx is not equal to 0), the following applies:</w:t>
      </w:r>
    </w:p>
    <w:p w:rsidR="00F26D69" w:rsidRPr="00DE0F0E" w:rsidDel="003C51E6" w:rsidRDefault="00F26D69" w:rsidP="00BB20C9">
      <w:pPr>
        <w:numPr>
          <w:ilvl w:val="1"/>
          <w:numId w:val="2"/>
        </w:numPr>
        <w:rPr>
          <w:noProof/>
          <w:lang w:val="en-CA" w:eastAsia="ko-KR"/>
        </w:rPr>
      </w:pPr>
      <w:r w:rsidRPr="00DE0F0E">
        <w:rPr>
          <w:noProof/>
          <w:lang w:val="en-CA" w:eastAsia="ko-KR"/>
        </w:rPr>
        <w:t xml:space="preserve">Let </w:t>
      </w:r>
      <w:r w:rsidRPr="00DE0F0E" w:rsidDel="003C51E6">
        <w:rPr>
          <w:noProof/>
          <w:lang w:val="en-CA" w:eastAsia="ko-KR"/>
        </w:rPr>
        <w:t xml:space="preserve">( xIntC, yIntC ) be a chroma location given in full-sample units and ( xFracC, yFracC ) be an offset given in </w:t>
      </w:r>
      <w:r w:rsidRPr="00DE0F0E">
        <w:rPr>
          <w:noProof/>
          <w:lang w:val="en-CA" w:eastAsia="ko-KR"/>
        </w:rPr>
        <w:t>1/32</w:t>
      </w:r>
      <w:r w:rsidRPr="00DE0F0E" w:rsidDel="003C51E6">
        <w:rPr>
          <w:noProof/>
          <w:lang w:val="en-CA" w:eastAsia="ko-KR"/>
        </w:rPr>
        <w:t xml:space="preserve"> sample units. These variables are used only in this clause for specifying general fractional-sample locations inside the reference sample arrays refPicLX.</w:t>
      </w:r>
    </w:p>
    <w:p w:rsidR="00F26D69" w:rsidRPr="00DE0F0E" w:rsidDel="003C51E6" w:rsidRDefault="00F26D69" w:rsidP="00BB20C9">
      <w:pPr>
        <w:numPr>
          <w:ilvl w:val="1"/>
          <w:numId w:val="2"/>
        </w:numPr>
        <w:rPr>
          <w:noProof/>
          <w:lang w:val="en-CA" w:eastAsia="ko-KR"/>
        </w:rPr>
      </w:pPr>
      <w:r w:rsidRPr="00DE0F0E" w:rsidDel="003C51E6">
        <w:rPr>
          <w:noProof/>
          <w:lang w:val="en-CA" w:eastAsia="ko-KR"/>
        </w:rPr>
        <w:t>For each chroma sample location ( xC = 0..</w:t>
      </w:r>
      <w:r w:rsidRPr="00DE0F0E">
        <w:rPr>
          <w:noProof/>
          <w:lang w:val="en-CA" w:eastAsia="ko-KR"/>
        </w:rPr>
        <w:t>sbWidth</w:t>
      </w:r>
      <w:r w:rsidRPr="00DE0F0E" w:rsidDel="003C51E6">
        <w:rPr>
          <w:noProof/>
          <w:lang w:val="en-CA" w:eastAsia="ko-KR"/>
        </w:rPr>
        <w:t> − 1, yC = 0..</w:t>
      </w:r>
      <w:r w:rsidRPr="00DE0F0E" w:rsidDel="00690B42">
        <w:rPr>
          <w:noProof/>
          <w:lang w:val="en-CA" w:eastAsia="ko-KR"/>
        </w:rPr>
        <w:t xml:space="preserve"> </w:t>
      </w:r>
      <w:r w:rsidRPr="00DE0F0E">
        <w:rPr>
          <w:noProof/>
          <w:lang w:val="en-CA" w:eastAsia="ko-KR"/>
        </w:rPr>
        <w:t>sbHeight</w:t>
      </w:r>
      <w:r w:rsidRPr="00DE0F0E" w:rsidDel="003C51E6">
        <w:rPr>
          <w:noProof/>
          <w:lang w:val="en-CA" w:eastAsia="ko-KR"/>
        </w:rPr>
        <w:t xml:space="preserve"> − 1 ) inside the prediction chroma sample arrays predSamplesLX, the corresponding prediction chroma sample value predSamplesLX[ xC ][ yC ] </w:t>
      </w:r>
      <w:r w:rsidRPr="00DE0F0E">
        <w:rPr>
          <w:noProof/>
          <w:lang w:val="en-CA" w:eastAsia="ko-KR"/>
        </w:rPr>
        <w:t>is</w:t>
      </w:r>
      <w:r w:rsidRPr="00DE0F0E" w:rsidDel="003C51E6">
        <w:rPr>
          <w:noProof/>
          <w:lang w:val="en-CA" w:eastAsia="ko-KR"/>
        </w:rPr>
        <w:t xml:space="preserve"> derived as follows:</w:t>
      </w:r>
    </w:p>
    <w:p w:rsidR="00F26D69" w:rsidRPr="00DE0F0E" w:rsidDel="003C51E6" w:rsidRDefault="00F26D69" w:rsidP="00BB20C9">
      <w:pPr>
        <w:numPr>
          <w:ilvl w:val="0"/>
          <w:numId w:val="2"/>
        </w:numPr>
        <w:tabs>
          <w:tab w:val="clear" w:pos="400"/>
          <w:tab w:val="clear" w:pos="794"/>
          <w:tab w:val="num" w:pos="1120"/>
        </w:tabs>
        <w:ind w:left="1120"/>
        <w:rPr>
          <w:noProof/>
          <w:lang w:val="en-CA" w:eastAsia="ko-KR"/>
        </w:rPr>
      </w:pPr>
      <w:r w:rsidRPr="00DE0F0E" w:rsidDel="003C51E6">
        <w:rPr>
          <w:noProof/>
          <w:lang w:val="en-CA" w:eastAsia="ko-KR"/>
        </w:rPr>
        <w:t>The variables xInt</w:t>
      </w:r>
      <w:r w:rsidRPr="00DE0F0E" w:rsidDel="003C51E6">
        <w:rPr>
          <w:noProof/>
          <w:vertAlign w:val="subscript"/>
          <w:lang w:val="en-CA" w:eastAsia="ko-KR"/>
        </w:rPr>
        <w:t>C</w:t>
      </w:r>
      <w:r w:rsidRPr="00DE0F0E" w:rsidDel="003C51E6">
        <w:rPr>
          <w:noProof/>
          <w:lang w:val="en-CA" w:eastAsia="ko-KR"/>
        </w:rPr>
        <w:t>, yInt</w:t>
      </w:r>
      <w:r w:rsidRPr="00DE0F0E" w:rsidDel="003C51E6">
        <w:rPr>
          <w:noProof/>
          <w:vertAlign w:val="subscript"/>
          <w:lang w:val="en-CA" w:eastAsia="ko-KR"/>
        </w:rPr>
        <w:t>C</w:t>
      </w:r>
      <w:r w:rsidRPr="00DE0F0E" w:rsidDel="003C51E6">
        <w:rPr>
          <w:noProof/>
          <w:lang w:val="en-CA" w:eastAsia="ko-KR"/>
        </w:rPr>
        <w:t>, xFrac</w:t>
      </w:r>
      <w:r w:rsidRPr="00DE0F0E" w:rsidDel="003C51E6">
        <w:rPr>
          <w:noProof/>
          <w:vertAlign w:val="subscript"/>
          <w:lang w:val="en-CA" w:eastAsia="ko-KR"/>
        </w:rPr>
        <w:t>C</w:t>
      </w:r>
      <w:r w:rsidRPr="00DE0F0E" w:rsidDel="003C51E6">
        <w:rPr>
          <w:noProof/>
          <w:lang w:val="en-CA" w:eastAsia="ko-KR"/>
        </w:rPr>
        <w:t xml:space="preserve"> and yFrac</w:t>
      </w:r>
      <w:r w:rsidRPr="00DE0F0E" w:rsidDel="003C51E6">
        <w:rPr>
          <w:noProof/>
          <w:vertAlign w:val="subscript"/>
          <w:lang w:val="en-CA" w:eastAsia="ko-KR"/>
        </w:rPr>
        <w:t>C</w:t>
      </w:r>
      <w:r w:rsidRPr="00DE0F0E" w:rsidDel="003C51E6">
        <w:rPr>
          <w:noProof/>
          <w:lang w:val="en-CA" w:eastAsia="ko-KR"/>
        </w:rPr>
        <w:t xml:space="preserve"> are derived as follows:</w:t>
      </w:r>
      <w:r w:rsidRPr="00DE0F0E">
        <w:rPr>
          <w:noProof/>
          <w:lang w:val="en-CA" w:eastAsia="ko-KR"/>
        </w:rPr>
        <w:t xml:space="preserve"> </w:t>
      </w:r>
      <w:r w:rsidRPr="00DE0F0E">
        <w:rPr>
          <w:noProof/>
          <w:highlight w:val="yellow"/>
          <w:lang w:val="en-CA" w:eastAsia="ko-KR"/>
        </w:rPr>
        <w:t>[Ed. (SL): Shall we make it consistent: /2 or /SubWidthC and /SubHeightC?]</w:t>
      </w:r>
    </w:p>
    <w:p w:rsidR="00F26D69" w:rsidRPr="00DE0F0E" w:rsidDel="003C51E6" w:rsidRDefault="00F26D69" w:rsidP="00F26D69">
      <w:pPr>
        <w:pStyle w:val="Equation"/>
        <w:tabs>
          <w:tab w:val="clear" w:pos="794"/>
          <w:tab w:val="clear" w:pos="1588"/>
          <w:tab w:val="left" w:pos="851"/>
          <w:tab w:val="left" w:pos="1134"/>
          <w:tab w:val="left" w:pos="1418"/>
        </w:tabs>
        <w:ind w:left="1282"/>
        <w:rPr>
          <w:noProof/>
          <w:lang w:val="en-CA"/>
        </w:rPr>
      </w:pPr>
      <w:r w:rsidRPr="00DE0F0E" w:rsidDel="003C51E6">
        <w:rPr>
          <w:noProof/>
          <w:lang w:val="en-CA" w:eastAsia="ko-KR"/>
        </w:rPr>
        <w:t>xInt</w:t>
      </w:r>
      <w:r w:rsidRPr="00DE0F0E" w:rsidDel="003C51E6">
        <w:rPr>
          <w:noProof/>
          <w:vertAlign w:val="subscript"/>
          <w:lang w:val="en-CA" w:eastAsia="ko-KR"/>
        </w:rPr>
        <w:t>C</w:t>
      </w:r>
      <w:r w:rsidRPr="00DE0F0E" w:rsidDel="003C51E6">
        <w:rPr>
          <w:noProof/>
          <w:lang w:val="en-CA" w:eastAsia="ko-KR"/>
        </w:rPr>
        <w:t xml:space="preserve"> = ( x</w:t>
      </w:r>
      <w:r w:rsidRPr="00DE0F0E">
        <w:rPr>
          <w:noProof/>
          <w:lang w:val="en-CA" w:eastAsia="ko-KR"/>
        </w:rPr>
        <w:t>S</w:t>
      </w:r>
      <w:r w:rsidRPr="00DE0F0E" w:rsidDel="003C51E6">
        <w:rPr>
          <w:noProof/>
          <w:lang w:val="en-CA" w:eastAsia="ko-KR"/>
        </w:rPr>
        <w:t>b / SubWidthC ) + ( mv</w:t>
      </w:r>
      <w:r w:rsidRPr="00DE0F0E">
        <w:rPr>
          <w:noProof/>
          <w:lang w:val="en-CA" w:eastAsia="ko-KR"/>
        </w:rPr>
        <w:t>L</w:t>
      </w:r>
      <w:r w:rsidRPr="00DE0F0E" w:rsidDel="003C51E6">
        <w:rPr>
          <w:noProof/>
          <w:lang w:val="en-CA" w:eastAsia="ko-KR"/>
        </w:rPr>
        <w:t>X[ 0 ]  &gt;&gt;  </w:t>
      </w:r>
      <w:r w:rsidRPr="00DE0F0E">
        <w:rPr>
          <w:noProof/>
          <w:lang w:val="en-CA" w:eastAsia="ko-KR"/>
        </w:rPr>
        <w:t>5</w:t>
      </w:r>
      <w:r w:rsidRPr="00DE0F0E" w:rsidDel="003C51E6">
        <w:rPr>
          <w:noProof/>
          <w:lang w:val="en-CA" w:eastAsia="ko-KR"/>
        </w:rPr>
        <w:t> ) + x</w:t>
      </w:r>
      <w:r w:rsidRPr="00DE0F0E" w:rsidDel="003C51E6">
        <w:rPr>
          <w:noProof/>
          <w:vertAlign w:val="subscript"/>
          <w:lang w:val="en-CA" w:eastAsia="ko-KR"/>
        </w:rPr>
        <w:t>C</w:t>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726</w:t>
      </w:r>
      <w:r w:rsidRPr="00DE0F0E" w:rsidDel="003C51E6">
        <w:rPr>
          <w:noProof/>
          <w:lang w:val="en-CA"/>
        </w:rPr>
        <w:fldChar w:fldCharType="end"/>
      </w:r>
      <w:r w:rsidRPr="00DE0F0E" w:rsidDel="003C51E6">
        <w:rPr>
          <w:noProof/>
          <w:lang w:val="en-CA"/>
        </w:rPr>
        <w:t>)</w:t>
      </w:r>
    </w:p>
    <w:p w:rsidR="00F26D69" w:rsidRPr="00DE0F0E" w:rsidDel="003C51E6" w:rsidRDefault="00F26D69" w:rsidP="00F26D69">
      <w:pPr>
        <w:pStyle w:val="Equation"/>
        <w:tabs>
          <w:tab w:val="clear" w:pos="794"/>
          <w:tab w:val="clear" w:pos="1588"/>
          <w:tab w:val="left" w:pos="851"/>
          <w:tab w:val="left" w:pos="1134"/>
          <w:tab w:val="left" w:pos="1418"/>
        </w:tabs>
        <w:ind w:left="1282"/>
        <w:rPr>
          <w:noProof/>
          <w:lang w:val="en-CA" w:eastAsia="ko-KR"/>
        </w:rPr>
      </w:pPr>
      <w:r w:rsidRPr="00DE0F0E" w:rsidDel="003C51E6">
        <w:rPr>
          <w:noProof/>
          <w:lang w:val="en-CA" w:eastAsia="ko-KR"/>
        </w:rPr>
        <w:t>yInt</w:t>
      </w:r>
      <w:r w:rsidRPr="00DE0F0E" w:rsidDel="003C51E6">
        <w:rPr>
          <w:noProof/>
          <w:vertAlign w:val="subscript"/>
          <w:lang w:val="en-CA" w:eastAsia="ko-KR"/>
        </w:rPr>
        <w:t>C</w:t>
      </w:r>
      <w:r w:rsidRPr="00DE0F0E" w:rsidDel="003C51E6">
        <w:rPr>
          <w:noProof/>
          <w:lang w:val="en-CA" w:eastAsia="ko-KR"/>
        </w:rPr>
        <w:t xml:space="preserve"> = ( y</w:t>
      </w:r>
      <w:r w:rsidRPr="00DE0F0E">
        <w:rPr>
          <w:noProof/>
          <w:lang w:val="en-CA" w:eastAsia="ko-KR"/>
        </w:rPr>
        <w:t>S</w:t>
      </w:r>
      <w:r w:rsidRPr="00DE0F0E" w:rsidDel="003C51E6">
        <w:rPr>
          <w:noProof/>
          <w:lang w:val="en-CA" w:eastAsia="ko-KR"/>
        </w:rPr>
        <w:t>b / SubHeightC ) + ( mv</w:t>
      </w:r>
      <w:r w:rsidRPr="00DE0F0E">
        <w:rPr>
          <w:noProof/>
          <w:lang w:val="en-CA" w:eastAsia="ko-KR"/>
        </w:rPr>
        <w:t>L</w:t>
      </w:r>
      <w:r w:rsidRPr="00DE0F0E" w:rsidDel="003C51E6">
        <w:rPr>
          <w:noProof/>
          <w:lang w:val="en-CA" w:eastAsia="ko-KR"/>
        </w:rPr>
        <w:t>X[ 1 ]  &gt;&gt;  </w:t>
      </w:r>
      <w:r w:rsidRPr="00DE0F0E">
        <w:rPr>
          <w:noProof/>
          <w:lang w:val="en-CA" w:eastAsia="ko-KR"/>
        </w:rPr>
        <w:t>5</w:t>
      </w:r>
      <w:r w:rsidRPr="00DE0F0E" w:rsidDel="003C51E6">
        <w:rPr>
          <w:noProof/>
          <w:lang w:val="en-CA" w:eastAsia="ko-KR"/>
        </w:rPr>
        <w:t> ) + y</w:t>
      </w:r>
      <w:r w:rsidRPr="00DE0F0E" w:rsidDel="003C51E6">
        <w:rPr>
          <w:noProof/>
          <w:vertAlign w:val="subscript"/>
          <w:lang w:val="en-CA" w:eastAsia="ko-KR"/>
        </w:rPr>
        <w:t>C</w:t>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727</w:t>
      </w:r>
      <w:r w:rsidRPr="00DE0F0E" w:rsidDel="003C51E6">
        <w:rPr>
          <w:noProof/>
          <w:lang w:val="en-CA"/>
        </w:rPr>
        <w:fldChar w:fldCharType="end"/>
      </w:r>
      <w:r w:rsidRPr="00DE0F0E" w:rsidDel="003C51E6">
        <w:rPr>
          <w:noProof/>
          <w:lang w:val="en-CA"/>
        </w:rPr>
        <w:t>)</w:t>
      </w:r>
    </w:p>
    <w:p w:rsidR="00F26D69" w:rsidRPr="00DE0F0E" w:rsidDel="003C51E6" w:rsidRDefault="00F26D69" w:rsidP="00F26D69">
      <w:pPr>
        <w:pStyle w:val="Equation"/>
        <w:tabs>
          <w:tab w:val="clear" w:pos="794"/>
          <w:tab w:val="clear" w:pos="1588"/>
          <w:tab w:val="left" w:pos="851"/>
          <w:tab w:val="left" w:pos="1134"/>
          <w:tab w:val="left" w:pos="1418"/>
        </w:tabs>
        <w:ind w:left="1282"/>
        <w:rPr>
          <w:noProof/>
          <w:lang w:val="en-CA"/>
        </w:rPr>
      </w:pPr>
      <w:r w:rsidRPr="00DE0F0E" w:rsidDel="003C51E6">
        <w:rPr>
          <w:noProof/>
          <w:lang w:val="en-CA" w:eastAsia="ko-KR"/>
        </w:rPr>
        <w:t>xFrac</w:t>
      </w:r>
      <w:r w:rsidRPr="00DE0F0E" w:rsidDel="003C51E6">
        <w:rPr>
          <w:noProof/>
          <w:vertAlign w:val="subscript"/>
          <w:lang w:val="en-CA" w:eastAsia="ko-KR"/>
        </w:rPr>
        <w:t>C</w:t>
      </w:r>
      <w:r w:rsidRPr="00DE0F0E" w:rsidDel="003C51E6">
        <w:rPr>
          <w:noProof/>
          <w:lang w:val="en-CA" w:eastAsia="ko-KR"/>
        </w:rPr>
        <w:t xml:space="preserve"> = mv</w:t>
      </w:r>
      <w:r w:rsidRPr="00DE0F0E">
        <w:rPr>
          <w:noProof/>
          <w:lang w:val="en-CA" w:eastAsia="ko-KR"/>
        </w:rPr>
        <w:t>L</w:t>
      </w:r>
      <w:r w:rsidRPr="00DE0F0E" w:rsidDel="003C51E6">
        <w:rPr>
          <w:noProof/>
          <w:lang w:val="en-CA" w:eastAsia="ko-KR"/>
        </w:rPr>
        <w:t>X[ 0 ] &amp; </w:t>
      </w:r>
      <w:r w:rsidRPr="00DE0F0E">
        <w:rPr>
          <w:noProof/>
          <w:lang w:val="en-CA" w:eastAsia="ko-KR"/>
        </w:rPr>
        <w:t>31</w:t>
      </w:r>
      <w:r w:rsidRPr="00DE0F0E" w:rsidDel="003C51E6">
        <w:rPr>
          <w:noProof/>
          <w:lang w:val="en-CA" w:eastAsia="ko-KR"/>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728</w:t>
      </w:r>
      <w:r w:rsidRPr="00DE0F0E" w:rsidDel="003C51E6">
        <w:rPr>
          <w:noProof/>
          <w:lang w:val="en-CA"/>
        </w:rPr>
        <w:fldChar w:fldCharType="end"/>
      </w:r>
      <w:r w:rsidRPr="00DE0F0E" w:rsidDel="003C51E6">
        <w:rPr>
          <w:noProof/>
          <w:lang w:val="en-CA"/>
        </w:rPr>
        <w:t>)</w:t>
      </w:r>
    </w:p>
    <w:p w:rsidR="00F26D69" w:rsidRPr="00DE0F0E" w:rsidDel="003C51E6" w:rsidRDefault="00F26D69" w:rsidP="00F26D69">
      <w:pPr>
        <w:pStyle w:val="Equation"/>
        <w:tabs>
          <w:tab w:val="clear" w:pos="794"/>
          <w:tab w:val="clear" w:pos="1588"/>
          <w:tab w:val="left" w:pos="851"/>
          <w:tab w:val="left" w:pos="1134"/>
          <w:tab w:val="left" w:pos="1418"/>
        </w:tabs>
        <w:ind w:left="1282"/>
        <w:rPr>
          <w:noProof/>
          <w:lang w:val="en-CA" w:eastAsia="ko-KR"/>
        </w:rPr>
      </w:pPr>
      <w:r w:rsidRPr="00DE0F0E" w:rsidDel="003C51E6">
        <w:rPr>
          <w:noProof/>
          <w:lang w:val="en-CA" w:eastAsia="ko-KR"/>
        </w:rPr>
        <w:t>yFrac</w:t>
      </w:r>
      <w:r w:rsidRPr="00DE0F0E" w:rsidDel="003C51E6">
        <w:rPr>
          <w:noProof/>
          <w:vertAlign w:val="subscript"/>
          <w:lang w:val="en-CA" w:eastAsia="ko-KR"/>
        </w:rPr>
        <w:t>C</w:t>
      </w:r>
      <w:r w:rsidRPr="00DE0F0E" w:rsidDel="003C51E6">
        <w:rPr>
          <w:noProof/>
          <w:lang w:val="en-CA" w:eastAsia="ko-KR"/>
        </w:rPr>
        <w:t xml:space="preserve"> = mv</w:t>
      </w:r>
      <w:r w:rsidRPr="00DE0F0E">
        <w:rPr>
          <w:noProof/>
          <w:lang w:val="en-CA" w:eastAsia="ko-KR"/>
        </w:rPr>
        <w:t>L</w:t>
      </w:r>
      <w:r w:rsidRPr="00DE0F0E" w:rsidDel="003C51E6">
        <w:rPr>
          <w:noProof/>
          <w:lang w:val="en-CA" w:eastAsia="ko-KR"/>
        </w:rPr>
        <w:t>X[ 1 ] &amp; </w:t>
      </w:r>
      <w:r w:rsidRPr="00DE0F0E">
        <w:rPr>
          <w:noProof/>
          <w:lang w:val="en-CA" w:eastAsia="ko-KR"/>
        </w:rPr>
        <w:t>31</w:t>
      </w:r>
      <w:r w:rsidRPr="00DE0F0E" w:rsidDel="003C51E6">
        <w:rPr>
          <w:noProof/>
          <w:lang w:val="en-CA" w:eastAsia="ko-KR"/>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729</w:t>
      </w:r>
      <w:r w:rsidRPr="00DE0F0E" w:rsidDel="003C51E6">
        <w:rPr>
          <w:noProof/>
          <w:lang w:val="en-CA"/>
        </w:rPr>
        <w:fldChar w:fldCharType="end"/>
      </w:r>
      <w:r w:rsidRPr="00DE0F0E" w:rsidDel="003C51E6">
        <w:rPr>
          <w:noProof/>
          <w:lang w:val="en-CA"/>
        </w:rPr>
        <w:t>)</w:t>
      </w:r>
    </w:p>
    <w:p w:rsidR="00F26D69" w:rsidRPr="00DE0F0E" w:rsidRDefault="00F26D69" w:rsidP="00BB20C9">
      <w:pPr>
        <w:numPr>
          <w:ilvl w:val="1"/>
          <w:numId w:val="2"/>
        </w:numPr>
        <w:rPr>
          <w:noProof/>
          <w:lang w:val="en-CA" w:eastAsia="ko-KR"/>
        </w:rPr>
      </w:pPr>
      <w:r w:rsidRPr="00DE0F0E">
        <w:rPr>
          <w:rFonts w:eastAsia="Malgun Gothic"/>
          <w:noProof/>
          <w:lang w:val="en-CA" w:eastAsia="ko-KR"/>
        </w:rPr>
        <w:t>The motion vector mvLX is set equal to ( </w:t>
      </w:r>
      <w:r w:rsidRPr="00DE0F0E">
        <w:rPr>
          <w:noProof/>
          <w:lang w:val="en-CA" w:eastAsia="ko-KR"/>
        </w:rPr>
        <w:t>refM</w:t>
      </w:r>
      <w:r w:rsidRPr="00DE0F0E" w:rsidDel="003C51E6">
        <w:rPr>
          <w:noProof/>
          <w:lang w:val="en-CA" w:eastAsia="ko-KR"/>
        </w:rPr>
        <w:t>v</w:t>
      </w:r>
      <w:r w:rsidRPr="00DE0F0E">
        <w:rPr>
          <w:noProof/>
          <w:lang w:val="en-CA" w:eastAsia="ko-KR"/>
        </w:rPr>
        <w:t>LX </w:t>
      </w:r>
      <w:r w:rsidRPr="00DE0F0E" w:rsidDel="003C51E6">
        <w:rPr>
          <w:noProof/>
          <w:lang w:val="en-CA" w:eastAsia="ko-KR"/>
        </w:rPr>
        <w:t>−</w:t>
      </w:r>
      <w:r w:rsidRPr="00DE0F0E">
        <w:rPr>
          <w:noProof/>
          <w:lang w:val="en-CA" w:eastAsia="ko-KR"/>
        </w:rPr>
        <w:t> </w:t>
      </w:r>
      <w:r w:rsidRPr="00DE0F0E">
        <w:rPr>
          <w:rFonts w:eastAsia="Malgun Gothic"/>
          <w:noProof/>
          <w:lang w:val="en-CA" w:eastAsia="ko-KR"/>
        </w:rPr>
        <w:t>mvOffset )</w:t>
      </w:r>
      <w:r w:rsidRPr="00DE0F0E">
        <w:rPr>
          <w:noProof/>
          <w:lang w:val="en-CA" w:eastAsia="ko-KR"/>
        </w:rPr>
        <w:t>.</w:t>
      </w:r>
    </w:p>
    <w:p w:rsidR="00F26D69" w:rsidRPr="00DE0F0E" w:rsidRDefault="00F26D69" w:rsidP="00BB20C9">
      <w:pPr>
        <w:numPr>
          <w:ilvl w:val="1"/>
          <w:numId w:val="2"/>
        </w:numPr>
        <w:rPr>
          <w:noProof/>
          <w:lang w:val="en-CA" w:eastAsia="ko-KR"/>
        </w:rPr>
      </w:pPr>
      <w:r w:rsidRPr="00DE0F0E">
        <w:rPr>
          <w:rFonts w:eastAsia="Malgun Gothic"/>
          <w:noProof/>
          <w:lang w:val="en-CA" w:eastAsia="ko-KR"/>
        </w:rPr>
        <w:t xml:space="preserve">The list </w:t>
      </w:r>
      <w:r w:rsidRPr="00DE0F0E">
        <w:rPr>
          <w:noProof/>
          <w:lang w:val="en-CA" w:eastAsia="ko-KR"/>
        </w:rPr>
        <w:t>padVal[ dir ] is derived as follows for dir = 0..1:</w:t>
      </w:r>
    </w:p>
    <w:p w:rsidR="00F26D69" w:rsidRPr="00DE0F0E" w:rsidRDefault="00F26D69" w:rsidP="00BB20C9">
      <w:pPr>
        <w:numPr>
          <w:ilvl w:val="2"/>
          <w:numId w:val="2"/>
        </w:numPr>
        <w:tabs>
          <w:tab w:val="clear" w:pos="794"/>
        </w:tabs>
        <w:rPr>
          <w:noProof/>
          <w:lang w:val="en-CA" w:eastAsia="ko-KR"/>
        </w:rPr>
      </w:pPr>
      <w:r w:rsidRPr="00DE0F0E">
        <w:rPr>
          <w:noProof/>
          <w:lang w:val="en-CA" w:eastAsia="ko-KR"/>
        </w:rPr>
        <w:t>The variable disp is derived as follows:</w:t>
      </w:r>
    </w:p>
    <w:p w:rsidR="00F26D69" w:rsidRPr="00DE0F0E" w:rsidDel="003C51E6" w:rsidRDefault="00F26D69" w:rsidP="00F26D69">
      <w:pPr>
        <w:pStyle w:val="Equation"/>
        <w:tabs>
          <w:tab w:val="clear" w:pos="794"/>
          <w:tab w:val="clear" w:pos="1588"/>
          <w:tab w:val="left" w:pos="851"/>
          <w:tab w:val="left" w:pos="1134"/>
          <w:tab w:val="left" w:pos="1418"/>
        </w:tabs>
        <w:ind w:left="1282"/>
        <w:rPr>
          <w:noProof/>
          <w:lang w:val="en-CA" w:eastAsia="ko-KR"/>
        </w:rPr>
      </w:pPr>
      <w:r w:rsidRPr="00DE0F0E">
        <w:rPr>
          <w:noProof/>
          <w:lang w:val="en-CA" w:eastAsia="ko-KR"/>
        </w:rPr>
        <w:t>disp</w:t>
      </w:r>
      <w:r w:rsidRPr="00DE0F0E" w:rsidDel="003C51E6">
        <w:rPr>
          <w:noProof/>
          <w:lang w:val="en-CA" w:eastAsia="ko-KR"/>
        </w:rPr>
        <w:t xml:space="preserve"> = </w:t>
      </w:r>
      <w:r w:rsidRPr="00DE0F0E">
        <w:rPr>
          <w:noProof/>
          <w:lang w:val="en-CA" w:eastAsia="ko-KR"/>
        </w:rPr>
        <w:t>( refM</w:t>
      </w:r>
      <w:r w:rsidRPr="00DE0F0E" w:rsidDel="003C51E6">
        <w:rPr>
          <w:noProof/>
          <w:lang w:val="en-CA" w:eastAsia="ko-KR"/>
        </w:rPr>
        <w:t>v</w:t>
      </w:r>
      <w:r w:rsidRPr="00DE0F0E">
        <w:rPr>
          <w:noProof/>
          <w:lang w:val="en-CA" w:eastAsia="ko-KR"/>
        </w:rPr>
        <w:t>LX[ dir ]</w:t>
      </w:r>
      <w:r w:rsidRPr="00DE0F0E" w:rsidDel="003C51E6">
        <w:rPr>
          <w:noProof/>
          <w:lang w:val="en-CA" w:eastAsia="ko-KR"/>
        </w:rPr>
        <w:t>  &gt;&gt;  </w:t>
      </w:r>
      <w:r w:rsidRPr="00DE0F0E">
        <w:rPr>
          <w:noProof/>
          <w:lang w:val="en-CA" w:eastAsia="ko-KR"/>
        </w:rPr>
        <w:t>4) </w:t>
      </w:r>
      <w:r w:rsidRPr="00DE0F0E" w:rsidDel="003C51E6">
        <w:rPr>
          <w:noProof/>
          <w:lang w:val="en-CA" w:eastAsia="ko-KR"/>
        </w:rPr>
        <w:t>−</w:t>
      </w:r>
      <w:r w:rsidRPr="00DE0F0E">
        <w:rPr>
          <w:noProof/>
          <w:lang w:val="en-CA" w:eastAsia="ko-KR"/>
        </w:rPr>
        <w:t> ( </w:t>
      </w:r>
      <w:r w:rsidRPr="00DE0F0E">
        <w:rPr>
          <w:rFonts w:eastAsia="Malgun Gothic"/>
          <w:noProof/>
          <w:lang w:val="en-CA" w:eastAsia="ko-KR"/>
        </w:rPr>
        <w:t>mvLX</w:t>
      </w:r>
      <w:r w:rsidRPr="00DE0F0E">
        <w:rPr>
          <w:noProof/>
          <w:lang w:val="en-CA" w:eastAsia="ko-KR"/>
        </w:rPr>
        <w:t>[ dir</w:t>
      </w:r>
      <w:r w:rsidRPr="00DE0F0E" w:rsidDel="003C51E6">
        <w:rPr>
          <w:noProof/>
          <w:lang w:val="en-CA" w:eastAsia="ko-KR"/>
        </w:rPr>
        <w:t> ]  &gt;&gt;  </w:t>
      </w:r>
      <w:r w:rsidRPr="00DE0F0E">
        <w:rPr>
          <w:noProof/>
          <w:lang w:val="en-CA" w:eastAsia="ko-KR"/>
        </w:rPr>
        <w:t>4) </w:t>
      </w:r>
      <w:r w:rsidRPr="00DE0F0E">
        <w:rPr>
          <w:rFonts w:eastAsia="Malgun Gothic"/>
          <w:noProof/>
          <w:lang w:val="en-CA" w:eastAsia="ko-KR"/>
        </w:rPr>
        <w:t>+</w:t>
      </w:r>
      <w:r w:rsidRPr="00DE0F0E" w:rsidDel="003C51E6">
        <w:rPr>
          <w:noProof/>
          <w:lang w:val="en-CA" w:eastAsia="ko-KR"/>
        </w:rPr>
        <w:t> </w:t>
      </w:r>
      <w:r w:rsidRPr="00DE0F0E">
        <w:rPr>
          <w:noProof/>
          <w:lang w:val="en-CA" w:eastAsia="ko-KR"/>
        </w:rPr>
        <w:t>( dir = = 0 ? </w:t>
      </w:r>
      <w:r w:rsidRPr="00DE0F0E" w:rsidDel="003C51E6">
        <w:rPr>
          <w:noProof/>
          <w:lang w:val="en-CA" w:eastAsia="ko-KR"/>
        </w:rPr>
        <w:t>x</w:t>
      </w:r>
      <w:r w:rsidRPr="00DE0F0E">
        <w:rPr>
          <w:noProof/>
          <w:vertAlign w:val="subscript"/>
          <w:lang w:val="en-CA" w:eastAsia="ko-KR"/>
        </w:rPr>
        <w:t>C</w:t>
      </w:r>
      <w:r w:rsidRPr="00DE0F0E">
        <w:rPr>
          <w:noProof/>
          <w:lang w:val="en-CA" w:eastAsia="ko-KR"/>
        </w:rPr>
        <w:t> : y</w:t>
      </w:r>
      <w:r w:rsidRPr="00DE0F0E">
        <w:rPr>
          <w:noProof/>
          <w:vertAlign w:val="subscript"/>
          <w:lang w:val="en-CA" w:eastAsia="ko-KR"/>
        </w:rPr>
        <w:t>C</w:t>
      </w:r>
      <w:r w:rsidRPr="00DE0F0E">
        <w:rPr>
          <w:noProof/>
          <w:lang w:val="en-CA" w:eastAsia="ko-KR"/>
        </w:rPr>
        <w:t>)</w:t>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730</w:t>
      </w:r>
      <w:r w:rsidRPr="00DE0F0E" w:rsidDel="003C51E6">
        <w:rPr>
          <w:noProof/>
          <w:lang w:val="en-CA"/>
        </w:rPr>
        <w:fldChar w:fldCharType="end"/>
      </w:r>
      <w:r w:rsidRPr="00DE0F0E" w:rsidDel="003C51E6">
        <w:rPr>
          <w:noProof/>
          <w:lang w:val="en-CA"/>
        </w:rPr>
        <w:t>)</w:t>
      </w:r>
    </w:p>
    <w:p w:rsidR="00F26D69" w:rsidRPr="00DE0F0E" w:rsidRDefault="00F26D69" w:rsidP="00BB20C9">
      <w:pPr>
        <w:numPr>
          <w:ilvl w:val="2"/>
          <w:numId w:val="2"/>
        </w:numPr>
        <w:tabs>
          <w:tab w:val="clear" w:pos="794"/>
        </w:tabs>
        <w:rPr>
          <w:noProof/>
          <w:lang w:val="en-CA" w:eastAsia="ko-KR"/>
        </w:rPr>
      </w:pPr>
      <w:r w:rsidRPr="00DE0F0E">
        <w:rPr>
          <w:noProof/>
          <w:lang w:val="en-CA" w:eastAsia="ko-KR"/>
        </w:rPr>
        <w:t>If disp is less than 0, padVal[ dir ] is set equal to disp.</w:t>
      </w:r>
    </w:p>
    <w:p w:rsidR="00F26D69" w:rsidRPr="00DE0F0E" w:rsidRDefault="00F26D69" w:rsidP="00BB20C9">
      <w:pPr>
        <w:numPr>
          <w:ilvl w:val="2"/>
          <w:numId w:val="2"/>
        </w:numPr>
        <w:tabs>
          <w:tab w:val="clear" w:pos="794"/>
        </w:tabs>
        <w:rPr>
          <w:noProof/>
          <w:lang w:val="en-CA" w:eastAsia="ko-KR"/>
        </w:rPr>
      </w:pPr>
      <w:r w:rsidRPr="00DE0F0E">
        <w:rPr>
          <w:noProof/>
          <w:lang w:val="en-CA" w:eastAsia="ko-KR"/>
        </w:rPr>
        <w:t>Otherwise, if disp is greater than ( dir  = = 0  ?  sbWidth</w:t>
      </w:r>
      <w:r w:rsidRPr="00DE0F0E" w:rsidDel="003C51E6">
        <w:rPr>
          <w:noProof/>
          <w:lang w:val="en-CA" w:eastAsia="ko-KR"/>
        </w:rPr>
        <w:t> / SubWidthC</w:t>
      </w:r>
      <w:r w:rsidRPr="00DE0F0E">
        <w:rPr>
          <w:noProof/>
          <w:lang w:val="en-CA" w:eastAsia="ko-KR"/>
        </w:rPr>
        <w:t> : sbHeight</w:t>
      </w:r>
      <w:r w:rsidRPr="00DE0F0E" w:rsidDel="003C51E6">
        <w:rPr>
          <w:noProof/>
          <w:lang w:val="en-CA" w:eastAsia="ko-KR"/>
        </w:rPr>
        <w:t> / SubWidthC</w:t>
      </w:r>
      <w:r w:rsidRPr="00DE0F0E">
        <w:rPr>
          <w:noProof/>
          <w:lang w:val="en-CA" w:eastAsia="ko-KR"/>
        </w:rPr>
        <w:t> )</w:t>
      </w:r>
      <w:r w:rsidRPr="00DE0F0E" w:rsidDel="003C51E6">
        <w:rPr>
          <w:noProof/>
          <w:lang w:val="en-CA" w:eastAsia="ko-KR"/>
        </w:rPr>
        <w:t> − 1</w:t>
      </w:r>
      <w:r w:rsidRPr="00DE0F0E">
        <w:rPr>
          <w:noProof/>
          <w:lang w:val="en-CA" w:eastAsia="ko-KR"/>
        </w:rPr>
        <w:t>, padVal[ dir ] is set equal to disp </w:t>
      </w:r>
      <w:r w:rsidRPr="00DE0F0E" w:rsidDel="003C51E6">
        <w:rPr>
          <w:noProof/>
          <w:lang w:val="en-CA" w:eastAsia="ko-KR"/>
        </w:rPr>
        <w:t>−</w:t>
      </w:r>
      <w:r w:rsidRPr="00DE0F0E">
        <w:rPr>
          <w:noProof/>
          <w:lang w:val="en-CA" w:eastAsia="ko-KR"/>
        </w:rPr>
        <w:t> ( ( dir  = =  0  ?  sbWidth</w:t>
      </w:r>
      <w:r w:rsidRPr="00DE0F0E" w:rsidDel="003C51E6">
        <w:rPr>
          <w:noProof/>
          <w:lang w:val="en-CA" w:eastAsia="ko-KR"/>
        </w:rPr>
        <w:t> / SubWidthC</w:t>
      </w:r>
      <w:r w:rsidRPr="00DE0F0E">
        <w:rPr>
          <w:noProof/>
          <w:lang w:val="en-CA" w:eastAsia="ko-KR"/>
        </w:rPr>
        <w:t> : sbHeight</w:t>
      </w:r>
      <w:r w:rsidRPr="00DE0F0E" w:rsidDel="003C51E6">
        <w:rPr>
          <w:noProof/>
          <w:lang w:val="en-CA" w:eastAsia="ko-KR"/>
        </w:rPr>
        <w:t> / SubWidthC</w:t>
      </w:r>
      <w:r w:rsidRPr="00DE0F0E">
        <w:rPr>
          <w:noProof/>
          <w:lang w:val="en-CA" w:eastAsia="ko-KR"/>
        </w:rPr>
        <w:t> )</w:t>
      </w:r>
      <w:r w:rsidRPr="00DE0F0E" w:rsidDel="003C51E6">
        <w:rPr>
          <w:noProof/>
          <w:lang w:val="en-CA" w:eastAsia="ko-KR"/>
        </w:rPr>
        <w:t> − 1</w:t>
      </w:r>
      <w:r w:rsidRPr="00DE0F0E">
        <w:rPr>
          <w:noProof/>
          <w:lang w:val="en-CA" w:eastAsia="ko-KR"/>
        </w:rPr>
        <w:t>).</w:t>
      </w:r>
    </w:p>
    <w:p w:rsidR="00F26D69" w:rsidRPr="00DE0F0E" w:rsidDel="003C51E6" w:rsidRDefault="00F26D69" w:rsidP="00BB20C9">
      <w:pPr>
        <w:numPr>
          <w:ilvl w:val="2"/>
          <w:numId w:val="2"/>
        </w:numPr>
        <w:tabs>
          <w:tab w:val="clear" w:pos="794"/>
        </w:tabs>
        <w:rPr>
          <w:noProof/>
          <w:lang w:val="en-CA" w:eastAsia="ko-KR"/>
        </w:rPr>
      </w:pPr>
      <w:r w:rsidRPr="00DE0F0E">
        <w:rPr>
          <w:noProof/>
          <w:lang w:val="en-CA" w:eastAsia="ko-KR"/>
        </w:rPr>
        <w:t>Otherwise, padVal[ dir ] is set equal to 0.</w:t>
      </w:r>
    </w:p>
    <w:p w:rsidR="00F26D69" w:rsidRPr="00DE0F0E" w:rsidRDefault="00F26D69" w:rsidP="00BB20C9">
      <w:pPr>
        <w:numPr>
          <w:ilvl w:val="1"/>
          <w:numId w:val="2"/>
        </w:numPr>
        <w:rPr>
          <w:noProof/>
          <w:lang w:val="en-CA" w:eastAsia="ko-KR"/>
        </w:rPr>
      </w:pPr>
      <w:r w:rsidRPr="00DE0F0E" w:rsidDel="003C51E6">
        <w:rPr>
          <w:noProof/>
          <w:lang w:val="en-CA" w:eastAsia="ko-KR"/>
        </w:rPr>
        <w:t>The prediction sample value predSamplesLX[ xC ][ yC ] is derived by invoking the process specified in clause </w:t>
      </w:r>
      <w:r w:rsidRPr="00DE0F0E">
        <w:rPr>
          <w:noProof/>
          <w:lang w:val="en-CA" w:eastAsia="ko-KR"/>
        </w:rPr>
        <w:fldChar w:fldCharType="begin" w:fldLock="1"/>
      </w:r>
      <w:r w:rsidRPr="00DE0F0E">
        <w:rPr>
          <w:noProof/>
          <w:lang w:val="en-CA" w:eastAsia="ko-KR"/>
        </w:rPr>
        <w:instrText xml:space="preserve"> REF _Ref278221402 \r \h  \* MERGEFORMAT </w:instrText>
      </w:r>
      <w:r w:rsidRPr="00DE0F0E">
        <w:rPr>
          <w:noProof/>
          <w:lang w:val="en-CA" w:eastAsia="ko-KR"/>
        </w:rPr>
      </w:r>
      <w:r w:rsidRPr="00DE0F0E">
        <w:rPr>
          <w:noProof/>
          <w:lang w:val="en-CA" w:eastAsia="ko-KR"/>
        </w:rPr>
        <w:fldChar w:fldCharType="separate"/>
      </w:r>
      <w:r>
        <w:rPr>
          <w:noProof/>
          <w:lang w:val="en-CA" w:eastAsia="ko-KR"/>
        </w:rPr>
        <w:t>8.5.6.3.4</w:t>
      </w:r>
      <w:r w:rsidRPr="00DE0F0E">
        <w:rPr>
          <w:noProof/>
          <w:lang w:val="en-CA" w:eastAsia="ko-KR"/>
        </w:rPr>
        <w:fldChar w:fldCharType="end"/>
      </w:r>
      <w:r w:rsidRPr="00DE0F0E" w:rsidDel="003C51E6">
        <w:rPr>
          <w:noProof/>
          <w:lang w:val="en-CA" w:eastAsia="ko-KR"/>
        </w:rPr>
        <w:t xml:space="preserve"> with ( xIntC, yIntC ), ( xFracC, yFracC )</w:t>
      </w:r>
      <w:r w:rsidRPr="00DE0F0E">
        <w:rPr>
          <w:noProof/>
          <w:lang w:val="en-CA" w:eastAsia="ko-KR"/>
        </w:rPr>
        <w:t>,</w:t>
      </w:r>
      <w:r w:rsidRPr="00DE0F0E" w:rsidDel="003C51E6">
        <w:rPr>
          <w:noProof/>
          <w:lang w:val="en-CA" w:eastAsia="ko-KR"/>
        </w:rPr>
        <w:t xml:space="preserve"> refPicLX</w:t>
      </w:r>
      <w:r w:rsidRPr="00DE0F0E">
        <w:rPr>
          <w:noProof/>
          <w:lang w:val="en-CA" w:eastAsia="ko-KR"/>
        </w:rPr>
        <w:t>, and padVal</w:t>
      </w:r>
      <w:r w:rsidRPr="00DE0F0E" w:rsidDel="003C51E6">
        <w:rPr>
          <w:noProof/>
          <w:lang w:val="en-CA" w:eastAsia="ko-KR"/>
        </w:rPr>
        <w:t xml:space="preserve"> as inputs.</w:t>
      </w:r>
    </w:p>
    <w:p w:rsidR="00F26D69" w:rsidRPr="00DE0F0E" w:rsidDel="003C51E6" w:rsidRDefault="00721566" w:rsidP="00A3403A">
      <w:pPr>
        <w:pStyle w:val="Heading5"/>
        <w:numPr>
          <w:ilvl w:val="0"/>
          <w:numId w:val="0"/>
        </w:numPr>
        <w:rPr>
          <w:noProof/>
          <w:lang w:val="en-CA"/>
        </w:rPr>
      </w:pPr>
      <w:bookmarkStart w:id="4" w:name="_Ref278220677"/>
      <w:r>
        <w:rPr>
          <w:noProof/>
          <w:lang w:val="en-CA"/>
        </w:rPr>
        <w:t xml:space="preserve">8.5.6.3.2 </w:t>
      </w:r>
      <w:r w:rsidR="00F26D69" w:rsidRPr="00DE0F0E" w:rsidDel="003C51E6">
        <w:rPr>
          <w:noProof/>
          <w:lang w:val="en-CA"/>
        </w:rPr>
        <w:t>Luma sample</w:t>
      </w:r>
      <w:r w:rsidR="00F26D69" w:rsidRPr="00DE0F0E">
        <w:rPr>
          <w:noProof/>
          <w:lang w:val="en-CA"/>
        </w:rPr>
        <w:t xml:space="preserve"> </w:t>
      </w:r>
      <w:r w:rsidR="00F26D69" w:rsidRPr="00DE0F0E" w:rsidDel="003C51E6">
        <w:rPr>
          <w:noProof/>
          <w:lang w:val="en-CA"/>
        </w:rPr>
        <w:t xml:space="preserve">interpolation </w:t>
      </w:r>
      <w:r w:rsidR="00F26D69" w:rsidRPr="00DE0F0E">
        <w:rPr>
          <w:noProof/>
          <w:lang w:val="en-CA"/>
        </w:rPr>
        <w:t xml:space="preserve">filtering </w:t>
      </w:r>
      <w:r w:rsidR="00F26D69" w:rsidRPr="00DE0F0E" w:rsidDel="003C51E6">
        <w:rPr>
          <w:noProof/>
          <w:lang w:val="en-CA"/>
        </w:rPr>
        <w:t>process</w:t>
      </w:r>
      <w:bookmarkEnd w:id="4"/>
    </w:p>
    <w:p w:rsidR="00F26D69" w:rsidRPr="00DE0F0E" w:rsidDel="003C51E6" w:rsidRDefault="00F26D69" w:rsidP="00F26D69">
      <w:pPr>
        <w:rPr>
          <w:noProof/>
          <w:lang w:val="en-CA" w:eastAsia="ko-KR"/>
        </w:rPr>
      </w:pPr>
      <w:r w:rsidRPr="00DE0F0E" w:rsidDel="003C51E6">
        <w:rPr>
          <w:noProof/>
          <w:lang w:val="en-CA" w:eastAsia="ko-KR"/>
        </w:rPr>
        <w:t>Inputs to this process are:</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rPr>
        <w:lastRenderedPageBreak/>
        <w:t>–</w:t>
      </w:r>
      <w:r w:rsidRPr="00DE0F0E" w:rsidDel="003C51E6">
        <w:rPr>
          <w:noProof/>
          <w:lang w:val="en-CA"/>
        </w:rPr>
        <w:tab/>
      </w:r>
      <w:r w:rsidRPr="00DE0F0E" w:rsidDel="003C51E6">
        <w:rPr>
          <w:noProof/>
          <w:lang w:val="en-CA" w:eastAsia="ko-KR"/>
        </w:rPr>
        <w:t>a luma location in full-sample units ( xInt</w:t>
      </w:r>
      <w:r w:rsidRPr="00DE0F0E" w:rsidDel="003C51E6">
        <w:rPr>
          <w:noProof/>
          <w:vertAlign w:val="subscript"/>
          <w:lang w:val="en-CA" w:eastAsia="ko-KR"/>
        </w:rPr>
        <w:t>L</w:t>
      </w:r>
      <w:r w:rsidRPr="00DE0F0E" w:rsidDel="003C51E6">
        <w:rPr>
          <w:noProof/>
          <w:lang w:val="en-CA" w:eastAsia="ko-KR"/>
        </w:rPr>
        <w:t>, yInt</w:t>
      </w:r>
      <w:r w:rsidRPr="00DE0F0E" w:rsidDel="003C51E6">
        <w:rPr>
          <w:noProof/>
          <w:vertAlign w:val="subscript"/>
          <w:lang w:val="en-CA" w:eastAsia="ko-KR"/>
        </w:rPr>
        <w:t>L</w:t>
      </w:r>
      <w:r w:rsidRPr="00DE0F0E" w:rsidDel="003C51E6">
        <w:rPr>
          <w:noProof/>
          <w:lang w:val="en-CA" w:eastAsia="ko-KR"/>
        </w:rPr>
        <w:t> ),</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rPr>
        <w:t>–</w:t>
      </w:r>
      <w:r w:rsidRPr="00DE0F0E" w:rsidDel="003C51E6">
        <w:rPr>
          <w:noProof/>
          <w:lang w:val="en-CA"/>
        </w:rPr>
        <w:tab/>
      </w:r>
      <w:r w:rsidRPr="00DE0F0E" w:rsidDel="003C51E6">
        <w:rPr>
          <w:noProof/>
          <w:lang w:val="en-CA" w:eastAsia="ko-KR"/>
        </w:rPr>
        <w:t>a luma location in fractional-sample units ( xFrac</w:t>
      </w:r>
      <w:r w:rsidRPr="00DE0F0E" w:rsidDel="003C51E6">
        <w:rPr>
          <w:noProof/>
          <w:vertAlign w:val="subscript"/>
          <w:lang w:val="en-CA" w:eastAsia="ko-KR"/>
        </w:rPr>
        <w:t>L</w:t>
      </w:r>
      <w:r w:rsidRPr="00DE0F0E" w:rsidDel="003C51E6">
        <w:rPr>
          <w:noProof/>
          <w:lang w:val="en-CA" w:eastAsia="ko-KR"/>
        </w:rPr>
        <w:t>, yFrac</w:t>
      </w:r>
      <w:r w:rsidRPr="00DE0F0E" w:rsidDel="003C51E6">
        <w:rPr>
          <w:noProof/>
          <w:vertAlign w:val="subscript"/>
          <w:lang w:val="en-CA" w:eastAsia="ko-KR"/>
        </w:rPr>
        <w:t>L</w:t>
      </w:r>
      <w:r w:rsidRPr="00DE0F0E" w:rsidDel="003C51E6">
        <w:rPr>
          <w:noProof/>
          <w:lang w:val="en-CA" w:eastAsia="ko-KR"/>
        </w:rPr>
        <w:t> ),</w:t>
      </w:r>
    </w:p>
    <w:p w:rsidR="00F26D69" w:rsidRDefault="00F26D69" w:rsidP="00F26D69">
      <w:pPr>
        <w:tabs>
          <w:tab w:val="left" w:pos="284"/>
        </w:tabs>
        <w:ind w:left="284" w:hanging="284"/>
        <w:rPr>
          <w:noProof/>
          <w:lang w:val="en-CA" w:eastAsia="ko-KR"/>
        </w:rPr>
      </w:pPr>
      <w:r w:rsidRPr="00DE0F0E" w:rsidDel="003C51E6">
        <w:rPr>
          <w:noProof/>
          <w:lang w:val="en-CA"/>
        </w:rPr>
        <w:t>–</w:t>
      </w:r>
      <w:r w:rsidRPr="00DE0F0E" w:rsidDel="003C51E6">
        <w:rPr>
          <w:noProof/>
          <w:lang w:val="en-CA"/>
        </w:rPr>
        <w:tab/>
      </w:r>
      <w:r w:rsidRPr="00DE0F0E" w:rsidDel="003C51E6">
        <w:rPr>
          <w:noProof/>
          <w:lang w:val="en-CA" w:eastAsia="ko-KR"/>
        </w:rPr>
        <w:t>the luma reference sample array refPicLX</w:t>
      </w:r>
      <w:r w:rsidRPr="00DE0F0E" w:rsidDel="003C51E6">
        <w:rPr>
          <w:noProof/>
          <w:vertAlign w:val="subscript"/>
          <w:lang w:val="en-CA" w:eastAsia="ko-KR"/>
        </w:rPr>
        <w:t>L</w:t>
      </w:r>
      <w:r w:rsidRPr="00DE0F0E">
        <w:rPr>
          <w:noProof/>
          <w:lang w:val="en-CA" w:eastAsia="ko-KR"/>
        </w:rPr>
        <w:t>,</w:t>
      </w:r>
    </w:p>
    <w:p w:rsidR="00F26D69" w:rsidRPr="00650ECB" w:rsidRDefault="00F26D69" w:rsidP="00BB20C9">
      <w:pPr>
        <w:numPr>
          <w:ilvl w:val="0"/>
          <w:numId w:val="36"/>
        </w:numPr>
        <w:tabs>
          <w:tab w:val="left" w:pos="2160"/>
          <w:tab w:val="left" w:pos="2520"/>
          <w:tab w:val="left" w:pos="2880"/>
          <w:tab w:val="left" w:pos="3240"/>
          <w:tab w:val="left" w:pos="3600"/>
          <w:tab w:val="left" w:pos="3960"/>
          <w:tab w:val="left" w:pos="4320"/>
        </w:tabs>
        <w:textAlignment w:val="auto"/>
        <w:rPr>
          <w:noProof/>
          <w:lang w:val="en-CA"/>
        </w:rPr>
      </w:pPr>
      <w:r w:rsidRPr="00650ECB">
        <w:rPr>
          <w:noProof/>
          <w:lang w:val="en-CA"/>
        </w:rPr>
        <w:t>a variable sbWidth specifying the width of the current subblock,</w:t>
      </w:r>
    </w:p>
    <w:p w:rsidR="00F26D69" w:rsidRPr="00650ECB" w:rsidRDefault="00F26D69" w:rsidP="00BB20C9">
      <w:pPr>
        <w:numPr>
          <w:ilvl w:val="0"/>
          <w:numId w:val="36"/>
        </w:numPr>
        <w:tabs>
          <w:tab w:val="left" w:pos="2160"/>
          <w:tab w:val="left" w:pos="2520"/>
          <w:tab w:val="left" w:pos="2880"/>
          <w:tab w:val="left" w:pos="3240"/>
          <w:tab w:val="left" w:pos="3600"/>
          <w:tab w:val="left" w:pos="3960"/>
          <w:tab w:val="left" w:pos="4320"/>
        </w:tabs>
        <w:textAlignment w:val="auto"/>
        <w:rPr>
          <w:noProof/>
          <w:lang w:val="en-CA"/>
        </w:rPr>
      </w:pPr>
      <w:r w:rsidRPr="00650ECB">
        <w:rPr>
          <w:noProof/>
          <w:lang w:val="en-CA"/>
        </w:rPr>
        <w:t>a variable sbHeight specifying the height of the current subblock,</w:t>
      </w:r>
    </w:p>
    <w:p w:rsidR="00F26D69" w:rsidRPr="00650ECB" w:rsidDel="003C51E6" w:rsidRDefault="00F26D69" w:rsidP="00BB20C9">
      <w:pPr>
        <w:numPr>
          <w:ilvl w:val="0"/>
          <w:numId w:val="36"/>
        </w:numPr>
        <w:tabs>
          <w:tab w:val="left" w:pos="2160"/>
          <w:tab w:val="left" w:pos="2520"/>
          <w:tab w:val="left" w:pos="2880"/>
          <w:tab w:val="left" w:pos="3240"/>
          <w:tab w:val="left" w:pos="3600"/>
          <w:tab w:val="left" w:pos="3960"/>
          <w:tab w:val="left" w:pos="4320"/>
        </w:tabs>
        <w:textAlignment w:val="auto"/>
        <w:rPr>
          <w:noProof/>
          <w:lang w:val="en-CA" w:eastAsia="ko-KR"/>
        </w:rPr>
      </w:pPr>
      <w:r w:rsidRPr="00650ECB">
        <w:rPr>
          <w:noProof/>
          <w:lang w:val="en-CA"/>
        </w:rPr>
        <w:t>a luma location ( xSb, ySb ) specifying the top-left sample of the current subblock relative to the top</w:t>
      </w:r>
      <w:r w:rsidRPr="00650ECB">
        <w:rPr>
          <w:noProof/>
          <w:lang w:val="en-CA"/>
        </w:rPr>
        <w:noBreakHyphen/>
        <w:t>left luma sample of the current picture</w:t>
      </w:r>
      <w:r>
        <w:rPr>
          <w:noProof/>
          <w:lang w:val="en-CA"/>
        </w:rPr>
        <w:t>,</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rPr>
        <w:t>–</w:t>
      </w:r>
      <w:r w:rsidRPr="00DE0F0E" w:rsidDel="003C51E6">
        <w:rPr>
          <w:noProof/>
          <w:lang w:val="en-CA"/>
        </w:rPr>
        <w:tab/>
      </w:r>
      <w:r w:rsidRPr="00DE0F0E">
        <w:rPr>
          <w:noProof/>
          <w:lang w:val="en-CA" w:eastAsia="ko-KR"/>
        </w:rPr>
        <w:t>a list padVal[ dir ]</w:t>
      </w:r>
      <w:r w:rsidRPr="00DE0F0E" w:rsidDel="003C51E6">
        <w:rPr>
          <w:noProof/>
          <w:lang w:val="en-CA" w:eastAsia="ko-KR"/>
        </w:rPr>
        <w:t xml:space="preserve"> </w:t>
      </w:r>
      <w:r w:rsidRPr="00DE0F0E">
        <w:rPr>
          <w:noProof/>
          <w:lang w:val="en-CA" w:eastAsia="ko-KR"/>
        </w:rPr>
        <w:t>with dir = 0,1 specifying reference sample padding direction and amount.</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eastAsia="ko-KR"/>
        </w:rPr>
        <w:t>Output of this process is a predicted luma sample value predSampleLX</w:t>
      </w:r>
      <w:r w:rsidRPr="00DE0F0E" w:rsidDel="003C51E6">
        <w:rPr>
          <w:noProof/>
          <w:vertAlign w:val="subscript"/>
          <w:lang w:val="en-CA" w:eastAsia="ko-KR"/>
        </w:rPr>
        <w:t>L</w:t>
      </w:r>
    </w:p>
    <w:p w:rsidR="00F26D69" w:rsidRPr="00DE0F0E" w:rsidDel="003C51E6" w:rsidRDefault="00F26D69" w:rsidP="00F26D69">
      <w:pPr>
        <w:rPr>
          <w:noProof/>
          <w:lang w:val="en-CA" w:eastAsia="ko-KR"/>
        </w:rPr>
      </w:pPr>
      <w:r w:rsidRPr="00DE0F0E" w:rsidDel="003C51E6">
        <w:rPr>
          <w:noProof/>
          <w:lang w:val="en-CA" w:eastAsia="ko-KR"/>
        </w:rPr>
        <w:t>The variables shift1, shift2 and shift3 are derived as follows:</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eastAsia="ko-KR"/>
        </w:rPr>
        <w:t>–</w:t>
      </w:r>
      <w:r w:rsidRPr="00DE0F0E" w:rsidDel="003C51E6">
        <w:rPr>
          <w:noProof/>
          <w:lang w:val="en-CA" w:eastAsia="ko-KR"/>
        </w:rPr>
        <w:tab/>
        <w:t>The variable shift1 is set equal to Min( 4, BitDepth</w:t>
      </w:r>
      <w:r w:rsidRPr="00DE0F0E" w:rsidDel="003C51E6">
        <w:rPr>
          <w:noProof/>
          <w:vertAlign w:val="subscript"/>
          <w:lang w:val="en-CA" w:eastAsia="ko-KR"/>
        </w:rPr>
        <w:t>Y</w:t>
      </w:r>
      <w:r w:rsidRPr="00DE0F0E" w:rsidDel="003C51E6">
        <w:rPr>
          <w:noProof/>
          <w:lang w:val="en-CA" w:eastAsia="ko-KR"/>
        </w:rPr>
        <w:t> − 8 ), the variable shift2 is set equal to 6 and the variable shift3 is set equal to Max( 2, 14 − BitDepth</w:t>
      </w:r>
      <w:r w:rsidRPr="00DE0F0E" w:rsidDel="003C51E6">
        <w:rPr>
          <w:noProof/>
          <w:vertAlign w:val="subscript"/>
          <w:lang w:val="en-CA" w:eastAsia="ko-KR"/>
        </w:rPr>
        <w:t>Y</w:t>
      </w:r>
      <w:r w:rsidRPr="00DE0F0E" w:rsidDel="003C51E6">
        <w:rPr>
          <w:noProof/>
          <w:lang w:val="en-CA" w:eastAsia="ko-KR"/>
        </w:rPr>
        <w:t> ).</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eastAsia="ko-KR"/>
        </w:rPr>
        <w:t>–</w:t>
      </w:r>
      <w:r w:rsidRPr="00DE0F0E" w:rsidDel="003C51E6">
        <w:rPr>
          <w:noProof/>
          <w:lang w:val="en-CA" w:eastAsia="ko-KR"/>
        </w:rPr>
        <w:tab/>
      </w:r>
      <w:r w:rsidRPr="00DE0F0E">
        <w:rPr>
          <w:noProof/>
          <w:lang w:val="en-CA" w:eastAsia="ko-KR"/>
        </w:rPr>
        <w:t>The variable picW is set equal to pic_width_in_luma_samples and the variable picH is set equal to pic_height_in_luma_samples.</w:t>
      </w:r>
    </w:p>
    <w:p w:rsidR="00F26D69" w:rsidRPr="00DE0F0E" w:rsidRDefault="00F26D69" w:rsidP="00F26D69">
      <w:pPr>
        <w:rPr>
          <w:noProof/>
          <w:lang w:val="en-CA" w:eastAsia="ko-KR"/>
        </w:rPr>
      </w:pPr>
      <w:r w:rsidRPr="00DE0F0E">
        <w:rPr>
          <w:noProof/>
          <w:lang w:val="en-CA" w:eastAsia="ko-KR"/>
        </w:rPr>
        <w:t xml:space="preserve">The </w:t>
      </w:r>
      <w:r w:rsidRPr="00DE0F0E">
        <w:rPr>
          <w:noProof/>
          <w:lang w:val="en-CA"/>
        </w:rPr>
        <w:t>luma interpolation filter coefficients f</w:t>
      </w:r>
      <w:r w:rsidRPr="00DE0F0E">
        <w:rPr>
          <w:noProof/>
          <w:vertAlign w:val="subscript"/>
          <w:lang w:val="en-CA"/>
        </w:rPr>
        <w:t>L</w:t>
      </w:r>
      <w:r w:rsidRPr="00DE0F0E">
        <w:rPr>
          <w:noProof/>
          <w:lang w:val="en-CA"/>
        </w:rPr>
        <w:t xml:space="preserve">[ p ] for each 1/16 fractional sample position p equal to </w:t>
      </w:r>
      <w:r w:rsidRPr="00DE0F0E" w:rsidDel="003C51E6">
        <w:rPr>
          <w:noProof/>
          <w:lang w:val="en-CA" w:eastAsia="ko-KR"/>
        </w:rPr>
        <w:t>xFrac</w:t>
      </w:r>
      <w:r w:rsidRPr="00DE0F0E" w:rsidDel="003C51E6">
        <w:rPr>
          <w:noProof/>
          <w:vertAlign w:val="subscript"/>
          <w:lang w:val="en-CA" w:eastAsia="ko-KR"/>
        </w:rPr>
        <w:t>L</w:t>
      </w:r>
      <w:r w:rsidRPr="00DE0F0E">
        <w:rPr>
          <w:noProof/>
          <w:lang w:val="en-CA" w:eastAsia="ko-KR"/>
        </w:rPr>
        <w:t xml:space="preserve"> or </w:t>
      </w:r>
      <w:r w:rsidRPr="00DE0F0E" w:rsidDel="003C51E6">
        <w:rPr>
          <w:noProof/>
          <w:lang w:val="en-CA" w:eastAsia="ko-KR"/>
        </w:rPr>
        <w:t> yFrac</w:t>
      </w:r>
      <w:r w:rsidRPr="00DE0F0E" w:rsidDel="003C51E6">
        <w:rPr>
          <w:noProof/>
          <w:vertAlign w:val="subscript"/>
          <w:lang w:val="en-CA" w:eastAsia="ko-KR"/>
        </w:rPr>
        <w:t>L</w:t>
      </w:r>
      <w:r w:rsidRPr="00DE0F0E">
        <w:rPr>
          <w:noProof/>
          <w:lang w:val="en-CA" w:eastAsia="ko-KR"/>
        </w:rPr>
        <w:t xml:space="preserve"> are specified in </w:t>
      </w:r>
      <w:r w:rsidRPr="00DE0F0E">
        <w:rPr>
          <w:noProof/>
          <w:lang w:val="en-CA" w:eastAsia="ko-KR"/>
        </w:rPr>
        <w:fldChar w:fldCharType="begin" w:fldLock="1"/>
      </w:r>
      <w:r w:rsidRPr="00DE0F0E">
        <w:rPr>
          <w:noProof/>
          <w:lang w:val="en-CA" w:eastAsia="ko-KR"/>
        </w:rPr>
        <w:instrText xml:space="preserve"> REF _Ref524538279 \h </w:instrText>
      </w:r>
      <w:r w:rsidRPr="00DE0F0E">
        <w:rPr>
          <w:noProof/>
          <w:lang w:val="en-CA" w:eastAsia="ko-KR"/>
        </w:rPr>
      </w:r>
      <w:r w:rsidRPr="00DE0F0E">
        <w:rPr>
          <w:noProof/>
          <w:lang w:val="en-CA" w:eastAsia="ko-KR"/>
        </w:rPr>
        <w:fldChar w:fldCharType="separate"/>
      </w:r>
      <w:r w:rsidRPr="00DE0F0E" w:rsidDel="003C51E6">
        <w:rPr>
          <w:noProof/>
          <w:lang w:val="en-CA"/>
        </w:rPr>
        <w:t>Table </w:t>
      </w:r>
      <w:r>
        <w:rPr>
          <w:noProof/>
          <w:lang w:val="en-CA"/>
        </w:rPr>
        <w:t>8</w:t>
      </w:r>
      <w:r w:rsidRPr="00DE0F0E">
        <w:rPr>
          <w:noProof/>
          <w:lang w:val="en-CA"/>
        </w:rPr>
        <w:noBreakHyphen/>
      </w:r>
      <w:r>
        <w:rPr>
          <w:noProof/>
          <w:lang w:val="en-CA"/>
        </w:rPr>
        <w:t>13</w:t>
      </w:r>
      <w:r w:rsidRPr="00DE0F0E">
        <w:rPr>
          <w:noProof/>
          <w:lang w:val="en-CA" w:eastAsia="ko-KR"/>
        </w:rPr>
        <w:fldChar w:fldCharType="end"/>
      </w:r>
      <w:r w:rsidRPr="00DE0F0E">
        <w:rPr>
          <w:noProof/>
          <w:lang w:val="en-CA" w:eastAsia="ko-KR"/>
        </w:rPr>
        <w:t>.</w:t>
      </w:r>
    </w:p>
    <w:p w:rsidR="00F26D69" w:rsidRPr="00DE0F0E" w:rsidRDefault="00F26D69" w:rsidP="00F26D69">
      <w:pPr>
        <w:rPr>
          <w:noProof/>
          <w:lang w:val="en-CA"/>
        </w:rPr>
      </w:pPr>
      <w:r w:rsidRPr="00DE0F0E">
        <w:rPr>
          <w:noProof/>
          <w:lang w:val="en-CA" w:eastAsia="ko-KR"/>
        </w:rPr>
        <w:t xml:space="preserve">The </w:t>
      </w:r>
      <w:r w:rsidRPr="00DE0F0E">
        <w:rPr>
          <w:noProof/>
          <w:lang w:val="en-CA"/>
        </w:rPr>
        <w:t>luma interpolation filter coefficients fPad</w:t>
      </w:r>
      <w:r w:rsidRPr="00DE0F0E">
        <w:rPr>
          <w:noProof/>
          <w:vertAlign w:val="subscript"/>
          <w:lang w:val="en-CA"/>
        </w:rPr>
        <w:t>L</w:t>
      </w:r>
      <w:r w:rsidRPr="00DE0F0E">
        <w:rPr>
          <w:noProof/>
          <w:lang w:val="en-CA"/>
        </w:rPr>
        <w:t>[ 0 ] are set equal to f</w:t>
      </w:r>
      <w:r w:rsidRPr="00DE0F0E">
        <w:rPr>
          <w:noProof/>
          <w:vertAlign w:val="subscript"/>
          <w:lang w:val="en-CA"/>
        </w:rPr>
        <w:t>L</w:t>
      </w:r>
      <w:r w:rsidRPr="00DE0F0E">
        <w:rPr>
          <w:noProof/>
          <w:lang w:val="en-CA"/>
        </w:rPr>
        <w:t>[ </w:t>
      </w:r>
      <w:r w:rsidRPr="00DE0F0E" w:rsidDel="003C51E6">
        <w:rPr>
          <w:noProof/>
          <w:lang w:val="en-CA" w:eastAsia="ko-KR"/>
        </w:rPr>
        <w:t>xFrac</w:t>
      </w:r>
      <w:r w:rsidRPr="00DE0F0E" w:rsidDel="003C51E6">
        <w:rPr>
          <w:noProof/>
          <w:vertAlign w:val="subscript"/>
          <w:lang w:val="en-CA" w:eastAsia="ko-KR"/>
        </w:rPr>
        <w:t>L</w:t>
      </w:r>
      <w:r w:rsidRPr="00DE0F0E">
        <w:rPr>
          <w:noProof/>
          <w:lang w:val="en-CA"/>
        </w:rPr>
        <w:t> ] and fPad</w:t>
      </w:r>
      <w:r w:rsidRPr="00DE0F0E">
        <w:rPr>
          <w:noProof/>
          <w:vertAlign w:val="subscript"/>
          <w:lang w:val="en-CA"/>
        </w:rPr>
        <w:t>L</w:t>
      </w:r>
      <w:r w:rsidRPr="00DE0F0E">
        <w:rPr>
          <w:noProof/>
          <w:lang w:val="en-CA"/>
        </w:rPr>
        <w:t>[ 1 ] are set equal to f</w:t>
      </w:r>
      <w:r w:rsidRPr="00DE0F0E">
        <w:rPr>
          <w:noProof/>
          <w:vertAlign w:val="subscript"/>
          <w:lang w:val="en-CA"/>
        </w:rPr>
        <w:t>L</w:t>
      </w:r>
      <w:r w:rsidRPr="00DE0F0E">
        <w:rPr>
          <w:noProof/>
          <w:lang w:val="en-CA"/>
        </w:rPr>
        <w:t>[ </w:t>
      </w:r>
      <w:r w:rsidRPr="00DE0F0E" w:rsidDel="003C51E6">
        <w:rPr>
          <w:noProof/>
          <w:lang w:val="en-CA" w:eastAsia="ko-KR"/>
        </w:rPr>
        <w:t>yFrac</w:t>
      </w:r>
      <w:r w:rsidRPr="00DE0F0E" w:rsidDel="003C51E6">
        <w:rPr>
          <w:noProof/>
          <w:vertAlign w:val="subscript"/>
          <w:lang w:val="en-CA" w:eastAsia="ko-KR"/>
        </w:rPr>
        <w:t>L</w:t>
      </w:r>
      <w:r w:rsidRPr="00DE0F0E">
        <w:rPr>
          <w:noProof/>
          <w:lang w:val="en-CA"/>
        </w:rPr>
        <w:t> ] and modified depending on padVal[ dir ] as follows for dir being equal to 0 and 1:</w:t>
      </w:r>
    </w:p>
    <w:p w:rsidR="00F26D69" w:rsidRPr="00DE0F0E" w:rsidRDefault="00F26D69" w:rsidP="00F26D69">
      <w:pPr>
        <w:ind w:left="360" w:hanging="360"/>
        <w:rPr>
          <w:noProof/>
          <w:lang w:val="en-CA"/>
        </w:rPr>
      </w:pPr>
      <w:r w:rsidRPr="00DE0F0E" w:rsidDel="003C51E6">
        <w:rPr>
          <w:noProof/>
          <w:lang w:val="en-CA" w:eastAsia="ko-KR"/>
        </w:rPr>
        <w:t>–</w:t>
      </w:r>
      <w:r w:rsidRPr="00DE0F0E" w:rsidDel="003C51E6">
        <w:rPr>
          <w:noProof/>
          <w:lang w:val="en-CA" w:eastAsia="ko-KR"/>
        </w:rPr>
        <w:tab/>
      </w:r>
      <w:r w:rsidRPr="00DE0F0E">
        <w:rPr>
          <w:noProof/>
          <w:lang w:val="en-CA" w:eastAsia="ko-KR"/>
        </w:rPr>
        <w:t>If padVal[ dir ]</w:t>
      </w:r>
      <w:r w:rsidRPr="00DE0F0E">
        <w:rPr>
          <w:noProof/>
          <w:lang w:val="en-CA"/>
        </w:rPr>
        <w:t xml:space="preserve"> is equal to </w:t>
      </w:r>
      <w:r w:rsidRPr="00DE0F0E" w:rsidDel="003C51E6">
        <w:rPr>
          <w:noProof/>
          <w:lang w:val="en-CA" w:eastAsia="ko-KR"/>
        </w:rPr>
        <w:t>− </w:t>
      </w:r>
      <w:r w:rsidRPr="00DE0F0E">
        <w:rPr>
          <w:noProof/>
          <w:lang w:val="en-CA"/>
        </w:rPr>
        <w:t>2, fPad</w:t>
      </w:r>
      <w:r w:rsidRPr="00DE0F0E">
        <w:rPr>
          <w:noProof/>
          <w:vertAlign w:val="subscript"/>
          <w:lang w:val="en-CA"/>
        </w:rPr>
        <w:t>L</w:t>
      </w:r>
      <w:r w:rsidRPr="00DE0F0E">
        <w:rPr>
          <w:noProof/>
          <w:lang w:val="en-CA"/>
        </w:rPr>
        <w:t>[ dir ] is modified as follows:</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w:t>
      </w:r>
      <w:r w:rsidRPr="00DE0F0E">
        <w:rPr>
          <w:noProof/>
          <w:lang w:val="en-CA" w:eastAsia="ko-KR"/>
        </w:rPr>
        <w:t>dir</w:t>
      </w:r>
      <w:r w:rsidRPr="00DE0F0E">
        <w:rPr>
          <w:noProof/>
          <w:lang w:val="en-CA"/>
        </w:rPr>
        <w:t> ][ 2 ] = fPad</w:t>
      </w:r>
      <w:r w:rsidRPr="00DE0F0E">
        <w:rPr>
          <w:noProof/>
          <w:vertAlign w:val="subscript"/>
          <w:lang w:val="en-CA"/>
        </w:rPr>
        <w:t>L</w:t>
      </w:r>
      <w:r w:rsidRPr="00DE0F0E">
        <w:rPr>
          <w:noProof/>
          <w:lang w:val="en-CA"/>
        </w:rPr>
        <w:t>[ </w:t>
      </w:r>
      <w:r>
        <w:rPr>
          <w:noProof/>
          <w:lang w:val="en-CA" w:eastAsia="ko-KR"/>
        </w:rPr>
        <w:t>dir</w:t>
      </w:r>
      <w:r w:rsidRPr="00DE0F0E">
        <w:rPr>
          <w:noProof/>
          <w:lang w:val="en-CA"/>
        </w:rPr>
        <w:t> ][ 2 ] + fPad</w:t>
      </w:r>
      <w:r w:rsidRPr="00DE0F0E">
        <w:rPr>
          <w:noProof/>
          <w:vertAlign w:val="subscript"/>
          <w:lang w:val="en-CA"/>
        </w:rPr>
        <w:t>L</w:t>
      </w:r>
      <w:r w:rsidRPr="00DE0F0E">
        <w:rPr>
          <w:noProof/>
          <w:lang w:val="en-CA"/>
        </w:rPr>
        <w:t>[ </w:t>
      </w:r>
      <w:r>
        <w:rPr>
          <w:noProof/>
          <w:lang w:val="en-CA" w:eastAsia="ko-KR"/>
        </w:rPr>
        <w:t>dir</w:t>
      </w:r>
      <w:r w:rsidRPr="00DE0F0E">
        <w:rPr>
          <w:noProof/>
          <w:lang w:val="en-CA"/>
        </w:rPr>
        <w:t> ][ 1 ] + fPad</w:t>
      </w:r>
      <w:r w:rsidRPr="00DE0F0E">
        <w:rPr>
          <w:noProof/>
          <w:vertAlign w:val="subscript"/>
          <w:lang w:val="en-CA"/>
        </w:rPr>
        <w:t>L</w:t>
      </w:r>
      <w:r w:rsidRPr="00DE0F0E">
        <w:rPr>
          <w:noProof/>
          <w:lang w:val="en-CA"/>
        </w:rPr>
        <w:t>[ </w:t>
      </w:r>
      <w:r>
        <w:rPr>
          <w:noProof/>
          <w:lang w:val="en-CA" w:eastAsia="ko-KR"/>
        </w:rPr>
        <w:t>dir</w:t>
      </w:r>
      <w:r w:rsidRPr="00DE0F0E">
        <w:rPr>
          <w:noProof/>
          <w:lang w:val="en-CA"/>
        </w:rPr>
        <w:t> ][ 0 ]</w:t>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731</w:t>
      </w:r>
      <w:r w:rsidRPr="00DE0F0E" w:rsidDel="003C51E6">
        <w:rPr>
          <w:noProof/>
          <w:lang w:val="en-CA"/>
        </w:rPr>
        <w:fldChar w:fldCharType="end"/>
      </w:r>
      <w:r w:rsidRPr="00DE0F0E" w:rsidDel="003C51E6">
        <w:rPr>
          <w:noProof/>
          <w:lang w:val="en-CA"/>
        </w:rPr>
        <w:t>)</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dir ][ 0 ] = 0</w:t>
      </w:r>
      <w:r w:rsidRPr="00DE0F0E">
        <w:rPr>
          <w:noProof/>
          <w:lang w:val="en-CA"/>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732</w:t>
      </w:r>
      <w:r w:rsidRPr="00DE0F0E" w:rsidDel="003C51E6">
        <w:rPr>
          <w:noProof/>
          <w:lang w:val="en-CA"/>
        </w:rPr>
        <w:fldChar w:fldCharType="end"/>
      </w:r>
      <w:r w:rsidRPr="00DE0F0E" w:rsidDel="003C51E6">
        <w:rPr>
          <w:noProof/>
          <w:lang w:val="en-CA"/>
        </w:rPr>
        <w:t>)</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dir ][ 1 ] = 0</w:t>
      </w:r>
      <w:r w:rsidRPr="00DE0F0E" w:rsidDel="003C51E6">
        <w:rPr>
          <w:noProof/>
          <w:lang w:val="en-CA" w:eastAsia="ko-KR"/>
        </w:rPr>
        <w:tab/>
      </w:r>
      <w:r w:rsidRPr="00DE0F0E">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733</w:t>
      </w:r>
      <w:r w:rsidRPr="00DE0F0E" w:rsidDel="003C51E6">
        <w:rPr>
          <w:noProof/>
          <w:lang w:val="en-CA"/>
        </w:rPr>
        <w:fldChar w:fldCharType="end"/>
      </w:r>
      <w:r w:rsidRPr="00DE0F0E" w:rsidDel="003C51E6">
        <w:rPr>
          <w:noProof/>
          <w:lang w:val="en-CA"/>
        </w:rPr>
        <w:t>)</w:t>
      </w:r>
    </w:p>
    <w:p w:rsidR="00F26D69" w:rsidRPr="00DE0F0E" w:rsidRDefault="00F26D69" w:rsidP="00F26D69">
      <w:pPr>
        <w:ind w:left="360" w:hanging="360"/>
        <w:rPr>
          <w:noProof/>
          <w:lang w:val="en-CA"/>
        </w:rPr>
      </w:pPr>
      <w:r w:rsidRPr="00DE0F0E" w:rsidDel="003C51E6">
        <w:rPr>
          <w:noProof/>
          <w:lang w:val="en-CA" w:eastAsia="ko-KR"/>
        </w:rPr>
        <w:t>–</w:t>
      </w:r>
      <w:r w:rsidRPr="00DE0F0E" w:rsidDel="003C51E6">
        <w:rPr>
          <w:noProof/>
          <w:lang w:val="en-CA" w:eastAsia="ko-KR"/>
        </w:rPr>
        <w:tab/>
      </w:r>
      <w:r w:rsidRPr="00DE0F0E">
        <w:rPr>
          <w:noProof/>
          <w:lang w:val="en-CA" w:eastAsia="ko-KR"/>
        </w:rPr>
        <w:t>Otherwise, if padVal[ dir ]</w:t>
      </w:r>
      <w:r w:rsidRPr="00DE0F0E">
        <w:rPr>
          <w:noProof/>
          <w:lang w:val="en-CA"/>
        </w:rPr>
        <w:t xml:space="preserve"> is equal to </w:t>
      </w:r>
      <w:r w:rsidRPr="00DE0F0E" w:rsidDel="003C51E6">
        <w:rPr>
          <w:noProof/>
          <w:lang w:val="en-CA" w:eastAsia="ko-KR"/>
        </w:rPr>
        <w:t>− </w:t>
      </w:r>
      <w:r w:rsidRPr="00DE0F0E">
        <w:rPr>
          <w:noProof/>
          <w:lang w:val="en-CA"/>
        </w:rPr>
        <w:t>1, fPad</w:t>
      </w:r>
      <w:r w:rsidRPr="00DE0F0E">
        <w:rPr>
          <w:noProof/>
          <w:vertAlign w:val="subscript"/>
          <w:lang w:val="en-CA"/>
        </w:rPr>
        <w:t>L</w:t>
      </w:r>
      <w:r w:rsidRPr="00DE0F0E">
        <w:rPr>
          <w:noProof/>
          <w:lang w:val="en-CA"/>
        </w:rPr>
        <w:t>[ dir ] is modified as follows:</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dir ][ 1 ] = fPad</w:t>
      </w:r>
      <w:r w:rsidRPr="00DE0F0E">
        <w:rPr>
          <w:noProof/>
          <w:vertAlign w:val="subscript"/>
          <w:lang w:val="en-CA"/>
        </w:rPr>
        <w:t>L</w:t>
      </w:r>
      <w:r w:rsidRPr="00DE0F0E">
        <w:rPr>
          <w:noProof/>
          <w:lang w:val="en-CA"/>
        </w:rPr>
        <w:t>[ dir ][ 1 ] + fPad</w:t>
      </w:r>
      <w:r w:rsidRPr="00DE0F0E">
        <w:rPr>
          <w:noProof/>
          <w:vertAlign w:val="subscript"/>
          <w:lang w:val="en-CA"/>
        </w:rPr>
        <w:t>L</w:t>
      </w:r>
      <w:r w:rsidRPr="00DE0F0E">
        <w:rPr>
          <w:noProof/>
          <w:lang w:val="en-CA"/>
        </w:rPr>
        <w:t>[ dir ][ 0 ]</w:t>
      </w:r>
      <w:r w:rsidRPr="00DE0F0E" w:rsidDel="003C51E6">
        <w:rPr>
          <w:noProof/>
          <w:lang w:val="en-CA" w:eastAsia="ko-KR"/>
        </w:rPr>
        <w:tab/>
      </w:r>
      <w:r w:rsidRPr="00DE0F0E">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734</w:t>
      </w:r>
      <w:r w:rsidRPr="00DE0F0E" w:rsidDel="003C51E6">
        <w:rPr>
          <w:noProof/>
          <w:lang w:val="en-CA"/>
        </w:rPr>
        <w:fldChar w:fldCharType="end"/>
      </w:r>
      <w:r w:rsidRPr="00DE0F0E" w:rsidDel="003C51E6">
        <w:rPr>
          <w:noProof/>
          <w:lang w:val="en-CA"/>
        </w:rPr>
        <w:t>)</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dir ][ 0 ] = 0</w:t>
      </w:r>
      <w:r w:rsidRPr="00DE0F0E">
        <w:rPr>
          <w:noProof/>
          <w:lang w:val="en-CA"/>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735</w:t>
      </w:r>
      <w:r w:rsidRPr="00DE0F0E" w:rsidDel="003C51E6">
        <w:rPr>
          <w:noProof/>
          <w:lang w:val="en-CA"/>
        </w:rPr>
        <w:fldChar w:fldCharType="end"/>
      </w:r>
      <w:r w:rsidRPr="00DE0F0E" w:rsidDel="003C51E6">
        <w:rPr>
          <w:noProof/>
          <w:lang w:val="en-CA"/>
        </w:rPr>
        <w:t>)</w:t>
      </w:r>
    </w:p>
    <w:p w:rsidR="00F26D69" w:rsidRPr="00DE0F0E" w:rsidRDefault="00F26D69" w:rsidP="00F26D69">
      <w:pPr>
        <w:ind w:left="360" w:hanging="360"/>
        <w:rPr>
          <w:noProof/>
          <w:lang w:val="en-CA"/>
        </w:rPr>
      </w:pPr>
      <w:r w:rsidRPr="00DE0F0E" w:rsidDel="003C51E6">
        <w:rPr>
          <w:noProof/>
          <w:lang w:val="en-CA" w:eastAsia="ko-KR"/>
        </w:rPr>
        <w:t>–</w:t>
      </w:r>
      <w:r w:rsidRPr="00DE0F0E" w:rsidDel="003C51E6">
        <w:rPr>
          <w:noProof/>
          <w:lang w:val="en-CA" w:eastAsia="ko-KR"/>
        </w:rPr>
        <w:tab/>
      </w:r>
      <w:r w:rsidRPr="00DE0F0E">
        <w:rPr>
          <w:noProof/>
          <w:lang w:val="en-CA" w:eastAsia="ko-KR"/>
        </w:rPr>
        <w:t>Otherwise, if padVal[ dir ]</w:t>
      </w:r>
      <w:r w:rsidRPr="00DE0F0E">
        <w:rPr>
          <w:noProof/>
          <w:lang w:val="en-CA"/>
        </w:rPr>
        <w:t xml:space="preserve"> is equal to 1, fPad</w:t>
      </w:r>
      <w:r w:rsidRPr="00DE0F0E">
        <w:rPr>
          <w:noProof/>
          <w:vertAlign w:val="subscript"/>
          <w:lang w:val="en-CA"/>
        </w:rPr>
        <w:t>L</w:t>
      </w:r>
      <w:r w:rsidRPr="00DE0F0E">
        <w:rPr>
          <w:noProof/>
          <w:lang w:val="en-CA"/>
        </w:rPr>
        <w:t>[ dir ] is modified as follows:</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dir ][ 6 ] = fPad</w:t>
      </w:r>
      <w:r w:rsidRPr="00DE0F0E">
        <w:rPr>
          <w:noProof/>
          <w:vertAlign w:val="subscript"/>
          <w:lang w:val="en-CA"/>
        </w:rPr>
        <w:t>L</w:t>
      </w:r>
      <w:r w:rsidRPr="00DE0F0E">
        <w:rPr>
          <w:noProof/>
          <w:lang w:val="en-CA"/>
        </w:rPr>
        <w:t>[ dir ][ 6 ] + fPad</w:t>
      </w:r>
      <w:r w:rsidRPr="00DE0F0E">
        <w:rPr>
          <w:noProof/>
          <w:vertAlign w:val="subscript"/>
          <w:lang w:val="en-CA"/>
        </w:rPr>
        <w:t>L</w:t>
      </w:r>
      <w:r w:rsidRPr="00DE0F0E">
        <w:rPr>
          <w:noProof/>
          <w:lang w:val="en-CA"/>
        </w:rPr>
        <w:t>[ dir ][ 7 ]</w:t>
      </w:r>
      <w:r w:rsidRPr="00DE0F0E">
        <w:rPr>
          <w:noProof/>
          <w:lang w:val="en-CA" w:eastAsia="ko-KR"/>
        </w:rPr>
        <w:tab/>
      </w:r>
      <w:r w:rsidRPr="00DE0F0E">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736</w:t>
      </w:r>
      <w:r w:rsidRPr="00DE0F0E" w:rsidDel="003C51E6">
        <w:rPr>
          <w:noProof/>
          <w:lang w:val="en-CA"/>
        </w:rPr>
        <w:fldChar w:fldCharType="end"/>
      </w:r>
      <w:r w:rsidRPr="00DE0F0E" w:rsidDel="003C51E6">
        <w:rPr>
          <w:noProof/>
          <w:lang w:val="en-CA"/>
        </w:rPr>
        <w:t>)</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dir ][ 7 ] = 0</w:t>
      </w:r>
      <w:r w:rsidRPr="00DE0F0E">
        <w:rPr>
          <w:noProof/>
          <w:lang w:val="en-CA"/>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737</w:t>
      </w:r>
      <w:r w:rsidRPr="00DE0F0E" w:rsidDel="003C51E6">
        <w:rPr>
          <w:noProof/>
          <w:lang w:val="en-CA"/>
        </w:rPr>
        <w:fldChar w:fldCharType="end"/>
      </w:r>
      <w:r w:rsidRPr="00DE0F0E" w:rsidDel="003C51E6">
        <w:rPr>
          <w:noProof/>
          <w:lang w:val="en-CA"/>
        </w:rPr>
        <w:t>)</w:t>
      </w:r>
    </w:p>
    <w:p w:rsidR="00F26D69" w:rsidRPr="00DE0F0E" w:rsidRDefault="00F26D69" w:rsidP="00F26D69">
      <w:pPr>
        <w:ind w:left="360" w:hanging="360"/>
        <w:rPr>
          <w:noProof/>
          <w:lang w:val="en-CA"/>
        </w:rPr>
      </w:pPr>
      <w:r w:rsidRPr="00DE0F0E" w:rsidDel="003C51E6">
        <w:rPr>
          <w:noProof/>
          <w:lang w:val="en-CA" w:eastAsia="ko-KR"/>
        </w:rPr>
        <w:t>–</w:t>
      </w:r>
      <w:r w:rsidRPr="00DE0F0E" w:rsidDel="003C51E6">
        <w:rPr>
          <w:noProof/>
          <w:lang w:val="en-CA" w:eastAsia="ko-KR"/>
        </w:rPr>
        <w:tab/>
      </w:r>
      <w:r w:rsidRPr="00DE0F0E">
        <w:rPr>
          <w:noProof/>
          <w:lang w:val="en-CA" w:eastAsia="ko-KR"/>
        </w:rPr>
        <w:t>Otherwise, if padVal[ dir ]</w:t>
      </w:r>
      <w:r w:rsidRPr="00DE0F0E">
        <w:rPr>
          <w:noProof/>
          <w:lang w:val="en-CA"/>
        </w:rPr>
        <w:t xml:space="preserve"> is equal to 2, fPad</w:t>
      </w:r>
      <w:r w:rsidRPr="00DE0F0E">
        <w:rPr>
          <w:noProof/>
          <w:vertAlign w:val="subscript"/>
          <w:lang w:val="en-CA"/>
        </w:rPr>
        <w:t>L</w:t>
      </w:r>
      <w:r w:rsidRPr="00DE0F0E">
        <w:rPr>
          <w:noProof/>
          <w:lang w:val="en-CA"/>
        </w:rPr>
        <w:t>[ dir ] is modified as follows:</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dir ][ 5 ] = fPad</w:t>
      </w:r>
      <w:r w:rsidRPr="00DE0F0E">
        <w:rPr>
          <w:noProof/>
          <w:vertAlign w:val="subscript"/>
          <w:lang w:val="en-CA"/>
        </w:rPr>
        <w:t>L</w:t>
      </w:r>
      <w:r w:rsidRPr="00DE0F0E">
        <w:rPr>
          <w:noProof/>
          <w:lang w:val="en-CA"/>
        </w:rPr>
        <w:t>[ dir ][ 5 ] + fPad</w:t>
      </w:r>
      <w:r w:rsidRPr="00DE0F0E">
        <w:rPr>
          <w:noProof/>
          <w:vertAlign w:val="subscript"/>
          <w:lang w:val="en-CA"/>
        </w:rPr>
        <w:t>L</w:t>
      </w:r>
      <w:r w:rsidRPr="00DE0F0E">
        <w:rPr>
          <w:noProof/>
          <w:lang w:val="en-CA"/>
        </w:rPr>
        <w:t>[ dir ][ 6 ] + fPad</w:t>
      </w:r>
      <w:r w:rsidRPr="00DE0F0E">
        <w:rPr>
          <w:noProof/>
          <w:vertAlign w:val="subscript"/>
          <w:lang w:val="en-CA"/>
        </w:rPr>
        <w:t>L</w:t>
      </w:r>
      <w:r w:rsidRPr="00DE0F0E">
        <w:rPr>
          <w:noProof/>
          <w:lang w:val="en-CA"/>
        </w:rPr>
        <w:t xml:space="preserve">[ dir ][ 7 ] </w:t>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738</w:t>
      </w:r>
      <w:r w:rsidRPr="00DE0F0E" w:rsidDel="003C51E6">
        <w:rPr>
          <w:noProof/>
          <w:lang w:val="en-CA"/>
        </w:rPr>
        <w:fldChar w:fldCharType="end"/>
      </w:r>
      <w:r w:rsidRPr="00DE0F0E" w:rsidDel="003C51E6">
        <w:rPr>
          <w:noProof/>
          <w:lang w:val="en-CA"/>
        </w:rPr>
        <w:t>)</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dir ][ 6 ] = 0</w:t>
      </w:r>
      <w:r w:rsidRPr="00DE0F0E">
        <w:rPr>
          <w:noProof/>
          <w:lang w:val="en-CA"/>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739</w:t>
      </w:r>
      <w:r w:rsidRPr="00DE0F0E" w:rsidDel="003C51E6">
        <w:rPr>
          <w:noProof/>
          <w:lang w:val="en-CA"/>
        </w:rPr>
        <w:fldChar w:fldCharType="end"/>
      </w:r>
      <w:r w:rsidRPr="00DE0F0E" w:rsidDel="003C51E6">
        <w:rPr>
          <w:noProof/>
          <w:lang w:val="en-CA"/>
        </w:rPr>
        <w:t>)</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dir ][ 7 ] = 0</w:t>
      </w:r>
      <w:r w:rsidRPr="00DE0F0E">
        <w:rPr>
          <w:noProof/>
          <w:lang w:val="en-CA"/>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740</w:t>
      </w:r>
      <w:r w:rsidRPr="00DE0F0E" w:rsidDel="003C51E6">
        <w:rPr>
          <w:noProof/>
          <w:lang w:val="en-CA"/>
        </w:rPr>
        <w:fldChar w:fldCharType="end"/>
      </w:r>
      <w:r w:rsidRPr="00DE0F0E" w:rsidDel="003C51E6">
        <w:rPr>
          <w:noProof/>
          <w:lang w:val="en-CA"/>
        </w:rPr>
        <w:t>)</w:t>
      </w:r>
    </w:p>
    <w:p w:rsidR="00F26D69" w:rsidRDefault="00F26D69" w:rsidP="00F26D69">
      <w:pPr>
        <w:rPr>
          <w:noProof/>
          <w:lang w:val="en-CA"/>
        </w:rPr>
      </w:pPr>
      <w:r>
        <w:rPr>
          <w:noProof/>
          <w:lang w:val="en-CA" w:eastAsia="ko-KR"/>
        </w:rPr>
        <w:lastRenderedPageBreak/>
        <w:t>When</w:t>
      </w:r>
      <w:r w:rsidRPr="004F2028">
        <w:rPr>
          <w:noProof/>
          <w:lang w:val="en-CA" w:eastAsia="ko-KR"/>
        </w:rPr>
        <w:t xml:space="preserve"> </w:t>
      </w:r>
      <w:r w:rsidRPr="004F2028">
        <w:rPr>
          <w:noProof/>
          <w:lang w:val="en-CA"/>
        </w:rPr>
        <w:t xml:space="preserve">MotionModelIdc[ xSb ][ ySb ] is </w:t>
      </w:r>
      <w:r>
        <w:rPr>
          <w:noProof/>
          <w:lang w:val="en-CA"/>
        </w:rPr>
        <w:t>greater</w:t>
      </w:r>
      <w:r w:rsidRPr="004F2028">
        <w:rPr>
          <w:noProof/>
          <w:lang w:val="en-CA"/>
        </w:rPr>
        <w:t xml:space="preserve"> than 0 </w:t>
      </w:r>
      <w:r>
        <w:rPr>
          <w:noProof/>
          <w:highlight w:val="yellow"/>
          <w:lang w:val="en-CA" w:eastAsia="ko-KR"/>
        </w:rPr>
        <w:t>[Ed. (JC</w:t>
      </w:r>
      <w:r w:rsidRPr="00DE0F0E">
        <w:rPr>
          <w:noProof/>
          <w:highlight w:val="yellow"/>
          <w:lang w:val="en-CA" w:eastAsia="ko-KR"/>
        </w:rPr>
        <w:t xml:space="preserve">): </w:t>
      </w:r>
      <w:r>
        <w:rPr>
          <w:noProof/>
          <w:highlight w:val="yellow"/>
          <w:lang w:val="en-CA" w:eastAsia="ko-KR"/>
        </w:rPr>
        <w:t>the condidtion of affine block seems unnecessary since 4x4 normal inter block does not exist anymore</w:t>
      </w:r>
      <w:r w:rsidRPr="00DE0F0E">
        <w:rPr>
          <w:noProof/>
          <w:highlight w:val="yellow"/>
          <w:lang w:val="en-CA" w:eastAsia="ko-KR"/>
        </w:rPr>
        <w:t>]</w:t>
      </w:r>
      <w:r>
        <w:rPr>
          <w:noProof/>
          <w:lang w:val="en-CA" w:eastAsia="ko-KR"/>
        </w:rPr>
        <w:t xml:space="preserve"> </w:t>
      </w:r>
      <w:r w:rsidRPr="004F2028">
        <w:rPr>
          <w:noProof/>
          <w:lang w:val="en-CA"/>
        </w:rPr>
        <w:t xml:space="preserve">and sbWidth </w:t>
      </w:r>
      <w:r>
        <w:rPr>
          <w:noProof/>
          <w:lang w:val="en-CA"/>
        </w:rPr>
        <w:t xml:space="preserve">is </w:t>
      </w:r>
      <w:r w:rsidRPr="004F2028">
        <w:rPr>
          <w:noProof/>
          <w:lang w:val="en-CA"/>
        </w:rPr>
        <w:t xml:space="preserve">equal to 4 and sbHeight </w:t>
      </w:r>
      <w:r>
        <w:rPr>
          <w:noProof/>
          <w:lang w:val="en-CA"/>
        </w:rPr>
        <w:t xml:space="preserve">is </w:t>
      </w:r>
      <w:r w:rsidRPr="004F2028">
        <w:rPr>
          <w:noProof/>
          <w:lang w:val="en-CA"/>
        </w:rPr>
        <w:t>equal to 4, fPad</w:t>
      </w:r>
      <w:r w:rsidRPr="004F2028">
        <w:rPr>
          <w:noProof/>
          <w:vertAlign w:val="subscript"/>
          <w:lang w:val="en-CA"/>
        </w:rPr>
        <w:t>L</w:t>
      </w:r>
      <w:r w:rsidRPr="004F2028">
        <w:rPr>
          <w:noProof/>
          <w:lang w:val="en-CA"/>
        </w:rPr>
        <w:t xml:space="preserve">[ dir ] </w:t>
      </w:r>
      <w:r>
        <w:rPr>
          <w:noProof/>
          <w:lang w:val="en-CA"/>
        </w:rPr>
        <w:t>is</w:t>
      </w:r>
      <w:r w:rsidRPr="00DE0F0E">
        <w:rPr>
          <w:noProof/>
          <w:lang w:val="en-CA"/>
        </w:rPr>
        <w:t xml:space="preserve"> modified</w:t>
      </w:r>
      <w:r>
        <w:rPr>
          <w:noProof/>
          <w:lang w:val="en-CA"/>
        </w:rPr>
        <w:t xml:space="preserve"> as follows </w:t>
      </w:r>
      <w:r w:rsidRPr="00DE0F0E">
        <w:rPr>
          <w:noProof/>
          <w:lang w:val="en-CA"/>
        </w:rPr>
        <w:t>for dir being equal to 0 and 1</w:t>
      </w:r>
      <w:r>
        <w:rPr>
          <w:noProof/>
          <w:lang w:val="en-CA"/>
        </w:rPr>
        <w:t>:</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w:t>
      </w:r>
      <w:r>
        <w:rPr>
          <w:noProof/>
          <w:lang w:val="en-CA"/>
        </w:rPr>
        <w:t>dir</w:t>
      </w:r>
      <w:r w:rsidRPr="00DE0F0E">
        <w:rPr>
          <w:noProof/>
          <w:lang w:val="en-CA"/>
        </w:rPr>
        <w:t> ][ </w:t>
      </w:r>
      <w:r>
        <w:rPr>
          <w:noProof/>
          <w:lang w:val="en-CA"/>
        </w:rPr>
        <w:t>1</w:t>
      </w:r>
      <w:r w:rsidRPr="00DE0F0E">
        <w:rPr>
          <w:noProof/>
          <w:lang w:val="en-CA"/>
        </w:rPr>
        <w:t> ] = fPad</w:t>
      </w:r>
      <w:r w:rsidRPr="00DE0F0E">
        <w:rPr>
          <w:noProof/>
          <w:vertAlign w:val="subscript"/>
          <w:lang w:val="en-CA"/>
        </w:rPr>
        <w:t>L</w:t>
      </w:r>
      <w:r w:rsidRPr="00DE0F0E">
        <w:rPr>
          <w:noProof/>
          <w:lang w:val="en-CA"/>
        </w:rPr>
        <w:t>[ </w:t>
      </w:r>
      <w:r>
        <w:rPr>
          <w:noProof/>
          <w:lang w:val="en-CA"/>
        </w:rPr>
        <w:t>dir </w:t>
      </w:r>
      <w:r w:rsidRPr="00DE0F0E">
        <w:rPr>
          <w:noProof/>
          <w:lang w:val="en-CA"/>
        </w:rPr>
        <w:t>][ </w:t>
      </w:r>
      <w:r>
        <w:rPr>
          <w:noProof/>
          <w:lang w:val="en-CA"/>
        </w:rPr>
        <w:t>0</w:t>
      </w:r>
      <w:r w:rsidRPr="00DE0F0E">
        <w:rPr>
          <w:noProof/>
          <w:lang w:val="en-CA"/>
        </w:rPr>
        <w:t> ] + fPad</w:t>
      </w:r>
      <w:r w:rsidRPr="00DE0F0E">
        <w:rPr>
          <w:noProof/>
          <w:vertAlign w:val="subscript"/>
          <w:lang w:val="en-CA"/>
        </w:rPr>
        <w:t>L</w:t>
      </w:r>
      <w:r>
        <w:rPr>
          <w:noProof/>
          <w:lang w:val="en-CA"/>
        </w:rPr>
        <w:t>[ dir ][ 1 ]</w:t>
      </w:r>
      <w:r>
        <w:rPr>
          <w:noProof/>
          <w:lang w:val="en-CA" w:eastAsia="ko-KR"/>
        </w:rPr>
        <w:tab/>
      </w:r>
      <w:r>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741</w:t>
      </w:r>
      <w:r w:rsidRPr="00DE0F0E" w:rsidDel="003C51E6">
        <w:rPr>
          <w:noProof/>
          <w:lang w:val="en-CA"/>
        </w:rPr>
        <w:fldChar w:fldCharType="end"/>
      </w:r>
      <w:r w:rsidRPr="00DE0F0E" w:rsidDel="003C51E6">
        <w:rPr>
          <w:noProof/>
          <w:lang w:val="en-CA"/>
        </w:rPr>
        <w:t>)</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w:t>
      </w:r>
      <w:r>
        <w:rPr>
          <w:noProof/>
          <w:lang w:val="en-CA"/>
        </w:rPr>
        <w:t>dir</w:t>
      </w:r>
      <w:r w:rsidRPr="00DE0F0E">
        <w:rPr>
          <w:noProof/>
          <w:lang w:val="en-CA"/>
        </w:rPr>
        <w:t> ][ </w:t>
      </w:r>
      <w:r>
        <w:rPr>
          <w:noProof/>
          <w:lang w:val="en-CA"/>
        </w:rPr>
        <w:t>0</w:t>
      </w:r>
      <w:r w:rsidRPr="00DE0F0E">
        <w:rPr>
          <w:noProof/>
          <w:lang w:val="en-CA"/>
        </w:rPr>
        <w:t> ] = 0</w:t>
      </w:r>
      <w:r w:rsidRPr="00DE0F0E">
        <w:rPr>
          <w:noProof/>
          <w:lang w:val="en-CA"/>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742</w:t>
      </w:r>
      <w:r w:rsidRPr="00DE0F0E" w:rsidDel="003C51E6">
        <w:rPr>
          <w:noProof/>
          <w:lang w:val="en-CA"/>
        </w:rPr>
        <w:fldChar w:fldCharType="end"/>
      </w:r>
      <w:r w:rsidRPr="00DE0F0E" w:rsidDel="003C51E6">
        <w:rPr>
          <w:noProof/>
          <w:lang w:val="en-CA"/>
        </w:rPr>
        <w:t>)</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w:t>
      </w:r>
      <w:r>
        <w:rPr>
          <w:noProof/>
          <w:lang w:val="en-CA"/>
        </w:rPr>
        <w:t>dir</w:t>
      </w:r>
      <w:r w:rsidRPr="00DE0F0E">
        <w:rPr>
          <w:noProof/>
          <w:lang w:val="en-CA"/>
        </w:rPr>
        <w:t> ][ </w:t>
      </w:r>
      <w:r>
        <w:rPr>
          <w:noProof/>
          <w:lang w:val="en-CA"/>
        </w:rPr>
        <w:t>6</w:t>
      </w:r>
      <w:r w:rsidRPr="00DE0F0E">
        <w:rPr>
          <w:noProof/>
          <w:lang w:val="en-CA"/>
        </w:rPr>
        <w:t> ] = fPad</w:t>
      </w:r>
      <w:r w:rsidRPr="00DE0F0E">
        <w:rPr>
          <w:noProof/>
          <w:vertAlign w:val="subscript"/>
          <w:lang w:val="en-CA"/>
        </w:rPr>
        <w:t>L</w:t>
      </w:r>
      <w:r w:rsidRPr="00DE0F0E">
        <w:rPr>
          <w:noProof/>
          <w:lang w:val="en-CA"/>
        </w:rPr>
        <w:t>[ </w:t>
      </w:r>
      <w:r>
        <w:rPr>
          <w:noProof/>
          <w:lang w:val="en-CA"/>
        </w:rPr>
        <w:t>dir</w:t>
      </w:r>
      <w:r w:rsidRPr="00DE0F0E">
        <w:rPr>
          <w:noProof/>
          <w:lang w:val="en-CA"/>
        </w:rPr>
        <w:t> ][ 6 ] + fPad</w:t>
      </w:r>
      <w:r w:rsidRPr="00DE0F0E">
        <w:rPr>
          <w:noProof/>
          <w:vertAlign w:val="subscript"/>
          <w:lang w:val="en-CA"/>
        </w:rPr>
        <w:t>L</w:t>
      </w:r>
      <w:r>
        <w:rPr>
          <w:noProof/>
          <w:lang w:val="en-CA"/>
        </w:rPr>
        <w:t>[ dir ][ 7 ]</w:t>
      </w:r>
      <w:r>
        <w:rPr>
          <w:noProof/>
          <w:lang w:val="en-CA" w:eastAsia="ko-KR"/>
        </w:rPr>
        <w:tab/>
      </w:r>
      <w:r>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743</w:t>
      </w:r>
      <w:r w:rsidRPr="00DE0F0E" w:rsidDel="003C51E6">
        <w:rPr>
          <w:noProof/>
          <w:lang w:val="en-CA"/>
        </w:rPr>
        <w:fldChar w:fldCharType="end"/>
      </w:r>
      <w:r w:rsidRPr="00DE0F0E" w:rsidDel="003C51E6">
        <w:rPr>
          <w:noProof/>
          <w:lang w:val="en-CA"/>
        </w:rPr>
        <w:t>)</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L</w:t>
      </w:r>
      <w:r w:rsidRPr="00DE0F0E">
        <w:rPr>
          <w:noProof/>
          <w:lang w:val="en-CA"/>
        </w:rPr>
        <w:t>[ </w:t>
      </w:r>
      <w:r>
        <w:rPr>
          <w:noProof/>
          <w:lang w:val="en-CA"/>
        </w:rPr>
        <w:t>dir</w:t>
      </w:r>
      <w:r w:rsidRPr="00DE0F0E">
        <w:rPr>
          <w:noProof/>
          <w:lang w:val="en-CA"/>
        </w:rPr>
        <w:t> ][ </w:t>
      </w:r>
      <w:r>
        <w:rPr>
          <w:noProof/>
          <w:lang w:val="en-CA"/>
        </w:rPr>
        <w:t>7</w:t>
      </w:r>
      <w:r w:rsidRPr="00DE0F0E">
        <w:rPr>
          <w:noProof/>
          <w:lang w:val="en-CA"/>
        </w:rPr>
        <w:t> ] = 0</w:t>
      </w:r>
      <w:r w:rsidRPr="00DE0F0E">
        <w:rPr>
          <w:noProof/>
          <w:lang w:val="en-CA"/>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744</w:t>
      </w:r>
      <w:r w:rsidRPr="00DE0F0E" w:rsidDel="003C51E6">
        <w:rPr>
          <w:noProof/>
          <w:lang w:val="en-CA"/>
        </w:rPr>
        <w:fldChar w:fldCharType="end"/>
      </w:r>
      <w:r w:rsidRPr="00DE0F0E" w:rsidDel="003C51E6">
        <w:rPr>
          <w:noProof/>
          <w:lang w:val="en-CA"/>
        </w:rPr>
        <w:t>)</w:t>
      </w:r>
    </w:p>
    <w:p w:rsidR="00F26D69" w:rsidRPr="00DE0F0E" w:rsidRDefault="00F26D69" w:rsidP="00F26D69">
      <w:pPr>
        <w:rPr>
          <w:noProof/>
          <w:lang w:val="en-CA" w:eastAsia="ko-KR"/>
        </w:rPr>
      </w:pPr>
      <w:r w:rsidRPr="00DE0F0E">
        <w:rPr>
          <w:noProof/>
          <w:lang w:val="en-CA" w:eastAsia="ko-KR"/>
        </w:rPr>
        <w:t xml:space="preserve">The luma locations in full-sample units </w:t>
      </w:r>
      <w:r w:rsidRPr="00DE0F0E" w:rsidDel="003C51E6">
        <w:rPr>
          <w:noProof/>
          <w:lang w:val="en-CA" w:eastAsia="ko-KR"/>
        </w:rPr>
        <w:t>( xInt</w:t>
      </w:r>
      <w:r w:rsidRPr="00DE0F0E">
        <w:rPr>
          <w:noProof/>
          <w:vertAlign w:val="subscript"/>
          <w:lang w:val="en-CA" w:eastAsia="ko-KR"/>
        </w:rPr>
        <w:t>i</w:t>
      </w:r>
      <w:r w:rsidRPr="00DE0F0E" w:rsidDel="003C51E6">
        <w:rPr>
          <w:noProof/>
          <w:lang w:val="en-CA" w:eastAsia="ko-KR"/>
        </w:rPr>
        <w:t>, yInt</w:t>
      </w:r>
      <w:r w:rsidRPr="00DE0F0E">
        <w:rPr>
          <w:noProof/>
          <w:vertAlign w:val="subscript"/>
          <w:lang w:val="en-CA" w:eastAsia="ko-KR"/>
        </w:rPr>
        <w:t>i</w:t>
      </w:r>
      <w:r w:rsidRPr="00DE0F0E" w:rsidDel="003C51E6">
        <w:rPr>
          <w:noProof/>
          <w:lang w:val="en-CA" w:eastAsia="ko-KR"/>
        </w:rPr>
        <w:t> )</w:t>
      </w:r>
      <w:r w:rsidRPr="00DE0F0E">
        <w:rPr>
          <w:noProof/>
          <w:lang w:val="en-CA" w:eastAsia="ko-KR"/>
        </w:rPr>
        <w:t xml:space="preserve"> are derived as follows for i = 0..7:</w:t>
      </w:r>
    </w:p>
    <w:p w:rsidR="00F26D69" w:rsidRPr="00DE0F0E" w:rsidRDefault="00F26D69" w:rsidP="00F26D69">
      <w:pPr>
        <w:pStyle w:val="Equation"/>
        <w:tabs>
          <w:tab w:val="clear" w:pos="794"/>
          <w:tab w:val="clear" w:pos="1588"/>
          <w:tab w:val="left" w:pos="900"/>
          <w:tab w:val="left" w:pos="1260"/>
          <w:tab w:val="left" w:pos="4050"/>
        </w:tabs>
        <w:ind w:left="562"/>
        <w:rPr>
          <w:noProof/>
          <w:lang w:val="en-CA"/>
        </w:rPr>
      </w:pPr>
      <w:r w:rsidRPr="00DE0F0E" w:rsidDel="003C51E6">
        <w:rPr>
          <w:noProof/>
          <w:lang w:val="en-CA" w:eastAsia="ko-KR"/>
        </w:rPr>
        <w:t>xInt</w:t>
      </w:r>
      <w:r w:rsidRPr="00DE0F0E">
        <w:rPr>
          <w:noProof/>
          <w:vertAlign w:val="subscript"/>
          <w:lang w:val="en-CA" w:eastAsia="ko-KR"/>
        </w:rPr>
        <w:t>i</w:t>
      </w:r>
      <w:r>
        <w:rPr>
          <w:noProof/>
          <w:lang w:val="en-CA"/>
        </w:rPr>
        <w:t xml:space="preserve"> </w:t>
      </w:r>
      <w:r w:rsidRPr="00DE0F0E">
        <w:rPr>
          <w:noProof/>
          <w:lang w:val="en-CA"/>
        </w:rPr>
        <w:t>=</w:t>
      </w:r>
      <w:r>
        <w:rPr>
          <w:noProof/>
          <w:lang w:val="en-CA"/>
        </w:rPr>
        <w:t xml:space="preserve"> Clip3( 0, picW </w:t>
      </w:r>
      <w:r w:rsidRPr="00323899">
        <w:rPr>
          <w:noProof/>
          <w:lang w:val="en-CA"/>
        </w:rPr>
        <w:t>−</w:t>
      </w:r>
      <w:r>
        <w:rPr>
          <w:noProof/>
          <w:lang w:val="en-CA"/>
        </w:rPr>
        <w:t xml:space="preserve"> 1, </w:t>
      </w:r>
      <w:r w:rsidRPr="00DE0F0E">
        <w:rPr>
          <w:noProof/>
          <w:lang w:val="en-CA" w:eastAsia="ko-KR"/>
        </w:rPr>
        <w:t>sps_ref_wraparound_</w:t>
      </w:r>
      <w:r w:rsidRPr="00DE0F0E">
        <w:rPr>
          <w:noProof/>
          <w:lang w:val="en-CA"/>
        </w:rPr>
        <w:t>enabled</w:t>
      </w:r>
      <w:r w:rsidRPr="00DE0F0E">
        <w:rPr>
          <w:noProof/>
          <w:lang w:val="en-CA" w:eastAsia="ko-KR"/>
        </w:rPr>
        <w:t>_flag</w:t>
      </w:r>
      <w:r>
        <w:rPr>
          <w:noProof/>
          <w:lang w:val="en-CA" w:eastAsia="ko-KR"/>
        </w:rPr>
        <w:t xml:space="preserve"> </w:t>
      </w:r>
      <w:r w:rsidRPr="00DE0F0E">
        <w:rPr>
          <w:noProof/>
          <w:lang w:val="en-CA"/>
        </w:rPr>
        <w:t>?</w:t>
      </w:r>
      <w:r>
        <w:rPr>
          <w:noProof/>
          <w:lang w:val="en-CA"/>
        </w:rPr>
        <w:br/>
      </w:r>
      <w:r>
        <w:rPr>
          <w:noProof/>
          <w:lang w:val="en-CA"/>
        </w:rPr>
        <w:tab/>
      </w:r>
      <w:r>
        <w:rPr>
          <w:noProof/>
          <w:lang w:val="en-CA"/>
        </w:rPr>
        <w:tab/>
      </w:r>
      <w:r w:rsidRPr="00DE0F0E">
        <w:rPr>
          <w:noProof/>
          <w:lang w:val="en-CA"/>
        </w:rPr>
        <w:t>ClipH( </w:t>
      </w:r>
      <w:r>
        <w:rPr>
          <w:noProof/>
          <w:lang w:val="en-CA"/>
        </w:rPr>
        <w:t>( </w:t>
      </w:r>
      <w:r w:rsidRPr="00DE0F0E">
        <w:rPr>
          <w:noProof/>
          <w:lang w:val="en-CA"/>
        </w:rPr>
        <w:t>sps_</w:t>
      </w:r>
      <w:r w:rsidRPr="00DE0F0E">
        <w:rPr>
          <w:noProof/>
          <w:lang w:val="en-CA" w:eastAsia="ko-KR"/>
        </w:rPr>
        <w:t>ref_wraparound_offset</w:t>
      </w:r>
      <w:r>
        <w:rPr>
          <w:noProof/>
          <w:lang w:eastAsia="ko-KR"/>
        </w:rPr>
        <w:t>_minus1 + 1 ) * MinCbSizeY</w:t>
      </w:r>
      <w:r w:rsidRPr="00DE0F0E">
        <w:rPr>
          <w:noProof/>
          <w:lang w:val="en-CA" w:eastAsia="ko-KR"/>
        </w:rPr>
        <w:t>, picW, </w:t>
      </w:r>
      <w:r w:rsidRPr="00DE0F0E">
        <w:rPr>
          <w:noProof/>
          <w:lang w:val="en-CA"/>
        </w:rPr>
        <w:t>x</w:t>
      </w:r>
      <w:r w:rsidRPr="00DE0F0E" w:rsidDel="003C51E6">
        <w:rPr>
          <w:noProof/>
          <w:lang w:val="en-CA" w:eastAsia="ko-KR"/>
        </w:rPr>
        <w:t>Int</w:t>
      </w:r>
      <w:r w:rsidRPr="00DE0F0E" w:rsidDel="003C51E6">
        <w:rPr>
          <w:noProof/>
          <w:vertAlign w:val="subscript"/>
          <w:lang w:val="en-CA" w:eastAsia="ko-KR"/>
        </w:rPr>
        <w:t>L</w:t>
      </w:r>
      <w:r w:rsidRPr="00DE0F0E">
        <w:rPr>
          <w:noProof/>
          <w:lang w:val="en-CA"/>
        </w:rPr>
        <w:t> + i − 3 )</w:t>
      </w:r>
      <w:r>
        <w:rPr>
          <w:noProof/>
          <w:lang w:val="en-CA"/>
        </w:rPr>
        <w:t xml:space="preserve"> :</w:t>
      </w:r>
      <w:r w:rsidRPr="00DE0F0E">
        <w:rPr>
          <w:noProof/>
          <w:lang w:val="en-CA"/>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745</w:t>
      </w:r>
      <w:r w:rsidRPr="00DE0F0E" w:rsidDel="003C51E6">
        <w:rPr>
          <w:noProof/>
          <w:lang w:val="en-CA"/>
        </w:rPr>
        <w:fldChar w:fldCharType="end"/>
      </w:r>
      <w:r w:rsidRPr="00DE0F0E" w:rsidDel="003C51E6">
        <w:rPr>
          <w:noProof/>
          <w:lang w:val="en-CA"/>
        </w:rPr>
        <w:t>)</w:t>
      </w:r>
      <w:r w:rsidRPr="00DE0F0E">
        <w:rPr>
          <w:noProof/>
          <w:lang w:val="en-CA"/>
        </w:rPr>
        <w:t xml:space="preserve"> </w:t>
      </w:r>
      <w:r w:rsidRPr="00DE0F0E">
        <w:rPr>
          <w:noProof/>
          <w:lang w:val="en-CA"/>
        </w:rPr>
        <w:br/>
      </w:r>
      <w:r>
        <w:rPr>
          <w:noProof/>
          <w:lang w:val="en-CA"/>
        </w:rPr>
        <w:tab/>
      </w:r>
      <w:r w:rsidRPr="00DE0F0E">
        <w:rPr>
          <w:noProof/>
          <w:lang w:val="en-CA"/>
        </w:rPr>
        <w:tab/>
        <w:t>x</w:t>
      </w:r>
      <w:r w:rsidRPr="00DE0F0E" w:rsidDel="003C51E6">
        <w:rPr>
          <w:noProof/>
          <w:lang w:val="en-CA" w:eastAsia="ko-KR"/>
        </w:rPr>
        <w:t>Int</w:t>
      </w:r>
      <w:r w:rsidRPr="00DE0F0E" w:rsidDel="003C51E6">
        <w:rPr>
          <w:noProof/>
          <w:vertAlign w:val="subscript"/>
          <w:lang w:val="en-CA" w:eastAsia="ko-KR"/>
        </w:rPr>
        <w:t>L</w:t>
      </w:r>
      <w:r w:rsidRPr="00DE0F0E">
        <w:rPr>
          <w:noProof/>
          <w:lang w:val="en-CA"/>
        </w:rPr>
        <w:t> + i − 3 )</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eastAsia="ko-KR"/>
        </w:rPr>
        <w:t>y</w:t>
      </w:r>
      <w:r w:rsidRPr="00DE0F0E" w:rsidDel="003C51E6">
        <w:rPr>
          <w:noProof/>
          <w:lang w:val="en-CA" w:eastAsia="ko-KR"/>
        </w:rPr>
        <w:t>Int</w:t>
      </w:r>
      <w:r w:rsidRPr="00DE0F0E">
        <w:rPr>
          <w:noProof/>
          <w:vertAlign w:val="subscript"/>
          <w:lang w:val="en-CA" w:eastAsia="ko-KR"/>
        </w:rPr>
        <w:t>i</w:t>
      </w:r>
      <w:r w:rsidRPr="00DE0F0E">
        <w:rPr>
          <w:noProof/>
          <w:lang w:val="en-CA"/>
        </w:rPr>
        <w:t> = Clip3( 0, picH − 1, y</w:t>
      </w:r>
      <w:r w:rsidRPr="00DE0F0E" w:rsidDel="003C51E6">
        <w:rPr>
          <w:noProof/>
          <w:lang w:val="en-CA" w:eastAsia="ko-KR"/>
        </w:rPr>
        <w:t>Int</w:t>
      </w:r>
      <w:r w:rsidRPr="00DE0F0E" w:rsidDel="003C51E6">
        <w:rPr>
          <w:noProof/>
          <w:vertAlign w:val="subscript"/>
          <w:lang w:val="en-CA" w:eastAsia="ko-KR"/>
        </w:rPr>
        <w:t>L</w:t>
      </w:r>
      <w:r w:rsidRPr="00DE0F0E">
        <w:rPr>
          <w:noProof/>
          <w:lang w:val="en-CA"/>
        </w:rPr>
        <w:t> + i − 3 )</w:t>
      </w:r>
      <w:r w:rsidRPr="00DE0F0E" w:rsidDel="003C51E6">
        <w:rPr>
          <w:noProof/>
          <w:lang w:val="en-CA" w:eastAsia="ko-KR"/>
        </w:rPr>
        <w:tab/>
      </w:r>
      <w:r w:rsidRPr="00DE0F0E">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746</w:t>
      </w:r>
      <w:r w:rsidRPr="00DE0F0E" w:rsidDel="003C51E6">
        <w:rPr>
          <w:noProof/>
          <w:lang w:val="en-CA"/>
        </w:rPr>
        <w:fldChar w:fldCharType="end"/>
      </w:r>
      <w:r w:rsidRPr="00DE0F0E" w:rsidDel="003C51E6">
        <w:rPr>
          <w:noProof/>
          <w:lang w:val="en-CA"/>
        </w:rPr>
        <w:t>)</w:t>
      </w:r>
    </w:p>
    <w:p w:rsidR="00F26D69" w:rsidRPr="00DE0F0E" w:rsidRDefault="00F26D69" w:rsidP="00F26D69">
      <w:pPr>
        <w:rPr>
          <w:noProof/>
          <w:lang w:val="en-CA"/>
        </w:rPr>
      </w:pPr>
      <w:r w:rsidRPr="00DE0F0E">
        <w:rPr>
          <w:noProof/>
          <w:lang w:val="en-CA" w:eastAsia="ko-KR"/>
        </w:rPr>
        <w:t>The</w:t>
      </w:r>
      <w:r w:rsidRPr="00DE0F0E" w:rsidDel="003C51E6">
        <w:rPr>
          <w:noProof/>
          <w:lang w:val="en-CA" w:eastAsia="ko-KR"/>
        </w:rPr>
        <w:t xml:space="preserve"> predicted luma sample value predSampleLX</w:t>
      </w:r>
      <w:r w:rsidRPr="00DE0F0E" w:rsidDel="003C51E6">
        <w:rPr>
          <w:noProof/>
          <w:vertAlign w:val="subscript"/>
          <w:lang w:val="en-CA" w:eastAsia="ko-KR"/>
        </w:rPr>
        <w:t>L</w:t>
      </w:r>
      <w:r w:rsidRPr="00DE0F0E">
        <w:rPr>
          <w:noProof/>
          <w:vertAlign w:val="subscript"/>
          <w:lang w:val="en-CA" w:eastAsia="ko-KR"/>
        </w:rPr>
        <w:t xml:space="preserve"> </w:t>
      </w:r>
      <w:r w:rsidRPr="00DE0F0E">
        <w:rPr>
          <w:noProof/>
          <w:lang w:val="en-CA"/>
        </w:rPr>
        <w:t>is derived as follows:</w:t>
      </w:r>
    </w:p>
    <w:p w:rsidR="00F26D69" w:rsidRPr="00DE0F0E" w:rsidRDefault="00F26D69" w:rsidP="00F26D69">
      <w:pPr>
        <w:keepNext/>
        <w:tabs>
          <w:tab w:val="left" w:pos="284"/>
        </w:tabs>
        <w:ind w:left="284" w:hanging="284"/>
        <w:rPr>
          <w:rFonts w:eastAsia="Malgun Gothic"/>
          <w:noProof/>
          <w:lang w:val="en-CA" w:eastAsia="ko-KR"/>
        </w:rPr>
      </w:pPr>
      <w:r w:rsidRPr="00DE0F0E" w:rsidDel="003C51E6">
        <w:rPr>
          <w:noProof/>
          <w:lang w:val="en-CA" w:eastAsia="ko-KR"/>
        </w:rPr>
        <w:t>–</w:t>
      </w:r>
      <w:r w:rsidRPr="00DE0F0E" w:rsidDel="003C51E6">
        <w:rPr>
          <w:noProof/>
          <w:lang w:val="en-CA" w:eastAsia="ko-KR"/>
        </w:rPr>
        <w:tab/>
      </w:r>
      <w:r w:rsidRPr="00DE0F0E">
        <w:rPr>
          <w:noProof/>
          <w:lang w:val="en-CA" w:eastAsia="ko-KR"/>
        </w:rPr>
        <w:t xml:space="preserve">If both </w:t>
      </w:r>
      <w:r w:rsidRPr="00DE0F0E">
        <w:rPr>
          <w:noProof/>
          <w:lang w:val="en-CA"/>
        </w:rPr>
        <w:t>x</w:t>
      </w:r>
      <w:r w:rsidRPr="00DE0F0E" w:rsidDel="003C51E6">
        <w:rPr>
          <w:noProof/>
          <w:lang w:val="en-CA" w:eastAsia="ko-KR"/>
        </w:rPr>
        <w:t>Frac</w:t>
      </w:r>
      <w:r w:rsidRPr="00DE0F0E" w:rsidDel="003C51E6">
        <w:rPr>
          <w:noProof/>
          <w:vertAlign w:val="subscript"/>
          <w:lang w:val="en-CA" w:eastAsia="ko-KR"/>
        </w:rPr>
        <w:t>L</w:t>
      </w:r>
      <w:r w:rsidRPr="00DE0F0E">
        <w:rPr>
          <w:noProof/>
          <w:lang w:val="en-CA"/>
        </w:rPr>
        <w:t>and y</w:t>
      </w:r>
      <w:r w:rsidRPr="00DE0F0E" w:rsidDel="003C51E6">
        <w:rPr>
          <w:noProof/>
          <w:lang w:val="en-CA" w:eastAsia="ko-KR"/>
        </w:rPr>
        <w:t>Frac</w:t>
      </w:r>
      <w:r w:rsidRPr="00DE0F0E" w:rsidDel="003C51E6">
        <w:rPr>
          <w:noProof/>
          <w:vertAlign w:val="subscript"/>
          <w:lang w:val="en-CA" w:eastAsia="ko-KR"/>
        </w:rPr>
        <w:t>L</w:t>
      </w:r>
      <w:r w:rsidRPr="00DE0F0E">
        <w:rPr>
          <w:noProof/>
          <w:lang w:val="en-CA"/>
        </w:rPr>
        <w:t xml:space="preserve"> are equal to 0, the value of </w:t>
      </w:r>
      <w:r w:rsidRPr="00DE0F0E" w:rsidDel="003C51E6">
        <w:rPr>
          <w:noProof/>
          <w:lang w:val="en-CA" w:eastAsia="ko-KR"/>
        </w:rPr>
        <w:t>predSampleLX</w:t>
      </w:r>
      <w:r w:rsidRPr="00DE0F0E" w:rsidDel="003C51E6">
        <w:rPr>
          <w:noProof/>
          <w:vertAlign w:val="subscript"/>
          <w:lang w:val="en-CA" w:eastAsia="ko-KR"/>
        </w:rPr>
        <w:t>L</w:t>
      </w:r>
      <w:r w:rsidRPr="00DE0F0E">
        <w:rPr>
          <w:rFonts w:eastAsia="Malgun Gothic"/>
          <w:noProof/>
          <w:lang w:val="en-CA" w:eastAsia="ko-KR"/>
        </w:rPr>
        <w:t xml:space="preserve"> is derived as follows:</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sidDel="003C51E6">
        <w:rPr>
          <w:noProof/>
          <w:lang w:val="en-CA" w:eastAsia="ko-KR"/>
        </w:rPr>
        <w:t>predSampleLX</w:t>
      </w:r>
      <w:r w:rsidRPr="00DE0F0E" w:rsidDel="003C51E6">
        <w:rPr>
          <w:noProof/>
          <w:vertAlign w:val="subscript"/>
          <w:lang w:val="en-CA" w:eastAsia="ko-KR"/>
        </w:rPr>
        <w:t>L</w:t>
      </w:r>
      <w:r w:rsidRPr="00DE0F0E">
        <w:rPr>
          <w:noProof/>
          <w:lang w:val="en-CA" w:eastAsia="ko-KR"/>
        </w:rPr>
        <w:t xml:space="preserve"> = </w:t>
      </w:r>
      <w:r w:rsidRPr="00DE0F0E" w:rsidDel="003C51E6">
        <w:rPr>
          <w:noProof/>
          <w:lang w:val="en-CA" w:eastAsia="ko-KR"/>
        </w:rPr>
        <w:t>refPicLX</w:t>
      </w:r>
      <w:r w:rsidRPr="00DE0F0E" w:rsidDel="003C51E6">
        <w:rPr>
          <w:noProof/>
          <w:vertAlign w:val="subscript"/>
          <w:lang w:val="en-CA" w:eastAsia="ko-KR"/>
        </w:rPr>
        <w:t>L</w:t>
      </w:r>
      <w:r w:rsidRPr="00DE0F0E">
        <w:rPr>
          <w:noProof/>
          <w:lang w:val="en-CA"/>
        </w:rPr>
        <w:t>[ </w:t>
      </w:r>
      <w:r w:rsidRPr="00DE0F0E" w:rsidDel="003C51E6">
        <w:rPr>
          <w:noProof/>
          <w:lang w:val="en-CA" w:eastAsia="ko-KR"/>
        </w:rPr>
        <w:t>xInt</w:t>
      </w:r>
      <w:r w:rsidRPr="00DE0F0E">
        <w:rPr>
          <w:noProof/>
          <w:vertAlign w:val="subscript"/>
          <w:lang w:val="en-CA" w:eastAsia="ko-KR"/>
        </w:rPr>
        <w:t>3</w:t>
      </w:r>
      <w:r w:rsidRPr="00DE0F0E">
        <w:rPr>
          <w:noProof/>
          <w:lang w:val="en-CA"/>
        </w:rPr>
        <w:t> ][ y</w:t>
      </w:r>
      <w:r w:rsidRPr="00DE0F0E">
        <w:rPr>
          <w:noProof/>
          <w:lang w:val="en-CA" w:eastAsia="ko-KR"/>
        </w:rPr>
        <w:t>Int</w:t>
      </w:r>
      <w:r w:rsidRPr="00DE0F0E">
        <w:rPr>
          <w:noProof/>
          <w:vertAlign w:val="subscript"/>
          <w:lang w:val="en-CA" w:eastAsia="ko-KR"/>
        </w:rPr>
        <w:t>3</w:t>
      </w:r>
      <w:r w:rsidRPr="00DE0F0E">
        <w:rPr>
          <w:noProof/>
          <w:lang w:val="en-CA"/>
        </w:rPr>
        <w:t> ] &lt;&lt; shift3</w:t>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747</w:t>
      </w:r>
      <w:r w:rsidRPr="00DE0F0E" w:rsidDel="003C51E6">
        <w:rPr>
          <w:noProof/>
          <w:lang w:val="en-CA"/>
        </w:rPr>
        <w:fldChar w:fldCharType="end"/>
      </w:r>
      <w:r w:rsidRPr="00DE0F0E" w:rsidDel="003C51E6">
        <w:rPr>
          <w:noProof/>
          <w:lang w:val="en-CA"/>
        </w:rPr>
        <w:t>)</w:t>
      </w:r>
    </w:p>
    <w:p w:rsidR="00F26D69" w:rsidRPr="00DE0F0E" w:rsidRDefault="00F26D69" w:rsidP="00F26D69">
      <w:pPr>
        <w:keepNext/>
        <w:tabs>
          <w:tab w:val="left" w:pos="284"/>
        </w:tabs>
        <w:ind w:left="284" w:hanging="284"/>
        <w:rPr>
          <w:rFonts w:eastAsia="Malgun Gothic"/>
          <w:noProof/>
          <w:lang w:val="en-CA" w:eastAsia="ko-KR"/>
        </w:rPr>
      </w:pPr>
      <w:r w:rsidRPr="00DE0F0E" w:rsidDel="003C51E6">
        <w:rPr>
          <w:noProof/>
          <w:lang w:val="en-CA" w:eastAsia="ko-KR"/>
        </w:rPr>
        <w:t>–</w:t>
      </w:r>
      <w:r w:rsidRPr="00DE0F0E" w:rsidDel="003C51E6">
        <w:rPr>
          <w:noProof/>
          <w:lang w:val="en-CA" w:eastAsia="ko-KR"/>
        </w:rPr>
        <w:tab/>
      </w:r>
      <w:r w:rsidRPr="00DE0F0E">
        <w:rPr>
          <w:noProof/>
          <w:lang w:val="en-CA" w:eastAsia="ko-KR"/>
        </w:rPr>
        <w:t>O</w:t>
      </w:r>
      <w:r w:rsidRPr="00DE0F0E">
        <w:rPr>
          <w:noProof/>
          <w:lang w:val="en-CA"/>
        </w:rPr>
        <w:t>therwise, if x</w:t>
      </w:r>
      <w:r w:rsidRPr="00DE0F0E" w:rsidDel="003C51E6">
        <w:rPr>
          <w:noProof/>
          <w:lang w:val="en-CA" w:eastAsia="ko-KR"/>
        </w:rPr>
        <w:t>Frac</w:t>
      </w:r>
      <w:r w:rsidRPr="00DE0F0E" w:rsidDel="003C51E6">
        <w:rPr>
          <w:noProof/>
          <w:vertAlign w:val="subscript"/>
          <w:lang w:val="en-CA" w:eastAsia="ko-KR"/>
        </w:rPr>
        <w:t>L</w:t>
      </w:r>
      <w:r w:rsidRPr="00DE0F0E">
        <w:rPr>
          <w:noProof/>
          <w:vertAlign w:val="subscript"/>
          <w:lang w:val="en-CA" w:eastAsia="ko-KR"/>
        </w:rPr>
        <w:t xml:space="preserve"> </w:t>
      </w:r>
      <w:r w:rsidRPr="00DE0F0E">
        <w:rPr>
          <w:noProof/>
          <w:lang w:val="en-CA"/>
        </w:rPr>
        <w:t>is not equal to 0 and y</w:t>
      </w:r>
      <w:r w:rsidRPr="00DE0F0E" w:rsidDel="003C51E6">
        <w:rPr>
          <w:noProof/>
          <w:lang w:val="en-CA" w:eastAsia="ko-KR"/>
        </w:rPr>
        <w:t>Frac</w:t>
      </w:r>
      <w:r w:rsidRPr="00DE0F0E" w:rsidDel="003C51E6">
        <w:rPr>
          <w:noProof/>
          <w:vertAlign w:val="subscript"/>
          <w:lang w:val="en-CA" w:eastAsia="ko-KR"/>
        </w:rPr>
        <w:t>L</w:t>
      </w:r>
      <w:r w:rsidRPr="00DE0F0E">
        <w:rPr>
          <w:noProof/>
          <w:lang w:val="en-CA"/>
        </w:rPr>
        <w:t xml:space="preserve"> is equal to 0, the value of </w:t>
      </w:r>
      <w:r w:rsidRPr="00DE0F0E" w:rsidDel="003C51E6">
        <w:rPr>
          <w:noProof/>
          <w:lang w:val="en-CA" w:eastAsia="ko-KR"/>
        </w:rPr>
        <w:t>predSampleLX</w:t>
      </w:r>
      <w:r w:rsidRPr="00DE0F0E" w:rsidDel="003C51E6">
        <w:rPr>
          <w:noProof/>
          <w:vertAlign w:val="subscript"/>
          <w:lang w:val="en-CA" w:eastAsia="ko-KR"/>
        </w:rPr>
        <w:t>L</w:t>
      </w:r>
      <w:r w:rsidRPr="00DE0F0E">
        <w:rPr>
          <w:rFonts w:eastAsia="Malgun Gothic"/>
          <w:noProof/>
          <w:lang w:val="en-CA" w:eastAsia="ko-KR"/>
        </w:rPr>
        <w:t xml:space="preserve"> is derived as follows:</w:t>
      </w:r>
    </w:p>
    <w:p w:rsidR="00F26D69" w:rsidRPr="00DE0F0E" w:rsidRDefault="00F26D69" w:rsidP="00F26D69">
      <w:pPr>
        <w:pStyle w:val="Equation"/>
        <w:keepLines/>
        <w:tabs>
          <w:tab w:val="clear" w:pos="794"/>
          <w:tab w:val="clear" w:pos="1588"/>
          <w:tab w:val="left" w:pos="851"/>
          <w:tab w:val="left" w:pos="1134"/>
          <w:tab w:val="left" w:pos="1418"/>
          <w:tab w:val="left" w:pos="1701"/>
          <w:tab w:val="left" w:pos="2127"/>
        </w:tabs>
        <w:ind w:left="561"/>
        <w:rPr>
          <w:noProof/>
          <w:lang w:val="en-CA"/>
        </w:rPr>
      </w:pPr>
      <w:r w:rsidRPr="00DE0F0E" w:rsidDel="003C51E6">
        <w:rPr>
          <w:noProof/>
          <w:lang w:val="en-CA" w:eastAsia="ko-KR"/>
        </w:rPr>
        <w:t>predSampleLX</w:t>
      </w:r>
      <w:r w:rsidRPr="00DE0F0E" w:rsidDel="003C51E6">
        <w:rPr>
          <w:noProof/>
          <w:vertAlign w:val="subscript"/>
          <w:lang w:val="en-CA" w:eastAsia="ko-KR"/>
        </w:rPr>
        <w:t>L</w:t>
      </w:r>
      <w:r w:rsidRPr="00DE0F0E">
        <w:rPr>
          <w:noProof/>
          <w:lang w:val="en-CA"/>
        </w:rPr>
        <w:t xml:space="preserve"> = </w:t>
      </w:r>
      <m:oMath>
        <m:d>
          <m:dPr>
            <m:ctrlPr>
              <w:rPr>
                <w:rFonts w:ascii="Cambria Math" w:hAnsi="Cambria Math"/>
                <w:i/>
                <w:noProof/>
                <w:lang w:val="en-CA"/>
              </w:rPr>
            </m:ctrlPr>
          </m:dPr>
          <m:e>
            <m:r>
              <w:rPr>
                <w:rFonts w:ascii="Cambria Math" w:hAnsi="Cambria Math"/>
                <w:noProof/>
                <w:lang w:val="en-CA"/>
              </w:rPr>
              <m:t xml:space="preserve"> </m:t>
            </m:r>
            <m:nary>
              <m:naryPr>
                <m:chr m:val="∑"/>
                <m:limLoc m:val="undOvr"/>
                <m:ctrlPr>
                  <w:rPr>
                    <w:rFonts w:ascii="Cambria Math" w:hAnsi="Cambria Math"/>
                    <w:i/>
                    <w:noProof/>
                    <w:lang w:val="en-CA"/>
                  </w:rPr>
                </m:ctrlPr>
              </m:naryPr>
              <m:sub>
                <m:r>
                  <w:rPr>
                    <w:rFonts w:ascii="Cambria Math" w:hAnsi="Cambria Math"/>
                    <w:noProof/>
                    <w:lang w:val="en-CA"/>
                  </w:rPr>
                  <m:t>i=0</m:t>
                </m:r>
              </m:sub>
              <m:sup>
                <m:r>
                  <w:rPr>
                    <w:rFonts w:ascii="Cambria Math" w:hAnsi="Cambria Math"/>
                    <w:noProof/>
                    <w:lang w:val="en-CA"/>
                  </w:rPr>
                  <m:t>7</m:t>
                </m:r>
              </m:sup>
              <m:e>
                <m:r>
                  <m:rPr>
                    <m:nor/>
                  </m:rPr>
                  <w:rPr>
                    <w:rFonts w:ascii="Cambria Math" w:hAnsi="Cambria Math"/>
                    <w:noProof/>
                    <w:lang w:val="en-CA"/>
                  </w:rPr>
                  <m:t>fPad</m:t>
                </m:r>
                <m:r>
                  <m:rPr>
                    <m:nor/>
                  </m:rPr>
                  <w:rPr>
                    <w:rFonts w:ascii="Cambria Math" w:hAnsi="Cambria Math"/>
                    <w:noProof/>
                    <w:vertAlign w:val="subscript"/>
                    <w:lang w:val="en-CA"/>
                  </w:rPr>
                  <m:t>L</m:t>
                </m:r>
                <m:r>
                  <m:rPr>
                    <m:nor/>
                  </m:rPr>
                  <w:rPr>
                    <w:rFonts w:ascii="Cambria Math" w:hAnsi="Cambria Math"/>
                    <w:noProof/>
                    <w:lang w:val="en-CA"/>
                  </w:rPr>
                  <m:t>[ </m:t>
                </m:r>
                <m:r>
                  <m:rPr>
                    <m:nor/>
                  </m:rPr>
                  <w:rPr>
                    <w:rFonts w:ascii="Cambria Math" w:hAnsi="Cambria Math"/>
                    <w:noProof/>
                    <w:lang w:val="en-CA" w:eastAsia="ko-KR"/>
                  </w:rPr>
                  <m:t>0</m:t>
                </m:r>
                <m:r>
                  <m:rPr>
                    <m:nor/>
                  </m:rPr>
                  <w:rPr>
                    <w:rFonts w:ascii="Cambria Math" w:hAnsi="Cambria Math"/>
                    <w:noProof/>
                    <w:lang w:val="en-CA"/>
                  </w:rPr>
                  <m:t> ][ i ] </m:t>
                </m:r>
                <m:r>
                  <m:rPr>
                    <m:sty m:val="p"/>
                  </m:rPr>
                  <w:rPr>
                    <w:rFonts w:ascii="Cambria Math" w:hAnsi="Cambria Math"/>
                    <w:noProof/>
                    <w:lang w:val="en-CA"/>
                  </w:rPr>
                  <m:t>* </m:t>
                </m:r>
                <m:r>
                  <m:rPr>
                    <m:nor/>
                  </m:rPr>
                  <w:rPr>
                    <w:rFonts w:ascii="Cambria Math" w:hAnsi="Cambria Math"/>
                    <w:noProof/>
                    <w:lang w:val="en-CA" w:eastAsia="ko-KR"/>
                  </w:rPr>
                  <m:t>refPicLX</m:t>
                </m:r>
                <m:r>
                  <m:rPr>
                    <m:nor/>
                  </m:rPr>
                  <w:rPr>
                    <w:rFonts w:ascii="Cambria Math" w:hAnsi="Cambria Math"/>
                    <w:noProof/>
                    <w:vertAlign w:val="subscript"/>
                    <w:lang w:val="en-CA" w:eastAsia="ko-KR"/>
                  </w:rPr>
                  <m:t>L</m:t>
                </m:r>
                <m:r>
                  <m:rPr>
                    <m:nor/>
                  </m:rPr>
                  <w:rPr>
                    <w:rFonts w:ascii="Cambria Math" w:hAnsi="Cambria Math"/>
                    <w:noProof/>
                    <w:lang w:val="en-CA"/>
                  </w:rPr>
                  <m:t>[ </m:t>
                </m:r>
                <m:r>
                  <m:rPr>
                    <m:nor/>
                  </m:rPr>
                  <w:rPr>
                    <w:rFonts w:ascii="Cambria Math" w:hAnsi="Cambria Math"/>
                    <w:noProof/>
                    <w:lang w:val="en-CA" w:eastAsia="ko-KR"/>
                  </w:rPr>
                  <m:t>xInt</m:t>
                </m:r>
                <m:r>
                  <m:rPr>
                    <m:nor/>
                  </m:rPr>
                  <w:rPr>
                    <w:rFonts w:ascii="Cambria Math" w:hAnsi="Cambria Math"/>
                    <w:noProof/>
                    <w:vertAlign w:val="subscript"/>
                    <w:lang w:val="en-CA" w:eastAsia="ko-KR"/>
                  </w:rPr>
                  <m:t>i</m:t>
                </m:r>
                <m:r>
                  <m:rPr>
                    <m:nor/>
                  </m:rPr>
                  <w:rPr>
                    <w:rFonts w:ascii="Cambria Math" w:hAnsi="Cambria Math"/>
                    <w:noProof/>
                    <w:lang w:val="en-CA"/>
                  </w:rPr>
                  <m:t> ][ y</m:t>
                </m:r>
                <m:r>
                  <m:rPr>
                    <m:nor/>
                  </m:rPr>
                  <w:rPr>
                    <w:rFonts w:ascii="Cambria Math" w:hAnsi="Cambria Math"/>
                    <w:noProof/>
                    <w:lang w:val="en-CA" w:eastAsia="ko-KR"/>
                  </w:rPr>
                  <m:t>Int</m:t>
                </m:r>
                <m:r>
                  <m:rPr>
                    <m:nor/>
                  </m:rPr>
                  <w:rPr>
                    <w:rFonts w:ascii="Cambria Math" w:hAnsi="Cambria Math"/>
                    <w:noProof/>
                    <w:vertAlign w:val="subscript"/>
                    <w:lang w:val="en-CA" w:eastAsia="ko-KR"/>
                  </w:rPr>
                  <m:t>3</m:t>
                </m:r>
                <m:r>
                  <m:rPr>
                    <m:nor/>
                  </m:rPr>
                  <w:rPr>
                    <w:rFonts w:ascii="Cambria Math" w:hAnsi="Cambria Math"/>
                    <w:noProof/>
                    <w:lang w:val="en-CA"/>
                  </w:rPr>
                  <m:t> ]</m:t>
                </m:r>
                <m:r>
                  <m:rPr>
                    <m:sty m:val="p"/>
                  </m:rPr>
                  <w:rPr>
                    <w:rFonts w:ascii="Cambria Math" w:hAnsi="Cambria Math"/>
                    <w:noProof/>
                    <w:lang w:val="en-CA"/>
                  </w:rPr>
                  <m:t> </m:t>
                </m:r>
              </m:e>
            </m:nary>
          </m:e>
        </m:d>
      </m:oMath>
      <w:r w:rsidRPr="00DE0F0E">
        <w:rPr>
          <w:noProof/>
          <w:lang w:val="en-CA"/>
        </w:rPr>
        <w:t>  &gt;&gt;  shift1</w:t>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748</w:t>
      </w:r>
      <w:r w:rsidRPr="00DE0F0E" w:rsidDel="003C51E6">
        <w:rPr>
          <w:noProof/>
          <w:lang w:val="en-CA"/>
        </w:rPr>
        <w:fldChar w:fldCharType="end"/>
      </w:r>
      <w:r w:rsidRPr="00DE0F0E" w:rsidDel="003C51E6">
        <w:rPr>
          <w:noProof/>
          <w:lang w:val="en-CA"/>
        </w:rPr>
        <w:t>)</w:t>
      </w:r>
    </w:p>
    <w:p w:rsidR="00F26D69" w:rsidRPr="00DE0F0E" w:rsidRDefault="00F26D69" w:rsidP="00F26D69">
      <w:pPr>
        <w:keepNext/>
        <w:tabs>
          <w:tab w:val="left" w:pos="284"/>
        </w:tabs>
        <w:ind w:left="284" w:hanging="284"/>
        <w:rPr>
          <w:rFonts w:eastAsia="Malgun Gothic"/>
          <w:noProof/>
          <w:lang w:val="en-CA" w:eastAsia="ko-KR"/>
        </w:rPr>
      </w:pPr>
      <w:r w:rsidRPr="00DE0F0E" w:rsidDel="003C51E6">
        <w:rPr>
          <w:noProof/>
          <w:lang w:val="en-CA" w:eastAsia="ko-KR"/>
        </w:rPr>
        <w:t>–</w:t>
      </w:r>
      <w:r w:rsidRPr="00DE0F0E" w:rsidDel="003C51E6">
        <w:rPr>
          <w:noProof/>
          <w:lang w:val="en-CA" w:eastAsia="ko-KR"/>
        </w:rPr>
        <w:tab/>
      </w:r>
      <w:r w:rsidRPr="00DE0F0E">
        <w:rPr>
          <w:noProof/>
          <w:lang w:val="en-CA" w:eastAsia="ko-KR"/>
        </w:rPr>
        <w:t>O</w:t>
      </w:r>
      <w:r w:rsidRPr="00DE0F0E">
        <w:rPr>
          <w:noProof/>
          <w:lang w:val="en-CA"/>
        </w:rPr>
        <w:t>therwise, if x</w:t>
      </w:r>
      <w:r w:rsidRPr="00DE0F0E" w:rsidDel="003C51E6">
        <w:rPr>
          <w:noProof/>
          <w:lang w:val="en-CA" w:eastAsia="ko-KR"/>
        </w:rPr>
        <w:t>Frac</w:t>
      </w:r>
      <w:r w:rsidRPr="00DE0F0E" w:rsidDel="003C51E6">
        <w:rPr>
          <w:noProof/>
          <w:vertAlign w:val="subscript"/>
          <w:lang w:val="en-CA" w:eastAsia="ko-KR"/>
        </w:rPr>
        <w:t>L</w:t>
      </w:r>
      <w:r w:rsidRPr="00DE0F0E">
        <w:rPr>
          <w:noProof/>
          <w:vertAlign w:val="subscript"/>
          <w:lang w:val="en-CA" w:eastAsia="ko-KR"/>
        </w:rPr>
        <w:t xml:space="preserve"> </w:t>
      </w:r>
      <w:r w:rsidRPr="00DE0F0E">
        <w:rPr>
          <w:noProof/>
          <w:lang w:val="en-CA"/>
        </w:rPr>
        <w:t>is equal to 0 and y</w:t>
      </w:r>
      <w:r w:rsidRPr="00DE0F0E" w:rsidDel="003C51E6">
        <w:rPr>
          <w:noProof/>
          <w:lang w:val="en-CA" w:eastAsia="ko-KR"/>
        </w:rPr>
        <w:t>Frac</w:t>
      </w:r>
      <w:r w:rsidRPr="00DE0F0E" w:rsidDel="003C51E6">
        <w:rPr>
          <w:noProof/>
          <w:vertAlign w:val="subscript"/>
          <w:lang w:val="en-CA" w:eastAsia="ko-KR"/>
        </w:rPr>
        <w:t>L</w:t>
      </w:r>
      <w:r w:rsidRPr="00DE0F0E">
        <w:rPr>
          <w:noProof/>
          <w:lang w:val="en-CA"/>
        </w:rPr>
        <w:t xml:space="preserve"> is not equal to 0, the value of </w:t>
      </w:r>
      <w:r w:rsidRPr="00DE0F0E" w:rsidDel="003C51E6">
        <w:rPr>
          <w:noProof/>
          <w:lang w:val="en-CA" w:eastAsia="ko-KR"/>
        </w:rPr>
        <w:t>predSampleLX</w:t>
      </w:r>
      <w:r w:rsidRPr="00DE0F0E" w:rsidDel="003C51E6">
        <w:rPr>
          <w:noProof/>
          <w:vertAlign w:val="subscript"/>
          <w:lang w:val="en-CA" w:eastAsia="ko-KR"/>
        </w:rPr>
        <w:t>L</w:t>
      </w:r>
      <w:r w:rsidRPr="00DE0F0E">
        <w:rPr>
          <w:rFonts w:eastAsia="Malgun Gothic"/>
          <w:noProof/>
          <w:lang w:val="en-CA" w:eastAsia="ko-KR"/>
        </w:rPr>
        <w:t xml:space="preserve"> is derived as follows:</w:t>
      </w:r>
    </w:p>
    <w:p w:rsidR="00F26D69" w:rsidRPr="00DE0F0E" w:rsidRDefault="00F26D69" w:rsidP="00F26D69">
      <w:pPr>
        <w:pStyle w:val="Equation"/>
        <w:keepLines/>
        <w:tabs>
          <w:tab w:val="clear" w:pos="794"/>
          <w:tab w:val="clear" w:pos="1588"/>
          <w:tab w:val="left" w:pos="851"/>
          <w:tab w:val="left" w:pos="1134"/>
          <w:tab w:val="left" w:pos="1418"/>
          <w:tab w:val="left" w:pos="1701"/>
          <w:tab w:val="left" w:pos="2127"/>
        </w:tabs>
        <w:ind w:left="561"/>
        <w:rPr>
          <w:noProof/>
          <w:lang w:val="en-CA"/>
        </w:rPr>
      </w:pPr>
      <w:r w:rsidRPr="00DE0F0E" w:rsidDel="003C51E6">
        <w:rPr>
          <w:noProof/>
          <w:lang w:val="en-CA" w:eastAsia="ko-KR"/>
        </w:rPr>
        <w:t>predSampleLX</w:t>
      </w:r>
      <w:r w:rsidRPr="00DE0F0E" w:rsidDel="003C51E6">
        <w:rPr>
          <w:noProof/>
          <w:vertAlign w:val="subscript"/>
          <w:lang w:val="en-CA" w:eastAsia="ko-KR"/>
        </w:rPr>
        <w:t>L</w:t>
      </w:r>
      <w:r w:rsidRPr="00DE0F0E">
        <w:rPr>
          <w:noProof/>
          <w:lang w:val="en-CA"/>
        </w:rPr>
        <w:t xml:space="preserve"> = </w:t>
      </w:r>
      <m:oMath>
        <m:d>
          <m:dPr>
            <m:ctrlPr>
              <w:rPr>
                <w:rFonts w:ascii="Cambria Math" w:hAnsi="Cambria Math"/>
                <w:i/>
                <w:noProof/>
                <w:lang w:val="en-CA"/>
              </w:rPr>
            </m:ctrlPr>
          </m:dPr>
          <m:e>
            <m:r>
              <w:rPr>
                <w:rFonts w:ascii="Cambria Math" w:hAnsi="Cambria Math"/>
                <w:noProof/>
                <w:lang w:val="en-CA"/>
              </w:rPr>
              <m:t xml:space="preserve"> </m:t>
            </m:r>
            <m:nary>
              <m:naryPr>
                <m:chr m:val="∑"/>
                <m:limLoc m:val="undOvr"/>
                <m:ctrlPr>
                  <w:rPr>
                    <w:rFonts w:ascii="Cambria Math" w:hAnsi="Cambria Math"/>
                    <w:i/>
                    <w:noProof/>
                    <w:lang w:val="en-CA"/>
                  </w:rPr>
                </m:ctrlPr>
              </m:naryPr>
              <m:sub>
                <m:r>
                  <w:rPr>
                    <w:rFonts w:ascii="Cambria Math" w:hAnsi="Cambria Math"/>
                    <w:noProof/>
                    <w:lang w:val="en-CA"/>
                  </w:rPr>
                  <m:t>i=0</m:t>
                </m:r>
              </m:sub>
              <m:sup>
                <m:r>
                  <w:rPr>
                    <w:rFonts w:ascii="Cambria Math" w:hAnsi="Cambria Math"/>
                    <w:noProof/>
                    <w:lang w:val="en-CA"/>
                  </w:rPr>
                  <m:t>7</m:t>
                </m:r>
              </m:sup>
              <m:e>
                <m:r>
                  <m:rPr>
                    <m:nor/>
                  </m:rPr>
                  <w:rPr>
                    <w:rFonts w:ascii="Cambria Math" w:hAnsi="Cambria Math"/>
                    <w:noProof/>
                    <w:lang w:val="en-CA"/>
                  </w:rPr>
                  <m:t>fPad</m:t>
                </m:r>
                <m:r>
                  <m:rPr>
                    <m:nor/>
                  </m:rPr>
                  <w:rPr>
                    <w:rFonts w:ascii="Cambria Math" w:hAnsi="Cambria Math"/>
                    <w:noProof/>
                    <w:vertAlign w:val="subscript"/>
                    <w:lang w:val="en-CA"/>
                  </w:rPr>
                  <m:t>L</m:t>
                </m:r>
                <m:r>
                  <m:rPr>
                    <m:nor/>
                  </m:rPr>
                  <w:rPr>
                    <w:rFonts w:ascii="Cambria Math" w:hAnsi="Cambria Math"/>
                    <w:noProof/>
                    <w:lang w:val="en-CA"/>
                  </w:rPr>
                  <m:t>[ </m:t>
                </m:r>
                <m:r>
                  <m:rPr>
                    <m:nor/>
                  </m:rPr>
                  <w:rPr>
                    <w:rFonts w:ascii="Cambria Math" w:hAnsi="Cambria Math"/>
                    <w:noProof/>
                    <w:lang w:val="en-CA" w:eastAsia="ko-KR"/>
                  </w:rPr>
                  <m:t>1</m:t>
                </m:r>
                <m:r>
                  <m:rPr>
                    <m:nor/>
                  </m:rPr>
                  <w:rPr>
                    <w:rFonts w:ascii="Cambria Math" w:hAnsi="Cambria Math"/>
                    <w:noProof/>
                    <w:lang w:val="en-CA"/>
                  </w:rPr>
                  <m:t> ][ i ] </m:t>
                </m:r>
                <m:r>
                  <m:rPr>
                    <m:sty m:val="p"/>
                  </m:rPr>
                  <w:rPr>
                    <w:rFonts w:ascii="Cambria Math" w:hAnsi="Cambria Math"/>
                    <w:noProof/>
                    <w:lang w:val="en-CA"/>
                  </w:rPr>
                  <m:t>* </m:t>
                </m:r>
                <m:r>
                  <m:rPr>
                    <m:nor/>
                  </m:rPr>
                  <w:rPr>
                    <w:rFonts w:ascii="Cambria Math" w:hAnsi="Cambria Math"/>
                    <w:noProof/>
                    <w:lang w:val="en-CA" w:eastAsia="ko-KR"/>
                  </w:rPr>
                  <m:t>refPicLX</m:t>
                </m:r>
                <m:r>
                  <m:rPr>
                    <m:nor/>
                  </m:rPr>
                  <w:rPr>
                    <w:rFonts w:ascii="Cambria Math" w:hAnsi="Cambria Math"/>
                    <w:noProof/>
                    <w:vertAlign w:val="subscript"/>
                    <w:lang w:val="en-CA" w:eastAsia="ko-KR"/>
                  </w:rPr>
                  <m:t>L</m:t>
                </m:r>
                <m:r>
                  <m:rPr>
                    <m:nor/>
                  </m:rPr>
                  <w:rPr>
                    <w:rFonts w:ascii="Cambria Math" w:hAnsi="Cambria Math"/>
                    <w:noProof/>
                    <w:lang w:val="en-CA"/>
                  </w:rPr>
                  <m:t>[ x</m:t>
                </m:r>
                <m:r>
                  <m:rPr>
                    <m:nor/>
                  </m:rPr>
                  <w:rPr>
                    <w:rFonts w:ascii="Cambria Math" w:hAnsi="Cambria Math"/>
                    <w:noProof/>
                    <w:lang w:val="en-CA" w:eastAsia="ko-KR"/>
                  </w:rPr>
                  <m:t>Int</m:t>
                </m:r>
                <m:r>
                  <m:rPr>
                    <m:nor/>
                  </m:rPr>
                  <w:rPr>
                    <w:rFonts w:ascii="Cambria Math" w:hAnsi="Cambria Math"/>
                    <w:noProof/>
                    <w:vertAlign w:val="subscript"/>
                    <w:lang w:val="en-CA" w:eastAsia="ko-KR"/>
                  </w:rPr>
                  <m:t>3</m:t>
                </m:r>
                <m:r>
                  <m:rPr>
                    <m:nor/>
                  </m:rPr>
                  <w:rPr>
                    <w:rFonts w:ascii="Cambria Math" w:hAnsi="Cambria Math"/>
                    <w:noProof/>
                    <w:lang w:val="en-CA"/>
                  </w:rPr>
                  <m:t> ][ </m:t>
                </m:r>
                <m:r>
                  <m:rPr>
                    <m:nor/>
                  </m:rPr>
                  <w:rPr>
                    <w:rFonts w:ascii="Cambria Math" w:hAnsi="Cambria Math"/>
                    <w:noProof/>
                    <w:lang w:val="en-CA" w:eastAsia="ko-KR"/>
                  </w:rPr>
                  <m:t>yInt</m:t>
                </m:r>
                <m:r>
                  <m:rPr>
                    <m:nor/>
                  </m:rPr>
                  <w:rPr>
                    <w:rFonts w:ascii="Cambria Math" w:hAnsi="Cambria Math"/>
                    <w:noProof/>
                    <w:vertAlign w:val="subscript"/>
                    <w:lang w:val="en-CA" w:eastAsia="ko-KR"/>
                  </w:rPr>
                  <m:t>i</m:t>
                </m:r>
                <m:r>
                  <m:rPr>
                    <m:nor/>
                  </m:rPr>
                  <w:rPr>
                    <w:rFonts w:ascii="Cambria Math" w:hAnsi="Cambria Math"/>
                    <w:noProof/>
                    <w:lang w:val="en-CA"/>
                  </w:rPr>
                  <m:t> ]</m:t>
                </m:r>
                <m:r>
                  <m:rPr>
                    <m:sty m:val="p"/>
                  </m:rPr>
                  <w:rPr>
                    <w:rFonts w:ascii="Cambria Math" w:hAnsi="Cambria Math"/>
                    <w:noProof/>
                    <w:lang w:val="en-CA"/>
                  </w:rPr>
                  <m:t> </m:t>
                </m:r>
              </m:e>
            </m:nary>
          </m:e>
        </m:d>
      </m:oMath>
      <w:r w:rsidRPr="00DE0F0E">
        <w:rPr>
          <w:noProof/>
          <w:lang w:val="en-CA"/>
        </w:rPr>
        <w:t>  &gt;&gt;  shift1</w:t>
      </w:r>
      <w:r w:rsidRPr="00DE0F0E">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749</w:t>
      </w:r>
      <w:r w:rsidRPr="00DE0F0E" w:rsidDel="003C51E6">
        <w:rPr>
          <w:noProof/>
          <w:lang w:val="en-CA"/>
        </w:rPr>
        <w:fldChar w:fldCharType="end"/>
      </w:r>
      <w:r w:rsidRPr="00DE0F0E" w:rsidDel="003C51E6">
        <w:rPr>
          <w:noProof/>
          <w:lang w:val="en-CA"/>
        </w:rPr>
        <w:t>)</w:t>
      </w:r>
    </w:p>
    <w:p w:rsidR="00F26D69" w:rsidRPr="00DE0F0E" w:rsidRDefault="00F26D69" w:rsidP="00F26D69">
      <w:pPr>
        <w:keepNext/>
        <w:tabs>
          <w:tab w:val="left" w:pos="284"/>
        </w:tabs>
        <w:ind w:left="284" w:hanging="284"/>
        <w:rPr>
          <w:rFonts w:eastAsia="Malgun Gothic"/>
          <w:noProof/>
          <w:lang w:val="en-CA" w:eastAsia="ko-KR"/>
        </w:rPr>
      </w:pPr>
      <w:r w:rsidRPr="00DE0F0E" w:rsidDel="003C51E6">
        <w:rPr>
          <w:noProof/>
          <w:lang w:val="en-CA" w:eastAsia="ko-KR"/>
        </w:rPr>
        <w:t>–</w:t>
      </w:r>
      <w:r w:rsidRPr="00DE0F0E" w:rsidDel="003C51E6">
        <w:rPr>
          <w:noProof/>
          <w:lang w:val="en-CA" w:eastAsia="ko-KR"/>
        </w:rPr>
        <w:tab/>
      </w:r>
      <w:r w:rsidRPr="00DE0F0E">
        <w:rPr>
          <w:noProof/>
          <w:lang w:val="en-CA" w:eastAsia="ko-KR"/>
        </w:rPr>
        <w:t>O</w:t>
      </w:r>
      <w:r w:rsidRPr="00DE0F0E">
        <w:rPr>
          <w:noProof/>
          <w:lang w:val="en-CA"/>
        </w:rPr>
        <w:t>therwise, if x</w:t>
      </w:r>
      <w:r w:rsidRPr="00DE0F0E" w:rsidDel="003C51E6">
        <w:rPr>
          <w:noProof/>
          <w:lang w:val="en-CA" w:eastAsia="ko-KR"/>
        </w:rPr>
        <w:t>Frac</w:t>
      </w:r>
      <w:r w:rsidRPr="00DE0F0E" w:rsidDel="003C51E6">
        <w:rPr>
          <w:noProof/>
          <w:vertAlign w:val="subscript"/>
          <w:lang w:val="en-CA" w:eastAsia="ko-KR"/>
        </w:rPr>
        <w:t>L</w:t>
      </w:r>
      <w:r w:rsidRPr="00DE0F0E">
        <w:rPr>
          <w:noProof/>
          <w:vertAlign w:val="subscript"/>
          <w:lang w:val="en-CA" w:eastAsia="ko-KR"/>
        </w:rPr>
        <w:t xml:space="preserve"> </w:t>
      </w:r>
      <w:r w:rsidRPr="00DE0F0E">
        <w:rPr>
          <w:noProof/>
          <w:lang w:val="en-CA"/>
        </w:rPr>
        <w:t>is not equal to 0 and y</w:t>
      </w:r>
      <w:r w:rsidRPr="00DE0F0E" w:rsidDel="003C51E6">
        <w:rPr>
          <w:noProof/>
          <w:lang w:val="en-CA" w:eastAsia="ko-KR"/>
        </w:rPr>
        <w:t>Frac</w:t>
      </w:r>
      <w:r w:rsidRPr="00DE0F0E" w:rsidDel="003C51E6">
        <w:rPr>
          <w:noProof/>
          <w:vertAlign w:val="subscript"/>
          <w:lang w:val="en-CA" w:eastAsia="ko-KR"/>
        </w:rPr>
        <w:t>L</w:t>
      </w:r>
      <w:r w:rsidRPr="00DE0F0E">
        <w:rPr>
          <w:noProof/>
          <w:lang w:val="en-CA"/>
        </w:rPr>
        <w:t xml:space="preserve"> is not equal to 0, the value of </w:t>
      </w:r>
      <w:r w:rsidRPr="00DE0F0E" w:rsidDel="003C51E6">
        <w:rPr>
          <w:noProof/>
          <w:lang w:val="en-CA" w:eastAsia="ko-KR"/>
        </w:rPr>
        <w:t>predSampleLX</w:t>
      </w:r>
      <w:r w:rsidRPr="00DE0F0E" w:rsidDel="003C51E6">
        <w:rPr>
          <w:noProof/>
          <w:vertAlign w:val="subscript"/>
          <w:lang w:val="en-CA" w:eastAsia="ko-KR"/>
        </w:rPr>
        <w:t>L</w:t>
      </w:r>
      <w:r w:rsidRPr="00DE0F0E">
        <w:rPr>
          <w:rFonts w:eastAsia="Malgun Gothic"/>
          <w:noProof/>
          <w:lang w:val="en-CA" w:eastAsia="ko-KR"/>
        </w:rPr>
        <w:t xml:space="preserve"> is derived as follows:</w:t>
      </w:r>
    </w:p>
    <w:p w:rsidR="00F26D69" w:rsidRPr="00DE0F0E" w:rsidRDefault="00F26D69" w:rsidP="00BB20C9">
      <w:pPr>
        <w:pStyle w:val="ListParagraph"/>
        <w:keepNext/>
        <w:numPr>
          <w:ilvl w:val="0"/>
          <w:numId w:val="34"/>
        </w:numPr>
        <w:tabs>
          <w:tab w:val="left" w:pos="284"/>
        </w:tabs>
        <w:rPr>
          <w:noProof/>
          <w:lang w:val="en-CA"/>
        </w:rPr>
      </w:pPr>
      <w:r w:rsidRPr="00DE0F0E">
        <w:rPr>
          <w:noProof/>
          <w:lang w:val="en-CA"/>
        </w:rPr>
        <w:t>The sample array temp[ n ] with n = 0..7, is derived as follows:</w:t>
      </w:r>
    </w:p>
    <w:p w:rsidR="00F26D69" w:rsidRPr="00DE0F0E" w:rsidRDefault="00F26D69" w:rsidP="00F26D69">
      <w:pPr>
        <w:pStyle w:val="Equation"/>
        <w:keepLines/>
        <w:tabs>
          <w:tab w:val="clear" w:pos="794"/>
          <w:tab w:val="clear" w:pos="1588"/>
          <w:tab w:val="left" w:pos="851"/>
          <w:tab w:val="left" w:pos="1134"/>
          <w:tab w:val="left" w:pos="1418"/>
          <w:tab w:val="left" w:pos="1560"/>
          <w:tab w:val="left" w:pos="1843"/>
        </w:tabs>
        <w:ind w:left="851"/>
        <w:rPr>
          <w:noProof/>
          <w:lang w:val="en-CA"/>
        </w:rPr>
      </w:pPr>
      <w:r w:rsidRPr="00DE0F0E">
        <w:rPr>
          <w:noProof/>
          <w:lang w:val="en-CA" w:eastAsia="ko-KR"/>
        </w:rPr>
        <w:t>temp</w:t>
      </w:r>
      <w:r w:rsidRPr="00DE0F0E">
        <w:rPr>
          <w:noProof/>
          <w:lang w:val="en-CA"/>
        </w:rPr>
        <w:t xml:space="preserve">[ n ] = </w:t>
      </w:r>
      <m:oMath>
        <m:d>
          <m:dPr>
            <m:ctrlPr>
              <w:rPr>
                <w:rFonts w:ascii="Cambria Math" w:hAnsi="Cambria Math"/>
                <w:i/>
                <w:noProof/>
                <w:lang w:val="en-CA"/>
              </w:rPr>
            </m:ctrlPr>
          </m:dPr>
          <m:e>
            <m:r>
              <w:rPr>
                <w:rFonts w:ascii="Cambria Math" w:hAnsi="Cambria Math"/>
                <w:noProof/>
                <w:lang w:val="en-CA"/>
              </w:rPr>
              <m:t xml:space="preserve"> </m:t>
            </m:r>
            <m:nary>
              <m:naryPr>
                <m:chr m:val="∑"/>
                <m:limLoc m:val="undOvr"/>
                <m:ctrlPr>
                  <w:rPr>
                    <w:rFonts w:ascii="Cambria Math" w:hAnsi="Cambria Math"/>
                    <w:i/>
                    <w:noProof/>
                    <w:lang w:val="en-CA"/>
                  </w:rPr>
                </m:ctrlPr>
              </m:naryPr>
              <m:sub>
                <m:r>
                  <w:rPr>
                    <w:rFonts w:ascii="Cambria Math" w:hAnsi="Cambria Math"/>
                    <w:noProof/>
                    <w:lang w:val="en-CA"/>
                  </w:rPr>
                  <m:t>i=0</m:t>
                </m:r>
              </m:sub>
              <m:sup>
                <m:r>
                  <w:rPr>
                    <w:rFonts w:ascii="Cambria Math" w:hAnsi="Cambria Math"/>
                    <w:noProof/>
                    <w:lang w:val="en-CA"/>
                  </w:rPr>
                  <m:t>7</m:t>
                </m:r>
              </m:sup>
              <m:e>
                <m:r>
                  <m:rPr>
                    <m:nor/>
                  </m:rPr>
                  <w:rPr>
                    <w:rFonts w:ascii="Cambria Math" w:hAnsi="Cambria Math"/>
                    <w:noProof/>
                    <w:lang w:val="en-CA"/>
                  </w:rPr>
                  <m:t>fPad</m:t>
                </m:r>
                <m:r>
                  <m:rPr>
                    <m:nor/>
                  </m:rPr>
                  <w:rPr>
                    <w:rFonts w:ascii="Cambria Math" w:hAnsi="Cambria Math"/>
                    <w:noProof/>
                    <w:vertAlign w:val="subscript"/>
                    <w:lang w:val="en-CA"/>
                  </w:rPr>
                  <m:t>L</m:t>
                </m:r>
                <m:r>
                  <m:rPr>
                    <m:nor/>
                  </m:rPr>
                  <w:rPr>
                    <w:rFonts w:ascii="Cambria Math" w:hAnsi="Cambria Math"/>
                    <w:noProof/>
                    <w:lang w:val="en-CA"/>
                  </w:rPr>
                  <m:t>[ </m:t>
                </m:r>
                <m:r>
                  <m:rPr>
                    <m:nor/>
                  </m:rPr>
                  <w:rPr>
                    <w:rFonts w:ascii="Cambria Math" w:hAnsi="Cambria Math"/>
                    <w:noProof/>
                    <w:lang w:val="en-CA" w:eastAsia="ko-KR"/>
                  </w:rPr>
                  <m:t>0</m:t>
                </m:r>
                <m:r>
                  <m:rPr>
                    <m:nor/>
                  </m:rPr>
                  <w:rPr>
                    <w:rFonts w:ascii="Cambria Math" w:hAnsi="Cambria Math"/>
                    <w:noProof/>
                    <w:lang w:val="en-CA"/>
                  </w:rPr>
                  <m:t> ][ i ] </m:t>
                </m:r>
                <m:r>
                  <m:rPr>
                    <m:sty m:val="p"/>
                  </m:rPr>
                  <w:rPr>
                    <w:rFonts w:ascii="Cambria Math" w:hAnsi="Cambria Math"/>
                    <w:noProof/>
                    <w:lang w:val="en-CA"/>
                  </w:rPr>
                  <m:t>* </m:t>
                </m:r>
                <m:r>
                  <m:rPr>
                    <m:nor/>
                  </m:rPr>
                  <w:rPr>
                    <w:rFonts w:ascii="Cambria Math" w:hAnsi="Cambria Math"/>
                    <w:noProof/>
                    <w:lang w:val="en-CA" w:eastAsia="ko-KR"/>
                  </w:rPr>
                  <m:t>refPicLX</m:t>
                </m:r>
                <m:r>
                  <m:rPr>
                    <m:nor/>
                  </m:rPr>
                  <w:rPr>
                    <w:rFonts w:ascii="Cambria Math" w:hAnsi="Cambria Math"/>
                    <w:noProof/>
                    <w:vertAlign w:val="subscript"/>
                    <w:lang w:val="en-CA" w:eastAsia="ko-KR"/>
                  </w:rPr>
                  <m:t>L</m:t>
                </m:r>
                <m:r>
                  <m:rPr>
                    <m:nor/>
                  </m:rPr>
                  <w:rPr>
                    <w:rFonts w:ascii="Cambria Math" w:hAnsi="Cambria Math"/>
                    <w:noProof/>
                    <w:lang w:val="en-CA"/>
                  </w:rPr>
                  <m:t>[ </m:t>
                </m:r>
                <m:r>
                  <m:rPr>
                    <m:nor/>
                  </m:rPr>
                  <w:rPr>
                    <w:rFonts w:ascii="Cambria Math" w:hAnsi="Cambria Math"/>
                    <w:noProof/>
                    <w:lang w:val="en-CA" w:eastAsia="ko-KR"/>
                  </w:rPr>
                  <m:t>xInt</m:t>
                </m:r>
                <m:r>
                  <m:rPr>
                    <m:nor/>
                  </m:rPr>
                  <w:rPr>
                    <w:rFonts w:ascii="Cambria Math" w:hAnsi="Cambria Math"/>
                    <w:noProof/>
                    <w:vertAlign w:val="subscript"/>
                    <w:lang w:val="en-CA" w:eastAsia="ko-KR"/>
                  </w:rPr>
                  <m:t>i</m:t>
                </m:r>
                <m:r>
                  <m:rPr>
                    <m:nor/>
                  </m:rPr>
                  <w:rPr>
                    <w:rFonts w:ascii="Cambria Math" w:hAnsi="Cambria Math"/>
                    <w:noProof/>
                    <w:lang w:val="en-CA"/>
                  </w:rPr>
                  <m:t> ][ yInt</m:t>
                </m:r>
                <m:r>
                  <m:rPr>
                    <m:nor/>
                  </m:rPr>
                  <w:rPr>
                    <w:rFonts w:ascii="Cambria Math" w:hAnsi="Cambria Math"/>
                    <w:noProof/>
                    <w:vertAlign w:val="subscript"/>
                    <w:lang w:val="en-CA" w:eastAsia="ko-KR"/>
                  </w:rPr>
                  <m:t>n</m:t>
                </m:r>
                <m:r>
                  <m:rPr>
                    <m:nor/>
                  </m:rPr>
                  <w:rPr>
                    <w:rFonts w:ascii="Cambria Math" w:hAnsi="Cambria Math"/>
                    <w:noProof/>
                    <w:lang w:val="en-CA"/>
                  </w:rPr>
                  <m:t> ]</m:t>
                </m:r>
                <m:r>
                  <m:rPr>
                    <m:sty m:val="p"/>
                  </m:rPr>
                  <w:rPr>
                    <w:rFonts w:ascii="Cambria Math" w:hAnsi="Cambria Math"/>
                    <w:noProof/>
                    <w:lang w:val="en-CA"/>
                  </w:rPr>
                  <m:t> </m:t>
                </m:r>
              </m:e>
            </m:nary>
          </m:e>
        </m:d>
      </m:oMath>
      <w:r w:rsidRPr="00DE0F0E">
        <w:rPr>
          <w:noProof/>
          <w:lang w:val="en-CA"/>
        </w:rPr>
        <w:t>  &gt;&gt;  shift1</w:t>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750</w:t>
      </w:r>
      <w:r w:rsidRPr="00DE0F0E" w:rsidDel="003C51E6">
        <w:rPr>
          <w:noProof/>
          <w:lang w:val="en-CA"/>
        </w:rPr>
        <w:fldChar w:fldCharType="end"/>
      </w:r>
      <w:r w:rsidRPr="00DE0F0E" w:rsidDel="003C51E6">
        <w:rPr>
          <w:noProof/>
          <w:lang w:val="en-CA"/>
        </w:rPr>
        <w:t>)</w:t>
      </w:r>
    </w:p>
    <w:p w:rsidR="00F26D69" w:rsidRPr="00DE0F0E" w:rsidRDefault="00F26D69" w:rsidP="00BB20C9">
      <w:pPr>
        <w:pStyle w:val="ListParagraph"/>
        <w:keepNext/>
        <w:numPr>
          <w:ilvl w:val="0"/>
          <w:numId w:val="34"/>
        </w:numPr>
        <w:tabs>
          <w:tab w:val="left" w:pos="284"/>
          <w:tab w:val="left" w:pos="2552"/>
        </w:tabs>
        <w:rPr>
          <w:noProof/>
          <w:lang w:val="en-CA"/>
        </w:rPr>
      </w:pPr>
      <w:r w:rsidRPr="00DE0F0E">
        <w:rPr>
          <w:noProof/>
          <w:lang w:val="en-CA" w:eastAsia="ko-KR"/>
        </w:rPr>
        <w:t xml:space="preserve">The </w:t>
      </w:r>
      <w:r w:rsidRPr="00DE0F0E" w:rsidDel="003C51E6">
        <w:rPr>
          <w:noProof/>
          <w:lang w:val="en-CA" w:eastAsia="ko-KR"/>
        </w:rPr>
        <w:t xml:space="preserve">predicted </w:t>
      </w:r>
      <w:r w:rsidRPr="00DE0F0E">
        <w:rPr>
          <w:noProof/>
          <w:lang w:val="en-CA" w:eastAsia="ko-KR"/>
        </w:rPr>
        <w:t>luma sample value</w:t>
      </w:r>
      <w:r w:rsidRPr="00DE0F0E" w:rsidDel="003C51E6">
        <w:rPr>
          <w:noProof/>
          <w:lang w:val="en-CA" w:eastAsia="ko-KR"/>
        </w:rPr>
        <w:t xml:space="preserve"> predSampleLX</w:t>
      </w:r>
      <w:r w:rsidRPr="00DE0F0E" w:rsidDel="003C51E6">
        <w:rPr>
          <w:noProof/>
          <w:vertAlign w:val="subscript"/>
          <w:lang w:val="en-CA" w:eastAsia="ko-KR"/>
        </w:rPr>
        <w:t>L</w:t>
      </w:r>
      <w:r w:rsidRPr="00DE0F0E">
        <w:rPr>
          <w:noProof/>
          <w:lang w:val="en-CA"/>
        </w:rPr>
        <w:t xml:space="preserve"> is derived as follows:</w:t>
      </w:r>
    </w:p>
    <w:p w:rsidR="00F26D69" w:rsidRPr="00DE0F0E" w:rsidRDefault="00F26D69" w:rsidP="00F26D69">
      <w:pPr>
        <w:pStyle w:val="Equation"/>
        <w:keepLines/>
        <w:tabs>
          <w:tab w:val="clear" w:pos="794"/>
          <w:tab w:val="clear" w:pos="1588"/>
          <w:tab w:val="left" w:pos="851"/>
          <w:tab w:val="left" w:pos="1134"/>
          <w:tab w:val="left" w:pos="1418"/>
          <w:tab w:val="left" w:pos="1701"/>
          <w:tab w:val="left" w:pos="2127"/>
          <w:tab w:val="left" w:pos="2552"/>
        </w:tabs>
        <w:ind w:left="851"/>
        <w:rPr>
          <w:rFonts w:eastAsia="Malgun Gothic"/>
          <w:noProof/>
          <w:lang w:val="en-CA" w:eastAsia="ko-KR"/>
        </w:rPr>
      </w:pPr>
      <w:r w:rsidRPr="00DE0F0E" w:rsidDel="003C51E6">
        <w:rPr>
          <w:noProof/>
          <w:lang w:val="en-CA" w:eastAsia="ko-KR"/>
        </w:rPr>
        <w:t>predSampleLX</w:t>
      </w:r>
      <w:r w:rsidRPr="00DE0F0E" w:rsidDel="003C51E6">
        <w:rPr>
          <w:noProof/>
          <w:vertAlign w:val="subscript"/>
          <w:lang w:val="en-CA" w:eastAsia="ko-KR"/>
        </w:rPr>
        <w:t>L</w:t>
      </w:r>
      <w:r w:rsidRPr="00DE0F0E">
        <w:rPr>
          <w:noProof/>
          <w:lang w:val="en-CA"/>
        </w:rPr>
        <w:t xml:space="preserve"> = </w:t>
      </w:r>
      <m:oMath>
        <m:d>
          <m:dPr>
            <m:ctrlPr>
              <w:rPr>
                <w:rFonts w:ascii="Cambria Math" w:hAnsi="Cambria Math"/>
                <w:i/>
                <w:noProof/>
                <w:lang w:val="en-CA"/>
              </w:rPr>
            </m:ctrlPr>
          </m:dPr>
          <m:e>
            <m:r>
              <w:rPr>
                <w:rFonts w:ascii="Cambria Math" w:hAnsi="Cambria Math"/>
                <w:noProof/>
                <w:lang w:val="en-CA"/>
              </w:rPr>
              <m:t xml:space="preserve"> </m:t>
            </m:r>
            <m:nary>
              <m:naryPr>
                <m:chr m:val="∑"/>
                <m:limLoc m:val="undOvr"/>
                <m:ctrlPr>
                  <w:rPr>
                    <w:rFonts w:ascii="Cambria Math" w:hAnsi="Cambria Math"/>
                    <w:i/>
                    <w:noProof/>
                    <w:lang w:val="en-CA"/>
                  </w:rPr>
                </m:ctrlPr>
              </m:naryPr>
              <m:sub>
                <m:r>
                  <w:rPr>
                    <w:rFonts w:ascii="Cambria Math" w:hAnsi="Cambria Math"/>
                    <w:noProof/>
                    <w:lang w:val="en-CA"/>
                  </w:rPr>
                  <m:t>i=0</m:t>
                </m:r>
              </m:sub>
              <m:sup>
                <m:r>
                  <w:rPr>
                    <w:rFonts w:ascii="Cambria Math" w:hAnsi="Cambria Math"/>
                    <w:noProof/>
                    <w:lang w:val="en-CA"/>
                  </w:rPr>
                  <m:t>7</m:t>
                </m:r>
              </m:sup>
              <m:e>
                <m:r>
                  <m:rPr>
                    <m:nor/>
                  </m:rPr>
                  <w:rPr>
                    <w:rFonts w:ascii="Cambria Math" w:hAnsi="Cambria Math"/>
                    <w:noProof/>
                    <w:lang w:val="en-CA"/>
                  </w:rPr>
                  <m:t>fPad</m:t>
                </m:r>
                <m:r>
                  <m:rPr>
                    <m:nor/>
                  </m:rPr>
                  <w:rPr>
                    <w:rFonts w:ascii="Cambria Math" w:hAnsi="Cambria Math"/>
                    <w:noProof/>
                    <w:vertAlign w:val="subscript"/>
                    <w:lang w:val="en-CA"/>
                  </w:rPr>
                  <m:t>L</m:t>
                </m:r>
                <m:r>
                  <m:rPr>
                    <m:nor/>
                  </m:rPr>
                  <w:rPr>
                    <w:rFonts w:ascii="Cambria Math" w:hAnsi="Cambria Math"/>
                    <w:noProof/>
                    <w:lang w:val="en-CA"/>
                  </w:rPr>
                  <m:t>[ </m:t>
                </m:r>
                <m:r>
                  <m:rPr>
                    <m:nor/>
                  </m:rPr>
                  <w:rPr>
                    <w:rFonts w:ascii="Cambria Math" w:hAnsi="Cambria Math"/>
                    <w:noProof/>
                    <w:lang w:val="en-CA" w:eastAsia="ko-KR"/>
                  </w:rPr>
                  <m:t>1</m:t>
                </m:r>
                <m:r>
                  <m:rPr>
                    <m:nor/>
                  </m:rPr>
                  <w:rPr>
                    <w:rFonts w:ascii="Cambria Math" w:hAnsi="Cambria Math"/>
                    <w:noProof/>
                    <w:lang w:val="en-CA"/>
                  </w:rPr>
                  <m:t> ][ i ] </m:t>
                </m:r>
                <m:r>
                  <m:rPr>
                    <m:sty m:val="p"/>
                  </m:rPr>
                  <w:rPr>
                    <w:rFonts w:ascii="Cambria Math" w:hAnsi="Cambria Math"/>
                    <w:noProof/>
                    <w:lang w:val="en-CA"/>
                  </w:rPr>
                  <m:t>* </m:t>
                </m:r>
                <m:r>
                  <m:rPr>
                    <m:nor/>
                  </m:rPr>
                  <w:rPr>
                    <w:rFonts w:ascii="Cambria Math" w:hAnsi="Cambria Math"/>
                    <w:noProof/>
                    <w:lang w:val="en-CA" w:eastAsia="ko-KR"/>
                  </w:rPr>
                  <m:t>temp</m:t>
                </m:r>
                <m:r>
                  <m:rPr>
                    <m:nor/>
                  </m:rPr>
                  <w:rPr>
                    <w:rFonts w:ascii="Cambria Math" w:hAnsi="Cambria Math"/>
                    <w:noProof/>
                    <w:lang w:val="en-CA"/>
                  </w:rPr>
                  <m:t>[ i ]</m:t>
                </m:r>
                <m:r>
                  <m:rPr>
                    <m:sty m:val="p"/>
                  </m:rPr>
                  <w:rPr>
                    <w:rFonts w:ascii="Cambria Math" w:hAnsi="Cambria Math"/>
                    <w:noProof/>
                    <w:lang w:val="en-CA"/>
                  </w:rPr>
                  <m:t> </m:t>
                </m:r>
              </m:e>
            </m:nary>
          </m:e>
        </m:d>
      </m:oMath>
      <w:r w:rsidRPr="00DE0F0E">
        <w:rPr>
          <w:noProof/>
          <w:lang w:val="en-CA"/>
        </w:rPr>
        <w:t>  &gt;&gt;  shift2</w:t>
      </w:r>
      <w:r w:rsidRPr="00DE0F0E">
        <w:rPr>
          <w:noProof/>
          <w:lang w:val="en-CA"/>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751</w:t>
      </w:r>
      <w:r w:rsidRPr="00DE0F0E" w:rsidDel="003C51E6">
        <w:rPr>
          <w:noProof/>
          <w:lang w:val="en-CA"/>
        </w:rPr>
        <w:fldChar w:fldCharType="end"/>
      </w:r>
      <w:r w:rsidRPr="00DE0F0E" w:rsidDel="003C51E6">
        <w:rPr>
          <w:noProof/>
          <w:lang w:val="en-CA"/>
        </w:rPr>
        <w:t>)</w:t>
      </w:r>
    </w:p>
    <w:p w:rsidR="00F26D69" w:rsidRPr="00DE0F0E" w:rsidRDefault="00F26D69" w:rsidP="00F26D69">
      <w:pPr>
        <w:pStyle w:val="Caption"/>
        <w:rPr>
          <w:noProof/>
          <w:lang w:val="en-CA"/>
        </w:rPr>
      </w:pPr>
      <w:bookmarkStart w:id="5" w:name="_Ref524538279"/>
      <w:r w:rsidRPr="00DE0F0E" w:rsidDel="003C51E6">
        <w:rPr>
          <w:noProof/>
          <w:lang w:val="en-CA"/>
        </w:rPr>
        <w:lastRenderedPageBreak/>
        <w:t>Table </w:t>
      </w:r>
      <w:r w:rsidRPr="00DE0F0E">
        <w:rPr>
          <w:noProof/>
          <w:lang w:val="en-CA"/>
        </w:rPr>
        <w:fldChar w:fldCharType="begin" w:fldLock="1"/>
      </w:r>
      <w:r w:rsidRPr="00DE0F0E">
        <w:rPr>
          <w:noProof/>
          <w:lang w:val="en-CA"/>
        </w:rPr>
        <w:instrText xml:space="preserve"> STYLEREF 1 \s </w:instrText>
      </w:r>
      <w:r w:rsidRPr="00DE0F0E">
        <w:rPr>
          <w:noProof/>
          <w:lang w:val="en-CA"/>
        </w:rPr>
        <w:fldChar w:fldCharType="separate"/>
      </w:r>
      <w:r>
        <w:rPr>
          <w:noProof/>
          <w:lang w:val="en-CA"/>
        </w:rPr>
        <w:t>8</w:t>
      </w:r>
      <w:r w:rsidRPr="00DE0F0E">
        <w:rPr>
          <w:noProof/>
          <w:lang w:val="en-CA"/>
        </w:rPr>
        <w:fldChar w:fldCharType="end"/>
      </w:r>
      <w:r w:rsidRPr="00DE0F0E">
        <w:rPr>
          <w:noProof/>
          <w:lang w:val="en-CA"/>
        </w:rPr>
        <w:noBreakHyphen/>
      </w:r>
      <w:r w:rsidRPr="00DE0F0E">
        <w:rPr>
          <w:noProof/>
          <w:lang w:val="en-CA"/>
        </w:rPr>
        <w:fldChar w:fldCharType="begin" w:fldLock="1"/>
      </w:r>
      <w:r w:rsidRPr="00DE0F0E">
        <w:rPr>
          <w:noProof/>
          <w:lang w:val="en-CA"/>
        </w:rPr>
        <w:instrText xml:space="preserve"> SEQ Table \* ARABIC \s 1 </w:instrText>
      </w:r>
      <w:r w:rsidRPr="00DE0F0E">
        <w:rPr>
          <w:noProof/>
          <w:lang w:val="en-CA"/>
        </w:rPr>
        <w:fldChar w:fldCharType="separate"/>
      </w:r>
      <w:r>
        <w:rPr>
          <w:noProof/>
          <w:lang w:val="en-CA"/>
        </w:rPr>
        <w:t>13</w:t>
      </w:r>
      <w:r w:rsidRPr="00DE0F0E">
        <w:rPr>
          <w:noProof/>
          <w:lang w:val="en-CA"/>
        </w:rPr>
        <w:fldChar w:fldCharType="end"/>
      </w:r>
      <w:bookmarkEnd w:id="5"/>
      <w:r w:rsidRPr="00DE0F0E" w:rsidDel="003C51E6">
        <w:rPr>
          <w:noProof/>
          <w:lang w:val="en-CA"/>
        </w:rPr>
        <w:t xml:space="preserve"> –</w:t>
      </w:r>
      <w:r w:rsidRPr="00DE0F0E">
        <w:rPr>
          <w:noProof/>
          <w:lang w:val="en-CA"/>
        </w:rPr>
        <w:t xml:space="preserve"> Specification of the luma interpolation filter coefficients f</w:t>
      </w:r>
      <w:r w:rsidRPr="00DE0F0E">
        <w:rPr>
          <w:noProof/>
          <w:vertAlign w:val="subscript"/>
          <w:lang w:val="en-CA"/>
        </w:rPr>
        <w:t>L</w:t>
      </w:r>
      <w:r w:rsidRPr="00DE0F0E">
        <w:rPr>
          <w:noProof/>
          <w:lang w:val="en-CA"/>
        </w:rPr>
        <w:t>[ p ] for each 1/16 fractional sample position p.</w:t>
      </w:r>
    </w:p>
    <w:tbl>
      <w:tblPr>
        <w:tblW w:w="7694" w:type="dxa"/>
        <w:jc w:val="center"/>
        <w:tblCellMar>
          <w:left w:w="0" w:type="dxa"/>
          <w:right w:w="0" w:type="dxa"/>
        </w:tblCellMar>
        <w:tblLook w:val="0000" w:firstRow="0" w:lastRow="0" w:firstColumn="0" w:lastColumn="0" w:noHBand="0" w:noVBand="0"/>
      </w:tblPr>
      <w:tblGrid>
        <w:gridCol w:w="1384"/>
        <w:gridCol w:w="800"/>
        <w:gridCol w:w="791"/>
        <w:gridCol w:w="800"/>
        <w:gridCol w:w="760"/>
        <w:gridCol w:w="800"/>
        <w:gridCol w:w="783"/>
        <w:gridCol w:w="800"/>
        <w:gridCol w:w="778"/>
      </w:tblGrid>
      <w:tr w:rsidR="00F26D69" w:rsidRPr="00DE0F0E" w:rsidTr="00A14C25">
        <w:trPr>
          <w:cantSplit/>
          <w:trHeight w:val="255"/>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F26D69" w:rsidRPr="00DE0F0E" w:rsidRDefault="00F26D69" w:rsidP="00A14C25">
            <w:pPr>
              <w:keepNext/>
              <w:spacing w:before="0"/>
              <w:jc w:val="center"/>
              <w:rPr>
                <w:rFonts w:eastAsia="Arial Unicode MS"/>
                <w:b/>
                <w:noProof/>
                <w:sz w:val="18"/>
                <w:szCs w:val="18"/>
                <w:lang w:val="en-CA"/>
              </w:rPr>
            </w:pPr>
            <w:r w:rsidRPr="00DE0F0E">
              <w:rPr>
                <w:b/>
                <w:noProof/>
                <w:sz w:val="18"/>
                <w:szCs w:val="18"/>
                <w:lang w:val="en-CA"/>
              </w:rPr>
              <w:t>Fractional sample position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b/>
                <w:noProof/>
                <w:sz w:val="18"/>
                <w:szCs w:val="18"/>
                <w:lang w:val="en-CA"/>
              </w:rPr>
            </w:pPr>
            <w:r w:rsidRPr="00DE0F0E">
              <w:rPr>
                <w:b/>
                <w:noProof/>
                <w:sz w:val="18"/>
                <w:szCs w:val="18"/>
                <w:lang w:val="en-CA"/>
              </w:rPr>
              <w:t>interpolation filter coefficients</w:t>
            </w:r>
          </w:p>
        </w:tc>
      </w:tr>
      <w:tr w:rsidR="00F26D69" w:rsidRPr="00DE0F0E" w:rsidTr="00A14C25">
        <w:trPr>
          <w:cantSplit/>
          <w:trHeight w:val="255"/>
          <w:jc w:val="center"/>
        </w:trPr>
        <w:tc>
          <w:tcPr>
            <w:tcW w:w="1384" w:type="dxa"/>
            <w:vMerge/>
            <w:tcBorders>
              <w:top w:val="single" w:sz="4" w:space="0" w:color="auto"/>
              <w:left w:val="single" w:sz="4" w:space="0" w:color="auto"/>
              <w:bottom w:val="single" w:sz="4" w:space="0" w:color="auto"/>
              <w:right w:val="single" w:sz="4" w:space="0" w:color="auto"/>
            </w:tcBorders>
            <w:vAlign w:val="center"/>
          </w:tcPr>
          <w:p w:rsidR="00F26D69" w:rsidRPr="00DE0F0E" w:rsidRDefault="00F26D69" w:rsidP="00A14C25">
            <w:pPr>
              <w:keepNext/>
              <w:spacing w:before="0"/>
              <w:rPr>
                <w:rFonts w:eastAsia="Arial Unicode MS"/>
                <w:b/>
                <w:noProof/>
                <w:sz w:val="18"/>
                <w:szCs w:val="18"/>
                <w:lang w:val="en-CA"/>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b/>
                <w:noProof/>
                <w:sz w:val="18"/>
                <w:szCs w:val="18"/>
                <w:lang w:val="en-CA"/>
              </w:rPr>
            </w:pPr>
            <w:r w:rsidRPr="00DE0F0E">
              <w:rPr>
                <w:b/>
                <w:noProof/>
                <w:sz w:val="18"/>
                <w:szCs w:val="18"/>
                <w:lang w:val="en-CA"/>
              </w:rPr>
              <w:t>f</w:t>
            </w:r>
            <w:r w:rsidRPr="00DE0F0E">
              <w:rPr>
                <w:b/>
                <w:noProof/>
                <w:sz w:val="18"/>
                <w:szCs w:val="18"/>
                <w:vertAlign w:val="subscript"/>
                <w:lang w:val="en-CA"/>
              </w:rPr>
              <w:t>L</w:t>
            </w:r>
            <w:r w:rsidRPr="00DE0F0E">
              <w:rPr>
                <w:b/>
                <w:noProof/>
                <w:sz w:val="18"/>
                <w:szCs w:val="18"/>
                <w:lang w:val="en-CA"/>
              </w:rPr>
              <w:t>[ p ][ 0 ]</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b/>
                <w:noProof/>
                <w:sz w:val="18"/>
                <w:szCs w:val="18"/>
                <w:lang w:val="en-CA"/>
              </w:rPr>
            </w:pPr>
            <w:r w:rsidRPr="00DE0F0E">
              <w:rPr>
                <w:b/>
                <w:noProof/>
                <w:sz w:val="18"/>
                <w:szCs w:val="18"/>
                <w:lang w:val="en-CA"/>
              </w:rPr>
              <w:t>f</w:t>
            </w:r>
            <w:r w:rsidRPr="00DE0F0E">
              <w:rPr>
                <w:b/>
                <w:noProof/>
                <w:sz w:val="18"/>
                <w:szCs w:val="18"/>
                <w:vertAlign w:val="subscript"/>
                <w:lang w:val="en-CA"/>
              </w:rPr>
              <w:t>L</w:t>
            </w:r>
            <w:r w:rsidRPr="00DE0F0E">
              <w:rPr>
                <w:b/>
                <w:noProof/>
                <w:sz w:val="18"/>
                <w:szCs w:val="18"/>
                <w:lang w:val="en-CA"/>
              </w:rPr>
              <w:t>[ p ][ 1 ]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b/>
                <w:noProof/>
                <w:sz w:val="18"/>
                <w:szCs w:val="18"/>
                <w:lang w:val="en-CA"/>
              </w:rPr>
            </w:pPr>
            <w:r w:rsidRPr="00DE0F0E">
              <w:rPr>
                <w:b/>
                <w:noProof/>
                <w:sz w:val="18"/>
                <w:szCs w:val="18"/>
                <w:lang w:val="en-CA"/>
              </w:rPr>
              <w:t>f</w:t>
            </w:r>
            <w:r w:rsidRPr="00DE0F0E">
              <w:rPr>
                <w:b/>
                <w:noProof/>
                <w:sz w:val="18"/>
                <w:szCs w:val="18"/>
                <w:vertAlign w:val="subscript"/>
                <w:lang w:val="en-CA"/>
              </w:rPr>
              <w:t>L</w:t>
            </w:r>
            <w:r w:rsidRPr="00DE0F0E">
              <w:rPr>
                <w:b/>
                <w:noProof/>
                <w:sz w:val="18"/>
                <w:szCs w:val="18"/>
                <w:lang w:val="en-CA"/>
              </w:rPr>
              <w:t>[ p ][ 2 ]</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b/>
                <w:noProof/>
                <w:sz w:val="18"/>
                <w:szCs w:val="18"/>
                <w:lang w:val="en-CA"/>
              </w:rPr>
            </w:pPr>
            <w:r w:rsidRPr="00DE0F0E">
              <w:rPr>
                <w:b/>
                <w:noProof/>
                <w:sz w:val="18"/>
                <w:szCs w:val="18"/>
                <w:lang w:val="en-CA"/>
              </w:rPr>
              <w:t>f</w:t>
            </w:r>
            <w:r w:rsidRPr="00DE0F0E">
              <w:rPr>
                <w:b/>
                <w:noProof/>
                <w:sz w:val="18"/>
                <w:szCs w:val="18"/>
                <w:vertAlign w:val="subscript"/>
                <w:lang w:val="en-CA"/>
              </w:rPr>
              <w:t>L</w:t>
            </w:r>
            <w:r w:rsidRPr="00DE0F0E">
              <w:rPr>
                <w:b/>
                <w:noProof/>
                <w:sz w:val="18"/>
                <w:szCs w:val="18"/>
                <w:lang w:val="en-CA"/>
              </w:rPr>
              <w:t>[ p ][ 3 ]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b/>
                <w:noProof/>
                <w:sz w:val="18"/>
                <w:szCs w:val="18"/>
                <w:lang w:val="en-CA"/>
              </w:rPr>
            </w:pPr>
            <w:r w:rsidRPr="00DE0F0E">
              <w:rPr>
                <w:b/>
                <w:noProof/>
                <w:sz w:val="18"/>
                <w:szCs w:val="18"/>
                <w:lang w:val="en-CA"/>
              </w:rPr>
              <w:t>f</w:t>
            </w:r>
            <w:r w:rsidRPr="00DE0F0E">
              <w:rPr>
                <w:b/>
                <w:noProof/>
                <w:sz w:val="18"/>
                <w:szCs w:val="18"/>
                <w:vertAlign w:val="subscript"/>
                <w:lang w:val="en-CA"/>
              </w:rPr>
              <w:t>L</w:t>
            </w:r>
            <w:r w:rsidRPr="00DE0F0E">
              <w:rPr>
                <w:b/>
                <w:noProof/>
                <w:sz w:val="18"/>
                <w:szCs w:val="18"/>
                <w:lang w:val="en-CA"/>
              </w:rPr>
              <w:t>[ p ][ 4 ]</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b/>
                <w:noProof/>
                <w:sz w:val="18"/>
                <w:szCs w:val="18"/>
                <w:lang w:val="en-CA"/>
              </w:rPr>
            </w:pPr>
            <w:r w:rsidRPr="00DE0F0E">
              <w:rPr>
                <w:b/>
                <w:noProof/>
                <w:sz w:val="18"/>
                <w:szCs w:val="18"/>
                <w:lang w:val="en-CA"/>
              </w:rPr>
              <w:t>f</w:t>
            </w:r>
            <w:r w:rsidRPr="00DE0F0E">
              <w:rPr>
                <w:b/>
                <w:noProof/>
                <w:sz w:val="18"/>
                <w:szCs w:val="18"/>
                <w:vertAlign w:val="subscript"/>
                <w:lang w:val="en-CA"/>
              </w:rPr>
              <w:t>L</w:t>
            </w:r>
            <w:r w:rsidRPr="00DE0F0E">
              <w:rPr>
                <w:b/>
                <w:noProof/>
                <w:sz w:val="18"/>
                <w:szCs w:val="18"/>
                <w:lang w:val="en-CA"/>
              </w:rPr>
              <w:t>[ p ][ 5 ]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b/>
                <w:noProof/>
                <w:sz w:val="18"/>
                <w:szCs w:val="18"/>
                <w:lang w:val="en-CA"/>
              </w:rPr>
            </w:pPr>
            <w:r w:rsidRPr="00DE0F0E">
              <w:rPr>
                <w:b/>
                <w:noProof/>
                <w:sz w:val="18"/>
                <w:szCs w:val="18"/>
                <w:lang w:val="en-CA"/>
              </w:rPr>
              <w:t>f</w:t>
            </w:r>
            <w:r w:rsidRPr="00DE0F0E">
              <w:rPr>
                <w:b/>
                <w:noProof/>
                <w:sz w:val="18"/>
                <w:szCs w:val="18"/>
                <w:vertAlign w:val="subscript"/>
                <w:lang w:val="en-CA"/>
              </w:rPr>
              <w:t>L</w:t>
            </w:r>
            <w:r w:rsidRPr="00DE0F0E">
              <w:rPr>
                <w:b/>
                <w:noProof/>
                <w:sz w:val="18"/>
                <w:szCs w:val="18"/>
                <w:lang w:val="en-CA"/>
              </w:rPr>
              <w:t>[ p ][ 6 ]</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b/>
                <w:noProof/>
                <w:sz w:val="18"/>
                <w:szCs w:val="18"/>
                <w:lang w:val="en-CA"/>
              </w:rPr>
            </w:pPr>
            <w:r w:rsidRPr="00DE0F0E">
              <w:rPr>
                <w:b/>
                <w:noProof/>
                <w:sz w:val="18"/>
                <w:szCs w:val="18"/>
                <w:lang w:val="en-CA"/>
              </w:rPr>
              <w:t>f</w:t>
            </w:r>
            <w:r w:rsidRPr="00DE0F0E">
              <w:rPr>
                <w:b/>
                <w:noProof/>
                <w:sz w:val="18"/>
                <w:szCs w:val="18"/>
                <w:vertAlign w:val="subscript"/>
                <w:lang w:val="en-CA"/>
              </w:rPr>
              <w:t>L</w:t>
            </w:r>
            <w:r w:rsidRPr="00DE0F0E">
              <w:rPr>
                <w:b/>
                <w:noProof/>
                <w:sz w:val="18"/>
                <w:szCs w:val="18"/>
                <w:lang w:val="en-CA"/>
              </w:rPr>
              <w:t>[ p ][ 7 ]</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0</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−3</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0</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−5</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8</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0</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−8</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13</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0</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−10</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17</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0</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−11</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26</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w:t>
            </w:r>
            <w:r w:rsidRPr="00DE0F0E">
              <w:rPr>
                <w:rFonts w:eastAsia="Arial Unicode MS"/>
                <w:noProof/>
                <w:sz w:val="18"/>
                <w:szCs w:val="18"/>
                <w:lang w:val="en-CA"/>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3</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w:t>
            </w:r>
            <w:r w:rsidRPr="00DE0F0E">
              <w:rPr>
                <w:rFonts w:eastAsia="Arial Unicode MS"/>
                <w:noProof/>
                <w:sz w:val="18"/>
                <w:szCs w:val="18"/>
                <w:lang w:val="en-CA"/>
              </w:rPr>
              <w:t>1</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−9</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31</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−11</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34</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−11</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40</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w:t>
            </w:r>
            <w:r w:rsidRPr="00DE0F0E">
              <w:rPr>
                <w:rFonts w:eastAsia="Arial Unicode MS"/>
                <w:noProof/>
                <w:sz w:val="18"/>
                <w:szCs w:val="18"/>
                <w:lang w:val="en-CA"/>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w:t>
            </w:r>
            <w:r w:rsidRPr="00DE0F0E">
              <w:rPr>
                <w:rFonts w:eastAsia="Arial Unicode MS"/>
                <w:noProof/>
                <w:sz w:val="18"/>
                <w:szCs w:val="18"/>
                <w:lang w:val="en-CA"/>
              </w:rPr>
              <w:t>1</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−10</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45</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−10</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47</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3</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−8</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52</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w:t>
            </w:r>
            <w:r w:rsidRPr="00DE0F0E">
              <w:rPr>
                <w:rFonts w:eastAsia="Arial Unicode MS"/>
                <w:noProof/>
                <w:sz w:val="18"/>
                <w:szCs w:val="18"/>
                <w:lang w:val="en-CA"/>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w:t>
            </w:r>
            <w:r w:rsidRPr="00DE0F0E">
              <w:rPr>
                <w:rFonts w:eastAsia="Arial Unicode MS"/>
                <w:noProof/>
                <w:sz w:val="18"/>
                <w:szCs w:val="18"/>
                <w:lang w:val="en-CA"/>
              </w:rPr>
              <w:t>1</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0</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−5</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58</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w:t>
            </w:r>
            <w:r w:rsidRPr="00DE0F0E">
              <w:rPr>
                <w:rFonts w:eastAsia="Arial Unicode MS"/>
                <w:noProof/>
                <w:sz w:val="18"/>
                <w:szCs w:val="18"/>
                <w:lang w:val="en-CA"/>
              </w:rPr>
              <w:t>1</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0</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−4</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60</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3</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w:t>
            </w:r>
            <w:r w:rsidRPr="00DE0F0E">
              <w:rPr>
                <w:rFonts w:eastAsia="Arial Unicode MS"/>
                <w:noProof/>
                <w:sz w:val="18"/>
                <w:szCs w:val="18"/>
                <w:lang w:val="en-CA"/>
              </w:rPr>
              <w:t>1</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0</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−3</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rFonts w:eastAsia="Arial Unicode MS"/>
                <w:noProof/>
                <w:sz w:val="18"/>
                <w:szCs w:val="18"/>
                <w:lang w:val="en-CA"/>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62</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2</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keepNext/>
              <w:spacing w:before="0"/>
              <w:jc w:val="center"/>
              <w:rPr>
                <w:rFonts w:eastAsia="Arial Unicode MS"/>
                <w:noProof/>
                <w:sz w:val="18"/>
                <w:szCs w:val="18"/>
                <w:lang w:val="en-CA"/>
              </w:rPr>
            </w:pPr>
            <w:r w:rsidRPr="00DE0F0E">
              <w:rPr>
                <w:noProof/>
                <w:sz w:val="18"/>
                <w:szCs w:val="18"/>
                <w:lang w:val="en-CA"/>
              </w:rPr>
              <w:t>−</w:t>
            </w:r>
            <w:r w:rsidRPr="00DE0F0E">
              <w:rPr>
                <w:rFonts w:eastAsia="Arial Unicode MS"/>
                <w:noProof/>
                <w:sz w:val="18"/>
                <w:szCs w:val="18"/>
                <w:lang w:val="en-CA"/>
              </w:rPr>
              <w:t>1</w:t>
            </w:r>
          </w:p>
        </w:tc>
      </w:tr>
      <w:tr w:rsidR="00F26D69" w:rsidRPr="00DE0F0E" w:rsidTr="00A14C25">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spacing w:before="0"/>
              <w:jc w:val="center"/>
              <w:rPr>
                <w:rFonts w:eastAsia="Arial Unicode MS"/>
                <w:noProof/>
                <w:sz w:val="18"/>
                <w:szCs w:val="18"/>
                <w:lang w:val="en-CA"/>
              </w:rPr>
            </w:pPr>
            <w:r w:rsidRPr="00DE0F0E">
              <w:rPr>
                <w:noProof/>
                <w:sz w:val="18"/>
                <w:szCs w:val="18"/>
                <w:lang w:val="en-CA"/>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spacing w:before="0"/>
              <w:jc w:val="center"/>
              <w:rPr>
                <w:rFonts w:eastAsia="Arial Unicode MS"/>
                <w:noProof/>
                <w:sz w:val="18"/>
                <w:szCs w:val="18"/>
                <w:lang w:val="en-CA"/>
              </w:rPr>
            </w:pPr>
            <w:r w:rsidRPr="00DE0F0E">
              <w:rPr>
                <w:noProof/>
                <w:sz w:val="18"/>
                <w:szCs w:val="18"/>
                <w:lang w:val="en-CA"/>
              </w:rPr>
              <w:t>0</w:t>
            </w:r>
          </w:p>
        </w:tc>
        <w:tc>
          <w:tcPr>
            <w:tcW w:w="800" w:type="dxa"/>
            <w:tcBorders>
              <w:top w:val="nil"/>
              <w:left w:val="nil"/>
              <w:bottom w:val="single" w:sz="4" w:space="0" w:color="auto"/>
              <w:right w:val="single" w:sz="4" w:space="0" w:color="auto"/>
            </w:tcBorders>
            <w:vAlign w:val="bottom"/>
          </w:tcPr>
          <w:p w:rsidR="00F26D69" w:rsidRPr="00DE0F0E" w:rsidRDefault="00F26D69" w:rsidP="00A14C25">
            <w:pPr>
              <w:spacing w:before="0"/>
              <w:jc w:val="center"/>
              <w:rPr>
                <w:rFonts w:eastAsia="Arial Unicode MS"/>
                <w:noProof/>
                <w:sz w:val="18"/>
                <w:szCs w:val="18"/>
                <w:lang w:val="en-CA"/>
              </w:rPr>
            </w:pPr>
            <w:r w:rsidRPr="00DE0F0E">
              <w:rPr>
                <w:rFonts w:eastAsia="Arial Unicode MS"/>
                <w:noProof/>
                <w:sz w:val="18"/>
                <w:szCs w:val="18"/>
                <w:lang w:val="en-CA"/>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spacing w:before="0"/>
              <w:jc w:val="center"/>
              <w:rPr>
                <w:rFonts w:eastAsia="Arial Unicode MS"/>
                <w:noProof/>
                <w:sz w:val="18"/>
                <w:szCs w:val="18"/>
                <w:lang w:val="en-CA"/>
              </w:rPr>
            </w:pPr>
            <w:r w:rsidRPr="00DE0F0E">
              <w:rPr>
                <w:noProof/>
                <w:sz w:val="18"/>
                <w:szCs w:val="18"/>
                <w:lang w:val="en-CA"/>
              </w:rPr>
              <w:t>−2</w:t>
            </w:r>
          </w:p>
        </w:tc>
        <w:tc>
          <w:tcPr>
            <w:tcW w:w="744" w:type="dxa"/>
            <w:tcBorders>
              <w:top w:val="nil"/>
              <w:left w:val="nil"/>
              <w:bottom w:val="single" w:sz="4" w:space="0" w:color="auto"/>
              <w:right w:val="single" w:sz="4" w:space="0" w:color="auto"/>
            </w:tcBorders>
            <w:vAlign w:val="bottom"/>
          </w:tcPr>
          <w:p w:rsidR="00F26D69" w:rsidRPr="00DE0F0E" w:rsidRDefault="00F26D69" w:rsidP="00A14C25">
            <w:pPr>
              <w:spacing w:before="0"/>
              <w:jc w:val="center"/>
              <w:rPr>
                <w:rFonts w:eastAsia="Arial Unicode MS"/>
                <w:noProof/>
                <w:sz w:val="18"/>
                <w:szCs w:val="18"/>
                <w:lang w:val="en-CA"/>
              </w:rPr>
            </w:pPr>
            <w:r w:rsidRPr="00DE0F0E">
              <w:rPr>
                <w:rFonts w:eastAsia="Arial Unicode MS"/>
                <w:noProof/>
                <w:sz w:val="18"/>
                <w:szCs w:val="18"/>
                <w:lang w:val="en-CA"/>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spacing w:before="0"/>
              <w:jc w:val="center"/>
              <w:rPr>
                <w:rFonts w:eastAsia="Arial Unicode MS"/>
                <w:noProof/>
                <w:sz w:val="18"/>
                <w:szCs w:val="18"/>
                <w:lang w:val="en-CA"/>
              </w:rPr>
            </w:pPr>
            <w:r w:rsidRPr="00DE0F0E">
              <w:rPr>
                <w:noProof/>
                <w:sz w:val="18"/>
                <w:szCs w:val="18"/>
                <w:lang w:val="en-CA"/>
              </w:rPr>
              <w:t>63</w:t>
            </w:r>
          </w:p>
        </w:tc>
        <w:tc>
          <w:tcPr>
            <w:tcW w:w="788" w:type="dxa"/>
            <w:tcBorders>
              <w:top w:val="nil"/>
              <w:left w:val="nil"/>
              <w:bottom w:val="single" w:sz="4" w:space="0" w:color="auto"/>
              <w:right w:val="single" w:sz="4" w:space="0" w:color="auto"/>
            </w:tcBorders>
            <w:vAlign w:val="bottom"/>
          </w:tcPr>
          <w:p w:rsidR="00F26D69" w:rsidRPr="00DE0F0E" w:rsidRDefault="00F26D69" w:rsidP="00A14C25">
            <w:pPr>
              <w:spacing w:before="0"/>
              <w:jc w:val="center"/>
              <w:rPr>
                <w:rFonts w:eastAsia="Arial Unicode MS"/>
                <w:noProof/>
                <w:sz w:val="18"/>
                <w:szCs w:val="18"/>
                <w:lang w:val="en-CA"/>
              </w:rPr>
            </w:pPr>
            <w:r w:rsidRPr="00DE0F0E">
              <w:rPr>
                <w:noProof/>
                <w:sz w:val="18"/>
                <w:szCs w:val="18"/>
                <w:lang w:val="en-CA"/>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F26D69" w:rsidRPr="00DE0F0E" w:rsidRDefault="00F26D69" w:rsidP="00A14C25">
            <w:pPr>
              <w:spacing w:before="0"/>
              <w:jc w:val="center"/>
              <w:rPr>
                <w:rFonts w:eastAsia="Arial Unicode MS"/>
                <w:noProof/>
                <w:sz w:val="18"/>
                <w:szCs w:val="18"/>
                <w:lang w:val="en-CA"/>
              </w:rPr>
            </w:pPr>
            <w:r w:rsidRPr="00DE0F0E">
              <w:rPr>
                <w:noProof/>
                <w:sz w:val="18"/>
                <w:szCs w:val="18"/>
                <w:lang w:val="en-CA"/>
              </w:rPr>
              <w:t>1</w:t>
            </w:r>
          </w:p>
        </w:tc>
        <w:tc>
          <w:tcPr>
            <w:tcW w:w="778" w:type="dxa"/>
            <w:tcBorders>
              <w:top w:val="nil"/>
              <w:left w:val="nil"/>
              <w:bottom w:val="single" w:sz="4" w:space="0" w:color="auto"/>
              <w:right w:val="single" w:sz="4" w:space="0" w:color="auto"/>
            </w:tcBorders>
            <w:vAlign w:val="bottom"/>
          </w:tcPr>
          <w:p w:rsidR="00F26D69" w:rsidRPr="00DE0F0E" w:rsidRDefault="00F26D69" w:rsidP="00A14C25">
            <w:pPr>
              <w:spacing w:before="0"/>
              <w:jc w:val="center"/>
              <w:rPr>
                <w:rFonts w:eastAsia="Arial Unicode MS"/>
                <w:noProof/>
                <w:sz w:val="18"/>
                <w:szCs w:val="18"/>
                <w:lang w:val="en-CA"/>
              </w:rPr>
            </w:pPr>
            <w:r w:rsidRPr="00DE0F0E">
              <w:rPr>
                <w:rFonts w:eastAsia="Arial Unicode MS"/>
                <w:noProof/>
                <w:sz w:val="18"/>
                <w:szCs w:val="18"/>
                <w:lang w:val="en-CA"/>
              </w:rPr>
              <w:t>0</w:t>
            </w:r>
          </w:p>
        </w:tc>
      </w:tr>
    </w:tbl>
    <w:p w:rsidR="00F26D69" w:rsidRPr="00DE0F0E" w:rsidRDefault="00F26D69" w:rsidP="00F26D69">
      <w:pPr>
        <w:rPr>
          <w:rFonts w:eastAsia="Malgun Gothic"/>
          <w:noProof/>
          <w:lang w:val="en-CA" w:eastAsia="ko-KR"/>
        </w:rPr>
      </w:pPr>
    </w:p>
    <w:p w:rsidR="00F26D69" w:rsidRPr="00DE0F0E" w:rsidDel="003C51E6" w:rsidRDefault="00721566" w:rsidP="00A3403A">
      <w:pPr>
        <w:pStyle w:val="Heading5"/>
        <w:numPr>
          <w:ilvl w:val="0"/>
          <w:numId w:val="0"/>
        </w:numPr>
        <w:rPr>
          <w:noProof/>
          <w:lang w:val="en-CA"/>
        </w:rPr>
      </w:pPr>
      <w:bookmarkStart w:id="6" w:name="_Ref532672440"/>
      <w:r>
        <w:rPr>
          <w:noProof/>
          <w:lang w:val="en-CA"/>
        </w:rPr>
        <w:t xml:space="preserve">8.5.6.3.3 </w:t>
      </w:r>
      <w:r w:rsidR="00F26D69" w:rsidRPr="00DE0F0E" w:rsidDel="003C51E6">
        <w:rPr>
          <w:noProof/>
          <w:lang w:val="en-CA"/>
        </w:rPr>
        <w:t xml:space="preserve">Luma </w:t>
      </w:r>
      <w:r w:rsidR="00F26D69" w:rsidRPr="00DE0F0E">
        <w:rPr>
          <w:noProof/>
          <w:lang w:val="en-CA"/>
        </w:rPr>
        <w:t xml:space="preserve">integer </w:t>
      </w:r>
      <w:r w:rsidR="00F26D69" w:rsidRPr="00DE0F0E" w:rsidDel="003C51E6">
        <w:rPr>
          <w:noProof/>
          <w:lang w:val="en-CA"/>
        </w:rPr>
        <w:t xml:space="preserve">sample </w:t>
      </w:r>
      <w:r w:rsidR="00F26D69" w:rsidRPr="00DE0F0E">
        <w:rPr>
          <w:noProof/>
          <w:lang w:val="en-CA"/>
        </w:rPr>
        <w:t xml:space="preserve">fetching </w:t>
      </w:r>
      <w:bookmarkEnd w:id="6"/>
      <w:r w:rsidR="00F26D69" w:rsidRPr="00DE0F0E">
        <w:rPr>
          <w:noProof/>
          <w:lang w:val="en-CA"/>
        </w:rPr>
        <w:t>process</w:t>
      </w:r>
    </w:p>
    <w:p w:rsidR="00F26D69" w:rsidRPr="00DE0F0E" w:rsidDel="003C51E6" w:rsidRDefault="00F26D69" w:rsidP="00F26D69">
      <w:pPr>
        <w:rPr>
          <w:noProof/>
          <w:lang w:val="en-CA" w:eastAsia="ko-KR"/>
        </w:rPr>
      </w:pPr>
      <w:r w:rsidRPr="00DE0F0E" w:rsidDel="003C51E6">
        <w:rPr>
          <w:noProof/>
          <w:lang w:val="en-CA" w:eastAsia="ko-KR"/>
        </w:rPr>
        <w:t>Inputs to this process are:</w:t>
      </w:r>
    </w:p>
    <w:p w:rsidR="00F26D69" w:rsidRPr="00DE0F0E" w:rsidDel="003C51E6" w:rsidRDefault="00F26D69" w:rsidP="00BB20C9">
      <w:pPr>
        <w:numPr>
          <w:ilvl w:val="0"/>
          <w:numId w:val="2"/>
        </w:numPr>
        <w:tabs>
          <w:tab w:val="clear" w:pos="400"/>
        </w:tabs>
        <w:ind w:left="360" w:hanging="360"/>
        <w:rPr>
          <w:noProof/>
          <w:lang w:val="en-CA" w:eastAsia="ko-KR"/>
        </w:rPr>
      </w:pPr>
      <w:r w:rsidRPr="00DE0F0E" w:rsidDel="003C51E6">
        <w:rPr>
          <w:noProof/>
          <w:lang w:val="en-CA" w:eastAsia="ko-KR"/>
        </w:rPr>
        <w:t>a luma location in full-sample units ( xInt</w:t>
      </w:r>
      <w:r w:rsidRPr="00DE0F0E" w:rsidDel="003C51E6">
        <w:rPr>
          <w:noProof/>
          <w:vertAlign w:val="subscript"/>
          <w:lang w:val="en-CA" w:eastAsia="ko-KR"/>
        </w:rPr>
        <w:t>L</w:t>
      </w:r>
      <w:r w:rsidRPr="00DE0F0E" w:rsidDel="003C51E6">
        <w:rPr>
          <w:noProof/>
          <w:lang w:val="en-CA" w:eastAsia="ko-KR"/>
        </w:rPr>
        <w:t>, yInt</w:t>
      </w:r>
      <w:r w:rsidRPr="00DE0F0E" w:rsidDel="003C51E6">
        <w:rPr>
          <w:noProof/>
          <w:vertAlign w:val="subscript"/>
          <w:lang w:val="en-CA" w:eastAsia="ko-KR"/>
        </w:rPr>
        <w:t>L</w:t>
      </w:r>
      <w:r w:rsidRPr="00DE0F0E" w:rsidDel="003C51E6">
        <w:rPr>
          <w:noProof/>
          <w:lang w:val="en-CA" w:eastAsia="ko-KR"/>
        </w:rPr>
        <w:t> ),</w:t>
      </w:r>
    </w:p>
    <w:p w:rsidR="00F26D69" w:rsidRPr="00DE0F0E" w:rsidRDefault="00F26D69" w:rsidP="00BB20C9">
      <w:pPr>
        <w:numPr>
          <w:ilvl w:val="0"/>
          <w:numId w:val="2"/>
        </w:numPr>
        <w:tabs>
          <w:tab w:val="clear" w:pos="400"/>
        </w:tabs>
        <w:ind w:left="360" w:hanging="360"/>
        <w:rPr>
          <w:noProof/>
          <w:lang w:val="en-CA" w:eastAsia="ko-KR"/>
        </w:rPr>
      </w:pPr>
      <w:r w:rsidRPr="00DE0F0E" w:rsidDel="003C51E6">
        <w:rPr>
          <w:noProof/>
          <w:lang w:val="en-CA" w:eastAsia="ko-KR"/>
        </w:rPr>
        <w:t>the luma reference sample array refPicLX</w:t>
      </w:r>
      <w:r w:rsidRPr="00DE0F0E" w:rsidDel="003C51E6">
        <w:rPr>
          <w:noProof/>
          <w:vertAlign w:val="subscript"/>
          <w:lang w:val="en-CA" w:eastAsia="ko-KR"/>
        </w:rPr>
        <w:t>L</w:t>
      </w:r>
      <w:r w:rsidRPr="00DE0F0E">
        <w:rPr>
          <w:noProof/>
          <w:vertAlign w:val="subscript"/>
          <w:lang w:val="en-CA" w:eastAsia="ko-KR"/>
        </w:rPr>
        <w:t>,</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eastAsia="ko-KR"/>
        </w:rPr>
        <w:t>Output of this process is a predicted luma sample value predSampleLX</w:t>
      </w:r>
      <w:r w:rsidRPr="00DE0F0E" w:rsidDel="003C51E6">
        <w:rPr>
          <w:noProof/>
          <w:vertAlign w:val="subscript"/>
          <w:lang w:val="en-CA" w:eastAsia="ko-KR"/>
        </w:rPr>
        <w:t>L</w:t>
      </w:r>
    </w:p>
    <w:p w:rsidR="00F26D69" w:rsidRPr="00DE0F0E" w:rsidDel="003C51E6" w:rsidRDefault="00F26D69" w:rsidP="00F26D69">
      <w:pPr>
        <w:rPr>
          <w:noProof/>
          <w:lang w:val="en-CA" w:eastAsia="ko-KR"/>
        </w:rPr>
      </w:pPr>
      <w:r w:rsidRPr="00DE0F0E" w:rsidDel="003C51E6">
        <w:rPr>
          <w:noProof/>
          <w:lang w:val="en-CA" w:eastAsia="ko-KR"/>
        </w:rPr>
        <w:t>The variable shift is set equal to Max( 2, 14 − BitDepth</w:t>
      </w:r>
      <w:r w:rsidRPr="00DE0F0E" w:rsidDel="003C51E6">
        <w:rPr>
          <w:noProof/>
          <w:vertAlign w:val="subscript"/>
          <w:lang w:val="en-CA" w:eastAsia="ko-KR"/>
        </w:rPr>
        <w:t>Y</w:t>
      </w:r>
      <w:r w:rsidRPr="00DE0F0E" w:rsidDel="003C51E6">
        <w:rPr>
          <w:noProof/>
          <w:lang w:val="en-CA" w:eastAsia="ko-KR"/>
        </w:rPr>
        <w:t> ).</w:t>
      </w:r>
    </w:p>
    <w:p w:rsidR="00F26D69" w:rsidRPr="00DE0F0E" w:rsidDel="003C51E6" w:rsidRDefault="00F26D69" w:rsidP="00F26D69">
      <w:pPr>
        <w:rPr>
          <w:noProof/>
          <w:lang w:val="en-CA" w:eastAsia="ko-KR"/>
        </w:rPr>
      </w:pPr>
      <w:r w:rsidRPr="00DE0F0E">
        <w:rPr>
          <w:noProof/>
          <w:lang w:val="en-CA" w:eastAsia="ko-KR"/>
        </w:rPr>
        <w:t>The variable picW is set equal to pic_width_in_luma_samples and the variable picH is set equal to pic_height_in_luma_samples.</w:t>
      </w:r>
    </w:p>
    <w:p w:rsidR="00F26D69" w:rsidRPr="00DE0F0E" w:rsidRDefault="00F26D69" w:rsidP="00F26D69">
      <w:pPr>
        <w:rPr>
          <w:noProof/>
          <w:lang w:val="en-CA" w:eastAsia="ko-KR"/>
        </w:rPr>
      </w:pPr>
      <w:r w:rsidRPr="00DE0F0E">
        <w:rPr>
          <w:noProof/>
          <w:lang w:val="en-CA" w:eastAsia="ko-KR"/>
        </w:rPr>
        <w:t xml:space="preserve">The luma locations in full-sample units </w:t>
      </w:r>
      <w:r w:rsidRPr="00DE0F0E" w:rsidDel="003C51E6">
        <w:rPr>
          <w:noProof/>
          <w:lang w:val="en-CA" w:eastAsia="ko-KR"/>
        </w:rPr>
        <w:t>( xInt, yInt )</w:t>
      </w:r>
      <w:r w:rsidRPr="00DE0F0E">
        <w:rPr>
          <w:noProof/>
          <w:lang w:val="en-CA" w:eastAsia="ko-KR"/>
        </w:rPr>
        <w:t xml:space="preserve"> are derived as follows:</w:t>
      </w:r>
    </w:p>
    <w:p w:rsidR="00F26D69" w:rsidRDefault="00F26D69" w:rsidP="00F26D69">
      <w:pPr>
        <w:pStyle w:val="Equation"/>
        <w:tabs>
          <w:tab w:val="clear" w:pos="794"/>
          <w:tab w:val="clear" w:pos="1588"/>
          <w:tab w:val="left" w:pos="900"/>
          <w:tab w:val="left" w:pos="1260"/>
          <w:tab w:val="left" w:pos="4050"/>
        </w:tabs>
        <w:ind w:left="562"/>
        <w:rPr>
          <w:noProof/>
          <w:lang w:val="en-CA"/>
        </w:rPr>
      </w:pPr>
      <w:r w:rsidRPr="00DE0F0E" w:rsidDel="003C51E6">
        <w:rPr>
          <w:noProof/>
          <w:lang w:val="en-CA" w:eastAsia="ko-KR"/>
        </w:rPr>
        <w:t>xInt</w:t>
      </w:r>
      <w:r>
        <w:rPr>
          <w:noProof/>
          <w:lang w:val="en-CA"/>
        </w:rPr>
        <w:t xml:space="preserve"> </w:t>
      </w:r>
      <w:r w:rsidRPr="00DE0F0E">
        <w:rPr>
          <w:noProof/>
          <w:lang w:val="en-CA"/>
        </w:rPr>
        <w:t>=</w:t>
      </w:r>
      <w:r>
        <w:rPr>
          <w:noProof/>
          <w:lang w:val="en-CA"/>
        </w:rPr>
        <w:t xml:space="preserve"> Clip3( 0, picW </w:t>
      </w:r>
      <w:r w:rsidRPr="00323899">
        <w:rPr>
          <w:noProof/>
          <w:lang w:val="en-CA"/>
        </w:rPr>
        <w:t>−</w:t>
      </w:r>
      <w:r>
        <w:rPr>
          <w:noProof/>
          <w:lang w:val="en-CA"/>
        </w:rPr>
        <w:t xml:space="preserve"> 1, </w:t>
      </w:r>
      <w:r w:rsidRPr="00DE0F0E">
        <w:rPr>
          <w:noProof/>
          <w:lang w:val="en-CA" w:eastAsia="ko-KR"/>
        </w:rPr>
        <w:t>sps_ref_wraparound_</w:t>
      </w:r>
      <w:r w:rsidRPr="00DE0F0E">
        <w:rPr>
          <w:noProof/>
          <w:lang w:val="en-CA"/>
        </w:rPr>
        <w:t>enabled</w:t>
      </w:r>
      <w:r w:rsidRPr="00DE0F0E">
        <w:rPr>
          <w:noProof/>
          <w:lang w:val="en-CA" w:eastAsia="ko-KR"/>
        </w:rPr>
        <w:t>_flag</w:t>
      </w:r>
      <w:r>
        <w:rPr>
          <w:noProof/>
          <w:lang w:val="en-CA" w:eastAsia="ko-KR"/>
        </w:rPr>
        <w:t xml:space="preserve"> </w:t>
      </w:r>
      <w:r w:rsidRPr="00DE0F0E">
        <w:rPr>
          <w:noProof/>
          <w:lang w:val="en-CA"/>
        </w:rPr>
        <w:t>?</w:t>
      </w:r>
      <w:r w:rsidRPr="00DE0F0E">
        <w:rPr>
          <w:noProof/>
          <w:lang w:val="en-CA"/>
        </w:rPr>
        <w:tab/>
        <w:t>(</w:t>
      </w:r>
      <w:r w:rsidRPr="00DE0F0E">
        <w:rPr>
          <w:noProof/>
          <w:lang w:val="en-CA"/>
        </w:rPr>
        <w:fldChar w:fldCharType="begin" w:fldLock="1"/>
      </w:r>
      <w:r w:rsidRPr="00DE0F0E">
        <w:rPr>
          <w:noProof/>
          <w:lang w:val="en-CA"/>
        </w:rPr>
        <w:instrText xml:space="preserve"> STYLEREF 1 \s </w:instrText>
      </w:r>
      <w:r w:rsidRPr="00DE0F0E">
        <w:rPr>
          <w:noProof/>
          <w:lang w:val="en-CA"/>
        </w:rPr>
        <w:fldChar w:fldCharType="separate"/>
      </w:r>
      <w:r>
        <w:rPr>
          <w:noProof/>
          <w:lang w:val="en-CA"/>
        </w:rPr>
        <w:t>8</w:t>
      </w:r>
      <w:r w:rsidRPr="00DE0F0E">
        <w:rPr>
          <w:noProof/>
          <w:lang w:val="en-CA"/>
        </w:rPr>
        <w:fldChar w:fldCharType="end"/>
      </w:r>
      <w:r w:rsidRPr="00DE0F0E">
        <w:rPr>
          <w:noProof/>
          <w:lang w:val="en-CA"/>
        </w:rPr>
        <w:noBreakHyphen/>
      </w:r>
      <w:r w:rsidRPr="00DE0F0E">
        <w:rPr>
          <w:noProof/>
          <w:lang w:val="en-CA"/>
        </w:rPr>
        <w:fldChar w:fldCharType="begin" w:fldLock="1"/>
      </w:r>
      <w:r w:rsidRPr="00DE0F0E">
        <w:rPr>
          <w:noProof/>
          <w:lang w:val="en-CA"/>
        </w:rPr>
        <w:instrText xml:space="preserve"> SEQ Equation \* ARABIC \s 1 </w:instrText>
      </w:r>
      <w:r w:rsidRPr="00DE0F0E">
        <w:rPr>
          <w:noProof/>
          <w:lang w:val="en-CA"/>
        </w:rPr>
        <w:fldChar w:fldCharType="separate"/>
      </w:r>
      <w:r>
        <w:rPr>
          <w:noProof/>
          <w:lang w:val="en-CA"/>
        </w:rPr>
        <w:t>752</w:t>
      </w:r>
      <w:r w:rsidRPr="00DE0F0E">
        <w:rPr>
          <w:noProof/>
          <w:lang w:val="en-CA"/>
        </w:rPr>
        <w:fldChar w:fldCharType="end"/>
      </w:r>
      <w:r w:rsidRPr="00DE0F0E">
        <w:rPr>
          <w:noProof/>
          <w:lang w:val="en-CA"/>
        </w:rPr>
        <w:t>)</w:t>
      </w:r>
      <w:r>
        <w:rPr>
          <w:noProof/>
          <w:lang w:val="en-CA"/>
        </w:rPr>
        <w:br/>
      </w:r>
      <w:r>
        <w:rPr>
          <w:noProof/>
          <w:lang w:val="en-CA"/>
        </w:rPr>
        <w:tab/>
      </w:r>
      <w:r>
        <w:rPr>
          <w:noProof/>
          <w:lang w:val="en-CA"/>
        </w:rPr>
        <w:tab/>
      </w:r>
      <w:r w:rsidRPr="00DE0F0E">
        <w:rPr>
          <w:noProof/>
          <w:lang w:val="en-CA"/>
        </w:rPr>
        <w:t>ClipH( </w:t>
      </w:r>
      <w:r>
        <w:rPr>
          <w:noProof/>
          <w:lang w:val="en-CA"/>
        </w:rPr>
        <w:t>( </w:t>
      </w:r>
      <w:r w:rsidRPr="00DE0F0E">
        <w:rPr>
          <w:noProof/>
          <w:lang w:val="en-CA"/>
        </w:rPr>
        <w:t>sps_</w:t>
      </w:r>
      <w:r w:rsidRPr="00DE0F0E">
        <w:rPr>
          <w:noProof/>
          <w:lang w:val="en-CA" w:eastAsia="ko-KR"/>
        </w:rPr>
        <w:t>ref_wraparound_offset</w:t>
      </w:r>
      <w:r>
        <w:rPr>
          <w:noProof/>
          <w:lang w:eastAsia="ko-KR"/>
        </w:rPr>
        <w:t>_minus1 + 1 ) * MinCbSizeY</w:t>
      </w:r>
      <w:r w:rsidRPr="00DE0F0E">
        <w:rPr>
          <w:noProof/>
          <w:lang w:val="en-CA" w:eastAsia="ko-KR"/>
        </w:rPr>
        <w:t>, picW, </w:t>
      </w:r>
      <w:r w:rsidRPr="00DE0F0E">
        <w:rPr>
          <w:noProof/>
          <w:lang w:val="en-CA"/>
        </w:rPr>
        <w:t>x</w:t>
      </w:r>
      <w:r w:rsidRPr="00DE0F0E" w:rsidDel="003C51E6">
        <w:rPr>
          <w:noProof/>
          <w:lang w:val="en-CA" w:eastAsia="ko-KR"/>
        </w:rPr>
        <w:t>Int</w:t>
      </w:r>
      <w:r w:rsidRPr="00DE0F0E" w:rsidDel="003C51E6">
        <w:rPr>
          <w:noProof/>
          <w:vertAlign w:val="subscript"/>
          <w:lang w:val="en-CA" w:eastAsia="ko-KR"/>
        </w:rPr>
        <w:t>L</w:t>
      </w:r>
      <w:r w:rsidRPr="00DE0F0E">
        <w:rPr>
          <w:noProof/>
          <w:lang w:val="en-CA"/>
        </w:rPr>
        <w:t> </w:t>
      </w:r>
      <w:ins w:id="7" w:author="Sagar Kotecha" w:date="2019-06-20T16:03:00Z">
        <w:r w:rsidR="00C61274" w:rsidRPr="00323899">
          <w:rPr>
            <w:noProof/>
            <w:lang w:val="en-CA"/>
          </w:rPr>
          <w:t>−</w:t>
        </w:r>
        <w:r w:rsidR="00C61274">
          <w:rPr>
            <w:noProof/>
            <w:lang w:val="en-CA"/>
          </w:rPr>
          <w:t xml:space="preserve"> </w:t>
        </w:r>
        <w:r w:rsidR="00F81979">
          <w:rPr>
            <w:noProof/>
            <w:lang w:val="en-CA"/>
          </w:rPr>
          <w:t>1</w:t>
        </w:r>
      </w:ins>
      <w:r w:rsidRPr="00DE0F0E">
        <w:rPr>
          <w:noProof/>
          <w:lang w:val="en-CA"/>
        </w:rPr>
        <w:t>)</w:t>
      </w:r>
      <w:r>
        <w:rPr>
          <w:noProof/>
          <w:lang w:val="en-CA"/>
        </w:rPr>
        <w:t xml:space="preserve"> : </w:t>
      </w:r>
      <w:r w:rsidRPr="00DE0F0E">
        <w:rPr>
          <w:noProof/>
          <w:lang w:val="en-CA"/>
        </w:rPr>
        <w:t>x</w:t>
      </w:r>
      <w:r w:rsidRPr="00DE0F0E" w:rsidDel="003C51E6">
        <w:rPr>
          <w:noProof/>
          <w:lang w:val="en-CA" w:eastAsia="ko-KR"/>
        </w:rPr>
        <w:t>Int</w:t>
      </w:r>
      <w:r w:rsidRPr="00DE0F0E" w:rsidDel="003C51E6">
        <w:rPr>
          <w:noProof/>
          <w:vertAlign w:val="subscript"/>
          <w:lang w:val="en-CA" w:eastAsia="ko-KR"/>
        </w:rPr>
        <w:t>L</w:t>
      </w:r>
      <w:r w:rsidRPr="00DE0F0E">
        <w:rPr>
          <w:noProof/>
          <w:lang w:val="en-CA"/>
        </w:rPr>
        <w:t> </w:t>
      </w:r>
      <w:ins w:id="8" w:author="Sagar Kotecha" w:date="2019-06-20T16:03:00Z">
        <w:r w:rsidR="00C61274" w:rsidRPr="00323899">
          <w:rPr>
            <w:noProof/>
            <w:lang w:val="en-CA"/>
          </w:rPr>
          <w:t>−</w:t>
        </w:r>
      </w:ins>
      <w:ins w:id="9" w:author="Sagar Kotecha" w:date="2019-06-20T14:38:00Z">
        <w:r w:rsidR="00A3403A">
          <w:rPr>
            <w:noProof/>
            <w:lang w:val="en-CA"/>
          </w:rPr>
          <w:t xml:space="preserve"> 1</w:t>
        </w:r>
      </w:ins>
      <w:r w:rsidRPr="00DE0F0E">
        <w:rPr>
          <w:noProof/>
          <w:lang w:val="en-CA"/>
        </w:rPr>
        <w:t>)</w:t>
      </w:r>
    </w:p>
    <w:p w:rsidR="00C61274" w:rsidRPr="00DE0F0E" w:rsidDel="00957838" w:rsidRDefault="00C61274" w:rsidP="00C61274">
      <w:pPr>
        <w:pStyle w:val="Equation"/>
        <w:tabs>
          <w:tab w:val="clear" w:pos="794"/>
          <w:tab w:val="clear" w:pos="1588"/>
          <w:tab w:val="left" w:pos="851"/>
          <w:tab w:val="left" w:pos="1134"/>
          <w:tab w:val="left" w:pos="1418"/>
          <w:tab w:val="left" w:pos="1701"/>
        </w:tabs>
        <w:ind w:left="562"/>
        <w:rPr>
          <w:del w:id="10" w:author="Sagar Kotecha" w:date="2019-06-20T16:07:00Z"/>
          <w:noProof/>
          <w:lang w:val="en-CA"/>
        </w:rPr>
      </w:pPr>
      <w:r w:rsidRPr="00DE0F0E">
        <w:rPr>
          <w:noProof/>
          <w:lang w:val="en-CA" w:eastAsia="ko-KR"/>
        </w:rPr>
        <w:t>y</w:t>
      </w:r>
      <w:r w:rsidRPr="00DE0F0E" w:rsidDel="003C51E6">
        <w:rPr>
          <w:noProof/>
          <w:lang w:val="en-CA" w:eastAsia="ko-KR"/>
        </w:rPr>
        <w:t>Int</w:t>
      </w:r>
      <w:r w:rsidRPr="00DE0F0E">
        <w:rPr>
          <w:noProof/>
          <w:lang w:val="en-CA"/>
        </w:rPr>
        <w:t> = Clip3( 0, picH − 1, y</w:t>
      </w:r>
      <w:r w:rsidRPr="00DE0F0E" w:rsidDel="003C51E6">
        <w:rPr>
          <w:noProof/>
          <w:lang w:val="en-CA" w:eastAsia="ko-KR"/>
        </w:rPr>
        <w:t>Int</w:t>
      </w:r>
      <w:r w:rsidRPr="00DE0F0E" w:rsidDel="003C51E6">
        <w:rPr>
          <w:noProof/>
          <w:vertAlign w:val="subscript"/>
          <w:lang w:val="en-CA" w:eastAsia="ko-KR"/>
        </w:rPr>
        <w:t>L</w:t>
      </w:r>
      <w:r w:rsidRPr="00DE0F0E">
        <w:rPr>
          <w:noProof/>
          <w:lang w:val="en-CA"/>
        </w:rPr>
        <w:t> </w:t>
      </w:r>
      <w:ins w:id="11" w:author="Sagar Kotecha" w:date="2019-06-20T16:07:00Z">
        <w:r w:rsidR="00160542" w:rsidRPr="00323899">
          <w:rPr>
            <w:noProof/>
            <w:lang w:val="en-CA"/>
          </w:rPr>
          <w:t>−</w:t>
        </w:r>
        <w:r w:rsidR="00160542">
          <w:rPr>
            <w:noProof/>
            <w:lang w:val="en-CA"/>
          </w:rPr>
          <w:t> 1</w:t>
        </w:r>
      </w:ins>
      <w:bookmarkStart w:id="12" w:name="_GoBack"/>
      <w:r w:rsidRPr="00DE0F0E">
        <w:rPr>
          <w:noProof/>
          <w:lang w:val="en-CA"/>
        </w:rPr>
        <w:t>)</w:t>
      </w:r>
      <w:bookmarkEnd w:id="12"/>
      <w:r w:rsidRPr="00DE0F0E" w:rsidDel="003C51E6">
        <w:rPr>
          <w:noProof/>
          <w:lang w:val="en-CA" w:eastAsia="ko-KR"/>
        </w:rPr>
        <w:tab/>
      </w:r>
      <w:r w:rsidRPr="00DE0F0E">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753</w:t>
      </w:r>
      <w:r w:rsidRPr="00DE0F0E" w:rsidDel="003C51E6">
        <w:rPr>
          <w:noProof/>
          <w:lang w:val="en-CA"/>
        </w:rPr>
        <w:fldChar w:fldCharType="end"/>
      </w:r>
      <w:r w:rsidRPr="00DE0F0E" w:rsidDel="003C51E6">
        <w:rPr>
          <w:noProof/>
          <w:lang w:val="en-CA"/>
        </w:rPr>
        <w:t>)</w:t>
      </w:r>
    </w:p>
    <w:p w:rsidR="00C61274" w:rsidRPr="00DE0F0E" w:rsidRDefault="00C61274" w:rsidP="00160542">
      <w:pPr>
        <w:pStyle w:val="Equation"/>
        <w:tabs>
          <w:tab w:val="clear" w:pos="794"/>
          <w:tab w:val="clear" w:pos="1588"/>
          <w:tab w:val="left" w:pos="851"/>
          <w:tab w:val="left" w:pos="1134"/>
          <w:tab w:val="left" w:pos="1418"/>
          <w:tab w:val="left" w:pos="1701"/>
        </w:tabs>
        <w:ind w:left="562"/>
        <w:rPr>
          <w:noProof/>
          <w:lang w:val="en-CA"/>
        </w:rPr>
      </w:pPr>
    </w:p>
    <w:p w:rsidR="00F26D69" w:rsidRPr="00DE0F0E" w:rsidRDefault="00F26D69" w:rsidP="00F26D69">
      <w:pPr>
        <w:rPr>
          <w:noProof/>
          <w:lang w:val="en-CA"/>
        </w:rPr>
      </w:pPr>
      <w:r w:rsidRPr="00DE0F0E">
        <w:rPr>
          <w:noProof/>
          <w:lang w:val="en-CA" w:eastAsia="ko-KR"/>
        </w:rPr>
        <w:t>The</w:t>
      </w:r>
      <w:r w:rsidRPr="00DE0F0E" w:rsidDel="003C51E6">
        <w:rPr>
          <w:noProof/>
          <w:lang w:val="en-CA" w:eastAsia="ko-KR"/>
        </w:rPr>
        <w:t xml:space="preserve"> predicted luma sample value predSampleLX</w:t>
      </w:r>
      <w:r w:rsidRPr="00DE0F0E" w:rsidDel="003C51E6">
        <w:rPr>
          <w:noProof/>
          <w:vertAlign w:val="subscript"/>
          <w:lang w:val="en-CA" w:eastAsia="ko-KR"/>
        </w:rPr>
        <w:t>L</w:t>
      </w:r>
      <w:r w:rsidRPr="00DE0F0E">
        <w:rPr>
          <w:noProof/>
          <w:vertAlign w:val="subscript"/>
          <w:lang w:val="en-CA" w:eastAsia="ko-KR"/>
        </w:rPr>
        <w:t xml:space="preserve"> </w:t>
      </w:r>
      <w:r w:rsidRPr="00DE0F0E">
        <w:rPr>
          <w:noProof/>
          <w:lang w:val="en-CA"/>
        </w:rPr>
        <w:t xml:space="preserve">is derived as follows: </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sidDel="003C51E6">
        <w:rPr>
          <w:noProof/>
          <w:lang w:val="en-CA" w:eastAsia="ko-KR"/>
        </w:rPr>
        <w:t>predSampleLX</w:t>
      </w:r>
      <w:r w:rsidRPr="00DE0F0E" w:rsidDel="003C51E6">
        <w:rPr>
          <w:noProof/>
          <w:vertAlign w:val="subscript"/>
          <w:lang w:val="en-CA" w:eastAsia="ko-KR"/>
        </w:rPr>
        <w:t>L</w:t>
      </w:r>
      <w:r w:rsidRPr="00DE0F0E">
        <w:rPr>
          <w:noProof/>
          <w:lang w:val="en-CA" w:eastAsia="ko-KR"/>
        </w:rPr>
        <w:t xml:space="preserve"> = </w:t>
      </w:r>
      <w:r w:rsidRPr="00DE0F0E" w:rsidDel="003C51E6">
        <w:rPr>
          <w:noProof/>
          <w:lang w:val="en-CA" w:eastAsia="ko-KR"/>
        </w:rPr>
        <w:t>refPicLX</w:t>
      </w:r>
      <w:r w:rsidRPr="00DE0F0E" w:rsidDel="003C51E6">
        <w:rPr>
          <w:noProof/>
          <w:vertAlign w:val="subscript"/>
          <w:lang w:val="en-CA" w:eastAsia="ko-KR"/>
        </w:rPr>
        <w:t>L</w:t>
      </w:r>
      <w:r w:rsidRPr="00DE0F0E">
        <w:rPr>
          <w:noProof/>
          <w:lang w:val="en-CA"/>
        </w:rPr>
        <w:t>[ </w:t>
      </w:r>
      <w:r w:rsidRPr="00DE0F0E" w:rsidDel="003C51E6">
        <w:rPr>
          <w:noProof/>
          <w:lang w:val="en-CA" w:eastAsia="ko-KR"/>
        </w:rPr>
        <w:t>xInt</w:t>
      </w:r>
      <w:r w:rsidRPr="00DE0F0E">
        <w:rPr>
          <w:noProof/>
          <w:lang w:val="en-CA"/>
        </w:rPr>
        <w:t> ][ y</w:t>
      </w:r>
      <w:r w:rsidRPr="00DE0F0E">
        <w:rPr>
          <w:noProof/>
          <w:lang w:val="en-CA" w:eastAsia="ko-KR"/>
        </w:rPr>
        <w:t>Int</w:t>
      </w:r>
      <w:r w:rsidRPr="00DE0F0E">
        <w:rPr>
          <w:noProof/>
          <w:lang w:val="en-CA"/>
        </w:rPr>
        <w:t> ] &lt;&lt; shift3</w:t>
      </w:r>
      <w:r>
        <w:rPr>
          <w:noProof/>
          <w:lang w:val="en-CA"/>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754</w:t>
      </w:r>
      <w:r w:rsidRPr="00DE0F0E" w:rsidDel="003C51E6">
        <w:rPr>
          <w:noProof/>
          <w:lang w:val="en-CA"/>
        </w:rPr>
        <w:fldChar w:fldCharType="end"/>
      </w:r>
      <w:r w:rsidRPr="00DE0F0E" w:rsidDel="003C51E6">
        <w:rPr>
          <w:noProof/>
          <w:lang w:val="en-CA"/>
        </w:rPr>
        <w:t>)</w:t>
      </w:r>
    </w:p>
    <w:p w:rsidR="00F26D69" w:rsidRPr="00DE0F0E" w:rsidRDefault="00F26D69" w:rsidP="00F26D69">
      <w:pPr>
        <w:tabs>
          <w:tab w:val="left" w:pos="284"/>
        </w:tabs>
        <w:ind w:left="288" w:hanging="288"/>
        <w:rPr>
          <w:rFonts w:eastAsia="Malgun Gothic"/>
          <w:noProof/>
          <w:lang w:val="en-CA" w:eastAsia="ko-KR"/>
        </w:rPr>
      </w:pPr>
    </w:p>
    <w:p w:rsidR="00F26D69" w:rsidRPr="00DE0F0E" w:rsidDel="003C51E6" w:rsidRDefault="00721566" w:rsidP="00A3403A">
      <w:pPr>
        <w:pStyle w:val="Heading5"/>
        <w:numPr>
          <w:ilvl w:val="0"/>
          <w:numId w:val="0"/>
        </w:numPr>
        <w:rPr>
          <w:noProof/>
          <w:lang w:val="en-CA"/>
        </w:rPr>
      </w:pPr>
      <w:bookmarkStart w:id="13" w:name="_Ref278221402"/>
      <w:r>
        <w:rPr>
          <w:noProof/>
          <w:lang w:val="en-CA"/>
        </w:rPr>
        <w:t xml:space="preserve">8.5.6.3.4 </w:t>
      </w:r>
      <w:r w:rsidR="00F26D69" w:rsidRPr="00DE0F0E" w:rsidDel="003C51E6">
        <w:rPr>
          <w:noProof/>
          <w:lang w:val="en-CA"/>
        </w:rPr>
        <w:t>Chroma sample interpolation process</w:t>
      </w:r>
      <w:bookmarkEnd w:id="13"/>
    </w:p>
    <w:p w:rsidR="00F26D69" w:rsidRPr="00DE0F0E" w:rsidDel="003C51E6" w:rsidRDefault="00F26D69" w:rsidP="00F26D69">
      <w:pPr>
        <w:rPr>
          <w:noProof/>
          <w:lang w:val="en-CA" w:eastAsia="ko-KR"/>
        </w:rPr>
      </w:pPr>
      <w:r w:rsidRPr="00DE0F0E" w:rsidDel="003C51E6">
        <w:rPr>
          <w:noProof/>
          <w:lang w:val="en-CA" w:eastAsia="ko-KR"/>
        </w:rPr>
        <w:t>Inputs to this process are:</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rPr>
        <w:t>–</w:t>
      </w:r>
      <w:r w:rsidRPr="00DE0F0E" w:rsidDel="003C51E6">
        <w:rPr>
          <w:noProof/>
          <w:lang w:val="en-CA"/>
        </w:rPr>
        <w:tab/>
      </w:r>
      <w:r w:rsidRPr="00DE0F0E" w:rsidDel="003C51E6">
        <w:rPr>
          <w:noProof/>
          <w:lang w:val="en-CA" w:eastAsia="ko-KR"/>
        </w:rPr>
        <w:t>a chroma location in full-sample units ( xInt</w:t>
      </w:r>
      <w:r w:rsidRPr="00DE0F0E" w:rsidDel="003C51E6">
        <w:rPr>
          <w:noProof/>
          <w:vertAlign w:val="subscript"/>
          <w:lang w:val="en-CA" w:eastAsia="ko-KR"/>
        </w:rPr>
        <w:t>C</w:t>
      </w:r>
      <w:r w:rsidRPr="00DE0F0E" w:rsidDel="003C51E6">
        <w:rPr>
          <w:noProof/>
          <w:lang w:val="en-CA" w:eastAsia="ko-KR"/>
        </w:rPr>
        <w:t>, yInt</w:t>
      </w:r>
      <w:r w:rsidRPr="00DE0F0E" w:rsidDel="003C51E6">
        <w:rPr>
          <w:noProof/>
          <w:vertAlign w:val="subscript"/>
          <w:lang w:val="en-CA" w:eastAsia="ko-KR"/>
        </w:rPr>
        <w:t>C</w:t>
      </w:r>
      <w:r w:rsidRPr="00DE0F0E" w:rsidDel="003C51E6">
        <w:rPr>
          <w:noProof/>
          <w:lang w:val="en-CA" w:eastAsia="ko-KR"/>
        </w:rPr>
        <w:t> ),</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rPr>
        <w:lastRenderedPageBreak/>
        <w:t>–</w:t>
      </w:r>
      <w:r w:rsidRPr="00DE0F0E" w:rsidDel="003C51E6">
        <w:rPr>
          <w:noProof/>
          <w:lang w:val="en-CA"/>
        </w:rPr>
        <w:tab/>
      </w:r>
      <w:r w:rsidRPr="00DE0F0E" w:rsidDel="003C51E6">
        <w:rPr>
          <w:noProof/>
          <w:lang w:val="en-CA" w:eastAsia="ko-KR"/>
        </w:rPr>
        <w:t xml:space="preserve">a chroma location in </w:t>
      </w:r>
      <w:r w:rsidRPr="00DE0F0E">
        <w:rPr>
          <w:noProof/>
          <w:lang w:val="en-CA" w:eastAsia="ko-KR"/>
        </w:rPr>
        <w:t>1/32</w:t>
      </w:r>
      <w:r w:rsidRPr="00DE0F0E" w:rsidDel="003C51E6">
        <w:rPr>
          <w:noProof/>
          <w:lang w:val="en-CA" w:eastAsia="ko-KR"/>
        </w:rPr>
        <w:t xml:space="preserve"> fractional-sample units ( xFrac</w:t>
      </w:r>
      <w:r w:rsidRPr="00DE0F0E" w:rsidDel="003C51E6">
        <w:rPr>
          <w:noProof/>
          <w:vertAlign w:val="subscript"/>
          <w:lang w:val="en-CA" w:eastAsia="ko-KR"/>
        </w:rPr>
        <w:t>C</w:t>
      </w:r>
      <w:r w:rsidRPr="00DE0F0E" w:rsidDel="003C51E6">
        <w:rPr>
          <w:noProof/>
          <w:lang w:val="en-CA" w:eastAsia="ko-KR"/>
        </w:rPr>
        <w:t>, yFrac</w:t>
      </w:r>
      <w:r w:rsidRPr="00DE0F0E" w:rsidDel="003C51E6">
        <w:rPr>
          <w:noProof/>
          <w:vertAlign w:val="subscript"/>
          <w:lang w:val="en-CA" w:eastAsia="ko-KR"/>
        </w:rPr>
        <w:t>C</w:t>
      </w:r>
      <w:r w:rsidRPr="00DE0F0E" w:rsidDel="003C51E6">
        <w:rPr>
          <w:noProof/>
          <w:lang w:val="en-CA" w:eastAsia="ko-KR"/>
        </w:rPr>
        <w:t> ),</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rPr>
        <w:t>–</w:t>
      </w:r>
      <w:r w:rsidRPr="00DE0F0E" w:rsidDel="003C51E6">
        <w:rPr>
          <w:noProof/>
          <w:lang w:val="en-CA"/>
        </w:rPr>
        <w:tab/>
      </w:r>
      <w:r w:rsidRPr="00DE0F0E" w:rsidDel="003C51E6">
        <w:rPr>
          <w:noProof/>
          <w:lang w:val="en-CA" w:eastAsia="ko-KR"/>
        </w:rPr>
        <w:t>the chroma reference sample array refPicLX</w:t>
      </w:r>
      <w:r w:rsidRPr="00DE0F0E" w:rsidDel="003C51E6">
        <w:rPr>
          <w:noProof/>
          <w:vertAlign w:val="subscript"/>
          <w:lang w:val="en-CA" w:eastAsia="ko-KR"/>
        </w:rPr>
        <w:t>C</w:t>
      </w:r>
      <w:r w:rsidRPr="00DE0F0E" w:rsidDel="003C51E6">
        <w:rPr>
          <w:noProof/>
          <w:lang w:val="en-CA" w:eastAsia="ko-KR"/>
        </w:rPr>
        <w:t>.</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eastAsia="ko-KR"/>
        </w:rPr>
        <w:t>Output of this process is a predicted chroma sample value predSampleLX</w:t>
      </w:r>
      <w:r w:rsidRPr="00DE0F0E" w:rsidDel="003C51E6">
        <w:rPr>
          <w:noProof/>
          <w:vertAlign w:val="subscript"/>
          <w:lang w:val="en-CA" w:eastAsia="ko-KR"/>
        </w:rPr>
        <w:t>C</w:t>
      </w:r>
    </w:p>
    <w:p w:rsidR="00F26D69" w:rsidRPr="00DE0F0E" w:rsidDel="003C51E6" w:rsidRDefault="00F26D69" w:rsidP="00F26D69">
      <w:pPr>
        <w:rPr>
          <w:noProof/>
          <w:lang w:val="en-CA" w:eastAsia="ko-KR"/>
        </w:rPr>
      </w:pPr>
      <w:r w:rsidRPr="00DE0F0E" w:rsidDel="003C51E6">
        <w:rPr>
          <w:noProof/>
          <w:lang w:val="en-CA" w:eastAsia="ko-KR"/>
        </w:rPr>
        <w:t>The variables shift1, shift2 and shift3 are derived as follows:</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eastAsia="ko-KR"/>
        </w:rPr>
        <w:t>–</w:t>
      </w:r>
      <w:r w:rsidRPr="00DE0F0E" w:rsidDel="003C51E6">
        <w:rPr>
          <w:noProof/>
          <w:lang w:val="en-CA" w:eastAsia="ko-KR"/>
        </w:rPr>
        <w:tab/>
        <w:t>The variable shift1 is set equal to Min( 4, BitDepth</w:t>
      </w:r>
      <w:r w:rsidRPr="00DE0F0E" w:rsidDel="003C51E6">
        <w:rPr>
          <w:noProof/>
          <w:vertAlign w:val="subscript"/>
          <w:lang w:val="en-CA" w:eastAsia="ko-KR"/>
        </w:rPr>
        <w:t>C</w:t>
      </w:r>
      <w:r w:rsidRPr="00DE0F0E" w:rsidDel="003C51E6">
        <w:rPr>
          <w:noProof/>
          <w:lang w:val="en-CA" w:eastAsia="ko-KR"/>
        </w:rPr>
        <w:t> − 8 ), the variable shift2 is set equal to 6 and the variable shift3 is set equal to Max( 2, 14 − BitDepth</w:t>
      </w:r>
      <w:r w:rsidRPr="00DE0F0E" w:rsidDel="003C51E6">
        <w:rPr>
          <w:noProof/>
          <w:vertAlign w:val="subscript"/>
          <w:lang w:val="en-CA" w:eastAsia="ko-KR"/>
        </w:rPr>
        <w:t>C</w:t>
      </w:r>
      <w:r w:rsidRPr="00DE0F0E" w:rsidDel="003C51E6">
        <w:rPr>
          <w:noProof/>
          <w:lang w:val="en-CA" w:eastAsia="ko-KR"/>
        </w:rPr>
        <w:t> ).</w:t>
      </w:r>
    </w:p>
    <w:p w:rsidR="00F26D69" w:rsidRPr="00DE0F0E" w:rsidDel="003C51E6" w:rsidRDefault="00F26D69" w:rsidP="00F26D69">
      <w:pPr>
        <w:tabs>
          <w:tab w:val="left" w:pos="284"/>
        </w:tabs>
        <w:ind w:left="284" w:hanging="284"/>
        <w:rPr>
          <w:noProof/>
          <w:lang w:val="en-CA" w:eastAsia="ko-KR"/>
        </w:rPr>
      </w:pPr>
      <w:r w:rsidRPr="00DE0F0E" w:rsidDel="003C51E6">
        <w:rPr>
          <w:noProof/>
          <w:lang w:val="en-CA" w:eastAsia="ko-KR"/>
        </w:rPr>
        <w:t>–</w:t>
      </w:r>
      <w:r w:rsidRPr="00DE0F0E" w:rsidDel="003C51E6">
        <w:rPr>
          <w:noProof/>
          <w:lang w:val="en-CA" w:eastAsia="ko-KR"/>
        </w:rPr>
        <w:tab/>
      </w:r>
      <w:r w:rsidRPr="00DE0F0E">
        <w:rPr>
          <w:noProof/>
          <w:lang w:val="en-CA" w:eastAsia="ko-KR"/>
        </w:rPr>
        <w:t>The variable picW</w:t>
      </w:r>
      <w:r w:rsidRPr="00DE0F0E" w:rsidDel="003C51E6">
        <w:rPr>
          <w:noProof/>
          <w:vertAlign w:val="subscript"/>
          <w:lang w:val="en-CA" w:eastAsia="ko-KR"/>
        </w:rPr>
        <w:t>C</w:t>
      </w:r>
      <w:r w:rsidRPr="00DE0F0E">
        <w:rPr>
          <w:noProof/>
          <w:lang w:val="en-CA" w:eastAsia="ko-KR"/>
        </w:rPr>
        <w:t xml:space="preserve"> is set equal to pic_width_in_luma_samples / SubWidthC and the variable picH</w:t>
      </w:r>
      <w:r w:rsidRPr="00DE0F0E" w:rsidDel="003C51E6">
        <w:rPr>
          <w:noProof/>
          <w:vertAlign w:val="subscript"/>
          <w:lang w:val="en-CA" w:eastAsia="ko-KR"/>
        </w:rPr>
        <w:t>C</w:t>
      </w:r>
      <w:r w:rsidRPr="00DE0F0E">
        <w:rPr>
          <w:noProof/>
          <w:lang w:val="en-CA" w:eastAsia="ko-KR"/>
        </w:rPr>
        <w:t xml:space="preserve"> is set equal to pic_height_in_luma_samples / SubHeightC.</w:t>
      </w:r>
    </w:p>
    <w:p w:rsidR="00F26D69" w:rsidRPr="00DE0F0E" w:rsidRDefault="00F26D69" w:rsidP="00F26D69">
      <w:pPr>
        <w:rPr>
          <w:noProof/>
          <w:lang w:val="en-CA" w:eastAsia="ko-KR"/>
        </w:rPr>
      </w:pPr>
      <w:r w:rsidRPr="00DE0F0E">
        <w:rPr>
          <w:noProof/>
          <w:lang w:val="en-CA" w:eastAsia="ko-KR"/>
        </w:rPr>
        <w:t xml:space="preserve">The </w:t>
      </w:r>
      <w:r w:rsidRPr="00DE0F0E">
        <w:rPr>
          <w:noProof/>
          <w:lang w:val="en-CA"/>
        </w:rPr>
        <w:t>chroma interpolation filter coefficients f</w:t>
      </w:r>
      <w:r w:rsidRPr="00DE0F0E">
        <w:rPr>
          <w:noProof/>
          <w:vertAlign w:val="subscript"/>
          <w:lang w:val="en-CA"/>
        </w:rPr>
        <w:t>C</w:t>
      </w:r>
      <w:r w:rsidRPr="00DE0F0E">
        <w:rPr>
          <w:noProof/>
          <w:lang w:val="en-CA"/>
        </w:rPr>
        <w:t xml:space="preserve">[ p ] for each 1/32 fractional sample position p equal to </w:t>
      </w:r>
      <w:r w:rsidRPr="00DE0F0E" w:rsidDel="003C51E6">
        <w:rPr>
          <w:noProof/>
          <w:lang w:val="en-CA" w:eastAsia="ko-KR"/>
        </w:rPr>
        <w:t>xFrac</w:t>
      </w:r>
      <w:r w:rsidRPr="00DE0F0E">
        <w:rPr>
          <w:noProof/>
          <w:vertAlign w:val="subscript"/>
          <w:lang w:val="en-CA" w:eastAsia="ko-KR"/>
        </w:rPr>
        <w:t>C</w:t>
      </w:r>
      <w:r w:rsidRPr="00DE0F0E">
        <w:rPr>
          <w:noProof/>
          <w:lang w:val="en-CA" w:eastAsia="ko-KR"/>
        </w:rPr>
        <w:t xml:space="preserve"> or </w:t>
      </w:r>
      <w:r w:rsidRPr="00DE0F0E" w:rsidDel="003C51E6">
        <w:rPr>
          <w:noProof/>
          <w:lang w:val="en-CA" w:eastAsia="ko-KR"/>
        </w:rPr>
        <w:t> yFrac</w:t>
      </w:r>
      <w:r w:rsidRPr="00DE0F0E">
        <w:rPr>
          <w:noProof/>
          <w:vertAlign w:val="subscript"/>
          <w:lang w:val="en-CA" w:eastAsia="ko-KR"/>
        </w:rPr>
        <w:t>C</w:t>
      </w:r>
      <w:r w:rsidRPr="00DE0F0E">
        <w:rPr>
          <w:noProof/>
          <w:lang w:val="en-CA" w:eastAsia="ko-KR"/>
        </w:rPr>
        <w:t xml:space="preserve"> are specified in </w:t>
      </w:r>
      <w:r w:rsidRPr="00DE0F0E">
        <w:rPr>
          <w:noProof/>
          <w:lang w:val="en-CA" w:eastAsia="ko-KR"/>
        </w:rPr>
        <w:fldChar w:fldCharType="begin" w:fldLock="1"/>
      </w:r>
      <w:r w:rsidRPr="00DE0F0E">
        <w:rPr>
          <w:noProof/>
          <w:lang w:val="en-CA" w:eastAsia="ko-KR"/>
        </w:rPr>
        <w:instrText xml:space="preserve"> REF _Ref524539018 \h </w:instrText>
      </w:r>
      <w:r w:rsidRPr="00DE0F0E">
        <w:rPr>
          <w:noProof/>
          <w:lang w:val="en-CA" w:eastAsia="ko-KR"/>
        </w:rPr>
      </w:r>
      <w:r w:rsidRPr="00DE0F0E">
        <w:rPr>
          <w:noProof/>
          <w:lang w:val="en-CA" w:eastAsia="ko-KR"/>
        </w:rPr>
        <w:fldChar w:fldCharType="separate"/>
      </w:r>
      <w:r w:rsidRPr="00DE0F0E">
        <w:rPr>
          <w:noProof/>
          <w:lang w:val="en-CA"/>
        </w:rPr>
        <w:t>T</w:t>
      </w:r>
      <w:r w:rsidRPr="00DE0F0E" w:rsidDel="003C51E6">
        <w:rPr>
          <w:noProof/>
          <w:lang w:val="en-CA"/>
        </w:rPr>
        <w:t>able </w:t>
      </w:r>
      <w:r>
        <w:rPr>
          <w:noProof/>
          <w:lang w:val="en-CA"/>
        </w:rPr>
        <w:t>8</w:t>
      </w:r>
      <w:r w:rsidRPr="00DE0F0E">
        <w:rPr>
          <w:noProof/>
          <w:lang w:val="en-CA"/>
        </w:rPr>
        <w:noBreakHyphen/>
      </w:r>
      <w:r>
        <w:rPr>
          <w:noProof/>
          <w:lang w:val="en-CA"/>
        </w:rPr>
        <w:t>14</w:t>
      </w:r>
      <w:r w:rsidRPr="00DE0F0E">
        <w:rPr>
          <w:noProof/>
          <w:lang w:val="en-CA" w:eastAsia="ko-KR"/>
        </w:rPr>
        <w:fldChar w:fldCharType="end"/>
      </w:r>
      <w:r w:rsidRPr="00DE0F0E">
        <w:rPr>
          <w:noProof/>
          <w:lang w:val="en-CA" w:eastAsia="ko-KR"/>
        </w:rPr>
        <w:t>.</w:t>
      </w:r>
    </w:p>
    <w:p w:rsidR="00F26D69" w:rsidRPr="00DE0F0E" w:rsidRDefault="00F26D69" w:rsidP="00F26D69">
      <w:pPr>
        <w:rPr>
          <w:noProof/>
          <w:lang w:val="en-CA"/>
        </w:rPr>
      </w:pPr>
      <w:r w:rsidRPr="00DE0F0E">
        <w:rPr>
          <w:noProof/>
          <w:lang w:val="en-CA" w:eastAsia="ko-KR"/>
        </w:rPr>
        <w:t xml:space="preserve">The </w:t>
      </w:r>
      <w:r w:rsidRPr="00DE0F0E">
        <w:rPr>
          <w:noProof/>
          <w:lang w:val="en-CA"/>
        </w:rPr>
        <w:t>chroma interpolation filter coefficients fPad</w:t>
      </w:r>
      <w:r w:rsidRPr="00DE0F0E">
        <w:rPr>
          <w:noProof/>
          <w:vertAlign w:val="subscript"/>
          <w:lang w:val="en-CA"/>
        </w:rPr>
        <w:t>C</w:t>
      </w:r>
      <w:r w:rsidRPr="00DE0F0E">
        <w:rPr>
          <w:noProof/>
          <w:lang w:val="en-CA"/>
        </w:rPr>
        <w:t>[ 0 ] are set equal to f</w:t>
      </w:r>
      <w:r w:rsidRPr="00DE0F0E">
        <w:rPr>
          <w:noProof/>
          <w:vertAlign w:val="subscript"/>
          <w:lang w:val="en-CA"/>
        </w:rPr>
        <w:t>C</w:t>
      </w:r>
      <w:r w:rsidRPr="00DE0F0E">
        <w:rPr>
          <w:noProof/>
          <w:lang w:val="en-CA"/>
        </w:rPr>
        <w:t>[ </w:t>
      </w:r>
      <w:r w:rsidRPr="00DE0F0E" w:rsidDel="003C51E6">
        <w:rPr>
          <w:noProof/>
          <w:lang w:val="en-CA" w:eastAsia="ko-KR"/>
        </w:rPr>
        <w:t>xFrac</w:t>
      </w:r>
      <w:r w:rsidRPr="00DE0F0E" w:rsidDel="003C51E6">
        <w:rPr>
          <w:noProof/>
          <w:vertAlign w:val="subscript"/>
          <w:lang w:val="en-CA" w:eastAsia="ko-KR"/>
        </w:rPr>
        <w:t>L</w:t>
      </w:r>
      <w:r w:rsidRPr="00DE0F0E">
        <w:rPr>
          <w:noProof/>
          <w:lang w:val="en-CA"/>
        </w:rPr>
        <w:t> ] and fPad</w:t>
      </w:r>
      <w:r w:rsidRPr="00DE0F0E">
        <w:rPr>
          <w:noProof/>
          <w:vertAlign w:val="subscript"/>
          <w:lang w:val="en-CA"/>
        </w:rPr>
        <w:t>C</w:t>
      </w:r>
      <w:r w:rsidRPr="00DE0F0E">
        <w:rPr>
          <w:noProof/>
          <w:lang w:val="en-CA"/>
        </w:rPr>
        <w:t>[ 1 ] are set equal to f</w:t>
      </w:r>
      <w:r w:rsidRPr="00DE0F0E">
        <w:rPr>
          <w:noProof/>
          <w:vertAlign w:val="subscript"/>
          <w:lang w:val="en-CA"/>
        </w:rPr>
        <w:t>C</w:t>
      </w:r>
      <w:r w:rsidRPr="00DE0F0E">
        <w:rPr>
          <w:noProof/>
          <w:lang w:val="en-CA"/>
        </w:rPr>
        <w:t>[ </w:t>
      </w:r>
      <w:r w:rsidRPr="00DE0F0E" w:rsidDel="003C51E6">
        <w:rPr>
          <w:noProof/>
          <w:lang w:val="en-CA" w:eastAsia="ko-KR"/>
        </w:rPr>
        <w:t>yFrac</w:t>
      </w:r>
      <w:r w:rsidRPr="00DE0F0E" w:rsidDel="003C51E6">
        <w:rPr>
          <w:noProof/>
          <w:vertAlign w:val="subscript"/>
          <w:lang w:val="en-CA" w:eastAsia="ko-KR"/>
        </w:rPr>
        <w:t>L</w:t>
      </w:r>
      <w:r w:rsidRPr="00DE0F0E">
        <w:rPr>
          <w:noProof/>
          <w:lang w:val="en-CA"/>
        </w:rPr>
        <w:t> ] and modified depending on padVal[ dir ] as follows for dir being equal to 0 and 1:</w:t>
      </w:r>
    </w:p>
    <w:p w:rsidR="00F26D69" w:rsidRPr="00DE0F0E" w:rsidRDefault="00F26D69" w:rsidP="00F26D69">
      <w:pPr>
        <w:keepNext/>
        <w:ind w:left="360" w:hanging="360"/>
        <w:rPr>
          <w:noProof/>
          <w:lang w:val="en-CA"/>
        </w:rPr>
      </w:pPr>
      <w:r w:rsidRPr="00DE0F0E" w:rsidDel="003C51E6">
        <w:rPr>
          <w:noProof/>
          <w:lang w:val="en-CA" w:eastAsia="ko-KR"/>
        </w:rPr>
        <w:t>–</w:t>
      </w:r>
      <w:r w:rsidRPr="00DE0F0E" w:rsidDel="003C51E6">
        <w:rPr>
          <w:noProof/>
          <w:lang w:val="en-CA" w:eastAsia="ko-KR"/>
        </w:rPr>
        <w:tab/>
      </w:r>
      <w:r w:rsidRPr="00DE0F0E">
        <w:rPr>
          <w:noProof/>
          <w:lang w:val="en-CA" w:eastAsia="ko-KR"/>
        </w:rPr>
        <w:t>If padVal[ dir ]</w:t>
      </w:r>
      <w:r w:rsidRPr="00DE0F0E">
        <w:rPr>
          <w:noProof/>
          <w:lang w:val="en-CA"/>
        </w:rPr>
        <w:t xml:space="preserve"> is equal to </w:t>
      </w:r>
      <w:r w:rsidRPr="00DE0F0E" w:rsidDel="003C51E6">
        <w:rPr>
          <w:noProof/>
          <w:lang w:val="en-CA" w:eastAsia="ko-KR"/>
        </w:rPr>
        <w:t>− </w:t>
      </w:r>
      <w:r w:rsidRPr="00DE0F0E">
        <w:rPr>
          <w:noProof/>
          <w:lang w:val="en-CA"/>
        </w:rPr>
        <w:t>1, fPad</w:t>
      </w:r>
      <w:r w:rsidRPr="00DE0F0E">
        <w:rPr>
          <w:noProof/>
          <w:vertAlign w:val="subscript"/>
          <w:lang w:val="en-CA"/>
        </w:rPr>
        <w:t>C</w:t>
      </w:r>
      <w:r w:rsidRPr="00DE0F0E">
        <w:rPr>
          <w:noProof/>
          <w:lang w:val="en-CA"/>
        </w:rPr>
        <w:t>[ dir ] is modified as follows:</w:t>
      </w:r>
    </w:p>
    <w:p w:rsidR="00F26D69" w:rsidRPr="00DE0F0E" w:rsidRDefault="00F26D69" w:rsidP="00F26D69">
      <w:pPr>
        <w:pStyle w:val="Equation"/>
        <w:keepNext/>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C</w:t>
      </w:r>
      <w:r w:rsidRPr="00DE0F0E">
        <w:rPr>
          <w:noProof/>
          <w:lang w:val="en-CA"/>
        </w:rPr>
        <w:t>[ dir ][ 1 ] = fPad</w:t>
      </w:r>
      <w:r w:rsidRPr="00DE0F0E">
        <w:rPr>
          <w:noProof/>
          <w:vertAlign w:val="subscript"/>
          <w:lang w:val="en-CA"/>
        </w:rPr>
        <w:t>C</w:t>
      </w:r>
      <w:r w:rsidRPr="00DE0F0E">
        <w:rPr>
          <w:noProof/>
          <w:lang w:val="en-CA"/>
        </w:rPr>
        <w:t>[ dir ][ 1 ] + fPad</w:t>
      </w:r>
      <w:r w:rsidRPr="00DE0F0E">
        <w:rPr>
          <w:noProof/>
          <w:vertAlign w:val="subscript"/>
          <w:lang w:val="en-CA"/>
        </w:rPr>
        <w:t>C</w:t>
      </w:r>
      <w:r w:rsidRPr="00DE0F0E">
        <w:rPr>
          <w:noProof/>
          <w:lang w:val="en-CA"/>
        </w:rPr>
        <w:t>[ dir ][ 0 ]</w:t>
      </w:r>
      <w:r w:rsidRPr="00DE0F0E" w:rsidDel="003C51E6">
        <w:rPr>
          <w:noProof/>
          <w:lang w:val="en-CA" w:eastAsia="ko-KR"/>
        </w:rPr>
        <w:tab/>
      </w:r>
      <w:r w:rsidRPr="00DE0F0E">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755</w:t>
      </w:r>
      <w:r w:rsidRPr="00DE0F0E" w:rsidDel="003C51E6">
        <w:rPr>
          <w:noProof/>
          <w:lang w:val="en-CA"/>
        </w:rPr>
        <w:fldChar w:fldCharType="end"/>
      </w:r>
      <w:r w:rsidRPr="00DE0F0E" w:rsidDel="003C51E6">
        <w:rPr>
          <w:noProof/>
          <w:lang w:val="en-CA"/>
        </w:rPr>
        <w:t>)</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C</w:t>
      </w:r>
      <w:r w:rsidRPr="00DE0F0E">
        <w:rPr>
          <w:noProof/>
          <w:lang w:val="en-CA"/>
        </w:rPr>
        <w:t>[ dir ][ 0 ] = 0</w:t>
      </w:r>
      <w:r w:rsidRPr="00DE0F0E">
        <w:rPr>
          <w:noProof/>
          <w:lang w:val="en-CA"/>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756</w:t>
      </w:r>
      <w:r w:rsidRPr="00DE0F0E" w:rsidDel="003C51E6">
        <w:rPr>
          <w:noProof/>
          <w:lang w:val="en-CA"/>
        </w:rPr>
        <w:fldChar w:fldCharType="end"/>
      </w:r>
      <w:r w:rsidRPr="00DE0F0E" w:rsidDel="003C51E6">
        <w:rPr>
          <w:noProof/>
          <w:lang w:val="en-CA"/>
        </w:rPr>
        <w:t>)</w:t>
      </w:r>
    </w:p>
    <w:p w:rsidR="00F26D69" w:rsidRPr="00DE0F0E" w:rsidRDefault="00F26D69" w:rsidP="00F26D69">
      <w:pPr>
        <w:ind w:left="360" w:hanging="360"/>
        <w:rPr>
          <w:noProof/>
          <w:lang w:val="en-CA"/>
        </w:rPr>
      </w:pPr>
      <w:r w:rsidRPr="00DE0F0E" w:rsidDel="003C51E6">
        <w:rPr>
          <w:noProof/>
          <w:lang w:val="en-CA" w:eastAsia="ko-KR"/>
        </w:rPr>
        <w:t>–</w:t>
      </w:r>
      <w:r w:rsidRPr="00DE0F0E" w:rsidDel="003C51E6">
        <w:rPr>
          <w:noProof/>
          <w:lang w:val="en-CA" w:eastAsia="ko-KR"/>
        </w:rPr>
        <w:tab/>
      </w:r>
      <w:r w:rsidRPr="00DE0F0E">
        <w:rPr>
          <w:noProof/>
          <w:lang w:val="en-CA" w:eastAsia="ko-KR"/>
        </w:rPr>
        <w:t>Otherwise, if padVal[ dir ]</w:t>
      </w:r>
      <w:r w:rsidRPr="00DE0F0E">
        <w:rPr>
          <w:noProof/>
          <w:lang w:val="en-CA"/>
        </w:rPr>
        <w:t xml:space="preserve"> is equal to 1, fPad</w:t>
      </w:r>
      <w:r w:rsidRPr="00DE0F0E">
        <w:rPr>
          <w:noProof/>
          <w:vertAlign w:val="subscript"/>
          <w:lang w:val="en-CA"/>
        </w:rPr>
        <w:t>C</w:t>
      </w:r>
      <w:r w:rsidRPr="00DE0F0E">
        <w:rPr>
          <w:noProof/>
          <w:lang w:val="en-CA"/>
        </w:rPr>
        <w:t>[ dir ] is modified as follows:</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C</w:t>
      </w:r>
      <w:r w:rsidRPr="00DE0F0E">
        <w:rPr>
          <w:noProof/>
          <w:lang w:val="en-CA"/>
        </w:rPr>
        <w:t>[ dir ][ 2 ] = fPad</w:t>
      </w:r>
      <w:r w:rsidRPr="00DE0F0E">
        <w:rPr>
          <w:noProof/>
          <w:vertAlign w:val="subscript"/>
          <w:lang w:val="en-CA"/>
        </w:rPr>
        <w:t>C</w:t>
      </w:r>
      <w:r w:rsidRPr="00DE0F0E">
        <w:rPr>
          <w:noProof/>
          <w:lang w:val="en-CA"/>
        </w:rPr>
        <w:t>[ dir ][ 2 ] + fPad</w:t>
      </w:r>
      <w:r w:rsidRPr="00DE0F0E">
        <w:rPr>
          <w:noProof/>
          <w:vertAlign w:val="subscript"/>
          <w:lang w:val="en-CA"/>
        </w:rPr>
        <w:t>C</w:t>
      </w:r>
      <w:r w:rsidRPr="00DE0F0E">
        <w:rPr>
          <w:noProof/>
          <w:lang w:val="en-CA"/>
        </w:rPr>
        <w:t>[ dir ][ 3 ]</w:t>
      </w:r>
      <w:r w:rsidRPr="00DE0F0E">
        <w:rPr>
          <w:noProof/>
          <w:lang w:val="en-CA" w:eastAsia="ko-KR"/>
        </w:rPr>
        <w:tab/>
      </w:r>
      <w:r w:rsidRPr="00DE0F0E">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757</w:t>
      </w:r>
      <w:r w:rsidRPr="00DE0F0E" w:rsidDel="003C51E6">
        <w:rPr>
          <w:noProof/>
          <w:lang w:val="en-CA"/>
        </w:rPr>
        <w:fldChar w:fldCharType="end"/>
      </w:r>
      <w:r w:rsidRPr="00DE0F0E" w:rsidDel="003C51E6">
        <w:rPr>
          <w:noProof/>
          <w:lang w:val="en-CA"/>
        </w:rPr>
        <w:t>)</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rPr>
        <w:t>fPad</w:t>
      </w:r>
      <w:r w:rsidRPr="00DE0F0E">
        <w:rPr>
          <w:noProof/>
          <w:vertAlign w:val="subscript"/>
          <w:lang w:val="en-CA"/>
        </w:rPr>
        <w:t>C</w:t>
      </w:r>
      <w:r w:rsidRPr="00DE0F0E">
        <w:rPr>
          <w:noProof/>
          <w:lang w:val="en-CA"/>
        </w:rPr>
        <w:t>[ dir ][ 3 ] = 0</w:t>
      </w:r>
      <w:r w:rsidRPr="00DE0F0E">
        <w:rPr>
          <w:noProof/>
          <w:lang w:val="en-CA"/>
        </w:rPr>
        <w:tab/>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758</w:t>
      </w:r>
      <w:r w:rsidRPr="00DE0F0E" w:rsidDel="003C51E6">
        <w:rPr>
          <w:noProof/>
          <w:lang w:val="en-CA"/>
        </w:rPr>
        <w:fldChar w:fldCharType="end"/>
      </w:r>
      <w:r w:rsidRPr="00DE0F0E" w:rsidDel="003C51E6">
        <w:rPr>
          <w:noProof/>
          <w:lang w:val="en-CA"/>
        </w:rPr>
        <w:t>)</w:t>
      </w:r>
    </w:p>
    <w:p w:rsidR="00F26D69" w:rsidRPr="00DE0F0E" w:rsidRDefault="00F26D69" w:rsidP="00F26D69">
      <w:pPr>
        <w:rPr>
          <w:noProof/>
          <w:lang w:val="en-CA" w:eastAsia="ko-KR"/>
        </w:rPr>
      </w:pPr>
      <w:r w:rsidRPr="00DE0F0E">
        <w:rPr>
          <w:noProof/>
          <w:lang w:val="en-CA" w:eastAsia="ko-KR"/>
        </w:rPr>
        <w:t xml:space="preserve">The variable xOffset is set equal to </w:t>
      </w:r>
      <w:r>
        <w:rPr>
          <w:noProof/>
          <w:lang w:val="en-CA" w:eastAsia="ko-KR"/>
        </w:rPr>
        <w:t>( </w:t>
      </w:r>
      <w:r w:rsidRPr="00DE0F0E">
        <w:rPr>
          <w:noProof/>
          <w:lang w:val="en-CA" w:eastAsia="ko-KR"/>
        </w:rPr>
        <w:t>sps_ref_wraparound_offset</w:t>
      </w:r>
      <w:r>
        <w:rPr>
          <w:noProof/>
          <w:lang w:eastAsia="ko-KR"/>
        </w:rPr>
        <w:t>_minus1 + 1 ) * MinCbSizeY )</w:t>
      </w:r>
      <w:r w:rsidRPr="00DE0F0E">
        <w:rPr>
          <w:noProof/>
          <w:lang w:val="en-CA" w:eastAsia="ko-KR"/>
        </w:rPr>
        <w:t> / SubWidthC.</w:t>
      </w:r>
    </w:p>
    <w:p w:rsidR="00F26D69" w:rsidRPr="00DE0F0E" w:rsidRDefault="00F26D69" w:rsidP="00F26D69">
      <w:pPr>
        <w:rPr>
          <w:noProof/>
          <w:lang w:val="en-CA" w:eastAsia="ko-KR"/>
        </w:rPr>
      </w:pPr>
      <w:r w:rsidRPr="00DE0F0E">
        <w:rPr>
          <w:noProof/>
          <w:lang w:val="en-CA" w:eastAsia="ko-KR"/>
        </w:rPr>
        <w:t xml:space="preserve">The chroma locations in full-sample units </w:t>
      </w:r>
      <w:r w:rsidRPr="00DE0F0E" w:rsidDel="003C51E6">
        <w:rPr>
          <w:noProof/>
          <w:lang w:val="en-CA" w:eastAsia="ko-KR"/>
        </w:rPr>
        <w:t>( xInt</w:t>
      </w:r>
      <w:r w:rsidRPr="00DE0F0E">
        <w:rPr>
          <w:noProof/>
          <w:vertAlign w:val="subscript"/>
          <w:lang w:val="en-CA" w:eastAsia="ko-KR"/>
        </w:rPr>
        <w:t>i</w:t>
      </w:r>
      <w:r w:rsidRPr="00DE0F0E" w:rsidDel="003C51E6">
        <w:rPr>
          <w:noProof/>
          <w:lang w:val="en-CA" w:eastAsia="ko-KR"/>
        </w:rPr>
        <w:t>, yInt</w:t>
      </w:r>
      <w:r w:rsidRPr="00DE0F0E">
        <w:rPr>
          <w:noProof/>
          <w:vertAlign w:val="subscript"/>
          <w:lang w:val="en-CA" w:eastAsia="ko-KR"/>
        </w:rPr>
        <w:t>i</w:t>
      </w:r>
      <w:r w:rsidRPr="00DE0F0E" w:rsidDel="003C51E6">
        <w:rPr>
          <w:noProof/>
          <w:lang w:val="en-CA" w:eastAsia="ko-KR"/>
        </w:rPr>
        <w:t> )</w:t>
      </w:r>
      <w:r w:rsidRPr="00DE0F0E">
        <w:rPr>
          <w:noProof/>
          <w:lang w:val="en-CA" w:eastAsia="ko-KR"/>
        </w:rPr>
        <w:t xml:space="preserve"> are derived as follows for i = 0..3:</w:t>
      </w:r>
    </w:p>
    <w:p w:rsidR="00F26D69" w:rsidRPr="00DE0F0E" w:rsidRDefault="00F26D69" w:rsidP="00F26D69">
      <w:pPr>
        <w:pStyle w:val="Equation"/>
        <w:tabs>
          <w:tab w:val="clear" w:pos="794"/>
          <w:tab w:val="clear" w:pos="1588"/>
          <w:tab w:val="left" w:pos="990"/>
          <w:tab w:val="left" w:pos="1440"/>
          <w:tab w:val="left" w:pos="4050"/>
        </w:tabs>
        <w:ind w:left="562"/>
        <w:rPr>
          <w:noProof/>
          <w:lang w:val="en-CA"/>
        </w:rPr>
      </w:pPr>
      <w:r w:rsidRPr="00DE0F0E" w:rsidDel="003C51E6">
        <w:rPr>
          <w:noProof/>
          <w:lang w:val="en-CA" w:eastAsia="ko-KR"/>
        </w:rPr>
        <w:t>xInt</w:t>
      </w:r>
      <w:r w:rsidRPr="00DE0F0E">
        <w:rPr>
          <w:noProof/>
          <w:vertAlign w:val="subscript"/>
          <w:lang w:val="en-CA" w:eastAsia="ko-KR"/>
        </w:rPr>
        <w:t>i</w:t>
      </w:r>
      <w:r w:rsidRPr="00DE0F0E">
        <w:rPr>
          <w:noProof/>
          <w:lang w:val="en-CA"/>
        </w:rPr>
        <w:t> = </w:t>
      </w:r>
      <w:proofErr w:type="gramStart"/>
      <w:r>
        <w:rPr>
          <w:color w:val="000000"/>
        </w:rPr>
        <w:t>Clip3(</w:t>
      </w:r>
      <w:proofErr w:type="gramEnd"/>
      <w:r>
        <w:rPr>
          <w:color w:val="000000"/>
        </w:rPr>
        <w:t xml:space="preserve"> 0, </w:t>
      </w:r>
      <w:proofErr w:type="spellStart"/>
      <w:r>
        <w:rPr>
          <w:color w:val="000000"/>
        </w:rPr>
        <w:t>picW</w:t>
      </w:r>
      <w:proofErr w:type="spellEnd"/>
      <w:r>
        <w:rPr>
          <w:color w:val="000000"/>
        </w:rPr>
        <w:t> </w:t>
      </w:r>
      <w:r w:rsidRPr="00323899">
        <w:rPr>
          <w:color w:val="000000"/>
        </w:rPr>
        <w:t>−</w:t>
      </w:r>
      <w:r>
        <w:rPr>
          <w:color w:val="000000"/>
        </w:rPr>
        <w:t xml:space="preserve"> 1, </w:t>
      </w:r>
      <w:r w:rsidRPr="00DE0F0E">
        <w:rPr>
          <w:noProof/>
          <w:lang w:val="en-CA" w:eastAsia="ko-KR"/>
        </w:rPr>
        <w:t>sps_ref_wraparound_</w:t>
      </w:r>
      <w:r w:rsidRPr="00DE0F0E">
        <w:rPr>
          <w:noProof/>
          <w:lang w:val="en-CA"/>
        </w:rPr>
        <w:t>enabled</w:t>
      </w:r>
      <w:r w:rsidRPr="00DE0F0E">
        <w:rPr>
          <w:noProof/>
          <w:lang w:val="en-CA" w:eastAsia="ko-KR"/>
        </w:rPr>
        <w:t>_flag </w:t>
      </w:r>
      <w:r w:rsidRPr="00DE0F0E">
        <w:rPr>
          <w:noProof/>
          <w:lang w:val="en-CA"/>
        </w:rPr>
        <w:t>? ClipH( xOffset</w:t>
      </w:r>
      <w:r w:rsidRPr="00DE0F0E">
        <w:rPr>
          <w:noProof/>
          <w:lang w:val="en-CA" w:eastAsia="ko-KR"/>
        </w:rPr>
        <w:t>, picW</w:t>
      </w:r>
      <w:r w:rsidRPr="00DE0F0E">
        <w:rPr>
          <w:noProof/>
          <w:vertAlign w:val="subscript"/>
          <w:lang w:val="en-CA"/>
        </w:rPr>
        <w:t>C</w:t>
      </w:r>
      <w:r w:rsidRPr="00DE0F0E">
        <w:rPr>
          <w:noProof/>
          <w:lang w:val="en-CA" w:eastAsia="ko-KR"/>
        </w:rPr>
        <w:t>, </w:t>
      </w:r>
      <w:r w:rsidRPr="00DE0F0E">
        <w:rPr>
          <w:noProof/>
          <w:lang w:val="en-CA"/>
        </w:rPr>
        <w:t>x</w:t>
      </w:r>
      <w:r w:rsidRPr="00DE0F0E" w:rsidDel="003C51E6">
        <w:rPr>
          <w:noProof/>
          <w:lang w:val="en-CA" w:eastAsia="ko-KR"/>
        </w:rPr>
        <w:t>Int</w:t>
      </w:r>
      <w:r w:rsidRPr="00DE0F0E">
        <w:rPr>
          <w:noProof/>
          <w:vertAlign w:val="subscript"/>
          <w:lang w:val="en-CA" w:eastAsia="ko-KR"/>
        </w:rPr>
        <w:t>C</w:t>
      </w:r>
      <w:r w:rsidRPr="00DE0F0E">
        <w:rPr>
          <w:noProof/>
          <w:lang w:val="en-CA"/>
        </w:rPr>
        <w:t> + i − 1 )</w:t>
      </w:r>
      <w:r>
        <w:rPr>
          <w:noProof/>
          <w:lang w:val="en-CA"/>
        </w:rPr>
        <w:t xml:space="preserve"> :</w:t>
      </w:r>
      <w:r w:rsidRPr="00DE0F0E">
        <w:rPr>
          <w:noProof/>
          <w:lang w:val="en-CA"/>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759</w:t>
      </w:r>
      <w:r w:rsidRPr="00DE0F0E" w:rsidDel="003C51E6">
        <w:rPr>
          <w:noProof/>
          <w:lang w:val="en-CA"/>
        </w:rPr>
        <w:fldChar w:fldCharType="end"/>
      </w:r>
      <w:r w:rsidRPr="00DE0F0E" w:rsidDel="003C51E6">
        <w:rPr>
          <w:noProof/>
          <w:lang w:val="en-CA"/>
        </w:rPr>
        <w:t>)</w:t>
      </w:r>
      <w:r w:rsidRPr="00DE0F0E">
        <w:rPr>
          <w:noProof/>
          <w:lang w:val="en-CA"/>
        </w:rPr>
        <w:br/>
      </w:r>
      <w:r w:rsidRPr="00DE0F0E">
        <w:rPr>
          <w:noProof/>
          <w:lang w:val="en-CA"/>
        </w:rPr>
        <w:tab/>
      </w:r>
      <w:r>
        <w:rPr>
          <w:noProof/>
          <w:lang w:val="en-CA"/>
        </w:rPr>
        <w:tab/>
      </w:r>
      <w:r w:rsidRPr="00DE0F0E">
        <w:rPr>
          <w:noProof/>
          <w:lang w:val="en-CA"/>
        </w:rPr>
        <w:t>x</w:t>
      </w:r>
      <w:r w:rsidRPr="00DE0F0E" w:rsidDel="003C51E6">
        <w:rPr>
          <w:noProof/>
          <w:lang w:val="en-CA" w:eastAsia="ko-KR"/>
        </w:rPr>
        <w:t>Int</w:t>
      </w:r>
      <w:r w:rsidRPr="00DE0F0E">
        <w:rPr>
          <w:noProof/>
          <w:vertAlign w:val="subscript"/>
          <w:lang w:val="en-CA"/>
        </w:rPr>
        <w:t>C</w:t>
      </w:r>
      <w:r w:rsidRPr="00DE0F0E">
        <w:rPr>
          <w:noProof/>
          <w:lang w:val="en-CA"/>
        </w:rPr>
        <w:t> + i − 1 )</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Pr>
          <w:noProof/>
          <w:lang w:val="en-CA" w:eastAsia="ko-KR"/>
        </w:rPr>
        <w:t>y</w:t>
      </w:r>
      <w:r w:rsidRPr="00DE0F0E" w:rsidDel="003C51E6">
        <w:rPr>
          <w:noProof/>
          <w:lang w:val="en-CA" w:eastAsia="ko-KR"/>
        </w:rPr>
        <w:t>Int</w:t>
      </w:r>
      <w:r w:rsidRPr="00DE0F0E">
        <w:rPr>
          <w:noProof/>
          <w:vertAlign w:val="subscript"/>
          <w:lang w:val="en-CA" w:eastAsia="ko-KR"/>
        </w:rPr>
        <w:t>i</w:t>
      </w:r>
      <w:r w:rsidRPr="00DE0F0E">
        <w:rPr>
          <w:noProof/>
          <w:lang w:val="en-CA"/>
        </w:rPr>
        <w:t> = Clip3( 0, picH</w:t>
      </w:r>
      <w:r w:rsidRPr="00DE0F0E">
        <w:rPr>
          <w:noProof/>
          <w:vertAlign w:val="subscript"/>
          <w:lang w:val="en-CA"/>
        </w:rPr>
        <w:t>C</w:t>
      </w:r>
      <w:r w:rsidRPr="00DE0F0E">
        <w:rPr>
          <w:noProof/>
          <w:lang w:val="en-CA"/>
        </w:rPr>
        <w:t> − 1, y</w:t>
      </w:r>
      <w:r w:rsidRPr="00DE0F0E" w:rsidDel="003C51E6">
        <w:rPr>
          <w:noProof/>
          <w:lang w:val="en-CA" w:eastAsia="ko-KR"/>
        </w:rPr>
        <w:t>Int</w:t>
      </w:r>
      <w:r w:rsidRPr="00DE0F0E">
        <w:rPr>
          <w:noProof/>
          <w:vertAlign w:val="subscript"/>
          <w:lang w:val="en-CA"/>
        </w:rPr>
        <w:t>C</w:t>
      </w:r>
      <w:r w:rsidRPr="00DE0F0E">
        <w:rPr>
          <w:noProof/>
          <w:lang w:val="en-CA"/>
        </w:rPr>
        <w:t> + i − 1 )</w:t>
      </w:r>
      <w:r w:rsidRPr="00DE0F0E" w:rsidDel="003C51E6">
        <w:rPr>
          <w:noProof/>
          <w:lang w:val="en-CA" w:eastAsia="ko-KR"/>
        </w:rPr>
        <w:tab/>
      </w:r>
      <w:r w:rsidRPr="00DE0F0E">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760</w:t>
      </w:r>
      <w:r w:rsidRPr="00DE0F0E" w:rsidDel="003C51E6">
        <w:rPr>
          <w:noProof/>
          <w:lang w:val="en-CA"/>
        </w:rPr>
        <w:fldChar w:fldCharType="end"/>
      </w:r>
      <w:r w:rsidRPr="00DE0F0E" w:rsidDel="003C51E6">
        <w:rPr>
          <w:noProof/>
          <w:lang w:val="en-CA"/>
        </w:rPr>
        <w:t>)</w:t>
      </w:r>
    </w:p>
    <w:p w:rsidR="00F26D69" w:rsidRPr="00DE0F0E" w:rsidRDefault="00F26D69" w:rsidP="00F26D69">
      <w:pPr>
        <w:rPr>
          <w:noProof/>
          <w:lang w:val="en-CA"/>
        </w:rPr>
      </w:pPr>
      <w:r w:rsidRPr="00DE0F0E">
        <w:rPr>
          <w:noProof/>
          <w:lang w:val="en-CA" w:eastAsia="ko-KR"/>
        </w:rPr>
        <w:t>The</w:t>
      </w:r>
      <w:r w:rsidRPr="00DE0F0E" w:rsidDel="003C51E6">
        <w:rPr>
          <w:noProof/>
          <w:lang w:val="en-CA" w:eastAsia="ko-KR"/>
        </w:rPr>
        <w:t xml:space="preserve"> predicted </w:t>
      </w:r>
      <w:r w:rsidRPr="00DE0F0E">
        <w:rPr>
          <w:noProof/>
          <w:lang w:val="en-CA" w:eastAsia="ko-KR"/>
        </w:rPr>
        <w:t xml:space="preserve">chroma </w:t>
      </w:r>
      <w:r w:rsidRPr="00DE0F0E" w:rsidDel="003C51E6">
        <w:rPr>
          <w:noProof/>
          <w:lang w:val="en-CA" w:eastAsia="ko-KR"/>
        </w:rPr>
        <w:t>sample value predSampleLX</w:t>
      </w:r>
      <w:r w:rsidRPr="00DE0F0E">
        <w:rPr>
          <w:noProof/>
          <w:vertAlign w:val="subscript"/>
          <w:lang w:val="en-CA" w:eastAsia="ko-KR"/>
        </w:rPr>
        <w:t xml:space="preserve">C </w:t>
      </w:r>
      <w:r w:rsidRPr="00DE0F0E">
        <w:rPr>
          <w:noProof/>
          <w:lang w:val="en-CA"/>
        </w:rPr>
        <w:t xml:space="preserve">is derived as follows: </w:t>
      </w:r>
    </w:p>
    <w:p w:rsidR="00F26D69" w:rsidRPr="00DE0F0E" w:rsidRDefault="00F26D69" w:rsidP="00F26D69">
      <w:pPr>
        <w:keepNext/>
        <w:tabs>
          <w:tab w:val="left" w:pos="284"/>
        </w:tabs>
        <w:ind w:left="284" w:hanging="284"/>
        <w:rPr>
          <w:rFonts w:eastAsia="Malgun Gothic"/>
          <w:noProof/>
          <w:lang w:val="en-CA" w:eastAsia="ko-KR"/>
        </w:rPr>
      </w:pPr>
      <w:r w:rsidRPr="00DE0F0E" w:rsidDel="003C51E6">
        <w:rPr>
          <w:noProof/>
          <w:lang w:val="en-CA" w:eastAsia="ko-KR"/>
        </w:rPr>
        <w:t>–</w:t>
      </w:r>
      <w:r w:rsidRPr="00DE0F0E" w:rsidDel="003C51E6">
        <w:rPr>
          <w:noProof/>
          <w:lang w:val="en-CA" w:eastAsia="ko-KR"/>
        </w:rPr>
        <w:tab/>
      </w:r>
      <w:r w:rsidRPr="00DE0F0E">
        <w:rPr>
          <w:noProof/>
          <w:lang w:val="en-CA" w:eastAsia="ko-KR"/>
        </w:rPr>
        <w:t xml:space="preserve">If both </w:t>
      </w:r>
      <w:r w:rsidRPr="00DE0F0E">
        <w:rPr>
          <w:noProof/>
          <w:lang w:val="en-CA"/>
        </w:rPr>
        <w:t>x</w:t>
      </w:r>
      <w:r w:rsidRPr="00DE0F0E" w:rsidDel="003C51E6">
        <w:rPr>
          <w:noProof/>
          <w:lang w:val="en-CA" w:eastAsia="ko-KR"/>
        </w:rPr>
        <w:t>Frac</w:t>
      </w:r>
      <w:r w:rsidRPr="00DE0F0E">
        <w:rPr>
          <w:noProof/>
          <w:vertAlign w:val="subscript"/>
          <w:lang w:val="en-CA" w:eastAsia="ko-KR"/>
        </w:rPr>
        <w:t xml:space="preserve">C </w:t>
      </w:r>
      <w:r w:rsidRPr="00DE0F0E">
        <w:rPr>
          <w:noProof/>
          <w:lang w:val="en-CA"/>
        </w:rPr>
        <w:t>and y</w:t>
      </w:r>
      <w:r w:rsidRPr="00DE0F0E" w:rsidDel="003C51E6">
        <w:rPr>
          <w:noProof/>
          <w:lang w:val="en-CA" w:eastAsia="ko-KR"/>
        </w:rPr>
        <w:t>Frac</w:t>
      </w:r>
      <w:r w:rsidRPr="00DE0F0E">
        <w:rPr>
          <w:noProof/>
          <w:vertAlign w:val="subscript"/>
          <w:lang w:val="en-CA" w:eastAsia="ko-KR"/>
        </w:rPr>
        <w:t>C</w:t>
      </w:r>
      <w:r w:rsidRPr="00DE0F0E">
        <w:rPr>
          <w:noProof/>
          <w:lang w:val="en-CA"/>
        </w:rPr>
        <w:t xml:space="preserve"> are equal to 0, the value of </w:t>
      </w:r>
      <w:r w:rsidRPr="00DE0F0E" w:rsidDel="003C51E6">
        <w:rPr>
          <w:noProof/>
          <w:lang w:val="en-CA" w:eastAsia="ko-KR"/>
        </w:rPr>
        <w:t>predSampleLX</w:t>
      </w:r>
      <w:r w:rsidRPr="00DE0F0E">
        <w:rPr>
          <w:noProof/>
          <w:vertAlign w:val="subscript"/>
          <w:lang w:val="en-CA" w:eastAsia="ko-KR"/>
        </w:rPr>
        <w:t>C</w:t>
      </w:r>
      <w:r w:rsidRPr="00DE0F0E">
        <w:rPr>
          <w:rFonts w:eastAsia="Malgun Gothic"/>
          <w:noProof/>
          <w:lang w:val="en-CA" w:eastAsia="ko-KR"/>
        </w:rPr>
        <w:t xml:space="preserve"> is derived as follows:</w:t>
      </w:r>
    </w:p>
    <w:p w:rsidR="00F26D69" w:rsidRPr="00DE0F0E" w:rsidRDefault="00F26D69" w:rsidP="00F26D69">
      <w:pPr>
        <w:pStyle w:val="Equation"/>
        <w:tabs>
          <w:tab w:val="clear" w:pos="794"/>
          <w:tab w:val="clear" w:pos="1588"/>
          <w:tab w:val="left" w:pos="851"/>
          <w:tab w:val="left" w:pos="1134"/>
          <w:tab w:val="left" w:pos="1418"/>
          <w:tab w:val="left" w:pos="1701"/>
        </w:tabs>
        <w:ind w:left="562"/>
        <w:rPr>
          <w:noProof/>
          <w:lang w:val="en-CA"/>
        </w:rPr>
      </w:pPr>
      <w:r w:rsidRPr="00DE0F0E" w:rsidDel="003C51E6">
        <w:rPr>
          <w:noProof/>
          <w:lang w:val="en-CA" w:eastAsia="ko-KR"/>
        </w:rPr>
        <w:t>predSampleLX</w:t>
      </w:r>
      <w:r w:rsidRPr="00DE0F0E">
        <w:rPr>
          <w:noProof/>
          <w:vertAlign w:val="subscript"/>
          <w:lang w:val="en-CA" w:eastAsia="ko-KR"/>
        </w:rPr>
        <w:t>C</w:t>
      </w:r>
      <w:r w:rsidRPr="00DE0F0E">
        <w:rPr>
          <w:noProof/>
          <w:lang w:val="en-CA" w:eastAsia="ko-KR"/>
        </w:rPr>
        <w:t xml:space="preserve"> = </w:t>
      </w:r>
      <w:r w:rsidRPr="00DE0F0E" w:rsidDel="003C51E6">
        <w:rPr>
          <w:noProof/>
          <w:lang w:val="en-CA" w:eastAsia="ko-KR"/>
        </w:rPr>
        <w:t>refPicLX</w:t>
      </w:r>
      <w:r w:rsidRPr="00DE0F0E">
        <w:rPr>
          <w:noProof/>
          <w:vertAlign w:val="subscript"/>
          <w:lang w:val="en-CA" w:eastAsia="ko-KR"/>
        </w:rPr>
        <w:t>C</w:t>
      </w:r>
      <w:r w:rsidRPr="00DE0F0E">
        <w:rPr>
          <w:noProof/>
          <w:lang w:val="en-CA"/>
        </w:rPr>
        <w:t>[ </w:t>
      </w:r>
      <w:r w:rsidRPr="00DE0F0E" w:rsidDel="003C51E6">
        <w:rPr>
          <w:noProof/>
          <w:lang w:val="en-CA" w:eastAsia="ko-KR"/>
        </w:rPr>
        <w:t>xInt</w:t>
      </w:r>
      <w:r w:rsidRPr="00DE0F0E">
        <w:rPr>
          <w:noProof/>
          <w:vertAlign w:val="subscript"/>
          <w:lang w:val="en-CA" w:eastAsia="ko-KR"/>
        </w:rPr>
        <w:t>1</w:t>
      </w:r>
      <w:r w:rsidRPr="00DE0F0E">
        <w:rPr>
          <w:noProof/>
          <w:lang w:val="en-CA"/>
        </w:rPr>
        <w:t> ][ y</w:t>
      </w:r>
      <w:r w:rsidRPr="00DE0F0E" w:rsidDel="003C51E6">
        <w:rPr>
          <w:noProof/>
          <w:lang w:val="en-CA" w:eastAsia="ko-KR"/>
        </w:rPr>
        <w:t>Int</w:t>
      </w:r>
      <w:r w:rsidRPr="00DE0F0E">
        <w:rPr>
          <w:noProof/>
          <w:vertAlign w:val="subscript"/>
          <w:lang w:val="en-CA" w:eastAsia="ko-KR"/>
        </w:rPr>
        <w:t>1</w:t>
      </w:r>
      <w:r w:rsidRPr="00DE0F0E">
        <w:rPr>
          <w:noProof/>
          <w:lang w:val="en-CA"/>
        </w:rPr>
        <w:t> ] &lt;&lt; shift3</w:t>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761</w:t>
      </w:r>
      <w:r w:rsidRPr="00DE0F0E" w:rsidDel="003C51E6">
        <w:rPr>
          <w:noProof/>
          <w:lang w:val="en-CA"/>
        </w:rPr>
        <w:fldChar w:fldCharType="end"/>
      </w:r>
      <w:r w:rsidRPr="00DE0F0E" w:rsidDel="003C51E6">
        <w:rPr>
          <w:noProof/>
          <w:lang w:val="en-CA"/>
        </w:rPr>
        <w:t>)</w:t>
      </w:r>
    </w:p>
    <w:p w:rsidR="00F26D69" w:rsidRPr="00DE0F0E" w:rsidRDefault="00F26D69" w:rsidP="00F26D69">
      <w:pPr>
        <w:keepNext/>
        <w:tabs>
          <w:tab w:val="left" w:pos="284"/>
        </w:tabs>
        <w:ind w:left="284" w:hanging="284"/>
        <w:rPr>
          <w:rFonts w:eastAsia="Malgun Gothic"/>
          <w:noProof/>
          <w:lang w:val="en-CA" w:eastAsia="ko-KR"/>
        </w:rPr>
      </w:pPr>
      <w:r w:rsidRPr="00DE0F0E" w:rsidDel="003C51E6">
        <w:rPr>
          <w:noProof/>
          <w:lang w:val="en-CA" w:eastAsia="ko-KR"/>
        </w:rPr>
        <w:t>–</w:t>
      </w:r>
      <w:r w:rsidRPr="00DE0F0E" w:rsidDel="003C51E6">
        <w:rPr>
          <w:noProof/>
          <w:lang w:val="en-CA" w:eastAsia="ko-KR"/>
        </w:rPr>
        <w:tab/>
      </w:r>
      <w:r w:rsidRPr="00DE0F0E">
        <w:rPr>
          <w:noProof/>
          <w:lang w:val="en-CA" w:eastAsia="ko-KR"/>
        </w:rPr>
        <w:t>O</w:t>
      </w:r>
      <w:r w:rsidRPr="00DE0F0E">
        <w:rPr>
          <w:noProof/>
          <w:lang w:val="en-CA"/>
        </w:rPr>
        <w:t>therwise if x</w:t>
      </w:r>
      <w:r w:rsidRPr="00DE0F0E" w:rsidDel="003C51E6">
        <w:rPr>
          <w:noProof/>
          <w:lang w:val="en-CA" w:eastAsia="ko-KR"/>
        </w:rPr>
        <w:t>Frac</w:t>
      </w:r>
      <w:r w:rsidRPr="00DE0F0E">
        <w:rPr>
          <w:noProof/>
          <w:vertAlign w:val="subscript"/>
          <w:lang w:val="en-CA" w:eastAsia="ko-KR"/>
        </w:rPr>
        <w:t xml:space="preserve">C </w:t>
      </w:r>
      <w:r w:rsidRPr="00DE0F0E">
        <w:rPr>
          <w:noProof/>
          <w:lang w:val="en-CA"/>
        </w:rPr>
        <w:t>is not equal to 0 and y</w:t>
      </w:r>
      <w:r w:rsidRPr="00DE0F0E" w:rsidDel="003C51E6">
        <w:rPr>
          <w:noProof/>
          <w:lang w:val="en-CA" w:eastAsia="ko-KR"/>
        </w:rPr>
        <w:t>Frac</w:t>
      </w:r>
      <w:r w:rsidRPr="00DE0F0E">
        <w:rPr>
          <w:noProof/>
          <w:vertAlign w:val="subscript"/>
          <w:lang w:val="en-CA" w:eastAsia="ko-KR"/>
        </w:rPr>
        <w:t>C</w:t>
      </w:r>
      <w:r w:rsidRPr="00DE0F0E">
        <w:rPr>
          <w:noProof/>
          <w:lang w:val="en-CA"/>
        </w:rPr>
        <w:t xml:space="preserve"> is equal to 0, the value of </w:t>
      </w:r>
      <w:r w:rsidRPr="00DE0F0E" w:rsidDel="003C51E6">
        <w:rPr>
          <w:noProof/>
          <w:lang w:val="en-CA" w:eastAsia="ko-KR"/>
        </w:rPr>
        <w:t>predSampleLX</w:t>
      </w:r>
      <w:r w:rsidRPr="00DE0F0E">
        <w:rPr>
          <w:noProof/>
          <w:vertAlign w:val="subscript"/>
          <w:lang w:val="en-CA" w:eastAsia="ko-KR"/>
        </w:rPr>
        <w:t>C</w:t>
      </w:r>
      <w:r w:rsidRPr="00DE0F0E">
        <w:rPr>
          <w:rFonts w:eastAsia="Malgun Gothic"/>
          <w:noProof/>
          <w:lang w:val="en-CA" w:eastAsia="ko-KR"/>
        </w:rPr>
        <w:t xml:space="preserve"> is derived as follows:</w:t>
      </w:r>
    </w:p>
    <w:p w:rsidR="00F26D69" w:rsidRPr="00DE0F0E" w:rsidRDefault="00F26D69" w:rsidP="00F26D69">
      <w:pPr>
        <w:pStyle w:val="Equation"/>
        <w:keepLines/>
        <w:tabs>
          <w:tab w:val="clear" w:pos="794"/>
          <w:tab w:val="clear" w:pos="1588"/>
          <w:tab w:val="left" w:pos="851"/>
          <w:tab w:val="left" w:pos="1134"/>
          <w:tab w:val="left" w:pos="1418"/>
          <w:tab w:val="left" w:pos="1701"/>
          <w:tab w:val="left" w:pos="2127"/>
        </w:tabs>
        <w:ind w:left="561"/>
        <w:rPr>
          <w:noProof/>
          <w:lang w:val="en-CA"/>
        </w:rPr>
      </w:pPr>
      <w:r w:rsidRPr="00DE0F0E" w:rsidDel="003C51E6">
        <w:rPr>
          <w:noProof/>
          <w:lang w:val="en-CA" w:eastAsia="ko-KR"/>
        </w:rPr>
        <w:t>predSampleLX</w:t>
      </w:r>
      <w:r w:rsidRPr="00DE0F0E">
        <w:rPr>
          <w:noProof/>
          <w:vertAlign w:val="subscript"/>
          <w:lang w:val="en-CA" w:eastAsia="ko-KR"/>
        </w:rPr>
        <w:t>C</w:t>
      </w:r>
      <w:r w:rsidRPr="00DE0F0E">
        <w:rPr>
          <w:noProof/>
          <w:lang w:val="en-CA"/>
        </w:rPr>
        <w:t xml:space="preserve"> = </w:t>
      </w:r>
      <m:oMath>
        <m:d>
          <m:dPr>
            <m:ctrlPr>
              <w:rPr>
                <w:rFonts w:ascii="Cambria Math" w:hAnsi="Cambria Math"/>
                <w:i/>
                <w:noProof/>
                <w:lang w:val="en-CA"/>
              </w:rPr>
            </m:ctrlPr>
          </m:dPr>
          <m:e>
            <m:r>
              <w:rPr>
                <w:rFonts w:ascii="Cambria Math" w:hAnsi="Cambria Math"/>
                <w:noProof/>
                <w:lang w:val="en-CA"/>
              </w:rPr>
              <m:t xml:space="preserve"> </m:t>
            </m:r>
            <m:nary>
              <m:naryPr>
                <m:chr m:val="∑"/>
                <m:limLoc m:val="undOvr"/>
                <m:ctrlPr>
                  <w:rPr>
                    <w:rFonts w:ascii="Cambria Math" w:hAnsi="Cambria Math"/>
                    <w:i/>
                    <w:noProof/>
                    <w:lang w:val="en-CA"/>
                  </w:rPr>
                </m:ctrlPr>
              </m:naryPr>
              <m:sub>
                <m:r>
                  <w:rPr>
                    <w:rFonts w:ascii="Cambria Math" w:hAnsi="Cambria Math"/>
                    <w:noProof/>
                    <w:lang w:val="en-CA"/>
                  </w:rPr>
                  <m:t>i=0</m:t>
                </m:r>
              </m:sub>
              <m:sup>
                <m:r>
                  <w:rPr>
                    <w:rFonts w:ascii="Cambria Math" w:hAnsi="Cambria Math"/>
                    <w:noProof/>
                    <w:lang w:val="en-CA"/>
                  </w:rPr>
                  <m:t>3</m:t>
                </m:r>
              </m:sup>
              <m:e>
                <m:r>
                  <m:rPr>
                    <m:nor/>
                  </m:rPr>
                  <w:rPr>
                    <w:rFonts w:ascii="Cambria Math" w:hAnsi="Cambria Math"/>
                    <w:noProof/>
                    <w:lang w:val="en-CA"/>
                  </w:rPr>
                  <m:t>fPad</m:t>
                </m:r>
                <m:r>
                  <m:rPr>
                    <m:nor/>
                  </m:rPr>
                  <w:rPr>
                    <w:rFonts w:ascii="Cambria Math" w:hAnsi="Cambria Math"/>
                    <w:noProof/>
                    <w:vertAlign w:val="subscript"/>
                    <w:lang w:val="en-CA"/>
                  </w:rPr>
                  <m:t>C</m:t>
                </m:r>
                <m:r>
                  <m:rPr>
                    <m:nor/>
                  </m:rPr>
                  <w:rPr>
                    <w:rFonts w:ascii="Cambria Math" w:hAnsi="Cambria Math"/>
                    <w:noProof/>
                    <w:lang w:val="en-CA"/>
                  </w:rPr>
                  <m:t>[ </m:t>
                </m:r>
                <m:r>
                  <m:rPr>
                    <m:nor/>
                  </m:rPr>
                  <w:rPr>
                    <w:rFonts w:ascii="Cambria Math" w:hAnsi="Cambria Math"/>
                    <w:noProof/>
                    <w:lang w:val="en-CA" w:eastAsia="ko-KR"/>
                  </w:rPr>
                  <m:t>0</m:t>
                </m:r>
                <m:r>
                  <m:rPr>
                    <m:nor/>
                  </m:rPr>
                  <w:rPr>
                    <w:rFonts w:ascii="Cambria Math" w:hAnsi="Cambria Math"/>
                    <w:noProof/>
                    <w:lang w:val="en-CA"/>
                  </w:rPr>
                  <m:t> ][ i ] </m:t>
                </m:r>
                <m:r>
                  <m:rPr>
                    <m:sty m:val="p"/>
                  </m:rPr>
                  <w:rPr>
                    <w:rFonts w:ascii="Cambria Math" w:hAnsi="Cambria Math"/>
                    <w:noProof/>
                    <w:lang w:val="en-CA"/>
                  </w:rPr>
                  <m:t>* </m:t>
                </m:r>
                <m:r>
                  <m:rPr>
                    <m:nor/>
                  </m:rPr>
                  <w:rPr>
                    <w:rFonts w:ascii="Cambria Math" w:hAnsi="Cambria Math"/>
                    <w:noProof/>
                    <w:lang w:val="en-CA" w:eastAsia="ko-KR"/>
                  </w:rPr>
                  <m:t>refPicLX</m:t>
                </m:r>
                <m:r>
                  <m:rPr>
                    <m:nor/>
                  </m:rPr>
                  <w:rPr>
                    <w:rFonts w:ascii="Cambria Math" w:hAnsi="Cambria Math"/>
                    <w:noProof/>
                    <w:vertAlign w:val="subscript"/>
                    <w:lang w:val="en-CA" w:eastAsia="ko-KR"/>
                  </w:rPr>
                  <m:t>C</m:t>
                </m:r>
                <m:r>
                  <m:rPr>
                    <m:nor/>
                  </m:rPr>
                  <w:rPr>
                    <w:rFonts w:ascii="Cambria Math" w:hAnsi="Cambria Math"/>
                    <w:noProof/>
                    <w:lang w:val="en-CA"/>
                  </w:rPr>
                  <m:t>[ </m:t>
                </m:r>
                <m:r>
                  <m:rPr>
                    <m:nor/>
                  </m:rPr>
                  <w:rPr>
                    <w:rFonts w:ascii="Cambria Math" w:hAnsi="Cambria Math"/>
                    <w:noProof/>
                    <w:lang w:val="en-CA" w:eastAsia="ko-KR"/>
                  </w:rPr>
                  <m:t>xInt</m:t>
                </m:r>
                <m:r>
                  <m:rPr>
                    <m:nor/>
                  </m:rPr>
                  <w:rPr>
                    <w:rFonts w:ascii="Cambria Math" w:hAnsi="Cambria Math"/>
                    <w:noProof/>
                    <w:vertAlign w:val="subscript"/>
                    <w:lang w:val="en-CA" w:eastAsia="ko-KR"/>
                  </w:rPr>
                  <m:t>i</m:t>
                </m:r>
                <m:r>
                  <m:rPr>
                    <m:nor/>
                  </m:rPr>
                  <w:rPr>
                    <w:rFonts w:ascii="Cambria Math" w:hAnsi="Cambria Math"/>
                    <w:noProof/>
                    <w:lang w:val="en-CA"/>
                  </w:rPr>
                  <m:t> ][ yInt</m:t>
                </m:r>
                <m:r>
                  <m:rPr>
                    <m:nor/>
                  </m:rPr>
                  <w:rPr>
                    <w:rFonts w:ascii="Cambria Math" w:hAnsi="Cambria Math"/>
                    <w:noProof/>
                    <w:vertAlign w:val="subscript"/>
                    <w:lang w:val="en-CA" w:eastAsia="ko-KR"/>
                  </w:rPr>
                  <m:t>1</m:t>
                </m:r>
                <m:r>
                  <m:rPr>
                    <m:nor/>
                  </m:rPr>
                  <w:rPr>
                    <w:rFonts w:ascii="Cambria Math" w:hAnsi="Cambria Math"/>
                    <w:noProof/>
                    <w:lang w:val="en-CA"/>
                  </w:rPr>
                  <m:t> ]</m:t>
                </m:r>
                <m:r>
                  <m:rPr>
                    <m:sty m:val="p"/>
                  </m:rPr>
                  <w:rPr>
                    <w:rFonts w:ascii="Cambria Math" w:hAnsi="Cambria Math"/>
                    <w:noProof/>
                    <w:lang w:val="en-CA"/>
                  </w:rPr>
                  <m:t> </m:t>
                </m:r>
              </m:e>
            </m:nary>
          </m:e>
        </m:d>
      </m:oMath>
      <w:r w:rsidRPr="00DE0F0E">
        <w:rPr>
          <w:noProof/>
          <w:lang w:val="en-CA"/>
        </w:rPr>
        <w:t>  &gt;&gt;  shift1</w:t>
      </w:r>
      <w:r w:rsidRPr="00DE0F0E">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762</w:t>
      </w:r>
      <w:r w:rsidRPr="00DE0F0E" w:rsidDel="003C51E6">
        <w:rPr>
          <w:noProof/>
          <w:lang w:val="en-CA"/>
        </w:rPr>
        <w:fldChar w:fldCharType="end"/>
      </w:r>
      <w:r w:rsidRPr="00DE0F0E" w:rsidDel="003C51E6">
        <w:rPr>
          <w:noProof/>
          <w:lang w:val="en-CA"/>
        </w:rPr>
        <w:t>)</w:t>
      </w:r>
    </w:p>
    <w:p w:rsidR="00F26D69" w:rsidRPr="00DE0F0E" w:rsidRDefault="00F26D69" w:rsidP="00F26D69">
      <w:pPr>
        <w:keepNext/>
        <w:tabs>
          <w:tab w:val="left" w:pos="284"/>
        </w:tabs>
        <w:ind w:left="284" w:hanging="284"/>
        <w:rPr>
          <w:rFonts w:eastAsia="Malgun Gothic"/>
          <w:noProof/>
          <w:lang w:val="en-CA" w:eastAsia="ko-KR"/>
        </w:rPr>
      </w:pPr>
      <w:r w:rsidRPr="00DE0F0E" w:rsidDel="003C51E6">
        <w:rPr>
          <w:noProof/>
          <w:lang w:val="en-CA" w:eastAsia="ko-KR"/>
        </w:rPr>
        <w:t>–</w:t>
      </w:r>
      <w:r w:rsidRPr="00DE0F0E" w:rsidDel="003C51E6">
        <w:rPr>
          <w:noProof/>
          <w:lang w:val="en-CA" w:eastAsia="ko-KR"/>
        </w:rPr>
        <w:tab/>
      </w:r>
      <w:r w:rsidRPr="00DE0F0E">
        <w:rPr>
          <w:noProof/>
          <w:lang w:val="en-CA" w:eastAsia="ko-KR"/>
        </w:rPr>
        <w:t>O</w:t>
      </w:r>
      <w:r w:rsidRPr="00DE0F0E">
        <w:rPr>
          <w:noProof/>
          <w:lang w:val="en-CA"/>
        </w:rPr>
        <w:t>therwise if x</w:t>
      </w:r>
      <w:r w:rsidRPr="00DE0F0E" w:rsidDel="003C51E6">
        <w:rPr>
          <w:noProof/>
          <w:lang w:val="en-CA" w:eastAsia="ko-KR"/>
        </w:rPr>
        <w:t>Frac</w:t>
      </w:r>
      <w:r w:rsidRPr="00DE0F0E">
        <w:rPr>
          <w:noProof/>
          <w:vertAlign w:val="subscript"/>
          <w:lang w:val="en-CA" w:eastAsia="ko-KR"/>
        </w:rPr>
        <w:t xml:space="preserve">C </w:t>
      </w:r>
      <w:r w:rsidRPr="00DE0F0E">
        <w:rPr>
          <w:noProof/>
          <w:lang w:val="en-CA"/>
        </w:rPr>
        <w:t>is equal to 0 and y</w:t>
      </w:r>
      <w:r w:rsidRPr="00DE0F0E" w:rsidDel="003C51E6">
        <w:rPr>
          <w:noProof/>
          <w:lang w:val="en-CA" w:eastAsia="ko-KR"/>
        </w:rPr>
        <w:t>Frac</w:t>
      </w:r>
      <w:r w:rsidRPr="00DE0F0E">
        <w:rPr>
          <w:noProof/>
          <w:vertAlign w:val="subscript"/>
          <w:lang w:val="en-CA" w:eastAsia="ko-KR"/>
        </w:rPr>
        <w:t>C</w:t>
      </w:r>
      <w:r w:rsidRPr="00DE0F0E">
        <w:rPr>
          <w:noProof/>
          <w:lang w:val="en-CA"/>
        </w:rPr>
        <w:t xml:space="preserve"> is not equal to 0, the value of </w:t>
      </w:r>
      <w:r w:rsidRPr="00DE0F0E" w:rsidDel="003C51E6">
        <w:rPr>
          <w:noProof/>
          <w:lang w:val="en-CA" w:eastAsia="ko-KR"/>
        </w:rPr>
        <w:t>predSampleLX</w:t>
      </w:r>
      <w:r w:rsidRPr="00DE0F0E">
        <w:rPr>
          <w:noProof/>
          <w:vertAlign w:val="subscript"/>
          <w:lang w:val="en-CA" w:eastAsia="ko-KR"/>
        </w:rPr>
        <w:t>C</w:t>
      </w:r>
      <w:r w:rsidRPr="00DE0F0E">
        <w:rPr>
          <w:rFonts w:eastAsia="Malgun Gothic"/>
          <w:noProof/>
          <w:lang w:val="en-CA" w:eastAsia="ko-KR"/>
        </w:rPr>
        <w:t xml:space="preserve"> is derived as follows:</w:t>
      </w:r>
    </w:p>
    <w:p w:rsidR="00F26D69" w:rsidRPr="00DE0F0E" w:rsidRDefault="00F26D69" w:rsidP="00F26D69">
      <w:pPr>
        <w:pStyle w:val="Equation"/>
        <w:keepLines/>
        <w:tabs>
          <w:tab w:val="clear" w:pos="794"/>
          <w:tab w:val="clear" w:pos="1588"/>
          <w:tab w:val="left" w:pos="851"/>
          <w:tab w:val="left" w:pos="1134"/>
          <w:tab w:val="left" w:pos="1418"/>
          <w:tab w:val="left" w:pos="1701"/>
          <w:tab w:val="left" w:pos="2127"/>
        </w:tabs>
        <w:ind w:left="561"/>
        <w:rPr>
          <w:noProof/>
          <w:lang w:val="en-CA"/>
        </w:rPr>
      </w:pPr>
      <w:r w:rsidRPr="00DE0F0E" w:rsidDel="003C51E6">
        <w:rPr>
          <w:noProof/>
          <w:lang w:val="en-CA" w:eastAsia="ko-KR"/>
        </w:rPr>
        <w:t>predSampleLX</w:t>
      </w:r>
      <w:r w:rsidRPr="00DE0F0E">
        <w:rPr>
          <w:noProof/>
          <w:vertAlign w:val="subscript"/>
          <w:lang w:val="en-CA" w:eastAsia="ko-KR"/>
        </w:rPr>
        <w:t>C</w:t>
      </w:r>
      <w:r w:rsidRPr="00DE0F0E">
        <w:rPr>
          <w:noProof/>
          <w:lang w:val="en-CA"/>
        </w:rPr>
        <w:t xml:space="preserve"> = </w:t>
      </w:r>
      <m:oMath>
        <m:d>
          <m:dPr>
            <m:ctrlPr>
              <w:rPr>
                <w:rFonts w:ascii="Cambria Math" w:hAnsi="Cambria Math"/>
                <w:i/>
                <w:noProof/>
                <w:lang w:val="en-CA"/>
              </w:rPr>
            </m:ctrlPr>
          </m:dPr>
          <m:e>
            <m:r>
              <w:rPr>
                <w:rFonts w:ascii="Cambria Math" w:hAnsi="Cambria Math"/>
                <w:noProof/>
                <w:lang w:val="en-CA"/>
              </w:rPr>
              <m:t xml:space="preserve"> </m:t>
            </m:r>
            <m:nary>
              <m:naryPr>
                <m:chr m:val="∑"/>
                <m:limLoc m:val="undOvr"/>
                <m:ctrlPr>
                  <w:rPr>
                    <w:rFonts w:ascii="Cambria Math" w:hAnsi="Cambria Math"/>
                    <w:i/>
                    <w:noProof/>
                    <w:lang w:val="en-CA"/>
                  </w:rPr>
                </m:ctrlPr>
              </m:naryPr>
              <m:sub>
                <m:r>
                  <w:rPr>
                    <w:rFonts w:ascii="Cambria Math" w:hAnsi="Cambria Math"/>
                    <w:noProof/>
                    <w:lang w:val="en-CA"/>
                  </w:rPr>
                  <m:t>i=0</m:t>
                </m:r>
              </m:sub>
              <m:sup>
                <m:r>
                  <w:rPr>
                    <w:rFonts w:ascii="Cambria Math" w:hAnsi="Cambria Math"/>
                    <w:noProof/>
                    <w:lang w:val="en-CA"/>
                  </w:rPr>
                  <m:t>3</m:t>
                </m:r>
              </m:sup>
              <m:e>
                <m:r>
                  <m:rPr>
                    <m:nor/>
                  </m:rPr>
                  <w:rPr>
                    <w:rFonts w:ascii="Cambria Math" w:hAnsi="Cambria Math"/>
                    <w:noProof/>
                    <w:lang w:val="en-CA"/>
                  </w:rPr>
                  <m:t>fPad</m:t>
                </m:r>
                <m:r>
                  <m:rPr>
                    <m:nor/>
                  </m:rPr>
                  <w:rPr>
                    <w:rFonts w:ascii="Cambria Math" w:hAnsi="Cambria Math"/>
                    <w:noProof/>
                    <w:vertAlign w:val="subscript"/>
                    <w:lang w:val="en-CA"/>
                  </w:rPr>
                  <m:t>C</m:t>
                </m:r>
                <m:r>
                  <m:rPr>
                    <m:nor/>
                  </m:rPr>
                  <w:rPr>
                    <w:rFonts w:ascii="Cambria Math" w:hAnsi="Cambria Math"/>
                    <w:noProof/>
                    <w:lang w:val="en-CA"/>
                  </w:rPr>
                  <m:t>[ </m:t>
                </m:r>
                <m:r>
                  <m:rPr>
                    <m:nor/>
                  </m:rPr>
                  <w:rPr>
                    <w:rFonts w:ascii="Cambria Math" w:hAnsi="Cambria Math"/>
                    <w:noProof/>
                    <w:lang w:val="en-CA" w:eastAsia="ko-KR"/>
                  </w:rPr>
                  <m:t>1</m:t>
                </m:r>
                <m:r>
                  <m:rPr>
                    <m:nor/>
                  </m:rPr>
                  <w:rPr>
                    <w:rFonts w:ascii="Cambria Math" w:hAnsi="Cambria Math"/>
                    <w:noProof/>
                    <w:lang w:val="en-CA"/>
                  </w:rPr>
                  <m:t> ][ i ] </m:t>
                </m:r>
                <m:r>
                  <m:rPr>
                    <m:sty m:val="p"/>
                  </m:rPr>
                  <w:rPr>
                    <w:rFonts w:ascii="Cambria Math" w:hAnsi="Cambria Math"/>
                    <w:noProof/>
                    <w:lang w:val="en-CA"/>
                  </w:rPr>
                  <m:t>* </m:t>
                </m:r>
                <m:r>
                  <m:rPr>
                    <m:nor/>
                  </m:rPr>
                  <w:rPr>
                    <w:rFonts w:ascii="Cambria Math" w:hAnsi="Cambria Math"/>
                    <w:noProof/>
                    <w:lang w:val="en-CA" w:eastAsia="ko-KR"/>
                  </w:rPr>
                  <m:t>refPicLX</m:t>
                </m:r>
                <m:r>
                  <m:rPr>
                    <m:nor/>
                  </m:rPr>
                  <w:rPr>
                    <w:rFonts w:ascii="Cambria Math" w:hAnsi="Cambria Math"/>
                    <w:noProof/>
                    <w:vertAlign w:val="subscript"/>
                    <w:lang w:val="en-CA" w:eastAsia="ko-KR"/>
                  </w:rPr>
                  <m:t>C</m:t>
                </m:r>
                <m:r>
                  <m:rPr>
                    <m:nor/>
                  </m:rPr>
                  <w:rPr>
                    <w:rFonts w:ascii="Cambria Math" w:hAnsi="Cambria Math"/>
                    <w:noProof/>
                    <w:lang w:val="en-CA"/>
                  </w:rPr>
                  <m:t>[ xInt</m:t>
                </m:r>
                <m:r>
                  <m:rPr>
                    <m:nor/>
                  </m:rPr>
                  <w:rPr>
                    <w:rFonts w:ascii="Cambria Math" w:hAnsi="Cambria Math"/>
                    <w:noProof/>
                    <w:vertAlign w:val="subscript"/>
                    <w:lang w:val="en-CA" w:eastAsia="ko-KR"/>
                  </w:rPr>
                  <m:t>1</m:t>
                </m:r>
                <m:r>
                  <m:rPr>
                    <m:nor/>
                  </m:rPr>
                  <w:rPr>
                    <w:rFonts w:ascii="Cambria Math" w:hAnsi="Cambria Math"/>
                    <w:noProof/>
                    <w:lang w:val="en-CA"/>
                  </w:rPr>
                  <m:t> ][ </m:t>
                </m:r>
                <m:r>
                  <m:rPr>
                    <m:nor/>
                  </m:rPr>
                  <w:rPr>
                    <w:rFonts w:ascii="Cambria Math" w:hAnsi="Cambria Math"/>
                    <w:noProof/>
                    <w:lang w:val="en-CA" w:eastAsia="ko-KR"/>
                  </w:rPr>
                  <m:t>yInt</m:t>
                </m:r>
                <m:r>
                  <m:rPr>
                    <m:nor/>
                  </m:rPr>
                  <w:rPr>
                    <w:rFonts w:ascii="Cambria Math" w:hAnsi="Cambria Math"/>
                    <w:noProof/>
                    <w:vertAlign w:val="subscript"/>
                    <w:lang w:val="en-CA" w:eastAsia="ko-KR"/>
                  </w:rPr>
                  <m:t>i</m:t>
                </m:r>
                <m:r>
                  <m:rPr>
                    <m:nor/>
                  </m:rPr>
                  <w:rPr>
                    <w:rFonts w:ascii="Cambria Math" w:hAnsi="Cambria Math"/>
                    <w:noProof/>
                    <w:lang w:val="en-CA"/>
                  </w:rPr>
                  <m:t> ]</m:t>
                </m:r>
                <m:r>
                  <m:rPr>
                    <m:sty m:val="p"/>
                  </m:rPr>
                  <w:rPr>
                    <w:rFonts w:ascii="Cambria Math" w:hAnsi="Cambria Math"/>
                    <w:noProof/>
                    <w:lang w:val="en-CA"/>
                  </w:rPr>
                  <m:t> </m:t>
                </m:r>
              </m:e>
            </m:nary>
          </m:e>
        </m:d>
      </m:oMath>
      <w:r w:rsidRPr="00DE0F0E">
        <w:rPr>
          <w:noProof/>
          <w:lang w:val="en-CA"/>
        </w:rPr>
        <w:t>  &gt;&gt;  shift1</w:t>
      </w:r>
      <w:r w:rsidRPr="00DE0F0E" w:rsidDel="0017659A">
        <w:rPr>
          <w:noProof/>
          <w:lang w:val="en-CA"/>
        </w:rPr>
        <w:t xml:space="preserve"> </w:t>
      </w:r>
      <w:r w:rsidRPr="00DE0F0E">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763</w:t>
      </w:r>
      <w:r w:rsidRPr="00DE0F0E" w:rsidDel="003C51E6">
        <w:rPr>
          <w:noProof/>
          <w:lang w:val="en-CA"/>
        </w:rPr>
        <w:fldChar w:fldCharType="end"/>
      </w:r>
      <w:r w:rsidRPr="00DE0F0E" w:rsidDel="003C51E6">
        <w:rPr>
          <w:noProof/>
          <w:lang w:val="en-CA"/>
        </w:rPr>
        <w:t>)</w:t>
      </w:r>
    </w:p>
    <w:p w:rsidR="00F26D69" w:rsidRPr="00DE0F0E" w:rsidRDefault="00F26D69" w:rsidP="00F26D69">
      <w:pPr>
        <w:keepNext/>
        <w:tabs>
          <w:tab w:val="left" w:pos="284"/>
        </w:tabs>
        <w:ind w:left="284" w:hanging="284"/>
        <w:rPr>
          <w:rFonts w:eastAsia="Malgun Gothic"/>
          <w:noProof/>
          <w:lang w:val="en-CA" w:eastAsia="ko-KR"/>
        </w:rPr>
      </w:pPr>
      <w:r w:rsidRPr="00DE0F0E" w:rsidDel="003C51E6">
        <w:rPr>
          <w:noProof/>
          <w:lang w:val="en-CA" w:eastAsia="ko-KR"/>
        </w:rPr>
        <w:lastRenderedPageBreak/>
        <w:t>–</w:t>
      </w:r>
      <w:r w:rsidRPr="00DE0F0E" w:rsidDel="003C51E6">
        <w:rPr>
          <w:noProof/>
          <w:lang w:val="en-CA" w:eastAsia="ko-KR"/>
        </w:rPr>
        <w:tab/>
      </w:r>
      <w:r w:rsidRPr="00DE0F0E">
        <w:rPr>
          <w:noProof/>
          <w:lang w:val="en-CA" w:eastAsia="ko-KR"/>
        </w:rPr>
        <w:t>O</w:t>
      </w:r>
      <w:r w:rsidRPr="00DE0F0E">
        <w:rPr>
          <w:noProof/>
          <w:lang w:val="en-CA"/>
        </w:rPr>
        <w:t>therwise if x</w:t>
      </w:r>
      <w:r w:rsidRPr="00DE0F0E" w:rsidDel="003C51E6">
        <w:rPr>
          <w:noProof/>
          <w:lang w:val="en-CA" w:eastAsia="ko-KR"/>
        </w:rPr>
        <w:t>Frac</w:t>
      </w:r>
      <w:r w:rsidRPr="00DE0F0E">
        <w:rPr>
          <w:noProof/>
          <w:vertAlign w:val="subscript"/>
          <w:lang w:val="en-CA" w:eastAsia="ko-KR"/>
        </w:rPr>
        <w:t xml:space="preserve">C </w:t>
      </w:r>
      <w:r w:rsidRPr="00DE0F0E">
        <w:rPr>
          <w:noProof/>
          <w:lang w:val="en-CA"/>
        </w:rPr>
        <w:t>is not equal to 0 and y</w:t>
      </w:r>
      <w:r w:rsidRPr="00DE0F0E" w:rsidDel="003C51E6">
        <w:rPr>
          <w:noProof/>
          <w:lang w:val="en-CA" w:eastAsia="ko-KR"/>
        </w:rPr>
        <w:t>Frac</w:t>
      </w:r>
      <w:r w:rsidRPr="00DE0F0E">
        <w:rPr>
          <w:noProof/>
          <w:vertAlign w:val="subscript"/>
          <w:lang w:val="en-CA" w:eastAsia="ko-KR"/>
        </w:rPr>
        <w:t>C</w:t>
      </w:r>
      <w:r w:rsidRPr="00DE0F0E">
        <w:rPr>
          <w:noProof/>
          <w:lang w:val="en-CA"/>
        </w:rPr>
        <w:t xml:space="preserve"> is not equal to 0, the value of </w:t>
      </w:r>
      <w:r w:rsidRPr="00DE0F0E" w:rsidDel="003C51E6">
        <w:rPr>
          <w:noProof/>
          <w:lang w:val="en-CA" w:eastAsia="ko-KR"/>
        </w:rPr>
        <w:t>predSampleLX</w:t>
      </w:r>
      <w:r w:rsidRPr="00DE0F0E">
        <w:rPr>
          <w:noProof/>
          <w:vertAlign w:val="subscript"/>
          <w:lang w:val="en-CA" w:eastAsia="ko-KR"/>
        </w:rPr>
        <w:t>C</w:t>
      </w:r>
      <w:r w:rsidRPr="00DE0F0E">
        <w:rPr>
          <w:rFonts w:eastAsia="Malgun Gothic"/>
          <w:noProof/>
          <w:lang w:val="en-CA" w:eastAsia="ko-KR"/>
        </w:rPr>
        <w:t xml:space="preserve"> is derived as follows:</w:t>
      </w:r>
    </w:p>
    <w:p w:rsidR="00F26D69" w:rsidRPr="00DE0F0E" w:rsidRDefault="00F26D69" w:rsidP="00BB20C9">
      <w:pPr>
        <w:pStyle w:val="ListParagraph"/>
        <w:keepNext/>
        <w:numPr>
          <w:ilvl w:val="0"/>
          <w:numId w:val="34"/>
        </w:numPr>
        <w:tabs>
          <w:tab w:val="left" w:pos="284"/>
        </w:tabs>
        <w:rPr>
          <w:noProof/>
          <w:lang w:val="en-CA"/>
        </w:rPr>
      </w:pPr>
      <w:r w:rsidRPr="00DE0F0E">
        <w:rPr>
          <w:noProof/>
          <w:lang w:val="en-CA"/>
        </w:rPr>
        <w:t>The sample array temp[ n ] with n = 0..3, is derived as follows:</w:t>
      </w:r>
    </w:p>
    <w:p w:rsidR="00F26D69" w:rsidRPr="00DE0F0E" w:rsidRDefault="00F26D69" w:rsidP="00F26D69">
      <w:pPr>
        <w:pStyle w:val="Equation"/>
        <w:keepLines/>
        <w:tabs>
          <w:tab w:val="clear" w:pos="794"/>
          <w:tab w:val="clear" w:pos="1588"/>
          <w:tab w:val="left" w:pos="851"/>
          <w:tab w:val="left" w:pos="1134"/>
          <w:tab w:val="left" w:pos="1418"/>
          <w:tab w:val="left" w:pos="1701"/>
          <w:tab w:val="left" w:pos="1843"/>
        </w:tabs>
        <w:ind w:left="851"/>
        <w:rPr>
          <w:noProof/>
          <w:lang w:val="en-CA"/>
        </w:rPr>
      </w:pPr>
      <w:r w:rsidRPr="00DE0F0E">
        <w:rPr>
          <w:noProof/>
          <w:lang w:val="en-CA" w:eastAsia="ko-KR"/>
        </w:rPr>
        <w:t>temp</w:t>
      </w:r>
      <w:r w:rsidRPr="00DE0F0E">
        <w:rPr>
          <w:noProof/>
          <w:lang w:val="en-CA"/>
        </w:rPr>
        <w:t xml:space="preserve">[ n ] = </w:t>
      </w:r>
      <m:oMath>
        <m:d>
          <m:dPr>
            <m:ctrlPr>
              <w:rPr>
                <w:rFonts w:ascii="Cambria Math" w:hAnsi="Cambria Math"/>
                <w:i/>
                <w:noProof/>
                <w:lang w:val="en-CA"/>
              </w:rPr>
            </m:ctrlPr>
          </m:dPr>
          <m:e>
            <m:r>
              <w:rPr>
                <w:rFonts w:ascii="Cambria Math" w:hAnsi="Cambria Math"/>
                <w:noProof/>
                <w:lang w:val="en-CA"/>
              </w:rPr>
              <m:t xml:space="preserve"> </m:t>
            </m:r>
            <m:nary>
              <m:naryPr>
                <m:chr m:val="∑"/>
                <m:limLoc m:val="undOvr"/>
                <m:ctrlPr>
                  <w:rPr>
                    <w:rFonts w:ascii="Cambria Math" w:hAnsi="Cambria Math"/>
                    <w:i/>
                    <w:noProof/>
                    <w:lang w:val="en-CA"/>
                  </w:rPr>
                </m:ctrlPr>
              </m:naryPr>
              <m:sub>
                <m:r>
                  <w:rPr>
                    <w:rFonts w:ascii="Cambria Math" w:hAnsi="Cambria Math"/>
                    <w:noProof/>
                    <w:lang w:val="en-CA"/>
                  </w:rPr>
                  <m:t>i=0</m:t>
                </m:r>
              </m:sub>
              <m:sup>
                <m:r>
                  <w:rPr>
                    <w:rFonts w:ascii="Cambria Math" w:hAnsi="Cambria Math"/>
                    <w:noProof/>
                    <w:lang w:val="en-CA"/>
                  </w:rPr>
                  <m:t>3</m:t>
                </m:r>
              </m:sup>
              <m:e>
                <m:r>
                  <m:rPr>
                    <m:nor/>
                  </m:rPr>
                  <w:rPr>
                    <w:rFonts w:ascii="Cambria Math" w:hAnsi="Cambria Math"/>
                    <w:noProof/>
                    <w:lang w:val="en-CA"/>
                  </w:rPr>
                  <m:t>fPad</m:t>
                </m:r>
                <m:r>
                  <m:rPr>
                    <m:nor/>
                  </m:rPr>
                  <w:rPr>
                    <w:rFonts w:ascii="Cambria Math" w:hAnsi="Cambria Math"/>
                    <w:noProof/>
                    <w:vertAlign w:val="subscript"/>
                    <w:lang w:val="en-CA"/>
                  </w:rPr>
                  <m:t>C</m:t>
                </m:r>
                <m:r>
                  <m:rPr>
                    <m:nor/>
                  </m:rPr>
                  <w:rPr>
                    <w:rFonts w:ascii="Cambria Math" w:hAnsi="Cambria Math"/>
                    <w:noProof/>
                    <w:lang w:val="en-CA"/>
                  </w:rPr>
                  <m:t>[ </m:t>
                </m:r>
                <m:r>
                  <m:rPr>
                    <m:nor/>
                  </m:rPr>
                  <w:rPr>
                    <w:rFonts w:ascii="Cambria Math" w:hAnsi="Cambria Math"/>
                    <w:noProof/>
                    <w:lang w:val="en-CA" w:eastAsia="ko-KR"/>
                  </w:rPr>
                  <m:t>0</m:t>
                </m:r>
                <m:r>
                  <m:rPr>
                    <m:nor/>
                  </m:rPr>
                  <w:rPr>
                    <w:rFonts w:ascii="Cambria Math" w:hAnsi="Cambria Math"/>
                    <w:noProof/>
                    <w:lang w:val="en-CA"/>
                  </w:rPr>
                  <m:t> ][ i ] </m:t>
                </m:r>
                <m:r>
                  <m:rPr>
                    <m:sty m:val="p"/>
                  </m:rPr>
                  <w:rPr>
                    <w:rFonts w:ascii="Cambria Math" w:hAnsi="Cambria Math"/>
                    <w:noProof/>
                    <w:lang w:val="en-CA"/>
                  </w:rPr>
                  <m:t>* </m:t>
                </m:r>
                <m:r>
                  <m:rPr>
                    <m:nor/>
                  </m:rPr>
                  <w:rPr>
                    <w:rFonts w:ascii="Cambria Math" w:hAnsi="Cambria Math"/>
                    <w:noProof/>
                    <w:lang w:val="en-CA" w:eastAsia="ko-KR"/>
                  </w:rPr>
                  <m:t>refPicLX</m:t>
                </m:r>
                <m:r>
                  <m:rPr>
                    <m:nor/>
                  </m:rPr>
                  <w:rPr>
                    <w:rFonts w:ascii="Cambria Math" w:hAnsi="Cambria Math"/>
                    <w:noProof/>
                    <w:vertAlign w:val="subscript"/>
                    <w:lang w:val="en-CA" w:eastAsia="ko-KR"/>
                  </w:rPr>
                  <m:t>C</m:t>
                </m:r>
                <m:r>
                  <m:rPr>
                    <m:nor/>
                  </m:rPr>
                  <w:rPr>
                    <w:rFonts w:ascii="Cambria Math" w:hAnsi="Cambria Math"/>
                    <w:noProof/>
                    <w:lang w:val="en-CA"/>
                  </w:rPr>
                  <m:t>[ </m:t>
                </m:r>
                <m:r>
                  <m:rPr>
                    <m:nor/>
                  </m:rPr>
                  <w:rPr>
                    <w:rFonts w:ascii="Cambria Math" w:hAnsi="Cambria Math"/>
                    <w:noProof/>
                    <w:lang w:val="en-CA" w:eastAsia="ko-KR"/>
                  </w:rPr>
                  <m:t>xInt</m:t>
                </m:r>
                <m:r>
                  <m:rPr>
                    <m:nor/>
                  </m:rPr>
                  <w:rPr>
                    <w:rFonts w:ascii="Cambria Math" w:hAnsi="Cambria Math"/>
                    <w:noProof/>
                    <w:vertAlign w:val="subscript"/>
                    <w:lang w:val="en-CA" w:eastAsia="ko-KR"/>
                  </w:rPr>
                  <m:t>i</m:t>
                </m:r>
                <m:r>
                  <m:rPr>
                    <m:nor/>
                  </m:rPr>
                  <w:rPr>
                    <w:rFonts w:ascii="Cambria Math" w:hAnsi="Cambria Math"/>
                    <w:noProof/>
                    <w:lang w:val="en-CA"/>
                  </w:rPr>
                  <m:t> ][ yInt</m:t>
                </m:r>
                <m:r>
                  <m:rPr>
                    <m:nor/>
                  </m:rPr>
                  <w:rPr>
                    <w:rFonts w:ascii="Cambria Math" w:hAnsi="Cambria Math"/>
                    <w:noProof/>
                    <w:vertAlign w:val="subscript"/>
                    <w:lang w:val="en-CA" w:eastAsia="ko-KR"/>
                  </w:rPr>
                  <m:t>n</m:t>
                </m:r>
                <m:r>
                  <m:rPr>
                    <m:nor/>
                  </m:rPr>
                  <w:rPr>
                    <w:rFonts w:ascii="Cambria Math" w:hAnsi="Cambria Math"/>
                    <w:noProof/>
                    <w:lang w:val="en-CA"/>
                  </w:rPr>
                  <m:t> ]</m:t>
                </m:r>
                <m:r>
                  <m:rPr>
                    <m:sty m:val="p"/>
                  </m:rPr>
                  <w:rPr>
                    <w:rFonts w:ascii="Cambria Math" w:hAnsi="Cambria Math"/>
                    <w:noProof/>
                    <w:lang w:val="en-CA"/>
                  </w:rPr>
                  <m:t> </m:t>
                </m:r>
              </m:e>
            </m:nary>
          </m:e>
        </m:d>
      </m:oMath>
      <w:r w:rsidRPr="00DE0F0E">
        <w:rPr>
          <w:noProof/>
          <w:lang w:val="en-CA"/>
        </w:rPr>
        <w:t>  &gt;&gt;  shift1</w:t>
      </w:r>
      <w:r w:rsidRPr="00DE0F0E" w:rsidDel="003C51E6">
        <w:rPr>
          <w:noProof/>
          <w:lang w:val="en-CA" w:eastAsia="ko-KR"/>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764</w:t>
      </w:r>
      <w:r w:rsidRPr="00DE0F0E" w:rsidDel="003C51E6">
        <w:rPr>
          <w:noProof/>
          <w:lang w:val="en-CA"/>
        </w:rPr>
        <w:fldChar w:fldCharType="end"/>
      </w:r>
      <w:r w:rsidRPr="00DE0F0E" w:rsidDel="003C51E6">
        <w:rPr>
          <w:noProof/>
          <w:lang w:val="en-CA"/>
        </w:rPr>
        <w:t>)</w:t>
      </w:r>
    </w:p>
    <w:p w:rsidR="00F26D69" w:rsidRPr="00DE0F0E" w:rsidRDefault="00F26D69" w:rsidP="00BB20C9">
      <w:pPr>
        <w:pStyle w:val="ListParagraph"/>
        <w:keepNext/>
        <w:numPr>
          <w:ilvl w:val="0"/>
          <w:numId w:val="34"/>
        </w:numPr>
        <w:tabs>
          <w:tab w:val="left" w:pos="284"/>
        </w:tabs>
        <w:ind w:left="760"/>
        <w:rPr>
          <w:noProof/>
          <w:lang w:val="en-CA"/>
        </w:rPr>
      </w:pPr>
      <w:r w:rsidRPr="00DE0F0E">
        <w:rPr>
          <w:noProof/>
          <w:lang w:val="en-CA" w:eastAsia="ko-KR"/>
        </w:rPr>
        <w:t xml:space="preserve">The </w:t>
      </w:r>
      <w:r w:rsidRPr="00DE0F0E" w:rsidDel="003C51E6">
        <w:rPr>
          <w:noProof/>
          <w:lang w:val="en-CA" w:eastAsia="ko-KR"/>
        </w:rPr>
        <w:t xml:space="preserve">predicted </w:t>
      </w:r>
      <w:r w:rsidRPr="00DE0F0E">
        <w:rPr>
          <w:noProof/>
          <w:lang w:val="en-CA" w:eastAsia="ko-KR"/>
        </w:rPr>
        <w:t>chroma sample value</w:t>
      </w:r>
      <w:r w:rsidRPr="00DE0F0E" w:rsidDel="003C51E6">
        <w:rPr>
          <w:noProof/>
          <w:lang w:val="en-CA" w:eastAsia="ko-KR"/>
        </w:rPr>
        <w:t xml:space="preserve"> predSampleLX</w:t>
      </w:r>
      <w:r w:rsidRPr="00DE0F0E">
        <w:rPr>
          <w:noProof/>
          <w:vertAlign w:val="subscript"/>
          <w:lang w:val="en-CA" w:eastAsia="ko-KR"/>
        </w:rPr>
        <w:t>C</w:t>
      </w:r>
      <w:r w:rsidRPr="00DE0F0E">
        <w:rPr>
          <w:noProof/>
          <w:lang w:val="en-CA"/>
        </w:rPr>
        <w:t xml:space="preserve"> is derived as follows:</w:t>
      </w:r>
    </w:p>
    <w:p w:rsidR="00F26D69" w:rsidRPr="00DE0F0E" w:rsidRDefault="00F26D69" w:rsidP="00F26D69">
      <w:pPr>
        <w:pStyle w:val="Equation"/>
        <w:keepLines/>
        <w:tabs>
          <w:tab w:val="clear" w:pos="794"/>
          <w:tab w:val="clear" w:pos="1588"/>
          <w:tab w:val="left" w:pos="851"/>
          <w:tab w:val="left" w:pos="1134"/>
          <w:tab w:val="left" w:pos="1418"/>
          <w:tab w:val="left" w:pos="1701"/>
          <w:tab w:val="left" w:pos="2410"/>
        </w:tabs>
        <w:ind w:left="851"/>
        <w:rPr>
          <w:rFonts w:eastAsia="Malgun Gothic"/>
          <w:noProof/>
          <w:lang w:val="en-CA" w:eastAsia="ko-KR"/>
        </w:rPr>
      </w:pPr>
      <w:r w:rsidRPr="00DE0F0E" w:rsidDel="003C51E6">
        <w:rPr>
          <w:noProof/>
          <w:lang w:val="en-CA" w:eastAsia="ko-KR"/>
        </w:rPr>
        <w:t>predSampleLX</w:t>
      </w:r>
      <w:r w:rsidRPr="00DE0F0E">
        <w:rPr>
          <w:noProof/>
          <w:vertAlign w:val="subscript"/>
          <w:lang w:val="en-CA" w:eastAsia="ko-KR"/>
        </w:rPr>
        <w:t>C</w:t>
      </w:r>
      <w:r w:rsidRPr="00DE0F0E">
        <w:rPr>
          <w:noProof/>
          <w:lang w:val="en-CA"/>
        </w:rPr>
        <w:t xml:space="preserve"> =( fPad</w:t>
      </w:r>
      <w:r w:rsidRPr="00DE0F0E">
        <w:rPr>
          <w:noProof/>
          <w:vertAlign w:val="subscript"/>
          <w:lang w:val="en-CA"/>
        </w:rPr>
        <w:t>C</w:t>
      </w:r>
      <w:r w:rsidRPr="00DE0F0E">
        <w:rPr>
          <w:noProof/>
          <w:lang w:val="en-CA"/>
        </w:rPr>
        <w:t>[ 1][ 0 ] * temp[ 0 ] +</w:t>
      </w:r>
      <w:r w:rsidRPr="00DE0F0E">
        <w:rPr>
          <w:noProof/>
          <w:lang w:val="en-CA"/>
        </w:rPr>
        <w:br/>
      </w:r>
      <w:r w:rsidRPr="00DE0F0E">
        <w:rPr>
          <w:noProof/>
          <w:lang w:val="en-CA"/>
        </w:rPr>
        <w:tab/>
      </w:r>
      <w:r w:rsidRPr="00DE0F0E">
        <w:rPr>
          <w:noProof/>
          <w:lang w:val="en-CA"/>
        </w:rPr>
        <w:tab/>
      </w:r>
      <w:r w:rsidRPr="00DE0F0E">
        <w:rPr>
          <w:noProof/>
          <w:lang w:val="en-CA"/>
        </w:rPr>
        <w:tab/>
      </w:r>
      <w:r w:rsidRPr="00DE0F0E">
        <w:rPr>
          <w:noProof/>
          <w:lang w:val="en-CA"/>
        </w:rPr>
        <w:tab/>
      </w:r>
      <w:r w:rsidRPr="00DE0F0E">
        <w:rPr>
          <w:noProof/>
          <w:lang w:val="en-CA"/>
        </w:rPr>
        <w:tab/>
        <w:t> fPad</w:t>
      </w:r>
      <w:r w:rsidRPr="00DE0F0E">
        <w:rPr>
          <w:noProof/>
          <w:vertAlign w:val="subscript"/>
          <w:lang w:val="en-CA"/>
        </w:rPr>
        <w:t>C</w:t>
      </w:r>
      <w:r w:rsidRPr="00DE0F0E">
        <w:rPr>
          <w:noProof/>
          <w:lang w:val="en-CA"/>
        </w:rPr>
        <w:t>[ 1 ][ 1 ] * temp[ 1 ] +</w:t>
      </w:r>
      <w:r w:rsidRPr="00DE0F0E">
        <w:rPr>
          <w:noProof/>
          <w:lang w:val="en-CA"/>
        </w:rPr>
        <w:br/>
      </w:r>
      <w:r w:rsidRPr="00DE0F0E">
        <w:rPr>
          <w:noProof/>
          <w:lang w:val="en-CA"/>
        </w:rPr>
        <w:tab/>
      </w:r>
      <w:r w:rsidRPr="00DE0F0E">
        <w:rPr>
          <w:noProof/>
          <w:lang w:val="en-CA"/>
        </w:rPr>
        <w:tab/>
      </w:r>
      <w:r w:rsidRPr="00DE0F0E">
        <w:rPr>
          <w:noProof/>
          <w:lang w:val="en-CA"/>
        </w:rPr>
        <w:tab/>
      </w:r>
      <w:r w:rsidRPr="00DE0F0E">
        <w:rPr>
          <w:noProof/>
          <w:lang w:val="en-CA"/>
        </w:rPr>
        <w:tab/>
      </w:r>
      <w:r w:rsidRPr="00DE0F0E">
        <w:rPr>
          <w:noProof/>
          <w:lang w:val="en-CA"/>
        </w:rPr>
        <w:tab/>
        <w:t> fPad</w:t>
      </w:r>
      <w:r w:rsidRPr="00DE0F0E">
        <w:rPr>
          <w:noProof/>
          <w:vertAlign w:val="subscript"/>
          <w:lang w:val="en-CA"/>
        </w:rPr>
        <w:t>C</w:t>
      </w:r>
      <w:r w:rsidRPr="00DE0F0E">
        <w:rPr>
          <w:noProof/>
          <w:lang w:val="en-CA"/>
        </w:rPr>
        <w:t>[ 1 ][ 2 ] * temp[ 2 ] +</w:t>
      </w:r>
      <w:r w:rsidRPr="00DE0F0E">
        <w:rPr>
          <w:noProof/>
          <w:lang w:val="en-CA" w:eastAsia="ko-KR"/>
        </w:rPr>
        <w:tab/>
      </w:r>
      <w:r w:rsidRPr="00DE0F0E">
        <w:rPr>
          <w:noProof/>
          <w:lang w:val="en-CA"/>
        </w:rPr>
        <w:tab/>
      </w:r>
      <w:r w:rsidRPr="00DE0F0E" w:rsidDel="003C51E6">
        <w:rPr>
          <w:noProof/>
          <w:lang w:val="en-CA"/>
        </w:rPr>
        <w:t>(</w:t>
      </w:r>
      <w:r w:rsidRPr="00DE0F0E" w:rsidDel="003C51E6">
        <w:rPr>
          <w:noProof/>
          <w:lang w:val="en-CA"/>
        </w:rPr>
        <w:fldChar w:fldCharType="begin" w:fldLock="1"/>
      </w:r>
      <w:r w:rsidRPr="00DE0F0E" w:rsidDel="003C51E6">
        <w:rPr>
          <w:noProof/>
          <w:lang w:val="en-CA"/>
        </w:rPr>
        <w:instrText xml:space="preserve"> STYLEREF 1 \s </w:instrText>
      </w:r>
      <w:r w:rsidRPr="00DE0F0E" w:rsidDel="003C51E6">
        <w:rPr>
          <w:noProof/>
          <w:lang w:val="en-CA"/>
        </w:rPr>
        <w:fldChar w:fldCharType="separate"/>
      </w:r>
      <w:r>
        <w:rPr>
          <w:noProof/>
          <w:lang w:val="en-CA"/>
        </w:rPr>
        <w:t>8</w:t>
      </w:r>
      <w:r w:rsidRPr="00DE0F0E" w:rsidDel="003C51E6">
        <w:rPr>
          <w:noProof/>
          <w:lang w:val="en-CA"/>
        </w:rPr>
        <w:fldChar w:fldCharType="end"/>
      </w:r>
      <w:r w:rsidRPr="00DE0F0E" w:rsidDel="003C51E6">
        <w:rPr>
          <w:noProof/>
          <w:lang w:val="en-CA"/>
        </w:rPr>
        <w:noBreakHyphen/>
      </w:r>
      <w:r w:rsidRPr="00DE0F0E" w:rsidDel="003C51E6">
        <w:rPr>
          <w:noProof/>
          <w:lang w:val="en-CA"/>
        </w:rPr>
        <w:fldChar w:fldCharType="begin" w:fldLock="1"/>
      </w:r>
      <w:r w:rsidRPr="00DE0F0E" w:rsidDel="003C51E6">
        <w:rPr>
          <w:noProof/>
          <w:lang w:val="en-CA"/>
        </w:rPr>
        <w:instrText xml:space="preserve"> SEQ Equation \* ARABIC \s 1 </w:instrText>
      </w:r>
      <w:r w:rsidRPr="00DE0F0E" w:rsidDel="003C51E6">
        <w:rPr>
          <w:noProof/>
          <w:lang w:val="en-CA"/>
        </w:rPr>
        <w:fldChar w:fldCharType="separate"/>
      </w:r>
      <w:r>
        <w:rPr>
          <w:noProof/>
          <w:lang w:val="en-CA"/>
        </w:rPr>
        <w:t>765</w:t>
      </w:r>
      <w:r w:rsidRPr="00DE0F0E" w:rsidDel="003C51E6">
        <w:rPr>
          <w:noProof/>
          <w:lang w:val="en-CA"/>
        </w:rPr>
        <w:fldChar w:fldCharType="end"/>
      </w:r>
      <w:r w:rsidRPr="00DE0F0E" w:rsidDel="003C51E6">
        <w:rPr>
          <w:noProof/>
          <w:lang w:val="en-CA"/>
        </w:rPr>
        <w:t>)</w:t>
      </w:r>
      <w:r w:rsidRPr="00DE0F0E">
        <w:rPr>
          <w:noProof/>
          <w:lang w:val="en-CA"/>
        </w:rPr>
        <w:br/>
      </w:r>
      <w:r w:rsidRPr="00DE0F0E">
        <w:rPr>
          <w:noProof/>
          <w:lang w:val="en-CA"/>
        </w:rPr>
        <w:tab/>
      </w:r>
      <w:r w:rsidRPr="00DE0F0E">
        <w:rPr>
          <w:noProof/>
          <w:lang w:val="en-CA"/>
        </w:rPr>
        <w:tab/>
      </w:r>
      <w:r w:rsidRPr="00DE0F0E">
        <w:rPr>
          <w:noProof/>
          <w:lang w:val="en-CA"/>
        </w:rPr>
        <w:tab/>
      </w:r>
      <w:r w:rsidRPr="00DE0F0E">
        <w:rPr>
          <w:noProof/>
          <w:lang w:val="en-CA"/>
        </w:rPr>
        <w:tab/>
      </w:r>
      <w:r w:rsidRPr="00DE0F0E">
        <w:rPr>
          <w:noProof/>
          <w:lang w:val="en-CA"/>
        </w:rPr>
        <w:tab/>
        <w:t> fPad</w:t>
      </w:r>
      <w:r w:rsidRPr="00DE0F0E">
        <w:rPr>
          <w:noProof/>
          <w:vertAlign w:val="subscript"/>
          <w:lang w:val="en-CA"/>
        </w:rPr>
        <w:t>C</w:t>
      </w:r>
      <w:r w:rsidRPr="00DE0F0E">
        <w:rPr>
          <w:noProof/>
          <w:lang w:val="en-CA"/>
        </w:rPr>
        <w:t>[ 1 ][ 3 ] * temp[ 3 ] ) &gt;&gt; shift2</w:t>
      </w:r>
    </w:p>
    <w:p w:rsidR="00FD5355" w:rsidRPr="003800AE" w:rsidRDefault="00FD5355" w:rsidP="003800AE"/>
    <w:sectPr w:rsidR="00FD5355" w:rsidRPr="003800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E0003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39T36Lfz">
    <w:altName w:val="Symbol"/>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panose1 w:val="0203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0"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1"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2"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1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 w15:restartNumberingAfterBreak="0">
    <w:nsid w:val="39FD582C"/>
    <w:multiLevelType w:val="multilevel"/>
    <w:tmpl w:val="3A82E334"/>
    <w:numStyleLink w:val="3DEquation"/>
  </w:abstractNum>
  <w:abstractNum w:abstractNumId="1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7"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18"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9" w15:restartNumberingAfterBreak="0">
    <w:nsid w:val="3FC76512"/>
    <w:multiLevelType w:val="hybridMultilevel"/>
    <w:tmpl w:val="53426AE8"/>
    <w:lvl w:ilvl="0" w:tplc="FFFFFFFF">
      <w:start w:val="5"/>
      <w:numFmt w:val="bullet"/>
      <w:lvlText w:val="–"/>
      <w:lvlJc w:val="left"/>
      <w:pPr>
        <w:ind w:left="758" w:hanging="420"/>
      </w:pPr>
      <w:rPr>
        <w:rFonts w:ascii="Times New Roman" w:eastAsia="Times New Roman" w:hAnsi="Times New Roman" w:hint="default"/>
      </w:rPr>
    </w:lvl>
    <w:lvl w:ilvl="1" w:tplc="04090003" w:tentative="1">
      <w:start w:val="1"/>
      <w:numFmt w:val="bullet"/>
      <w:lvlText w:val=""/>
      <w:lvlJc w:val="left"/>
      <w:pPr>
        <w:ind w:left="1178" w:hanging="420"/>
      </w:pPr>
      <w:rPr>
        <w:rFonts w:ascii="Wingdings" w:hAnsi="Wingdings" w:hint="default"/>
      </w:rPr>
    </w:lvl>
    <w:lvl w:ilvl="2" w:tplc="04090005" w:tentative="1">
      <w:start w:val="1"/>
      <w:numFmt w:val="bullet"/>
      <w:lvlText w:val=""/>
      <w:lvlJc w:val="left"/>
      <w:pPr>
        <w:ind w:left="1598" w:hanging="420"/>
      </w:pPr>
      <w:rPr>
        <w:rFonts w:ascii="Wingdings" w:hAnsi="Wingdings" w:hint="default"/>
      </w:rPr>
    </w:lvl>
    <w:lvl w:ilvl="3" w:tplc="04090001" w:tentative="1">
      <w:start w:val="1"/>
      <w:numFmt w:val="bullet"/>
      <w:lvlText w:val=""/>
      <w:lvlJc w:val="left"/>
      <w:pPr>
        <w:ind w:left="2018" w:hanging="420"/>
      </w:pPr>
      <w:rPr>
        <w:rFonts w:ascii="Wingdings" w:hAnsi="Wingdings" w:hint="default"/>
      </w:rPr>
    </w:lvl>
    <w:lvl w:ilvl="4" w:tplc="04090003" w:tentative="1">
      <w:start w:val="1"/>
      <w:numFmt w:val="bullet"/>
      <w:lvlText w:val=""/>
      <w:lvlJc w:val="left"/>
      <w:pPr>
        <w:ind w:left="2438" w:hanging="420"/>
      </w:pPr>
      <w:rPr>
        <w:rFonts w:ascii="Wingdings" w:hAnsi="Wingdings" w:hint="default"/>
      </w:rPr>
    </w:lvl>
    <w:lvl w:ilvl="5" w:tplc="04090005" w:tentative="1">
      <w:start w:val="1"/>
      <w:numFmt w:val="bullet"/>
      <w:lvlText w:val=""/>
      <w:lvlJc w:val="left"/>
      <w:pPr>
        <w:ind w:left="2858" w:hanging="420"/>
      </w:pPr>
      <w:rPr>
        <w:rFonts w:ascii="Wingdings" w:hAnsi="Wingdings" w:hint="default"/>
      </w:rPr>
    </w:lvl>
    <w:lvl w:ilvl="6" w:tplc="04090001" w:tentative="1">
      <w:start w:val="1"/>
      <w:numFmt w:val="bullet"/>
      <w:lvlText w:val=""/>
      <w:lvlJc w:val="left"/>
      <w:pPr>
        <w:ind w:left="3278" w:hanging="420"/>
      </w:pPr>
      <w:rPr>
        <w:rFonts w:ascii="Wingdings" w:hAnsi="Wingdings" w:hint="default"/>
      </w:rPr>
    </w:lvl>
    <w:lvl w:ilvl="7" w:tplc="04090003" w:tentative="1">
      <w:start w:val="1"/>
      <w:numFmt w:val="bullet"/>
      <w:lvlText w:val=""/>
      <w:lvlJc w:val="left"/>
      <w:pPr>
        <w:ind w:left="3698" w:hanging="420"/>
      </w:pPr>
      <w:rPr>
        <w:rFonts w:ascii="Wingdings" w:hAnsi="Wingdings" w:hint="default"/>
      </w:rPr>
    </w:lvl>
    <w:lvl w:ilvl="8" w:tplc="04090005" w:tentative="1">
      <w:start w:val="1"/>
      <w:numFmt w:val="bullet"/>
      <w:lvlText w:val=""/>
      <w:lvlJc w:val="left"/>
      <w:pPr>
        <w:ind w:left="4118" w:hanging="420"/>
      </w:pPr>
      <w:rPr>
        <w:rFonts w:ascii="Wingdings" w:hAnsi="Wingdings" w:hint="default"/>
      </w:rPr>
    </w:lvl>
  </w:abstractNum>
  <w:abstractNum w:abstractNumId="2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3"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26"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 w15:restartNumberingAfterBreak="0">
    <w:nsid w:val="5BB87392"/>
    <w:multiLevelType w:val="multilevel"/>
    <w:tmpl w:val="09AC86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29" w15:restartNumberingAfterBreak="0">
    <w:nsid w:val="5E860EA7"/>
    <w:multiLevelType w:val="multilevel"/>
    <w:tmpl w:val="EE04B4FE"/>
    <w:numStyleLink w:val="3DNumbering"/>
  </w:abstractNum>
  <w:abstractNum w:abstractNumId="30"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2"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4"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6"/>
  </w:num>
  <w:num w:numId="3">
    <w:abstractNumId w:val="30"/>
  </w:num>
  <w:num w:numId="4">
    <w:abstractNumId w:val="1"/>
  </w:num>
  <w:num w:numId="5">
    <w:abstractNumId w:val="0"/>
  </w:num>
  <w:num w:numId="6">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18"/>
  </w:num>
  <w:num w:numId="9">
    <w:abstractNumId w:val="22"/>
  </w:num>
  <w:num w:numId="10">
    <w:abstractNumId w:val="23"/>
  </w:num>
  <w:num w:numId="11">
    <w:abstractNumId w:val="6"/>
  </w:num>
  <w:num w:numId="12">
    <w:abstractNumId w:val="21"/>
  </w:num>
  <w:num w:numId="13">
    <w:abstractNumId w:val="7"/>
  </w:num>
  <w:num w:numId="14">
    <w:abstractNumId w:val="10"/>
  </w:num>
  <w:num w:numId="15">
    <w:abstractNumId w:val="3"/>
  </w:num>
  <w:num w:numId="16">
    <w:abstractNumId w:val="34"/>
  </w:num>
  <w:num w:numId="17">
    <w:abstractNumId w:val="35"/>
  </w:num>
  <w:num w:numId="18">
    <w:abstractNumId w:val="16"/>
  </w:num>
  <w:num w:numId="19">
    <w:abstractNumId w:val="2"/>
  </w:num>
  <w:num w:numId="20">
    <w:abstractNumId w:val="4"/>
  </w:num>
  <w:num w:numId="21">
    <w:abstractNumId w:val="13"/>
  </w:num>
  <w:num w:numId="22">
    <w:abstractNumId w:val="32"/>
  </w:num>
  <w:num w:numId="23">
    <w:abstractNumId w:val="5"/>
  </w:num>
  <w:num w:numId="24">
    <w:abstractNumId w:val="25"/>
  </w:num>
  <w:num w:numId="25">
    <w:abstractNumId w:val="1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26">
    <w:abstractNumId w:val="12"/>
  </w:num>
  <w:num w:numId="27">
    <w:abstractNumId w:val="8"/>
  </w:num>
  <w:num w:numId="28">
    <w:abstractNumId w:val="20"/>
  </w:num>
  <w:num w:numId="29">
    <w:abstractNumId w:val="15"/>
  </w:num>
  <w:num w:numId="30">
    <w:abstractNumId w:val="11"/>
  </w:num>
  <w:num w:numId="31">
    <w:abstractNumId w:val="9"/>
  </w:num>
  <w:num w:numId="32">
    <w:abstractNumId w:val="29"/>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3">
    <w:abstractNumId w:val="14"/>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4">
    <w:abstractNumId w:val="19"/>
  </w:num>
  <w:num w:numId="35">
    <w:abstractNumId w:val="28"/>
  </w:num>
  <w:num w:numId="36">
    <w:abstractNumId w:val="26"/>
    <w:lvlOverride w:ilvl="0"/>
    <w:lvlOverride w:ilvl="1"/>
    <w:lvlOverride w:ilvl="2">
      <w:startOverride w:val="1"/>
    </w:lvlOverride>
    <w:lvlOverride w:ilvl="3"/>
    <w:lvlOverride w:ilvl="4"/>
    <w:lvlOverride w:ilvl="5"/>
    <w:lvlOverride w:ilvl="6"/>
    <w:lvlOverride w:ilvl="7"/>
    <w:lvlOverride w:ilvl="8"/>
  </w:num>
  <w:num w:numId="37">
    <w:abstractNumId w:val="27"/>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gar Kotecha">
    <w15:presenceInfo w15:providerId="AD" w15:userId="S-1-5-21-854245398-1972579041-682003330-151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B38"/>
    <w:rsid w:val="00100164"/>
    <w:rsid w:val="00160542"/>
    <w:rsid w:val="00160755"/>
    <w:rsid w:val="00341313"/>
    <w:rsid w:val="003800AE"/>
    <w:rsid w:val="00390A48"/>
    <w:rsid w:val="003D11AE"/>
    <w:rsid w:val="003E3C95"/>
    <w:rsid w:val="0042032E"/>
    <w:rsid w:val="005C6694"/>
    <w:rsid w:val="00640B20"/>
    <w:rsid w:val="0066457C"/>
    <w:rsid w:val="006845E9"/>
    <w:rsid w:val="00721566"/>
    <w:rsid w:val="007579B6"/>
    <w:rsid w:val="00780E38"/>
    <w:rsid w:val="00843B38"/>
    <w:rsid w:val="00957838"/>
    <w:rsid w:val="00A3403A"/>
    <w:rsid w:val="00B43513"/>
    <w:rsid w:val="00B4724B"/>
    <w:rsid w:val="00BB20C9"/>
    <w:rsid w:val="00C61274"/>
    <w:rsid w:val="00F26D69"/>
    <w:rsid w:val="00F50C40"/>
    <w:rsid w:val="00F575AD"/>
    <w:rsid w:val="00F81979"/>
    <w:rsid w:val="00FD5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8B49E9-0E4A-4235-8B33-689D41A0D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D6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SimSun" w:hAnsi="Times New Roman" w:cs="Times New Roman"/>
      <w:sz w:val="20"/>
      <w:szCs w:val="20"/>
      <w:lang w:val="en-GB"/>
    </w:rPr>
  </w:style>
  <w:style w:type="paragraph" w:styleId="Heading1">
    <w:name w:val="heading 1"/>
    <w:aliases w:val="Heading U,H1,H11,Œ©o‚µ 1,뙥,?co??E 1,h1,?c,?co?ƒÊ 1,?,Œ,Œ©,Œ...,Œ©oâµ 1,?co?ÄÊ 1,Î,Î©,Î..."/>
    <w:basedOn w:val="Normal"/>
    <w:next w:val="Normal"/>
    <w:link w:val="Heading1Char"/>
    <w:uiPriority w:val="99"/>
    <w:qFormat/>
    <w:rsid w:val="0066457C"/>
    <w:pPr>
      <w:keepNext/>
      <w:keepLines/>
      <w:numPr>
        <w:numId w:val="1"/>
      </w:numPr>
      <w:spacing w:before="360"/>
      <w:outlineLvl w:val="0"/>
    </w:pPr>
    <w:rPr>
      <w:b/>
      <w:sz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66457C"/>
    <w:pPr>
      <w:keepNext/>
      <w:keepLines/>
      <w:numPr>
        <w:ilvl w:val="1"/>
        <w:numId w:val="1"/>
      </w:numPr>
      <w:spacing w:before="360"/>
      <w:outlineLvl w:val="1"/>
    </w:pPr>
    <w:rPr>
      <w:b/>
    </w:rPr>
  </w:style>
  <w:style w:type="paragraph" w:styleId="Heading3">
    <w:name w:val="heading 3"/>
    <w:aliases w:val="H3,H31,h3"/>
    <w:basedOn w:val="Normal"/>
    <w:next w:val="Normal"/>
    <w:link w:val="Heading3Char"/>
    <w:uiPriority w:val="99"/>
    <w:qFormat/>
    <w:rsid w:val="0066457C"/>
    <w:pPr>
      <w:keepNext/>
      <w:keepLines/>
      <w:numPr>
        <w:ilvl w:val="2"/>
        <w:numId w:val="1"/>
      </w:numPr>
      <w:spacing w:before="181"/>
      <w:outlineLvl w:val="2"/>
    </w:pPr>
    <w:rPr>
      <w:b/>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66457C"/>
    <w:pPr>
      <w:numPr>
        <w:ilvl w:val="3"/>
      </w:numPr>
      <w:outlineLvl w:val="3"/>
    </w:pPr>
  </w:style>
  <w:style w:type="paragraph" w:styleId="Heading5">
    <w:name w:val="heading 5"/>
    <w:aliases w:val="H5,H51,h5"/>
    <w:basedOn w:val="Heading3"/>
    <w:next w:val="Normal"/>
    <w:link w:val="Heading5Char"/>
    <w:uiPriority w:val="99"/>
    <w:qFormat/>
    <w:rsid w:val="0066457C"/>
    <w:pPr>
      <w:numPr>
        <w:ilvl w:val="4"/>
      </w:numPr>
      <w:tabs>
        <w:tab w:val="clear" w:pos="794"/>
        <w:tab w:val="left" w:pos="907"/>
      </w:tabs>
      <w:outlineLvl w:val="4"/>
    </w:pPr>
  </w:style>
  <w:style w:type="paragraph" w:styleId="Heading6">
    <w:name w:val="heading 6"/>
    <w:aliases w:val="H6,H61,h6"/>
    <w:basedOn w:val="Heading3"/>
    <w:next w:val="Normal"/>
    <w:link w:val="Heading6Char"/>
    <w:uiPriority w:val="99"/>
    <w:qFormat/>
    <w:rsid w:val="0066457C"/>
    <w:pPr>
      <w:numPr>
        <w:ilvl w:val="5"/>
      </w:numPr>
      <w:outlineLvl w:val="5"/>
    </w:pPr>
  </w:style>
  <w:style w:type="paragraph" w:styleId="Heading7">
    <w:name w:val="heading 7"/>
    <w:basedOn w:val="Heading3"/>
    <w:next w:val="Normal"/>
    <w:link w:val="Heading7Char"/>
    <w:qFormat/>
    <w:rsid w:val="0066457C"/>
    <w:pPr>
      <w:numPr>
        <w:ilvl w:val="6"/>
      </w:numPr>
      <w:outlineLvl w:val="6"/>
    </w:pPr>
  </w:style>
  <w:style w:type="paragraph" w:styleId="Heading8">
    <w:name w:val="heading 8"/>
    <w:basedOn w:val="Heading9"/>
    <w:next w:val="Normal"/>
    <w:link w:val="Heading8Char"/>
    <w:qFormat/>
    <w:rsid w:val="0066457C"/>
    <w:pPr>
      <w:numPr>
        <w:ilvl w:val="7"/>
        <w:numId w:val="1"/>
      </w:numPr>
      <w:spacing w:before="360"/>
      <w:jc w:val="center"/>
      <w:outlineLvl w:val="7"/>
    </w:pPr>
    <w:rPr>
      <w:rFonts w:ascii="Times New Roman" w:eastAsia="SimSun" w:hAnsi="Times New Roman" w:cs="Times New Roman"/>
      <w:b/>
      <w:i w:val="0"/>
      <w:iCs w:val="0"/>
      <w:color w:val="auto"/>
      <w:sz w:val="24"/>
      <w:szCs w:val="20"/>
    </w:rPr>
  </w:style>
  <w:style w:type="paragraph" w:styleId="Heading9">
    <w:name w:val="heading 9"/>
    <w:basedOn w:val="Normal"/>
    <w:next w:val="Normal"/>
    <w:link w:val="Heading9Char"/>
    <w:uiPriority w:val="9"/>
    <w:unhideWhenUsed/>
    <w:qFormat/>
    <w:rsid w:val="0066457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uiPriority w:val="99"/>
    <w:rsid w:val="0066457C"/>
    <w:rPr>
      <w:rFonts w:ascii="Times New Roman" w:eastAsia="SimSun" w:hAnsi="Times New Roman" w:cs="Times New Roman"/>
      <w:b/>
      <w:sz w:val="24"/>
      <w:szCs w:val="20"/>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uiPriority w:val="99"/>
    <w:rsid w:val="0066457C"/>
    <w:rPr>
      <w:rFonts w:ascii="Times New Roman" w:eastAsia="SimSun" w:hAnsi="Times New Roman" w:cs="Times New Roman"/>
      <w:b/>
      <w:sz w:val="20"/>
      <w:szCs w:val="20"/>
      <w:lang w:val="en-GB"/>
    </w:rPr>
  </w:style>
  <w:style w:type="character" w:customStyle="1" w:styleId="Heading3Char">
    <w:name w:val="Heading 3 Char"/>
    <w:aliases w:val="H3 Char,H31 Char,h3 Char"/>
    <w:basedOn w:val="DefaultParagraphFont"/>
    <w:link w:val="Heading3"/>
    <w:uiPriority w:val="99"/>
    <w:rsid w:val="0066457C"/>
    <w:rPr>
      <w:rFonts w:ascii="Times New Roman" w:eastAsia="SimSun" w:hAnsi="Times New Roman" w:cs="Times New Roman"/>
      <w:b/>
      <w:sz w:val="20"/>
      <w:szCs w:val="20"/>
      <w:lang w:val="en-GB"/>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uiPriority w:val="99"/>
    <w:rsid w:val="0066457C"/>
    <w:rPr>
      <w:rFonts w:ascii="Times New Roman" w:eastAsia="SimSun" w:hAnsi="Times New Roman" w:cs="Times New Roman"/>
      <w:b/>
      <w:sz w:val="20"/>
      <w:szCs w:val="20"/>
      <w:lang w:val="en-GB"/>
    </w:rPr>
  </w:style>
  <w:style w:type="character" w:customStyle="1" w:styleId="Heading5Char">
    <w:name w:val="Heading 5 Char"/>
    <w:aliases w:val="H5 Char,H51 Char,h5 Char"/>
    <w:basedOn w:val="DefaultParagraphFont"/>
    <w:link w:val="Heading5"/>
    <w:uiPriority w:val="99"/>
    <w:rsid w:val="0066457C"/>
    <w:rPr>
      <w:rFonts w:ascii="Times New Roman" w:eastAsia="SimSun" w:hAnsi="Times New Roman" w:cs="Times New Roman"/>
      <w:b/>
      <w:sz w:val="20"/>
      <w:szCs w:val="20"/>
      <w:lang w:val="en-GB"/>
    </w:rPr>
  </w:style>
  <w:style w:type="character" w:customStyle="1" w:styleId="Heading6Char">
    <w:name w:val="Heading 6 Char"/>
    <w:aliases w:val="H6 Char,H61 Char,h6 Char"/>
    <w:basedOn w:val="DefaultParagraphFont"/>
    <w:link w:val="Heading6"/>
    <w:uiPriority w:val="99"/>
    <w:rsid w:val="0066457C"/>
    <w:rPr>
      <w:rFonts w:ascii="Times New Roman" w:eastAsia="SimSun" w:hAnsi="Times New Roman" w:cs="Times New Roman"/>
      <w:b/>
      <w:sz w:val="20"/>
      <w:szCs w:val="20"/>
      <w:lang w:val="en-GB"/>
    </w:rPr>
  </w:style>
  <w:style w:type="character" w:customStyle="1" w:styleId="Heading7Char">
    <w:name w:val="Heading 7 Char"/>
    <w:basedOn w:val="DefaultParagraphFont"/>
    <w:link w:val="Heading7"/>
    <w:rsid w:val="0066457C"/>
    <w:rPr>
      <w:rFonts w:ascii="Times New Roman" w:eastAsia="SimSun" w:hAnsi="Times New Roman" w:cs="Times New Roman"/>
      <w:b/>
      <w:sz w:val="20"/>
      <w:szCs w:val="20"/>
      <w:lang w:val="en-GB"/>
    </w:rPr>
  </w:style>
  <w:style w:type="character" w:customStyle="1" w:styleId="Heading8Char">
    <w:name w:val="Heading 8 Char"/>
    <w:basedOn w:val="DefaultParagraphFont"/>
    <w:link w:val="Heading8"/>
    <w:rsid w:val="0066457C"/>
    <w:rPr>
      <w:rFonts w:ascii="Times New Roman" w:eastAsia="SimSun" w:hAnsi="Times New Roman" w:cs="Times New Roman"/>
      <w:b/>
      <w:sz w:val="24"/>
      <w:szCs w:val="20"/>
      <w:lang w:val="en-GB"/>
    </w:rPr>
  </w:style>
  <w:style w:type="character" w:customStyle="1" w:styleId="Heading9Char">
    <w:name w:val="Heading 9 Char"/>
    <w:basedOn w:val="DefaultParagraphFont"/>
    <w:link w:val="Heading9"/>
    <w:uiPriority w:val="9"/>
    <w:rsid w:val="0066457C"/>
    <w:rPr>
      <w:rFonts w:asciiTheme="majorHAnsi" w:eastAsiaTheme="majorEastAsia" w:hAnsiTheme="majorHAnsi" w:cstheme="majorBidi"/>
      <w:i/>
      <w:iCs/>
      <w:color w:val="272727" w:themeColor="text1" w:themeTint="D8"/>
      <w:sz w:val="21"/>
      <w:szCs w:val="21"/>
    </w:rPr>
  </w:style>
  <w:style w:type="paragraph" w:customStyle="1" w:styleId="Equation">
    <w:name w:val="Equation"/>
    <w:basedOn w:val="Normal"/>
    <w:uiPriority w:val="99"/>
    <w:qFormat/>
    <w:rsid w:val="005C6694"/>
    <w:pPr>
      <w:tabs>
        <w:tab w:val="center" w:pos="4849"/>
        <w:tab w:val="right" w:pos="9696"/>
      </w:tabs>
      <w:spacing w:before="193" w:after="240"/>
    </w:pPr>
  </w:style>
  <w:style w:type="paragraph" w:styleId="BalloonText">
    <w:name w:val="Balloon Text"/>
    <w:basedOn w:val="Normal"/>
    <w:link w:val="BalloonTextChar"/>
    <w:uiPriority w:val="99"/>
    <w:unhideWhenUsed/>
    <w:rsid w:val="005C6694"/>
    <w:rPr>
      <w:rFonts w:ascii="Segoe UI" w:hAnsi="Segoe UI" w:cs="Segoe UI"/>
      <w:sz w:val="18"/>
      <w:szCs w:val="18"/>
    </w:rPr>
  </w:style>
  <w:style w:type="character" w:customStyle="1" w:styleId="BalloonTextChar">
    <w:name w:val="Balloon Text Char"/>
    <w:basedOn w:val="DefaultParagraphFont"/>
    <w:link w:val="BalloonText"/>
    <w:uiPriority w:val="99"/>
    <w:rsid w:val="005C6694"/>
    <w:rPr>
      <w:rFonts w:ascii="Segoe UI" w:hAnsi="Segoe UI" w:cs="Segoe UI"/>
      <w:sz w:val="18"/>
      <w:szCs w:val="18"/>
    </w:rPr>
  </w:style>
  <w:style w:type="character" w:styleId="CommentReference">
    <w:name w:val="annotation reference"/>
    <w:uiPriority w:val="99"/>
    <w:rsid w:val="00F26D69"/>
    <w:rPr>
      <w:sz w:val="16"/>
    </w:rPr>
  </w:style>
  <w:style w:type="paragraph" w:styleId="CommentText">
    <w:name w:val="annotation text"/>
    <w:basedOn w:val="Normal"/>
    <w:link w:val="CommentTextChar"/>
    <w:uiPriority w:val="99"/>
    <w:rsid w:val="00F26D69"/>
  </w:style>
  <w:style w:type="character" w:customStyle="1" w:styleId="CommentTextChar">
    <w:name w:val="Comment Text Char"/>
    <w:basedOn w:val="DefaultParagraphFont"/>
    <w:link w:val="CommentText"/>
    <w:uiPriority w:val="99"/>
    <w:rsid w:val="00F26D69"/>
    <w:rPr>
      <w:rFonts w:ascii="Times New Roman" w:eastAsia="SimSun" w:hAnsi="Times New Roman" w:cs="Times New Roman"/>
      <w:sz w:val="20"/>
      <w:szCs w:val="20"/>
      <w:lang w:val="en-GB"/>
    </w:rPr>
  </w:style>
  <w:style w:type="paragraph" w:styleId="TOC8">
    <w:name w:val="toc 8"/>
    <w:basedOn w:val="Normal"/>
    <w:next w:val="Normal"/>
    <w:uiPriority w:val="39"/>
    <w:rsid w:val="00F26D69"/>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uiPriority w:val="39"/>
    <w:rsid w:val="00F26D69"/>
    <w:pPr>
      <w:tabs>
        <w:tab w:val="clear" w:pos="2045"/>
        <w:tab w:val="left" w:pos="6354"/>
        <w:tab w:val="right" w:leader="dot" w:pos="9729"/>
      </w:tabs>
      <w:ind w:left="6350" w:right="652" w:hanging="1247"/>
    </w:pPr>
  </w:style>
  <w:style w:type="paragraph" w:styleId="TOC3">
    <w:name w:val="toc 3"/>
    <w:basedOn w:val="Normal"/>
    <w:next w:val="Normal"/>
    <w:uiPriority w:val="39"/>
    <w:qFormat/>
    <w:rsid w:val="00F26D69"/>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uiPriority w:val="39"/>
    <w:rsid w:val="00F26D69"/>
    <w:pPr>
      <w:tabs>
        <w:tab w:val="clear" w:pos="2045"/>
        <w:tab w:val="left" w:pos="5108"/>
        <w:tab w:val="left" w:leader="dot" w:pos="9076"/>
      </w:tabs>
      <w:ind w:left="5103" w:right="652" w:hanging="1134"/>
    </w:pPr>
  </w:style>
  <w:style w:type="paragraph" w:styleId="TOC5">
    <w:name w:val="toc 5"/>
    <w:basedOn w:val="TOC3"/>
    <w:uiPriority w:val="39"/>
    <w:rsid w:val="00F26D69"/>
    <w:pPr>
      <w:tabs>
        <w:tab w:val="clear" w:pos="2045"/>
        <w:tab w:val="left" w:pos="3973"/>
        <w:tab w:val="left" w:leader="dot" w:pos="9076"/>
      </w:tabs>
      <w:ind w:left="3969" w:right="652" w:hanging="1021"/>
    </w:pPr>
  </w:style>
  <w:style w:type="paragraph" w:styleId="TOC4">
    <w:name w:val="toc 4"/>
    <w:basedOn w:val="TOC3"/>
    <w:next w:val="TOC5"/>
    <w:uiPriority w:val="39"/>
    <w:rsid w:val="00F26D69"/>
    <w:pPr>
      <w:tabs>
        <w:tab w:val="left" w:pos="2952"/>
      </w:tabs>
      <w:ind w:left="2948"/>
    </w:pPr>
  </w:style>
  <w:style w:type="paragraph" w:styleId="TOC2">
    <w:name w:val="toc 2"/>
    <w:basedOn w:val="TOC1"/>
    <w:next w:val="TOC3"/>
    <w:uiPriority w:val="39"/>
    <w:qFormat/>
    <w:rsid w:val="00F26D69"/>
    <w:pPr>
      <w:tabs>
        <w:tab w:val="left" w:pos="1138"/>
      </w:tabs>
      <w:spacing w:before="29"/>
      <w:ind w:left="1134"/>
    </w:pPr>
  </w:style>
  <w:style w:type="paragraph" w:styleId="TOC1">
    <w:name w:val="toc 1"/>
    <w:basedOn w:val="Normal"/>
    <w:next w:val="TOC2"/>
    <w:uiPriority w:val="39"/>
    <w:qFormat/>
    <w:rsid w:val="00F26D69"/>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uiPriority w:val="99"/>
    <w:rsid w:val="00F26D69"/>
    <w:pPr>
      <w:ind w:left="1698"/>
    </w:pPr>
  </w:style>
  <w:style w:type="paragraph" w:styleId="Index6">
    <w:name w:val="index 6"/>
    <w:basedOn w:val="Normal"/>
    <w:next w:val="Normal"/>
    <w:uiPriority w:val="99"/>
    <w:rsid w:val="00F26D69"/>
    <w:pPr>
      <w:ind w:left="1415"/>
    </w:pPr>
  </w:style>
  <w:style w:type="paragraph" w:styleId="Index5">
    <w:name w:val="index 5"/>
    <w:basedOn w:val="Normal"/>
    <w:next w:val="Normal"/>
    <w:uiPriority w:val="99"/>
    <w:rsid w:val="00F26D69"/>
    <w:pPr>
      <w:ind w:left="1132"/>
    </w:pPr>
  </w:style>
  <w:style w:type="paragraph" w:styleId="Index4">
    <w:name w:val="index 4"/>
    <w:basedOn w:val="Normal"/>
    <w:next w:val="Normal"/>
    <w:uiPriority w:val="99"/>
    <w:rsid w:val="00F26D69"/>
    <w:pPr>
      <w:ind w:left="849"/>
    </w:pPr>
  </w:style>
  <w:style w:type="paragraph" w:styleId="Index3">
    <w:name w:val="index 3"/>
    <w:basedOn w:val="Normal"/>
    <w:next w:val="Normal"/>
    <w:uiPriority w:val="99"/>
    <w:rsid w:val="00F26D69"/>
    <w:pPr>
      <w:ind w:left="566"/>
    </w:pPr>
  </w:style>
  <w:style w:type="paragraph" w:styleId="Index2">
    <w:name w:val="index 2"/>
    <w:basedOn w:val="Normal"/>
    <w:next w:val="Normal"/>
    <w:uiPriority w:val="99"/>
    <w:rsid w:val="00F26D69"/>
    <w:pPr>
      <w:ind w:left="283"/>
    </w:pPr>
  </w:style>
  <w:style w:type="paragraph" w:styleId="Index1">
    <w:name w:val="index 1"/>
    <w:basedOn w:val="Normal"/>
    <w:next w:val="Normal"/>
    <w:uiPriority w:val="99"/>
    <w:rsid w:val="00F26D69"/>
    <w:pPr>
      <w:jc w:val="left"/>
    </w:pPr>
  </w:style>
  <w:style w:type="character" w:styleId="LineNumber">
    <w:name w:val="line number"/>
    <w:basedOn w:val="DefaultParagraphFont"/>
    <w:uiPriority w:val="99"/>
    <w:rsid w:val="00F26D69"/>
  </w:style>
  <w:style w:type="paragraph" w:styleId="IndexHeading">
    <w:name w:val="index heading"/>
    <w:basedOn w:val="Normal"/>
    <w:next w:val="Index1"/>
    <w:uiPriority w:val="99"/>
    <w:rsid w:val="00F26D69"/>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link w:val="FooterChar"/>
    <w:uiPriority w:val="99"/>
    <w:rsid w:val="00F26D69"/>
    <w:pPr>
      <w:tabs>
        <w:tab w:val="clear" w:pos="794"/>
        <w:tab w:val="clear" w:pos="1191"/>
        <w:tab w:val="clear" w:pos="1588"/>
        <w:tab w:val="clear" w:pos="1985"/>
        <w:tab w:val="left" w:pos="907"/>
        <w:tab w:val="center" w:pos="4849"/>
        <w:tab w:val="right" w:pos="8789"/>
        <w:tab w:val="right" w:pos="9725"/>
      </w:tabs>
      <w:jc w:val="left"/>
    </w:pPr>
    <w:rPr>
      <w:b/>
    </w:rPr>
  </w:style>
  <w:style w:type="character" w:customStyle="1" w:styleId="FooterChar">
    <w:name w:val="Footer Char"/>
    <w:basedOn w:val="DefaultParagraphFont"/>
    <w:link w:val="Footer"/>
    <w:uiPriority w:val="99"/>
    <w:rsid w:val="00F26D69"/>
    <w:rPr>
      <w:rFonts w:ascii="Times New Roman" w:eastAsia="SimSun" w:hAnsi="Times New Roman" w:cs="Times New Roman"/>
      <w:b/>
      <w:sz w:val="20"/>
      <w:szCs w:val="20"/>
      <w:lang w:val="en-GB"/>
    </w:rPr>
  </w:style>
  <w:style w:type="paragraph" w:styleId="Header">
    <w:name w:val="header"/>
    <w:aliases w:val="h,Header/Footer"/>
    <w:basedOn w:val="Normal"/>
    <w:link w:val="HeaderChar"/>
    <w:uiPriority w:val="99"/>
    <w:rsid w:val="00F26D69"/>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basedOn w:val="DefaultParagraphFont"/>
    <w:link w:val="Header"/>
    <w:uiPriority w:val="99"/>
    <w:rsid w:val="00F26D69"/>
    <w:rPr>
      <w:rFonts w:ascii="Times New Roman" w:eastAsia="SimSun" w:hAnsi="Times New Roman" w:cs="Times New Roman"/>
      <w:sz w:val="20"/>
      <w:szCs w:val="20"/>
      <w:lang w:val="en-GB"/>
    </w:rPr>
  </w:style>
  <w:style w:type="character" w:styleId="FootnoteReference">
    <w:name w:val="footnote reference"/>
    <w:rsid w:val="00F26D69"/>
    <w:rPr>
      <w:position w:val="6"/>
      <w:sz w:val="16"/>
    </w:rPr>
  </w:style>
  <w:style w:type="paragraph" w:styleId="FootnoteText">
    <w:name w:val="footnote text"/>
    <w:basedOn w:val="Normal"/>
    <w:link w:val="FootnoteTextChar"/>
    <w:rsid w:val="00F26D69"/>
    <w:pPr>
      <w:tabs>
        <w:tab w:val="left" w:pos="256"/>
      </w:tabs>
    </w:pPr>
    <w:rPr>
      <w:sz w:val="18"/>
    </w:rPr>
  </w:style>
  <w:style w:type="character" w:customStyle="1" w:styleId="FootnoteTextChar">
    <w:name w:val="Footnote Text Char"/>
    <w:basedOn w:val="DefaultParagraphFont"/>
    <w:link w:val="FootnoteText"/>
    <w:rsid w:val="00F26D69"/>
    <w:rPr>
      <w:rFonts w:ascii="Times New Roman" w:eastAsia="SimSun" w:hAnsi="Times New Roman" w:cs="Times New Roman"/>
      <w:sz w:val="18"/>
      <w:szCs w:val="20"/>
      <w:lang w:val="en-GB"/>
    </w:rPr>
  </w:style>
  <w:style w:type="paragraph" w:styleId="NormalIndent">
    <w:name w:val="Normal Indent"/>
    <w:basedOn w:val="Normal"/>
    <w:uiPriority w:val="99"/>
    <w:rsid w:val="00F26D69"/>
    <w:pPr>
      <w:ind w:left="600"/>
    </w:pPr>
  </w:style>
  <w:style w:type="paragraph" w:customStyle="1" w:styleId="TableLegend">
    <w:name w:val="Table_Legend"/>
    <w:basedOn w:val="Normal"/>
    <w:next w:val="Normal"/>
    <w:uiPriority w:val="99"/>
    <w:rsid w:val="00F26D69"/>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rsid w:val="00F26D69"/>
    <w:pPr>
      <w:keepNext/>
      <w:spacing w:before="240" w:after="113"/>
      <w:jc w:val="center"/>
    </w:pPr>
    <w:rPr>
      <w:b/>
    </w:rPr>
  </w:style>
  <w:style w:type="paragraph" w:customStyle="1" w:styleId="Blanc">
    <w:name w:val="Blanc"/>
    <w:basedOn w:val="TableTitle"/>
    <w:next w:val="TableText"/>
    <w:rsid w:val="00F26D69"/>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uiPriority w:val="99"/>
    <w:rsid w:val="00F26D69"/>
    <w:pPr>
      <w:keepNext w:val="0"/>
      <w:keepLines/>
      <w:tabs>
        <w:tab w:val="clear" w:pos="454"/>
      </w:tabs>
      <w:spacing w:before="100" w:after="100" w:line="190" w:lineRule="exact"/>
    </w:pPr>
  </w:style>
  <w:style w:type="paragraph" w:customStyle="1" w:styleId="enumlev1">
    <w:name w:val="enumlev1"/>
    <w:basedOn w:val="Normal"/>
    <w:uiPriority w:val="99"/>
    <w:rsid w:val="00F26D69"/>
    <w:pPr>
      <w:spacing w:before="86"/>
      <w:ind w:left="1191" w:hanging="397"/>
    </w:pPr>
  </w:style>
  <w:style w:type="paragraph" w:customStyle="1" w:styleId="enumlev2">
    <w:name w:val="enumlev2"/>
    <w:basedOn w:val="enumlev1"/>
    <w:uiPriority w:val="99"/>
    <w:rsid w:val="00F26D69"/>
    <w:pPr>
      <w:ind w:left="1588"/>
    </w:pPr>
  </w:style>
  <w:style w:type="paragraph" w:customStyle="1" w:styleId="enumlev3">
    <w:name w:val="enumlev3"/>
    <w:basedOn w:val="enumlev2"/>
    <w:uiPriority w:val="99"/>
    <w:rsid w:val="00F26D69"/>
    <w:pPr>
      <w:ind w:left="1985"/>
    </w:pPr>
  </w:style>
  <w:style w:type="paragraph" w:customStyle="1" w:styleId="heading1aftertitle">
    <w:name w:val="heading 1aftertitle"/>
    <w:basedOn w:val="Heading1"/>
    <w:next w:val="Normal"/>
    <w:uiPriority w:val="99"/>
    <w:rsid w:val="00F26D69"/>
    <w:pPr>
      <w:spacing w:before="1134"/>
      <w:outlineLvl w:val="9"/>
    </w:pPr>
  </w:style>
  <w:style w:type="paragraph" w:customStyle="1" w:styleId="Figure">
    <w:name w:val="Figure"/>
    <w:basedOn w:val="Normal"/>
    <w:next w:val="Normal"/>
    <w:uiPriority w:val="99"/>
    <w:rsid w:val="00F26D69"/>
    <w:pPr>
      <w:spacing w:before="240" w:after="480"/>
      <w:jc w:val="center"/>
    </w:pPr>
  </w:style>
  <w:style w:type="paragraph" w:customStyle="1" w:styleId="FigureLegend">
    <w:name w:val="Figure_Legend"/>
    <w:basedOn w:val="TableLegend"/>
    <w:next w:val="Normal"/>
    <w:uiPriority w:val="99"/>
    <w:rsid w:val="00F26D69"/>
  </w:style>
  <w:style w:type="paragraph" w:customStyle="1" w:styleId="Figure0">
    <w:name w:val="Figure_#"/>
    <w:basedOn w:val="Normal"/>
    <w:next w:val="FigureTitle"/>
    <w:uiPriority w:val="99"/>
    <w:rsid w:val="00F26D69"/>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uiPriority w:val="99"/>
    <w:rsid w:val="00F26D69"/>
    <w:pPr>
      <w:spacing w:after="720"/>
    </w:pPr>
  </w:style>
  <w:style w:type="paragraph" w:customStyle="1" w:styleId="AnnexRef">
    <w:name w:val="Annex_Ref"/>
    <w:basedOn w:val="Normal"/>
    <w:next w:val="AnnexTitle"/>
    <w:uiPriority w:val="99"/>
    <w:rsid w:val="00F26D69"/>
    <w:pPr>
      <w:spacing w:before="0"/>
      <w:jc w:val="center"/>
    </w:pPr>
  </w:style>
  <w:style w:type="paragraph" w:customStyle="1" w:styleId="AnnexTitle">
    <w:name w:val="Annex_Title"/>
    <w:basedOn w:val="Normal"/>
    <w:next w:val="Normal"/>
    <w:uiPriority w:val="99"/>
    <w:rsid w:val="00F26D69"/>
    <w:pPr>
      <w:spacing w:after="68"/>
      <w:jc w:val="center"/>
    </w:pPr>
    <w:rPr>
      <w:b/>
      <w:sz w:val="24"/>
    </w:rPr>
  </w:style>
  <w:style w:type="paragraph" w:customStyle="1" w:styleId="Fig">
    <w:name w:val="Fig"/>
    <w:basedOn w:val="Figure"/>
    <w:next w:val="Fig0"/>
    <w:uiPriority w:val="99"/>
    <w:rsid w:val="00F26D69"/>
    <w:pPr>
      <w:spacing w:before="136" w:after="0"/>
    </w:pPr>
    <w:rPr>
      <w:lang w:val="en-US"/>
    </w:rPr>
  </w:style>
  <w:style w:type="paragraph" w:customStyle="1" w:styleId="Fig0">
    <w:name w:val="Fig_#"/>
    <w:basedOn w:val="Fig"/>
    <w:next w:val="Normal"/>
    <w:uiPriority w:val="99"/>
    <w:rsid w:val="00F26D69"/>
    <w:pPr>
      <w:jc w:val="left"/>
    </w:pPr>
    <w:rPr>
      <w:color w:val="FF0000"/>
    </w:rPr>
  </w:style>
  <w:style w:type="paragraph" w:customStyle="1" w:styleId="SectionTitle">
    <w:name w:val="Section_Title"/>
    <w:basedOn w:val="Normal"/>
    <w:uiPriority w:val="99"/>
    <w:rsid w:val="00F26D69"/>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uiPriority w:val="99"/>
    <w:rsid w:val="00F26D69"/>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uiPriority w:val="99"/>
    <w:rsid w:val="00F26D69"/>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uiPriority w:val="99"/>
    <w:rsid w:val="00F26D69"/>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uiPriority w:val="99"/>
    <w:rsid w:val="00F26D69"/>
    <w:pPr>
      <w:keepNext/>
      <w:keepLines/>
      <w:spacing w:before="720"/>
      <w:jc w:val="left"/>
    </w:pPr>
    <w:rPr>
      <w:b/>
    </w:rPr>
  </w:style>
  <w:style w:type="paragraph" w:customStyle="1" w:styleId="headfoot">
    <w:name w:val="head_foot"/>
    <w:basedOn w:val="Normal"/>
    <w:next w:val="Rec"/>
    <w:uiPriority w:val="99"/>
    <w:rsid w:val="00F26D69"/>
    <w:pPr>
      <w:tabs>
        <w:tab w:val="clear" w:pos="794"/>
        <w:tab w:val="clear" w:pos="1191"/>
        <w:tab w:val="clear" w:pos="1588"/>
        <w:tab w:val="clear" w:pos="1985"/>
      </w:tabs>
      <w:spacing w:before="0"/>
    </w:pPr>
    <w:rPr>
      <w:color w:val="FF0000"/>
      <w:sz w:val="8"/>
    </w:rPr>
  </w:style>
  <w:style w:type="paragraph" w:customStyle="1" w:styleId="SAP">
    <w:name w:val="SAP"/>
    <w:basedOn w:val="Normal"/>
    <w:uiPriority w:val="99"/>
    <w:rsid w:val="00F26D69"/>
    <w:pPr>
      <w:spacing w:before="960" w:after="240"/>
      <w:jc w:val="right"/>
    </w:pPr>
    <w:rPr>
      <w:rFonts w:ascii="C39T36Lfz" w:hAnsi="C39T36Lfz"/>
      <w:sz w:val="104"/>
    </w:rPr>
  </w:style>
  <w:style w:type="paragraph" w:customStyle="1" w:styleId="ASN1">
    <w:name w:val="ASN.1"/>
    <w:basedOn w:val="Normal"/>
    <w:next w:val="ASN1Continue"/>
    <w:uiPriority w:val="99"/>
    <w:rsid w:val="00F26D6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uiPriority w:val="99"/>
    <w:rsid w:val="00F26D69"/>
    <w:pPr>
      <w:spacing w:before="0"/>
    </w:pPr>
  </w:style>
  <w:style w:type="paragraph" w:customStyle="1" w:styleId="ASN1Italic">
    <w:name w:val="ASN.1 Italic"/>
    <w:basedOn w:val="ASN1"/>
    <w:uiPriority w:val="99"/>
    <w:rsid w:val="00F26D69"/>
    <w:pPr>
      <w:spacing w:before="0"/>
    </w:pPr>
    <w:rPr>
      <w:b w:val="0"/>
      <w:i/>
      <w:sz w:val="20"/>
    </w:rPr>
  </w:style>
  <w:style w:type="paragraph" w:customStyle="1" w:styleId="Note">
    <w:name w:val="Note"/>
    <w:basedOn w:val="Normal"/>
    <w:next w:val="Normal"/>
    <w:link w:val="NoteChar2"/>
    <w:qFormat/>
    <w:rsid w:val="00F26D69"/>
    <w:pPr>
      <w:tabs>
        <w:tab w:val="clear" w:pos="794"/>
      </w:tabs>
      <w:spacing w:before="60" w:line="199" w:lineRule="exact"/>
      <w:ind w:firstLine="794"/>
    </w:pPr>
    <w:rPr>
      <w:sz w:val="18"/>
    </w:rPr>
  </w:style>
  <w:style w:type="paragraph" w:customStyle="1" w:styleId="head">
    <w:name w:val="head"/>
    <w:basedOn w:val="headfoot"/>
    <w:next w:val="foot"/>
    <w:uiPriority w:val="99"/>
    <w:rsid w:val="00F26D69"/>
    <w:rPr>
      <w:color w:val="FFFFFF"/>
    </w:rPr>
  </w:style>
  <w:style w:type="paragraph" w:customStyle="1" w:styleId="foot">
    <w:name w:val="foot"/>
    <w:basedOn w:val="head"/>
    <w:next w:val="Heading1"/>
    <w:uiPriority w:val="99"/>
    <w:rsid w:val="00F26D69"/>
  </w:style>
  <w:style w:type="paragraph" w:customStyle="1" w:styleId="RecISO">
    <w:name w:val="Rec_ISO_#"/>
    <w:basedOn w:val="Rec"/>
    <w:uiPriority w:val="99"/>
    <w:rsid w:val="00F26D69"/>
    <w:pPr>
      <w:tabs>
        <w:tab w:val="clear" w:pos="794"/>
        <w:tab w:val="clear" w:pos="1191"/>
        <w:tab w:val="clear" w:pos="1588"/>
        <w:tab w:val="clear" w:pos="1985"/>
      </w:tabs>
    </w:pPr>
  </w:style>
  <w:style w:type="paragraph" w:customStyle="1" w:styleId="RecCCITT">
    <w:name w:val="Rec_CCITT_#"/>
    <w:basedOn w:val="RecISO"/>
    <w:uiPriority w:val="99"/>
    <w:rsid w:val="00F26D69"/>
    <w:pPr>
      <w:spacing w:before="0"/>
    </w:pPr>
  </w:style>
  <w:style w:type="paragraph" w:styleId="Title">
    <w:name w:val="Title"/>
    <w:basedOn w:val="Normal"/>
    <w:next w:val="heading1aftertitle"/>
    <w:link w:val="TitleChar"/>
    <w:uiPriority w:val="99"/>
    <w:qFormat/>
    <w:rsid w:val="00F26D69"/>
    <w:pPr>
      <w:spacing w:before="840" w:after="480"/>
      <w:jc w:val="center"/>
    </w:pPr>
    <w:rPr>
      <w:b/>
      <w:sz w:val="24"/>
    </w:rPr>
  </w:style>
  <w:style w:type="character" w:customStyle="1" w:styleId="TitleChar">
    <w:name w:val="Title Char"/>
    <w:basedOn w:val="DefaultParagraphFont"/>
    <w:link w:val="Title"/>
    <w:uiPriority w:val="99"/>
    <w:rsid w:val="00F26D69"/>
    <w:rPr>
      <w:rFonts w:ascii="Times New Roman" w:eastAsia="SimSun" w:hAnsi="Times New Roman" w:cs="Times New Roman"/>
      <w:b/>
      <w:sz w:val="24"/>
      <w:szCs w:val="20"/>
      <w:lang w:val="en-GB"/>
    </w:rPr>
  </w:style>
  <w:style w:type="paragraph" w:customStyle="1" w:styleId="IndexTitle">
    <w:name w:val="Index_Title"/>
    <w:basedOn w:val="AnnexTitle"/>
    <w:uiPriority w:val="99"/>
    <w:rsid w:val="00F26D69"/>
  </w:style>
  <w:style w:type="paragraph" w:customStyle="1" w:styleId="Note1">
    <w:name w:val="Note 1"/>
    <w:basedOn w:val="Note"/>
    <w:link w:val="Note1Char"/>
    <w:qFormat/>
    <w:rsid w:val="00F26D69"/>
    <w:pPr>
      <w:tabs>
        <w:tab w:val="clear" w:pos="1191"/>
        <w:tab w:val="clear" w:pos="1588"/>
        <w:tab w:val="clear" w:pos="1985"/>
      </w:tabs>
      <w:ind w:left="284" w:firstLine="0"/>
    </w:pPr>
  </w:style>
  <w:style w:type="paragraph" w:customStyle="1" w:styleId="Note2">
    <w:name w:val="Note 2"/>
    <w:basedOn w:val="Normal"/>
    <w:uiPriority w:val="99"/>
    <w:qFormat/>
    <w:rsid w:val="00F26D69"/>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uiPriority w:val="99"/>
    <w:rsid w:val="00F26D69"/>
    <w:pPr>
      <w:ind w:left="1474"/>
    </w:pPr>
  </w:style>
  <w:style w:type="character" w:styleId="PageNumber">
    <w:name w:val="page number"/>
    <w:basedOn w:val="DefaultParagraphFont"/>
    <w:rsid w:val="00F26D69"/>
  </w:style>
  <w:style w:type="paragraph" w:customStyle="1" w:styleId="Normalaftertitle">
    <w:name w:val="Normal after title"/>
    <w:basedOn w:val="Normal"/>
    <w:uiPriority w:val="99"/>
    <w:rsid w:val="00F26D69"/>
    <w:pPr>
      <w:spacing w:before="480"/>
    </w:pPr>
    <w:rPr>
      <w:rFonts w:ascii="Times" w:hAnsi="Times"/>
      <w:lang w:val="en-US"/>
    </w:rPr>
  </w:style>
  <w:style w:type="paragraph" w:customStyle="1" w:styleId="IndexTitle0">
    <w:name w:val="Index Title"/>
    <w:basedOn w:val="Normal"/>
    <w:rsid w:val="00F26D69"/>
    <w:pPr>
      <w:spacing w:before="0" w:after="68"/>
      <w:jc w:val="center"/>
    </w:pPr>
    <w:rPr>
      <w:b/>
      <w:sz w:val="24"/>
    </w:rPr>
  </w:style>
  <w:style w:type="paragraph" w:customStyle="1" w:styleId="Cov">
    <w:name w:val="Cov"/>
    <w:basedOn w:val="Normal"/>
    <w:rsid w:val="00F26D69"/>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rsid w:val="00F26D69"/>
    <w:pPr>
      <w:spacing w:before="0"/>
    </w:pPr>
  </w:style>
  <w:style w:type="paragraph" w:customStyle="1" w:styleId="ASN1ital">
    <w:name w:val="ASN.1 ital"/>
    <w:basedOn w:val="ASN1"/>
    <w:rsid w:val="00F26D69"/>
    <w:pPr>
      <w:spacing w:before="0"/>
      <w:jc w:val="both"/>
    </w:pPr>
    <w:rPr>
      <w:b w:val="0"/>
      <w:i/>
      <w:sz w:val="20"/>
    </w:rPr>
  </w:style>
  <w:style w:type="paragraph" w:styleId="TOC9">
    <w:name w:val="toc 9"/>
    <w:basedOn w:val="Normal"/>
    <w:next w:val="Normal"/>
    <w:uiPriority w:val="39"/>
    <w:rsid w:val="00F26D69"/>
    <w:pPr>
      <w:tabs>
        <w:tab w:val="clear" w:pos="794"/>
        <w:tab w:val="clear" w:pos="1191"/>
        <w:tab w:val="clear" w:pos="1588"/>
        <w:tab w:val="clear" w:pos="1985"/>
        <w:tab w:val="right" w:leader="dot" w:pos="9729"/>
      </w:tabs>
      <w:ind w:left="1600"/>
    </w:pPr>
  </w:style>
  <w:style w:type="character" w:customStyle="1" w:styleId="Note1Char">
    <w:name w:val="Note 1 Char"/>
    <w:basedOn w:val="DefaultParagraphFont"/>
    <w:link w:val="Note1"/>
    <w:rsid w:val="00F26D69"/>
    <w:rPr>
      <w:rFonts w:ascii="Times New Roman" w:eastAsia="SimSun" w:hAnsi="Times New Roman" w:cs="Times New Roman"/>
      <w:sz w:val="18"/>
      <w:szCs w:val="20"/>
      <w:lang w:val="en-GB"/>
    </w:rPr>
  </w:style>
  <w:style w:type="table" w:styleId="TableGrid">
    <w:name w:val="Table Grid"/>
    <w:basedOn w:val="TableNormal"/>
    <w:rsid w:val="00F26D69"/>
    <w:pPr>
      <w:spacing w:after="0" w:line="240" w:lineRule="auto"/>
    </w:pPr>
    <w:rPr>
      <w:rFonts w:ascii="CG Times" w:eastAsia="SimSu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F26D69"/>
    <w:pPr>
      <w:keepNext/>
      <w:tabs>
        <w:tab w:val="clear" w:pos="794"/>
        <w:tab w:val="clear" w:pos="1191"/>
        <w:tab w:val="clear" w:pos="1588"/>
        <w:tab w:val="clear" w:pos="1985"/>
      </w:tabs>
      <w:spacing w:before="240" w:after="113"/>
      <w:jc w:val="center"/>
    </w:pPr>
    <w:rPr>
      <w:rFonts w:eastAsia="Malgun Gothic"/>
      <w:b/>
      <w:bCs/>
      <w:lang w:val="en-US"/>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F26D69"/>
    <w:rPr>
      <w:rFonts w:ascii="Times New Roman" w:eastAsia="Malgun Gothic" w:hAnsi="Times New Roman" w:cs="Times New Roman"/>
      <w:b/>
      <w:bCs/>
      <w:sz w:val="20"/>
      <w:szCs w:val="20"/>
    </w:rPr>
  </w:style>
  <w:style w:type="paragraph" w:customStyle="1" w:styleId="tableheading">
    <w:name w:val="table heading"/>
    <w:basedOn w:val="Normal"/>
    <w:rsid w:val="00F26D69"/>
    <w:pPr>
      <w:keepNext/>
      <w:keepLines/>
      <w:tabs>
        <w:tab w:val="clear" w:pos="794"/>
        <w:tab w:val="clear" w:pos="1191"/>
        <w:tab w:val="clear" w:pos="1588"/>
        <w:tab w:val="clear" w:pos="1985"/>
      </w:tabs>
      <w:spacing w:before="0" w:after="60"/>
    </w:pPr>
    <w:rPr>
      <w:rFonts w:eastAsia="Malgun Gothic"/>
      <w:b/>
      <w:bCs/>
    </w:rPr>
  </w:style>
  <w:style w:type="paragraph" w:customStyle="1" w:styleId="tablecell">
    <w:name w:val="table cell"/>
    <w:basedOn w:val="Normal"/>
    <w:uiPriority w:val="99"/>
    <w:rsid w:val="00F26D69"/>
    <w:pPr>
      <w:keepNext/>
      <w:keepLines/>
      <w:tabs>
        <w:tab w:val="clear" w:pos="794"/>
        <w:tab w:val="clear" w:pos="1191"/>
        <w:tab w:val="clear" w:pos="1588"/>
        <w:tab w:val="clear" w:pos="1985"/>
      </w:tabs>
      <w:spacing w:before="0" w:after="60"/>
    </w:pPr>
    <w:rPr>
      <w:rFonts w:eastAsia="Malgun Gothic"/>
    </w:rPr>
  </w:style>
  <w:style w:type="paragraph" w:customStyle="1" w:styleId="tablesyntax">
    <w:name w:val="table syntax"/>
    <w:basedOn w:val="Normal"/>
    <w:link w:val="tablesyntaxChar"/>
    <w:rsid w:val="00F26D69"/>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Malgun Gothic"/>
    </w:rPr>
  </w:style>
  <w:style w:type="character" w:customStyle="1" w:styleId="tablesyntaxChar">
    <w:name w:val="table syntax Char"/>
    <w:link w:val="tablesyntax"/>
    <w:locked/>
    <w:rsid w:val="00F26D69"/>
    <w:rPr>
      <w:rFonts w:ascii="Times New Roman" w:eastAsia="Malgun Gothic" w:hAnsi="Times New Roman" w:cs="Times New Roman"/>
      <w:sz w:val="20"/>
      <w:szCs w:val="20"/>
      <w:lang w:val="en-GB"/>
    </w:rPr>
  </w:style>
  <w:style w:type="character" w:customStyle="1" w:styleId="CaptionChar1">
    <w:name w:val="Caption Char1"/>
    <w:locked/>
    <w:rsid w:val="00F26D69"/>
    <w:rPr>
      <w:rFonts w:ascii="Times New Roman" w:eastAsia="Malgun Gothic" w:hAnsi="Times New Roman"/>
      <w:b/>
      <w:bCs/>
      <w:lang w:eastAsia="en-US"/>
    </w:rPr>
  </w:style>
  <w:style w:type="paragraph" w:customStyle="1" w:styleId="Headingi">
    <w:name w:val="Heading_i"/>
    <w:basedOn w:val="Heading3"/>
    <w:next w:val="Normal"/>
    <w:uiPriority w:val="99"/>
    <w:rsid w:val="00F26D69"/>
    <w:pPr>
      <w:tabs>
        <w:tab w:val="num" w:pos="2160"/>
      </w:tabs>
    </w:pPr>
    <w:rPr>
      <w:b w:val="0"/>
      <w:i/>
    </w:rPr>
  </w:style>
  <w:style w:type="paragraph" w:customStyle="1" w:styleId="AppendixHeading2">
    <w:name w:val="Appendix Heading 2"/>
    <w:basedOn w:val="Heading2"/>
    <w:uiPriority w:val="99"/>
    <w:rsid w:val="00F26D69"/>
    <w:pPr>
      <w:keepLines w:val="0"/>
      <w:numPr>
        <w:numId w:val="3"/>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3">
    <w:name w:val="Appendix Heading 3"/>
    <w:basedOn w:val="Heading3"/>
    <w:uiPriority w:val="99"/>
    <w:rsid w:val="00F26D69"/>
    <w:pPr>
      <w:keepLines w:val="0"/>
      <w:numPr>
        <w:numId w:val="3"/>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Heading4"/>
    <w:uiPriority w:val="99"/>
    <w:rsid w:val="00F26D69"/>
    <w:pPr>
      <w:keepLines w:val="0"/>
      <w:numPr>
        <w:numId w:val="3"/>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Heading5"/>
    <w:uiPriority w:val="99"/>
    <w:rsid w:val="00F26D69"/>
    <w:pPr>
      <w:keepNext w:val="0"/>
      <w:keepLines w:val="0"/>
      <w:numPr>
        <w:numId w:val="3"/>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paragraph" w:styleId="ListParagraph">
    <w:name w:val="List Paragraph"/>
    <w:basedOn w:val="Normal"/>
    <w:link w:val="ListParagraphChar"/>
    <w:uiPriority w:val="34"/>
    <w:qFormat/>
    <w:rsid w:val="00F26D69"/>
    <w:pPr>
      <w:ind w:left="720"/>
      <w:contextualSpacing/>
    </w:pPr>
  </w:style>
  <w:style w:type="paragraph" w:styleId="Revision">
    <w:name w:val="Revision"/>
    <w:hidden/>
    <w:uiPriority w:val="99"/>
    <w:rsid w:val="00F26D69"/>
    <w:pPr>
      <w:spacing w:after="0" w:line="240" w:lineRule="auto"/>
    </w:pPr>
    <w:rPr>
      <w:rFonts w:ascii="Times New Roman" w:eastAsia="SimSun" w:hAnsi="Times New Roman" w:cs="Times New Roman"/>
      <w:sz w:val="20"/>
      <w:szCs w:val="20"/>
      <w:lang w:val="en-GB"/>
    </w:rPr>
  </w:style>
  <w:style w:type="character" w:styleId="Hyperlink">
    <w:name w:val="Hyperlink"/>
    <w:basedOn w:val="DefaultParagraphFont"/>
    <w:unhideWhenUsed/>
    <w:rsid w:val="00F26D69"/>
    <w:rPr>
      <w:color w:val="0563C1" w:themeColor="hyperlink"/>
      <w:u w:val="single"/>
    </w:rPr>
  </w:style>
  <w:style w:type="character" w:customStyle="1" w:styleId="UnresolvedMention1">
    <w:name w:val="Unresolved Mention1"/>
    <w:basedOn w:val="DefaultParagraphFont"/>
    <w:uiPriority w:val="99"/>
    <w:semiHidden/>
    <w:unhideWhenUsed/>
    <w:rsid w:val="00F26D69"/>
    <w:rPr>
      <w:color w:val="605E5C"/>
      <w:shd w:val="clear" w:color="auto" w:fill="E1DFDD"/>
    </w:rPr>
  </w:style>
  <w:style w:type="paragraph" w:styleId="CommentSubject">
    <w:name w:val="annotation subject"/>
    <w:basedOn w:val="CommentText"/>
    <w:next w:val="CommentText"/>
    <w:link w:val="CommentSubjectChar"/>
    <w:uiPriority w:val="99"/>
    <w:unhideWhenUsed/>
    <w:rsid w:val="00F26D69"/>
    <w:rPr>
      <w:b/>
      <w:bCs/>
    </w:rPr>
  </w:style>
  <w:style w:type="character" w:customStyle="1" w:styleId="CommentSubjectChar">
    <w:name w:val="Comment Subject Char"/>
    <w:basedOn w:val="CommentTextChar"/>
    <w:link w:val="CommentSubject"/>
    <w:uiPriority w:val="99"/>
    <w:rsid w:val="00F26D69"/>
    <w:rPr>
      <w:rFonts w:ascii="Times New Roman" w:eastAsia="SimSun" w:hAnsi="Times New Roman" w:cs="Times New Roman"/>
      <w:b/>
      <w:bCs/>
      <w:sz w:val="20"/>
      <w:szCs w:val="20"/>
      <w:lang w:val="en-GB"/>
    </w:rPr>
  </w:style>
  <w:style w:type="paragraph" w:customStyle="1" w:styleId="ColorfulList-Accent11">
    <w:name w:val="Colorful List - Accent 11"/>
    <w:basedOn w:val="Normal"/>
    <w:uiPriority w:val="34"/>
    <w:qFormat/>
    <w:rsid w:val="00F26D69"/>
    <w:pPr>
      <w:ind w:left="720"/>
    </w:pPr>
    <w:rPr>
      <w:rFonts w:eastAsia="Malgun Gothic"/>
    </w:rPr>
  </w:style>
  <w:style w:type="paragraph" w:customStyle="1" w:styleId="toc0">
    <w:name w:val="toc 0"/>
    <w:basedOn w:val="TOC1"/>
    <w:next w:val="TOC1"/>
    <w:rsid w:val="00F26D69"/>
    <w:pPr>
      <w:tabs>
        <w:tab w:val="clear" w:pos="571"/>
        <w:tab w:val="clear" w:pos="9076"/>
        <w:tab w:val="clear" w:pos="9729"/>
        <w:tab w:val="right" w:pos="9639"/>
      </w:tabs>
      <w:spacing w:before="120"/>
      <w:ind w:left="0" w:right="0" w:firstLine="0"/>
      <w:jc w:val="right"/>
    </w:pPr>
    <w:rPr>
      <w:i/>
    </w:rPr>
  </w:style>
  <w:style w:type="paragraph" w:customStyle="1" w:styleId="Chaptitle">
    <w:name w:val="Chap_title"/>
    <w:basedOn w:val="Normal"/>
    <w:next w:val="Normalaftertitle0"/>
    <w:uiPriority w:val="99"/>
    <w:rsid w:val="00F26D69"/>
    <w:pPr>
      <w:keepNext/>
      <w:keepLines/>
      <w:spacing w:before="240"/>
      <w:jc w:val="center"/>
    </w:pPr>
    <w:rPr>
      <w:b/>
      <w:sz w:val="28"/>
    </w:rPr>
  </w:style>
  <w:style w:type="paragraph" w:customStyle="1" w:styleId="Normalaftertitle0">
    <w:name w:val="Normal_after_title"/>
    <w:basedOn w:val="Normal"/>
    <w:uiPriority w:val="99"/>
    <w:rsid w:val="00F26D69"/>
    <w:pPr>
      <w:spacing w:before="480"/>
    </w:pPr>
  </w:style>
  <w:style w:type="paragraph" w:customStyle="1" w:styleId="AnnexNoTitle">
    <w:name w:val="Annex_NoTitle"/>
    <w:basedOn w:val="Normal"/>
    <w:next w:val="Normalaftertitle0"/>
    <w:uiPriority w:val="99"/>
    <w:rsid w:val="00F26D69"/>
    <w:pPr>
      <w:keepNext/>
      <w:keepLines/>
      <w:spacing w:before="720"/>
      <w:jc w:val="center"/>
    </w:pPr>
    <w:rPr>
      <w:b/>
      <w:sz w:val="24"/>
    </w:rPr>
  </w:style>
  <w:style w:type="character" w:customStyle="1" w:styleId="Appdef">
    <w:name w:val="App_def"/>
    <w:basedOn w:val="DefaultParagraphFont"/>
    <w:uiPriority w:val="99"/>
    <w:rsid w:val="00F26D69"/>
    <w:rPr>
      <w:rFonts w:ascii="Times New Roman" w:hAnsi="Times New Roman"/>
      <w:b/>
    </w:rPr>
  </w:style>
  <w:style w:type="character" w:customStyle="1" w:styleId="Appref">
    <w:name w:val="App_ref"/>
    <w:basedOn w:val="DefaultParagraphFont"/>
    <w:uiPriority w:val="99"/>
    <w:rsid w:val="00F26D69"/>
  </w:style>
  <w:style w:type="paragraph" w:customStyle="1" w:styleId="AppendixNoTitle">
    <w:name w:val="Appendix_NoTitle"/>
    <w:basedOn w:val="AnnexNoTitle"/>
    <w:next w:val="Normalaftertitle0"/>
    <w:uiPriority w:val="99"/>
    <w:rsid w:val="00F26D69"/>
    <w:pPr>
      <w:outlineLvl w:val="0"/>
    </w:pPr>
  </w:style>
  <w:style w:type="character" w:customStyle="1" w:styleId="Artdef">
    <w:name w:val="Art_def"/>
    <w:basedOn w:val="DefaultParagraphFont"/>
    <w:uiPriority w:val="99"/>
    <w:rsid w:val="00F26D69"/>
    <w:rPr>
      <w:rFonts w:ascii="Times New Roman" w:hAnsi="Times New Roman"/>
      <w:b/>
    </w:rPr>
  </w:style>
  <w:style w:type="paragraph" w:customStyle="1" w:styleId="Reftitle">
    <w:name w:val="Ref_title"/>
    <w:basedOn w:val="Heading1"/>
    <w:next w:val="Reftext"/>
    <w:uiPriority w:val="99"/>
    <w:rsid w:val="00F26D69"/>
    <w:pPr>
      <w:numPr>
        <w:numId w:val="27"/>
      </w:numPr>
      <w:spacing w:before="480"/>
      <w:outlineLvl w:val="9"/>
    </w:pPr>
  </w:style>
  <w:style w:type="paragraph" w:customStyle="1" w:styleId="Reftext">
    <w:name w:val="Ref_text"/>
    <w:basedOn w:val="Normal"/>
    <w:uiPriority w:val="99"/>
    <w:rsid w:val="00F26D69"/>
    <w:pPr>
      <w:ind w:left="794" w:hanging="794"/>
    </w:pPr>
  </w:style>
  <w:style w:type="paragraph" w:customStyle="1" w:styleId="ArtNo">
    <w:name w:val="Art_No"/>
    <w:basedOn w:val="Normal"/>
    <w:next w:val="Arttitle"/>
    <w:uiPriority w:val="99"/>
    <w:rsid w:val="00F26D69"/>
    <w:pPr>
      <w:keepNext/>
      <w:keepLines/>
      <w:spacing w:before="480"/>
      <w:jc w:val="center"/>
    </w:pPr>
    <w:rPr>
      <w:caps/>
      <w:sz w:val="28"/>
    </w:rPr>
  </w:style>
  <w:style w:type="paragraph" w:customStyle="1" w:styleId="Arttitle">
    <w:name w:val="Art_title"/>
    <w:basedOn w:val="Normal"/>
    <w:next w:val="Normalaftertitle0"/>
    <w:uiPriority w:val="99"/>
    <w:rsid w:val="00F26D69"/>
    <w:pPr>
      <w:keepNext/>
      <w:keepLines/>
      <w:spacing w:before="240"/>
      <w:jc w:val="center"/>
    </w:pPr>
    <w:rPr>
      <w:b/>
      <w:sz w:val="28"/>
    </w:rPr>
  </w:style>
  <w:style w:type="character" w:customStyle="1" w:styleId="Artref">
    <w:name w:val="Art_ref"/>
    <w:basedOn w:val="DefaultParagraphFont"/>
    <w:uiPriority w:val="99"/>
    <w:rsid w:val="00F26D69"/>
  </w:style>
  <w:style w:type="paragraph" w:customStyle="1" w:styleId="Call">
    <w:name w:val="Call"/>
    <w:basedOn w:val="Normal"/>
    <w:next w:val="Normal"/>
    <w:uiPriority w:val="99"/>
    <w:rsid w:val="00F26D69"/>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F26D69"/>
    <w:pPr>
      <w:keepNext/>
      <w:keepLines/>
      <w:spacing w:before="480"/>
      <w:jc w:val="center"/>
    </w:pPr>
    <w:rPr>
      <w:b/>
      <w:caps/>
      <w:sz w:val="28"/>
    </w:rPr>
  </w:style>
  <w:style w:type="paragraph" w:customStyle="1" w:styleId="Equationlegend">
    <w:name w:val="Equation_legend"/>
    <w:basedOn w:val="Normal"/>
    <w:uiPriority w:val="99"/>
    <w:rsid w:val="00F26D69"/>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F26D69"/>
  </w:style>
  <w:style w:type="paragraph" w:customStyle="1" w:styleId="Tablelegend0">
    <w:name w:val="Table_legend"/>
    <w:basedOn w:val="Normal"/>
    <w:next w:val="Normal"/>
    <w:uiPriority w:val="99"/>
    <w:rsid w:val="00F26D69"/>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0"/>
    <w:uiPriority w:val="99"/>
    <w:rsid w:val="00F26D69"/>
    <w:pPr>
      <w:keepLines/>
      <w:spacing w:before="240" w:after="120"/>
      <w:jc w:val="center"/>
    </w:pPr>
    <w:rPr>
      <w:b/>
    </w:rPr>
  </w:style>
  <w:style w:type="paragraph" w:customStyle="1" w:styleId="Figurewithouttitle">
    <w:name w:val="Figure_without_title"/>
    <w:basedOn w:val="Normal"/>
    <w:next w:val="Normalaftertitle0"/>
    <w:uiPriority w:val="99"/>
    <w:rsid w:val="00F26D69"/>
    <w:pPr>
      <w:keepLines/>
      <w:spacing w:before="240" w:after="120"/>
      <w:jc w:val="center"/>
    </w:pPr>
  </w:style>
  <w:style w:type="paragraph" w:customStyle="1" w:styleId="FooterQP">
    <w:name w:val="Footer_QP"/>
    <w:basedOn w:val="Normal"/>
    <w:rsid w:val="00F26D69"/>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Footer"/>
    <w:uiPriority w:val="99"/>
    <w:rsid w:val="00F26D69"/>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F26D69"/>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Normal"/>
    <w:next w:val="Normal"/>
    <w:qFormat/>
    <w:rsid w:val="00F26D69"/>
    <w:pPr>
      <w:spacing w:before="181"/>
      <w:ind w:left="794" w:hanging="794"/>
    </w:pPr>
    <w:rPr>
      <w:rFonts w:ascii="Times New Roman Bold" w:hAnsi="Times New Roman Bold"/>
      <w:b/>
    </w:rPr>
  </w:style>
  <w:style w:type="paragraph" w:customStyle="1" w:styleId="PartNo">
    <w:name w:val="Part_No"/>
    <w:basedOn w:val="Normal"/>
    <w:next w:val="Partref"/>
    <w:uiPriority w:val="99"/>
    <w:rsid w:val="00F26D69"/>
    <w:pPr>
      <w:keepNext/>
      <w:keepLines/>
      <w:spacing w:before="480" w:after="80"/>
      <w:jc w:val="center"/>
    </w:pPr>
    <w:rPr>
      <w:caps/>
      <w:sz w:val="28"/>
    </w:rPr>
  </w:style>
  <w:style w:type="paragraph" w:customStyle="1" w:styleId="Partref">
    <w:name w:val="Part_ref"/>
    <w:basedOn w:val="Normal"/>
    <w:next w:val="Parttitle"/>
    <w:uiPriority w:val="99"/>
    <w:rsid w:val="00F26D69"/>
    <w:pPr>
      <w:keepNext/>
      <w:keepLines/>
      <w:spacing w:before="280"/>
      <w:jc w:val="center"/>
    </w:pPr>
  </w:style>
  <w:style w:type="paragraph" w:customStyle="1" w:styleId="Parttitle">
    <w:name w:val="Part_title"/>
    <w:basedOn w:val="Normal"/>
    <w:next w:val="Normalaftertitle0"/>
    <w:uiPriority w:val="99"/>
    <w:rsid w:val="00F26D69"/>
    <w:pPr>
      <w:keepNext/>
      <w:keepLines/>
      <w:spacing w:before="240" w:after="280"/>
      <w:jc w:val="center"/>
    </w:pPr>
    <w:rPr>
      <w:b/>
      <w:sz w:val="28"/>
    </w:rPr>
  </w:style>
  <w:style w:type="paragraph" w:customStyle="1" w:styleId="Recdate">
    <w:name w:val="Rec_date"/>
    <w:basedOn w:val="Normal"/>
    <w:next w:val="Normalaftertitle0"/>
    <w:uiPriority w:val="99"/>
    <w:rsid w:val="00F26D69"/>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uiPriority w:val="99"/>
    <w:rsid w:val="00F26D69"/>
  </w:style>
  <w:style w:type="paragraph" w:customStyle="1" w:styleId="RecNo">
    <w:name w:val="Rec_No"/>
    <w:basedOn w:val="Normal"/>
    <w:next w:val="Title"/>
    <w:rsid w:val="00F26D69"/>
    <w:pPr>
      <w:keepNext/>
      <w:keepLines/>
      <w:spacing w:before="0"/>
      <w:jc w:val="left"/>
    </w:pPr>
    <w:rPr>
      <w:rFonts w:ascii="Times New Roman Bold" w:hAnsi="Times New Roman Bold"/>
      <w:b/>
    </w:rPr>
  </w:style>
  <w:style w:type="paragraph" w:customStyle="1" w:styleId="QuestionNo">
    <w:name w:val="Question_No"/>
    <w:basedOn w:val="RecNo"/>
    <w:next w:val="Questiontitle"/>
    <w:uiPriority w:val="99"/>
    <w:rsid w:val="00F26D69"/>
  </w:style>
  <w:style w:type="paragraph" w:customStyle="1" w:styleId="Questiontitle">
    <w:name w:val="Question_title"/>
    <w:basedOn w:val="Rectitle"/>
    <w:next w:val="Questionref"/>
    <w:uiPriority w:val="99"/>
    <w:rsid w:val="00F26D69"/>
  </w:style>
  <w:style w:type="paragraph" w:customStyle="1" w:styleId="Rectitle">
    <w:name w:val="Rec_title"/>
    <w:basedOn w:val="Normal"/>
    <w:next w:val="Recref"/>
    <w:rsid w:val="00F26D69"/>
    <w:pPr>
      <w:keepNext/>
      <w:keepLines/>
      <w:spacing w:before="240"/>
      <w:jc w:val="center"/>
    </w:pPr>
    <w:rPr>
      <w:rFonts w:ascii="Times New Roman Bold" w:hAnsi="Times New Roman Bold"/>
      <w:b/>
      <w:sz w:val="24"/>
    </w:rPr>
  </w:style>
  <w:style w:type="paragraph" w:customStyle="1" w:styleId="Recref">
    <w:name w:val="Rec_ref"/>
    <w:basedOn w:val="Normal"/>
    <w:next w:val="Heading1"/>
    <w:uiPriority w:val="99"/>
    <w:rsid w:val="00F26D69"/>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F26D69"/>
  </w:style>
  <w:style w:type="paragraph" w:customStyle="1" w:styleId="Repdate">
    <w:name w:val="Rep_date"/>
    <w:basedOn w:val="Recdate"/>
    <w:next w:val="Normalaftertitle0"/>
    <w:uiPriority w:val="99"/>
    <w:rsid w:val="00F26D69"/>
  </w:style>
  <w:style w:type="paragraph" w:customStyle="1" w:styleId="RepNo">
    <w:name w:val="Rep_No"/>
    <w:basedOn w:val="RecNo"/>
    <w:next w:val="Reptitle"/>
    <w:uiPriority w:val="99"/>
    <w:rsid w:val="00F26D69"/>
  </w:style>
  <w:style w:type="paragraph" w:customStyle="1" w:styleId="Reptitle">
    <w:name w:val="Rep_title"/>
    <w:basedOn w:val="Rectitle"/>
    <w:next w:val="Repref"/>
    <w:uiPriority w:val="99"/>
    <w:rsid w:val="00F26D69"/>
  </w:style>
  <w:style w:type="paragraph" w:customStyle="1" w:styleId="Repref">
    <w:name w:val="Rep_ref"/>
    <w:basedOn w:val="Recref"/>
    <w:next w:val="Repdate"/>
    <w:uiPriority w:val="99"/>
    <w:rsid w:val="00F26D69"/>
  </w:style>
  <w:style w:type="paragraph" w:customStyle="1" w:styleId="Resdate">
    <w:name w:val="Res_date"/>
    <w:basedOn w:val="Recdate"/>
    <w:next w:val="Normalaftertitle0"/>
    <w:uiPriority w:val="99"/>
    <w:rsid w:val="00F26D69"/>
  </w:style>
  <w:style w:type="character" w:customStyle="1" w:styleId="Resdef">
    <w:name w:val="Res_def"/>
    <w:basedOn w:val="DefaultParagraphFont"/>
    <w:uiPriority w:val="99"/>
    <w:rsid w:val="00F26D69"/>
    <w:rPr>
      <w:rFonts w:ascii="Times New Roman" w:hAnsi="Times New Roman"/>
      <w:b/>
    </w:rPr>
  </w:style>
  <w:style w:type="paragraph" w:customStyle="1" w:styleId="ResNo">
    <w:name w:val="Res_No"/>
    <w:basedOn w:val="RecNo"/>
    <w:next w:val="Restitle"/>
    <w:uiPriority w:val="99"/>
    <w:rsid w:val="00F26D69"/>
  </w:style>
  <w:style w:type="paragraph" w:customStyle="1" w:styleId="Restitle">
    <w:name w:val="Res_title"/>
    <w:basedOn w:val="Rectitle"/>
    <w:next w:val="Resref"/>
    <w:uiPriority w:val="99"/>
    <w:rsid w:val="00F26D69"/>
  </w:style>
  <w:style w:type="paragraph" w:customStyle="1" w:styleId="Resref">
    <w:name w:val="Res_ref"/>
    <w:basedOn w:val="Recref"/>
    <w:next w:val="Resdate"/>
    <w:uiPriority w:val="99"/>
    <w:rsid w:val="00F26D69"/>
  </w:style>
  <w:style w:type="paragraph" w:customStyle="1" w:styleId="Section1">
    <w:name w:val="Section_1"/>
    <w:basedOn w:val="Normal"/>
    <w:next w:val="Normal"/>
    <w:uiPriority w:val="99"/>
    <w:rsid w:val="00F26D6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F26D69"/>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F26D69"/>
    <w:pPr>
      <w:keepNext/>
      <w:keepLines/>
      <w:spacing w:before="480" w:after="80"/>
      <w:jc w:val="center"/>
    </w:pPr>
    <w:rPr>
      <w:caps/>
      <w:sz w:val="24"/>
    </w:rPr>
  </w:style>
  <w:style w:type="paragraph" w:customStyle="1" w:styleId="Sectiontitle0">
    <w:name w:val="Section_title"/>
    <w:basedOn w:val="Normal"/>
    <w:uiPriority w:val="99"/>
    <w:rsid w:val="00F26D69"/>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uiPriority w:val="99"/>
    <w:rsid w:val="00F26D69"/>
    <w:pPr>
      <w:spacing w:before="840" w:after="200"/>
      <w:jc w:val="center"/>
    </w:pPr>
    <w:rPr>
      <w:b/>
      <w:sz w:val="28"/>
    </w:rPr>
  </w:style>
  <w:style w:type="paragraph" w:customStyle="1" w:styleId="SpecialFooter">
    <w:name w:val="Special Footer"/>
    <w:basedOn w:val="Footer"/>
    <w:uiPriority w:val="99"/>
    <w:rsid w:val="00F26D69"/>
    <w:pPr>
      <w:tabs>
        <w:tab w:val="clear" w:pos="4849"/>
        <w:tab w:val="left" w:pos="567"/>
        <w:tab w:val="left" w:pos="1134"/>
        <w:tab w:val="left" w:pos="1701"/>
        <w:tab w:val="left" w:pos="2268"/>
        <w:tab w:val="left" w:pos="2835"/>
      </w:tabs>
    </w:pPr>
    <w:rPr>
      <w:caps/>
    </w:rPr>
  </w:style>
  <w:style w:type="character" w:customStyle="1" w:styleId="Tablefreq">
    <w:name w:val="Table_freq"/>
    <w:basedOn w:val="DefaultParagraphFont"/>
    <w:uiPriority w:val="99"/>
    <w:rsid w:val="00F26D69"/>
    <w:rPr>
      <w:b/>
      <w:color w:val="auto"/>
    </w:rPr>
  </w:style>
  <w:style w:type="paragraph" w:customStyle="1" w:styleId="Tablehead">
    <w:name w:val="Table_head"/>
    <w:basedOn w:val="Tabletext0"/>
    <w:next w:val="Tabletext0"/>
    <w:rsid w:val="00F26D69"/>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rsid w:val="00F26D69"/>
    <w:pPr>
      <w:keepNext w:val="0"/>
      <w:keepLines/>
      <w:tabs>
        <w:tab w:val="clear" w:pos="454"/>
      </w:tabs>
      <w:spacing w:before="40" w:after="40" w:line="190" w:lineRule="exact"/>
      <w:jc w:val="left"/>
    </w:pPr>
  </w:style>
  <w:style w:type="paragraph" w:customStyle="1" w:styleId="TableNoTitle">
    <w:name w:val="Table_NoTitle"/>
    <w:basedOn w:val="Normal"/>
    <w:next w:val="Tablehead"/>
    <w:uiPriority w:val="99"/>
    <w:rsid w:val="00F26D69"/>
    <w:pPr>
      <w:keepNext/>
      <w:keepLines/>
      <w:spacing w:before="360" w:after="120"/>
      <w:jc w:val="center"/>
    </w:pPr>
    <w:rPr>
      <w:b/>
    </w:rPr>
  </w:style>
  <w:style w:type="paragraph" w:customStyle="1" w:styleId="Title1">
    <w:name w:val="Title 1"/>
    <w:basedOn w:val="Source"/>
    <w:next w:val="Title2"/>
    <w:uiPriority w:val="99"/>
    <w:rsid w:val="00F26D6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26D69"/>
  </w:style>
  <w:style w:type="paragraph" w:customStyle="1" w:styleId="Title3">
    <w:name w:val="Title 3"/>
    <w:basedOn w:val="Title2"/>
    <w:next w:val="Title4"/>
    <w:uiPriority w:val="99"/>
    <w:rsid w:val="00F26D69"/>
    <w:rPr>
      <w:caps w:val="0"/>
    </w:rPr>
  </w:style>
  <w:style w:type="paragraph" w:customStyle="1" w:styleId="Title4">
    <w:name w:val="Title 4"/>
    <w:basedOn w:val="Title3"/>
    <w:next w:val="Heading1"/>
    <w:uiPriority w:val="99"/>
    <w:rsid w:val="00F26D69"/>
    <w:rPr>
      <w:b/>
    </w:rPr>
  </w:style>
  <w:style w:type="paragraph" w:customStyle="1" w:styleId="Artheading">
    <w:name w:val="Art_heading"/>
    <w:basedOn w:val="Normal"/>
    <w:next w:val="Normalaftertitle0"/>
    <w:uiPriority w:val="99"/>
    <w:rsid w:val="00F26D69"/>
    <w:pPr>
      <w:spacing w:before="480"/>
      <w:jc w:val="center"/>
    </w:pPr>
    <w:rPr>
      <w:b/>
      <w:sz w:val="28"/>
    </w:rPr>
  </w:style>
  <w:style w:type="paragraph" w:customStyle="1" w:styleId="Annexref0">
    <w:name w:val="Annex_ref"/>
    <w:basedOn w:val="Normal"/>
    <w:next w:val="Normal"/>
    <w:uiPriority w:val="99"/>
    <w:rsid w:val="00F26D69"/>
    <w:pPr>
      <w:spacing w:before="0"/>
      <w:jc w:val="center"/>
    </w:pPr>
  </w:style>
  <w:style w:type="paragraph" w:customStyle="1" w:styleId="Appendixref">
    <w:name w:val="Appendix_ref"/>
    <w:basedOn w:val="Annexref0"/>
    <w:next w:val="Normalaftertitle0"/>
    <w:uiPriority w:val="99"/>
    <w:rsid w:val="00F26D69"/>
  </w:style>
  <w:style w:type="character" w:customStyle="1" w:styleId="ASN1boldchar">
    <w:name w:val="ASN.1 bold char"/>
    <w:basedOn w:val="DefaultParagraphFont"/>
    <w:rsid w:val="00F26D69"/>
    <w:rPr>
      <w:rFonts w:ascii="Courier New" w:hAnsi="Courier New"/>
      <w:b/>
      <w:sz w:val="18"/>
    </w:rPr>
  </w:style>
  <w:style w:type="paragraph" w:customStyle="1" w:styleId="ASN1italic0">
    <w:name w:val="ASN.1_italic"/>
    <w:basedOn w:val="ASN1"/>
    <w:uiPriority w:val="99"/>
    <w:rsid w:val="00F26D6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F26D69"/>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F26D69"/>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F26D69"/>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0">
    <w:name w:val="Head"/>
    <w:basedOn w:val="DefaultParagraphFont"/>
    <w:uiPriority w:val="99"/>
    <w:rsid w:val="00F26D69"/>
    <w:rPr>
      <w:b/>
    </w:rPr>
  </w:style>
  <w:style w:type="character" w:customStyle="1" w:styleId="href">
    <w:name w:val="href"/>
    <w:basedOn w:val="DefaultParagraphFont"/>
    <w:uiPriority w:val="99"/>
    <w:rsid w:val="00F26D69"/>
    <w:rPr>
      <w:lang w:val="fr-FR"/>
    </w:rPr>
  </w:style>
  <w:style w:type="paragraph" w:customStyle="1" w:styleId="Indextitle1">
    <w:name w:val="Index_title"/>
    <w:basedOn w:val="Normal"/>
    <w:uiPriority w:val="99"/>
    <w:rsid w:val="00F26D69"/>
    <w:pPr>
      <w:spacing w:after="68"/>
      <w:jc w:val="center"/>
    </w:pPr>
    <w:rPr>
      <w:b/>
      <w:sz w:val="24"/>
    </w:rPr>
  </w:style>
  <w:style w:type="paragraph" w:customStyle="1" w:styleId="Tablefin">
    <w:name w:val="Table_fin"/>
    <w:basedOn w:val="Normal"/>
    <w:next w:val="Normal"/>
    <w:uiPriority w:val="99"/>
    <w:rsid w:val="00F26D69"/>
    <w:pPr>
      <w:tabs>
        <w:tab w:val="clear" w:pos="794"/>
        <w:tab w:val="clear" w:pos="1191"/>
        <w:tab w:val="clear" w:pos="1588"/>
        <w:tab w:val="clear" w:pos="1985"/>
      </w:tabs>
      <w:spacing w:before="0"/>
    </w:pPr>
    <w:rPr>
      <w:sz w:val="12"/>
    </w:rPr>
  </w:style>
  <w:style w:type="character" w:customStyle="1" w:styleId="ASN1ItalicChar">
    <w:name w:val="ASN.1 Italic Char"/>
    <w:basedOn w:val="DefaultParagraphFont"/>
    <w:rsid w:val="00F26D69"/>
    <w:rPr>
      <w:rFonts w:ascii="Courier New" w:hAnsi="Courier New"/>
      <w:i/>
      <w:sz w:val="18"/>
    </w:rPr>
  </w:style>
  <w:style w:type="paragraph" w:styleId="BodyTextIndent">
    <w:name w:val="Body Text Indent"/>
    <w:basedOn w:val="Normal"/>
    <w:link w:val="BodyTextIndentChar"/>
    <w:uiPriority w:val="99"/>
    <w:rsid w:val="00F26D69"/>
    <w:pPr>
      <w:spacing w:after="120" w:line="480" w:lineRule="auto"/>
    </w:pPr>
    <w:rPr>
      <w:rFonts w:eastAsia="Malgun Gothic"/>
      <w:lang w:eastAsia="zh-CN"/>
    </w:rPr>
  </w:style>
  <w:style w:type="character" w:customStyle="1" w:styleId="BodyTextIndentChar">
    <w:name w:val="Body Text Indent Char"/>
    <w:basedOn w:val="DefaultParagraphFont"/>
    <w:link w:val="BodyTextIndent"/>
    <w:uiPriority w:val="99"/>
    <w:rsid w:val="00F26D69"/>
    <w:rPr>
      <w:rFonts w:ascii="Times New Roman" w:eastAsia="Malgun Gothic" w:hAnsi="Times New Roman" w:cs="Times New Roman"/>
      <w:sz w:val="20"/>
      <w:szCs w:val="20"/>
      <w:lang w:val="en-GB" w:eastAsia="zh-CN"/>
    </w:rPr>
  </w:style>
  <w:style w:type="character" w:customStyle="1" w:styleId="Heading4CharChar1">
    <w:name w:val="Heading 4 Char Char1"/>
    <w:aliases w:val="Heading 4 Char1 Char Char,Heading 4 Char Char Char Char"/>
    <w:uiPriority w:val="99"/>
    <w:rsid w:val="00F26D69"/>
    <w:rPr>
      <w:rFonts w:cs="Times New Roman"/>
      <w:b/>
      <w:bCs/>
      <w:lang w:val="en-GB" w:eastAsia="en-US"/>
    </w:rPr>
  </w:style>
  <w:style w:type="paragraph" w:customStyle="1" w:styleId="ColorfulShading-Accent12">
    <w:name w:val="Colorful Shading - Accent 12"/>
    <w:hidden/>
    <w:uiPriority w:val="99"/>
    <w:semiHidden/>
    <w:rsid w:val="00F26D69"/>
    <w:pPr>
      <w:spacing w:after="0" w:line="240" w:lineRule="auto"/>
    </w:pPr>
    <w:rPr>
      <w:rFonts w:ascii="Times New Roman" w:eastAsia="Malgun Gothic" w:hAnsi="Times New Roman" w:cs="Times New Roman"/>
      <w:sz w:val="20"/>
      <w:szCs w:val="20"/>
      <w:lang w:val="en-GB"/>
    </w:rPr>
  </w:style>
  <w:style w:type="paragraph" w:customStyle="1" w:styleId="BlancCharChar">
    <w:name w:val="Blanc Char Char"/>
    <w:basedOn w:val="Normal"/>
    <w:next w:val="TableText"/>
    <w:uiPriority w:val="99"/>
    <w:rsid w:val="00F26D69"/>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character" w:customStyle="1" w:styleId="BlancCharCharChar">
    <w:name w:val="Blanc Char Char Char"/>
    <w:uiPriority w:val="99"/>
    <w:rsid w:val="00F26D69"/>
    <w:rPr>
      <w:b/>
      <w:sz w:val="8"/>
      <w:lang w:val="en-US" w:eastAsia="en-US"/>
    </w:rPr>
  </w:style>
  <w:style w:type="paragraph" w:customStyle="1" w:styleId="Annex1">
    <w:name w:val="Annex 1"/>
    <w:basedOn w:val="Heading1"/>
    <w:next w:val="Normal"/>
    <w:uiPriority w:val="99"/>
    <w:qFormat/>
    <w:rsid w:val="00F26D69"/>
    <w:pPr>
      <w:numPr>
        <w:numId w:val="0"/>
      </w:numPr>
      <w:tabs>
        <w:tab w:val="num" w:pos="757"/>
        <w:tab w:val="num" w:pos="4690"/>
      </w:tabs>
      <w:spacing w:before="480"/>
      <w:ind w:left="757" w:hanging="360"/>
      <w:jc w:val="center"/>
    </w:pPr>
    <w:rPr>
      <w:rFonts w:eastAsia="Malgun Gothic"/>
      <w:bCs/>
      <w:szCs w:val="24"/>
    </w:rPr>
  </w:style>
  <w:style w:type="paragraph" w:customStyle="1" w:styleId="FigureTitleChar">
    <w:name w:val="Figure_Title Char"/>
    <w:basedOn w:val="Normal"/>
    <w:next w:val="Normal"/>
    <w:uiPriority w:val="99"/>
    <w:rsid w:val="00F26D69"/>
    <w:pPr>
      <w:keepNext/>
      <w:spacing w:before="240" w:after="720"/>
      <w:jc w:val="center"/>
    </w:pPr>
    <w:rPr>
      <w:rFonts w:eastAsia="Malgun Gothic"/>
      <w:b/>
      <w:bCs/>
    </w:rPr>
  </w:style>
  <w:style w:type="character" w:customStyle="1" w:styleId="NoteChar">
    <w:name w:val="Note Char"/>
    <w:rsid w:val="00F26D69"/>
    <w:rPr>
      <w:sz w:val="18"/>
      <w:lang w:val="en-GB" w:eastAsia="en-US"/>
    </w:rPr>
  </w:style>
  <w:style w:type="paragraph" w:customStyle="1" w:styleId="Sprechblasentext1">
    <w:name w:val="Sprechblasentext1"/>
    <w:basedOn w:val="Normal"/>
    <w:uiPriority w:val="99"/>
    <w:semiHidden/>
    <w:rsid w:val="00F26D69"/>
    <w:rPr>
      <w:rFonts w:ascii="Tahoma" w:eastAsia="Malgun Gothic" w:hAnsi="Tahoma" w:cs="Tahoma"/>
      <w:sz w:val="16"/>
      <w:szCs w:val="16"/>
    </w:rPr>
  </w:style>
  <w:style w:type="paragraph" w:customStyle="1" w:styleId="CourierText">
    <w:name w:val="Courier Text"/>
    <w:basedOn w:val="Normal"/>
    <w:uiPriority w:val="99"/>
    <w:rsid w:val="00F26D69"/>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styleId="TableofFigures">
    <w:name w:val="table of figures"/>
    <w:basedOn w:val="Normal"/>
    <w:next w:val="Normal"/>
    <w:uiPriority w:val="99"/>
    <w:rsid w:val="00F26D69"/>
    <w:pPr>
      <w:tabs>
        <w:tab w:val="clear" w:pos="794"/>
        <w:tab w:val="clear" w:pos="1191"/>
        <w:tab w:val="clear" w:pos="1588"/>
        <w:tab w:val="clear" w:pos="1985"/>
      </w:tabs>
      <w:ind w:left="400" w:hanging="400"/>
    </w:pPr>
    <w:rPr>
      <w:rFonts w:eastAsia="Malgun Gothic"/>
    </w:rPr>
  </w:style>
  <w:style w:type="paragraph" w:styleId="BodyText">
    <w:name w:val="Body Text"/>
    <w:basedOn w:val="Normal"/>
    <w:link w:val="BodyTextChar"/>
    <w:uiPriority w:val="99"/>
    <w:rsid w:val="00F26D69"/>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F26D69"/>
    <w:rPr>
      <w:rFonts w:ascii="Times New Roman" w:eastAsia="Batang" w:hAnsi="Times New Roman" w:cs="Times New Roman"/>
      <w:lang w:val="en-GB"/>
    </w:rPr>
  </w:style>
  <w:style w:type="paragraph" w:customStyle="1" w:styleId="AppendixHeadingI">
    <w:name w:val="Appendix Heading I"/>
    <w:basedOn w:val="Normal"/>
    <w:uiPriority w:val="99"/>
    <w:rsid w:val="00F26D69"/>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character" w:styleId="FollowedHyperlink">
    <w:name w:val="FollowedHyperlink"/>
    <w:basedOn w:val="DefaultParagraphFont"/>
    <w:rsid w:val="00F26D69"/>
    <w:rPr>
      <w:color w:val="800080"/>
      <w:u w:val="single"/>
    </w:rPr>
  </w:style>
  <w:style w:type="paragraph" w:customStyle="1" w:styleId="BlancChar">
    <w:name w:val="Blanc Char"/>
    <w:basedOn w:val="Normal"/>
    <w:next w:val="TableText"/>
    <w:uiPriority w:val="99"/>
    <w:rsid w:val="00F26D69"/>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DocumentMap">
    <w:name w:val="Document Map"/>
    <w:basedOn w:val="Normal"/>
    <w:link w:val="DocumentMapChar"/>
    <w:rsid w:val="00F26D69"/>
    <w:pPr>
      <w:shd w:val="clear" w:color="auto" w:fill="000080"/>
    </w:pPr>
    <w:rPr>
      <w:rFonts w:eastAsia="Malgun Gothic"/>
      <w:sz w:val="16"/>
      <w:lang w:eastAsia="zh-CN"/>
    </w:rPr>
  </w:style>
  <w:style w:type="character" w:customStyle="1" w:styleId="DocumentMapChar">
    <w:name w:val="Document Map Char"/>
    <w:basedOn w:val="DefaultParagraphFont"/>
    <w:link w:val="DocumentMap"/>
    <w:rsid w:val="00F26D69"/>
    <w:rPr>
      <w:rFonts w:ascii="Times New Roman" w:eastAsia="Malgun Gothic" w:hAnsi="Times New Roman" w:cs="Times New Roman"/>
      <w:sz w:val="16"/>
      <w:szCs w:val="20"/>
      <w:shd w:val="clear" w:color="auto" w:fill="000080"/>
      <w:lang w:val="en-GB" w:eastAsia="zh-CN"/>
    </w:rPr>
  </w:style>
  <w:style w:type="paragraph" w:styleId="BodyTextIndent3">
    <w:name w:val="Body Text Indent 3"/>
    <w:basedOn w:val="Normal"/>
    <w:link w:val="BodyTextIndent3Char"/>
    <w:uiPriority w:val="99"/>
    <w:rsid w:val="00F26D69"/>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BodyTextIndent3Char">
    <w:name w:val="Body Text Indent 3 Char"/>
    <w:basedOn w:val="DefaultParagraphFont"/>
    <w:link w:val="BodyTextIndent3"/>
    <w:uiPriority w:val="99"/>
    <w:rsid w:val="00F26D69"/>
    <w:rPr>
      <w:rFonts w:ascii="Times New Roman" w:eastAsia="Malgun Gothic" w:hAnsi="Times New Roman" w:cs="Times New Roman"/>
      <w:sz w:val="16"/>
      <w:szCs w:val="16"/>
      <w:lang w:val="en-GB" w:eastAsia="zh-CN"/>
    </w:rPr>
  </w:style>
  <w:style w:type="paragraph" w:styleId="BodyTextIndent2">
    <w:name w:val="Body Text Indent 2"/>
    <w:basedOn w:val="Normal"/>
    <w:link w:val="BodyTextIndent2Char"/>
    <w:uiPriority w:val="99"/>
    <w:rsid w:val="00F26D69"/>
    <w:pPr>
      <w:spacing w:after="120" w:line="480" w:lineRule="auto"/>
      <w:ind w:left="283"/>
    </w:pPr>
    <w:rPr>
      <w:rFonts w:eastAsia="Malgun Gothic"/>
      <w:lang w:eastAsia="zh-CN"/>
    </w:rPr>
  </w:style>
  <w:style w:type="character" w:customStyle="1" w:styleId="BodyTextIndent2Char">
    <w:name w:val="Body Text Indent 2 Char"/>
    <w:basedOn w:val="DefaultParagraphFont"/>
    <w:link w:val="BodyTextIndent2"/>
    <w:uiPriority w:val="99"/>
    <w:rsid w:val="00F26D69"/>
    <w:rPr>
      <w:rFonts w:ascii="Times New Roman" w:eastAsia="Malgun Gothic" w:hAnsi="Times New Roman" w:cs="Times New Roman"/>
      <w:sz w:val="20"/>
      <w:szCs w:val="20"/>
      <w:lang w:val="en-GB" w:eastAsia="zh-CN"/>
    </w:rPr>
  </w:style>
  <w:style w:type="paragraph" w:customStyle="1" w:styleId="11BodyText">
    <w:name w:val="11 BodyText"/>
    <w:basedOn w:val="Normal"/>
    <w:uiPriority w:val="99"/>
    <w:rsid w:val="00F26D69"/>
    <w:pPr>
      <w:spacing w:before="0" w:after="220"/>
    </w:pPr>
    <w:rPr>
      <w:rFonts w:eastAsia="Malgun Gothic"/>
    </w:rPr>
  </w:style>
  <w:style w:type="paragraph" w:customStyle="1" w:styleId="Kommentarthema1">
    <w:name w:val="Kommentarthema1"/>
    <w:basedOn w:val="CommentText"/>
    <w:next w:val="CommentText"/>
    <w:uiPriority w:val="99"/>
    <w:semiHidden/>
    <w:rsid w:val="00F26D69"/>
    <w:rPr>
      <w:rFonts w:eastAsia="Malgun Gothic"/>
      <w:b/>
      <w:bCs/>
      <w:lang w:eastAsia="zh-CN"/>
    </w:rPr>
  </w:style>
  <w:style w:type="paragraph" w:styleId="BodyText3">
    <w:name w:val="Body Text 3"/>
    <w:basedOn w:val="Normal"/>
    <w:link w:val="BodyText3Char"/>
    <w:uiPriority w:val="99"/>
    <w:rsid w:val="00F26D69"/>
    <w:pPr>
      <w:spacing w:after="120"/>
    </w:pPr>
    <w:rPr>
      <w:rFonts w:eastAsia="Malgun Gothic"/>
      <w:sz w:val="16"/>
      <w:szCs w:val="16"/>
      <w:lang w:eastAsia="zh-CN"/>
    </w:rPr>
  </w:style>
  <w:style w:type="character" w:customStyle="1" w:styleId="BodyText3Char">
    <w:name w:val="Body Text 3 Char"/>
    <w:basedOn w:val="DefaultParagraphFont"/>
    <w:link w:val="BodyText3"/>
    <w:uiPriority w:val="99"/>
    <w:rsid w:val="00F26D69"/>
    <w:rPr>
      <w:rFonts w:ascii="Times New Roman" w:eastAsia="Malgun Gothic" w:hAnsi="Times New Roman" w:cs="Times New Roman"/>
      <w:sz w:val="16"/>
      <w:szCs w:val="16"/>
      <w:lang w:val="en-GB" w:eastAsia="zh-CN"/>
    </w:rPr>
  </w:style>
  <w:style w:type="paragraph" w:customStyle="1" w:styleId="figure1">
    <w:name w:val="figure"/>
    <w:basedOn w:val="Normal"/>
    <w:uiPriority w:val="99"/>
    <w:rsid w:val="00F26D6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F26D69"/>
    <w:rPr>
      <w:rFonts w:cs="Times New Roman"/>
      <w:lang w:val="en-US" w:eastAsia="en-US"/>
    </w:rPr>
  </w:style>
  <w:style w:type="paragraph" w:customStyle="1" w:styleId="Annex2">
    <w:name w:val="Annex 2"/>
    <w:basedOn w:val="Normal"/>
    <w:next w:val="Normal"/>
    <w:link w:val="Annex2Char"/>
    <w:uiPriority w:val="99"/>
    <w:qFormat/>
    <w:rsid w:val="00F26D69"/>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Normal"/>
    <w:next w:val="Normal"/>
    <w:link w:val="Annex3Char2"/>
    <w:qFormat/>
    <w:rsid w:val="00F26D69"/>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Normal"/>
    <w:next w:val="Normal"/>
    <w:autoRedefine/>
    <w:uiPriority w:val="99"/>
    <w:rsid w:val="00F26D69"/>
    <w:pPr>
      <w:keepNext/>
      <w:numPr>
        <w:ilvl w:val="3"/>
        <w:numId w:val="6"/>
      </w:numPr>
      <w:tabs>
        <w:tab w:val="clear" w:pos="794"/>
        <w:tab w:val="clear" w:pos="1191"/>
        <w:tab w:val="clear" w:pos="1588"/>
        <w:tab w:val="clear" w:pos="1985"/>
      </w:tabs>
      <w:overflowPunct/>
      <w:autoSpaceDE/>
      <w:autoSpaceDN/>
      <w:adjustRightInd/>
      <w:spacing w:before="181"/>
      <w:ind w:left="720" w:hanging="720"/>
      <w:textAlignment w:val="auto"/>
      <w:outlineLvl w:val="3"/>
    </w:pPr>
    <w:rPr>
      <w:rFonts w:eastAsia="Malgun Gothic"/>
      <w:b/>
      <w:bCs/>
    </w:rPr>
  </w:style>
  <w:style w:type="paragraph" w:customStyle="1" w:styleId="Annex5">
    <w:name w:val="Annex 5"/>
    <w:basedOn w:val="Normal"/>
    <w:next w:val="Normal"/>
    <w:autoRedefine/>
    <w:uiPriority w:val="99"/>
    <w:rsid w:val="00F26D69"/>
    <w:pPr>
      <w:keepNext/>
      <w:numPr>
        <w:ilvl w:val="4"/>
        <w:numId w:val="6"/>
      </w:numPr>
      <w:tabs>
        <w:tab w:val="clear" w:pos="794"/>
        <w:tab w:val="clear" w:pos="862"/>
        <w:tab w:val="clear" w:pos="1191"/>
        <w:tab w:val="clear" w:pos="1588"/>
        <w:tab w:val="clear" w:pos="1985"/>
        <w:tab w:val="num" w:pos="1170"/>
      </w:tabs>
      <w:overflowPunct/>
      <w:autoSpaceDE/>
      <w:autoSpaceDN/>
      <w:adjustRightInd/>
      <w:spacing w:before="181"/>
      <w:ind w:left="2232"/>
      <w:textAlignment w:val="auto"/>
      <w:outlineLvl w:val="4"/>
    </w:pPr>
    <w:rPr>
      <w:rFonts w:eastAsia="Malgun Gothic"/>
      <w:b/>
      <w:bCs/>
    </w:rPr>
  </w:style>
  <w:style w:type="character" w:customStyle="1" w:styleId="CourierTextChar">
    <w:name w:val="Courier Text Char"/>
    <w:uiPriority w:val="99"/>
    <w:rsid w:val="00F26D69"/>
    <w:rPr>
      <w:rFonts w:ascii="Courier" w:hAnsi="Courier"/>
      <w:sz w:val="22"/>
      <w:lang w:val="en-GB" w:eastAsia="en-US"/>
    </w:rPr>
  </w:style>
  <w:style w:type="paragraph" w:styleId="BodyText2">
    <w:name w:val="Body Text 2"/>
    <w:basedOn w:val="Normal"/>
    <w:link w:val="BodyText2Char"/>
    <w:uiPriority w:val="99"/>
    <w:rsid w:val="00F26D69"/>
    <w:pPr>
      <w:spacing w:after="120" w:line="480" w:lineRule="auto"/>
    </w:pPr>
    <w:rPr>
      <w:rFonts w:eastAsia="Malgun Gothic"/>
      <w:lang w:eastAsia="zh-CN"/>
    </w:rPr>
  </w:style>
  <w:style w:type="character" w:customStyle="1" w:styleId="BodyText2Char">
    <w:name w:val="Body Text 2 Char"/>
    <w:basedOn w:val="DefaultParagraphFont"/>
    <w:link w:val="BodyText2"/>
    <w:uiPriority w:val="99"/>
    <w:rsid w:val="00F26D69"/>
    <w:rPr>
      <w:rFonts w:ascii="Times New Roman" w:eastAsia="Malgun Gothic" w:hAnsi="Times New Roman" w:cs="Times New Roman"/>
      <w:sz w:val="20"/>
      <w:szCs w:val="20"/>
      <w:lang w:val="en-GB" w:eastAsia="zh-CN"/>
    </w:rPr>
  </w:style>
  <w:style w:type="paragraph" w:customStyle="1" w:styleId="Normal1">
    <w:name w:val="Normal1"/>
    <w:basedOn w:val="TableTitle"/>
    <w:uiPriority w:val="99"/>
    <w:rsid w:val="00F26D69"/>
    <w:pPr>
      <w:tabs>
        <w:tab w:val="center" w:pos="4864"/>
      </w:tabs>
      <w:jc w:val="both"/>
    </w:pPr>
    <w:rPr>
      <w:rFonts w:eastAsia="Malgun Gothic"/>
      <w:bCs/>
    </w:rPr>
  </w:style>
  <w:style w:type="paragraph" w:customStyle="1" w:styleId="equation0">
    <w:name w:val="equation"/>
    <w:basedOn w:val="Normal"/>
    <w:uiPriority w:val="99"/>
    <w:rsid w:val="00F26D6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F26D69"/>
    <w:pPr>
      <w:keepNext/>
      <w:keepLines/>
      <w:spacing w:before="480"/>
      <w:jc w:val="center"/>
    </w:pPr>
    <w:rPr>
      <w:rFonts w:eastAsia="Malgun Gothic"/>
      <w:b/>
      <w:sz w:val="28"/>
    </w:rPr>
  </w:style>
  <w:style w:type="paragraph" w:customStyle="1" w:styleId="TableTitleCharChar">
    <w:name w:val="Table_Title Char Char"/>
    <w:basedOn w:val="Normal"/>
    <w:next w:val="BlancCharChar"/>
    <w:uiPriority w:val="99"/>
    <w:rsid w:val="00F26D69"/>
    <w:pPr>
      <w:keepNext/>
      <w:spacing w:before="240" w:after="113"/>
      <w:jc w:val="center"/>
    </w:pPr>
    <w:rPr>
      <w:rFonts w:eastAsia="Malgun Gothic"/>
      <w:b/>
      <w:bCs/>
    </w:rPr>
  </w:style>
  <w:style w:type="character" w:customStyle="1" w:styleId="TableTitleCharCharChar1">
    <w:name w:val="Table_Title Char Char Char1"/>
    <w:uiPriority w:val="99"/>
    <w:rsid w:val="00F26D69"/>
    <w:rPr>
      <w:b/>
      <w:lang w:val="en-GB" w:eastAsia="en-US"/>
    </w:rPr>
  </w:style>
  <w:style w:type="character" w:customStyle="1" w:styleId="TableTitleCharCharChar">
    <w:name w:val="Table_Title Char Char Char"/>
    <w:uiPriority w:val="99"/>
    <w:rsid w:val="00F26D69"/>
    <w:rPr>
      <w:b/>
      <w:lang w:val="en-GB" w:eastAsia="en-US"/>
    </w:rPr>
  </w:style>
  <w:style w:type="character" w:customStyle="1" w:styleId="Annex1Char">
    <w:name w:val="Annex 1 Char"/>
    <w:uiPriority w:val="99"/>
    <w:rsid w:val="00F26D69"/>
    <w:rPr>
      <w:b/>
      <w:sz w:val="24"/>
      <w:lang w:val="en-GB" w:eastAsia="en-US"/>
    </w:rPr>
  </w:style>
  <w:style w:type="paragraph" w:customStyle="1" w:styleId="TableTitleChar">
    <w:name w:val="Table_Title Char"/>
    <w:basedOn w:val="Normal"/>
    <w:next w:val="Normal"/>
    <w:uiPriority w:val="99"/>
    <w:rsid w:val="00F26D69"/>
    <w:pPr>
      <w:keepNext/>
      <w:spacing w:before="240" w:after="113"/>
      <w:jc w:val="center"/>
    </w:pPr>
    <w:rPr>
      <w:rFonts w:eastAsia="Malgun Gothic"/>
      <w:b/>
      <w:bCs/>
    </w:rPr>
  </w:style>
  <w:style w:type="character" w:customStyle="1" w:styleId="Annex3Char">
    <w:name w:val="Annex 3 Char"/>
    <w:uiPriority w:val="99"/>
    <w:rsid w:val="00F26D69"/>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26D69"/>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F26D69"/>
    <w:pPr>
      <w:keepLines w:val="0"/>
      <w:numPr>
        <w:numId w:val="0"/>
      </w:numPr>
      <w:tabs>
        <w:tab w:val="clear" w:pos="794"/>
        <w:tab w:val="clear" w:pos="1191"/>
        <w:tab w:val="clear" w:pos="1588"/>
        <w:tab w:val="clear" w:pos="1985"/>
        <w:tab w:val="num" w:pos="432"/>
        <w:tab w:val="num" w:pos="757"/>
      </w:tabs>
      <w:spacing w:before="480"/>
      <w:ind w:left="432" w:hanging="432"/>
    </w:pPr>
    <w:rPr>
      <w:rFonts w:eastAsia="Batang"/>
      <w:bCs/>
    </w:rPr>
  </w:style>
  <w:style w:type="paragraph" w:customStyle="1" w:styleId="StyleHeading2TimesNewRoman11ptNotItalicJustifiedBe">
    <w:name w:val="Style Heading 2 + Times New Roman 11 pt Not Italic Justified Be..."/>
    <w:basedOn w:val="Heading2"/>
    <w:uiPriority w:val="99"/>
    <w:rsid w:val="00F26D69"/>
    <w:pPr>
      <w:keepLines w:val="0"/>
      <w:numPr>
        <w:numId w:val="27"/>
      </w:numPr>
      <w:tabs>
        <w:tab w:val="clear" w:pos="794"/>
        <w:tab w:val="clear" w:pos="1191"/>
        <w:tab w:val="clear" w:pos="1588"/>
        <w:tab w:val="clear" w:pos="1985"/>
        <w:tab w:val="num" w:pos="720"/>
      </w:tabs>
      <w:spacing w:before="313"/>
    </w:pPr>
    <w:rPr>
      <w:rFonts w:eastAsia="Batang"/>
      <w:bCs/>
    </w:rPr>
  </w:style>
  <w:style w:type="paragraph" w:customStyle="1" w:styleId="StyleHeading3TimesNewRoman10ptJustifiedBefore905">
    <w:name w:val="Style Heading 3 + Times New Roman 10 pt Justified Before:  9.05 ..."/>
    <w:basedOn w:val="Heading3"/>
    <w:uiPriority w:val="99"/>
    <w:rsid w:val="00F26D69"/>
    <w:pPr>
      <w:keepLines w:val="0"/>
      <w:numPr>
        <w:numId w:val="27"/>
      </w:numPr>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F26D69"/>
    <w:rPr>
      <w:rFonts w:eastAsia="Batang"/>
      <w:sz w:val="18"/>
      <w:lang w:val="en-GB" w:eastAsia="en-US"/>
    </w:rPr>
  </w:style>
  <w:style w:type="paragraph" w:customStyle="1" w:styleId="StyletableheadingCentered">
    <w:name w:val="Style table heading + Centered"/>
    <w:basedOn w:val="tableheading"/>
    <w:uiPriority w:val="99"/>
    <w:rsid w:val="00F26D69"/>
    <w:pPr>
      <w:spacing w:before="20" w:after="40"/>
      <w:jc w:val="center"/>
    </w:pPr>
    <w:rPr>
      <w:rFonts w:eastAsia="Batang"/>
    </w:rPr>
  </w:style>
  <w:style w:type="paragraph" w:customStyle="1" w:styleId="Styleenumlev1Left0Hanging03">
    <w:name w:val="Style enumlev1 + Left:  0&quot; Hanging:  0.3&quot;"/>
    <w:basedOn w:val="enumlev1"/>
    <w:uiPriority w:val="99"/>
    <w:rsid w:val="00F26D69"/>
    <w:pPr>
      <w:spacing w:before="136"/>
      <w:ind w:left="432" w:hanging="432"/>
    </w:pPr>
    <w:rPr>
      <w:rFonts w:eastAsia="Batang"/>
    </w:rPr>
  </w:style>
  <w:style w:type="paragraph" w:customStyle="1" w:styleId="StyleNote111ptLeft0">
    <w:name w:val="Style Note 1 + 11 pt Left:  0&quot;"/>
    <w:basedOn w:val="Note1"/>
    <w:uiPriority w:val="99"/>
    <w:rsid w:val="00F26D69"/>
    <w:pPr>
      <w:spacing w:before="136" w:line="240" w:lineRule="auto"/>
      <w:ind w:left="0"/>
    </w:pPr>
    <w:rPr>
      <w:rFonts w:eastAsia="Batang"/>
      <w:sz w:val="22"/>
    </w:rPr>
  </w:style>
  <w:style w:type="paragraph" w:customStyle="1" w:styleId="Annex3CharChar">
    <w:name w:val="Annex 3 Char Char"/>
    <w:basedOn w:val="Normal"/>
    <w:next w:val="Normal"/>
    <w:link w:val="Annex3CharCharChar"/>
    <w:uiPriority w:val="99"/>
    <w:rsid w:val="00F26D69"/>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F26D69"/>
    <w:pPr>
      <w:ind w:left="1728" w:hanging="1728"/>
    </w:pPr>
    <w:rPr>
      <w:lang w:val="en-US"/>
    </w:rPr>
  </w:style>
  <w:style w:type="paragraph" w:customStyle="1" w:styleId="Annex6">
    <w:name w:val="Annex 6"/>
    <w:basedOn w:val="Annex5"/>
    <w:next w:val="Normal"/>
    <w:autoRedefine/>
    <w:uiPriority w:val="99"/>
    <w:rsid w:val="00F26D69"/>
    <w:pPr>
      <w:tabs>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F26D69"/>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F26D69"/>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F26D69"/>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F26D69"/>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F26D69"/>
    <w:rPr>
      <w:rFonts w:ascii="Times New Roman" w:hAnsi="Times New Roman"/>
      <w:lang w:val="en-GB"/>
    </w:rPr>
  </w:style>
  <w:style w:type="paragraph" w:customStyle="1" w:styleId="SVCBulletslevel3CharChar">
    <w:name w:val="SVC Bullets level 3 Char Char"/>
    <w:basedOn w:val="SVCBulletslevel3"/>
    <w:link w:val="SVCBulletslevel3CharCharChar"/>
    <w:rsid w:val="00F26D69"/>
    <w:rPr>
      <w:rFonts w:ascii="Times" w:hAnsi="Times"/>
      <w:lang w:eastAsia="zh-CN"/>
    </w:rPr>
  </w:style>
  <w:style w:type="paragraph" w:customStyle="1" w:styleId="SVCBulletslevel4Char">
    <w:name w:val="SVC Bullets level 4 Char"/>
    <w:basedOn w:val="SVCBulletslevel3CharChar"/>
    <w:link w:val="SVCBulletslevel4CharChar"/>
    <w:rsid w:val="00F26D69"/>
    <w:pPr>
      <w:tabs>
        <w:tab w:val="clear" w:pos="-31680"/>
        <w:tab w:val="num" w:pos="2880"/>
      </w:tabs>
      <w:ind w:left="2880" w:hanging="360"/>
    </w:pPr>
  </w:style>
  <w:style w:type="paragraph" w:customStyle="1" w:styleId="SVCBulletslevel5">
    <w:name w:val="SVC Bullets level 5"/>
    <w:basedOn w:val="SVCBulletslevel4Char"/>
    <w:uiPriority w:val="99"/>
    <w:rsid w:val="00F26D69"/>
    <w:pPr>
      <w:tabs>
        <w:tab w:val="clear" w:pos="2880"/>
        <w:tab w:val="num" w:pos="3600"/>
      </w:tabs>
      <w:ind w:left="3600"/>
    </w:pPr>
  </w:style>
  <w:style w:type="paragraph" w:customStyle="1" w:styleId="SVCBulletslevel6">
    <w:name w:val="SVC Bullets level 6"/>
    <w:basedOn w:val="SVCBulletslevel5"/>
    <w:uiPriority w:val="99"/>
    <w:rsid w:val="00F26D69"/>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26D69"/>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locked/>
    <w:rsid w:val="00F26D69"/>
    <w:rPr>
      <w:rFonts w:ascii="Times" w:eastAsia="Malgun Gothic" w:hAnsi="Times" w:cs="Times New Roman"/>
      <w:sz w:val="20"/>
      <w:szCs w:val="20"/>
      <w:lang w:val="en-GB" w:eastAsia="zh-CN"/>
    </w:rPr>
  </w:style>
  <w:style w:type="character" w:customStyle="1" w:styleId="SVCBulletslevel4CharChar">
    <w:name w:val="SVC Bullets level 4 Char Char"/>
    <w:basedOn w:val="SVCBulletslevel3CharCharChar"/>
    <w:link w:val="SVCBulletslevel4Char"/>
    <w:locked/>
    <w:rsid w:val="00F26D69"/>
    <w:rPr>
      <w:rFonts w:ascii="Times" w:eastAsia="Malgun Gothic" w:hAnsi="Times" w:cs="Times New Roman"/>
      <w:sz w:val="20"/>
      <w:szCs w:val="20"/>
      <w:lang w:val="en-GB" w:eastAsia="zh-CN"/>
    </w:rPr>
  </w:style>
  <w:style w:type="paragraph" w:customStyle="1" w:styleId="SVCBulletslevel7">
    <w:name w:val="SVC Bullets level 7"/>
    <w:basedOn w:val="SVCBulletslevel6"/>
    <w:uiPriority w:val="99"/>
    <w:rsid w:val="00F26D69"/>
    <w:pPr>
      <w:ind w:left="2772"/>
    </w:pPr>
  </w:style>
  <w:style w:type="paragraph" w:customStyle="1" w:styleId="SVCBulletslevel8">
    <w:name w:val="SVC Bullets level 8"/>
    <w:basedOn w:val="SVCBulletslevel7"/>
    <w:uiPriority w:val="99"/>
    <w:rsid w:val="00F26D69"/>
    <w:pPr>
      <w:ind w:left="3168"/>
    </w:pPr>
  </w:style>
  <w:style w:type="paragraph" w:customStyle="1" w:styleId="SVCBulletslevel3">
    <w:name w:val="SVC Bullets level 3"/>
    <w:basedOn w:val="Normal"/>
    <w:uiPriority w:val="99"/>
    <w:rsid w:val="00F26D69"/>
    <w:pPr>
      <w:tabs>
        <w:tab w:val="num" w:pos="-31680"/>
      </w:tabs>
      <w:ind w:left="1195" w:hanging="403"/>
    </w:pPr>
    <w:rPr>
      <w:rFonts w:eastAsia="Malgun Gothic"/>
    </w:rPr>
  </w:style>
  <w:style w:type="paragraph" w:customStyle="1" w:styleId="SVCBulletslevel2CharChar">
    <w:name w:val="SVC Bullets level 2 Char Char"/>
    <w:basedOn w:val="Normal"/>
    <w:link w:val="SVCBulletslevel2CharCharChar"/>
    <w:uiPriority w:val="99"/>
    <w:rsid w:val="00F26D69"/>
    <w:pPr>
      <w:numPr>
        <w:numId w:val="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F26D69"/>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F26D69"/>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Normal"/>
    <w:next w:val="Normal"/>
    <w:link w:val="FigureCharCharCharChar"/>
    <w:uiPriority w:val="99"/>
    <w:rsid w:val="00F26D69"/>
    <w:pPr>
      <w:spacing w:before="240" w:after="480"/>
      <w:jc w:val="center"/>
    </w:pPr>
    <w:rPr>
      <w:rFonts w:eastAsia="Malgun Gothic"/>
    </w:rPr>
  </w:style>
  <w:style w:type="paragraph" w:customStyle="1" w:styleId="figureCharCharChar1">
    <w:name w:val="figure Char Char Char"/>
    <w:basedOn w:val="Normal"/>
    <w:link w:val="figureCharCharCharChar0"/>
    <w:uiPriority w:val="99"/>
    <w:rsid w:val="00F26D6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F26D69"/>
    <w:rPr>
      <w:rFonts w:cs="Times New Roman"/>
      <w:lang w:val="en-US" w:eastAsia="en-US"/>
    </w:rPr>
  </w:style>
  <w:style w:type="paragraph" w:customStyle="1" w:styleId="AVCIndentlevel2">
    <w:name w:val="AVC Indent level 2"/>
    <w:basedOn w:val="AVCIndentlevel1"/>
    <w:uiPriority w:val="99"/>
    <w:rsid w:val="00F26D69"/>
    <w:pPr>
      <w:ind w:left="794"/>
    </w:pPr>
  </w:style>
  <w:style w:type="paragraph" w:customStyle="1" w:styleId="AVCIndentlevel1">
    <w:name w:val="AVC Indent level 1"/>
    <w:basedOn w:val="Normal"/>
    <w:uiPriority w:val="99"/>
    <w:rsid w:val="00F26D69"/>
    <w:pPr>
      <w:tabs>
        <w:tab w:val="left" w:pos="397"/>
      </w:tabs>
      <w:ind w:left="397"/>
      <w:textAlignment w:val="auto"/>
    </w:pPr>
    <w:rPr>
      <w:rFonts w:eastAsia="Malgun Gothic"/>
    </w:rPr>
  </w:style>
  <w:style w:type="paragraph" w:customStyle="1" w:styleId="Style1">
    <w:name w:val="Style1"/>
    <w:basedOn w:val="AVCBulletlevel1CharChar"/>
    <w:uiPriority w:val="99"/>
    <w:rsid w:val="00F26D69"/>
    <w:pPr>
      <w:ind w:left="2304" w:hanging="403"/>
    </w:pPr>
  </w:style>
  <w:style w:type="paragraph" w:customStyle="1" w:styleId="AVCEquationlevel2">
    <w:name w:val="AVC Equation level 2"/>
    <w:basedOn w:val="AVCEquationlevel1CharCharCharChar"/>
    <w:uiPriority w:val="99"/>
    <w:rsid w:val="00F26D69"/>
    <w:pPr>
      <w:tabs>
        <w:tab w:val="left" w:pos="1191"/>
      </w:tabs>
      <w:ind w:left="1191"/>
    </w:pPr>
  </w:style>
  <w:style w:type="paragraph" w:customStyle="1" w:styleId="AVCBulletlevel2CharChar">
    <w:name w:val="AVC Bullet level 2 Char Char"/>
    <w:basedOn w:val="AVCBulletlevel1CharChar"/>
    <w:link w:val="AVCBulletlevel2CharCharChar"/>
    <w:rsid w:val="00F26D69"/>
    <w:pPr>
      <w:tabs>
        <w:tab w:val="clear" w:pos="397"/>
        <w:tab w:val="clear" w:pos="792"/>
        <w:tab w:val="num" w:pos="794"/>
      </w:tabs>
      <w:ind w:left="794" w:hanging="391"/>
    </w:pPr>
  </w:style>
  <w:style w:type="paragraph" w:customStyle="1" w:styleId="AVCEquationlevel3">
    <w:name w:val="AVC Equation level 3"/>
    <w:basedOn w:val="AVCEquationlevel2"/>
    <w:uiPriority w:val="99"/>
    <w:rsid w:val="00F26D69"/>
    <w:pPr>
      <w:ind w:left="1588"/>
    </w:pPr>
  </w:style>
  <w:style w:type="character" w:customStyle="1" w:styleId="AVCEquationlevel1Char1">
    <w:name w:val="AVC Equation level 1 Char1"/>
    <w:uiPriority w:val="99"/>
    <w:rsid w:val="00F26D69"/>
    <w:rPr>
      <w:sz w:val="22"/>
      <w:lang w:val="en-GB" w:eastAsia="en-US"/>
    </w:rPr>
  </w:style>
  <w:style w:type="character" w:customStyle="1" w:styleId="figureCharCharCharChar0">
    <w:name w:val="figure Char Char Char Char"/>
    <w:link w:val="figureCharCharChar1"/>
    <w:uiPriority w:val="99"/>
    <w:locked/>
    <w:rsid w:val="00F26D69"/>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F26D69"/>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F26D69"/>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F26D69"/>
    <w:pPr>
      <w:numPr>
        <w:numId w:val="11"/>
      </w:numPr>
      <w:tabs>
        <w:tab w:val="clear" w:pos="2376"/>
        <w:tab w:val="clear" w:pos="2779"/>
        <w:tab w:val="clear" w:pos="4690"/>
        <w:tab w:val="num" w:pos="0"/>
        <w:tab w:val="num" w:pos="360"/>
        <w:tab w:val="num" w:pos="720"/>
        <w:tab w:val="num" w:pos="1440"/>
        <w:tab w:val="num" w:pos="1915"/>
        <w:tab w:val="left" w:pos="2381"/>
        <w:tab w:val="left" w:pos="2778"/>
      </w:tabs>
      <w:ind w:left="720" w:hanging="360"/>
    </w:pPr>
  </w:style>
  <w:style w:type="paragraph" w:styleId="EndnoteText">
    <w:name w:val="endnote text"/>
    <w:basedOn w:val="Normal"/>
    <w:link w:val="EndnoteTextChar"/>
    <w:uiPriority w:val="99"/>
    <w:rsid w:val="00F26D69"/>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EndnoteTextChar">
    <w:name w:val="Endnote Text Char"/>
    <w:basedOn w:val="DefaultParagraphFont"/>
    <w:link w:val="EndnoteText"/>
    <w:uiPriority w:val="99"/>
    <w:rsid w:val="00F26D69"/>
    <w:rPr>
      <w:rFonts w:ascii="Times New Roman" w:eastAsia="Malgun Gothic" w:hAnsi="Times New Roman" w:cs="Times New Roman"/>
      <w:sz w:val="20"/>
      <w:szCs w:val="20"/>
      <w:lang w:val="en-GB" w:eastAsia="zh-CN"/>
    </w:rPr>
  </w:style>
  <w:style w:type="character" w:customStyle="1" w:styleId="AVCNumberinglevel2Char">
    <w:name w:val="AVC Numbering level 2 Char"/>
    <w:uiPriority w:val="99"/>
    <w:rsid w:val="00F26D69"/>
  </w:style>
  <w:style w:type="paragraph" w:customStyle="1" w:styleId="TableTextCentred">
    <w:name w:val="Table_Text_Centred"/>
    <w:basedOn w:val="TableText"/>
    <w:uiPriority w:val="99"/>
    <w:rsid w:val="00F26D69"/>
    <w:pPr>
      <w:jc w:val="center"/>
    </w:pPr>
    <w:rPr>
      <w:rFonts w:eastAsia="Malgun Gothic"/>
      <w:szCs w:val="18"/>
    </w:rPr>
  </w:style>
  <w:style w:type="paragraph" w:customStyle="1" w:styleId="AVCNumberinglevel2">
    <w:name w:val="AVC Numbering level 2"/>
    <w:basedOn w:val="AVCNumberinglevel1"/>
    <w:uiPriority w:val="99"/>
    <w:rsid w:val="00F26D69"/>
    <w:pPr>
      <w:tabs>
        <w:tab w:val="left" w:pos="397"/>
      </w:tabs>
      <w:ind w:left="720" w:hanging="720"/>
    </w:pPr>
  </w:style>
  <w:style w:type="paragraph" w:customStyle="1" w:styleId="AVCIndentlevel3">
    <w:name w:val="AVC Indent level 3"/>
    <w:basedOn w:val="AVCIndentlevel2"/>
    <w:uiPriority w:val="99"/>
    <w:rsid w:val="00F26D69"/>
    <w:pPr>
      <w:ind w:left="1191"/>
    </w:pPr>
  </w:style>
  <w:style w:type="paragraph" w:customStyle="1" w:styleId="AVCBulletlevel1CharChar">
    <w:name w:val="AVC Bullet level 1 Char Char"/>
    <w:basedOn w:val="Normal"/>
    <w:link w:val="AVCBulletlevel1CharCharChar"/>
    <w:uiPriority w:val="99"/>
    <w:rsid w:val="00F26D69"/>
    <w:pPr>
      <w:numPr>
        <w:numId w:val="12"/>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F26D69"/>
    <w:rPr>
      <w:sz w:val="22"/>
      <w:lang w:val="en-GB" w:eastAsia="en-US"/>
    </w:rPr>
  </w:style>
  <w:style w:type="character" w:customStyle="1" w:styleId="AVCEquationlevel1Char2">
    <w:name w:val="AVC Equation level 1 Char2"/>
    <w:basedOn w:val="EquationChar1"/>
    <w:uiPriority w:val="99"/>
    <w:locked/>
    <w:rsid w:val="00F26D69"/>
    <w:rPr>
      <w:rFonts w:cs="Times New Roman"/>
      <w:sz w:val="22"/>
      <w:szCs w:val="22"/>
      <w:lang w:val="en-GB" w:eastAsia="en-US" w:bidi="ar-SA"/>
    </w:rPr>
  </w:style>
  <w:style w:type="character" w:customStyle="1" w:styleId="AVCEquationlevel2Char">
    <w:name w:val="AVC Equation level 2 Char"/>
    <w:uiPriority w:val="99"/>
    <w:rsid w:val="00F26D69"/>
    <w:rPr>
      <w:sz w:val="22"/>
      <w:lang w:val="en-GB" w:eastAsia="en-US"/>
    </w:rPr>
  </w:style>
  <w:style w:type="paragraph" w:customStyle="1" w:styleId="BalloonText1">
    <w:name w:val="Balloon Text1"/>
    <w:basedOn w:val="Normal"/>
    <w:uiPriority w:val="99"/>
    <w:semiHidden/>
    <w:rsid w:val="00F26D69"/>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F26D69"/>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character" w:customStyle="1" w:styleId="CommentTextChar1">
    <w:name w:val="Comment Text Char1"/>
    <w:basedOn w:val="DefaultParagraphFont"/>
    <w:uiPriority w:val="99"/>
    <w:rsid w:val="00F26D69"/>
    <w:rPr>
      <w:rFonts w:ascii="Times New Roman" w:hAnsi="Times New Roman"/>
      <w:lang w:val="en-GB" w:eastAsia="en-US"/>
    </w:rPr>
  </w:style>
  <w:style w:type="paragraph" w:customStyle="1" w:styleId="AVCBulletlevel4">
    <w:name w:val="AVC Bullet level 4"/>
    <w:basedOn w:val="AVCBulletlevel1CharChar"/>
    <w:uiPriority w:val="99"/>
    <w:rsid w:val="00F26D69"/>
    <w:pPr>
      <w:numPr>
        <w:numId w:val="10"/>
      </w:numPr>
      <w:tabs>
        <w:tab w:val="clear" w:pos="1915"/>
        <w:tab w:val="num" w:pos="360"/>
        <w:tab w:val="num" w:pos="643"/>
        <w:tab w:val="num" w:pos="720"/>
        <w:tab w:val="num" w:pos="1117"/>
      </w:tabs>
      <w:ind w:left="1598" w:hanging="403"/>
    </w:pPr>
  </w:style>
  <w:style w:type="paragraph" w:customStyle="1" w:styleId="AVCBulletlevel5">
    <w:name w:val="AVC Bullet level 5"/>
    <w:basedOn w:val="AVCBulletlevel1CharChar"/>
    <w:uiPriority w:val="99"/>
    <w:rsid w:val="00F26D69"/>
    <w:pPr>
      <w:tabs>
        <w:tab w:val="clear" w:pos="397"/>
        <w:tab w:val="clear" w:pos="2376"/>
        <w:tab w:val="num" w:pos="360"/>
        <w:tab w:val="num" w:pos="926"/>
        <w:tab w:val="left" w:pos="2381"/>
      </w:tabs>
      <w:ind w:left="1987" w:hanging="403"/>
    </w:pPr>
  </w:style>
  <w:style w:type="paragraph" w:customStyle="1" w:styleId="AVCBulletlevel7">
    <w:name w:val="AVC Bullet level 7"/>
    <w:basedOn w:val="AVCBulletlevel1CharChar"/>
    <w:uiPriority w:val="99"/>
    <w:rsid w:val="00F26D69"/>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26D69"/>
    <w:pPr>
      <w:numPr>
        <w:numId w:val="0"/>
      </w:numPr>
      <w:tabs>
        <w:tab w:val="clear" w:pos="1191"/>
      </w:tabs>
    </w:pPr>
  </w:style>
  <w:style w:type="paragraph" w:customStyle="1" w:styleId="AVCNumberinglevel1">
    <w:name w:val="AVC Numbering level 1"/>
    <w:basedOn w:val="Normal"/>
    <w:uiPriority w:val="99"/>
    <w:rsid w:val="00F26D69"/>
    <w:pPr>
      <w:numPr>
        <w:numId w:val="13"/>
      </w:numPr>
      <w:ind w:left="403" w:hanging="403"/>
      <w:textAlignment w:val="auto"/>
    </w:pPr>
    <w:rPr>
      <w:rFonts w:eastAsia="Malgun Gothic"/>
    </w:rPr>
  </w:style>
  <w:style w:type="paragraph" w:customStyle="1" w:styleId="LegendeFigure">
    <w:name w:val="Legende Figure"/>
    <w:basedOn w:val="Caption"/>
    <w:next w:val="Normal"/>
    <w:uiPriority w:val="99"/>
    <w:rsid w:val="00F26D69"/>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F26D69"/>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F26D69"/>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F26D69"/>
    <w:pPr>
      <w:numPr>
        <w:numId w:val="14"/>
      </w:numPr>
      <w:tabs>
        <w:tab w:val="clear" w:pos="1182"/>
        <w:tab w:val="clear" w:pos="1985"/>
        <w:tab w:val="num" w:pos="390"/>
        <w:tab w:val="num" w:pos="1117"/>
        <w:tab w:val="left" w:pos="1195"/>
      </w:tabs>
      <w:ind w:left="1117" w:hanging="360"/>
    </w:pPr>
    <w:rPr>
      <w:rFonts w:asciiTheme="minorHAnsi" w:eastAsia="Times New Roman" w:hAnsiTheme="minorHAnsi" w:cstheme="minorBidi"/>
      <w:sz w:val="22"/>
      <w:szCs w:val="22"/>
      <w:lang w:val="en-US"/>
    </w:rPr>
  </w:style>
  <w:style w:type="character" w:customStyle="1" w:styleId="FigureChar1">
    <w:name w:val="Figure_# Char1"/>
    <w:uiPriority w:val="99"/>
    <w:rsid w:val="00F26D69"/>
    <w:rPr>
      <w:rFonts w:cs="Times New Roman"/>
      <w:lang w:val="en-US" w:eastAsia="en-US" w:bidi="ar-SA"/>
    </w:rPr>
  </w:style>
  <w:style w:type="character" w:customStyle="1" w:styleId="Annex4CharCharCharCharChar">
    <w:name w:val="Annex 4 Char Char Char Char Char"/>
    <w:link w:val="Annex4CharCharCharChar"/>
    <w:uiPriority w:val="99"/>
    <w:locked/>
    <w:rsid w:val="00F26D69"/>
    <w:rPr>
      <w:rFonts w:ascii="Times" w:eastAsia="Malgun Gothic" w:hAnsi="Times" w:cs="Times New Roman"/>
      <w:b/>
      <w:bCs/>
      <w:sz w:val="20"/>
      <w:szCs w:val="20"/>
    </w:rPr>
  </w:style>
  <w:style w:type="paragraph" w:customStyle="1" w:styleId="AVCBulletlevel1Char1">
    <w:name w:val="AVC Bullet level 1 Char1"/>
    <w:basedOn w:val="Normal"/>
    <w:uiPriority w:val="99"/>
    <w:rsid w:val="00F26D69"/>
    <w:pPr>
      <w:tabs>
        <w:tab w:val="left" w:pos="397"/>
        <w:tab w:val="num" w:pos="720"/>
      </w:tabs>
      <w:ind w:left="397" w:hanging="360"/>
    </w:pPr>
    <w:rPr>
      <w:rFonts w:eastAsia="Malgun Gothic"/>
    </w:rPr>
  </w:style>
  <w:style w:type="paragraph" w:customStyle="1" w:styleId="AVCBulletlevel3">
    <w:name w:val="AVC Bullet level 3"/>
    <w:basedOn w:val="Normal"/>
    <w:uiPriority w:val="99"/>
    <w:rsid w:val="00F26D69"/>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F26D69"/>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F26D69"/>
    <w:pPr>
      <w:numPr>
        <w:numId w:val="15"/>
      </w:numPr>
      <w:tabs>
        <w:tab w:val="clear" w:pos="0"/>
        <w:tab w:val="num" w:pos="360"/>
        <w:tab w:val="num" w:pos="720"/>
        <w:tab w:val="num" w:pos="2705"/>
      </w:tabs>
      <w:ind w:left="0" w:firstLine="0"/>
      <w:textAlignment w:val="baseline"/>
    </w:pPr>
  </w:style>
  <w:style w:type="paragraph" w:customStyle="1" w:styleId="SVCNumberinglevel2">
    <w:name w:val="SVC Numbering level 2"/>
    <w:basedOn w:val="SVCNumberinglevel1"/>
    <w:uiPriority w:val="99"/>
    <w:rsid w:val="00F26D69"/>
    <w:pPr>
      <w:numPr>
        <w:numId w:val="0"/>
      </w:numPr>
    </w:pPr>
  </w:style>
  <w:style w:type="paragraph" w:customStyle="1" w:styleId="SVCNumberinglevel3">
    <w:name w:val="SVC Numbering level 3"/>
    <w:basedOn w:val="SVCNumberinglevel2"/>
    <w:uiPriority w:val="99"/>
    <w:rsid w:val="00F26D69"/>
    <w:pPr>
      <w:numPr>
        <w:ilvl w:val="2"/>
        <w:numId w:val="15"/>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F26D69"/>
    <w:pPr>
      <w:numPr>
        <w:ilvl w:val="3"/>
      </w:numPr>
      <w:tabs>
        <w:tab w:val="clear" w:pos="0"/>
        <w:tab w:val="num" w:pos="2520"/>
        <w:tab w:val="num" w:pos="2880"/>
      </w:tabs>
      <w:ind w:left="1800" w:hanging="180"/>
    </w:pPr>
  </w:style>
  <w:style w:type="paragraph" w:customStyle="1" w:styleId="SVCNumberinglevel5">
    <w:name w:val="SVC Numbering level 5"/>
    <w:basedOn w:val="SVCNumberinglevel4"/>
    <w:uiPriority w:val="99"/>
    <w:rsid w:val="00F26D69"/>
    <w:pPr>
      <w:numPr>
        <w:ilvl w:val="4"/>
      </w:numPr>
      <w:tabs>
        <w:tab w:val="clear" w:pos="0"/>
        <w:tab w:val="num" w:pos="3240"/>
        <w:tab w:val="num" w:pos="3600"/>
      </w:tabs>
      <w:ind w:left="1800" w:hanging="180"/>
    </w:pPr>
  </w:style>
  <w:style w:type="paragraph" w:customStyle="1" w:styleId="SVCIndentlevel5">
    <w:name w:val="SVC Indent level 5"/>
    <w:basedOn w:val="SVCIndentlevel4"/>
    <w:uiPriority w:val="99"/>
    <w:rsid w:val="00F26D69"/>
    <w:pPr>
      <w:tabs>
        <w:tab w:val="clear" w:pos="1584"/>
      </w:tabs>
      <w:ind w:left="2000"/>
    </w:pPr>
  </w:style>
  <w:style w:type="paragraph" w:customStyle="1" w:styleId="SVCIndentlevel2">
    <w:name w:val="SVC Indent level 2"/>
    <w:basedOn w:val="SVCIndentlevel1"/>
    <w:uiPriority w:val="99"/>
    <w:rsid w:val="00F26D69"/>
    <w:pPr>
      <w:ind w:left="800"/>
    </w:pPr>
  </w:style>
  <w:style w:type="paragraph" w:customStyle="1" w:styleId="SVCIndentlevel3">
    <w:name w:val="SVC Indent level 3"/>
    <w:basedOn w:val="SVCIndentlevel2"/>
    <w:uiPriority w:val="99"/>
    <w:rsid w:val="00F26D69"/>
    <w:pPr>
      <w:tabs>
        <w:tab w:val="clear" w:pos="792"/>
      </w:tabs>
      <w:ind w:left="1200"/>
    </w:pPr>
  </w:style>
  <w:style w:type="paragraph" w:customStyle="1" w:styleId="SVCIndentlevel4">
    <w:name w:val="SVC Indent level 4"/>
    <w:uiPriority w:val="99"/>
    <w:rsid w:val="00F26D69"/>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F26D69"/>
    <w:pPr>
      <w:tabs>
        <w:tab w:val="clear" w:pos="403"/>
      </w:tabs>
      <w:ind w:left="403"/>
    </w:pPr>
  </w:style>
  <w:style w:type="character" w:customStyle="1" w:styleId="AVCBulletlevel1CharCharCharChar">
    <w:name w:val="AVC Bullet level 1 Char Char Char Char"/>
    <w:uiPriority w:val="99"/>
    <w:rsid w:val="00F26D69"/>
    <w:rPr>
      <w:lang w:val="en-GB" w:eastAsia="en-US"/>
    </w:rPr>
  </w:style>
  <w:style w:type="character" w:customStyle="1" w:styleId="AVCBulletlevel2CharCharChar">
    <w:name w:val="AVC Bullet level 2 Char Char Char"/>
    <w:link w:val="AVCBulletlevel2CharChar"/>
    <w:locked/>
    <w:rsid w:val="00F26D69"/>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F26D69"/>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F26D69"/>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F26D69"/>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F26D69"/>
    <w:rPr>
      <w:rFonts w:eastAsia="Malgun Gothic"/>
      <w:lang w:eastAsia="ko-KR"/>
    </w:rPr>
  </w:style>
  <w:style w:type="paragraph" w:customStyle="1" w:styleId="Annex4Char">
    <w:name w:val="Annex 4 Char"/>
    <w:basedOn w:val="Annex3CharChar"/>
    <w:next w:val="Normal"/>
    <w:uiPriority w:val="99"/>
    <w:rsid w:val="00F26D69"/>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26D69"/>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26D69"/>
    <w:pPr>
      <w:numPr>
        <w:numId w:val="0"/>
      </w:numPr>
      <w:tabs>
        <w:tab w:val="clear" w:pos="1985"/>
        <w:tab w:val="num" w:pos="490"/>
      </w:tabs>
      <w:ind w:left="490" w:hanging="390"/>
    </w:pPr>
  </w:style>
  <w:style w:type="character" w:customStyle="1" w:styleId="TableTitleChar1">
    <w:name w:val="Table_Title Char1"/>
    <w:uiPriority w:val="99"/>
    <w:rsid w:val="00F26D69"/>
    <w:rPr>
      <w:b/>
      <w:lang w:val="en-GB" w:eastAsia="en-US"/>
    </w:rPr>
  </w:style>
  <w:style w:type="paragraph" w:customStyle="1" w:styleId="AVCBulletlevel1Char">
    <w:name w:val="AVC Bullet level 1 Char"/>
    <w:basedOn w:val="Normal"/>
    <w:link w:val="AVCBulletlevel1CharChar1"/>
    <w:uiPriority w:val="99"/>
    <w:rsid w:val="00F26D69"/>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F26D69"/>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26D69"/>
    <w:pPr>
      <w:tabs>
        <w:tab w:val="clear" w:pos="403"/>
        <w:tab w:val="num" w:pos="360"/>
      </w:tabs>
      <w:ind w:left="360" w:hanging="360"/>
    </w:pPr>
  </w:style>
  <w:style w:type="paragraph" w:customStyle="1" w:styleId="SVCBulletslevel2Char">
    <w:name w:val="SVC Bullets level 2 Char"/>
    <w:basedOn w:val="Normal"/>
    <w:uiPriority w:val="99"/>
    <w:rsid w:val="00F26D69"/>
    <w:rPr>
      <w:rFonts w:eastAsia="Malgun Gothic"/>
    </w:rPr>
  </w:style>
  <w:style w:type="paragraph" w:customStyle="1" w:styleId="SVCBulletslevel4">
    <w:name w:val="SVC Bullets level 4"/>
    <w:basedOn w:val="SVCBulletslevel3"/>
    <w:uiPriority w:val="99"/>
    <w:rsid w:val="00F26D69"/>
    <w:pPr>
      <w:tabs>
        <w:tab w:val="clear" w:pos="-31680"/>
        <w:tab w:val="num" w:pos="1800"/>
      </w:tabs>
      <w:ind w:left="1800" w:hanging="360"/>
    </w:pPr>
  </w:style>
  <w:style w:type="paragraph" w:customStyle="1" w:styleId="SVCBulletslevel1Char">
    <w:name w:val="SVC Bullets level 1 Char"/>
    <w:link w:val="SVCBulletslevel1CharChar"/>
    <w:uiPriority w:val="99"/>
    <w:rsid w:val="00F26D69"/>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F26D69"/>
    <w:pPr>
      <w:tabs>
        <w:tab w:val="clear" w:pos="-31680"/>
        <w:tab w:val="num" w:pos="2160"/>
      </w:tabs>
      <w:ind w:left="2160" w:hanging="360"/>
    </w:pPr>
  </w:style>
  <w:style w:type="paragraph" w:customStyle="1" w:styleId="AVCEquationlevel1CharCharChar">
    <w:name w:val="AVC Equation level 1 Char Char Char"/>
    <w:basedOn w:val="Equation"/>
    <w:uiPriority w:val="99"/>
    <w:rsid w:val="00F26D69"/>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26D69"/>
    <w:pPr>
      <w:tabs>
        <w:tab w:val="clear" w:pos="792"/>
      </w:tabs>
    </w:pPr>
  </w:style>
  <w:style w:type="paragraph" w:customStyle="1" w:styleId="SVCBulletslevel3Char">
    <w:name w:val="SVC Bullets level 3 Char"/>
    <w:basedOn w:val="SVCBulletslevel3"/>
    <w:uiPriority w:val="99"/>
    <w:rsid w:val="00F26D69"/>
    <w:pPr>
      <w:tabs>
        <w:tab w:val="clear" w:pos="-31680"/>
        <w:tab w:val="num" w:pos="720"/>
      </w:tabs>
      <w:ind w:left="1224" w:hanging="1224"/>
    </w:pPr>
  </w:style>
  <w:style w:type="paragraph" w:customStyle="1" w:styleId="00BodyText">
    <w:name w:val="00 BodyText"/>
    <w:basedOn w:val="Normal"/>
    <w:link w:val="00BodyTextChar"/>
    <w:uiPriority w:val="99"/>
    <w:rsid w:val="00F26D69"/>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F26D69"/>
    <w:pPr>
      <w:keepNext/>
      <w:numPr>
        <w:numId w:val="17"/>
      </w:numPr>
      <w:autoSpaceDE w:val="0"/>
      <w:autoSpaceDN w:val="0"/>
      <w:adjustRightInd w:val="0"/>
      <w:spacing w:before="60" w:after="60" w:line="240" w:lineRule="auto"/>
      <w:jc w:val="both"/>
    </w:pPr>
    <w:rPr>
      <w:rFonts w:ascii="Arial" w:eastAsia="SimSun" w:hAnsi="Arial" w:cs="Arial"/>
      <w:color w:val="0000FF"/>
      <w:kern w:val="2"/>
      <w:sz w:val="20"/>
      <w:szCs w:val="20"/>
      <w:lang w:eastAsia="zh-CN"/>
    </w:rPr>
  </w:style>
  <w:style w:type="paragraph" w:customStyle="1" w:styleId="Annex7">
    <w:name w:val="Annex 7"/>
    <w:basedOn w:val="Annex6"/>
    <w:next w:val="Normal"/>
    <w:autoRedefine/>
    <w:uiPriority w:val="99"/>
    <w:rsid w:val="00F26D69"/>
    <w:pPr>
      <w:tabs>
        <w:tab w:val="clear" w:pos="1080"/>
        <w:tab w:val="clear" w:pos="1170"/>
        <w:tab w:val="num" w:pos="1200"/>
        <w:tab w:val="num" w:pos="5040"/>
      </w:tabs>
      <w:ind w:left="3240" w:hanging="3240"/>
      <w:outlineLvl w:val="6"/>
    </w:pPr>
  </w:style>
  <w:style w:type="paragraph" w:styleId="ListBullet">
    <w:name w:val="List Bullet"/>
    <w:basedOn w:val="Normal"/>
    <w:uiPriority w:val="99"/>
    <w:rsid w:val="00F26D69"/>
    <w:pPr>
      <w:numPr>
        <w:numId w:val="4"/>
      </w:numPr>
    </w:pPr>
    <w:rPr>
      <w:rFonts w:eastAsia="Malgun Gothic"/>
    </w:rPr>
  </w:style>
  <w:style w:type="paragraph" w:customStyle="1" w:styleId="NormalITU">
    <w:name w:val="Normal_ITU"/>
    <w:basedOn w:val="Normal"/>
    <w:uiPriority w:val="99"/>
    <w:rsid w:val="00F26D69"/>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F26D69"/>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Normal"/>
    <w:link w:val="XParagraphChar"/>
    <w:uiPriority w:val="99"/>
    <w:rsid w:val="00F26D69"/>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Normal"/>
    <w:uiPriority w:val="99"/>
    <w:rsid w:val="00F26D69"/>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F26D69"/>
    <w:pPr>
      <w:ind w:left="1417"/>
    </w:pPr>
  </w:style>
  <w:style w:type="character" w:customStyle="1" w:styleId="XParagraphChar">
    <w:name w:val="XParagraph Char"/>
    <w:link w:val="XParagraph"/>
    <w:uiPriority w:val="99"/>
    <w:locked/>
    <w:rsid w:val="00F26D69"/>
    <w:rPr>
      <w:rFonts w:ascii="Times" w:eastAsia="Malgun Gothic" w:hAnsi="Times" w:cs="Times New Roman"/>
      <w:lang w:val="en-GB"/>
    </w:rPr>
  </w:style>
  <w:style w:type="paragraph" w:customStyle="1" w:styleId="XEquation2">
    <w:name w:val="XEquation2"/>
    <w:basedOn w:val="Normal"/>
    <w:uiPriority w:val="99"/>
    <w:rsid w:val="00F26D69"/>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Normal"/>
    <w:uiPriority w:val="99"/>
    <w:rsid w:val="00F26D69"/>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26D69"/>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References">
    <w:name w:val="References"/>
    <w:basedOn w:val="Normal"/>
    <w:uiPriority w:val="99"/>
    <w:rsid w:val="00F26D69"/>
    <w:pPr>
      <w:numPr>
        <w:numId w:val="1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F26D69"/>
    <w:rPr>
      <w:rFonts w:ascii="Arial" w:eastAsia="SimSun" w:hAnsi="Arial"/>
      <w:b/>
      <w:color w:val="0000FF"/>
      <w:kern w:val="2"/>
      <w:lang w:val="en-US" w:eastAsia="en-US"/>
    </w:rPr>
  </w:style>
  <w:style w:type="paragraph" w:customStyle="1" w:styleId="Bibliography1">
    <w:name w:val="Bibliography1"/>
    <w:basedOn w:val="Normal"/>
    <w:uiPriority w:val="99"/>
    <w:rsid w:val="00F26D69"/>
    <w:pPr>
      <w:numPr>
        <w:numId w:val="1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F26D69"/>
    <w:rPr>
      <w:rFonts w:ascii="Times" w:eastAsia="Malgun Gothic" w:hAnsi="Times" w:cs="Times New Roman"/>
      <w:sz w:val="20"/>
      <w:szCs w:val="20"/>
      <w:lang w:val="en-GB"/>
    </w:rPr>
  </w:style>
  <w:style w:type="character" w:customStyle="1" w:styleId="Annex3Char1">
    <w:name w:val="Annex 3 Char1"/>
    <w:uiPriority w:val="99"/>
    <w:rsid w:val="00F26D69"/>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F26D69"/>
    <w:pPr>
      <w:tabs>
        <w:tab w:val="clear" w:pos="397"/>
        <w:tab w:val="clear" w:pos="792"/>
        <w:tab w:val="num" w:pos="794"/>
      </w:tabs>
      <w:ind w:left="794" w:hanging="391"/>
    </w:pPr>
  </w:style>
  <w:style w:type="character" w:customStyle="1" w:styleId="00BodyTextChar">
    <w:name w:val="00 BodyText Char"/>
    <w:link w:val="00BodyText"/>
    <w:uiPriority w:val="99"/>
    <w:locked/>
    <w:rsid w:val="00F26D69"/>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F26D69"/>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26D69"/>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Foreword">
    <w:name w:val="Foreword"/>
    <w:basedOn w:val="Normal"/>
    <w:next w:val="Normal"/>
    <w:uiPriority w:val="99"/>
    <w:rsid w:val="00F26D69"/>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F26D69"/>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F26D69"/>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F26D69"/>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F26D69"/>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F26D69"/>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26D69"/>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annex4char0">
    <w:name w:val="annex4char"/>
    <w:basedOn w:val="Normal"/>
    <w:uiPriority w:val="99"/>
    <w:rsid w:val="00F26D6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F26D69"/>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26D69"/>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26D69"/>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styleId="HTMLPreformatted">
    <w:name w:val="HTML Preformatted"/>
    <w:basedOn w:val="Normal"/>
    <w:link w:val="HTMLPreformattedChar"/>
    <w:uiPriority w:val="99"/>
    <w:rsid w:val="00F26D6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PreformattedChar">
    <w:name w:val="HTML Preformatted Char"/>
    <w:basedOn w:val="DefaultParagraphFont"/>
    <w:link w:val="HTMLPreformatted"/>
    <w:uiPriority w:val="99"/>
    <w:rsid w:val="00F26D69"/>
    <w:rPr>
      <w:rFonts w:ascii="Courier New" w:eastAsia="Malgun Gothic" w:hAnsi="Courier New" w:cs="Times New Roman"/>
      <w:sz w:val="20"/>
      <w:szCs w:val="20"/>
      <w:lang w:val="en-GB" w:eastAsia="zh-CN"/>
    </w:rPr>
  </w:style>
  <w:style w:type="paragraph" w:customStyle="1" w:styleId="a2">
    <w:name w:val="a2"/>
    <w:basedOn w:val="Heading2"/>
    <w:next w:val="Normal"/>
    <w:uiPriority w:val="99"/>
    <w:rsid w:val="00F26D69"/>
    <w:pPr>
      <w:keepLines w:val="0"/>
      <w:numPr>
        <w:numId w:val="20"/>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sz w:val="24"/>
      <w:lang w:val="de-DE" w:eastAsia="ja-JP"/>
    </w:rPr>
  </w:style>
  <w:style w:type="paragraph" w:customStyle="1" w:styleId="a3">
    <w:name w:val="a3"/>
    <w:basedOn w:val="Heading3"/>
    <w:next w:val="Normal"/>
    <w:uiPriority w:val="99"/>
    <w:rsid w:val="00F26D69"/>
    <w:pPr>
      <w:keepLines w:val="0"/>
      <w:numPr>
        <w:numId w:val="20"/>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sz w:val="22"/>
      <w:lang w:val="de-DE" w:eastAsia="ja-JP"/>
    </w:rPr>
  </w:style>
  <w:style w:type="paragraph" w:customStyle="1" w:styleId="a4">
    <w:name w:val="a4"/>
    <w:basedOn w:val="Heading4"/>
    <w:next w:val="Normal"/>
    <w:uiPriority w:val="99"/>
    <w:rsid w:val="00F26D69"/>
    <w:pPr>
      <w:keepLines w:val="0"/>
      <w:numPr>
        <w:numId w:val="20"/>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ind w:left="2880" w:hanging="720"/>
      <w:jc w:val="left"/>
      <w:textAlignment w:val="auto"/>
    </w:pPr>
    <w:rPr>
      <w:rFonts w:ascii="Arial" w:eastAsia="MS Mincho" w:hAnsi="Arial"/>
      <w:lang w:val="de-DE" w:eastAsia="ja-JP"/>
    </w:rPr>
  </w:style>
  <w:style w:type="paragraph" w:customStyle="1" w:styleId="a5">
    <w:name w:val="a5"/>
    <w:basedOn w:val="Heading5"/>
    <w:next w:val="Normal"/>
    <w:uiPriority w:val="99"/>
    <w:rsid w:val="00F26D69"/>
    <w:pPr>
      <w:keepLines w:val="0"/>
      <w:numPr>
        <w:numId w:val="20"/>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lang w:val="de-DE" w:eastAsia="ja-JP"/>
    </w:rPr>
  </w:style>
  <w:style w:type="paragraph" w:customStyle="1" w:styleId="a6">
    <w:name w:val="a6"/>
    <w:basedOn w:val="Heading6"/>
    <w:next w:val="Normal"/>
    <w:uiPriority w:val="99"/>
    <w:rsid w:val="00F26D69"/>
    <w:pPr>
      <w:keepLines w:val="0"/>
      <w:numPr>
        <w:numId w:val="20"/>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lang w:val="de-DE" w:eastAsia="ja-JP"/>
    </w:rPr>
  </w:style>
  <w:style w:type="paragraph" w:customStyle="1" w:styleId="ANNEX">
    <w:name w:val="ANNEX"/>
    <w:basedOn w:val="Normal"/>
    <w:next w:val="Normal"/>
    <w:uiPriority w:val="99"/>
    <w:rsid w:val="00F26D69"/>
    <w:pPr>
      <w:keepNext/>
      <w:pageBreakBefore/>
      <w:numPr>
        <w:numId w:val="2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F26D69"/>
    <w:pPr>
      <w:numPr>
        <w:numId w:val="2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F26D69"/>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F26D69"/>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F26D69"/>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F26D69"/>
    <w:pPr>
      <w:numPr>
        <w:numId w:val="2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F26D69"/>
    <w:pPr>
      <w:numPr>
        <w:ilvl w:val="1"/>
        <w:numId w:val="2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F26D69"/>
    <w:pPr>
      <w:numPr>
        <w:ilvl w:val="2"/>
        <w:numId w:val="2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F26D69"/>
    <w:pPr>
      <w:numPr>
        <w:ilvl w:val="3"/>
        <w:numId w:val="2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SN1continue0">
    <w:name w:val="ASN.1_continue"/>
    <w:basedOn w:val="ASN1"/>
    <w:uiPriority w:val="99"/>
    <w:rsid w:val="00F26D6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styleId="Date">
    <w:name w:val="Date"/>
    <w:basedOn w:val="Normal"/>
    <w:next w:val="Normal"/>
    <w:link w:val="DateChar"/>
    <w:uiPriority w:val="99"/>
    <w:rsid w:val="00F26D69"/>
    <w:rPr>
      <w:rFonts w:eastAsia="Malgun Gothic"/>
      <w:lang w:eastAsia="zh-CN"/>
    </w:rPr>
  </w:style>
  <w:style w:type="character" w:customStyle="1" w:styleId="DateChar">
    <w:name w:val="Date Char"/>
    <w:basedOn w:val="DefaultParagraphFont"/>
    <w:link w:val="Date"/>
    <w:uiPriority w:val="99"/>
    <w:rsid w:val="00F26D69"/>
    <w:rPr>
      <w:rFonts w:ascii="Times New Roman" w:eastAsia="Malgun Gothic" w:hAnsi="Times New Roman" w:cs="Times New Roman"/>
      <w:sz w:val="20"/>
      <w:szCs w:val="20"/>
      <w:lang w:val="en-GB" w:eastAsia="zh-CN"/>
    </w:rPr>
  </w:style>
  <w:style w:type="paragraph" w:customStyle="1" w:styleId="StyleHeading1Justified">
    <w:name w:val="Style Heading 1 + Justified"/>
    <w:basedOn w:val="Heading1"/>
    <w:rsid w:val="00F26D69"/>
    <w:pPr>
      <w:keepLines w:val="0"/>
      <w:numPr>
        <w:numId w:val="0"/>
      </w:numPr>
      <w:tabs>
        <w:tab w:val="clear" w:pos="794"/>
        <w:tab w:val="clear" w:pos="1191"/>
        <w:tab w:val="clear" w:pos="1588"/>
        <w:tab w:val="clear" w:pos="1985"/>
        <w:tab w:val="left" w:pos="360"/>
        <w:tab w:val="num" w:pos="390"/>
        <w:tab w:val="left" w:pos="720"/>
        <w:tab w:val="num" w:pos="757"/>
        <w:tab w:val="left" w:pos="1080"/>
        <w:tab w:val="left" w:pos="1440"/>
      </w:tabs>
      <w:spacing w:before="240" w:after="60"/>
      <w:ind w:left="432" w:hanging="432"/>
    </w:pPr>
    <w:rPr>
      <w:rFonts w:ascii="Times New Roman Bold" w:eastAsia="Malgun Gothic" w:hAnsi="Times New Roman Bold"/>
      <w:bCs/>
      <w:kern w:val="32"/>
      <w:sz w:val="32"/>
      <w:lang w:val="en-US"/>
    </w:rPr>
  </w:style>
  <w:style w:type="paragraph" w:customStyle="1" w:styleId="MediumList2-Accent21">
    <w:name w:val="Medium List 2 - Accent 21"/>
    <w:hidden/>
    <w:uiPriority w:val="99"/>
    <w:rsid w:val="00F26D69"/>
    <w:pPr>
      <w:spacing w:after="0" w:line="240" w:lineRule="auto"/>
    </w:pPr>
    <w:rPr>
      <w:rFonts w:ascii="Times New Roman" w:eastAsia="Malgun Gothic" w:hAnsi="Times New Roman" w:cs="Times New Roman"/>
      <w:sz w:val="20"/>
      <w:szCs w:val="20"/>
      <w:lang w:val="en-GB"/>
    </w:rPr>
  </w:style>
  <w:style w:type="character" w:styleId="Emphasis">
    <w:name w:val="Emphasis"/>
    <w:basedOn w:val="DefaultParagraphFont"/>
    <w:qFormat/>
    <w:rsid w:val="00F26D69"/>
    <w:rPr>
      <w:i/>
    </w:rPr>
  </w:style>
  <w:style w:type="paragraph" w:customStyle="1" w:styleId="Style4ptBefore0pt">
    <w:name w:val="Style 4 pt Before:  0 pt"/>
    <w:basedOn w:val="Normal"/>
    <w:uiPriority w:val="99"/>
    <w:rsid w:val="00F26D69"/>
    <w:pPr>
      <w:spacing w:before="0"/>
    </w:pPr>
    <w:rPr>
      <w:rFonts w:eastAsia="Malgun Gothic"/>
      <w:sz w:val="24"/>
    </w:rPr>
  </w:style>
  <w:style w:type="paragraph" w:customStyle="1" w:styleId="MediumGrid1-Accent21">
    <w:name w:val="Medium Grid 1 - Accent 21"/>
    <w:basedOn w:val="Normal"/>
    <w:uiPriority w:val="34"/>
    <w:qFormat/>
    <w:rsid w:val="00F26D69"/>
    <w:pPr>
      <w:ind w:left="720"/>
    </w:pPr>
    <w:rPr>
      <w:rFonts w:eastAsia="Malgun Gothic"/>
    </w:rPr>
  </w:style>
  <w:style w:type="paragraph" w:customStyle="1" w:styleId="ColorfulShading-Accent11">
    <w:name w:val="Colorful Shading - Accent 11"/>
    <w:hidden/>
    <w:uiPriority w:val="99"/>
    <w:semiHidden/>
    <w:rsid w:val="00F26D69"/>
    <w:pPr>
      <w:spacing w:after="0" w:line="240" w:lineRule="auto"/>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F26D69"/>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F26D69"/>
    <w:pPr>
      <w:ind w:left="720"/>
    </w:pPr>
    <w:rPr>
      <w:rFonts w:eastAsia="Malgun Gothic"/>
    </w:rPr>
  </w:style>
  <w:style w:type="paragraph" w:customStyle="1" w:styleId="ColorfulList-Accent12">
    <w:name w:val="Colorful List - Accent 12"/>
    <w:basedOn w:val="Normal"/>
    <w:uiPriority w:val="34"/>
    <w:qFormat/>
    <w:rsid w:val="00F26D69"/>
    <w:pPr>
      <w:ind w:left="720"/>
      <w:textAlignment w:val="auto"/>
    </w:pPr>
    <w:rPr>
      <w:rFonts w:eastAsia="Malgun Gothic"/>
    </w:rPr>
  </w:style>
  <w:style w:type="paragraph" w:customStyle="1" w:styleId="annex-heading3">
    <w:name w:val="annex-heading3"/>
    <w:basedOn w:val="Annex3"/>
    <w:link w:val="annex-heading3Char"/>
    <w:qFormat/>
    <w:rsid w:val="00F26D69"/>
    <w:pPr>
      <w:tabs>
        <w:tab w:val="clear" w:pos="1440"/>
        <w:tab w:val="clear" w:pos="2160"/>
      </w:tabs>
      <w:textAlignment w:val="auto"/>
    </w:pPr>
  </w:style>
  <w:style w:type="character" w:customStyle="1" w:styleId="annex-heading3Char">
    <w:name w:val="annex-heading3 Char"/>
    <w:link w:val="annex-heading3"/>
    <w:locked/>
    <w:rsid w:val="00F26D69"/>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F26D69"/>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F26D69"/>
    <w:pPr>
      <w:ind w:left="720"/>
      <w:textAlignment w:val="auto"/>
    </w:pPr>
    <w:rPr>
      <w:rFonts w:eastAsia="Malgun Gothic"/>
    </w:rPr>
  </w:style>
  <w:style w:type="paragraph" w:customStyle="1" w:styleId="3N">
    <w:name w:val="3N"/>
    <w:basedOn w:val="Normal"/>
    <w:link w:val="3NChar"/>
    <w:qFormat/>
    <w:rsid w:val="00F26D69"/>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F26D69"/>
    <w:rPr>
      <w:rFonts w:ascii="Times New Roman" w:eastAsia="Malgun Gothic" w:hAnsi="Times New Roman" w:cs="Times New Roman"/>
      <w:sz w:val="20"/>
      <w:szCs w:val="20"/>
      <w:lang w:val="en-GB"/>
    </w:rPr>
  </w:style>
  <w:style w:type="paragraph" w:customStyle="1" w:styleId="st">
    <w:name w:val="st"/>
    <w:basedOn w:val="Normal"/>
    <w:rsid w:val="00F26D69"/>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Footer"/>
    <w:rsid w:val="00F26D69"/>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TableNormal"/>
    <w:next w:val="TableGrid"/>
    <w:uiPriority w:val="99"/>
    <w:rsid w:val="00F26D6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F26D6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H5">
    <w:name w:val="3H5"/>
    <w:basedOn w:val="Normal"/>
    <w:link w:val="3DVCLevel5Char"/>
    <w:uiPriority w:val="99"/>
    <w:qFormat/>
    <w:rsid w:val="00F26D69"/>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Normal"/>
    <w:uiPriority w:val="99"/>
    <w:qFormat/>
    <w:rsid w:val="00F26D69"/>
    <w:pPr>
      <w:spacing w:before="480"/>
      <w:jc w:val="center"/>
    </w:pPr>
    <w:rPr>
      <w:rFonts w:eastAsia="Malgun Gothic"/>
      <w:b/>
      <w:sz w:val="24"/>
    </w:rPr>
  </w:style>
  <w:style w:type="paragraph" w:customStyle="1" w:styleId="3H6">
    <w:name w:val="3H6"/>
    <w:basedOn w:val="Normal"/>
    <w:uiPriority w:val="99"/>
    <w:rsid w:val="00F26D69"/>
    <w:pPr>
      <w:tabs>
        <w:tab w:val="num" w:pos="794"/>
      </w:tabs>
    </w:pPr>
    <w:rPr>
      <w:rFonts w:eastAsia="Malgun Gothic"/>
    </w:rPr>
  </w:style>
  <w:style w:type="paragraph" w:customStyle="1" w:styleId="3H7">
    <w:name w:val="3H7"/>
    <w:basedOn w:val="Normal"/>
    <w:uiPriority w:val="99"/>
    <w:rsid w:val="00F26D69"/>
    <w:pPr>
      <w:tabs>
        <w:tab w:val="num" w:pos="794"/>
      </w:tabs>
    </w:pPr>
    <w:rPr>
      <w:rFonts w:eastAsia="Malgun Gothic"/>
    </w:rPr>
  </w:style>
  <w:style w:type="paragraph" w:customStyle="1" w:styleId="3H9">
    <w:name w:val="3H9"/>
    <w:basedOn w:val="Normal"/>
    <w:uiPriority w:val="99"/>
    <w:rsid w:val="00F26D69"/>
    <w:pPr>
      <w:tabs>
        <w:tab w:val="clear" w:pos="794"/>
      </w:tabs>
    </w:pPr>
    <w:rPr>
      <w:rFonts w:eastAsia="Malgun Gothic"/>
    </w:rPr>
  </w:style>
  <w:style w:type="character" w:customStyle="1" w:styleId="hps">
    <w:name w:val="hps"/>
    <w:rsid w:val="00F26D69"/>
  </w:style>
  <w:style w:type="paragraph" w:customStyle="1" w:styleId="3HeaderFooter">
    <w:name w:val="3HeaderFooter"/>
    <w:basedOn w:val="3N"/>
    <w:link w:val="3HeaderFooterChar"/>
    <w:qFormat/>
    <w:rsid w:val="00F26D69"/>
    <w:pPr>
      <w:tabs>
        <w:tab w:val="left" w:pos="907"/>
        <w:tab w:val="right" w:pos="8789"/>
        <w:tab w:val="right" w:pos="9696"/>
      </w:tabs>
      <w:spacing w:before="0"/>
      <w:jc w:val="left"/>
    </w:pPr>
    <w:rPr>
      <w:b/>
      <w:sz w:val="22"/>
      <w:szCs w:val="22"/>
    </w:rPr>
  </w:style>
  <w:style w:type="table" w:customStyle="1" w:styleId="TableGrid2">
    <w:name w:val="Table Grid2"/>
    <w:basedOn w:val="TableNormal"/>
    <w:next w:val="TableGrid"/>
    <w:uiPriority w:val="99"/>
    <w:rsid w:val="00F26D6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locked/>
    <w:rsid w:val="00F26D69"/>
    <w:rPr>
      <w:rFonts w:ascii="Times New Roman" w:eastAsia="Malgun Gothic" w:hAnsi="Times New Roman" w:cs="Times New Roman"/>
      <w:b/>
      <w:lang w:val="en-GB"/>
    </w:rPr>
  </w:style>
  <w:style w:type="paragraph" w:customStyle="1" w:styleId="3L1">
    <w:name w:val="3L1"/>
    <w:basedOn w:val="3H1"/>
    <w:link w:val="3L1Char"/>
    <w:qFormat/>
    <w:rsid w:val="00F26D69"/>
    <w:pPr>
      <w:keepLines w:val="0"/>
      <w:widowControl w:val="0"/>
      <w:outlineLvl w:val="9"/>
    </w:pPr>
    <w:rPr>
      <w:bCs/>
    </w:rPr>
  </w:style>
  <w:style w:type="paragraph" w:customStyle="1" w:styleId="3H0">
    <w:name w:val="3H0"/>
    <w:next w:val="3N"/>
    <w:link w:val="3H0Char"/>
    <w:uiPriority w:val="99"/>
    <w:qFormat/>
    <w:rsid w:val="00F26D69"/>
    <w:pPr>
      <w:keepNext/>
      <w:keepLines/>
      <w:numPr>
        <w:numId w:val="25"/>
      </w:numPr>
      <w:spacing w:before="313" w:after="0" w:line="240" w:lineRule="auto"/>
      <w:jc w:val="both"/>
      <w:outlineLvl w:val="1"/>
    </w:pPr>
    <w:rPr>
      <w:rFonts w:ascii="Times New Roman" w:eastAsia="Malgun Gothic" w:hAnsi="Times New Roman" w:cs="Times New Roman"/>
      <w:b/>
      <w:szCs w:val="20"/>
      <w:lang w:val="en-GB"/>
    </w:rPr>
  </w:style>
  <w:style w:type="character" w:customStyle="1" w:styleId="3L1Char">
    <w:name w:val="3L1 Char"/>
    <w:link w:val="3L1"/>
    <w:locked/>
    <w:rsid w:val="00F26D69"/>
    <w:rPr>
      <w:rFonts w:ascii="Times New Roman" w:eastAsia="Malgun Gothic" w:hAnsi="Times New Roman" w:cs="Times New Roman"/>
      <w:b/>
      <w:bCs/>
      <w:sz w:val="20"/>
      <w:szCs w:val="20"/>
      <w:lang w:val="en-GB"/>
    </w:rPr>
  </w:style>
  <w:style w:type="paragraph" w:customStyle="1" w:styleId="3H1">
    <w:name w:val="3H1"/>
    <w:basedOn w:val="3H0"/>
    <w:next w:val="3N"/>
    <w:link w:val="3H1Char"/>
    <w:uiPriority w:val="99"/>
    <w:qFormat/>
    <w:rsid w:val="00F26D69"/>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F26D69"/>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F26D69"/>
    <w:pPr>
      <w:spacing w:after="60"/>
    </w:pPr>
    <w:rPr>
      <w:noProof/>
    </w:rPr>
  </w:style>
  <w:style w:type="character" w:customStyle="1" w:styleId="3H1Char">
    <w:name w:val="3H1 Char"/>
    <w:link w:val="3H1"/>
    <w:uiPriority w:val="99"/>
    <w:locked/>
    <w:rsid w:val="00F26D69"/>
    <w:rPr>
      <w:rFonts w:ascii="Times New Roman" w:eastAsia="Malgun Gothic" w:hAnsi="Times New Roman" w:cs="Times New Roman"/>
      <w:b/>
      <w:sz w:val="20"/>
      <w:szCs w:val="20"/>
      <w:lang w:val="en-GB"/>
    </w:rPr>
  </w:style>
  <w:style w:type="paragraph" w:customStyle="1" w:styleId="3H3">
    <w:name w:val="3H3"/>
    <w:basedOn w:val="3H2"/>
    <w:next w:val="3N"/>
    <w:link w:val="3H3Char"/>
    <w:uiPriority w:val="99"/>
    <w:qFormat/>
    <w:rsid w:val="00F26D69"/>
    <w:pPr>
      <w:numPr>
        <w:ilvl w:val="3"/>
      </w:numPr>
      <w:tabs>
        <w:tab w:val="clear" w:pos="794"/>
        <w:tab w:val="num" w:pos="360"/>
      </w:tabs>
      <w:ind w:left="2880" w:hanging="360"/>
      <w:outlineLvl w:val="4"/>
    </w:pPr>
  </w:style>
  <w:style w:type="character" w:customStyle="1" w:styleId="3TableChar">
    <w:name w:val="3Table Char"/>
    <w:link w:val="3Table"/>
    <w:locked/>
    <w:rsid w:val="00F26D69"/>
    <w:rPr>
      <w:rFonts w:ascii="Times New Roman" w:eastAsia="Malgun Gothic" w:hAnsi="Times New Roman" w:cs="Times New Roman"/>
      <w:noProof/>
      <w:sz w:val="20"/>
      <w:szCs w:val="20"/>
      <w:lang w:val="en-GB"/>
    </w:rPr>
  </w:style>
  <w:style w:type="paragraph" w:customStyle="1" w:styleId="3H4">
    <w:name w:val="3H4"/>
    <w:basedOn w:val="3H3"/>
    <w:next w:val="3N"/>
    <w:link w:val="3H4Char"/>
    <w:uiPriority w:val="99"/>
    <w:qFormat/>
    <w:rsid w:val="00F26D69"/>
    <w:pPr>
      <w:numPr>
        <w:ilvl w:val="4"/>
      </w:numPr>
      <w:tabs>
        <w:tab w:val="clear" w:pos="794"/>
        <w:tab w:val="num" w:pos="360"/>
      </w:tabs>
      <w:ind w:left="3600"/>
      <w:outlineLvl w:val="5"/>
    </w:pPr>
  </w:style>
  <w:style w:type="character" w:customStyle="1" w:styleId="3H2Char">
    <w:name w:val="3H2 Char"/>
    <w:link w:val="3H2"/>
    <w:uiPriority w:val="99"/>
    <w:locked/>
    <w:rsid w:val="00F26D69"/>
    <w:rPr>
      <w:rFonts w:ascii="Times New Roman" w:eastAsia="Malgun Gothic" w:hAnsi="Times New Roman" w:cs="Times New Roman"/>
      <w:b/>
      <w:sz w:val="20"/>
      <w:szCs w:val="20"/>
      <w:lang w:val="en-GB"/>
    </w:rPr>
  </w:style>
  <w:style w:type="paragraph" w:customStyle="1" w:styleId="3L1Note">
    <w:name w:val="3L1Note"/>
    <w:basedOn w:val="3L1"/>
    <w:link w:val="3L1NoteChar"/>
    <w:qFormat/>
    <w:rsid w:val="00F26D69"/>
    <w:pPr>
      <w:numPr>
        <w:ilvl w:val="0"/>
        <w:numId w:val="0"/>
      </w:numPr>
      <w:ind w:left="794"/>
    </w:pPr>
  </w:style>
  <w:style w:type="character" w:customStyle="1" w:styleId="3H3Char">
    <w:name w:val="3H3 Char"/>
    <w:link w:val="3H3"/>
    <w:uiPriority w:val="99"/>
    <w:locked/>
    <w:rsid w:val="00F26D69"/>
    <w:rPr>
      <w:rFonts w:ascii="Times New Roman" w:eastAsia="Malgun Gothic" w:hAnsi="Times New Roman" w:cs="Times New Roman"/>
      <w:b/>
      <w:sz w:val="20"/>
      <w:szCs w:val="20"/>
      <w:lang w:val="en-GB"/>
    </w:rPr>
  </w:style>
  <w:style w:type="character" w:customStyle="1" w:styleId="3DVCAnnexLevel0Char">
    <w:name w:val="3DVC Annex Level 0 Char"/>
    <w:rsid w:val="00F26D69"/>
    <w:rPr>
      <w:rFonts w:ascii="Times New Roman" w:hAnsi="Times New Roman"/>
      <w:b/>
      <w:sz w:val="22"/>
      <w:lang w:val="en-GB" w:eastAsia="en-US"/>
    </w:rPr>
  </w:style>
  <w:style w:type="character" w:customStyle="1" w:styleId="3L1NoteChar">
    <w:name w:val="3L1Note Char"/>
    <w:link w:val="3L1Note"/>
    <w:locked/>
    <w:rsid w:val="00F26D69"/>
    <w:rPr>
      <w:rFonts w:ascii="Times New Roman" w:eastAsia="Malgun Gothic" w:hAnsi="Times New Roman" w:cs="Times New Roman"/>
      <w:b/>
      <w:bCs/>
      <w:sz w:val="20"/>
      <w:szCs w:val="20"/>
      <w:lang w:val="en-GB"/>
    </w:rPr>
  </w:style>
  <w:style w:type="character" w:customStyle="1" w:styleId="3DVCLevel1Char">
    <w:name w:val="3DVC Level 1 Char"/>
    <w:rsid w:val="00F26D69"/>
    <w:rPr>
      <w:rFonts w:ascii="Times New Roman" w:hAnsi="Times New Roman"/>
      <w:b/>
      <w:lang w:val="en-GB" w:eastAsia="en-US"/>
    </w:rPr>
  </w:style>
  <w:style w:type="paragraph" w:customStyle="1" w:styleId="3EdNotes">
    <w:name w:val="3EdNotes"/>
    <w:basedOn w:val="Normal"/>
    <w:link w:val="3EdNotesChar"/>
    <w:uiPriority w:val="99"/>
    <w:qFormat/>
    <w:rsid w:val="00F26D69"/>
    <w:pPr>
      <w:numPr>
        <w:numId w:val="23"/>
      </w:numPr>
      <w:tabs>
        <w:tab w:val="clear" w:pos="794"/>
        <w:tab w:val="left" w:pos="284"/>
      </w:tabs>
      <w:spacing w:before="0"/>
    </w:pPr>
    <w:rPr>
      <w:rFonts w:eastAsia="Malgun Gothic"/>
    </w:rPr>
  </w:style>
  <w:style w:type="character" w:customStyle="1" w:styleId="3H4Char">
    <w:name w:val="3H4 Char"/>
    <w:link w:val="3H4"/>
    <w:uiPriority w:val="99"/>
    <w:locked/>
    <w:rsid w:val="00F26D69"/>
    <w:rPr>
      <w:rFonts w:ascii="Times New Roman" w:eastAsia="Malgun Gothic" w:hAnsi="Times New Roman" w:cs="Times New Roman"/>
      <w:b/>
      <w:sz w:val="20"/>
      <w:szCs w:val="20"/>
      <w:lang w:val="en-GB"/>
    </w:rPr>
  </w:style>
  <w:style w:type="character" w:customStyle="1" w:styleId="3DVCLevel2Char">
    <w:name w:val="3DVC Level 2 Char"/>
    <w:rsid w:val="00F26D69"/>
    <w:rPr>
      <w:rFonts w:ascii="Times New Roman" w:hAnsi="Times New Roman"/>
      <w:b/>
      <w:lang w:val="en-GB"/>
    </w:rPr>
  </w:style>
  <w:style w:type="character" w:customStyle="1" w:styleId="3EdNotesChar">
    <w:name w:val="3EdNotes Char"/>
    <w:link w:val="3EdNotes"/>
    <w:uiPriority w:val="99"/>
    <w:locked/>
    <w:rsid w:val="00F26D69"/>
    <w:rPr>
      <w:rFonts w:ascii="Times New Roman" w:eastAsia="Malgun Gothic" w:hAnsi="Times New Roman" w:cs="Times New Roman"/>
      <w:sz w:val="20"/>
      <w:szCs w:val="20"/>
      <w:lang w:val="en-GB"/>
    </w:rPr>
  </w:style>
  <w:style w:type="paragraph" w:customStyle="1" w:styleId="3TOCLOFLOT">
    <w:name w:val="3TOCLOFLOT"/>
    <w:basedOn w:val="3N"/>
    <w:link w:val="3TOCLOFLOTChar"/>
    <w:qFormat/>
    <w:rsid w:val="00F26D69"/>
    <w:pPr>
      <w:keepNext/>
      <w:jc w:val="center"/>
      <w:outlineLvl w:val="0"/>
    </w:pPr>
    <w:rPr>
      <w:b/>
      <w:caps/>
      <w:sz w:val="24"/>
      <w:szCs w:val="24"/>
    </w:rPr>
  </w:style>
  <w:style w:type="character" w:customStyle="1" w:styleId="3TOCLOFLOTChar">
    <w:name w:val="3TOCLOFLOT Char"/>
    <w:link w:val="3TOCLOFLOT"/>
    <w:locked/>
    <w:rsid w:val="00F26D69"/>
    <w:rPr>
      <w:rFonts w:ascii="Times New Roman" w:eastAsia="Malgun Gothic" w:hAnsi="Times New Roman" w:cs="Times New Roman"/>
      <w:b/>
      <w:caps/>
      <w:sz w:val="24"/>
      <w:szCs w:val="24"/>
      <w:lang w:val="en-GB"/>
    </w:rPr>
  </w:style>
  <w:style w:type="paragraph" w:customStyle="1" w:styleId="Note1CharCharCharCharCharChar">
    <w:name w:val="Note 1 Char Char Char Char Char Char"/>
    <w:basedOn w:val="Normal"/>
    <w:uiPriority w:val="99"/>
    <w:rsid w:val="00F26D69"/>
    <w:pPr>
      <w:tabs>
        <w:tab w:val="clear" w:pos="794"/>
        <w:tab w:val="clear" w:pos="1191"/>
        <w:tab w:val="clear" w:pos="1588"/>
        <w:tab w:val="clear" w:pos="1985"/>
      </w:tabs>
      <w:spacing w:before="60" w:line="199" w:lineRule="exact"/>
      <w:ind w:left="284"/>
    </w:pPr>
    <w:rPr>
      <w:rFonts w:eastAsia="Malgun Gothic"/>
      <w:sz w:val="18"/>
      <w:szCs w:val="18"/>
    </w:rPr>
  </w:style>
  <w:style w:type="character" w:customStyle="1" w:styleId="3DVCLevel3Char">
    <w:name w:val="3DVC Level 3 Char"/>
    <w:rsid w:val="00F26D69"/>
    <w:rPr>
      <w:rFonts w:ascii="Times New Roman" w:hAnsi="Times New Roman"/>
      <w:b/>
      <w:lang w:val="en-GB"/>
    </w:rPr>
  </w:style>
  <w:style w:type="paragraph" w:customStyle="1" w:styleId="3S0">
    <w:name w:val="3S0"/>
    <w:basedOn w:val="Normal"/>
    <w:link w:val="3S0Char"/>
    <w:uiPriority w:val="99"/>
    <w:qFormat/>
    <w:rsid w:val="00F26D69"/>
    <w:pPr>
      <w:ind w:left="794" w:hanging="794"/>
    </w:pPr>
    <w:rPr>
      <w:rFonts w:eastAsia="Malgun Gothic"/>
    </w:rPr>
  </w:style>
  <w:style w:type="character" w:customStyle="1" w:styleId="3H0Char">
    <w:name w:val="3H0 Char"/>
    <w:link w:val="3H0"/>
    <w:uiPriority w:val="99"/>
    <w:locked/>
    <w:rsid w:val="00F26D69"/>
    <w:rPr>
      <w:rFonts w:ascii="Times New Roman" w:eastAsia="Malgun Gothic" w:hAnsi="Times New Roman" w:cs="Times New Roman"/>
      <w:b/>
      <w:szCs w:val="20"/>
      <w:lang w:val="en-GB"/>
    </w:rPr>
  </w:style>
  <w:style w:type="character" w:customStyle="1" w:styleId="3DVCLevel4Char">
    <w:name w:val="3DVC Level 4 Char"/>
    <w:rsid w:val="00F26D69"/>
    <w:rPr>
      <w:rFonts w:ascii="Times New Roman" w:hAnsi="Times New Roman"/>
      <w:b/>
      <w:lang w:val="en-GB"/>
    </w:rPr>
  </w:style>
  <w:style w:type="character" w:customStyle="1" w:styleId="3S0Char">
    <w:name w:val="3S0 Char"/>
    <w:link w:val="3S0"/>
    <w:uiPriority w:val="99"/>
    <w:locked/>
    <w:rsid w:val="00F26D69"/>
    <w:rPr>
      <w:rFonts w:ascii="Times New Roman" w:eastAsia="Malgun Gothic" w:hAnsi="Times New Roman" w:cs="Times New Roman"/>
      <w:sz w:val="20"/>
      <w:szCs w:val="20"/>
      <w:lang w:val="en-GB"/>
    </w:rPr>
  </w:style>
  <w:style w:type="character" w:customStyle="1" w:styleId="3DVCLevel5Char">
    <w:name w:val="3DVC Level 5 Char"/>
    <w:link w:val="3H5"/>
    <w:uiPriority w:val="99"/>
    <w:locked/>
    <w:rsid w:val="00F26D69"/>
    <w:rPr>
      <w:rFonts w:ascii="Times New Roman" w:eastAsia="Malgun Gothic" w:hAnsi="Times New Roman" w:cs="Times New Roman"/>
      <w:b/>
      <w:sz w:val="20"/>
      <w:szCs w:val="20"/>
      <w:lang w:val="en-GB"/>
    </w:rPr>
  </w:style>
  <w:style w:type="paragraph" w:customStyle="1" w:styleId="4H0">
    <w:name w:val="4H0"/>
    <w:basedOn w:val="3H0"/>
    <w:link w:val="4H0Char"/>
    <w:qFormat/>
    <w:rsid w:val="00F26D69"/>
    <w:pPr>
      <w:numPr>
        <w:numId w:val="26"/>
      </w:numPr>
      <w:tabs>
        <w:tab w:val="left" w:pos="794"/>
      </w:tabs>
    </w:pPr>
  </w:style>
  <w:style w:type="paragraph" w:customStyle="1" w:styleId="4H1">
    <w:name w:val="4H1"/>
    <w:basedOn w:val="3N"/>
    <w:link w:val="4H1Char"/>
    <w:qFormat/>
    <w:rsid w:val="00F26D69"/>
    <w:pPr>
      <w:numPr>
        <w:ilvl w:val="1"/>
        <w:numId w:val="26"/>
      </w:numPr>
    </w:pPr>
    <w:rPr>
      <w:b/>
    </w:rPr>
  </w:style>
  <w:style w:type="character" w:customStyle="1" w:styleId="4H0Char">
    <w:name w:val="4H0 Char"/>
    <w:link w:val="4H0"/>
    <w:locked/>
    <w:rsid w:val="00F26D69"/>
    <w:rPr>
      <w:rFonts w:ascii="Times New Roman" w:eastAsia="Malgun Gothic" w:hAnsi="Times New Roman" w:cs="Times New Roman"/>
      <w:b/>
      <w:szCs w:val="20"/>
      <w:lang w:val="en-GB"/>
    </w:rPr>
  </w:style>
  <w:style w:type="paragraph" w:customStyle="1" w:styleId="4H2">
    <w:name w:val="4H2"/>
    <w:basedOn w:val="Normal"/>
    <w:rsid w:val="00F26D69"/>
    <w:pPr>
      <w:numPr>
        <w:ilvl w:val="2"/>
        <w:numId w:val="26"/>
      </w:numPr>
    </w:pPr>
    <w:rPr>
      <w:rFonts w:eastAsia="Malgun Gothic"/>
    </w:rPr>
  </w:style>
  <w:style w:type="character" w:customStyle="1" w:styleId="4H1Char">
    <w:name w:val="4H1 Char"/>
    <w:link w:val="4H1"/>
    <w:locked/>
    <w:rsid w:val="00F26D69"/>
    <w:rPr>
      <w:rFonts w:ascii="Times New Roman" w:eastAsia="Malgun Gothic" w:hAnsi="Times New Roman" w:cs="Times New Roman"/>
      <w:b/>
      <w:sz w:val="20"/>
      <w:szCs w:val="20"/>
      <w:lang w:val="en-GB"/>
    </w:rPr>
  </w:style>
  <w:style w:type="character" w:styleId="SubtleReference">
    <w:name w:val="Subtle Reference"/>
    <w:basedOn w:val="DefaultParagraphFont"/>
    <w:uiPriority w:val="31"/>
    <w:qFormat/>
    <w:rsid w:val="00F26D69"/>
    <w:rPr>
      <w:smallCaps/>
      <w:color w:val="C0504D"/>
      <w:u w:val="single"/>
    </w:rPr>
  </w:style>
  <w:style w:type="paragraph" w:customStyle="1" w:styleId="3N0">
    <w:name w:val="3N0"/>
    <w:basedOn w:val="Normal"/>
    <w:link w:val="3N0Char"/>
    <w:qFormat/>
    <w:rsid w:val="00F26D69"/>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F26D69"/>
    <w:rPr>
      <w:rFonts w:ascii="Times New Roman" w:eastAsia="Malgun Gothic" w:hAnsi="Times New Roman" w:cs="Times New Roman"/>
      <w:sz w:val="20"/>
      <w:szCs w:val="20"/>
      <w:lang w:val="en-GB"/>
    </w:rPr>
  </w:style>
  <w:style w:type="paragraph" w:styleId="TOCHeading">
    <w:name w:val="TOC Heading"/>
    <w:basedOn w:val="Heading1"/>
    <w:next w:val="Normal"/>
    <w:uiPriority w:val="39"/>
    <w:unhideWhenUsed/>
    <w:qFormat/>
    <w:rsid w:val="00F26D69"/>
    <w:pPr>
      <w:numPr>
        <w:numId w:val="0"/>
      </w:numPr>
      <w:tabs>
        <w:tab w:val="clear" w:pos="794"/>
        <w:tab w:val="clear" w:pos="1191"/>
        <w:tab w:val="clear" w:pos="1588"/>
        <w:tab w:val="clear" w:pos="1985"/>
        <w:tab w:val="num" w:pos="757"/>
      </w:tabs>
      <w:overflowPunct/>
      <w:autoSpaceDE/>
      <w:autoSpaceDN/>
      <w:adjustRightInd/>
      <w:spacing w:before="480" w:line="276" w:lineRule="auto"/>
      <w:ind w:left="757" w:hanging="360"/>
      <w:textAlignment w:val="auto"/>
      <w:outlineLvl w:val="9"/>
    </w:pPr>
    <w:rPr>
      <w:rFonts w:ascii="Cambria" w:hAnsi="Cambria"/>
      <w:bCs/>
      <w:color w:val="365F91"/>
      <w:sz w:val="28"/>
      <w:szCs w:val="28"/>
      <w:lang w:val="en-US" w:eastAsia="ja-JP"/>
    </w:rPr>
  </w:style>
  <w:style w:type="table" w:customStyle="1" w:styleId="TableGrid11">
    <w:name w:val="Table Grid11"/>
    <w:basedOn w:val="TableNormal"/>
    <w:next w:val="TableGrid"/>
    <w:uiPriority w:val="99"/>
    <w:rsid w:val="00F26D6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F26D69"/>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basedOn w:val="DefaultParagraphFont"/>
    <w:link w:val="MessageHeader"/>
    <w:uiPriority w:val="99"/>
    <w:rsid w:val="00F26D69"/>
    <w:rPr>
      <w:rFonts w:ascii="Cambria" w:eastAsia="SimSun" w:hAnsi="Cambria" w:cs="Times New Roman"/>
      <w:sz w:val="24"/>
      <w:szCs w:val="24"/>
      <w:shd w:val="pct20" w:color="auto" w:fill="auto"/>
      <w:lang w:val="en-GB"/>
    </w:rPr>
  </w:style>
  <w:style w:type="character" w:customStyle="1" w:styleId="summary">
    <w:name w:val="summary"/>
    <w:rsid w:val="00F26D69"/>
  </w:style>
  <w:style w:type="paragraph" w:customStyle="1" w:styleId="Bibliography3">
    <w:name w:val="Bibliography3"/>
    <w:basedOn w:val="Normal"/>
    <w:uiPriority w:val="99"/>
    <w:rsid w:val="00F26D6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F26D6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F26D6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F26D6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26D6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styleId="PlainText">
    <w:name w:val="Plain Text"/>
    <w:basedOn w:val="Normal"/>
    <w:link w:val="PlainTextChar"/>
    <w:uiPriority w:val="99"/>
    <w:unhideWhenUsed/>
    <w:rsid w:val="00F26D69"/>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PlainTextChar">
    <w:name w:val="Plain Text Char"/>
    <w:basedOn w:val="DefaultParagraphFont"/>
    <w:link w:val="PlainText"/>
    <w:uiPriority w:val="99"/>
    <w:rsid w:val="00F26D69"/>
    <w:rPr>
      <w:rFonts w:ascii="Calibri" w:eastAsia="SimSun" w:hAnsi="Calibri" w:cs="Consolas"/>
      <w:szCs w:val="21"/>
    </w:rPr>
  </w:style>
  <w:style w:type="paragraph" w:customStyle="1" w:styleId="ColorfulShading-Accent14">
    <w:name w:val="Colorful Shading - Accent 14"/>
    <w:hidden/>
    <w:uiPriority w:val="99"/>
    <w:semiHidden/>
    <w:rsid w:val="00F26D69"/>
    <w:pPr>
      <w:spacing w:after="0" w:line="240" w:lineRule="auto"/>
    </w:pPr>
    <w:rPr>
      <w:rFonts w:ascii="Times New Roman" w:eastAsia="Malgun Gothic" w:hAnsi="Times New Roman" w:cs="Times New Roman"/>
      <w:sz w:val="20"/>
      <w:szCs w:val="20"/>
      <w:lang w:val="en-GB"/>
    </w:rPr>
  </w:style>
  <w:style w:type="paragraph" w:customStyle="1" w:styleId="Bibliography8">
    <w:name w:val="Bibliography8"/>
    <w:basedOn w:val="Normal"/>
    <w:uiPriority w:val="99"/>
    <w:rsid w:val="00F26D6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ColorfulList-Accent14">
    <w:name w:val="Colorful List - Accent 14"/>
    <w:basedOn w:val="Normal"/>
    <w:uiPriority w:val="34"/>
    <w:qFormat/>
    <w:rsid w:val="00F26D69"/>
    <w:pPr>
      <w:ind w:left="720" w:hanging="794"/>
    </w:pPr>
    <w:rPr>
      <w:rFonts w:eastAsia="Malgun Gothic"/>
    </w:rPr>
  </w:style>
  <w:style w:type="paragraph" w:customStyle="1" w:styleId="Bibliography9">
    <w:name w:val="Bibliography9"/>
    <w:basedOn w:val="Normal"/>
    <w:uiPriority w:val="99"/>
    <w:rsid w:val="00F26D6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10">
    <w:name w:val="Bibliography10"/>
    <w:basedOn w:val="Normal"/>
    <w:uiPriority w:val="99"/>
    <w:rsid w:val="00F26D6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Equationsmallertabs">
    <w:name w:val="Equation smaller tabs"/>
    <w:basedOn w:val="Equation"/>
    <w:qFormat/>
    <w:rsid w:val="00F26D69"/>
    <w:pPr>
      <w:tabs>
        <w:tab w:val="clear" w:pos="1191"/>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F26D69"/>
    <w:pPr>
      <w:numPr>
        <w:numId w:val="15"/>
      </w:numPr>
    </w:pPr>
  </w:style>
  <w:style w:type="numbering" w:customStyle="1" w:styleId="AVCBullet">
    <w:name w:val="AVC Bullet"/>
    <w:rsid w:val="00F26D69"/>
    <w:pPr>
      <w:numPr>
        <w:numId w:val="9"/>
      </w:numPr>
    </w:pPr>
  </w:style>
  <w:style w:type="numbering" w:customStyle="1" w:styleId="3DHeading">
    <w:name w:val="3D Heading"/>
    <w:uiPriority w:val="99"/>
    <w:rsid w:val="00F26D69"/>
    <w:pPr>
      <w:numPr>
        <w:numId w:val="24"/>
      </w:numPr>
    </w:pPr>
  </w:style>
  <w:style w:type="numbering" w:customStyle="1" w:styleId="SVCBullets">
    <w:name w:val="SVC Bullets"/>
    <w:rsid w:val="00F26D69"/>
    <w:pPr>
      <w:numPr>
        <w:numId w:val="7"/>
      </w:numPr>
    </w:pPr>
  </w:style>
  <w:style w:type="numbering" w:customStyle="1" w:styleId="SVCIndent">
    <w:name w:val="SVC Indent"/>
    <w:rsid w:val="00F26D69"/>
    <w:pPr>
      <w:numPr>
        <w:numId w:val="16"/>
      </w:numPr>
    </w:pPr>
  </w:style>
  <w:style w:type="numbering" w:styleId="1ai">
    <w:name w:val="Outline List 1"/>
    <w:basedOn w:val="NoList"/>
    <w:uiPriority w:val="99"/>
    <w:unhideWhenUsed/>
    <w:rsid w:val="00F26D69"/>
  </w:style>
  <w:style w:type="numbering" w:customStyle="1" w:styleId="NoList1">
    <w:name w:val="No List1"/>
    <w:next w:val="NoList"/>
    <w:uiPriority w:val="99"/>
    <w:semiHidden/>
    <w:unhideWhenUsed/>
    <w:rsid w:val="00F26D69"/>
  </w:style>
  <w:style w:type="numbering" w:customStyle="1" w:styleId="SVCNumbers1">
    <w:name w:val="SVC Numbers1"/>
    <w:rsid w:val="00F26D69"/>
  </w:style>
  <w:style w:type="numbering" w:customStyle="1" w:styleId="AVCBullet1">
    <w:name w:val="AVC Bullet1"/>
    <w:rsid w:val="00F26D69"/>
  </w:style>
  <w:style w:type="numbering" w:customStyle="1" w:styleId="SVCBullets1">
    <w:name w:val="SVC Bullets1"/>
    <w:rsid w:val="00F26D69"/>
  </w:style>
  <w:style w:type="numbering" w:customStyle="1" w:styleId="SVCIndent1">
    <w:name w:val="SVC Indent1"/>
    <w:rsid w:val="00F26D69"/>
  </w:style>
  <w:style w:type="numbering" w:customStyle="1" w:styleId="1ai1">
    <w:name w:val="1 / a / i1"/>
    <w:basedOn w:val="NoList"/>
    <w:next w:val="1ai"/>
    <w:uiPriority w:val="99"/>
    <w:semiHidden/>
    <w:unhideWhenUsed/>
    <w:locked/>
    <w:rsid w:val="00F26D69"/>
  </w:style>
  <w:style w:type="numbering" w:styleId="111111">
    <w:name w:val="Outline List 2"/>
    <w:basedOn w:val="NoList"/>
    <w:uiPriority w:val="99"/>
    <w:unhideWhenUsed/>
    <w:rsid w:val="00F26D69"/>
  </w:style>
  <w:style w:type="numbering" w:customStyle="1" w:styleId="3DHeading1">
    <w:name w:val="3D Heading1"/>
    <w:uiPriority w:val="99"/>
    <w:rsid w:val="00F26D69"/>
  </w:style>
  <w:style w:type="numbering" w:styleId="ArticleSection">
    <w:name w:val="Outline List 3"/>
    <w:basedOn w:val="NoList"/>
    <w:uiPriority w:val="99"/>
    <w:unhideWhenUsed/>
    <w:rsid w:val="00F26D69"/>
  </w:style>
  <w:style w:type="paragraph" w:customStyle="1" w:styleId="Rec0">
    <w:name w:val="Rec"/>
    <w:basedOn w:val="Title"/>
    <w:rsid w:val="00F26D69"/>
  </w:style>
  <w:style w:type="character" w:customStyle="1" w:styleId="Note1CharCharCharCharCharCharChar">
    <w:name w:val="Note 1 Char Char Char Char Char Char Char"/>
    <w:uiPriority w:val="99"/>
    <w:rsid w:val="00F26D69"/>
    <w:rPr>
      <w:rFonts w:cs="Times New Roman"/>
      <w:sz w:val="18"/>
      <w:szCs w:val="18"/>
      <w:lang w:val="en-GB" w:eastAsia="en-US"/>
    </w:rPr>
  </w:style>
  <w:style w:type="character" w:customStyle="1" w:styleId="Note1CharCharCharCharCharCharChar1">
    <w:name w:val="Note 1 Char Char Char Char Char Char Char1"/>
    <w:uiPriority w:val="99"/>
    <w:rsid w:val="00F26D69"/>
    <w:rPr>
      <w:rFonts w:eastAsia="Batang" w:cs="Times New Roman"/>
      <w:sz w:val="18"/>
      <w:szCs w:val="18"/>
      <w:lang w:val="en-GB" w:eastAsia="en-US" w:bidi="ar-SA"/>
    </w:rPr>
  </w:style>
  <w:style w:type="character" w:customStyle="1" w:styleId="Note3Char">
    <w:name w:val="Note 3 Char"/>
    <w:uiPriority w:val="99"/>
    <w:rsid w:val="00F26D69"/>
    <w:rPr>
      <w:rFonts w:eastAsia="Batang" w:cs="Times New Roman"/>
      <w:sz w:val="18"/>
      <w:szCs w:val="18"/>
      <w:lang w:val="en-GB" w:eastAsia="en-US" w:bidi="ar-SA"/>
    </w:rPr>
  </w:style>
  <w:style w:type="character" w:customStyle="1" w:styleId="Annex2Char">
    <w:name w:val="Annex 2 Char"/>
    <w:link w:val="Annex2"/>
    <w:uiPriority w:val="99"/>
    <w:rsid w:val="00F26D69"/>
    <w:rPr>
      <w:rFonts w:ascii="Times New Roman" w:eastAsia="Malgun Gothic" w:hAnsi="Times New Roman" w:cs="Times New Roman"/>
      <w:b/>
      <w:bCs/>
      <w:lang w:val="en-GB"/>
    </w:rPr>
  </w:style>
  <w:style w:type="character" w:customStyle="1" w:styleId="Annex3Char2">
    <w:name w:val="Annex 3 Char2"/>
    <w:link w:val="Annex3"/>
    <w:rsid w:val="00F26D69"/>
    <w:rPr>
      <w:rFonts w:ascii="Times New Roman" w:eastAsia="Malgun Gothic" w:hAnsi="Times New Roman" w:cs="Times New Roman"/>
      <w:b/>
      <w:bCs/>
      <w:sz w:val="20"/>
      <w:szCs w:val="20"/>
      <w:lang w:val="en-GB"/>
    </w:rPr>
  </w:style>
  <w:style w:type="character" w:styleId="PlaceholderText">
    <w:name w:val="Placeholder Text"/>
    <w:uiPriority w:val="99"/>
    <w:rsid w:val="00F26D69"/>
    <w:rPr>
      <w:color w:val="808080"/>
    </w:rPr>
  </w:style>
  <w:style w:type="paragraph" w:customStyle="1" w:styleId="Text">
    <w:name w:val="Text"/>
    <w:basedOn w:val="Normal"/>
    <w:uiPriority w:val="99"/>
    <w:rsid w:val="00F26D69"/>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unhideWhenUsed/>
    <w:rsid w:val="00F26D6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eastAsia="en-GB"/>
    </w:rPr>
  </w:style>
  <w:style w:type="paragraph" w:customStyle="1" w:styleId="EquationTab">
    <w:name w:val="EquationTab"/>
    <w:basedOn w:val="Normal"/>
    <w:link w:val="EquationTabChar"/>
    <w:qFormat/>
    <w:rsid w:val="00F26D69"/>
    <w:rPr>
      <w:rFonts w:eastAsia="Malgun Gothic"/>
    </w:rPr>
  </w:style>
  <w:style w:type="character" w:customStyle="1" w:styleId="EquationTabChar">
    <w:name w:val="EquationTab Char"/>
    <w:link w:val="EquationTab"/>
    <w:rsid w:val="00F26D69"/>
    <w:rPr>
      <w:rFonts w:ascii="Times New Roman" w:eastAsia="Malgun Gothic" w:hAnsi="Times New Roman" w:cs="Times New Roman"/>
      <w:sz w:val="20"/>
      <w:szCs w:val="20"/>
      <w:lang w:val="en-GB"/>
    </w:rPr>
  </w:style>
  <w:style w:type="paragraph" w:customStyle="1" w:styleId="3H8">
    <w:name w:val="3H8"/>
    <w:basedOn w:val="Normal"/>
    <w:uiPriority w:val="99"/>
    <w:rsid w:val="00F26D69"/>
    <w:pPr>
      <w:tabs>
        <w:tab w:val="clear" w:pos="794"/>
      </w:tabs>
    </w:pPr>
    <w:rPr>
      <w:rFonts w:eastAsia="Malgun Gothic"/>
    </w:rPr>
  </w:style>
  <w:style w:type="paragraph" w:customStyle="1" w:styleId="3DVCAnnexSem0">
    <w:name w:val="3DVC Annex Sem 0"/>
    <w:basedOn w:val="Normal"/>
    <w:link w:val="3DVCAnnexSem0Char"/>
    <w:rsid w:val="00F26D69"/>
    <w:pPr>
      <w:ind w:left="794" w:hanging="794"/>
    </w:pPr>
    <w:rPr>
      <w:rFonts w:eastAsia="Malgun Gothic"/>
    </w:rPr>
  </w:style>
  <w:style w:type="character" w:customStyle="1" w:styleId="3DVCAnnexSem0Char">
    <w:name w:val="3DVC Annex Sem 0 Char"/>
    <w:link w:val="3DVCAnnexSem0"/>
    <w:rsid w:val="00F26D69"/>
    <w:rPr>
      <w:rFonts w:ascii="Times New Roman" w:eastAsia="Malgun Gothic" w:hAnsi="Times New Roman" w:cs="Times New Roman"/>
      <w:sz w:val="20"/>
      <w:szCs w:val="20"/>
      <w:lang w:val="en-GB"/>
    </w:rPr>
  </w:style>
  <w:style w:type="paragraph" w:customStyle="1" w:styleId="3DVCnormal">
    <w:name w:val="3DVC normal"/>
    <w:basedOn w:val="Normal"/>
    <w:link w:val="3DVCnormalChar"/>
    <w:qFormat/>
    <w:rsid w:val="00F26D69"/>
    <w:pPr>
      <w:widowControl w:val="0"/>
      <w:tabs>
        <w:tab w:val="clear" w:pos="794"/>
        <w:tab w:val="clear" w:pos="1191"/>
        <w:tab w:val="clear" w:pos="1588"/>
        <w:tab w:val="clear" w:pos="1985"/>
      </w:tabs>
    </w:pPr>
    <w:rPr>
      <w:rFonts w:eastAsia="Malgun Gothic"/>
    </w:rPr>
  </w:style>
  <w:style w:type="character" w:customStyle="1" w:styleId="3DVCnormalChar">
    <w:name w:val="3DVC normal Char"/>
    <w:link w:val="3DVCnormal"/>
    <w:rsid w:val="00F26D69"/>
    <w:rPr>
      <w:rFonts w:ascii="Times New Roman" w:eastAsia="Malgun Gothic" w:hAnsi="Times New Roman" w:cs="Times New Roman"/>
      <w:sz w:val="20"/>
      <w:szCs w:val="20"/>
      <w:lang w:val="en-GB"/>
    </w:rPr>
  </w:style>
  <w:style w:type="paragraph" w:customStyle="1" w:styleId="3D0">
    <w:name w:val="3D0"/>
    <w:basedOn w:val="3N0"/>
    <w:link w:val="3D0Char"/>
    <w:uiPriority w:val="99"/>
    <w:qFormat/>
    <w:rsid w:val="00F26D69"/>
    <w:pPr>
      <w:numPr>
        <w:numId w:val="28"/>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F26D69"/>
    <w:pPr>
      <w:numPr>
        <w:ilvl w:val="1"/>
      </w:numPr>
    </w:pPr>
  </w:style>
  <w:style w:type="character" w:customStyle="1" w:styleId="3D0Char">
    <w:name w:val="3D0 Char"/>
    <w:link w:val="3D0"/>
    <w:uiPriority w:val="99"/>
    <w:rsid w:val="00F26D69"/>
    <w:rPr>
      <w:rFonts w:ascii="Times New Roman" w:eastAsia="Malgun Gothic" w:hAnsi="Times New Roman" w:cs="Times New Roman"/>
      <w:sz w:val="20"/>
      <w:szCs w:val="20"/>
      <w:lang w:val="en-CA"/>
    </w:rPr>
  </w:style>
  <w:style w:type="paragraph" w:customStyle="1" w:styleId="3D2">
    <w:name w:val="3D2"/>
    <w:basedOn w:val="3D1"/>
    <w:link w:val="3D2Char"/>
    <w:uiPriority w:val="99"/>
    <w:qFormat/>
    <w:rsid w:val="00F26D69"/>
    <w:pPr>
      <w:numPr>
        <w:ilvl w:val="2"/>
      </w:numPr>
      <w:tabs>
        <w:tab w:val="clear" w:pos="794"/>
        <w:tab w:val="left" w:pos="1072"/>
      </w:tabs>
      <w:ind w:left="1071"/>
    </w:pPr>
    <w:rPr>
      <w:lang w:eastAsia="ko-KR"/>
    </w:rPr>
  </w:style>
  <w:style w:type="character" w:customStyle="1" w:styleId="3D1Char">
    <w:name w:val="3D1 Char"/>
    <w:link w:val="3D1"/>
    <w:uiPriority w:val="99"/>
    <w:rsid w:val="00F26D69"/>
    <w:rPr>
      <w:rFonts w:ascii="Times New Roman" w:eastAsia="Malgun Gothic" w:hAnsi="Times New Roman" w:cs="Times New Roman"/>
      <w:sz w:val="20"/>
      <w:szCs w:val="20"/>
      <w:lang w:val="en-CA"/>
    </w:rPr>
  </w:style>
  <w:style w:type="paragraph" w:customStyle="1" w:styleId="3D3">
    <w:name w:val="3D3"/>
    <w:basedOn w:val="3D2"/>
    <w:link w:val="3D3Char"/>
    <w:uiPriority w:val="99"/>
    <w:qFormat/>
    <w:rsid w:val="00F26D69"/>
    <w:pPr>
      <w:numPr>
        <w:ilvl w:val="3"/>
      </w:numPr>
      <w:tabs>
        <w:tab w:val="clear" w:pos="1072"/>
        <w:tab w:val="clear" w:pos="1191"/>
      </w:tabs>
    </w:pPr>
  </w:style>
  <w:style w:type="character" w:customStyle="1" w:styleId="3D2Char">
    <w:name w:val="3D2 Char"/>
    <w:link w:val="3D2"/>
    <w:uiPriority w:val="99"/>
    <w:rsid w:val="00F26D69"/>
    <w:rPr>
      <w:rFonts w:ascii="Times New Roman" w:eastAsia="Malgun Gothic" w:hAnsi="Times New Roman" w:cs="Times New Roman"/>
      <w:sz w:val="20"/>
      <w:szCs w:val="20"/>
      <w:lang w:val="en-CA" w:eastAsia="ko-KR"/>
    </w:rPr>
  </w:style>
  <w:style w:type="paragraph" w:customStyle="1" w:styleId="3D4">
    <w:name w:val="3D4"/>
    <w:basedOn w:val="3D3"/>
    <w:link w:val="3D4Char"/>
    <w:uiPriority w:val="99"/>
    <w:qFormat/>
    <w:rsid w:val="00F26D69"/>
    <w:pPr>
      <w:numPr>
        <w:ilvl w:val="4"/>
      </w:numPr>
      <w:tabs>
        <w:tab w:val="clear" w:pos="1588"/>
      </w:tabs>
    </w:pPr>
  </w:style>
  <w:style w:type="character" w:customStyle="1" w:styleId="3D3Char">
    <w:name w:val="3D3 Char"/>
    <w:link w:val="3D3"/>
    <w:uiPriority w:val="99"/>
    <w:rsid w:val="00F26D69"/>
    <w:rPr>
      <w:rFonts w:ascii="Times New Roman" w:eastAsia="Malgun Gothic" w:hAnsi="Times New Roman" w:cs="Times New Roman"/>
      <w:sz w:val="20"/>
      <w:szCs w:val="20"/>
      <w:lang w:val="en-CA" w:eastAsia="ko-KR"/>
    </w:rPr>
  </w:style>
  <w:style w:type="paragraph" w:customStyle="1" w:styleId="3D5">
    <w:name w:val="3D5"/>
    <w:basedOn w:val="3D4"/>
    <w:link w:val="3D5Char"/>
    <w:uiPriority w:val="99"/>
    <w:qFormat/>
    <w:rsid w:val="00F26D69"/>
    <w:pPr>
      <w:numPr>
        <w:ilvl w:val="5"/>
      </w:numPr>
      <w:tabs>
        <w:tab w:val="clear" w:pos="1985"/>
      </w:tabs>
    </w:pPr>
  </w:style>
  <w:style w:type="character" w:customStyle="1" w:styleId="3D4Char">
    <w:name w:val="3D4 Char"/>
    <w:link w:val="3D4"/>
    <w:uiPriority w:val="99"/>
    <w:rsid w:val="00F26D69"/>
    <w:rPr>
      <w:rFonts w:ascii="Times New Roman" w:eastAsia="Malgun Gothic" w:hAnsi="Times New Roman" w:cs="Times New Roman"/>
      <w:sz w:val="20"/>
      <w:szCs w:val="20"/>
      <w:lang w:val="en-CA" w:eastAsia="ko-KR"/>
    </w:rPr>
  </w:style>
  <w:style w:type="paragraph" w:customStyle="1" w:styleId="3D6">
    <w:name w:val="3D6"/>
    <w:basedOn w:val="3D5"/>
    <w:link w:val="3D6Char"/>
    <w:uiPriority w:val="99"/>
    <w:qFormat/>
    <w:rsid w:val="00F26D69"/>
    <w:pPr>
      <w:numPr>
        <w:ilvl w:val="6"/>
      </w:numPr>
      <w:tabs>
        <w:tab w:val="clear" w:pos="2381"/>
      </w:tabs>
    </w:pPr>
  </w:style>
  <w:style w:type="character" w:customStyle="1" w:styleId="3D5Char">
    <w:name w:val="3D5 Char"/>
    <w:link w:val="3D5"/>
    <w:uiPriority w:val="99"/>
    <w:rsid w:val="00F26D69"/>
    <w:rPr>
      <w:rFonts w:ascii="Times New Roman" w:eastAsia="Malgun Gothic" w:hAnsi="Times New Roman" w:cs="Times New Roman"/>
      <w:sz w:val="20"/>
      <w:szCs w:val="20"/>
      <w:lang w:val="en-CA" w:eastAsia="ko-KR"/>
    </w:rPr>
  </w:style>
  <w:style w:type="paragraph" w:customStyle="1" w:styleId="3Tabs">
    <w:name w:val="3 Tabs"/>
    <w:basedOn w:val="3N0"/>
    <w:link w:val="3TabsChar"/>
    <w:qFormat/>
    <w:rsid w:val="00F26D69"/>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D6Char">
    <w:name w:val="3D6 Char"/>
    <w:link w:val="3D6"/>
    <w:uiPriority w:val="99"/>
    <w:rsid w:val="00F26D69"/>
    <w:rPr>
      <w:rFonts w:ascii="Times New Roman" w:eastAsia="Malgun Gothic" w:hAnsi="Times New Roman" w:cs="Times New Roman"/>
      <w:sz w:val="20"/>
      <w:szCs w:val="20"/>
      <w:lang w:val="en-CA" w:eastAsia="ko-KR"/>
    </w:rPr>
  </w:style>
  <w:style w:type="paragraph" w:customStyle="1" w:styleId="3U1">
    <w:name w:val="3U1"/>
    <w:basedOn w:val="3N0"/>
    <w:uiPriority w:val="99"/>
    <w:qFormat/>
    <w:rsid w:val="00F26D69"/>
    <w:pPr>
      <w:numPr>
        <w:ilvl w:val="1"/>
        <w:numId w:val="32"/>
      </w:numPr>
      <w:tabs>
        <w:tab w:val="num" w:pos="360"/>
        <w:tab w:val="num" w:pos="697"/>
      </w:tabs>
      <w:ind w:left="0" w:firstLine="0"/>
    </w:pPr>
  </w:style>
  <w:style w:type="paragraph" w:customStyle="1" w:styleId="3U0">
    <w:name w:val="3U0"/>
    <w:basedOn w:val="3N0"/>
    <w:uiPriority w:val="99"/>
    <w:qFormat/>
    <w:rsid w:val="00F26D69"/>
    <w:pPr>
      <w:numPr>
        <w:numId w:val="32"/>
      </w:numPr>
      <w:tabs>
        <w:tab w:val="num" w:pos="360"/>
      </w:tabs>
      <w:ind w:left="0" w:firstLine="0"/>
    </w:pPr>
  </w:style>
  <w:style w:type="paragraph" w:customStyle="1" w:styleId="3U2">
    <w:name w:val="3U2"/>
    <w:basedOn w:val="3U1"/>
    <w:uiPriority w:val="99"/>
    <w:qFormat/>
    <w:rsid w:val="00F26D69"/>
    <w:pPr>
      <w:numPr>
        <w:ilvl w:val="2"/>
      </w:numPr>
      <w:tabs>
        <w:tab w:val="num" w:pos="360"/>
        <w:tab w:val="num" w:pos="697"/>
        <w:tab w:val="num" w:pos="1054"/>
      </w:tabs>
      <w:ind w:left="0" w:firstLine="0"/>
    </w:pPr>
  </w:style>
  <w:style w:type="paragraph" w:customStyle="1" w:styleId="3U3">
    <w:name w:val="3U3"/>
    <w:basedOn w:val="3U2"/>
    <w:uiPriority w:val="99"/>
    <w:qFormat/>
    <w:rsid w:val="00F26D69"/>
    <w:pPr>
      <w:numPr>
        <w:ilvl w:val="3"/>
      </w:numPr>
      <w:tabs>
        <w:tab w:val="num" w:pos="360"/>
        <w:tab w:val="num" w:pos="697"/>
        <w:tab w:val="num" w:pos="1411"/>
      </w:tabs>
      <w:ind w:left="0" w:firstLine="0"/>
    </w:pPr>
  </w:style>
  <w:style w:type="paragraph" w:customStyle="1" w:styleId="3U4">
    <w:name w:val="3U4"/>
    <w:basedOn w:val="3U3"/>
    <w:uiPriority w:val="99"/>
    <w:qFormat/>
    <w:rsid w:val="00F26D69"/>
    <w:pPr>
      <w:numPr>
        <w:ilvl w:val="4"/>
      </w:numPr>
      <w:tabs>
        <w:tab w:val="num" w:pos="360"/>
        <w:tab w:val="num" w:pos="697"/>
        <w:tab w:val="num" w:pos="1768"/>
      </w:tabs>
      <w:ind w:left="0" w:firstLine="0"/>
    </w:pPr>
  </w:style>
  <w:style w:type="paragraph" w:customStyle="1" w:styleId="3U5">
    <w:name w:val="3U5"/>
    <w:basedOn w:val="3U4"/>
    <w:uiPriority w:val="99"/>
    <w:qFormat/>
    <w:rsid w:val="00F26D69"/>
    <w:pPr>
      <w:numPr>
        <w:ilvl w:val="5"/>
      </w:numPr>
      <w:tabs>
        <w:tab w:val="num" w:pos="360"/>
        <w:tab w:val="num" w:pos="697"/>
        <w:tab w:val="num" w:pos="2125"/>
      </w:tabs>
      <w:ind w:left="0" w:firstLine="0"/>
    </w:pPr>
  </w:style>
  <w:style w:type="paragraph" w:customStyle="1" w:styleId="3U6">
    <w:name w:val="3U6"/>
    <w:basedOn w:val="3U5"/>
    <w:uiPriority w:val="99"/>
    <w:qFormat/>
    <w:rsid w:val="00F26D69"/>
    <w:pPr>
      <w:numPr>
        <w:ilvl w:val="6"/>
      </w:numPr>
      <w:tabs>
        <w:tab w:val="num" w:pos="360"/>
        <w:tab w:val="num" w:pos="697"/>
        <w:tab w:val="num" w:pos="2482"/>
      </w:tabs>
      <w:ind w:left="0" w:firstLine="0"/>
    </w:pPr>
  </w:style>
  <w:style w:type="paragraph" w:customStyle="1" w:styleId="3U7">
    <w:name w:val="3U7"/>
    <w:basedOn w:val="Normal"/>
    <w:uiPriority w:val="99"/>
    <w:qFormat/>
    <w:rsid w:val="00F26D69"/>
    <w:pPr>
      <w:numPr>
        <w:ilvl w:val="7"/>
        <w:numId w:val="32"/>
      </w:numPr>
    </w:pPr>
    <w:rPr>
      <w:rFonts w:eastAsia="Malgun Gothic"/>
    </w:rPr>
  </w:style>
  <w:style w:type="paragraph" w:customStyle="1" w:styleId="3U8">
    <w:name w:val="3U8"/>
    <w:basedOn w:val="3U7"/>
    <w:uiPriority w:val="99"/>
    <w:qFormat/>
    <w:rsid w:val="00F26D69"/>
    <w:pPr>
      <w:numPr>
        <w:ilvl w:val="8"/>
      </w:numPr>
    </w:pPr>
  </w:style>
  <w:style w:type="character" w:styleId="Strong">
    <w:name w:val="Strong"/>
    <w:uiPriority w:val="22"/>
    <w:qFormat/>
    <w:rsid w:val="00F26D69"/>
    <w:rPr>
      <w:b/>
      <w:bCs/>
    </w:rPr>
  </w:style>
  <w:style w:type="paragraph" w:customStyle="1" w:styleId="3D7">
    <w:name w:val="3D7"/>
    <w:basedOn w:val="Normal"/>
    <w:uiPriority w:val="99"/>
    <w:rsid w:val="00F26D69"/>
    <w:pPr>
      <w:numPr>
        <w:ilvl w:val="7"/>
        <w:numId w:val="28"/>
      </w:numPr>
    </w:pPr>
    <w:rPr>
      <w:rFonts w:eastAsia="Malgun Gothic"/>
    </w:rPr>
  </w:style>
  <w:style w:type="paragraph" w:customStyle="1" w:styleId="3D8">
    <w:name w:val="3D8"/>
    <w:basedOn w:val="Normal"/>
    <w:uiPriority w:val="99"/>
    <w:rsid w:val="00F26D69"/>
    <w:pPr>
      <w:numPr>
        <w:ilvl w:val="8"/>
        <w:numId w:val="28"/>
      </w:numPr>
    </w:pPr>
    <w:rPr>
      <w:rFonts w:eastAsia="Malgun Gothic"/>
    </w:rPr>
  </w:style>
  <w:style w:type="paragraph" w:customStyle="1" w:styleId="3E0">
    <w:name w:val="3E0"/>
    <w:basedOn w:val="3N0"/>
    <w:uiPriority w:val="99"/>
    <w:qFormat/>
    <w:rsid w:val="00F26D69"/>
    <w:pPr>
      <w:numPr>
        <w:numId w:val="33"/>
      </w:numPr>
      <w:tabs>
        <w:tab w:val="num" w:pos="360"/>
        <w:tab w:val="center" w:pos="4865"/>
        <w:tab w:val="right" w:pos="9730"/>
      </w:tabs>
      <w:jc w:val="left"/>
    </w:pPr>
  </w:style>
  <w:style w:type="numbering" w:customStyle="1" w:styleId="3Dash">
    <w:name w:val="3Dash"/>
    <w:uiPriority w:val="99"/>
    <w:rsid w:val="00F26D69"/>
    <w:pPr>
      <w:numPr>
        <w:numId w:val="29"/>
      </w:numPr>
    </w:pPr>
  </w:style>
  <w:style w:type="paragraph" w:customStyle="1" w:styleId="3E1">
    <w:name w:val="3E1"/>
    <w:basedOn w:val="3E0"/>
    <w:uiPriority w:val="99"/>
    <w:qFormat/>
    <w:rsid w:val="00F26D69"/>
    <w:pPr>
      <w:numPr>
        <w:ilvl w:val="1"/>
      </w:numPr>
      <w:tabs>
        <w:tab w:val="num" w:pos="360"/>
      </w:tabs>
      <w:ind w:left="0"/>
    </w:pPr>
  </w:style>
  <w:style w:type="paragraph" w:customStyle="1" w:styleId="3E2">
    <w:name w:val="3E2"/>
    <w:basedOn w:val="3E1"/>
    <w:uiPriority w:val="99"/>
    <w:qFormat/>
    <w:rsid w:val="00F26D69"/>
    <w:pPr>
      <w:numPr>
        <w:ilvl w:val="2"/>
      </w:numPr>
      <w:tabs>
        <w:tab w:val="num" w:pos="360"/>
      </w:tabs>
      <w:ind w:left="0"/>
    </w:pPr>
  </w:style>
  <w:style w:type="paragraph" w:customStyle="1" w:styleId="3E3">
    <w:name w:val="3E3"/>
    <w:basedOn w:val="Normal"/>
    <w:uiPriority w:val="99"/>
    <w:qFormat/>
    <w:rsid w:val="00F26D69"/>
    <w:pPr>
      <w:numPr>
        <w:ilvl w:val="3"/>
        <w:numId w:val="33"/>
      </w:numPr>
      <w:tabs>
        <w:tab w:val="clear" w:pos="794"/>
        <w:tab w:val="clear" w:pos="1191"/>
        <w:tab w:val="clear" w:pos="1588"/>
        <w:tab w:val="clear" w:pos="1985"/>
        <w:tab w:val="center" w:pos="4865"/>
        <w:tab w:val="right" w:pos="9730"/>
      </w:tabs>
    </w:pPr>
    <w:rPr>
      <w:rFonts w:eastAsia="Malgun Gothic"/>
    </w:rPr>
  </w:style>
  <w:style w:type="paragraph" w:customStyle="1" w:styleId="3E4">
    <w:name w:val="3E4"/>
    <w:basedOn w:val="Normal"/>
    <w:uiPriority w:val="99"/>
    <w:qFormat/>
    <w:rsid w:val="00F26D69"/>
    <w:pPr>
      <w:numPr>
        <w:ilvl w:val="4"/>
        <w:numId w:val="33"/>
      </w:numPr>
      <w:tabs>
        <w:tab w:val="clear" w:pos="794"/>
        <w:tab w:val="clear" w:pos="1191"/>
        <w:tab w:val="clear" w:pos="1588"/>
        <w:tab w:val="clear" w:pos="1985"/>
        <w:tab w:val="center" w:pos="4865"/>
        <w:tab w:val="right" w:pos="9730"/>
      </w:tabs>
    </w:pPr>
    <w:rPr>
      <w:rFonts w:eastAsia="Malgun Gothic"/>
    </w:rPr>
  </w:style>
  <w:style w:type="paragraph" w:customStyle="1" w:styleId="3E5">
    <w:name w:val="3E5"/>
    <w:basedOn w:val="Normal"/>
    <w:uiPriority w:val="99"/>
    <w:qFormat/>
    <w:rsid w:val="00F26D69"/>
    <w:pPr>
      <w:numPr>
        <w:ilvl w:val="5"/>
        <w:numId w:val="33"/>
      </w:numPr>
      <w:tabs>
        <w:tab w:val="clear" w:pos="794"/>
        <w:tab w:val="clear" w:pos="1191"/>
        <w:tab w:val="clear" w:pos="1588"/>
        <w:tab w:val="clear" w:pos="1985"/>
        <w:tab w:val="center" w:pos="4864"/>
        <w:tab w:val="right" w:pos="9729"/>
      </w:tabs>
    </w:pPr>
    <w:rPr>
      <w:rFonts w:eastAsia="Malgun Gothic"/>
    </w:rPr>
  </w:style>
  <w:style w:type="paragraph" w:customStyle="1" w:styleId="3E6">
    <w:name w:val="3E6"/>
    <w:basedOn w:val="Normal"/>
    <w:uiPriority w:val="99"/>
    <w:qFormat/>
    <w:rsid w:val="00F26D69"/>
    <w:pPr>
      <w:numPr>
        <w:ilvl w:val="6"/>
        <w:numId w:val="33"/>
      </w:numPr>
      <w:tabs>
        <w:tab w:val="clear" w:pos="794"/>
        <w:tab w:val="clear" w:pos="1191"/>
        <w:tab w:val="clear" w:pos="1588"/>
        <w:tab w:val="clear" w:pos="1985"/>
        <w:tab w:val="center" w:pos="4864"/>
        <w:tab w:val="right" w:pos="9729"/>
      </w:tabs>
    </w:pPr>
    <w:rPr>
      <w:rFonts w:eastAsia="Malgun Gothic"/>
    </w:rPr>
  </w:style>
  <w:style w:type="paragraph" w:customStyle="1" w:styleId="3E7">
    <w:name w:val="3E7"/>
    <w:basedOn w:val="Normal"/>
    <w:uiPriority w:val="99"/>
    <w:qFormat/>
    <w:rsid w:val="00F26D69"/>
    <w:pPr>
      <w:numPr>
        <w:ilvl w:val="7"/>
        <w:numId w:val="33"/>
      </w:numPr>
      <w:tabs>
        <w:tab w:val="clear" w:pos="794"/>
        <w:tab w:val="clear" w:pos="1191"/>
        <w:tab w:val="clear" w:pos="1588"/>
        <w:tab w:val="clear" w:pos="1985"/>
        <w:tab w:val="center" w:pos="4864"/>
        <w:tab w:val="right" w:pos="9729"/>
      </w:tabs>
    </w:pPr>
    <w:rPr>
      <w:rFonts w:eastAsia="Malgun Gothic"/>
    </w:rPr>
  </w:style>
  <w:style w:type="paragraph" w:customStyle="1" w:styleId="3E8">
    <w:name w:val="3E8"/>
    <w:basedOn w:val="Normal"/>
    <w:uiPriority w:val="99"/>
    <w:qFormat/>
    <w:rsid w:val="00F26D69"/>
    <w:pPr>
      <w:numPr>
        <w:ilvl w:val="8"/>
        <w:numId w:val="33"/>
      </w:numPr>
      <w:tabs>
        <w:tab w:val="clear" w:pos="794"/>
        <w:tab w:val="clear" w:pos="1191"/>
        <w:tab w:val="clear" w:pos="1588"/>
        <w:tab w:val="clear" w:pos="1985"/>
        <w:tab w:val="center" w:pos="4864"/>
        <w:tab w:val="right" w:pos="9729"/>
      </w:tabs>
    </w:pPr>
    <w:rPr>
      <w:rFonts w:eastAsia="Malgun Gothic"/>
    </w:rPr>
  </w:style>
  <w:style w:type="numbering" w:customStyle="1" w:styleId="3DEquation">
    <w:name w:val="3D Equation"/>
    <w:uiPriority w:val="99"/>
    <w:rsid w:val="00F26D69"/>
    <w:pPr>
      <w:numPr>
        <w:numId w:val="30"/>
      </w:numPr>
    </w:pPr>
  </w:style>
  <w:style w:type="numbering" w:customStyle="1" w:styleId="3DNumbering">
    <w:name w:val="3D Numbering"/>
    <w:uiPriority w:val="99"/>
    <w:rsid w:val="00F26D69"/>
    <w:pPr>
      <w:numPr>
        <w:numId w:val="31"/>
      </w:numPr>
    </w:pPr>
  </w:style>
  <w:style w:type="character" w:customStyle="1" w:styleId="3TabsChar">
    <w:name w:val="3 Tabs Char"/>
    <w:link w:val="3Tabs"/>
    <w:rsid w:val="00F26D69"/>
    <w:rPr>
      <w:rFonts w:ascii="Times New Roman" w:eastAsia="Malgun Gothic" w:hAnsi="Times New Roman" w:cs="Times New Roman"/>
      <w:bCs/>
      <w:sz w:val="20"/>
      <w:szCs w:val="20"/>
    </w:rPr>
  </w:style>
  <w:style w:type="paragraph" w:customStyle="1" w:styleId="3N4">
    <w:name w:val="3N4"/>
    <w:basedOn w:val="3N0"/>
    <w:link w:val="3N4Char"/>
    <w:qFormat/>
    <w:rsid w:val="00F26D69"/>
    <w:pPr>
      <w:ind w:left="1429"/>
    </w:pPr>
  </w:style>
  <w:style w:type="paragraph" w:customStyle="1" w:styleId="3N3">
    <w:name w:val="3N3"/>
    <w:basedOn w:val="3N4"/>
    <w:link w:val="3N3Char"/>
    <w:qFormat/>
    <w:rsid w:val="00F26D69"/>
    <w:pPr>
      <w:ind w:left="1072"/>
    </w:pPr>
  </w:style>
  <w:style w:type="paragraph" w:customStyle="1" w:styleId="3N1">
    <w:name w:val="3N1"/>
    <w:basedOn w:val="3N0"/>
    <w:link w:val="3N1Char"/>
    <w:qFormat/>
    <w:rsid w:val="00F26D69"/>
    <w:pPr>
      <w:ind w:left="357"/>
    </w:pPr>
    <w:rPr>
      <w:lang w:eastAsia="ko-KR"/>
    </w:rPr>
  </w:style>
  <w:style w:type="character" w:customStyle="1" w:styleId="3N4Char">
    <w:name w:val="3N4 Char"/>
    <w:link w:val="3N4"/>
    <w:rsid w:val="00F26D69"/>
    <w:rPr>
      <w:rFonts w:ascii="Times New Roman" w:eastAsia="Malgun Gothic" w:hAnsi="Times New Roman" w:cs="Times New Roman"/>
      <w:sz w:val="20"/>
      <w:szCs w:val="20"/>
      <w:lang w:val="en-GB"/>
    </w:rPr>
  </w:style>
  <w:style w:type="character" w:customStyle="1" w:styleId="3N3Char">
    <w:name w:val="3N3 Char"/>
    <w:link w:val="3N3"/>
    <w:rsid w:val="00F26D69"/>
    <w:rPr>
      <w:rFonts w:ascii="Times New Roman" w:eastAsia="Malgun Gothic" w:hAnsi="Times New Roman" w:cs="Times New Roman"/>
      <w:sz w:val="20"/>
      <w:szCs w:val="20"/>
      <w:lang w:val="en-GB"/>
    </w:rPr>
  </w:style>
  <w:style w:type="paragraph" w:customStyle="1" w:styleId="3N2">
    <w:name w:val="3N2"/>
    <w:basedOn w:val="3N1"/>
    <w:link w:val="3N2Char"/>
    <w:qFormat/>
    <w:rsid w:val="00F26D69"/>
    <w:pPr>
      <w:ind w:left="714"/>
    </w:pPr>
  </w:style>
  <w:style w:type="character" w:customStyle="1" w:styleId="3N1Char">
    <w:name w:val="3N1 Char"/>
    <w:link w:val="3N1"/>
    <w:rsid w:val="00F26D69"/>
    <w:rPr>
      <w:rFonts w:ascii="Times New Roman" w:eastAsia="Malgun Gothic" w:hAnsi="Times New Roman" w:cs="Times New Roman"/>
      <w:sz w:val="20"/>
      <w:szCs w:val="20"/>
      <w:lang w:val="en-GB" w:eastAsia="ko-KR"/>
    </w:rPr>
  </w:style>
  <w:style w:type="paragraph" w:customStyle="1" w:styleId="3N5">
    <w:name w:val="3N5"/>
    <w:basedOn w:val="3N4"/>
    <w:link w:val="3N5Char"/>
    <w:qFormat/>
    <w:rsid w:val="00F26D69"/>
    <w:pPr>
      <w:ind w:left="1786"/>
    </w:pPr>
  </w:style>
  <w:style w:type="character" w:customStyle="1" w:styleId="3N2Char">
    <w:name w:val="3N2 Char"/>
    <w:link w:val="3N2"/>
    <w:rsid w:val="00F26D69"/>
    <w:rPr>
      <w:rFonts w:ascii="Times New Roman" w:eastAsia="Malgun Gothic" w:hAnsi="Times New Roman" w:cs="Times New Roman"/>
      <w:sz w:val="20"/>
      <w:szCs w:val="20"/>
      <w:lang w:val="en-GB" w:eastAsia="ko-KR"/>
    </w:rPr>
  </w:style>
  <w:style w:type="paragraph" w:customStyle="1" w:styleId="3N6">
    <w:name w:val="3N6"/>
    <w:basedOn w:val="3N5"/>
    <w:link w:val="3N6Char"/>
    <w:qFormat/>
    <w:rsid w:val="00F26D69"/>
    <w:pPr>
      <w:ind w:left="2143"/>
    </w:pPr>
  </w:style>
  <w:style w:type="character" w:customStyle="1" w:styleId="3N5Char">
    <w:name w:val="3N5 Char"/>
    <w:link w:val="3N5"/>
    <w:rsid w:val="00F26D69"/>
    <w:rPr>
      <w:rFonts w:ascii="Times New Roman" w:eastAsia="Malgun Gothic" w:hAnsi="Times New Roman" w:cs="Times New Roman"/>
      <w:sz w:val="20"/>
      <w:szCs w:val="20"/>
      <w:lang w:val="en-GB"/>
    </w:rPr>
  </w:style>
  <w:style w:type="paragraph" w:customStyle="1" w:styleId="3N7">
    <w:name w:val="3N7"/>
    <w:basedOn w:val="3N6"/>
    <w:link w:val="3N7Char"/>
    <w:qFormat/>
    <w:rsid w:val="00F26D69"/>
    <w:pPr>
      <w:ind w:left="2500"/>
    </w:pPr>
  </w:style>
  <w:style w:type="character" w:customStyle="1" w:styleId="3N6Char">
    <w:name w:val="3N6 Char"/>
    <w:link w:val="3N6"/>
    <w:rsid w:val="00F26D69"/>
    <w:rPr>
      <w:rFonts w:ascii="Times New Roman" w:eastAsia="Malgun Gothic" w:hAnsi="Times New Roman" w:cs="Times New Roman"/>
      <w:sz w:val="20"/>
      <w:szCs w:val="20"/>
      <w:lang w:val="en-GB"/>
    </w:rPr>
  </w:style>
  <w:style w:type="paragraph" w:customStyle="1" w:styleId="3N8">
    <w:name w:val="3N8"/>
    <w:basedOn w:val="3N7"/>
    <w:link w:val="3N8Char"/>
    <w:qFormat/>
    <w:rsid w:val="00F26D69"/>
    <w:pPr>
      <w:ind w:left="2858"/>
    </w:pPr>
  </w:style>
  <w:style w:type="character" w:customStyle="1" w:styleId="3N7Char">
    <w:name w:val="3N7 Char"/>
    <w:link w:val="3N7"/>
    <w:rsid w:val="00F26D69"/>
    <w:rPr>
      <w:rFonts w:ascii="Times New Roman" w:eastAsia="Malgun Gothic" w:hAnsi="Times New Roman" w:cs="Times New Roman"/>
      <w:sz w:val="20"/>
      <w:szCs w:val="20"/>
      <w:lang w:val="en-GB"/>
    </w:rPr>
  </w:style>
  <w:style w:type="character" w:customStyle="1" w:styleId="3N8Char">
    <w:name w:val="3N8 Char"/>
    <w:link w:val="3N8"/>
    <w:rsid w:val="00F26D69"/>
    <w:rPr>
      <w:rFonts w:ascii="Times New Roman" w:eastAsia="Malgun Gothic" w:hAnsi="Times New Roman" w:cs="Times New Roman"/>
      <w:sz w:val="20"/>
      <w:szCs w:val="20"/>
      <w:lang w:val="en-GB"/>
    </w:rPr>
  </w:style>
  <w:style w:type="paragraph" w:customStyle="1" w:styleId="Syntax">
    <w:name w:val="Syntax"/>
    <w:basedOn w:val="Normal"/>
    <w:link w:val="SyntaxChar"/>
    <w:qFormat/>
    <w:rsid w:val="00F26D69"/>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rFonts w:eastAsia="Malgun Gothic"/>
      <w:bCs/>
      <w:lang w:val="en-CA"/>
    </w:rPr>
  </w:style>
  <w:style w:type="character" w:customStyle="1" w:styleId="SyntaxChar">
    <w:name w:val="Syntax Char"/>
    <w:link w:val="Syntax"/>
    <w:rsid w:val="00F26D69"/>
    <w:rPr>
      <w:rFonts w:ascii="Times New Roman" w:eastAsia="Malgun Gothic" w:hAnsi="Times New Roman" w:cs="Times New Roman"/>
      <w:bCs/>
      <w:sz w:val="20"/>
      <w:szCs w:val="20"/>
      <w:lang w:val="en-CA"/>
    </w:rPr>
  </w:style>
  <w:style w:type="paragraph" w:customStyle="1" w:styleId="3DNote">
    <w:name w:val="3D Note"/>
    <w:basedOn w:val="3EdNotes"/>
    <w:link w:val="3DNoteChar"/>
    <w:uiPriority w:val="99"/>
    <w:qFormat/>
    <w:rsid w:val="00F26D69"/>
    <w:pPr>
      <w:numPr>
        <w:numId w:val="0"/>
      </w:numPr>
      <w:tabs>
        <w:tab w:val="num" w:pos="1915"/>
      </w:tabs>
      <w:ind w:left="1915" w:hanging="720"/>
    </w:pPr>
    <w:rPr>
      <w:lang w:val="en-CA"/>
    </w:rPr>
  </w:style>
  <w:style w:type="character" w:customStyle="1" w:styleId="3DNoteChar">
    <w:name w:val="3D Note Char"/>
    <w:link w:val="3DNote"/>
    <w:uiPriority w:val="99"/>
    <w:rsid w:val="00F26D69"/>
    <w:rPr>
      <w:rFonts w:ascii="Times New Roman" w:eastAsia="Malgun Gothic" w:hAnsi="Times New Roman" w:cs="Times New Roman"/>
      <w:sz w:val="20"/>
      <w:szCs w:val="20"/>
      <w:lang w:val="en-CA"/>
    </w:rPr>
  </w:style>
  <w:style w:type="paragraph" w:customStyle="1" w:styleId="3DEdNote">
    <w:name w:val="3D Ed. Note"/>
    <w:basedOn w:val="Note1"/>
    <w:link w:val="3DEdNoteChar"/>
    <w:qFormat/>
    <w:rsid w:val="00F26D69"/>
    <w:pPr>
      <w:spacing w:line="240" w:lineRule="auto"/>
      <w:ind w:left="288"/>
    </w:pPr>
    <w:rPr>
      <w:rFonts w:eastAsia="Malgun Gothic"/>
    </w:rPr>
  </w:style>
  <w:style w:type="character" w:customStyle="1" w:styleId="NoteChar2">
    <w:name w:val="Note Char2"/>
    <w:link w:val="Note"/>
    <w:rsid w:val="00F26D69"/>
    <w:rPr>
      <w:rFonts w:ascii="Times New Roman" w:eastAsia="SimSun" w:hAnsi="Times New Roman" w:cs="Times New Roman"/>
      <w:sz w:val="18"/>
      <w:szCs w:val="20"/>
      <w:lang w:val="en-GB"/>
    </w:rPr>
  </w:style>
  <w:style w:type="character" w:customStyle="1" w:styleId="3DEdNoteChar">
    <w:name w:val="3D Ed. Note Char"/>
    <w:basedOn w:val="Note1Char"/>
    <w:link w:val="3DEdNote"/>
    <w:rsid w:val="00F26D69"/>
    <w:rPr>
      <w:rFonts w:ascii="Times New Roman" w:eastAsia="Malgun Gothic" w:hAnsi="Times New Roman" w:cs="Times New Roman"/>
      <w:sz w:val="18"/>
      <w:szCs w:val="20"/>
      <w:lang w:val="en-GB"/>
    </w:rPr>
  </w:style>
  <w:style w:type="paragraph" w:customStyle="1" w:styleId="3AmdHead">
    <w:name w:val="3 Amd Head"/>
    <w:basedOn w:val="3N0"/>
    <w:link w:val="3AmdHeadChar"/>
    <w:qFormat/>
    <w:rsid w:val="00F26D69"/>
    <w:rPr>
      <w:b/>
      <w:sz w:val="22"/>
      <w:szCs w:val="22"/>
      <w:lang w:val="en-CA"/>
    </w:rPr>
  </w:style>
  <w:style w:type="character" w:customStyle="1" w:styleId="3AmdHeadChar">
    <w:name w:val="3 Amd Head Char"/>
    <w:link w:val="3AmdHead"/>
    <w:rsid w:val="00F26D69"/>
    <w:rPr>
      <w:rFonts w:ascii="Times New Roman" w:eastAsia="Malgun Gothic" w:hAnsi="Times New Roman" w:cs="Times New Roman"/>
      <w:b/>
      <w:lang w:val="en-CA"/>
    </w:rPr>
  </w:style>
  <w:style w:type="paragraph" w:customStyle="1" w:styleId="LightGrid-Accent31">
    <w:name w:val="Light Grid - Accent 31"/>
    <w:basedOn w:val="Normal"/>
    <w:uiPriority w:val="34"/>
    <w:qFormat/>
    <w:rsid w:val="00F26D69"/>
    <w:pPr>
      <w:tabs>
        <w:tab w:val="clear" w:pos="794"/>
        <w:tab w:val="clear" w:pos="1191"/>
        <w:tab w:val="clear" w:pos="1588"/>
        <w:tab w:val="clear" w:pos="1985"/>
        <w:tab w:val="left" w:pos="360"/>
        <w:tab w:val="left" w:pos="720"/>
        <w:tab w:val="left" w:pos="1080"/>
        <w:tab w:val="left" w:pos="1440"/>
      </w:tabs>
      <w:ind w:leftChars="400" w:left="840"/>
      <w:jc w:val="left"/>
    </w:pPr>
    <w:rPr>
      <w:rFonts w:eastAsia="MS Mincho"/>
      <w:sz w:val="22"/>
      <w:lang w:val="en-CA"/>
    </w:rPr>
  </w:style>
  <w:style w:type="character" w:customStyle="1" w:styleId="PlainTable51">
    <w:name w:val="Plain Table 51"/>
    <w:uiPriority w:val="31"/>
    <w:qFormat/>
    <w:rsid w:val="00F26D69"/>
    <w:rPr>
      <w:smallCaps/>
      <w:color w:val="C0504D"/>
      <w:u w:val="single"/>
    </w:rPr>
  </w:style>
  <w:style w:type="paragraph" w:customStyle="1" w:styleId="GridTable31">
    <w:name w:val="Grid Table 31"/>
    <w:basedOn w:val="Heading1"/>
    <w:next w:val="Normal"/>
    <w:uiPriority w:val="39"/>
    <w:unhideWhenUsed/>
    <w:qFormat/>
    <w:rsid w:val="00F26D69"/>
    <w:pPr>
      <w:numPr>
        <w:numId w:val="0"/>
      </w:numPr>
      <w:tabs>
        <w:tab w:val="clear" w:pos="794"/>
        <w:tab w:val="clear" w:pos="1191"/>
        <w:tab w:val="clear" w:pos="1588"/>
        <w:tab w:val="clear" w:pos="1985"/>
      </w:tabs>
      <w:overflowPunct/>
      <w:autoSpaceDE/>
      <w:autoSpaceDN/>
      <w:adjustRightInd/>
      <w:spacing w:before="480" w:line="276" w:lineRule="auto"/>
      <w:textAlignment w:val="auto"/>
      <w:outlineLvl w:val="9"/>
    </w:pPr>
    <w:rPr>
      <w:rFonts w:ascii="Cambria" w:hAnsi="Cambria"/>
      <w:bCs/>
      <w:color w:val="365F91"/>
      <w:sz w:val="28"/>
      <w:szCs w:val="28"/>
      <w:lang w:val="en-CA" w:eastAsia="ja-JP"/>
    </w:rPr>
  </w:style>
  <w:style w:type="character" w:customStyle="1" w:styleId="Heading2Char1">
    <w:name w:val="Heading 2 Char1"/>
    <w:aliases w:val="H Char"/>
    <w:uiPriority w:val="99"/>
    <w:rsid w:val="00F26D69"/>
    <w:rPr>
      <w:rFonts w:ascii="Cambria" w:eastAsia="SimSun" w:hAnsi="Cambria" w:cs="Times New Roman"/>
      <w:b/>
      <w:bCs/>
      <w:i/>
      <w:iCs/>
      <w:sz w:val="28"/>
      <w:szCs w:val="28"/>
      <w:lang w:val="en-GB" w:eastAsia="en-US"/>
    </w:rPr>
  </w:style>
  <w:style w:type="character" w:customStyle="1" w:styleId="Heading1Char2">
    <w:name w:val="Heading 1 Char2"/>
    <w:uiPriority w:val="99"/>
    <w:rsid w:val="00F26D69"/>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F26D69"/>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F26D69"/>
    <w:rPr>
      <w:rFonts w:ascii="Times New Roman" w:hAnsi="Times New Roman"/>
      <w:lang w:val="en-GB"/>
    </w:rPr>
  </w:style>
  <w:style w:type="paragraph" w:customStyle="1" w:styleId="FigureCaption">
    <w:name w:val="Figure Caption"/>
    <w:basedOn w:val="Normal"/>
    <w:uiPriority w:val="99"/>
    <w:qFormat/>
    <w:rsid w:val="00F26D69"/>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F26D69"/>
    <w:rPr>
      <w:color w:val="808080"/>
    </w:rPr>
  </w:style>
  <w:style w:type="paragraph" w:customStyle="1" w:styleId="zzSTDTitle">
    <w:name w:val="zzSTDTitle"/>
    <w:basedOn w:val="Normal"/>
    <w:next w:val="Normal"/>
    <w:rsid w:val="00F26D69"/>
    <w:pPr>
      <w:tabs>
        <w:tab w:val="clear" w:pos="794"/>
        <w:tab w:val="clear" w:pos="1191"/>
        <w:tab w:val="clear" w:pos="1588"/>
        <w:tab w:val="clear" w:pos="1985"/>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numbering" w:customStyle="1" w:styleId="3DEquation1">
    <w:name w:val="3D Equation1"/>
    <w:uiPriority w:val="99"/>
    <w:rsid w:val="00F26D69"/>
  </w:style>
  <w:style w:type="numbering" w:customStyle="1" w:styleId="NoList2">
    <w:name w:val="No List2"/>
    <w:next w:val="NoList"/>
    <w:semiHidden/>
    <w:rsid w:val="00F26D69"/>
  </w:style>
  <w:style w:type="character" w:customStyle="1" w:styleId="apple-converted-space">
    <w:name w:val="apple-converted-space"/>
    <w:rsid w:val="00F26D69"/>
  </w:style>
  <w:style w:type="table" w:customStyle="1" w:styleId="TableGrid3">
    <w:name w:val="Table Grid3"/>
    <w:basedOn w:val="TableNormal"/>
    <w:next w:val="TableGrid"/>
    <w:rsid w:val="00F26D69"/>
    <w:pPr>
      <w:spacing w:after="0" w:line="240" w:lineRule="auto"/>
    </w:pPr>
    <w:rPr>
      <w:rFonts w:ascii="Times New Roman" w:eastAsia="SimSu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26D69"/>
    <w:pPr>
      <w:spacing w:after="0" w:line="240" w:lineRule="auto"/>
    </w:pPr>
    <w:rPr>
      <w:rFonts w:ascii="Times New Roman" w:eastAsia="SimSun" w:hAnsi="Times New Roman" w:cs="Times New Roman"/>
      <w:szCs w:val="20"/>
    </w:rPr>
  </w:style>
  <w:style w:type="paragraph" w:customStyle="1" w:styleId="p1">
    <w:name w:val="p1"/>
    <w:basedOn w:val="Normal"/>
    <w:rsid w:val="00F26D69"/>
    <w:pPr>
      <w:tabs>
        <w:tab w:val="clear" w:pos="794"/>
        <w:tab w:val="clear" w:pos="1191"/>
        <w:tab w:val="clear" w:pos="1588"/>
        <w:tab w:val="clear" w:pos="1985"/>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26D69"/>
  </w:style>
  <w:style w:type="paragraph" w:customStyle="1" w:styleId="MediumList2-Accent23">
    <w:name w:val="Medium List 2 - Accent 23"/>
    <w:hidden/>
    <w:uiPriority w:val="71"/>
    <w:rsid w:val="00F26D69"/>
    <w:pPr>
      <w:spacing w:after="0" w:line="240" w:lineRule="auto"/>
    </w:pPr>
    <w:rPr>
      <w:rFonts w:ascii="Times New Roman" w:eastAsia="SimSun" w:hAnsi="Times New Roman" w:cs="Times New Roman"/>
      <w:szCs w:val="20"/>
    </w:rPr>
  </w:style>
  <w:style w:type="paragraph" w:customStyle="1" w:styleId="ColorfulShading-Accent15">
    <w:name w:val="Colorful Shading - Accent 15"/>
    <w:hidden/>
    <w:uiPriority w:val="62"/>
    <w:rsid w:val="00F26D69"/>
    <w:pPr>
      <w:spacing w:after="0" w:line="240" w:lineRule="auto"/>
    </w:pPr>
    <w:rPr>
      <w:rFonts w:ascii="Times New Roman" w:eastAsia="SimSun" w:hAnsi="Times New Roman" w:cs="Times New Roman"/>
      <w:szCs w:val="20"/>
    </w:rPr>
  </w:style>
  <w:style w:type="paragraph" w:customStyle="1" w:styleId="Term">
    <w:name w:val="Term"/>
    <w:basedOn w:val="ColorfulList-Accent11"/>
    <w:autoRedefine/>
    <w:qFormat/>
    <w:rsid w:val="00F26D69"/>
    <w:pPr>
      <w:numPr>
        <w:numId w:val="35"/>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F26D69"/>
    <w:pPr>
      <w:tabs>
        <w:tab w:val="clear" w:pos="794"/>
        <w:tab w:val="clear" w:pos="1191"/>
        <w:tab w:val="clear" w:pos="1588"/>
        <w:tab w:val="clear" w:pos="1985"/>
        <w:tab w:val="left" w:pos="8010"/>
      </w:tabs>
      <w:overflowPunct/>
      <w:autoSpaceDE/>
      <w:autoSpaceDN/>
      <w:adjustRightInd/>
      <w:spacing w:before="0" w:after="160"/>
      <w:ind w:left="720" w:hanging="360"/>
      <w:textAlignment w:val="auto"/>
    </w:pPr>
    <w:rPr>
      <w:rFonts w:ascii="Times" w:eastAsia="BatangChe" w:hAnsi="Times"/>
      <w:sz w:val="24"/>
      <w:lang w:val="en-US"/>
    </w:rPr>
  </w:style>
  <w:style w:type="character" w:customStyle="1" w:styleId="fieldsZchn">
    <w:name w:val="fields Zchn"/>
    <w:link w:val="fields"/>
    <w:rsid w:val="00F26D69"/>
    <w:rPr>
      <w:rFonts w:ascii="Times" w:eastAsia="BatangChe" w:hAnsi="Times" w:cs="Times New Roman"/>
      <w:sz w:val="24"/>
      <w:szCs w:val="20"/>
    </w:rPr>
  </w:style>
  <w:style w:type="character" w:customStyle="1" w:styleId="UnresolvedMention2">
    <w:name w:val="Unresolved Mention2"/>
    <w:basedOn w:val="DefaultParagraphFont"/>
    <w:uiPriority w:val="99"/>
    <w:semiHidden/>
    <w:unhideWhenUsed/>
    <w:rsid w:val="00F26D69"/>
    <w:rPr>
      <w:color w:val="605E5C"/>
      <w:shd w:val="clear" w:color="auto" w:fill="E1DFDD"/>
    </w:rPr>
  </w:style>
  <w:style w:type="table" w:customStyle="1" w:styleId="TableGrid4">
    <w:name w:val="Table Grid4"/>
    <w:basedOn w:val="TableNormal"/>
    <w:next w:val="TableGrid"/>
    <w:rsid w:val="00F26D69"/>
    <w:pPr>
      <w:spacing w:after="0" w:line="240" w:lineRule="auto"/>
    </w:pPr>
    <w:rPr>
      <w:rFonts w:ascii="CG Times" w:eastAsia="SimSu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F26D69"/>
    <w:rPr>
      <w:rFonts w:ascii="Times New Roman" w:eastAsia="SimSun" w:hAnsi="Times New Roman" w:cs="Times New Roman"/>
      <w:sz w:val="20"/>
      <w:szCs w:val="20"/>
      <w:lang w:val="en-GB"/>
    </w:rPr>
  </w:style>
  <w:style w:type="paragraph" w:customStyle="1" w:styleId="Default">
    <w:name w:val="Default"/>
    <w:rsid w:val="00F26D69"/>
    <w:pPr>
      <w:widowControl w:val="0"/>
      <w:autoSpaceDE w:val="0"/>
      <w:autoSpaceDN w:val="0"/>
      <w:adjustRightInd w:val="0"/>
      <w:spacing w:after="0" w:line="240" w:lineRule="auto"/>
    </w:pPr>
    <w:rPr>
      <w:rFonts w:ascii="Times New Roman" w:eastAsia="SimSun" w:hAnsi="Times New Roman" w:cs="Times New Roman"/>
      <w:color w:val="000000"/>
      <w:sz w:val="24"/>
      <w:szCs w:val="24"/>
    </w:rPr>
  </w:style>
  <w:style w:type="paragraph" w:customStyle="1" w:styleId="n">
    <w:name w:val="n"/>
    <w:basedOn w:val="Normalaftertitle0"/>
    <w:rsid w:val="00F26D69"/>
  </w:style>
  <w:style w:type="table" w:customStyle="1" w:styleId="1">
    <w:name w:val="표 구분선1"/>
    <w:basedOn w:val="TableNormal"/>
    <w:next w:val="TableGrid"/>
    <w:rsid w:val="00F26D69"/>
    <w:pPr>
      <w:spacing w:after="0" w:line="240" w:lineRule="auto"/>
    </w:pPr>
    <w:rPr>
      <w:rFonts w:ascii="CG Times" w:eastAsia="SimSu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F26D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BFD96-9BCE-402A-9240-2D4164DDA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7</Pages>
  <Words>2349</Words>
  <Characters>13395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Sagar Kotecha</dc:creator>
  <cp:keywords/>
  <dc:description/>
  <cp:lastModifiedBy>Sagar Kotecha</cp:lastModifiedBy>
  <cp:revision>24</cp:revision>
  <dcterms:created xsi:type="dcterms:W3CDTF">2019-06-19T07:06:00Z</dcterms:created>
  <dcterms:modified xsi:type="dcterms:W3CDTF">2019-06-20T10:52:00Z</dcterms:modified>
</cp:coreProperties>
</file>