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82B4D" w14:textId="77777777" w:rsidR="00F11BF4" w:rsidRPr="00084198" w:rsidRDefault="00F11BF4" w:rsidP="00F11BF4">
      <w:pPr>
        <w:pStyle w:val="Titre1"/>
        <w:rPr>
          <w:noProof/>
          <w:lang w:val="en-CA"/>
        </w:rPr>
      </w:pPr>
      <w:bookmarkStart w:id="0" w:name="_Ref472449315"/>
      <w:bookmarkStart w:id="1" w:name="_Toc501130156"/>
      <w:bookmarkStart w:id="2" w:name="_Toc510795079"/>
      <w:bookmarkStart w:id="3" w:name="_Toc15253746"/>
      <w:bookmarkStart w:id="4" w:name="_GoBack"/>
      <w:bookmarkEnd w:id="4"/>
      <w:r w:rsidRPr="00084198">
        <w:rPr>
          <w:noProof/>
          <w:lang w:val="en-CA"/>
        </w:rPr>
        <w:t>Syntax and semantics</w:t>
      </w:r>
      <w:bookmarkEnd w:id="0"/>
      <w:bookmarkEnd w:id="1"/>
      <w:bookmarkEnd w:id="2"/>
      <w:bookmarkEnd w:id="3"/>
    </w:p>
    <w:p w14:paraId="4DD1E3A4" w14:textId="77777777" w:rsidR="00F11BF4" w:rsidRPr="00013880" w:rsidRDefault="00F11BF4" w:rsidP="00F11BF4">
      <w:pPr>
        <w:pStyle w:val="Titre2"/>
        <w:numPr>
          <w:ilvl w:val="1"/>
          <w:numId w:val="2"/>
        </w:numPr>
        <w:rPr>
          <w:noProof/>
          <w:lang w:val="en-CA"/>
        </w:rPr>
      </w:pPr>
      <w:bookmarkStart w:id="5" w:name="_Toc33005504"/>
      <w:bookmarkStart w:id="6" w:name="_Toc33005508"/>
      <w:bookmarkStart w:id="7" w:name="_Toc33005509"/>
      <w:bookmarkStart w:id="8" w:name="_Toc33005525"/>
      <w:bookmarkStart w:id="9" w:name="_Toc33005553"/>
      <w:bookmarkStart w:id="10" w:name="_Toc33005569"/>
      <w:bookmarkStart w:id="11" w:name="_Toc33005589"/>
      <w:bookmarkStart w:id="12" w:name="_Toc33005613"/>
      <w:bookmarkStart w:id="13" w:name="_Toc33005629"/>
      <w:bookmarkStart w:id="14" w:name="_Ref35660929"/>
      <w:bookmarkStart w:id="15" w:name="_Toc77680370"/>
      <w:bookmarkStart w:id="16" w:name="_Toc118289040"/>
      <w:bookmarkStart w:id="17" w:name="_Toc226456517"/>
      <w:bookmarkStart w:id="18" w:name="_Toc248045220"/>
      <w:bookmarkStart w:id="19" w:name="_Toc287363750"/>
      <w:bookmarkStart w:id="20" w:name="_Toc311216738"/>
      <w:bookmarkStart w:id="21" w:name="_Toc317198702"/>
      <w:bookmarkStart w:id="22" w:name="_Toc415475813"/>
      <w:bookmarkStart w:id="23" w:name="_Toc423599088"/>
      <w:bookmarkStart w:id="24" w:name="_Toc423601592"/>
      <w:bookmarkStart w:id="25" w:name="_Toc501130159"/>
      <w:bookmarkStart w:id="26" w:name="_Toc510795082"/>
      <w:bookmarkStart w:id="27" w:name="_Toc15253749"/>
      <w:bookmarkStart w:id="28" w:name="_Ref20133281"/>
      <w:bookmarkStart w:id="29" w:name="_Toc20134240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013880">
        <w:rPr>
          <w:noProof/>
          <w:lang w:val="en-CA"/>
        </w:rPr>
        <w:t>Syntax in tabular form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0816ED0A" w14:textId="77777777" w:rsidR="00F11BF4" w:rsidRPr="00013880" w:rsidRDefault="00F11BF4" w:rsidP="00F11BF4">
      <w:pPr>
        <w:pStyle w:val="Titre3"/>
        <w:numPr>
          <w:ilvl w:val="2"/>
          <w:numId w:val="3"/>
        </w:numPr>
        <w:rPr>
          <w:noProof/>
          <w:lang w:val="en-CA"/>
        </w:rPr>
      </w:pPr>
      <w:bookmarkStart w:id="30" w:name="_Toc311216751"/>
      <w:bookmarkStart w:id="31" w:name="_Toc317198720"/>
      <w:bookmarkStart w:id="32" w:name="_Toc415475833"/>
      <w:bookmarkStart w:id="33" w:name="_Toc423599108"/>
      <w:bookmarkStart w:id="34" w:name="_Toc423601612"/>
      <w:bookmarkStart w:id="35" w:name="_Toc501130165"/>
      <w:bookmarkStart w:id="36" w:name="_Toc510795088"/>
      <w:bookmarkStart w:id="37" w:name="_Toc15253755"/>
      <w:bookmarkEnd w:id="28"/>
      <w:bookmarkEnd w:id="29"/>
      <w:r w:rsidRPr="00013880">
        <w:rPr>
          <w:noProof/>
          <w:lang w:val="en-CA"/>
        </w:rPr>
        <w:t>Slice header syntax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72903FAB" w14:textId="77777777" w:rsidR="00F11BF4" w:rsidRPr="00084198" w:rsidRDefault="00F11BF4" w:rsidP="00F11BF4">
      <w:pPr>
        <w:pStyle w:val="Titre4"/>
        <w:rPr>
          <w:noProof/>
          <w:lang w:val="en-CA"/>
        </w:rPr>
      </w:pPr>
      <w:r w:rsidRPr="00084198">
        <w:rPr>
          <w:noProof/>
          <w:lang w:val="en-CA"/>
        </w:rPr>
        <w:t>General slice header syntax</w:t>
      </w:r>
    </w:p>
    <w:p w14:paraId="22E77550" w14:textId="77777777" w:rsidR="00F11BF4" w:rsidRPr="00084198" w:rsidRDefault="00F11BF4" w:rsidP="00F11BF4">
      <w:pPr>
        <w:rPr>
          <w:noProof/>
          <w:lang w:val="en-CA"/>
        </w:rPr>
      </w:pP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F11BF4" w:rsidRPr="00084198" w14:paraId="1BF60E4E" w14:textId="77777777" w:rsidTr="00F0668B">
        <w:trPr>
          <w:cantSplit/>
          <w:jc w:val="center"/>
        </w:trPr>
        <w:tc>
          <w:tcPr>
            <w:tcW w:w="7920" w:type="dxa"/>
          </w:tcPr>
          <w:p w14:paraId="248C5103" w14:textId="77777777" w:rsidR="00F11BF4" w:rsidRPr="00084198" w:rsidRDefault="00F11BF4" w:rsidP="00F0668B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>slice_header( ) {</w:t>
            </w:r>
          </w:p>
        </w:tc>
        <w:tc>
          <w:tcPr>
            <w:tcW w:w="1157" w:type="dxa"/>
          </w:tcPr>
          <w:p w14:paraId="360C967D" w14:textId="77777777" w:rsidR="00F11BF4" w:rsidRPr="00084198" w:rsidRDefault="00F11BF4" w:rsidP="00F0668B">
            <w:pPr>
              <w:pStyle w:val="tableheading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>Descriptor</w:t>
            </w:r>
          </w:p>
        </w:tc>
      </w:tr>
      <w:tr w:rsidR="00F11BF4" w:rsidRPr="00084198" w14:paraId="2518EE78" w14:textId="77777777" w:rsidTr="00F0668B">
        <w:trPr>
          <w:cantSplit/>
          <w:jc w:val="center"/>
        </w:trPr>
        <w:tc>
          <w:tcPr>
            <w:tcW w:w="7920" w:type="dxa"/>
          </w:tcPr>
          <w:p w14:paraId="498F9875" w14:textId="77777777" w:rsidR="00F11BF4" w:rsidRPr="00084198" w:rsidRDefault="00F11BF4" w:rsidP="00F0668B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 w:eastAsia="ko-KR"/>
              </w:rPr>
              <w:tab/>
            </w:r>
            <w:r>
              <w:rPr>
                <w:noProof/>
                <w:lang w:val="en-CA" w:eastAsia="ko-KR"/>
              </w:rPr>
              <w:t>[…]</w:t>
            </w:r>
          </w:p>
        </w:tc>
        <w:tc>
          <w:tcPr>
            <w:tcW w:w="1157" w:type="dxa"/>
          </w:tcPr>
          <w:p w14:paraId="24D89D58" w14:textId="77777777" w:rsidR="00F11BF4" w:rsidRPr="00084198" w:rsidRDefault="00F11BF4" w:rsidP="00F0668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  <w:tr w:rsidR="00F11BF4" w:rsidRPr="00084198" w14:paraId="1B655F4E" w14:textId="77777777" w:rsidTr="00F0668B">
        <w:trPr>
          <w:cantSplit/>
          <w:jc w:val="center"/>
        </w:trPr>
        <w:tc>
          <w:tcPr>
            <w:tcW w:w="7920" w:type="dxa"/>
          </w:tcPr>
          <w:p w14:paraId="48813F98" w14:textId="77777777" w:rsidR="00F11BF4" w:rsidRPr="00084198" w:rsidRDefault="00F11BF4" w:rsidP="00F0668B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  <w:t>if( !dep_quant_enabled_flag )</w:t>
            </w:r>
          </w:p>
        </w:tc>
        <w:tc>
          <w:tcPr>
            <w:tcW w:w="1157" w:type="dxa"/>
          </w:tcPr>
          <w:p w14:paraId="2171876F" w14:textId="77777777" w:rsidR="00F11BF4" w:rsidRPr="00084198" w:rsidRDefault="00F11BF4" w:rsidP="00F0668B">
            <w:pPr>
              <w:pStyle w:val="tableheading"/>
              <w:keepNext w:val="0"/>
              <w:keepLines w:val="0"/>
              <w:spacing w:before="20" w:after="40"/>
              <w:jc w:val="center"/>
              <w:rPr>
                <w:b w:val="0"/>
                <w:noProof/>
                <w:lang w:val="en-CA"/>
              </w:rPr>
            </w:pPr>
          </w:p>
        </w:tc>
      </w:tr>
      <w:tr w:rsidR="00F11BF4" w:rsidRPr="00084198" w14:paraId="35C9038D" w14:textId="77777777" w:rsidTr="00F0668B">
        <w:trPr>
          <w:cantSplit/>
          <w:jc w:val="center"/>
        </w:trPr>
        <w:tc>
          <w:tcPr>
            <w:tcW w:w="7920" w:type="dxa"/>
          </w:tcPr>
          <w:p w14:paraId="1B05ECBC" w14:textId="77777777" w:rsidR="00F11BF4" w:rsidRPr="00084198" w:rsidRDefault="00F11BF4" w:rsidP="00F0668B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b/>
                <w:noProof/>
                <w:lang w:val="en-CA"/>
              </w:rPr>
              <w:t>sign_data_hiding_enabled_flag</w:t>
            </w:r>
          </w:p>
        </w:tc>
        <w:tc>
          <w:tcPr>
            <w:tcW w:w="1157" w:type="dxa"/>
          </w:tcPr>
          <w:p w14:paraId="4D57A104" w14:textId="77777777" w:rsidR="00F11BF4" w:rsidRPr="00084198" w:rsidRDefault="00F11BF4" w:rsidP="00F0668B">
            <w:pPr>
              <w:pStyle w:val="tableheading"/>
              <w:keepNext w:val="0"/>
              <w:keepLines w:val="0"/>
              <w:spacing w:before="20" w:after="40"/>
              <w:jc w:val="center"/>
              <w:rPr>
                <w:b w:val="0"/>
                <w:noProof/>
                <w:lang w:val="en-CA"/>
              </w:rPr>
            </w:pPr>
            <w:r w:rsidRPr="00084198">
              <w:rPr>
                <w:b w:val="0"/>
                <w:noProof/>
                <w:lang w:val="en-CA"/>
              </w:rPr>
              <w:t>u(1)</w:t>
            </w:r>
          </w:p>
        </w:tc>
      </w:tr>
      <w:tr w:rsidR="00F11BF4" w:rsidRPr="00084198" w14:paraId="40420953" w14:textId="77777777" w:rsidTr="00F0668B">
        <w:trPr>
          <w:cantSplit/>
          <w:jc w:val="center"/>
          <w:ins w:id="38" w:author="Philippe de Lagrange" w:date="2019-09-19T12:43:00Z"/>
        </w:trPr>
        <w:tc>
          <w:tcPr>
            <w:tcW w:w="7920" w:type="dxa"/>
          </w:tcPr>
          <w:p w14:paraId="7B99FDAE" w14:textId="77777777" w:rsidR="00F11BF4" w:rsidRPr="00084198" w:rsidRDefault="00F11BF4" w:rsidP="00F0668B">
            <w:pPr>
              <w:pStyle w:val="tablesyntax"/>
              <w:keepNext w:val="0"/>
              <w:keepLines w:val="0"/>
              <w:spacing w:before="20" w:after="40"/>
              <w:rPr>
                <w:ins w:id="39" w:author="Philippe de Lagrange" w:date="2019-09-19T12:43:00Z"/>
                <w:noProof/>
                <w:lang w:val="en-CA"/>
              </w:rPr>
            </w:pPr>
            <w:ins w:id="40" w:author="Philippe de Lagrange" w:date="2019-09-19T12:43:00Z">
              <w:r>
                <w:rPr>
                  <w:noProof/>
                  <w:lang w:val="en-CA"/>
                </w:rPr>
                <w:tab/>
                <w:t xml:space="preserve">if( </w:t>
              </w:r>
              <w:r w:rsidRPr="005930C9">
                <w:rPr>
                  <w:noProof/>
                  <w:lang w:val="en-CA"/>
                </w:rPr>
                <w:t>chroma_qp_offset_list_enabled_flag )</w:t>
              </w:r>
            </w:ins>
          </w:p>
        </w:tc>
        <w:tc>
          <w:tcPr>
            <w:tcW w:w="1157" w:type="dxa"/>
          </w:tcPr>
          <w:p w14:paraId="5DA5E4A9" w14:textId="77777777" w:rsidR="00F11BF4" w:rsidRPr="00084198" w:rsidRDefault="00F11BF4" w:rsidP="00F0668B">
            <w:pPr>
              <w:pStyle w:val="tableheading"/>
              <w:keepNext w:val="0"/>
              <w:keepLines w:val="0"/>
              <w:spacing w:before="20" w:after="40"/>
              <w:jc w:val="center"/>
              <w:rPr>
                <w:ins w:id="41" w:author="Philippe de Lagrange" w:date="2019-09-19T12:43:00Z"/>
                <w:b w:val="0"/>
                <w:noProof/>
                <w:lang w:val="en-CA"/>
              </w:rPr>
            </w:pPr>
          </w:p>
        </w:tc>
      </w:tr>
      <w:tr w:rsidR="00F11BF4" w:rsidRPr="00084198" w14:paraId="6113F7AB" w14:textId="77777777" w:rsidTr="00F0668B">
        <w:trPr>
          <w:cantSplit/>
          <w:jc w:val="center"/>
          <w:ins w:id="42" w:author="Philippe de Lagrange" w:date="2019-09-19T12:43:00Z"/>
        </w:trPr>
        <w:tc>
          <w:tcPr>
            <w:tcW w:w="7920" w:type="dxa"/>
          </w:tcPr>
          <w:p w14:paraId="406C9E80" w14:textId="77777777" w:rsidR="00F11BF4" w:rsidRPr="005930C9" w:rsidRDefault="00F11BF4" w:rsidP="00F0668B">
            <w:pPr>
              <w:pStyle w:val="tablesyntax"/>
              <w:keepNext w:val="0"/>
              <w:keepLines w:val="0"/>
              <w:spacing w:before="20" w:after="40"/>
              <w:rPr>
                <w:ins w:id="43" w:author="Philippe de Lagrange" w:date="2019-09-19T12:43:00Z"/>
                <w:b/>
                <w:bCs/>
                <w:noProof/>
                <w:lang w:val="en-CA"/>
                <w:rPrChange w:id="44" w:author="Philippe de Lagrange" w:date="2019-09-19T12:44:00Z">
                  <w:rPr>
                    <w:ins w:id="45" w:author="Philippe de Lagrange" w:date="2019-09-19T12:43:00Z"/>
                    <w:noProof/>
                    <w:lang w:val="en-CA"/>
                  </w:rPr>
                </w:rPrChange>
              </w:rPr>
            </w:pPr>
            <w:ins w:id="46" w:author="Philippe de Lagrange" w:date="2019-09-19T12:43:00Z">
              <w:r>
                <w:rPr>
                  <w:noProof/>
                  <w:lang w:val="en-CA"/>
                </w:rPr>
                <w:tab/>
              </w:r>
              <w:r>
                <w:rPr>
                  <w:noProof/>
                  <w:lang w:val="en-CA"/>
                </w:rPr>
                <w:tab/>
              </w:r>
            </w:ins>
            <w:ins w:id="47" w:author="Philippe de Lagrange" w:date="2019-09-19T12:44:00Z">
              <w:r w:rsidRPr="005930C9">
                <w:rPr>
                  <w:b/>
                  <w:bCs/>
                  <w:noProof/>
                  <w:lang w:val="en-CA"/>
                  <w:rPrChange w:id="48" w:author="Philippe de Lagrange" w:date="2019-09-19T12:44:00Z">
                    <w:rPr>
                      <w:noProof/>
                      <w:lang w:val="en-CA"/>
                    </w:rPr>
                  </w:rPrChange>
                </w:rPr>
                <w:t>cu_chroma_qp_offset_enabled_flag</w:t>
              </w:r>
            </w:ins>
          </w:p>
        </w:tc>
        <w:tc>
          <w:tcPr>
            <w:tcW w:w="1157" w:type="dxa"/>
          </w:tcPr>
          <w:p w14:paraId="22097D2D" w14:textId="77777777" w:rsidR="00F11BF4" w:rsidRPr="00084198" w:rsidRDefault="00F11BF4" w:rsidP="00F0668B">
            <w:pPr>
              <w:pStyle w:val="tableheading"/>
              <w:keepNext w:val="0"/>
              <w:keepLines w:val="0"/>
              <w:spacing w:before="20" w:after="40"/>
              <w:jc w:val="center"/>
              <w:rPr>
                <w:ins w:id="49" w:author="Philippe de Lagrange" w:date="2019-09-19T12:43:00Z"/>
                <w:b w:val="0"/>
                <w:noProof/>
                <w:lang w:val="en-CA"/>
              </w:rPr>
            </w:pPr>
            <w:ins w:id="50" w:author="Philippe de Lagrange" w:date="2019-09-19T12:44:00Z">
              <w:r w:rsidRPr="00084198">
                <w:rPr>
                  <w:b w:val="0"/>
                  <w:noProof/>
                  <w:lang w:val="en-CA"/>
                </w:rPr>
                <w:t>u(1)</w:t>
              </w:r>
            </w:ins>
          </w:p>
        </w:tc>
      </w:tr>
      <w:tr w:rsidR="00F11BF4" w:rsidRPr="00084198" w14:paraId="7432F7C9" w14:textId="77777777" w:rsidTr="00F0668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5088" w14:textId="77777777" w:rsidR="00F11BF4" w:rsidRPr="00084198" w:rsidRDefault="00F11BF4" w:rsidP="00F0668B">
            <w:pPr>
              <w:pStyle w:val="tablesyntax"/>
              <w:keepNext w:val="0"/>
              <w:keepLines w:val="0"/>
              <w:spacing w:before="20" w:after="40"/>
              <w:rPr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  <w:t>if( deblocking_filter_override_enabled_flag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6372" w14:textId="77777777" w:rsidR="00F11BF4" w:rsidRPr="00084198" w:rsidRDefault="00F11BF4" w:rsidP="00F0668B">
            <w:pPr>
              <w:pStyle w:val="tableheading"/>
              <w:keepNext w:val="0"/>
              <w:keepLines w:val="0"/>
              <w:jc w:val="center"/>
              <w:rPr>
                <w:b w:val="0"/>
                <w:noProof/>
                <w:lang w:val="en-CA"/>
              </w:rPr>
            </w:pPr>
          </w:p>
        </w:tc>
      </w:tr>
      <w:tr w:rsidR="00F11BF4" w:rsidRPr="00084198" w14:paraId="24AC1C15" w14:textId="77777777" w:rsidTr="00F0668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BF19" w14:textId="77777777" w:rsidR="00F11BF4" w:rsidRPr="00084198" w:rsidRDefault="00F11BF4" w:rsidP="00F0668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  <w:lang w:val="en-CA"/>
              </w:rPr>
            </w:pPr>
            <w:r w:rsidRPr="00084198">
              <w:rPr>
                <w:noProof/>
                <w:lang w:val="en-CA"/>
              </w:rPr>
              <w:tab/>
            </w:r>
            <w:r w:rsidRPr="00084198">
              <w:rPr>
                <w:noProof/>
                <w:lang w:val="en-CA"/>
              </w:rPr>
              <w:tab/>
            </w:r>
            <w:r w:rsidRPr="00084198">
              <w:rPr>
                <w:b/>
                <w:noProof/>
                <w:lang w:val="en-CA"/>
              </w:rPr>
              <w:t>deblocking_filter_override_flag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FD46" w14:textId="77777777" w:rsidR="00F11BF4" w:rsidRPr="00084198" w:rsidRDefault="00F11BF4" w:rsidP="00F0668B">
            <w:pPr>
              <w:pStyle w:val="tableheading"/>
              <w:keepNext w:val="0"/>
              <w:keepLines w:val="0"/>
              <w:jc w:val="center"/>
              <w:rPr>
                <w:b w:val="0"/>
                <w:noProof/>
                <w:lang w:val="en-CA"/>
              </w:rPr>
            </w:pPr>
            <w:r w:rsidRPr="00084198">
              <w:rPr>
                <w:b w:val="0"/>
                <w:noProof/>
                <w:lang w:val="en-CA"/>
              </w:rPr>
              <w:t>u(1)</w:t>
            </w:r>
          </w:p>
        </w:tc>
      </w:tr>
      <w:tr w:rsidR="00F11BF4" w:rsidRPr="00084198" w14:paraId="1D5D4F33" w14:textId="77777777" w:rsidTr="00F0668B">
        <w:trPr>
          <w:cantSplit/>
          <w:jc w:val="center"/>
        </w:trPr>
        <w:tc>
          <w:tcPr>
            <w:tcW w:w="7920" w:type="dxa"/>
          </w:tcPr>
          <w:p w14:paraId="79BE0733" w14:textId="77777777" w:rsidR="00F11BF4" w:rsidRPr="00084198" w:rsidRDefault="00F11BF4" w:rsidP="00F0668B">
            <w:pPr>
              <w:pStyle w:val="tablesyntax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/>
              </w:rPr>
              <w:tab/>
            </w:r>
            <w:r>
              <w:rPr>
                <w:noProof/>
                <w:lang w:val="en-CA"/>
              </w:rPr>
              <w:t>[…]</w:t>
            </w:r>
          </w:p>
        </w:tc>
        <w:tc>
          <w:tcPr>
            <w:tcW w:w="1157" w:type="dxa"/>
          </w:tcPr>
          <w:p w14:paraId="0A27365D" w14:textId="77777777" w:rsidR="00F11BF4" w:rsidRPr="00084198" w:rsidRDefault="00F11BF4" w:rsidP="00F0668B">
            <w:pPr>
              <w:pStyle w:val="tablecell"/>
              <w:spacing w:before="20" w:after="40"/>
              <w:jc w:val="center"/>
              <w:rPr>
                <w:noProof/>
                <w:lang w:val="en-CA" w:eastAsia="ko-KR"/>
              </w:rPr>
            </w:pPr>
          </w:p>
        </w:tc>
      </w:tr>
      <w:tr w:rsidR="00F11BF4" w:rsidRPr="00084198" w14:paraId="17A71FA0" w14:textId="77777777" w:rsidTr="00F0668B">
        <w:trPr>
          <w:cantSplit/>
          <w:jc w:val="center"/>
        </w:trPr>
        <w:tc>
          <w:tcPr>
            <w:tcW w:w="7920" w:type="dxa"/>
          </w:tcPr>
          <w:p w14:paraId="1FB420F6" w14:textId="77777777" w:rsidR="00F11BF4" w:rsidRPr="00084198" w:rsidRDefault="00F11BF4" w:rsidP="00F0668B">
            <w:pPr>
              <w:pStyle w:val="tablesyntax"/>
              <w:spacing w:before="20" w:after="40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/>
              </w:rPr>
              <w:t>}</w:t>
            </w:r>
          </w:p>
        </w:tc>
        <w:tc>
          <w:tcPr>
            <w:tcW w:w="1157" w:type="dxa"/>
          </w:tcPr>
          <w:p w14:paraId="5C613124" w14:textId="77777777" w:rsidR="00F11BF4" w:rsidRPr="00084198" w:rsidRDefault="00F11BF4" w:rsidP="00F0668B">
            <w:pPr>
              <w:pStyle w:val="tablecell"/>
              <w:keepNext w:val="0"/>
              <w:spacing w:before="20" w:after="40"/>
              <w:jc w:val="center"/>
              <w:rPr>
                <w:noProof/>
                <w:lang w:val="en-CA"/>
              </w:rPr>
            </w:pPr>
          </w:p>
        </w:tc>
      </w:tr>
    </w:tbl>
    <w:p w14:paraId="01750609" w14:textId="77777777" w:rsidR="00F11BF4" w:rsidRPr="00084198" w:rsidRDefault="00F11BF4" w:rsidP="00F11BF4">
      <w:pPr>
        <w:rPr>
          <w:noProof/>
          <w:lang w:val="en-CA"/>
        </w:rPr>
      </w:pPr>
      <w:bookmarkStart w:id="51" w:name="_Toc287363765"/>
      <w:bookmarkStart w:id="52" w:name="_Toc311216756"/>
    </w:p>
    <w:p w14:paraId="017530A2" w14:textId="77777777" w:rsidR="00F11BF4" w:rsidRPr="00084198" w:rsidRDefault="00F11BF4" w:rsidP="00F11BF4">
      <w:pPr>
        <w:pStyle w:val="Titre2"/>
        <w:rPr>
          <w:noProof/>
          <w:lang w:val="en-CA"/>
        </w:rPr>
      </w:pPr>
      <w:bookmarkStart w:id="53" w:name="_Toc328577293"/>
      <w:bookmarkStart w:id="54" w:name="_Toc328598096"/>
      <w:bookmarkStart w:id="55" w:name="_Toc328662741"/>
      <w:bookmarkStart w:id="56" w:name="_Toc328752581"/>
      <w:bookmarkStart w:id="57" w:name="_Toc328577294"/>
      <w:bookmarkStart w:id="58" w:name="_Toc328598097"/>
      <w:bookmarkStart w:id="59" w:name="_Toc328662742"/>
      <w:bookmarkStart w:id="60" w:name="_Toc328752582"/>
      <w:bookmarkStart w:id="61" w:name="_Toc328577397"/>
      <w:bookmarkStart w:id="62" w:name="_Toc328598200"/>
      <w:bookmarkStart w:id="63" w:name="_Toc328662845"/>
      <w:bookmarkStart w:id="64" w:name="_Toc328752685"/>
      <w:bookmarkStart w:id="65" w:name="_Toc328577398"/>
      <w:bookmarkStart w:id="66" w:name="_Toc328598201"/>
      <w:bookmarkStart w:id="67" w:name="_Toc328662846"/>
      <w:bookmarkStart w:id="68" w:name="_Toc328752686"/>
      <w:bookmarkStart w:id="69" w:name="_Toc328577399"/>
      <w:bookmarkStart w:id="70" w:name="_Toc328598202"/>
      <w:bookmarkStart w:id="71" w:name="_Toc328662847"/>
      <w:bookmarkStart w:id="72" w:name="_Toc328752687"/>
      <w:bookmarkStart w:id="73" w:name="_Toc328577484"/>
      <w:bookmarkStart w:id="74" w:name="_Toc328598287"/>
      <w:bookmarkStart w:id="75" w:name="_Toc328662932"/>
      <w:bookmarkStart w:id="76" w:name="_Toc328752772"/>
      <w:bookmarkStart w:id="77" w:name="_Toc328577485"/>
      <w:bookmarkStart w:id="78" w:name="_Toc328598288"/>
      <w:bookmarkStart w:id="79" w:name="_Toc328662933"/>
      <w:bookmarkStart w:id="80" w:name="_Toc328752773"/>
      <w:bookmarkStart w:id="81" w:name="_Toc328577486"/>
      <w:bookmarkStart w:id="82" w:name="_Toc328598289"/>
      <w:bookmarkStart w:id="83" w:name="_Toc328662934"/>
      <w:bookmarkStart w:id="84" w:name="_Toc328752774"/>
      <w:bookmarkStart w:id="85" w:name="_Toc328577577"/>
      <w:bookmarkStart w:id="86" w:name="_Toc328598380"/>
      <w:bookmarkStart w:id="87" w:name="_Toc328663025"/>
      <w:bookmarkStart w:id="88" w:name="_Toc328752865"/>
      <w:bookmarkStart w:id="89" w:name="_Toc328577578"/>
      <w:bookmarkStart w:id="90" w:name="_Toc328598381"/>
      <w:bookmarkStart w:id="91" w:name="_Toc328663026"/>
      <w:bookmarkStart w:id="92" w:name="_Toc328752866"/>
      <w:bookmarkStart w:id="93" w:name="_Toc328577579"/>
      <w:bookmarkStart w:id="94" w:name="_Toc328598382"/>
      <w:bookmarkStart w:id="95" w:name="_Toc328663027"/>
      <w:bookmarkStart w:id="96" w:name="_Toc328752867"/>
      <w:bookmarkStart w:id="97" w:name="_Toc328577607"/>
      <w:bookmarkStart w:id="98" w:name="_Toc328598410"/>
      <w:bookmarkStart w:id="99" w:name="_Toc328663055"/>
      <w:bookmarkStart w:id="100" w:name="_Toc328752895"/>
      <w:bookmarkStart w:id="101" w:name="_Ref397950527"/>
      <w:bookmarkStart w:id="102" w:name="_Toc415475851"/>
      <w:bookmarkStart w:id="103" w:name="_Toc423599126"/>
      <w:bookmarkStart w:id="104" w:name="_Toc423601630"/>
      <w:bookmarkStart w:id="105" w:name="_Toc501130168"/>
      <w:bookmarkStart w:id="106" w:name="_Toc510795091"/>
      <w:bookmarkStart w:id="107" w:name="_Toc15253759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Pr="00084198">
        <w:rPr>
          <w:noProof/>
          <w:lang w:val="en-CA"/>
        </w:rPr>
        <w:t>Semantics</w:t>
      </w:r>
      <w:bookmarkEnd w:id="101"/>
      <w:bookmarkEnd w:id="102"/>
      <w:bookmarkEnd w:id="103"/>
      <w:bookmarkEnd w:id="104"/>
      <w:bookmarkEnd w:id="105"/>
      <w:bookmarkEnd w:id="106"/>
      <w:bookmarkEnd w:id="107"/>
    </w:p>
    <w:p w14:paraId="07D77486" w14:textId="77777777" w:rsidR="00F11BF4" w:rsidRPr="00013880" w:rsidRDefault="00F11BF4" w:rsidP="00F11BF4">
      <w:pPr>
        <w:pStyle w:val="Titre3"/>
        <w:numPr>
          <w:ilvl w:val="2"/>
          <w:numId w:val="4"/>
        </w:numPr>
        <w:rPr>
          <w:noProof/>
          <w:lang w:val="en-CA"/>
        </w:rPr>
      </w:pPr>
      <w:bookmarkStart w:id="108" w:name="_Toc311216934"/>
      <w:bookmarkStart w:id="109" w:name="_Toc317198761"/>
      <w:bookmarkStart w:id="110" w:name="_Toc415475874"/>
      <w:bookmarkStart w:id="111" w:name="_Toc423599149"/>
      <w:bookmarkStart w:id="112" w:name="_Toc423601653"/>
      <w:bookmarkStart w:id="113" w:name="_Toc501130175"/>
      <w:bookmarkStart w:id="114" w:name="_Toc510795098"/>
      <w:bookmarkStart w:id="115" w:name="_Toc15253766"/>
      <w:r w:rsidRPr="00013880">
        <w:rPr>
          <w:noProof/>
          <w:lang w:val="en-CA"/>
        </w:rPr>
        <w:t>Slice header semantics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14:paraId="6F9DE419" w14:textId="77777777" w:rsidR="00F11BF4" w:rsidRPr="00084198" w:rsidRDefault="00F11BF4" w:rsidP="00F11BF4">
      <w:pPr>
        <w:pStyle w:val="Titre4"/>
        <w:rPr>
          <w:noProof/>
          <w:lang w:val="en-CA"/>
        </w:rPr>
      </w:pPr>
      <w:r w:rsidRPr="00084198">
        <w:rPr>
          <w:noProof/>
          <w:lang w:val="en-CA"/>
        </w:rPr>
        <w:t>General slice header semantics</w:t>
      </w:r>
    </w:p>
    <w:p w14:paraId="1744731D" w14:textId="77777777" w:rsidR="00F11BF4" w:rsidRDefault="00F11BF4" w:rsidP="00F11BF4">
      <w:pPr>
        <w:rPr>
          <w:noProof/>
          <w:lang w:val="en-CA"/>
        </w:rPr>
      </w:pPr>
      <w:r>
        <w:rPr>
          <w:noProof/>
          <w:lang w:val="en-CA"/>
        </w:rPr>
        <w:t>[…]</w:t>
      </w:r>
    </w:p>
    <w:p w14:paraId="3800ECC9" w14:textId="77777777" w:rsidR="00F11BF4" w:rsidRDefault="00F11BF4" w:rsidP="00F11BF4">
      <w:pPr>
        <w:rPr>
          <w:ins w:id="116" w:author="Philippe de Lagrange" w:date="2019-09-19T12:45:00Z"/>
          <w:noProof/>
          <w:lang w:val="en-CA" w:eastAsia="ko-KR"/>
        </w:rPr>
      </w:pPr>
      <w:r w:rsidRPr="00084198">
        <w:rPr>
          <w:b/>
          <w:noProof/>
          <w:lang w:val="en-CA" w:eastAsia="ko-KR"/>
        </w:rPr>
        <w:t>sign_data_hiding_enabled_flag</w:t>
      </w:r>
      <w:r w:rsidRPr="00084198">
        <w:rPr>
          <w:noProof/>
          <w:lang w:val="en-CA" w:eastAsia="ko-KR"/>
        </w:rPr>
        <w:t xml:space="preserve"> equal to 0 specifies that sign bit hiding is disabled. sign_data_hiding</w:t>
      </w:r>
      <w:r w:rsidRPr="00084198">
        <w:rPr>
          <w:noProof/>
          <w:lang w:val="en-CA"/>
        </w:rPr>
        <w:t>_enabled</w:t>
      </w:r>
      <w:r w:rsidRPr="00084198">
        <w:rPr>
          <w:noProof/>
          <w:lang w:val="en-CA" w:eastAsia="ko-KR"/>
        </w:rPr>
        <w:t>_flag equal to 1 specifies that sign bit hiding is enabled.  When sign_data_hiding_enabled_flag is not present, it is inferred to be equal to 0.</w:t>
      </w:r>
    </w:p>
    <w:p w14:paraId="1688BF47" w14:textId="77777777" w:rsidR="00F11BF4" w:rsidRPr="005930C9" w:rsidRDefault="00F11BF4" w:rsidP="00F11BF4">
      <w:pPr>
        <w:rPr>
          <w:b/>
          <w:bCs/>
          <w:noProof/>
          <w:lang w:val="en-CA"/>
          <w:rPrChange w:id="117" w:author="Philippe de Lagrange" w:date="2019-09-19T12:46:00Z">
            <w:rPr>
              <w:noProof/>
              <w:lang w:val="en-CA"/>
            </w:rPr>
          </w:rPrChange>
        </w:rPr>
      </w:pPr>
      <w:ins w:id="118" w:author="Philippe de Lagrange" w:date="2019-09-19T12:45:00Z">
        <w:r w:rsidRPr="005930C9">
          <w:rPr>
            <w:b/>
            <w:bCs/>
            <w:noProof/>
            <w:lang w:val="en-CA"/>
            <w:rPrChange w:id="119" w:author="Philippe de Lagrange" w:date="2019-09-19T12:46:00Z">
              <w:rPr>
                <w:noProof/>
                <w:lang w:val="en-CA"/>
              </w:rPr>
            </w:rPrChange>
          </w:rPr>
          <w:t>cu_chroma_qp_offset_enabled_flag</w:t>
        </w:r>
        <w:r w:rsidRPr="005930C9">
          <w:rPr>
            <w:noProof/>
            <w:lang w:val="en-CA"/>
          </w:rPr>
          <w:t xml:space="preserve"> </w:t>
        </w:r>
      </w:ins>
      <w:ins w:id="120" w:author="Philippe de Lagrange" w:date="2019-09-19T12:46:00Z">
        <w:r w:rsidRPr="005930C9">
          <w:rPr>
            <w:noProof/>
            <w:lang w:val="en-CA"/>
            <w:rPrChange w:id="121" w:author="Philippe de Lagrange" w:date="2019-09-19T12:46:00Z">
              <w:rPr>
                <w:b/>
                <w:bCs/>
                <w:noProof/>
                <w:lang w:val="en-CA"/>
              </w:rPr>
            </w:rPrChange>
          </w:rPr>
          <w:t>equal to 1 specifies that the cu_chroma_qp_offset_flag may be present in the transform unit syntax. cu_chroma_qp_offset_enabled_flag equal to 0 specifies that the cu_chroma_qp_offset_flag is not present in the transform unit syntax. When not present, the value of cu_chroma_qp_offset_enabled_flag is inferred to be equal to 0.</w:t>
        </w:r>
      </w:ins>
    </w:p>
    <w:p w14:paraId="171EBB9F" w14:textId="77777777" w:rsidR="00F11BF4" w:rsidRPr="00084198" w:rsidRDefault="00F11BF4" w:rsidP="00F11BF4">
      <w:pPr>
        <w:rPr>
          <w:noProof/>
          <w:lang w:val="en-CA" w:eastAsia="ko-KR"/>
        </w:rPr>
      </w:pPr>
      <w:r w:rsidRPr="00084198">
        <w:rPr>
          <w:b/>
          <w:noProof/>
          <w:lang w:val="en-CA" w:eastAsia="ko-KR"/>
        </w:rPr>
        <w:t>deblocking_filter_override_flag</w:t>
      </w:r>
      <w:r w:rsidRPr="00084198">
        <w:rPr>
          <w:noProof/>
          <w:lang w:val="en-CA" w:eastAsia="ko-KR"/>
        </w:rPr>
        <w:t xml:space="preserve"> equal to 1 specifies that deblocking parameters are present in the slice header. deblocking_filter_override_flag equal to 0 specifies that deblocking parameters are not present in the slice header. When not present, the value of deblocking_filter_override_flag is inferred to be equal to 0.</w:t>
      </w:r>
    </w:p>
    <w:p w14:paraId="1110786A" w14:textId="77777777" w:rsidR="00066F6A" w:rsidRDefault="00F11BF4" w:rsidP="00F11BF4">
      <w:r>
        <w:rPr>
          <w:noProof/>
          <w:lang w:val="en-CA"/>
        </w:rPr>
        <w:t>[…]</w:t>
      </w:r>
    </w:p>
    <w:sectPr w:rsidR="00066F6A" w:rsidSect="00F11BF4">
      <w:pgSz w:w="11906" w:h="16838" w:code="9"/>
      <w:pgMar w:top="1089" w:right="1089" w:bottom="1089" w:left="108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230073"/>
    <w:multiLevelType w:val="multilevel"/>
    <w:tmpl w:val="5C06DFA6"/>
    <w:lvl w:ilvl="0">
      <w:start w:val="7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7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7"/>
    </w:lvlOverride>
    <w:lvlOverride w:ilvl="1">
      <w:startOverride w:val="4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hilippe de Lagrange">
    <w15:presenceInfo w15:providerId="None" w15:userId="Philippe de Lagrang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F4"/>
    <w:rsid w:val="00066F6A"/>
    <w:rsid w:val="00693E1E"/>
    <w:rsid w:val="00894E6E"/>
    <w:rsid w:val="00D87E2A"/>
    <w:rsid w:val="00DA6207"/>
    <w:rsid w:val="00E427A1"/>
    <w:rsid w:val="00F1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51DA"/>
  <w15:chartTrackingRefBased/>
  <w15:docId w15:val="{F08F6184-F1AD-47A2-976C-F2D2AE26E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11BF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SimSun" w:hAnsi="Times New Roman"/>
      <w:sz w:val="20"/>
      <w:szCs w:val="20"/>
      <w:lang w:val="en-GB" w:eastAsia="en-US"/>
    </w:rPr>
  </w:style>
  <w:style w:type="paragraph" w:styleId="Titre1">
    <w:name w:val="heading 1"/>
    <w:aliases w:val="Heading U,H1,H11,Œ©o‚µ 1,뙥,?co??E 1,h1,?c,?co?ƒÊ 1,?,Œ,Œ©,Œ...,Œ©oâµ 1,?co?ÄÊ 1,Î,Î©,Î..."/>
    <w:basedOn w:val="Normal"/>
    <w:next w:val="Normal"/>
    <w:link w:val="Titre1Car"/>
    <w:qFormat/>
    <w:rsid w:val="00F11BF4"/>
    <w:pPr>
      <w:keepNext/>
      <w:keepLines/>
      <w:numPr>
        <w:numId w:val="1"/>
      </w:numPr>
      <w:spacing w:before="360"/>
      <w:jc w:val="left"/>
      <w:outlineLvl w:val="0"/>
    </w:pPr>
    <w:rPr>
      <w:b/>
      <w:sz w:val="24"/>
    </w:rPr>
  </w:style>
  <w:style w:type="paragraph" w:styleId="Titre2">
    <w:name w:val="heading 2"/>
    <w:aliases w:val="H2,H21,Œ©o‚µ 2,뙥2,?co??E 2,h2,?c1,?co?ƒÊ 2,?2,Œ1,Œ2,Œ©2,...,Œ©_o‚µ 2,Œ©1,Œ©oâµ 2,?co?ÄÊ 2,Î1,Î2,Î©2,Î©_oâµ 2,Î©1"/>
    <w:basedOn w:val="Normal"/>
    <w:next w:val="Normal"/>
    <w:link w:val="Titre2Car"/>
    <w:qFormat/>
    <w:rsid w:val="00F11BF4"/>
    <w:pPr>
      <w:keepNext/>
      <w:keepLines/>
      <w:numPr>
        <w:ilvl w:val="1"/>
        <w:numId w:val="1"/>
      </w:numPr>
      <w:spacing w:before="360"/>
      <w:outlineLvl w:val="1"/>
    </w:pPr>
    <w:rPr>
      <w:b/>
      <w:sz w:val="22"/>
    </w:rPr>
  </w:style>
  <w:style w:type="paragraph" w:styleId="Titre3">
    <w:name w:val="heading 3"/>
    <w:aliases w:val="H3,H31,h3"/>
    <w:basedOn w:val="Normal"/>
    <w:next w:val="Normal"/>
    <w:link w:val="Titre3Car"/>
    <w:qFormat/>
    <w:rsid w:val="00F11BF4"/>
    <w:pPr>
      <w:keepNext/>
      <w:keepLines/>
      <w:numPr>
        <w:ilvl w:val="2"/>
        <w:numId w:val="1"/>
      </w:numPr>
      <w:spacing w:before="181"/>
      <w:outlineLvl w:val="2"/>
    </w:pPr>
    <w:rPr>
      <w:b/>
    </w:rPr>
  </w:style>
  <w:style w:type="paragraph" w:styleId="Titre4">
    <w:name w:val="heading 4"/>
    <w:aliases w:val="Heading 4 Char1,Heading 4 Char Char,H4,H41,h4,0.1.1.1 Titre 4 + Left:  0&quot;,First line:  0&quot;,0.1.1...,0.1.1.1 Titre 4"/>
    <w:basedOn w:val="Titre3"/>
    <w:next w:val="Normal"/>
    <w:link w:val="Titre4Car"/>
    <w:qFormat/>
    <w:rsid w:val="00F11BF4"/>
    <w:pPr>
      <w:numPr>
        <w:ilvl w:val="3"/>
      </w:numPr>
      <w:outlineLvl w:val="3"/>
    </w:pPr>
  </w:style>
  <w:style w:type="paragraph" w:styleId="Titre5">
    <w:name w:val="heading 5"/>
    <w:aliases w:val="H5,H51,h5"/>
    <w:basedOn w:val="Titre3"/>
    <w:next w:val="Normal"/>
    <w:link w:val="Titre5Car"/>
    <w:qFormat/>
    <w:rsid w:val="00F11BF4"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Titre6">
    <w:name w:val="heading 6"/>
    <w:aliases w:val="H6,H61,h6"/>
    <w:basedOn w:val="Titre3"/>
    <w:next w:val="Normal"/>
    <w:link w:val="Titre6Car"/>
    <w:qFormat/>
    <w:rsid w:val="00F11BF4"/>
    <w:pPr>
      <w:numPr>
        <w:ilvl w:val="5"/>
      </w:numPr>
      <w:outlineLvl w:val="5"/>
    </w:pPr>
  </w:style>
  <w:style w:type="paragraph" w:styleId="Titre7">
    <w:name w:val="heading 7"/>
    <w:basedOn w:val="Titre3"/>
    <w:next w:val="Normal"/>
    <w:link w:val="Titre7Car"/>
    <w:qFormat/>
    <w:rsid w:val="00F11BF4"/>
    <w:pPr>
      <w:numPr>
        <w:ilvl w:val="6"/>
      </w:numPr>
      <w:outlineLvl w:val="6"/>
    </w:pPr>
  </w:style>
  <w:style w:type="paragraph" w:styleId="Titre8">
    <w:name w:val="heading 8"/>
    <w:basedOn w:val="Titre9"/>
    <w:next w:val="Normal"/>
    <w:link w:val="Titre8Car"/>
    <w:qFormat/>
    <w:rsid w:val="00F11BF4"/>
    <w:pPr>
      <w:numPr>
        <w:ilvl w:val="7"/>
        <w:numId w:val="1"/>
      </w:numPr>
      <w:tabs>
        <w:tab w:val="clear" w:pos="794"/>
        <w:tab w:val="clear" w:pos="1191"/>
        <w:tab w:val="clear" w:pos="1588"/>
        <w:tab w:val="clear" w:pos="1985"/>
      </w:tabs>
      <w:spacing w:before="360"/>
      <w:jc w:val="center"/>
      <w:outlineLvl w:val="7"/>
    </w:pPr>
    <w:rPr>
      <w:rFonts w:ascii="Times New Roman" w:eastAsia="SimSun" w:hAnsi="Times New Roman" w:cs="Times New Roman"/>
      <w:b/>
      <w:i w:val="0"/>
      <w:iCs w:val="0"/>
      <w:color w:val="auto"/>
      <w:sz w:val="24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11BF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Heading U Car,H1 Car,H11 Car,Œ©o‚µ 1 Car,뙥 Car,?co??E 1 Car,h1 Car,?c Car,?co?ƒÊ 1 Car,? Car,Œ Car,Œ© Car,Œ... Car,Œ©oâµ 1 Car,?co?ÄÊ 1 Car,Î Car,Î© Car,Î... Car"/>
    <w:basedOn w:val="Policepardfaut"/>
    <w:link w:val="Titre1"/>
    <w:rsid w:val="00F11BF4"/>
    <w:rPr>
      <w:rFonts w:ascii="Times New Roman" w:eastAsia="SimSun" w:hAnsi="Times New Roman"/>
      <w:b/>
      <w:sz w:val="24"/>
      <w:szCs w:val="20"/>
      <w:lang w:val="en-GB" w:eastAsia="en-US"/>
    </w:rPr>
  </w:style>
  <w:style w:type="character" w:customStyle="1" w:styleId="Titre2Car">
    <w:name w:val="Titre 2 Car"/>
    <w:aliases w:val="H2 Car,H21 Car,Œ©o‚µ 2 Car,뙥2 Car,?co??E 2 Car,h2 Car,?c1 Car,?co?ƒÊ 2 Car,?2 Car,Œ1 Car,Œ2 Car,Œ©2 Car,... Car,Œ©_o‚µ 2 Car,Œ©1 Car,Œ©oâµ 2 Car,?co?ÄÊ 2 Car,Î1 Car,Î2 Car,Î©2 Car,Î©_oâµ 2 Car,Î©1 Car"/>
    <w:basedOn w:val="Policepardfaut"/>
    <w:link w:val="Titre2"/>
    <w:rsid w:val="00F11BF4"/>
    <w:rPr>
      <w:rFonts w:ascii="Times New Roman" w:eastAsia="SimSun" w:hAnsi="Times New Roman"/>
      <w:b/>
      <w:szCs w:val="20"/>
      <w:lang w:val="en-GB" w:eastAsia="en-US"/>
    </w:rPr>
  </w:style>
  <w:style w:type="character" w:customStyle="1" w:styleId="Titre3Car">
    <w:name w:val="Titre 3 Car"/>
    <w:aliases w:val="H3 Car,H31 Car,h3 Car"/>
    <w:basedOn w:val="Policepardfaut"/>
    <w:link w:val="Titre3"/>
    <w:rsid w:val="00F11BF4"/>
    <w:rPr>
      <w:rFonts w:ascii="Times New Roman" w:eastAsia="SimSun" w:hAnsi="Times New Roman"/>
      <w:b/>
      <w:sz w:val="20"/>
      <w:szCs w:val="20"/>
      <w:lang w:val="en-GB" w:eastAsia="en-US"/>
    </w:rPr>
  </w:style>
  <w:style w:type="character" w:customStyle="1" w:styleId="Titre4Car">
    <w:name w:val="Titre 4 Car"/>
    <w:aliases w:val="Heading 4 Char1 Car,Heading 4 Char Char Car,H4 Car,H41 Car,h4 Car,0.1.1.1 Titre 4 + Left:  0&quot; Car,First line:  0&quot; Car,0.1.1... Car,0.1.1.1 Titre 4 Car"/>
    <w:basedOn w:val="Policepardfaut"/>
    <w:link w:val="Titre4"/>
    <w:rsid w:val="00F11BF4"/>
    <w:rPr>
      <w:rFonts w:ascii="Times New Roman" w:eastAsia="SimSun" w:hAnsi="Times New Roman"/>
      <w:b/>
      <w:sz w:val="20"/>
      <w:szCs w:val="20"/>
      <w:lang w:val="en-GB" w:eastAsia="en-US"/>
    </w:rPr>
  </w:style>
  <w:style w:type="character" w:customStyle="1" w:styleId="Titre5Car">
    <w:name w:val="Titre 5 Car"/>
    <w:aliases w:val="H5 Car,H51 Car,h5 Car"/>
    <w:basedOn w:val="Policepardfaut"/>
    <w:link w:val="Titre5"/>
    <w:rsid w:val="00F11BF4"/>
    <w:rPr>
      <w:rFonts w:ascii="Times New Roman" w:eastAsia="SimSun" w:hAnsi="Times New Roman"/>
      <w:b/>
      <w:sz w:val="20"/>
      <w:szCs w:val="20"/>
      <w:lang w:val="en-GB" w:eastAsia="en-US"/>
    </w:rPr>
  </w:style>
  <w:style w:type="character" w:customStyle="1" w:styleId="Titre6Car">
    <w:name w:val="Titre 6 Car"/>
    <w:aliases w:val="H6 Car,H61 Car,h6 Car"/>
    <w:basedOn w:val="Policepardfaut"/>
    <w:link w:val="Titre6"/>
    <w:rsid w:val="00F11BF4"/>
    <w:rPr>
      <w:rFonts w:ascii="Times New Roman" w:eastAsia="SimSun" w:hAnsi="Times New Roman"/>
      <w:b/>
      <w:sz w:val="20"/>
      <w:szCs w:val="20"/>
      <w:lang w:val="en-GB" w:eastAsia="en-US"/>
    </w:rPr>
  </w:style>
  <w:style w:type="character" w:customStyle="1" w:styleId="Titre7Car">
    <w:name w:val="Titre 7 Car"/>
    <w:basedOn w:val="Policepardfaut"/>
    <w:link w:val="Titre7"/>
    <w:rsid w:val="00F11BF4"/>
    <w:rPr>
      <w:rFonts w:ascii="Times New Roman" w:eastAsia="SimSun" w:hAnsi="Times New Roman"/>
      <w:b/>
      <w:sz w:val="20"/>
      <w:szCs w:val="20"/>
      <w:lang w:val="en-GB" w:eastAsia="en-US"/>
    </w:rPr>
  </w:style>
  <w:style w:type="character" w:customStyle="1" w:styleId="Titre8Car">
    <w:name w:val="Titre 8 Car"/>
    <w:basedOn w:val="Policepardfaut"/>
    <w:link w:val="Titre8"/>
    <w:rsid w:val="00F11BF4"/>
    <w:rPr>
      <w:rFonts w:ascii="Times New Roman" w:eastAsia="SimSun" w:hAnsi="Times New Roman"/>
      <w:b/>
      <w:sz w:val="24"/>
      <w:szCs w:val="20"/>
      <w:lang w:val="en-GB" w:eastAsia="en-US"/>
    </w:rPr>
  </w:style>
  <w:style w:type="paragraph" w:customStyle="1" w:styleId="tableheading">
    <w:name w:val="table heading"/>
    <w:basedOn w:val="Normal"/>
    <w:rsid w:val="00F11BF4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rFonts w:eastAsia="Malgun Gothic"/>
      <w:b/>
      <w:bCs/>
    </w:rPr>
  </w:style>
  <w:style w:type="paragraph" w:customStyle="1" w:styleId="tablecell">
    <w:name w:val="table cell"/>
    <w:basedOn w:val="Normal"/>
    <w:rsid w:val="00F11BF4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rFonts w:eastAsia="Malgun Gothic"/>
    </w:rPr>
  </w:style>
  <w:style w:type="paragraph" w:customStyle="1" w:styleId="tablesyntax">
    <w:name w:val="table syntax"/>
    <w:basedOn w:val="Normal"/>
    <w:link w:val="tablesyntaxChar"/>
    <w:qFormat/>
    <w:rsid w:val="00F11BF4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eastAsia="Malgun Gothic"/>
    </w:rPr>
  </w:style>
  <w:style w:type="character" w:customStyle="1" w:styleId="tablesyntaxChar">
    <w:name w:val="table syntax Char"/>
    <w:link w:val="tablesyntax"/>
    <w:qFormat/>
    <w:locked/>
    <w:rsid w:val="00F11BF4"/>
    <w:rPr>
      <w:rFonts w:ascii="Times New Roman" w:eastAsia="Malgun Gothic" w:hAnsi="Times New Roman"/>
      <w:sz w:val="20"/>
      <w:szCs w:val="20"/>
      <w:lang w:val="en-GB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F11B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1219</Characters>
  <Application>Microsoft Office Word</Application>
  <DocSecurity>0</DocSecurity>
  <Lines>48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de Lagrange</dc:creator>
  <cp:keywords/>
  <dc:description/>
  <cp:lastModifiedBy>Philippe de Lagrange</cp:lastModifiedBy>
  <cp:revision>2</cp:revision>
  <dcterms:created xsi:type="dcterms:W3CDTF">2019-09-19T13:05:00Z</dcterms:created>
  <dcterms:modified xsi:type="dcterms:W3CDTF">2019-09-19T13:10:00Z</dcterms:modified>
</cp:coreProperties>
</file>