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B787E" w14:textId="75E18239" w:rsidR="007D4323" w:rsidRPr="00084198" w:rsidRDefault="00C751C2" w:rsidP="00C751C2">
      <w:pPr>
        <w:pStyle w:val="Heading4"/>
        <w:numPr>
          <w:ilvl w:val="0"/>
          <w:numId w:val="0"/>
        </w:numPr>
        <w:ind w:left="864" w:hanging="864"/>
        <w:rPr>
          <w:noProof/>
          <w:lang w:val="en-CA"/>
        </w:rPr>
      </w:pPr>
      <w:r>
        <w:rPr>
          <w:noProof/>
          <w:lang w:val="en-CA"/>
        </w:rPr>
        <w:t>7.3.8.6</w:t>
      </w:r>
      <w:r>
        <w:rPr>
          <w:noProof/>
          <w:lang w:val="en-CA"/>
        </w:rPr>
        <w:tab/>
      </w:r>
      <w:r w:rsidR="007D4323" w:rsidRPr="00084198">
        <w:rPr>
          <w:noProof/>
          <w:lang w:val="en-CA"/>
        </w:rPr>
        <w:t>Palette coding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8"/>
        <w:gridCol w:w="1157"/>
      </w:tblGrid>
      <w:tr w:rsidR="007D4323" w:rsidRPr="00084198" w14:paraId="5E276AF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0245221" w14:textId="77777777" w:rsidR="007D4323" w:rsidRPr="00084198" w:rsidRDefault="007D4323" w:rsidP="00901395">
            <w:pPr>
              <w:pStyle w:val="tablesyntax"/>
              <w:spacing w:before="20" w:after="40"/>
              <w:rPr>
                <w:lang w:val="en-CA"/>
              </w:rPr>
            </w:pPr>
            <w:r w:rsidRPr="00084198">
              <w:rPr>
                <w:lang w:val="en-CA"/>
              </w:rPr>
              <w:lastRenderedPageBreak/>
              <w:t>palette_coding( x0, y0, cbWidth, cbHeight, startComp, numComps ) {</w:t>
            </w:r>
          </w:p>
        </w:tc>
        <w:tc>
          <w:tcPr>
            <w:tcW w:w="1157" w:type="dxa"/>
            <w:tcBorders>
              <w:top w:val="single" w:sz="4" w:space="0" w:color="auto"/>
              <w:left w:val="single" w:sz="4" w:space="0" w:color="auto"/>
              <w:bottom w:val="single" w:sz="4" w:space="0" w:color="auto"/>
              <w:right w:val="single" w:sz="4" w:space="0" w:color="auto"/>
            </w:tcBorders>
            <w:hideMark/>
          </w:tcPr>
          <w:p w14:paraId="7C6F8AA9" w14:textId="77777777" w:rsidR="007D4323" w:rsidRPr="00084198" w:rsidRDefault="007D4323" w:rsidP="00901395">
            <w:pPr>
              <w:pStyle w:val="tableheading"/>
              <w:spacing w:before="20" w:after="40"/>
              <w:rPr>
                <w:lang w:val="en-CA"/>
              </w:rPr>
            </w:pPr>
            <w:r w:rsidRPr="00084198">
              <w:rPr>
                <w:lang w:val="en-CA"/>
              </w:rPr>
              <w:t>Descriptor</w:t>
            </w:r>
          </w:p>
        </w:tc>
      </w:tr>
      <w:tr w:rsidR="007D4323" w:rsidRPr="00084198" w14:paraId="62E0EB0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C90B97E" w14:textId="77777777" w:rsidR="007D4323" w:rsidRPr="00084198" w:rsidRDefault="007D4323" w:rsidP="00901395">
            <w:pPr>
              <w:pStyle w:val="tablesyntax"/>
              <w:spacing w:before="20" w:after="40"/>
              <w:rPr>
                <w:lang w:val="en-CA"/>
              </w:rPr>
            </w:pPr>
            <w:r w:rsidRPr="00084198">
              <w:rPr>
                <w:lang w:val="en-CA"/>
              </w:rPr>
              <w:tab/>
              <w:t>palettePredictionFinished = 0</w:t>
            </w:r>
          </w:p>
        </w:tc>
        <w:tc>
          <w:tcPr>
            <w:tcW w:w="1157" w:type="dxa"/>
            <w:tcBorders>
              <w:top w:val="single" w:sz="4" w:space="0" w:color="auto"/>
              <w:left w:val="single" w:sz="4" w:space="0" w:color="auto"/>
              <w:bottom w:val="single" w:sz="4" w:space="0" w:color="auto"/>
              <w:right w:val="single" w:sz="4" w:space="0" w:color="auto"/>
            </w:tcBorders>
          </w:tcPr>
          <w:p w14:paraId="2728CA2D" w14:textId="77777777" w:rsidR="007D4323" w:rsidRPr="00084198" w:rsidRDefault="007D4323" w:rsidP="00901395">
            <w:pPr>
              <w:pStyle w:val="tableheading"/>
              <w:spacing w:before="20" w:after="40"/>
              <w:jc w:val="center"/>
              <w:rPr>
                <w:b w:val="0"/>
                <w:lang w:val="en-CA"/>
              </w:rPr>
            </w:pPr>
          </w:p>
        </w:tc>
      </w:tr>
      <w:tr w:rsidR="007D4323" w:rsidRPr="00084198" w14:paraId="63605594" w14:textId="77777777" w:rsidTr="009F4C4C">
        <w:trPr>
          <w:cantSplit/>
          <w:trHeight w:val="202"/>
          <w:jc w:val="center"/>
        </w:trPr>
        <w:tc>
          <w:tcPr>
            <w:tcW w:w="8438" w:type="dxa"/>
            <w:tcBorders>
              <w:top w:val="single" w:sz="4" w:space="0" w:color="auto"/>
              <w:left w:val="single" w:sz="4" w:space="0" w:color="auto"/>
              <w:bottom w:val="single" w:sz="4" w:space="0" w:color="auto"/>
              <w:right w:val="single" w:sz="4" w:space="0" w:color="auto"/>
            </w:tcBorders>
            <w:hideMark/>
          </w:tcPr>
          <w:p w14:paraId="69A62F3B" w14:textId="77777777" w:rsidR="007D4323" w:rsidRPr="00084198" w:rsidRDefault="007D4323" w:rsidP="00901395">
            <w:pPr>
              <w:pStyle w:val="tablesyntax"/>
              <w:spacing w:before="20" w:after="40"/>
              <w:rPr>
                <w:lang w:val="en-CA"/>
              </w:rPr>
            </w:pPr>
            <w:r w:rsidRPr="00084198">
              <w:rPr>
                <w:lang w:val="en-CA"/>
              </w:rPr>
              <w:tab/>
              <w:t>NumPredictedPaletteEntries = 0</w:t>
            </w:r>
          </w:p>
        </w:tc>
        <w:tc>
          <w:tcPr>
            <w:tcW w:w="1157" w:type="dxa"/>
            <w:tcBorders>
              <w:top w:val="single" w:sz="4" w:space="0" w:color="auto"/>
              <w:left w:val="single" w:sz="4" w:space="0" w:color="auto"/>
              <w:bottom w:val="single" w:sz="4" w:space="0" w:color="auto"/>
              <w:right w:val="single" w:sz="4" w:space="0" w:color="auto"/>
            </w:tcBorders>
          </w:tcPr>
          <w:p w14:paraId="276EDEA6" w14:textId="77777777" w:rsidR="007D4323" w:rsidRPr="00084198" w:rsidRDefault="007D4323" w:rsidP="00901395">
            <w:pPr>
              <w:pStyle w:val="tableheading"/>
              <w:spacing w:before="20" w:after="40"/>
              <w:jc w:val="center"/>
              <w:rPr>
                <w:b w:val="0"/>
                <w:lang w:val="en-CA"/>
              </w:rPr>
            </w:pPr>
          </w:p>
        </w:tc>
      </w:tr>
      <w:tr w:rsidR="007D4323" w:rsidRPr="00084198" w14:paraId="3BA2D7B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1BFEF5A" w14:textId="77777777" w:rsidR="007D4323" w:rsidRPr="00084198" w:rsidRDefault="007D4323" w:rsidP="00901395">
            <w:pPr>
              <w:pStyle w:val="tablesyntax"/>
              <w:spacing w:before="20" w:after="40"/>
              <w:rPr>
                <w:lang w:val="en-CA"/>
              </w:rPr>
            </w:pPr>
            <w:r w:rsidRPr="00084198">
              <w:rPr>
                <w:lang w:val="en-CA"/>
              </w:rPr>
              <w:tab/>
              <w:t>for( predictorEntryIdx = 0; predictorEntryIdx &lt; PredictorPaletteSize[ startComp ]  &amp;&amp;</w:t>
            </w:r>
            <w:r w:rsidRPr="00084198">
              <w:rPr>
                <w:lang w:val="en-CA"/>
              </w:rPr>
              <w:br/>
            </w:r>
            <w:r w:rsidRPr="00084198">
              <w:rPr>
                <w:lang w:val="en-CA"/>
              </w:rPr>
              <w:tab/>
            </w:r>
            <w:r w:rsidRPr="00084198">
              <w:rPr>
                <w:lang w:val="en-CA"/>
              </w:rPr>
              <w:tab/>
              <w:t xml:space="preserve">!palettePredictionFinished  &amp;&amp;  </w:t>
            </w:r>
            <w:r w:rsidRPr="00084198">
              <w:rPr>
                <w:lang w:val="en-CA"/>
              </w:rPr>
              <w:br/>
            </w:r>
            <w:r w:rsidRPr="00084198">
              <w:rPr>
                <w:lang w:val="en-CA"/>
              </w:rPr>
              <w:tab/>
            </w:r>
            <w:r w:rsidRPr="00084198">
              <w:rPr>
                <w:lang w:val="en-CA"/>
              </w:rPr>
              <w:tab/>
              <w:t>NumPredictedPaletteEntries[ startComp ] &lt; palette_max_size; predictorEntryIdx++ ) {</w:t>
            </w:r>
          </w:p>
        </w:tc>
        <w:tc>
          <w:tcPr>
            <w:tcW w:w="1157" w:type="dxa"/>
            <w:tcBorders>
              <w:top w:val="single" w:sz="4" w:space="0" w:color="auto"/>
              <w:left w:val="single" w:sz="4" w:space="0" w:color="auto"/>
              <w:bottom w:val="single" w:sz="4" w:space="0" w:color="auto"/>
              <w:right w:val="single" w:sz="4" w:space="0" w:color="auto"/>
            </w:tcBorders>
          </w:tcPr>
          <w:p w14:paraId="3B4E0857" w14:textId="77777777" w:rsidR="007D4323" w:rsidRPr="00084198" w:rsidRDefault="007D4323" w:rsidP="00901395">
            <w:pPr>
              <w:pStyle w:val="tableheading"/>
              <w:spacing w:before="20" w:after="40"/>
              <w:jc w:val="center"/>
              <w:rPr>
                <w:b w:val="0"/>
                <w:lang w:val="en-CA"/>
              </w:rPr>
            </w:pPr>
          </w:p>
        </w:tc>
      </w:tr>
      <w:tr w:rsidR="007D4323" w:rsidRPr="00084198" w14:paraId="1196A284" w14:textId="77777777" w:rsidTr="009F4C4C">
        <w:trPr>
          <w:cantSplit/>
          <w:trHeight w:val="202"/>
          <w:jc w:val="center"/>
        </w:trPr>
        <w:tc>
          <w:tcPr>
            <w:tcW w:w="8438" w:type="dxa"/>
            <w:tcBorders>
              <w:top w:val="single" w:sz="4" w:space="0" w:color="auto"/>
              <w:left w:val="single" w:sz="4" w:space="0" w:color="auto"/>
              <w:bottom w:val="single" w:sz="4" w:space="0" w:color="auto"/>
              <w:right w:val="single" w:sz="4" w:space="0" w:color="auto"/>
            </w:tcBorders>
            <w:hideMark/>
          </w:tcPr>
          <w:p w14:paraId="713B27E0" w14:textId="77777777" w:rsidR="007D4323" w:rsidRPr="00084198" w:rsidRDefault="007D4323" w:rsidP="00901395">
            <w:pPr>
              <w:pStyle w:val="tablesyntax"/>
              <w:spacing w:before="20" w:after="40"/>
              <w:rPr>
                <w:b/>
                <w:lang w:val="en-CA"/>
              </w:rPr>
            </w:pPr>
            <w:r w:rsidRPr="00084198">
              <w:rPr>
                <w:lang w:val="en-CA"/>
              </w:rPr>
              <w:tab/>
            </w:r>
            <w:r w:rsidRPr="00084198">
              <w:rPr>
                <w:lang w:val="en-CA"/>
              </w:rPr>
              <w:tab/>
            </w:r>
            <w:r w:rsidRPr="00084198">
              <w:rPr>
                <w:b/>
                <w:lang w:val="en-CA"/>
              </w:rPr>
              <w:t>palette_predictor_run</w:t>
            </w:r>
          </w:p>
        </w:tc>
        <w:tc>
          <w:tcPr>
            <w:tcW w:w="1157" w:type="dxa"/>
            <w:tcBorders>
              <w:top w:val="single" w:sz="4" w:space="0" w:color="auto"/>
              <w:left w:val="single" w:sz="4" w:space="0" w:color="auto"/>
              <w:bottom w:val="single" w:sz="4" w:space="0" w:color="auto"/>
              <w:right w:val="single" w:sz="4" w:space="0" w:color="auto"/>
            </w:tcBorders>
            <w:hideMark/>
          </w:tcPr>
          <w:p w14:paraId="0575C1C0"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7A2CDBF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5AE56B88"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if( palette_predictor_run  !=  1 ) {</w:t>
            </w:r>
          </w:p>
        </w:tc>
        <w:tc>
          <w:tcPr>
            <w:tcW w:w="1157" w:type="dxa"/>
            <w:tcBorders>
              <w:top w:val="single" w:sz="4" w:space="0" w:color="auto"/>
              <w:left w:val="single" w:sz="4" w:space="0" w:color="auto"/>
              <w:bottom w:val="single" w:sz="4" w:space="0" w:color="auto"/>
              <w:right w:val="single" w:sz="4" w:space="0" w:color="auto"/>
            </w:tcBorders>
          </w:tcPr>
          <w:p w14:paraId="2E5B287C" w14:textId="77777777" w:rsidR="007D4323" w:rsidRPr="00084198" w:rsidRDefault="007D4323" w:rsidP="00901395">
            <w:pPr>
              <w:pStyle w:val="tableheading"/>
              <w:spacing w:before="20" w:after="40"/>
              <w:jc w:val="center"/>
              <w:rPr>
                <w:b w:val="0"/>
                <w:lang w:val="en-CA"/>
              </w:rPr>
            </w:pPr>
          </w:p>
        </w:tc>
      </w:tr>
      <w:tr w:rsidR="007D4323" w:rsidRPr="00084198" w14:paraId="5B06CD1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26004291"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 xml:space="preserve">if( palette_predictor_run &gt; 1 ) </w:t>
            </w:r>
          </w:p>
        </w:tc>
        <w:tc>
          <w:tcPr>
            <w:tcW w:w="1157" w:type="dxa"/>
            <w:tcBorders>
              <w:top w:val="single" w:sz="4" w:space="0" w:color="auto"/>
              <w:left w:val="single" w:sz="4" w:space="0" w:color="auto"/>
              <w:bottom w:val="single" w:sz="4" w:space="0" w:color="auto"/>
              <w:right w:val="single" w:sz="4" w:space="0" w:color="auto"/>
            </w:tcBorders>
          </w:tcPr>
          <w:p w14:paraId="73067D6E" w14:textId="77777777" w:rsidR="007D4323" w:rsidRPr="00084198" w:rsidRDefault="007D4323" w:rsidP="00901395">
            <w:pPr>
              <w:pStyle w:val="tableheading"/>
              <w:spacing w:before="20" w:after="40"/>
              <w:jc w:val="center"/>
              <w:rPr>
                <w:b w:val="0"/>
                <w:lang w:val="en-CA"/>
              </w:rPr>
            </w:pPr>
          </w:p>
        </w:tc>
      </w:tr>
      <w:tr w:rsidR="007D4323" w:rsidRPr="00084198" w14:paraId="13D2C81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2EF79798"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predictorEntryIdx  +=  palette_predictor_run − 1</w:t>
            </w:r>
          </w:p>
        </w:tc>
        <w:tc>
          <w:tcPr>
            <w:tcW w:w="1157" w:type="dxa"/>
            <w:tcBorders>
              <w:top w:val="single" w:sz="4" w:space="0" w:color="auto"/>
              <w:left w:val="single" w:sz="4" w:space="0" w:color="auto"/>
              <w:bottom w:val="single" w:sz="4" w:space="0" w:color="auto"/>
              <w:right w:val="single" w:sz="4" w:space="0" w:color="auto"/>
            </w:tcBorders>
          </w:tcPr>
          <w:p w14:paraId="6B7F75B0" w14:textId="77777777" w:rsidR="007D4323" w:rsidRPr="00084198" w:rsidRDefault="007D4323" w:rsidP="00901395">
            <w:pPr>
              <w:pStyle w:val="tableheading"/>
              <w:spacing w:before="20" w:after="40"/>
              <w:jc w:val="center"/>
              <w:rPr>
                <w:b w:val="0"/>
                <w:lang w:val="en-CA"/>
              </w:rPr>
            </w:pPr>
          </w:p>
        </w:tc>
      </w:tr>
      <w:tr w:rsidR="007D4323" w:rsidRPr="00084198" w14:paraId="5A918778"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853DF06"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PalettePredictorEntryReuseFlags[ predictorEntryIdx ] = 1</w:t>
            </w:r>
          </w:p>
        </w:tc>
        <w:tc>
          <w:tcPr>
            <w:tcW w:w="1157" w:type="dxa"/>
            <w:tcBorders>
              <w:top w:val="single" w:sz="4" w:space="0" w:color="auto"/>
              <w:left w:val="single" w:sz="4" w:space="0" w:color="auto"/>
              <w:bottom w:val="single" w:sz="4" w:space="0" w:color="auto"/>
              <w:right w:val="single" w:sz="4" w:space="0" w:color="auto"/>
            </w:tcBorders>
          </w:tcPr>
          <w:p w14:paraId="649F9E87" w14:textId="77777777" w:rsidR="007D4323" w:rsidRPr="00084198" w:rsidRDefault="007D4323" w:rsidP="00901395">
            <w:pPr>
              <w:pStyle w:val="tableheading"/>
              <w:spacing w:before="20" w:after="40"/>
              <w:jc w:val="center"/>
              <w:rPr>
                <w:b w:val="0"/>
                <w:lang w:val="en-CA"/>
              </w:rPr>
            </w:pPr>
          </w:p>
        </w:tc>
      </w:tr>
      <w:tr w:rsidR="007D4323" w:rsidRPr="00084198" w14:paraId="4D5FD414"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C06EC0D"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NumPredictedPaletteEntries++</w:t>
            </w:r>
          </w:p>
        </w:tc>
        <w:tc>
          <w:tcPr>
            <w:tcW w:w="1157" w:type="dxa"/>
            <w:tcBorders>
              <w:top w:val="single" w:sz="4" w:space="0" w:color="auto"/>
              <w:left w:val="single" w:sz="4" w:space="0" w:color="auto"/>
              <w:bottom w:val="single" w:sz="4" w:space="0" w:color="auto"/>
              <w:right w:val="single" w:sz="4" w:space="0" w:color="auto"/>
            </w:tcBorders>
          </w:tcPr>
          <w:p w14:paraId="509A5FF3" w14:textId="77777777" w:rsidR="007D4323" w:rsidRPr="00084198" w:rsidRDefault="007D4323" w:rsidP="00901395">
            <w:pPr>
              <w:pStyle w:val="tableheading"/>
              <w:spacing w:before="20" w:after="40"/>
              <w:jc w:val="center"/>
              <w:rPr>
                <w:b w:val="0"/>
                <w:lang w:val="en-CA"/>
              </w:rPr>
            </w:pPr>
          </w:p>
        </w:tc>
      </w:tr>
      <w:tr w:rsidR="007D4323" w:rsidRPr="00084198" w14:paraId="6CE7C26A"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057E532"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 else</w:t>
            </w:r>
          </w:p>
        </w:tc>
        <w:tc>
          <w:tcPr>
            <w:tcW w:w="1157" w:type="dxa"/>
            <w:tcBorders>
              <w:top w:val="single" w:sz="4" w:space="0" w:color="auto"/>
              <w:left w:val="single" w:sz="4" w:space="0" w:color="auto"/>
              <w:bottom w:val="single" w:sz="4" w:space="0" w:color="auto"/>
              <w:right w:val="single" w:sz="4" w:space="0" w:color="auto"/>
            </w:tcBorders>
          </w:tcPr>
          <w:p w14:paraId="77009883" w14:textId="77777777" w:rsidR="007D4323" w:rsidRPr="00084198" w:rsidRDefault="007D4323" w:rsidP="00901395">
            <w:pPr>
              <w:pStyle w:val="tableheading"/>
              <w:spacing w:before="20" w:after="40"/>
              <w:jc w:val="center"/>
              <w:rPr>
                <w:b w:val="0"/>
                <w:lang w:val="en-CA"/>
              </w:rPr>
            </w:pPr>
          </w:p>
        </w:tc>
      </w:tr>
      <w:tr w:rsidR="007D4323" w:rsidRPr="00084198" w14:paraId="08739F1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21A3AD8"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palettePredictionFinished = 1</w:t>
            </w:r>
          </w:p>
        </w:tc>
        <w:tc>
          <w:tcPr>
            <w:tcW w:w="1157" w:type="dxa"/>
            <w:tcBorders>
              <w:top w:val="single" w:sz="4" w:space="0" w:color="auto"/>
              <w:left w:val="single" w:sz="4" w:space="0" w:color="auto"/>
              <w:bottom w:val="single" w:sz="4" w:space="0" w:color="auto"/>
              <w:right w:val="single" w:sz="4" w:space="0" w:color="auto"/>
            </w:tcBorders>
          </w:tcPr>
          <w:p w14:paraId="13503E53" w14:textId="77777777" w:rsidR="007D4323" w:rsidRPr="00084198" w:rsidRDefault="007D4323" w:rsidP="00901395">
            <w:pPr>
              <w:pStyle w:val="tableheading"/>
              <w:spacing w:before="20" w:after="40"/>
              <w:jc w:val="center"/>
              <w:rPr>
                <w:b w:val="0"/>
                <w:lang w:val="en-CA"/>
              </w:rPr>
            </w:pPr>
          </w:p>
        </w:tc>
      </w:tr>
      <w:tr w:rsidR="007D4323" w:rsidRPr="00084198" w14:paraId="67A0272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56AA0965" w14:textId="77777777" w:rsidR="007D4323" w:rsidRPr="00084198" w:rsidRDefault="007D4323" w:rsidP="00901395">
            <w:pPr>
              <w:pStyle w:val="tablesyntax"/>
              <w:spacing w:before="20" w:after="40"/>
              <w:rPr>
                <w:lang w:val="en-CA"/>
              </w:rPr>
            </w:pP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543746B3" w14:textId="77777777" w:rsidR="007D4323" w:rsidRPr="00084198" w:rsidRDefault="007D4323" w:rsidP="00901395">
            <w:pPr>
              <w:pStyle w:val="tableheading"/>
              <w:spacing w:before="20" w:after="40"/>
              <w:jc w:val="center"/>
              <w:rPr>
                <w:b w:val="0"/>
                <w:lang w:val="en-CA"/>
              </w:rPr>
            </w:pPr>
          </w:p>
        </w:tc>
      </w:tr>
      <w:tr w:rsidR="00ED7CDB" w:rsidRPr="00084198" w14:paraId="713177C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32E33C32" w14:textId="3F7933AA" w:rsidR="00ED7CDB" w:rsidRPr="00084198" w:rsidRDefault="00ED7CDB" w:rsidP="00901395">
            <w:pPr>
              <w:pStyle w:val="tablesyntax"/>
              <w:spacing w:before="20" w:after="40"/>
              <w:rPr>
                <w:lang w:val="en-CA" w:eastAsia="zh-CN"/>
              </w:rPr>
            </w:pPr>
            <w:r w:rsidRPr="00ED7CDB">
              <w:rPr>
                <w:lang w:val="en-CA" w:eastAsia="zh-CN"/>
              </w:rPr>
              <w:tab/>
              <w:t>if( NumPredictedPaletteEntries &lt; palette_max_size )</w:t>
            </w:r>
          </w:p>
        </w:tc>
        <w:tc>
          <w:tcPr>
            <w:tcW w:w="1157" w:type="dxa"/>
            <w:tcBorders>
              <w:top w:val="single" w:sz="4" w:space="0" w:color="auto"/>
              <w:left w:val="single" w:sz="4" w:space="0" w:color="auto"/>
              <w:bottom w:val="single" w:sz="4" w:space="0" w:color="auto"/>
              <w:right w:val="single" w:sz="4" w:space="0" w:color="auto"/>
            </w:tcBorders>
          </w:tcPr>
          <w:p w14:paraId="52891D2F" w14:textId="77777777" w:rsidR="00ED7CDB" w:rsidRPr="00084198" w:rsidRDefault="00ED7CDB" w:rsidP="00901395">
            <w:pPr>
              <w:pStyle w:val="tableheading"/>
              <w:spacing w:before="20" w:after="40"/>
              <w:jc w:val="center"/>
              <w:rPr>
                <w:b w:val="0"/>
                <w:lang w:val="en-CA"/>
              </w:rPr>
            </w:pPr>
          </w:p>
        </w:tc>
      </w:tr>
      <w:tr w:rsidR="007D4323" w:rsidRPr="00084198" w14:paraId="556D6ABF"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2B6B92F" w14:textId="4837E2F4" w:rsidR="007D4323" w:rsidRPr="00084198" w:rsidRDefault="00ED7CDB" w:rsidP="00901395">
            <w:pPr>
              <w:pStyle w:val="tablesyntax"/>
              <w:spacing w:before="20" w:after="40"/>
              <w:rPr>
                <w:b/>
                <w:lang w:val="en-CA"/>
              </w:rPr>
            </w:pPr>
            <w:r w:rsidRPr="00ED7CDB">
              <w:rPr>
                <w:lang w:val="en-CA" w:eastAsia="zh-CN"/>
              </w:rPr>
              <w:tab/>
            </w:r>
            <w:r w:rsidR="007D4323" w:rsidRPr="00084198">
              <w:rPr>
                <w:lang w:val="en-CA"/>
              </w:rPr>
              <w:tab/>
            </w:r>
            <w:r w:rsidR="007D4323" w:rsidRPr="00084198">
              <w:rPr>
                <w:b/>
                <w:lang w:val="en-CA"/>
              </w:rPr>
              <w:t>num_signalled_palette_entries</w:t>
            </w:r>
          </w:p>
        </w:tc>
        <w:tc>
          <w:tcPr>
            <w:tcW w:w="1157" w:type="dxa"/>
            <w:tcBorders>
              <w:top w:val="single" w:sz="4" w:space="0" w:color="auto"/>
              <w:left w:val="single" w:sz="4" w:space="0" w:color="auto"/>
              <w:bottom w:val="single" w:sz="4" w:space="0" w:color="auto"/>
              <w:right w:val="single" w:sz="4" w:space="0" w:color="auto"/>
            </w:tcBorders>
            <w:hideMark/>
          </w:tcPr>
          <w:p w14:paraId="16EB2169"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09580FEA"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0B08ED49" w14:textId="77777777" w:rsidR="007D4323" w:rsidRPr="00084198" w:rsidRDefault="007D4323" w:rsidP="00901395">
            <w:pPr>
              <w:pStyle w:val="tablesyntax"/>
              <w:spacing w:before="20" w:after="40"/>
              <w:rPr>
                <w:lang w:val="en-CA" w:eastAsia="zh-CN"/>
              </w:rPr>
            </w:pPr>
            <w:r w:rsidRPr="00084198">
              <w:rPr>
                <w:lang w:val="en-CA"/>
              </w:rPr>
              <w:tab/>
              <w:t>for( cIdx = startComp; cIdx &lt; ( startComp + numComps); cIdx++ )</w:t>
            </w:r>
          </w:p>
        </w:tc>
        <w:tc>
          <w:tcPr>
            <w:tcW w:w="1157" w:type="dxa"/>
            <w:tcBorders>
              <w:top w:val="single" w:sz="4" w:space="0" w:color="auto"/>
              <w:left w:val="single" w:sz="4" w:space="0" w:color="auto"/>
              <w:bottom w:val="single" w:sz="4" w:space="0" w:color="auto"/>
              <w:right w:val="single" w:sz="4" w:space="0" w:color="auto"/>
            </w:tcBorders>
          </w:tcPr>
          <w:p w14:paraId="7083BF8A" w14:textId="77777777" w:rsidR="007D4323" w:rsidRPr="00084198" w:rsidRDefault="007D4323" w:rsidP="00901395">
            <w:pPr>
              <w:pStyle w:val="tableheading"/>
              <w:spacing w:before="20" w:after="40"/>
              <w:jc w:val="center"/>
              <w:rPr>
                <w:b w:val="0"/>
                <w:lang w:val="en-CA"/>
              </w:rPr>
            </w:pPr>
          </w:p>
        </w:tc>
      </w:tr>
      <w:tr w:rsidR="007D4323" w:rsidRPr="00084198" w14:paraId="65A8CE6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2674460" w14:textId="0EDC453B" w:rsidR="007D4323" w:rsidRPr="00084198" w:rsidRDefault="007D4323" w:rsidP="00901395">
            <w:pPr>
              <w:pStyle w:val="tablesyntax"/>
              <w:spacing w:before="20" w:after="40"/>
              <w:rPr>
                <w:lang w:val="en-CA"/>
              </w:rPr>
            </w:pPr>
            <w:r w:rsidRPr="00084198">
              <w:rPr>
                <w:lang w:val="en-CA"/>
              </w:rPr>
              <w:tab/>
            </w:r>
            <w:r w:rsidRPr="00084198">
              <w:rPr>
                <w:lang w:val="en-CA"/>
              </w:rPr>
              <w:tab/>
              <w:t xml:space="preserve">for( i = 0; i &lt; num_signalled_palette_entries; i++ ) </w:t>
            </w:r>
          </w:p>
        </w:tc>
        <w:tc>
          <w:tcPr>
            <w:tcW w:w="1157" w:type="dxa"/>
            <w:tcBorders>
              <w:top w:val="single" w:sz="4" w:space="0" w:color="auto"/>
              <w:left w:val="single" w:sz="4" w:space="0" w:color="auto"/>
              <w:bottom w:val="single" w:sz="4" w:space="0" w:color="auto"/>
              <w:right w:val="single" w:sz="4" w:space="0" w:color="auto"/>
            </w:tcBorders>
          </w:tcPr>
          <w:p w14:paraId="1EB6CB7A" w14:textId="77777777" w:rsidR="007D4323" w:rsidRPr="00084198" w:rsidRDefault="007D4323" w:rsidP="00901395">
            <w:pPr>
              <w:pStyle w:val="tableheading"/>
              <w:spacing w:before="20" w:after="40"/>
              <w:jc w:val="center"/>
              <w:rPr>
                <w:b w:val="0"/>
                <w:lang w:val="en-CA"/>
              </w:rPr>
            </w:pPr>
          </w:p>
        </w:tc>
      </w:tr>
      <w:tr w:rsidR="007D4323" w:rsidRPr="00084198" w14:paraId="0AA656B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80413E7"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b/>
                <w:lang w:val="en-CA"/>
              </w:rPr>
              <w:t>new_palette_entries</w:t>
            </w:r>
            <w:r w:rsidRPr="00084198">
              <w:rPr>
                <w:lang w:val="en-CA"/>
              </w:rPr>
              <w:t>[ cIdx ][ i ]</w:t>
            </w:r>
          </w:p>
        </w:tc>
        <w:tc>
          <w:tcPr>
            <w:tcW w:w="1157" w:type="dxa"/>
            <w:tcBorders>
              <w:top w:val="single" w:sz="4" w:space="0" w:color="auto"/>
              <w:left w:val="single" w:sz="4" w:space="0" w:color="auto"/>
              <w:bottom w:val="single" w:sz="4" w:space="0" w:color="auto"/>
              <w:right w:val="single" w:sz="4" w:space="0" w:color="auto"/>
            </w:tcBorders>
            <w:hideMark/>
          </w:tcPr>
          <w:p w14:paraId="6F7C3266"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4FEE74A8"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2D100E66" w14:textId="5844E300" w:rsidR="007D4323" w:rsidRPr="00084198" w:rsidRDefault="007D4323" w:rsidP="00901395">
            <w:pPr>
              <w:pStyle w:val="tablesyntax"/>
              <w:spacing w:before="20" w:after="40"/>
              <w:rPr>
                <w:lang w:val="en-CA"/>
              </w:rPr>
            </w:pPr>
            <w:r w:rsidRPr="00084198">
              <w:rPr>
                <w:lang w:val="en-CA"/>
              </w:rPr>
              <w:tab/>
              <w:t>if( CurrentPaletteSize</w:t>
            </w:r>
            <w:r w:rsidR="00FE060F" w:rsidRPr="00084198">
              <w:rPr>
                <w:color w:val="000000"/>
                <w:lang w:val="en-CA"/>
              </w:rPr>
              <w:t>[ </w:t>
            </w:r>
            <w:r w:rsidR="00FE060F" w:rsidRPr="00084198">
              <w:rPr>
                <w:lang w:val="en-CA"/>
              </w:rPr>
              <w:t>startComp </w:t>
            </w:r>
            <w:r w:rsidR="00FE060F" w:rsidRPr="00084198">
              <w:rPr>
                <w:color w:val="000000"/>
                <w:lang w:val="en-CA"/>
              </w:rPr>
              <w:t>]</w:t>
            </w:r>
            <w:r w:rsidRPr="00084198">
              <w:rPr>
                <w:lang w:val="en-CA"/>
              </w:rPr>
              <w:t xml:space="preserve">  &gt;  0 )</w:t>
            </w:r>
          </w:p>
        </w:tc>
        <w:tc>
          <w:tcPr>
            <w:tcW w:w="1157" w:type="dxa"/>
            <w:tcBorders>
              <w:top w:val="single" w:sz="4" w:space="0" w:color="auto"/>
              <w:left w:val="single" w:sz="4" w:space="0" w:color="auto"/>
              <w:bottom w:val="single" w:sz="4" w:space="0" w:color="auto"/>
              <w:right w:val="single" w:sz="4" w:space="0" w:color="auto"/>
            </w:tcBorders>
          </w:tcPr>
          <w:p w14:paraId="5C053C7D" w14:textId="77777777" w:rsidR="007D4323" w:rsidRPr="00084198" w:rsidRDefault="007D4323" w:rsidP="00901395">
            <w:pPr>
              <w:pStyle w:val="tableheading"/>
              <w:spacing w:before="20" w:after="40"/>
              <w:jc w:val="center"/>
              <w:rPr>
                <w:b w:val="0"/>
                <w:lang w:val="en-CA"/>
              </w:rPr>
            </w:pPr>
          </w:p>
        </w:tc>
      </w:tr>
      <w:tr w:rsidR="007D4323" w:rsidRPr="00084198" w14:paraId="1FC4465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9FE246E" w14:textId="77777777" w:rsidR="007D4323" w:rsidRPr="00084198" w:rsidRDefault="007D4323" w:rsidP="00901395">
            <w:pPr>
              <w:pStyle w:val="tablesyntax"/>
              <w:spacing w:before="20" w:after="40"/>
              <w:rPr>
                <w:b/>
                <w:lang w:val="en-CA"/>
              </w:rPr>
            </w:pPr>
            <w:r w:rsidRPr="00084198">
              <w:rPr>
                <w:lang w:val="en-CA"/>
              </w:rPr>
              <w:tab/>
            </w:r>
            <w:r w:rsidRPr="00084198">
              <w:rPr>
                <w:lang w:val="en-CA"/>
              </w:rPr>
              <w:tab/>
            </w:r>
            <w:r w:rsidRPr="00084198">
              <w:rPr>
                <w:b/>
                <w:lang w:val="en-CA"/>
              </w:rPr>
              <w:t>palette_escape_val_present_flag</w:t>
            </w:r>
          </w:p>
        </w:tc>
        <w:tc>
          <w:tcPr>
            <w:tcW w:w="1157" w:type="dxa"/>
            <w:tcBorders>
              <w:top w:val="single" w:sz="4" w:space="0" w:color="auto"/>
              <w:left w:val="single" w:sz="4" w:space="0" w:color="auto"/>
              <w:bottom w:val="single" w:sz="4" w:space="0" w:color="auto"/>
              <w:right w:val="single" w:sz="4" w:space="0" w:color="auto"/>
            </w:tcBorders>
            <w:hideMark/>
          </w:tcPr>
          <w:p w14:paraId="75C849CD"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2CC7F2F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CA92AF1" w14:textId="230A88D4" w:rsidR="007D4323" w:rsidRPr="00084198" w:rsidRDefault="007D4323" w:rsidP="00901395">
            <w:pPr>
              <w:pStyle w:val="tablesyntax"/>
              <w:spacing w:before="20" w:after="40"/>
              <w:rPr>
                <w:lang w:val="en-CA"/>
              </w:rPr>
            </w:pPr>
            <w:r w:rsidRPr="00084198">
              <w:rPr>
                <w:lang w:val="en-CA"/>
              </w:rPr>
              <w:tab/>
            </w:r>
            <w:r w:rsidRPr="00C67A51">
              <w:rPr>
                <w:lang w:val="en-CA"/>
              </w:rPr>
              <w:t>if( </w:t>
            </w:r>
            <w:r w:rsidRPr="009F4C4C">
              <w:rPr>
                <w:lang w:val="en-CA"/>
              </w:rPr>
              <w:t xml:space="preserve">MaxPaletteIndex &gt; </w:t>
            </w:r>
            <w:r w:rsidR="00C67A51" w:rsidRPr="009F4C4C">
              <w:rPr>
                <w:lang w:val="en-CA"/>
              </w:rPr>
              <w:t>0</w:t>
            </w:r>
            <w:r w:rsidRPr="00084198">
              <w:rPr>
                <w:lang w:val="en-CA"/>
              </w:rPr>
              <w:t> ) {</w:t>
            </w:r>
          </w:p>
        </w:tc>
        <w:tc>
          <w:tcPr>
            <w:tcW w:w="1157" w:type="dxa"/>
            <w:tcBorders>
              <w:top w:val="single" w:sz="4" w:space="0" w:color="auto"/>
              <w:left w:val="single" w:sz="4" w:space="0" w:color="auto"/>
              <w:bottom w:val="single" w:sz="4" w:space="0" w:color="auto"/>
              <w:right w:val="single" w:sz="4" w:space="0" w:color="auto"/>
            </w:tcBorders>
          </w:tcPr>
          <w:p w14:paraId="10E142AF" w14:textId="77777777" w:rsidR="007D4323" w:rsidRPr="00084198" w:rsidRDefault="007D4323" w:rsidP="00901395">
            <w:pPr>
              <w:pStyle w:val="tableheading"/>
              <w:spacing w:before="20" w:after="40"/>
              <w:jc w:val="center"/>
              <w:rPr>
                <w:b w:val="0"/>
                <w:lang w:val="en-CA"/>
              </w:rPr>
            </w:pPr>
          </w:p>
        </w:tc>
      </w:tr>
      <w:tr w:rsidR="007D4323" w:rsidRPr="00084198" w14:paraId="7AB3B71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DC0BAD6" w14:textId="77777777" w:rsidR="007D4323" w:rsidRPr="00084198" w:rsidRDefault="007D4323" w:rsidP="00901395">
            <w:pPr>
              <w:pStyle w:val="tablesyntax"/>
              <w:spacing w:before="20" w:after="40"/>
              <w:rPr>
                <w:b/>
                <w:lang w:val="en-CA"/>
              </w:rPr>
            </w:pPr>
            <w:r w:rsidRPr="00084198">
              <w:rPr>
                <w:lang w:val="en-CA"/>
              </w:rPr>
              <w:tab/>
            </w:r>
            <w:r w:rsidRPr="00084198">
              <w:rPr>
                <w:lang w:val="en-CA"/>
              </w:rPr>
              <w:tab/>
            </w:r>
            <w:r w:rsidRPr="00084198">
              <w:rPr>
                <w:b/>
                <w:lang w:val="en-CA"/>
              </w:rPr>
              <w:t>num_palette_indices_minus1</w:t>
            </w:r>
          </w:p>
        </w:tc>
        <w:tc>
          <w:tcPr>
            <w:tcW w:w="1157" w:type="dxa"/>
            <w:tcBorders>
              <w:top w:val="single" w:sz="4" w:space="0" w:color="auto"/>
              <w:left w:val="single" w:sz="4" w:space="0" w:color="auto"/>
              <w:bottom w:val="single" w:sz="4" w:space="0" w:color="auto"/>
              <w:right w:val="single" w:sz="4" w:space="0" w:color="auto"/>
            </w:tcBorders>
            <w:hideMark/>
          </w:tcPr>
          <w:p w14:paraId="35CC53B2"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C67A51" w:rsidRPr="00084198" w14:paraId="587FE8D8"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532E5503" w14:textId="1E3381A8" w:rsidR="00C67A51" w:rsidRPr="00084198" w:rsidRDefault="00C67A51" w:rsidP="00901395">
            <w:pPr>
              <w:pStyle w:val="tablesyntax"/>
              <w:spacing w:before="20" w:after="40"/>
              <w:rPr>
                <w:lang w:val="en-CA"/>
              </w:rPr>
            </w:pPr>
            <w:r w:rsidRPr="00084198">
              <w:rPr>
                <w:lang w:val="en-CA"/>
              </w:rPr>
              <w:tab/>
            </w:r>
            <w:r w:rsidRPr="00C67A51">
              <w:rPr>
                <w:lang w:val="en-CA"/>
              </w:rPr>
              <w:tab/>
              <w:t>adjust = 0</w:t>
            </w:r>
          </w:p>
        </w:tc>
        <w:tc>
          <w:tcPr>
            <w:tcW w:w="1157" w:type="dxa"/>
            <w:tcBorders>
              <w:top w:val="single" w:sz="4" w:space="0" w:color="auto"/>
              <w:left w:val="single" w:sz="4" w:space="0" w:color="auto"/>
              <w:bottom w:val="single" w:sz="4" w:space="0" w:color="auto"/>
              <w:right w:val="single" w:sz="4" w:space="0" w:color="auto"/>
            </w:tcBorders>
          </w:tcPr>
          <w:p w14:paraId="3380350C" w14:textId="77777777" w:rsidR="00C67A51" w:rsidRPr="00084198" w:rsidRDefault="00C67A51" w:rsidP="00901395">
            <w:pPr>
              <w:pStyle w:val="tableheading"/>
              <w:spacing w:before="20" w:after="40"/>
              <w:jc w:val="center"/>
              <w:rPr>
                <w:b w:val="0"/>
                <w:lang w:val="en-CA"/>
              </w:rPr>
            </w:pPr>
          </w:p>
        </w:tc>
      </w:tr>
      <w:tr w:rsidR="007D4323" w:rsidRPr="00084198" w14:paraId="4EBD40D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5B83EEFB"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for( i = 0; i  &lt;=  num_palette_indices_minus1; i++ ) {</w:t>
            </w:r>
          </w:p>
        </w:tc>
        <w:tc>
          <w:tcPr>
            <w:tcW w:w="1157" w:type="dxa"/>
            <w:tcBorders>
              <w:top w:val="single" w:sz="4" w:space="0" w:color="auto"/>
              <w:left w:val="single" w:sz="4" w:space="0" w:color="auto"/>
              <w:bottom w:val="single" w:sz="4" w:space="0" w:color="auto"/>
              <w:right w:val="single" w:sz="4" w:space="0" w:color="auto"/>
            </w:tcBorders>
          </w:tcPr>
          <w:p w14:paraId="6F73F650" w14:textId="77777777" w:rsidR="007D4323" w:rsidRPr="00084198" w:rsidRDefault="007D4323" w:rsidP="00901395">
            <w:pPr>
              <w:pStyle w:val="tableheading"/>
              <w:spacing w:before="20" w:after="40"/>
              <w:jc w:val="center"/>
              <w:rPr>
                <w:b w:val="0"/>
                <w:lang w:val="en-CA"/>
              </w:rPr>
            </w:pPr>
          </w:p>
        </w:tc>
      </w:tr>
      <w:tr w:rsidR="007D4323" w:rsidRPr="00084198" w14:paraId="088B6023"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4D6C5F2D" w14:textId="718D15C3" w:rsidR="007D4323" w:rsidRPr="00084198" w:rsidRDefault="00C67A51" w:rsidP="00901395">
            <w:pPr>
              <w:pStyle w:val="tablesyntax"/>
              <w:spacing w:before="20" w:after="40"/>
              <w:rPr>
                <w:lang w:val="en-CA"/>
              </w:rPr>
            </w:pPr>
            <w:r w:rsidRPr="00084198">
              <w:rPr>
                <w:lang w:val="en-CA"/>
              </w:rPr>
              <w:tab/>
            </w:r>
            <w:r w:rsidRPr="00C67A51">
              <w:rPr>
                <w:lang w:val="en-CA"/>
              </w:rPr>
              <w:tab/>
            </w:r>
            <w:r w:rsidRPr="00C67A51">
              <w:rPr>
                <w:lang w:val="en-CA"/>
              </w:rPr>
              <w:tab/>
            </w:r>
            <w:r>
              <w:rPr>
                <w:lang w:val="en-CA"/>
              </w:rPr>
              <w:t>if( MaxPaletteIndex </w:t>
            </w:r>
            <w:r w:rsidRPr="00C67A51">
              <w:rPr>
                <w:lang w:val="en-CA"/>
              </w:rPr>
              <w:t>−</w:t>
            </w:r>
            <w:r>
              <w:rPr>
                <w:lang w:val="en-CA"/>
              </w:rPr>
              <w:t> </w:t>
            </w:r>
            <w:r w:rsidRPr="00C67A51">
              <w:rPr>
                <w:lang w:val="en-CA"/>
              </w:rPr>
              <w:t>adjust &gt; 0 ) {</w:t>
            </w:r>
          </w:p>
        </w:tc>
        <w:tc>
          <w:tcPr>
            <w:tcW w:w="1157" w:type="dxa"/>
            <w:tcBorders>
              <w:top w:val="single" w:sz="4" w:space="0" w:color="auto"/>
              <w:left w:val="single" w:sz="4" w:space="0" w:color="auto"/>
              <w:bottom w:val="single" w:sz="4" w:space="0" w:color="auto"/>
              <w:right w:val="single" w:sz="4" w:space="0" w:color="auto"/>
            </w:tcBorders>
          </w:tcPr>
          <w:p w14:paraId="518C259A" w14:textId="77777777" w:rsidR="007D4323" w:rsidRPr="00084198" w:rsidRDefault="007D4323" w:rsidP="00901395">
            <w:pPr>
              <w:pStyle w:val="tableheading"/>
              <w:spacing w:before="20" w:after="40"/>
              <w:jc w:val="center"/>
              <w:rPr>
                <w:b w:val="0"/>
                <w:lang w:val="en-CA"/>
              </w:rPr>
            </w:pPr>
          </w:p>
        </w:tc>
      </w:tr>
      <w:tr w:rsidR="007D4323" w:rsidRPr="00084198" w14:paraId="29FBC12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5F3D45D" w14:textId="62C48778" w:rsidR="007D4323" w:rsidRPr="00084198" w:rsidRDefault="00C67A51" w:rsidP="00901395">
            <w:pPr>
              <w:pStyle w:val="tablesyntax"/>
              <w:spacing w:before="20" w:after="40"/>
              <w:rPr>
                <w:b/>
                <w:lang w:val="en-CA"/>
              </w:rPr>
            </w:pPr>
            <w:r w:rsidRPr="00084198">
              <w:rPr>
                <w:lang w:val="en-CA"/>
              </w:rPr>
              <w:tab/>
            </w:r>
            <w:r w:rsidR="007D4323" w:rsidRPr="00084198">
              <w:rPr>
                <w:lang w:val="en-CA"/>
              </w:rPr>
              <w:tab/>
            </w:r>
            <w:bookmarkStart w:id="0" w:name="_Hlk11423033"/>
            <w:r w:rsidR="007D4323" w:rsidRPr="00084198">
              <w:rPr>
                <w:lang w:val="en-CA"/>
              </w:rPr>
              <w:tab/>
            </w:r>
            <w:r w:rsidR="007D4323" w:rsidRPr="00084198">
              <w:rPr>
                <w:lang w:val="en-CA"/>
              </w:rPr>
              <w:tab/>
            </w:r>
            <w:r w:rsidR="007D4323" w:rsidRPr="00084198">
              <w:rPr>
                <w:b/>
                <w:lang w:val="en-CA"/>
              </w:rPr>
              <w:t>palette_idx_idc</w:t>
            </w:r>
            <w:bookmarkEnd w:id="0"/>
          </w:p>
        </w:tc>
        <w:tc>
          <w:tcPr>
            <w:tcW w:w="1157" w:type="dxa"/>
            <w:tcBorders>
              <w:top w:val="single" w:sz="4" w:space="0" w:color="auto"/>
              <w:left w:val="single" w:sz="4" w:space="0" w:color="auto"/>
              <w:bottom w:val="single" w:sz="4" w:space="0" w:color="auto"/>
              <w:right w:val="single" w:sz="4" w:space="0" w:color="auto"/>
            </w:tcBorders>
            <w:hideMark/>
          </w:tcPr>
          <w:p w14:paraId="5626CFB9"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50551CA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A2EB470" w14:textId="4C88BF84" w:rsidR="007D4323" w:rsidRPr="00084198" w:rsidRDefault="00C67A51" w:rsidP="00901395">
            <w:pPr>
              <w:pStyle w:val="tablesyntax"/>
              <w:spacing w:before="20" w:after="40"/>
              <w:rPr>
                <w:lang w:val="en-CA"/>
              </w:rPr>
            </w:pPr>
            <w:r w:rsidRPr="00084198">
              <w:rPr>
                <w:lang w:val="en-CA"/>
              </w:rPr>
              <w:tab/>
            </w:r>
            <w:r w:rsidR="007D4323" w:rsidRPr="00084198">
              <w:rPr>
                <w:lang w:val="en-CA"/>
              </w:rPr>
              <w:tab/>
            </w:r>
            <w:r w:rsidR="007D4323" w:rsidRPr="00084198">
              <w:rPr>
                <w:lang w:val="en-CA"/>
              </w:rPr>
              <w:tab/>
            </w:r>
            <w:r w:rsidR="007D4323" w:rsidRPr="00084198">
              <w:rPr>
                <w:lang w:val="en-CA"/>
              </w:rPr>
              <w:tab/>
              <w:t>PaletteIndexIdc[ i ] = palette_idx_idc</w:t>
            </w:r>
          </w:p>
        </w:tc>
        <w:tc>
          <w:tcPr>
            <w:tcW w:w="1157" w:type="dxa"/>
            <w:tcBorders>
              <w:top w:val="single" w:sz="4" w:space="0" w:color="auto"/>
              <w:left w:val="single" w:sz="4" w:space="0" w:color="auto"/>
              <w:bottom w:val="single" w:sz="4" w:space="0" w:color="auto"/>
              <w:right w:val="single" w:sz="4" w:space="0" w:color="auto"/>
            </w:tcBorders>
          </w:tcPr>
          <w:p w14:paraId="2CCD0567" w14:textId="77777777" w:rsidR="007D4323" w:rsidRPr="00084198" w:rsidRDefault="007D4323" w:rsidP="00901395">
            <w:pPr>
              <w:pStyle w:val="tableheading"/>
              <w:spacing w:before="20" w:after="40"/>
              <w:jc w:val="center"/>
              <w:rPr>
                <w:b w:val="0"/>
                <w:lang w:val="en-CA"/>
              </w:rPr>
            </w:pPr>
          </w:p>
        </w:tc>
      </w:tr>
      <w:tr w:rsidR="00C67A51" w:rsidRPr="00084198" w14:paraId="6B21F966"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1D5B71BC" w14:textId="16FC7E6A" w:rsidR="00C67A51" w:rsidRPr="00084198" w:rsidRDefault="00C67A51" w:rsidP="00901395">
            <w:pPr>
              <w:pStyle w:val="tablesyntax"/>
              <w:spacing w:before="20" w:after="40"/>
              <w:rPr>
                <w:lang w:val="en-CA"/>
              </w:rPr>
            </w:pPr>
            <w:r w:rsidRPr="00084198">
              <w:rPr>
                <w:lang w:val="en-CA"/>
              </w:rPr>
              <w:tab/>
            </w:r>
            <w:r w:rsidRPr="00084198">
              <w:rPr>
                <w:lang w:val="en-CA"/>
              </w:rPr>
              <w:tab/>
            </w:r>
            <w:r w:rsidRPr="00084198">
              <w:rPr>
                <w:lang w:val="en-CA"/>
              </w:rPr>
              <w:tab/>
            </w:r>
            <w:r>
              <w:rPr>
                <w:lang w:val="en-CA"/>
              </w:rPr>
              <w:t>}</w:t>
            </w:r>
          </w:p>
        </w:tc>
        <w:tc>
          <w:tcPr>
            <w:tcW w:w="1157" w:type="dxa"/>
            <w:tcBorders>
              <w:top w:val="single" w:sz="4" w:space="0" w:color="auto"/>
              <w:left w:val="single" w:sz="4" w:space="0" w:color="auto"/>
              <w:bottom w:val="single" w:sz="4" w:space="0" w:color="auto"/>
              <w:right w:val="single" w:sz="4" w:space="0" w:color="auto"/>
            </w:tcBorders>
          </w:tcPr>
          <w:p w14:paraId="5826FF6E" w14:textId="77777777" w:rsidR="00C67A51" w:rsidRPr="00084198" w:rsidRDefault="00C67A51" w:rsidP="00901395">
            <w:pPr>
              <w:pStyle w:val="tableheading"/>
              <w:spacing w:before="20" w:after="40"/>
              <w:jc w:val="center"/>
              <w:rPr>
                <w:b w:val="0"/>
                <w:lang w:val="en-CA"/>
              </w:rPr>
            </w:pPr>
          </w:p>
        </w:tc>
      </w:tr>
      <w:tr w:rsidR="00C67A51" w:rsidRPr="00084198" w14:paraId="10A4BEDA"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26186DC7" w14:textId="7DB0BEF0" w:rsidR="00C67A51" w:rsidRPr="00084198" w:rsidRDefault="00C67A51" w:rsidP="00901395">
            <w:pPr>
              <w:pStyle w:val="tablesyntax"/>
              <w:spacing w:before="20" w:after="40"/>
              <w:rPr>
                <w:lang w:val="en-CA"/>
              </w:rPr>
            </w:pPr>
            <w:r w:rsidRPr="00084198">
              <w:rPr>
                <w:lang w:val="en-CA"/>
              </w:rPr>
              <w:tab/>
            </w:r>
            <w:r w:rsidRPr="00084198">
              <w:rPr>
                <w:lang w:val="en-CA"/>
              </w:rPr>
              <w:tab/>
            </w:r>
            <w:r w:rsidRPr="00084198">
              <w:rPr>
                <w:lang w:val="en-CA"/>
              </w:rPr>
              <w:tab/>
            </w:r>
            <w:r>
              <w:rPr>
                <w:lang w:val="en-CA"/>
              </w:rPr>
              <w:t>adjust = 1</w:t>
            </w:r>
          </w:p>
        </w:tc>
        <w:tc>
          <w:tcPr>
            <w:tcW w:w="1157" w:type="dxa"/>
            <w:tcBorders>
              <w:top w:val="single" w:sz="4" w:space="0" w:color="auto"/>
              <w:left w:val="single" w:sz="4" w:space="0" w:color="auto"/>
              <w:bottom w:val="single" w:sz="4" w:space="0" w:color="auto"/>
              <w:right w:val="single" w:sz="4" w:space="0" w:color="auto"/>
            </w:tcBorders>
          </w:tcPr>
          <w:p w14:paraId="12383061" w14:textId="77777777" w:rsidR="00C67A51" w:rsidRPr="00084198" w:rsidRDefault="00C67A51" w:rsidP="00901395">
            <w:pPr>
              <w:pStyle w:val="tableheading"/>
              <w:spacing w:before="20" w:after="40"/>
              <w:jc w:val="center"/>
              <w:rPr>
                <w:b w:val="0"/>
                <w:lang w:val="en-CA"/>
              </w:rPr>
            </w:pPr>
          </w:p>
        </w:tc>
      </w:tr>
      <w:tr w:rsidR="007D4323" w:rsidRPr="00084198" w14:paraId="0A4A557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C392382"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67142131" w14:textId="77777777" w:rsidR="007D4323" w:rsidRPr="00084198" w:rsidRDefault="007D4323" w:rsidP="00901395">
            <w:pPr>
              <w:pStyle w:val="tableheading"/>
              <w:spacing w:before="20" w:after="40"/>
              <w:jc w:val="center"/>
              <w:rPr>
                <w:b w:val="0"/>
                <w:lang w:val="en-CA"/>
              </w:rPr>
            </w:pPr>
          </w:p>
        </w:tc>
      </w:tr>
      <w:tr w:rsidR="007D4323" w:rsidRPr="00084198" w14:paraId="4BA68DD6"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0BD1842" w14:textId="77777777" w:rsidR="007D4323" w:rsidRPr="00084198" w:rsidRDefault="007D4323" w:rsidP="00901395">
            <w:pPr>
              <w:pStyle w:val="tablesyntax"/>
              <w:spacing w:before="20" w:after="40"/>
              <w:rPr>
                <w:b/>
                <w:lang w:val="en-CA"/>
              </w:rPr>
            </w:pPr>
            <w:r w:rsidRPr="00084198">
              <w:rPr>
                <w:b/>
                <w:lang w:val="en-CA"/>
              </w:rPr>
              <w:tab/>
            </w:r>
            <w:r w:rsidRPr="00084198">
              <w:rPr>
                <w:b/>
                <w:lang w:val="en-CA"/>
              </w:rPr>
              <w:tab/>
              <w:t>copy_above_indices_for_final_run_flag</w:t>
            </w:r>
          </w:p>
        </w:tc>
        <w:tc>
          <w:tcPr>
            <w:tcW w:w="1157" w:type="dxa"/>
            <w:tcBorders>
              <w:top w:val="single" w:sz="4" w:space="0" w:color="auto"/>
              <w:left w:val="single" w:sz="4" w:space="0" w:color="auto"/>
              <w:bottom w:val="single" w:sz="4" w:space="0" w:color="auto"/>
              <w:right w:val="single" w:sz="4" w:space="0" w:color="auto"/>
            </w:tcBorders>
            <w:hideMark/>
          </w:tcPr>
          <w:p w14:paraId="51588301"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6A27A64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F9C27BA" w14:textId="77777777" w:rsidR="007D4323" w:rsidRPr="00084198" w:rsidRDefault="007D4323" w:rsidP="00901395">
            <w:pPr>
              <w:pStyle w:val="tablesyntax"/>
              <w:spacing w:before="20" w:after="40"/>
              <w:rPr>
                <w:b/>
                <w:lang w:val="en-CA"/>
              </w:rPr>
            </w:pPr>
            <w:r w:rsidRPr="00084198">
              <w:rPr>
                <w:b/>
                <w:lang w:val="en-CA"/>
              </w:rPr>
              <w:tab/>
            </w:r>
            <w:r w:rsidRPr="00084198">
              <w:rPr>
                <w:b/>
                <w:lang w:val="en-CA"/>
              </w:rPr>
              <w:tab/>
              <w:t>palette_transpose_flag</w:t>
            </w:r>
          </w:p>
        </w:tc>
        <w:tc>
          <w:tcPr>
            <w:tcW w:w="1157" w:type="dxa"/>
            <w:tcBorders>
              <w:top w:val="single" w:sz="4" w:space="0" w:color="auto"/>
              <w:left w:val="single" w:sz="4" w:space="0" w:color="auto"/>
              <w:bottom w:val="single" w:sz="4" w:space="0" w:color="auto"/>
              <w:right w:val="single" w:sz="4" w:space="0" w:color="auto"/>
            </w:tcBorders>
            <w:hideMark/>
          </w:tcPr>
          <w:p w14:paraId="34ACF45F"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4ED43904"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E228308" w14:textId="77777777" w:rsidR="007D4323" w:rsidRPr="00084198" w:rsidRDefault="007D4323" w:rsidP="00901395">
            <w:pPr>
              <w:pStyle w:val="tablesyntax"/>
              <w:spacing w:before="20" w:after="40"/>
              <w:rPr>
                <w:lang w:val="en-CA"/>
              </w:rPr>
            </w:pPr>
            <w:r w:rsidRPr="00084198">
              <w:rPr>
                <w:b/>
                <w:lang w:val="en-CA"/>
              </w:rPr>
              <w:tab/>
            </w:r>
            <w:r w:rsidRPr="00084198">
              <w:rPr>
                <w:lang w:val="en-CA"/>
              </w:rPr>
              <w:t>}</w:t>
            </w:r>
          </w:p>
        </w:tc>
        <w:tc>
          <w:tcPr>
            <w:tcW w:w="1157" w:type="dxa"/>
            <w:tcBorders>
              <w:top w:val="single" w:sz="4" w:space="0" w:color="auto"/>
              <w:left w:val="single" w:sz="4" w:space="0" w:color="auto"/>
              <w:bottom w:val="single" w:sz="4" w:space="0" w:color="auto"/>
              <w:right w:val="single" w:sz="4" w:space="0" w:color="auto"/>
            </w:tcBorders>
          </w:tcPr>
          <w:p w14:paraId="5D0974D7" w14:textId="77777777" w:rsidR="007D4323" w:rsidRPr="00084198" w:rsidRDefault="007D4323" w:rsidP="00901395">
            <w:pPr>
              <w:pStyle w:val="tableheading"/>
              <w:spacing w:before="20" w:after="40"/>
              <w:jc w:val="center"/>
              <w:rPr>
                <w:b w:val="0"/>
                <w:lang w:val="en-CA"/>
              </w:rPr>
            </w:pPr>
          </w:p>
        </w:tc>
      </w:tr>
      <w:tr w:rsidR="00C67A51" w:rsidRPr="00084198" w14:paraId="13E627AA"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367A6938" w14:textId="1820218D" w:rsidR="00C67A51" w:rsidRPr="009F4C4C" w:rsidRDefault="00C67A51" w:rsidP="00901395">
            <w:pPr>
              <w:pStyle w:val="tablesyntax"/>
              <w:spacing w:before="20" w:after="40"/>
              <w:rPr>
                <w:lang w:val="en-CA"/>
              </w:rPr>
            </w:pPr>
            <w:r w:rsidRPr="005974BB">
              <w:rPr>
                <w:lang w:val="en-CA"/>
              </w:rPr>
              <w:tab/>
              <w:t>if( treeType  !=  DUAL_TREE_CHROMA &amp;&amp; palette_escape_val_present_flag ) {</w:t>
            </w:r>
          </w:p>
        </w:tc>
        <w:tc>
          <w:tcPr>
            <w:tcW w:w="1157" w:type="dxa"/>
            <w:tcBorders>
              <w:top w:val="single" w:sz="4" w:space="0" w:color="auto"/>
              <w:left w:val="single" w:sz="4" w:space="0" w:color="auto"/>
              <w:bottom w:val="single" w:sz="4" w:space="0" w:color="auto"/>
              <w:right w:val="single" w:sz="4" w:space="0" w:color="auto"/>
            </w:tcBorders>
          </w:tcPr>
          <w:p w14:paraId="112357A6" w14:textId="77777777" w:rsidR="00C67A51" w:rsidRPr="00C67A51" w:rsidRDefault="00C67A51" w:rsidP="00901395">
            <w:pPr>
              <w:pStyle w:val="tableheading"/>
              <w:spacing w:before="20" w:after="40"/>
              <w:jc w:val="center"/>
              <w:rPr>
                <w:b w:val="0"/>
                <w:lang w:val="en-CA"/>
              </w:rPr>
            </w:pPr>
          </w:p>
        </w:tc>
      </w:tr>
      <w:tr w:rsidR="00C67A51" w:rsidRPr="00084198" w14:paraId="6671CAE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07E36EF1" w14:textId="10B5C516" w:rsidR="00C67A51" w:rsidRPr="009F4C4C" w:rsidRDefault="00C67A51" w:rsidP="00901395">
            <w:pPr>
              <w:pStyle w:val="tablesyntax"/>
              <w:spacing w:before="20" w:after="40"/>
              <w:rPr>
                <w:lang w:val="en-CA"/>
              </w:rPr>
            </w:pPr>
            <w:r w:rsidRPr="00C67A51">
              <w:rPr>
                <w:lang w:val="en-CA"/>
              </w:rPr>
              <w:tab/>
            </w:r>
            <w:r w:rsidRPr="00C67A51">
              <w:rPr>
                <w:lang w:val="en-CA"/>
              </w:rPr>
              <w:tab/>
              <w:t>if( cu_qp_delta_enabled_flag  &amp;&amp;  !IsCuQpDeltaCoded ) {</w:t>
            </w:r>
          </w:p>
        </w:tc>
        <w:tc>
          <w:tcPr>
            <w:tcW w:w="1157" w:type="dxa"/>
            <w:tcBorders>
              <w:top w:val="single" w:sz="4" w:space="0" w:color="auto"/>
              <w:left w:val="single" w:sz="4" w:space="0" w:color="auto"/>
              <w:bottom w:val="single" w:sz="4" w:space="0" w:color="auto"/>
              <w:right w:val="single" w:sz="4" w:space="0" w:color="auto"/>
            </w:tcBorders>
          </w:tcPr>
          <w:p w14:paraId="3B23C60E" w14:textId="77777777" w:rsidR="00C67A51" w:rsidRPr="00C67A51" w:rsidRDefault="00C67A51" w:rsidP="00901395">
            <w:pPr>
              <w:pStyle w:val="tableheading"/>
              <w:spacing w:before="20" w:after="40"/>
              <w:jc w:val="center"/>
              <w:rPr>
                <w:b w:val="0"/>
                <w:lang w:val="en-CA"/>
              </w:rPr>
            </w:pPr>
          </w:p>
        </w:tc>
      </w:tr>
      <w:tr w:rsidR="00C67A51" w:rsidRPr="00084198" w14:paraId="272FA0F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6C7AA6BC" w14:textId="44830A39" w:rsidR="00C67A51" w:rsidRPr="00C67A51" w:rsidRDefault="00C67A51" w:rsidP="00901395">
            <w:pPr>
              <w:pStyle w:val="tablesyntax"/>
              <w:spacing w:before="20" w:after="40"/>
              <w:rPr>
                <w:b/>
                <w:lang w:val="en-CA"/>
              </w:rPr>
            </w:pPr>
            <w:r w:rsidRPr="00C67A51">
              <w:rPr>
                <w:lang w:val="en-CA"/>
              </w:rPr>
              <w:tab/>
            </w:r>
            <w:r w:rsidRPr="00C67A51">
              <w:rPr>
                <w:lang w:val="en-CA"/>
              </w:rPr>
              <w:tab/>
            </w:r>
            <w:r w:rsidRPr="00C67A51">
              <w:rPr>
                <w:lang w:val="en-CA"/>
              </w:rPr>
              <w:tab/>
            </w:r>
            <w:r w:rsidRPr="009F4C4C">
              <w:rPr>
                <w:b/>
                <w:lang w:val="en-CA"/>
              </w:rPr>
              <w:t>cu_qp_delta_abs</w:t>
            </w:r>
          </w:p>
        </w:tc>
        <w:tc>
          <w:tcPr>
            <w:tcW w:w="1157" w:type="dxa"/>
            <w:tcBorders>
              <w:top w:val="single" w:sz="4" w:space="0" w:color="auto"/>
              <w:left w:val="single" w:sz="4" w:space="0" w:color="auto"/>
              <w:bottom w:val="single" w:sz="4" w:space="0" w:color="auto"/>
              <w:right w:val="single" w:sz="4" w:space="0" w:color="auto"/>
            </w:tcBorders>
          </w:tcPr>
          <w:p w14:paraId="385B71F5" w14:textId="49EF668F" w:rsidR="00C67A51" w:rsidRPr="00C67A51" w:rsidRDefault="00C67A51" w:rsidP="00901395">
            <w:pPr>
              <w:pStyle w:val="tableheading"/>
              <w:spacing w:before="20" w:after="40"/>
              <w:jc w:val="center"/>
              <w:rPr>
                <w:b w:val="0"/>
                <w:lang w:val="en-CA"/>
              </w:rPr>
            </w:pPr>
            <w:r>
              <w:rPr>
                <w:b w:val="0"/>
                <w:lang w:val="en-CA"/>
              </w:rPr>
              <w:t>ae(v)</w:t>
            </w:r>
          </w:p>
        </w:tc>
      </w:tr>
      <w:tr w:rsidR="00C67A51" w:rsidRPr="00084198" w14:paraId="422429D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0F7B8D69" w14:textId="118B0CC6" w:rsidR="00C67A51" w:rsidRPr="009F4C4C" w:rsidRDefault="00C67A51" w:rsidP="00901395">
            <w:pPr>
              <w:pStyle w:val="tablesyntax"/>
              <w:spacing w:before="20" w:after="40"/>
              <w:rPr>
                <w:lang w:val="en-CA"/>
              </w:rPr>
            </w:pPr>
            <w:r w:rsidRPr="00C67A51">
              <w:rPr>
                <w:lang w:val="en-CA"/>
              </w:rPr>
              <w:tab/>
            </w:r>
            <w:r w:rsidRPr="00C67A51">
              <w:rPr>
                <w:lang w:val="en-CA"/>
              </w:rPr>
              <w:tab/>
            </w:r>
            <w:r w:rsidRPr="00C67A51">
              <w:rPr>
                <w:lang w:val="en-CA"/>
              </w:rPr>
              <w:tab/>
              <w:t>if( cu_qp_delta_abs )</w:t>
            </w:r>
          </w:p>
        </w:tc>
        <w:tc>
          <w:tcPr>
            <w:tcW w:w="1157" w:type="dxa"/>
            <w:tcBorders>
              <w:top w:val="single" w:sz="4" w:space="0" w:color="auto"/>
              <w:left w:val="single" w:sz="4" w:space="0" w:color="auto"/>
              <w:bottom w:val="single" w:sz="4" w:space="0" w:color="auto"/>
              <w:right w:val="single" w:sz="4" w:space="0" w:color="auto"/>
            </w:tcBorders>
          </w:tcPr>
          <w:p w14:paraId="11ECBD3B" w14:textId="77777777" w:rsidR="00C67A51" w:rsidRPr="00C67A51" w:rsidRDefault="00C67A51" w:rsidP="00901395">
            <w:pPr>
              <w:pStyle w:val="tableheading"/>
              <w:spacing w:before="20" w:after="40"/>
              <w:jc w:val="center"/>
              <w:rPr>
                <w:b w:val="0"/>
                <w:lang w:val="en-CA"/>
              </w:rPr>
            </w:pPr>
          </w:p>
        </w:tc>
      </w:tr>
      <w:tr w:rsidR="00C67A51" w:rsidRPr="00084198" w14:paraId="6FC2C46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359D8A7A" w14:textId="4F51CDFB" w:rsidR="00C67A51" w:rsidRPr="00C67A51" w:rsidRDefault="00C67A51" w:rsidP="00901395">
            <w:pPr>
              <w:pStyle w:val="tablesyntax"/>
              <w:spacing w:before="20" w:after="40"/>
              <w:rPr>
                <w:b/>
                <w:lang w:val="en-CA"/>
              </w:rPr>
            </w:pPr>
            <w:r w:rsidRPr="00C67A51">
              <w:rPr>
                <w:lang w:val="en-CA"/>
              </w:rPr>
              <w:tab/>
            </w:r>
            <w:r w:rsidRPr="00C67A51">
              <w:rPr>
                <w:lang w:val="en-CA"/>
              </w:rPr>
              <w:tab/>
            </w:r>
            <w:r w:rsidRPr="00C67A51">
              <w:rPr>
                <w:lang w:val="en-CA"/>
              </w:rPr>
              <w:tab/>
            </w:r>
            <w:r w:rsidRPr="00C67A51">
              <w:rPr>
                <w:lang w:val="en-CA"/>
              </w:rPr>
              <w:tab/>
            </w:r>
            <w:r w:rsidRPr="009F4C4C">
              <w:rPr>
                <w:b/>
                <w:lang w:val="en-CA"/>
              </w:rPr>
              <w:t>cu_qp_delta_sign_flag</w:t>
            </w:r>
          </w:p>
        </w:tc>
        <w:tc>
          <w:tcPr>
            <w:tcW w:w="1157" w:type="dxa"/>
            <w:tcBorders>
              <w:top w:val="single" w:sz="4" w:space="0" w:color="auto"/>
              <w:left w:val="single" w:sz="4" w:space="0" w:color="auto"/>
              <w:bottom w:val="single" w:sz="4" w:space="0" w:color="auto"/>
              <w:right w:val="single" w:sz="4" w:space="0" w:color="auto"/>
            </w:tcBorders>
          </w:tcPr>
          <w:p w14:paraId="77D6352C" w14:textId="698B793E" w:rsidR="00C67A51" w:rsidRPr="00C67A51" w:rsidRDefault="00C67A51" w:rsidP="00901395">
            <w:pPr>
              <w:pStyle w:val="tableheading"/>
              <w:spacing w:before="20" w:after="40"/>
              <w:jc w:val="center"/>
              <w:rPr>
                <w:b w:val="0"/>
                <w:lang w:val="en-CA"/>
              </w:rPr>
            </w:pPr>
            <w:r>
              <w:rPr>
                <w:b w:val="0"/>
                <w:lang w:val="en-CA"/>
              </w:rPr>
              <w:t>ae(v)</w:t>
            </w:r>
          </w:p>
        </w:tc>
      </w:tr>
      <w:tr w:rsidR="00C67A51" w:rsidRPr="00084198" w14:paraId="1D522352"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0EDA26A6" w14:textId="3D32618D" w:rsidR="00C67A51" w:rsidRPr="009F4C4C" w:rsidRDefault="00C67A51" w:rsidP="00901395">
            <w:pPr>
              <w:pStyle w:val="tablesyntax"/>
              <w:spacing w:before="20" w:after="40"/>
              <w:rPr>
                <w:lang w:val="en-CA"/>
              </w:rPr>
            </w:pPr>
            <w:r w:rsidRPr="00C67A51">
              <w:rPr>
                <w:lang w:val="en-CA"/>
              </w:rPr>
              <w:tab/>
            </w:r>
            <w:r w:rsidRPr="00C67A51">
              <w:rPr>
                <w:lang w:val="en-CA"/>
              </w:rPr>
              <w:tab/>
            </w:r>
            <w:r>
              <w:rPr>
                <w:lang w:val="en-CA"/>
              </w:rPr>
              <w:t>}</w:t>
            </w:r>
          </w:p>
        </w:tc>
        <w:tc>
          <w:tcPr>
            <w:tcW w:w="1157" w:type="dxa"/>
            <w:tcBorders>
              <w:top w:val="single" w:sz="4" w:space="0" w:color="auto"/>
              <w:left w:val="single" w:sz="4" w:space="0" w:color="auto"/>
              <w:bottom w:val="single" w:sz="4" w:space="0" w:color="auto"/>
              <w:right w:val="single" w:sz="4" w:space="0" w:color="auto"/>
            </w:tcBorders>
          </w:tcPr>
          <w:p w14:paraId="6209641A" w14:textId="77777777" w:rsidR="00C67A51" w:rsidRPr="00C67A51" w:rsidRDefault="00C67A51" w:rsidP="00901395">
            <w:pPr>
              <w:pStyle w:val="tableheading"/>
              <w:spacing w:before="20" w:after="40"/>
              <w:jc w:val="center"/>
              <w:rPr>
                <w:b w:val="0"/>
                <w:lang w:val="en-CA"/>
              </w:rPr>
            </w:pPr>
          </w:p>
        </w:tc>
      </w:tr>
      <w:tr w:rsidR="00C67A51" w:rsidRPr="00084198" w14:paraId="5CC7F76F"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22DBD3B0" w14:textId="4C50EC54" w:rsidR="00C67A51" w:rsidRPr="009F4C4C" w:rsidRDefault="00C67A51" w:rsidP="00901395">
            <w:pPr>
              <w:pStyle w:val="tablesyntax"/>
              <w:spacing w:before="20" w:after="40"/>
              <w:rPr>
                <w:lang w:val="en-CA"/>
              </w:rPr>
            </w:pPr>
            <w:r>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6654C2F4" w14:textId="77777777" w:rsidR="00C67A51" w:rsidRPr="00C67A51" w:rsidRDefault="00C67A51" w:rsidP="00901395">
            <w:pPr>
              <w:pStyle w:val="tableheading"/>
              <w:spacing w:before="20" w:after="40"/>
              <w:jc w:val="center"/>
              <w:rPr>
                <w:b w:val="0"/>
                <w:lang w:val="en-CA"/>
              </w:rPr>
            </w:pPr>
          </w:p>
        </w:tc>
      </w:tr>
      <w:tr w:rsidR="0029093B" w:rsidRPr="00084198" w14:paraId="4778CF4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1AC8663D" w14:textId="3C22DC3E" w:rsidR="0029093B" w:rsidRPr="009F4C4C" w:rsidRDefault="0029093B" w:rsidP="00901395">
            <w:pPr>
              <w:pStyle w:val="tablesyntax"/>
              <w:spacing w:before="20" w:after="40"/>
              <w:rPr>
                <w:lang w:val="en-CA"/>
              </w:rPr>
            </w:pPr>
            <w:r w:rsidRPr="005974BB">
              <w:rPr>
                <w:lang w:val="en-CA"/>
              </w:rPr>
              <w:tab/>
              <w:t>if( treeType  !=  DUAL_TREE_</w:t>
            </w:r>
            <w:r>
              <w:rPr>
                <w:lang w:val="en-CA"/>
              </w:rPr>
              <w:t>LUMA</w:t>
            </w:r>
            <w:r w:rsidRPr="005974BB">
              <w:rPr>
                <w:lang w:val="en-CA"/>
              </w:rPr>
              <w:t xml:space="preserve"> &amp;&amp; palette_escape_val_present_flag ) {</w:t>
            </w:r>
          </w:p>
        </w:tc>
        <w:tc>
          <w:tcPr>
            <w:tcW w:w="1157" w:type="dxa"/>
            <w:tcBorders>
              <w:top w:val="single" w:sz="4" w:space="0" w:color="auto"/>
              <w:left w:val="single" w:sz="4" w:space="0" w:color="auto"/>
              <w:bottom w:val="single" w:sz="4" w:space="0" w:color="auto"/>
              <w:right w:val="single" w:sz="4" w:space="0" w:color="auto"/>
            </w:tcBorders>
          </w:tcPr>
          <w:p w14:paraId="1506F885" w14:textId="77777777" w:rsidR="0029093B" w:rsidRPr="00C67A51" w:rsidRDefault="0029093B" w:rsidP="00901395">
            <w:pPr>
              <w:pStyle w:val="tableheading"/>
              <w:spacing w:before="20" w:after="40"/>
              <w:jc w:val="center"/>
              <w:rPr>
                <w:b w:val="0"/>
                <w:lang w:val="en-CA"/>
              </w:rPr>
            </w:pPr>
          </w:p>
        </w:tc>
      </w:tr>
      <w:tr w:rsidR="0029093B" w:rsidRPr="00084198" w14:paraId="62FF1583"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2DC7CB76" w14:textId="20A0F304" w:rsidR="0029093B" w:rsidRPr="009F4C4C" w:rsidRDefault="0029093B" w:rsidP="00901395">
            <w:pPr>
              <w:pStyle w:val="tablesyntax"/>
              <w:spacing w:before="20" w:after="40"/>
              <w:rPr>
                <w:lang w:val="en-CA"/>
              </w:rPr>
            </w:pPr>
            <w:r w:rsidRPr="00C67A51">
              <w:rPr>
                <w:lang w:val="en-CA"/>
              </w:rPr>
              <w:tab/>
            </w:r>
            <w:r w:rsidRPr="00C67A51">
              <w:rPr>
                <w:lang w:val="en-CA"/>
              </w:rPr>
              <w:tab/>
              <w:t>if( cu_</w:t>
            </w:r>
            <w:r>
              <w:rPr>
                <w:lang w:val="en-CA"/>
              </w:rPr>
              <w:t>chroma_</w:t>
            </w:r>
            <w:r w:rsidRPr="00C67A51">
              <w:rPr>
                <w:lang w:val="en-CA"/>
              </w:rPr>
              <w:t>qp_</w:t>
            </w:r>
            <w:r>
              <w:rPr>
                <w:lang w:val="en-CA"/>
              </w:rPr>
              <w:t>offset</w:t>
            </w:r>
            <w:r w:rsidRPr="00C67A51">
              <w:rPr>
                <w:lang w:val="en-CA"/>
              </w:rPr>
              <w:t>_enabled_flag  &amp;&amp;  !IsCu</w:t>
            </w:r>
            <w:r>
              <w:rPr>
                <w:lang w:val="en-CA"/>
              </w:rPr>
              <w:t>Chroma</w:t>
            </w:r>
            <w:r w:rsidRPr="00C67A51">
              <w:rPr>
                <w:lang w:val="en-CA"/>
              </w:rPr>
              <w:t>Qp</w:t>
            </w:r>
            <w:r>
              <w:rPr>
                <w:lang w:val="en-CA"/>
              </w:rPr>
              <w:t>Offset</w:t>
            </w:r>
            <w:r w:rsidRPr="00C67A51">
              <w:rPr>
                <w:lang w:val="en-CA"/>
              </w:rPr>
              <w:t>Coded ) {</w:t>
            </w:r>
          </w:p>
        </w:tc>
        <w:tc>
          <w:tcPr>
            <w:tcW w:w="1157" w:type="dxa"/>
            <w:tcBorders>
              <w:top w:val="single" w:sz="4" w:space="0" w:color="auto"/>
              <w:left w:val="single" w:sz="4" w:space="0" w:color="auto"/>
              <w:bottom w:val="single" w:sz="4" w:space="0" w:color="auto"/>
              <w:right w:val="single" w:sz="4" w:space="0" w:color="auto"/>
            </w:tcBorders>
          </w:tcPr>
          <w:p w14:paraId="64D5392B" w14:textId="77777777" w:rsidR="0029093B" w:rsidRPr="00C67A51" w:rsidRDefault="0029093B" w:rsidP="00901395">
            <w:pPr>
              <w:pStyle w:val="tableheading"/>
              <w:spacing w:before="20" w:after="40"/>
              <w:jc w:val="center"/>
              <w:rPr>
                <w:b w:val="0"/>
                <w:lang w:val="en-CA"/>
              </w:rPr>
            </w:pPr>
          </w:p>
        </w:tc>
      </w:tr>
      <w:tr w:rsidR="0029093B" w:rsidRPr="00084198" w14:paraId="65EA661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7E2BEFE9" w14:textId="12DA77B7" w:rsidR="0029093B" w:rsidRPr="009F4C4C" w:rsidRDefault="0029093B" w:rsidP="00901395">
            <w:pPr>
              <w:pStyle w:val="tablesyntax"/>
              <w:spacing w:before="20" w:after="40"/>
              <w:rPr>
                <w:lang w:val="en-CA"/>
              </w:rPr>
            </w:pPr>
            <w:r w:rsidRPr="00C67A51">
              <w:rPr>
                <w:lang w:val="en-CA"/>
              </w:rPr>
              <w:tab/>
            </w:r>
            <w:r w:rsidRPr="00C67A51">
              <w:rPr>
                <w:lang w:val="en-CA"/>
              </w:rPr>
              <w:tab/>
            </w:r>
            <w:r w:rsidRPr="00C67A51">
              <w:rPr>
                <w:lang w:val="en-CA"/>
              </w:rPr>
              <w:tab/>
            </w:r>
            <w:r w:rsidRPr="005974BB">
              <w:rPr>
                <w:b/>
                <w:lang w:val="en-CA"/>
              </w:rPr>
              <w:t>cu_</w:t>
            </w:r>
            <w:r w:rsidR="004261E2">
              <w:rPr>
                <w:b/>
                <w:lang w:val="en-CA"/>
              </w:rPr>
              <w:t>chroma_</w:t>
            </w:r>
            <w:r w:rsidRPr="005974BB">
              <w:rPr>
                <w:b/>
                <w:lang w:val="en-CA"/>
              </w:rPr>
              <w:t>qp_</w:t>
            </w:r>
            <w:r w:rsidR="004261E2">
              <w:rPr>
                <w:b/>
                <w:lang w:val="en-CA"/>
              </w:rPr>
              <w:t>offset_flag</w:t>
            </w:r>
          </w:p>
        </w:tc>
        <w:tc>
          <w:tcPr>
            <w:tcW w:w="1157" w:type="dxa"/>
            <w:tcBorders>
              <w:top w:val="single" w:sz="4" w:space="0" w:color="auto"/>
              <w:left w:val="single" w:sz="4" w:space="0" w:color="auto"/>
              <w:bottom w:val="single" w:sz="4" w:space="0" w:color="auto"/>
              <w:right w:val="single" w:sz="4" w:space="0" w:color="auto"/>
            </w:tcBorders>
          </w:tcPr>
          <w:p w14:paraId="769FA784" w14:textId="7AB4F190" w:rsidR="0029093B" w:rsidRPr="00C67A51" w:rsidRDefault="0029093B" w:rsidP="00901395">
            <w:pPr>
              <w:pStyle w:val="tableheading"/>
              <w:spacing w:before="20" w:after="40"/>
              <w:jc w:val="center"/>
              <w:rPr>
                <w:b w:val="0"/>
                <w:lang w:val="en-CA"/>
              </w:rPr>
            </w:pPr>
            <w:r>
              <w:rPr>
                <w:b w:val="0"/>
                <w:lang w:val="en-CA"/>
              </w:rPr>
              <w:t>ae(v)</w:t>
            </w:r>
          </w:p>
        </w:tc>
      </w:tr>
      <w:tr w:rsidR="0029093B" w:rsidRPr="00084198" w14:paraId="01779BD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2026BC9F" w14:textId="13CE6870" w:rsidR="0029093B" w:rsidRPr="009F4C4C" w:rsidRDefault="0029093B" w:rsidP="00901395">
            <w:pPr>
              <w:pStyle w:val="tablesyntax"/>
              <w:spacing w:before="20" w:after="40"/>
              <w:rPr>
                <w:lang w:val="en-CA"/>
              </w:rPr>
            </w:pPr>
            <w:r w:rsidRPr="00C67A51">
              <w:rPr>
                <w:lang w:val="en-CA"/>
              </w:rPr>
              <w:tab/>
            </w:r>
            <w:r w:rsidRPr="00C67A51">
              <w:rPr>
                <w:lang w:val="en-CA"/>
              </w:rPr>
              <w:tab/>
            </w:r>
            <w:r w:rsidRPr="00C67A51">
              <w:rPr>
                <w:lang w:val="en-CA"/>
              </w:rPr>
              <w:tab/>
              <w:t>if( cu_</w:t>
            </w:r>
            <w:r w:rsidR="004261E2">
              <w:rPr>
                <w:lang w:val="en-CA"/>
              </w:rPr>
              <w:t>chroma_</w:t>
            </w:r>
            <w:r w:rsidRPr="00C67A51">
              <w:rPr>
                <w:lang w:val="en-CA"/>
              </w:rPr>
              <w:t>qp_</w:t>
            </w:r>
            <w:r w:rsidR="004261E2">
              <w:rPr>
                <w:lang w:val="en-CA"/>
              </w:rPr>
              <w:t>offset_flag</w:t>
            </w:r>
            <w:r w:rsidRPr="00C67A51">
              <w:rPr>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091EE659" w14:textId="77777777" w:rsidR="0029093B" w:rsidRPr="00C67A51" w:rsidRDefault="0029093B" w:rsidP="00901395">
            <w:pPr>
              <w:pStyle w:val="tableheading"/>
              <w:spacing w:before="20" w:after="40"/>
              <w:jc w:val="center"/>
              <w:rPr>
                <w:b w:val="0"/>
                <w:lang w:val="en-CA"/>
              </w:rPr>
            </w:pPr>
          </w:p>
        </w:tc>
      </w:tr>
      <w:tr w:rsidR="0029093B" w:rsidRPr="00084198" w14:paraId="6B031AD2"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55EEA951" w14:textId="35663075" w:rsidR="0029093B" w:rsidRPr="009F4C4C" w:rsidRDefault="0029093B" w:rsidP="00901395">
            <w:pPr>
              <w:pStyle w:val="tablesyntax"/>
              <w:spacing w:before="20" w:after="40"/>
              <w:rPr>
                <w:lang w:val="en-CA"/>
              </w:rPr>
            </w:pPr>
            <w:r w:rsidRPr="00C67A51">
              <w:rPr>
                <w:lang w:val="en-CA"/>
              </w:rPr>
              <w:tab/>
            </w:r>
            <w:r w:rsidRPr="00C67A51">
              <w:rPr>
                <w:lang w:val="en-CA"/>
              </w:rPr>
              <w:tab/>
            </w:r>
            <w:r w:rsidRPr="00C67A51">
              <w:rPr>
                <w:lang w:val="en-CA"/>
              </w:rPr>
              <w:tab/>
            </w:r>
            <w:r w:rsidRPr="00C67A51">
              <w:rPr>
                <w:lang w:val="en-CA"/>
              </w:rPr>
              <w:tab/>
            </w:r>
            <w:r w:rsidRPr="005974BB">
              <w:rPr>
                <w:b/>
                <w:lang w:val="en-CA"/>
              </w:rPr>
              <w:t>cu_</w:t>
            </w:r>
            <w:r w:rsidR="004261E2">
              <w:rPr>
                <w:b/>
                <w:lang w:val="en-CA"/>
              </w:rPr>
              <w:t>chroma_</w:t>
            </w:r>
            <w:r w:rsidRPr="005974BB">
              <w:rPr>
                <w:b/>
                <w:lang w:val="en-CA"/>
              </w:rPr>
              <w:t>qp_</w:t>
            </w:r>
            <w:r w:rsidR="004261E2">
              <w:rPr>
                <w:b/>
                <w:lang w:val="en-CA"/>
              </w:rPr>
              <w:t>offset_idx</w:t>
            </w:r>
          </w:p>
        </w:tc>
        <w:tc>
          <w:tcPr>
            <w:tcW w:w="1157" w:type="dxa"/>
            <w:tcBorders>
              <w:top w:val="single" w:sz="4" w:space="0" w:color="auto"/>
              <w:left w:val="single" w:sz="4" w:space="0" w:color="auto"/>
              <w:bottom w:val="single" w:sz="4" w:space="0" w:color="auto"/>
              <w:right w:val="single" w:sz="4" w:space="0" w:color="auto"/>
            </w:tcBorders>
          </w:tcPr>
          <w:p w14:paraId="3FE2632A" w14:textId="16DFD209" w:rsidR="0029093B" w:rsidRPr="00C67A51" w:rsidRDefault="0029093B" w:rsidP="00901395">
            <w:pPr>
              <w:pStyle w:val="tableheading"/>
              <w:spacing w:before="20" w:after="40"/>
              <w:jc w:val="center"/>
              <w:rPr>
                <w:b w:val="0"/>
                <w:lang w:val="en-CA"/>
              </w:rPr>
            </w:pPr>
            <w:r>
              <w:rPr>
                <w:b w:val="0"/>
                <w:lang w:val="en-CA"/>
              </w:rPr>
              <w:t>ae(v)</w:t>
            </w:r>
          </w:p>
        </w:tc>
      </w:tr>
      <w:tr w:rsidR="0029093B" w:rsidRPr="00084198" w14:paraId="61E96DD0"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3BC535C7" w14:textId="238957F2" w:rsidR="0029093B" w:rsidRPr="009F4C4C" w:rsidRDefault="0029093B" w:rsidP="00901395">
            <w:pPr>
              <w:pStyle w:val="tablesyntax"/>
              <w:spacing w:before="20" w:after="40"/>
              <w:rPr>
                <w:lang w:val="en-CA"/>
              </w:rPr>
            </w:pPr>
            <w:r w:rsidRPr="00C67A51">
              <w:rPr>
                <w:lang w:val="en-CA"/>
              </w:rPr>
              <w:tab/>
            </w:r>
            <w:r w:rsidRPr="00C67A51">
              <w:rPr>
                <w:lang w:val="en-CA"/>
              </w:rPr>
              <w:tab/>
            </w:r>
            <w:r>
              <w:rPr>
                <w:lang w:val="en-CA"/>
              </w:rPr>
              <w:t>}</w:t>
            </w:r>
          </w:p>
        </w:tc>
        <w:tc>
          <w:tcPr>
            <w:tcW w:w="1157" w:type="dxa"/>
            <w:tcBorders>
              <w:top w:val="single" w:sz="4" w:space="0" w:color="auto"/>
              <w:left w:val="single" w:sz="4" w:space="0" w:color="auto"/>
              <w:bottom w:val="single" w:sz="4" w:space="0" w:color="auto"/>
              <w:right w:val="single" w:sz="4" w:space="0" w:color="auto"/>
            </w:tcBorders>
          </w:tcPr>
          <w:p w14:paraId="17ACF96C" w14:textId="77777777" w:rsidR="0029093B" w:rsidRPr="00C67A51" w:rsidRDefault="0029093B" w:rsidP="00901395">
            <w:pPr>
              <w:pStyle w:val="tableheading"/>
              <w:spacing w:before="20" w:after="40"/>
              <w:jc w:val="center"/>
              <w:rPr>
                <w:b w:val="0"/>
                <w:lang w:val="en-CA"/>
              </w:rPr>
            </w:pPr>
          </w:p>
        </w:tc>
      </w:tr>
      <w:tr w:rsidR="0029093B" w:rsidRPr="00084198" w14:paraId="39AE223B"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0172716E" w14:textId="66FFACFD" w:rsidR="0029093B" w:rsidRPr="009F4C4C" w:rsidRDefault="0029093B" w:rsidP="00901395">
            <w:pPr>
              <w:pStyle w:val="tablesyntax"/>
              <w:spacing w:before="20" w:after="40"/>
              <w:rPr>
                <w:lang w:val="en-CA"/>
              </w:rPr>
            </w:pPr>
            <w:r>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1E764126" w14:textId="77777777" w:rsidR="0029093B" w:rsidRPr="00C67A51" w:rsidRDefault="0029093B" w:rsidP="00901395">
            <w:pPr>
              <w:pStyle w:val="tableheading"/>
              <w:spacing w:before="20" w:after="40"/>
              <w:jc w:val="center"/>
              <w:rPr>
                <w:b w:val="0"/>
                <w:lang w:val="en-CA"/>
              </w:rPr>
            </w:pPr>
          </w:p>
        </w:tc>
      </w:tr>
      <w:tr w:rsidR="007D4323" w:rsidRPr="00084198" w14:paraId="544B356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91B8767" w14:textId="77C4CF8C" w:rsidR="007D4323" w:rsidRPr="00084198" w:rsidRDefault="007D4323" w:rsidP="00901395">
            <w:pPr>
              <w:pStyle w:val="tablesyntax"/>
              <w:spacing w:before="20" w:after="40"/>
              <w:rPr>
                <w:lang w:val="en-CA"/>
              </w:rPr>
            </w:pPr>
            <w:r w:rsidRPr="00084198">
              <w:rPr>
                <w:lang w:val="en-CA"/>
              </w:rPr>
              <w:lastRenderedPageBreak/>
              <w:tab/>
              <w:t>remainingNumIndices = num_palette_indices_minus1 + 1</w:t>
            </w:r>
          </w:p>
        </w:tc>
        <w:tc>
          <w:tcPr>
            <w:tcW w:w="1157" w:type="dxa"/>
            <w:tcBorders>
              <w:top w:val="single" w:sz="4" w:space="0" w:color="auto"/>
              <w:left w:val="single" w:sz="4" w:space="0" w:color="auto"/>
              <w:bottom w:val="single" w:sz="4" w:space="0" w:color="auto"/>
              <w:right w:val="single" w:sz="4" w:space="0" w:color="auto"/>
            </w:tcBorders>
          </w:tcPr>
          <w:p w14:paraId="002631A5" w14:textId="77777777" w:rsidR="007D4323" w:rsidRPr="00084198" w:rsidRDefault="007D4323" w:rsidP="00901395">
            <w:pPr>
              <w:pStyle w:val="tableheading"/>
              <w:spacing w:before="20" w:after="40"/>
              <w:jc w:val="center"/>
              <w:rPr>
                <w:b w:val="0"/>
                <w:lang w:val="en-CA"/>
              </w:rPr>
            </w:pPr>
          </w:p>
        </w:tc>
      </w:tr>
      <w:tr w:rsidR="007D4323" w:rsidRPr="00084198" w14:paraId="10A8E14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44C5535" w14:textId="77777777" w:rsidR="007D4323" w:rsidRPr="00084198" w:rsidRDefault="007D4323" w:rsidP="009F4C4C">
            <w:pPr>
              <w:pStyle w:val="tablesyntax"/>
              <w:spacing w:before="20" w:after="40"/>
              <w:rPr>
                <w:lang w:val="en-CA"/>
              </w:rPr>
            </w:pPr>
            <w:r w:rsidRPr="00084198">
              <w:rPr>
                <w:lang w:val="en-CA"/>
              </w:rPr>
              <w:tab/>
              <w:t>PaletteScanPos = 0</w:t>
            </w:r>
          </w:p>
        </w:tc>
        <w:tc>
          <w:tcPr>
            <w:tcW w:w="1157" w:type="dxa"/>
            <w:tcBorders>
              <w:top w:val="single" w:sz="4" w:space="0" w:color="auto"/>
              <w:left w:val="single" w:sz="4" w:space="0" w:color="auto"/>
              <w:bottom w:val="single" w:sz="4" w:space="0" w:color="auto"/>
              <w:right w:val="single" w:sz="4" w:space="0" w:color="auto"/>
            </w:tcBorders>
          </w:tcPr>
          <w:p w14:paraId="5F6DC199" w14:textId="77777777" w:rsidR="007D4323" w:rsidRPr="00084198" w:rsidRDefault="007D4323" w:rsidP="00901395">
            <w:pPr>
              <w:pStyle w:val="tableheading"/>
              <w:spacing w:before="20" w:after="40"/>
              <w:jc w:val="center"/>
              <w:rPr>
                <w:b w:val="0"/>
                <w:lang w:val="en-CA"/>
              </w:rPr>
            </w:pPr>
          </w:p>
        </w:tc>
      </w:tr>
      <w:tr w:rsidR="00901395" w:rsidRPr="00084198" w14:paraId="4CA871B9"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5360B7CB" w14:textId="63A6B8CD" w:rsidR="00901395" w:rsidRPr="00084198" w:rsidRDefault="00901395" w:rsidP="009F4C4C">
            <w:pPr>
              <w:pStyle w:val="tablesyntax"/>
              <w:spacing w:before="20" w:after="40"/>
              <w:rPr>
                <w:lang w:val="en-CA"/>
              </w:rPr>
            </w:pPr>
            <w:r w:rsidRPr="00084198">
              <w:rPr>
                <w:lang w:val="en-CA"/>
              </w:rPr>
              <w:tab/>
            </w:r>
            <w:r>
              <w:rPr>
                <w:lang w:val="en-CA"/>
              </w:rPr>
              <w:t>log2CbWidth = Log2( cbWidth )</w:t>
            </w:r>
          </w:p>
        </w:tc>
        <w:tc>
          <w:tcPr>
            <w:tcW w:w="1157" w:type="dxa"/>
            <w:tcBorders>
              <w:top w:val="single" w:sz="4" w:space="0" w:color="auto"/>
              <w:left w:val="single" w:sz="4" w:space="0" w:color="auto"/>
              <w:bottom w:val="single" w:sz="4" w:space="0" w:color="auto"/>
              <w:right w:val="single" w:sz="4" w:space="0" w:color="auto"/>
            </w:tcBorders>
          </w:tcPr>
          <w:p w14:paraId="4077BD5D" w14:textId="77777777" w:rsidR="00901395" w:rsidRPr="00084198" w:rsidRDefault="00901395" w:rsidP="00901395">
            <w:pPr>
              <w:pStyle w:val="tableheading"/>
              <w:spacing w:before="20" w:after="40"/>
              <w:jc w:val="center"/>
              <w:rPr>
                <w:b w:val="0"/>
                <w:lang w:val="en-CA"/>
              </w:rPr>
            </w:pPr>
          </w:p>
        </w:tc>
      </w:tr>
      <w:tr w:rsidR="00901395" w:rsidRPr="00084198" w14:paraId="009A9265"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60157067" w14:textId="0E0C788D" w:rsidR="00901395" w:rsidRPr="00084198" w:rsidRDefault="00901395" w:rsidP="009F4C4C">
            <w:pPr>
              <w:pStyle w:val="tablesyntax"/>
              <w:spacing w:before="20" w:after="40"/>
              <w:rPr>
                <w:lang w:val="en-CA"/>
              </w:rPr>
            </w:pPr>
            <w:r w:rsidRPr="00084198">
              <w:rPr>
                <w:lang w:val="en-CA"/>
              </w:rPr>
              <w:tab/>
            </w:r>
            <w:r>
              <w:rPr>
                <w:lang w:val="en-CA"/>
              </w:rPr>
              <w:t>log2CbHeight = Log2( cbHeight )</w:t>
            </w:r>
          </w:p>
        </w:tc>
        <w:tc>
          <w:tcPr>
            <w:tcW w:w="1157" w:type="dxa"/>
            <w:tcBorders>
              <w:top w:val="single" w:sz="4" w:space="0" w:color="auto"/>
              <w:left w:val="single" w:sz="4" w:space="0" w:color="auto"/>
              <w:bottom w:val="single" w:sz="4" w:space="0" w:color="auto"/>
              <w:right w:val="single" w:sz="4" w:space="0" w:color="auto"/>
            </w:tcBorders>
          </w:tcPr>
          <w:p w14:paraId="318619DA" w14:textId="77777777" w:rsidR="00901395" w:rsidRPr="00084198" w:rsidRDefault="00901395" w:rsidP="00901395">
            <w:pPr>
              <w:pStyle w:val="tableheading"/>
              <w:spacing w:before="20" w:after="40"/>
              <w:jc w:val="center"/>
              <w:rPr>
                <w:b w:val="0"/>
                <w:lang w:val="en-CA"/>
              </w:rPr>
            </w:pPr>
          </w:p>
        </w:tc>
      </w:tr>
      <w:tr w:rsidR="007D4323" w:rsidRPr="00084198" w14:paraId="666CE93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9D71A57" w14:textId="77777777" w:rsidR="007D4323" w:rsidRPr="00084198" w:rsidRDefault="007D4323" w:rsidP="00901395">
            <w:pPr>
              <w:pStyle w:val="tablesyntax"/>
              <w:spacing w:before="20" w:after="40"/>
              <w:rPr>
                <w:lang w:val="en-CA"/>
              </w:rPr>
            </w:pPr>
            <w:r w:rsidRPr="00084198">
              <w:rPr>
                <w:lang w:val="en-CA"/>
              </w:rPr>
              <w:tab/>
              <w:t>while( PaletteScanPos &lt; cbWidth*cbHeightt ) {</w:t>
            </w:r>
          </w:p>
        </w:tc>
        <w:tc>
          <w:tcPr>
            <w:tcW w:w="1157" w:type="dxa"/>
            <w:tcBorders>
              <w:top w:val="single" w:sz="4" w:space="0" w:color="auto"/>
              <w:left w:val="single" w:sz="4" w:space="0" w:color="auto"/>
              <w:bottom w:val="single" w:sz="4" w:space="0" w:color="auto"/>
              <w:right w:val="single" w:sz="4" w:space="0" w:color="auto"/>
            </w:tcBorders>
          </w:tcPr>
          <w:p w14:paraId="0C1A4244" w14:textId="77777777" w:rsidR="007D4323" w:rsidRPr="00084198" w:rsidRDefault="007D4323" w:rsidP="00901395">
            <w:pPr>
              <w:pStyle w:val="tableheading"/>
              <w:spacing w:before="20" w:after="40"/>
              <w:jc w:val="center"/>
              <w:rPr>
                <w:b w:val="0"/>
                <w:lang w:val="en-CA"/>
              </w:rPr>
            </w:pPr>
          </w:p>
        </w:tc>
      </w:tr>
      <w:tr w:rsidR="007D4323" w:rsidRPr="00084198" w14:paraId="109D904F"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B3AE95E" w14:textId="458215E9" w:rsidR="007D4323" w:rsidRPr="004261E2" w:rsidRDefault="007D4323" w:rsidP="00901395">
            <w:pPr>
              <w:pStyle w:val="tablesyntax"/>
              <w:spacing w:before="20" w:after="40"/>
              <w:rPr>
                <w:lang w:val="en-CA"/>
              </w:rPr>
            </w:pPr>
            <w:r w:rsidRPr="004261E2">
              <w:rPr>
                <w:lang w:val="en-CA"/>
              </w:rPr>
              <w:tab/>
            </w:r>
            <w:r w:rsidRPr="004261E2">
              <w:rPr>
                <w:lang w:val="en-CA"/>
              </w:rPr>
              <w:tab/>
              <w:t xml:space="preserve">xC = </w:t>
            </w:r>
            <w:r w:rsidR="00F76B37">
              <w:rPr>
                <w:lang w:val="en-CA"/>
              </w:rPr>
              <w:t>x0 + </w:t>
            </w:r>
            <w:r w:rsidRPr="009F4C4C">
              <w:rPr>
                <w:lang w:val="en-CA"/>
              </w:rPr>
              <w:t>TraverseScanOrder</w:t>
            </w:r>
            <w:r w:rsidRPr="004261E2">
              <w:rPr>
                <w:lang w:val="en-CA"/>
              </w:rPr>
              <w:t>[ </w:t>
            </w:r>
            <w:r w:rsidR="004261E2" w:rsidRPr="004261E2">
              <w:rPr>
                <w:lang w:val="en-CA"/>
              </w:rPr>
              <w:t>log2C</w:t>
            </w:r>
            <w:r w:rsidRPr="004261E2">
              <w:rPr>
                <w:lang w:val="en-CA"/>
              </w:rPr>
              <w:t>bWidth ][ </w:t>
            </w:r>
            <w:r w:rsidR="004261E2" w:rsidRPr="004261E2">
              <w:rPr>
                <w:lang w:val="en-CA"/>
              </w:rPr>
              <w:t>log2C</w:t>
            </w:r>
            <w:r w:rsidRPr="004261E2">
              <w:rPr>
                <w:lang w:val="en-CA"/>
              </w:rPr>
              <w:t>bHeight ][ PaletteScanPos ][ 0 ]</w:t>
            </w:r>
          </w:p>
        </w:tc>
        <w:tc>
          <w:tcPr>
            <w:tcW w:w="1157" w:type="dxa"/>
            <w:tcBorders>
              <w:top w:val="single" w:sz="4" w:space="0" w:color="auto"/>
              <w:left w:val="single" w:sz="4" w:space="0" w:color="auto"/>
              <w:bottom w:val="single" w:sz="4" w:space="0" w:color="auto"/>
              <w:right w:val="single" w:sz="4" w:space="0" w:color="auto"/>
            </w:tcBorders>
          </w:tcPr>
          <w:p w14:paraId="1E17C2EC" w14:textId="77777777" w:rsidR="007D4323" w:rsidRPr="004261E2" w:rsidRDefault="007D4323" w:rsidP="00901395">
            <w:pPr>
              <w:pStyle w:val="tableheading"/>
              <w:spacing w:before="20" w:after="40"/>
              <w:jc w:val="center"/>
              <w:rPr>
                <w:b w:val="0"/>
                <w:lang w:val="en-CA"/>
              </w:rPr>
            </w:pPr>
          </w:p>
        </w:tc>
      </w:tr>
      <w:tr w:rsidR="007D4323" w:rsidRPr="00084198" w14:paraId="63CA717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7B5DF80" w14:textId="58664C8A" w:rsidR="007D4323" w:rsidRPr="004261E2" w:rsidRDefault="007D4323" w:rsidP="00901395">
            <w:pPr>
              <w:pStyle w:val="tablesyntax"/>
              <w:spacing w:before="20" w:after="40"/>
              <w:rPr>
                <w:lang w:val="en-CA"/>
              </w:rPr>
            </w:pPr>
            <w:r w:rsidRPr="004261E2">
              <w:rPr>
                <w:lang w:val="en-CA"/>
              </w:rPr>
              <w:tab/>
            </w:r>
            <w:r w:rsidRPr="004261E2">
              <w:rPr>
                <w:lang w:val="en-CA"/>
              </w:rPr>
              <w:tab/>
              <w:t xml:space="preserve">yC = </w:t>
            </w:r>
            <w:r w:rsidR="00F76B37">
              <w:rPr>
                <w:lang w:val="en-CA"/>
              </w:rPr>
              <w:t>y0 + </w:t>
            </w:r>
            <w:r w:rsidRPr="009F4C4C">
              <w:rPr>
                <w:lang w:val="en-CA"/>
              </w:rPr>
              <w:t>TraverseScanOrder</w:t>
            </w:r>
            <w:r w:rsidRPr="004261E2">
              <w:rPr>
                <w:lang w:val="en-CA"/>
              </w:rPr>
              <w:t>[ </w:t>
            </w:r>
            <w:r w:rsidR="004261E2" w:rsidRPr="004261E2">
              <w:rPr>
                <w:lang w:val="en-CA"/>
              </w:rPr>
              <w:t>log2C</w:t>
            </w:r>
            <w:r w:rsidRPr="004261E2">
              <w:rPr>
                <w:lang w:val="en-CA"/>
              </w:rPr>
              <w:t>bWidth ][ </w:t>
            </w:r>
            <w:r w:rsidR="004261E2" w:rsidRPr="004261E2">
              <w:rPr>
                <w:lang w:val="en-CA"/>
              </w:rPr>
              <w:t>log2C</w:t>
            </w:r>
            <w:r w:rsidRPr="004261E2">
              <w:rPr>
                <w:lang w:val="en-CA"/>
              </w:rPr>
              <w:t>bHeight ][ PaletteScanPos ][ 1 ]</w:t>
            </w:r>
          </w:p>
        </w:tc>
        <w:tc>
          <w:tcPr>
            <w:tcW w:w="1157" w:type="dxa"/>
            <w:tcBorders>
              <w:top w:val="single" w:sz="4" w:space="0" w:color="auto"/>
              <w:left w:val="single" w:sz="4" w:space="0" w:color="auto"/>
              <w:bottom w:val="single" w:sz="4" w:space="0" w:color="auto"/>
              <w:right w:val="single" w:sz="4" w:space="0" w:color="auto"/>
            </w:tcBorders>
          </w:tcPr>
          <w:p w14:paraId="674BD8D6" w14:textId="77777777" w:rsidR="007D4323" w:rsidRPr="004261E2" w:rsidRDefault="007D4323" w:rsidP="00901395">
            <w:pPr>
              <w:pStyle w:val="tableheading"/>
              <w:spacing w:before="20" w:after="40"/>
              <w:jc w:val="center"/>
              <w:rPr>
                <w:b w:val="0"/>
                <w:lang w:val="en-CA"/>
              </w:rPr>
            </w:pPr>
          </w:p>
        </w:tc>
      </w:tr>
      <w:tr w:rsidR="007D4323" w:rsidRPr="00084198" w14:paraId="479F7A9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5FC319D"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if( PaletteScanPos &gt; 0 ) {</w:t>
            </w:r>
          </w:p>
        </w:tc>
        <w:tc>
          <w:tcPr>
            <w:tcW w:w="1157" w:type="dxa"/>
            <w:tcBorders>
              <w:top w:val="single" w:sz="4" w:space="0" w:color="auto"/>
              <w:left w:val="single" w:sz="4" w:space="0" w:color="auto"/>
              <w:bottom w:val="single" w:sz="4" w:space="0" w:color="auto"/>
              <w:right w:val="single" w:sz="4" w:space="0" w:color="auto"/>
            </w:tcBorders>
          </w:tcPr>
          <w:p w14:paraId="3707F71A" w14:textId="77777777" w:rsidR="007D4323" w:rsidRPr="00084198" w:rsidRDefault="007D4323" w:rsidP="00901395">
            <w:pPr>
              <w:pStyle w:val="tableheading"/>
              <w:spacing w:before="20" w:after="40"/>
              <w:jc w:val="center"/>
              <w:rPr>
                <w:b w:val="0"/>
                <w:lang w:val="en-CA"/>
              </w:rPr>
            </w:pPr>
          </w:p>
        </w:tc>
      </w:tr>
      <w:tr w:rsidR="007D4323" w:rsidRPr="00084198" w14:paraId="172FE7D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C2E93AC" w14:textId="009BE4DE"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 xml:space="preserve">xcPrev = </w:t>
            </w:r>
            <w:r w:rsidR="00F76B37">
              <w:rPr>
                <w:lang w:val="en-CA"/>
              </w:rPr>
              <w:t>x0 + </w:t>
            </w:r>
            <w:r w:rsidRPr="00084198">
              <w:rPr>
                <w:lang w:val="en-CA"/>
              </w:rPr>
              <w:t>TraverseScanOrder[ </w:t>
            </w:r>
            <w:r w:rsidR="00374CCA">
              <w:rPr>
                <w:lang w:val="en-CA"/>
              </w:rPr>
              <w:t>log2C</w:t>
            </w:r>
            <w:r w:rsidRPr="00084198">
              <w:rPr>
                <w:lang w:val="en-CA"/>
              </w:rPr>
              <w:t>bWidth ][ </w:t>
            </w:r>
            <w:r w:rsidR="00374CCA">
              <w:rPr>
                <w:lang w:val="en-CA"/>
              </w:rPr>
              <w:t>log2C</w:t>
            </w:r>
            <w:r w:rsidRPr="00084198">
              <w:rPr>
                <w:lang w:val="en-CA"/>
              </w:rPr>
              <w:t>bHeight ][ PaletteScanPos</w:t>
            </w:r>
            <w:r w:rsidR="00374CCA">
              <w:rPr>
                <w:lang w:val="en-CA"/>
              </w:rPr>
              <w:t> </w:t>
            </w:r>
            <w:r w:rsidRPr="00084198">
              <w:rPr>
                <w:lang w:val="en-CA"/>
              </w:rPr>
              <w:t>−</w:t>
            </w:r>
            <w:r w:rsidR="00374CCA">
              <w:rPr>
                <w:lang w:val="en-CA"/>
              </w:rPr>
              <w:t> </w:t>
            </w:r>
            <w:r w:rsidRPr="00084198">
              <w:rPr>
                <w:lang w:val="en-CA"/>
              </w:rPr>
              <w:t>1 ][ 0 ]</w:t>
            </w:r>
          </w:p>
        </w:tc>
        <w:tc>
          <w:tcPr>
            <w:tcW w:w="1157" w:type="dxa"/>
            <w:tcBorders>
              <w:top w:val="single" w:sz="4" w:space="0" w:color="auto"/>
              <w:left w:val="single" w:sz="4" w:space="0" w:color="auto"/>
              <w:bottom w:val="single" w:sz="4" w:space="0" w:color="auto"/>
              <w:right w:val="single" w:sz="4" w:space="0" w:color="auto"/>
            </w:tcBorders>
          </w:tcPr>
          <w:p w14:paraId="31E41CC1" w14:textId="77777777" w:rsidR="007D4323" w:rsidRPr="00084198" w:rsidRDefault="007D4323" w:rsidP="00901395">
            <w:pPr>
              <w:pStyle w:val="tableheading"/>
              <w:spacing w:before="20" w:after="40"/>
              <w:jc w:val="center"/>
              <w:rPr>
                <w:b w:val="0"/>
                <w:lang w:val="en-CA"/>
              </w:rPr>
            </w:pPr>
          </w:p>
        </w:tc>
      </w:tr>
      <w:tr w:rsidR="007D4323" w:rsidRPr="00084198" w14:paraId="5E0149F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23DDE0C6" w14:textId="2783E60C"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 xml:space="preserve">ycPrev = </w:t>
            </w:r>
            <w:r w:rsidR="00F76B37">
              <w:rPr>
                <w:lang w:val="en-CA"/>
              </w:rPr>
              <w:t>y0 + </w:t>
            </w:r>
            <w:r w:rsidRPr="00084198">
              <w:rPr>
                <w:lang w:val="en-CA"/>
              </w:rPr>
              <w:t>TraverseScanOrder[ </w:t>
            </w:r>
            <w:r w:rsidR="00374CCA">
              <w:rPr>
                <w:lang w:val="en-CA"/>
              </w:rPr>
              <w:t>log2C</w:t>
            </w:r>
            <w:r w:rsidRPr="00084198">
              <w:rPr>
                <w:lang w:val="en-CA"/>
              </w:rPr>
              <w:t>bWidth ][ </w:t>
            </w:r>
            <w:r w:rsidR="00374CCA">
              <w:rPr>
                <w:lang w:val="en-CA"/>
              </w:rPr>
              <w:t>log2C</w:t>
            </w:r>
            <w:r w:rsidRPr="00084198">
              <w:rPr>
                <w:lang w:val="en-CA"/>
              </w:rPr>
              <w:t>bHeight ][ PaletteScanPos</w:t>
            </w:r>
            <w:r w:rsidR="00374CCA">
              <w:rPr>
                <w:lang w:val="en-CA"/>
              </w:rPr>
              <w:t> </w:t>
            </w:r>
            <w:r w:rsidRPr="00084198">
              <w:rPr>
                <w:lang w:val="en-CA"/>
              </w:rPr>
              <w:t>−</w:t>
            </w:r>
            <w:r w:rsidR="00374CCA">
              <w:rPr>
                <w:lang w:val="en-CA"/>
              </w:rPr>
              <w:t> </w:t>
            </w:r>
            <w:r w:rsidRPr="00084198">
              <w:rPr>
                <w:lang w:val="en-CA"/>
              </w:rPr>
              <w:t>1 ][ 1 ]</w:t>
            </w:r>
          </w:p>
        </w:tc>
        <w:tc>
          <w:tcPr>
            <w:tcW w:w="1157" w:type="dxa"/>
            <w:tcBorders>
              <w:top w:val="single" w:sz="4" w:space="0" w:color="auto"/>
              <w:left w:val="single" w:sz="4" w:space="0" w:color="auto"/>
              <w:bottom w:val="single" w:sz="4" w:space="0" w:color="auto"/>
              <w:right w:val="single" w:sz="4" w:space="0" w:color="auto"/>
            </w:tcBorders>
          </w:tcPr>
          <w:p w14:paraId="1204D237" w14:textId="77777777" w:rsidR="007D4323" w:rsidRPr="00084198" w:rsidRDefault="007D4323" w:rsidP="00901395">
            <w:pPr>
              <w:pStyle w:val="tableheading"/>
              <w:spacing w:before="20" w:after="40"/>
              <w:jc w:val="center"/>
              <w:rPr>
                <w:b w:val="0"/>
                <w:lang w:val="en-CA"/>
              </w:rPr>
            </w:pPr>
          </w:p>
        </w:tc>
      </w:tr>
      <w:tr w:rsidR="007D4323" w:rsidRPr="00084198" w14:paraId="1FEA944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2807015"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4458DB87" w14:textId="77777777" w:rsidR="007D4323" w:rsidRPr="00084198" w:rsidRDefault="007D4323" w:rsidP="00901395">
            <w:pPr>
              <w:pStyle w:val="tableheading"/>
              <w:spacing w:before="20" w:after="40"/>
              <w:jc w:val="center"/>
              <w:rPr>
                <w:b w:val="0"/>
                <w:lang w:val="en-CA"/>
              </w:rPr>
            </w:pPr>
          </w:p>
        </w:tc>
      </w:tr>
      <w:tr w:rsidR="00FD325A" w:rsidRPr="00084198" w14:paraId="271FC1F5"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5173C0E5" w14:textId="5764195E" w:rsidR="00FD325A" w:rsidRPr="00084198" w:rsidRDefault="00FD325A" w:rsidP="00FD325A">
            <w:pPr>
              <w:pStyle w:val="tablesyntax"/>
              <w:spacing w:before="20" w:after="40"/>
              <w:rPr>
                <w:lang w:val="en-CA"/>
              </w:rPr>
            </w:pPr>
            <w:r w:rsidRPr="009E05BE">
              <w:rPr>
                <w:color w:val="000000"/>
              </w:rPr>
              <w:tab/>
            </w:r>
            <w:r w:rsidRPr="009E05BE">
              <w:rPr>
                <w:color w:val="000000"/>
              </w:rPr>
              <w:tab/>
              <w:t xml:space="preserve">PaletteRunMinus1 = </w:t>
            </w:r>
            <w:r>
              <w:rPr>
                <w:lang w:val="en-CA"/>
              </w:rPr>
              <w:t>cbWidth </w:t>
            </w:r>
            <w:r w:rsidRPr="00084198">
              <w:rPr>
                <w:lang w:val="en-CA"/>
              </w:rPr>
              <w:t>*</w:t>
            </w:r>
            <w:r>
              <w:rPr>
                <w:lang w:val="en-CA"/>
              </w:rPr>
              <w:t> cbHeight</w:t>
            </w:r>
            <w:r>
              <w:rPr>
                <w:color w:val="000000"/>
                <w:lang w:eastAsia="ko-KR"/>
              </w:rPr>
              <w:t> </w:t>
            </w:r>
            <w:r w:rsidRPr="009E05BE">
              <w:rPr>
                <w:color w:val="000000"/>
                <w:lang w:eastAsia="ko-KR"/>
              </w:rPr>
              <w:t>−</w:t>
            </w:r>
            <w:r>
              <w:rPr>
                <w:color w:val="000000"/>
                <w:lang w:eastAsia="ko-KR"/>
              </w:rPr>
              <w:t> PaletteScanPos </w:t>
            </w:r>
            <w:r w:rsidRPr="009E05BE">
              <w:rPr>
                <w:color w:val="000000"/>
                <w:lang w:eastAsia="ko-KR"/>
              </w:rPr>
              <w:t>−</w:t>
            </w:r>
            <w:r>
              <w:rPr>
                <w:color w:val="000000"/>
                <w:lang w:eastAsia="ko-KR"/>
              </w:rPr>
              <w:t> </w:t>
            </w:r>
            <w:r w:rsidRPr="009E05BE">
              <w:rPr>
                <w:color w:val="000000"/>
                <w:lang w:eastAsia="ko-KR"/>
              </w:rPr>
              <w:t>1</w:t>
            </w:r>
          </w:p>
        </w:tc>
        <w:tc>
          <w:tcPr>
            <w:tcW w:w="1157" w:type="dxa"/>
            <w:tcBorders>
              <w:top w:val="single" w:sz="4" w:space="0" w:color="auto"/>
              <w:left w:val="single" w:sz="4" w:space="0" w:color="auto"/>
              <w:bottom w:val="single" w:sz="4" w:space="0" w:color="auto"/>
              <w:right w:val="single" w:sz="4" w:space="0" w:color="auto"/>
            </w:tcBorders>
          </w:tcPr>
          <w:p w14:paraId="60BBFE83" w14:textId="77777777" w:rsidR="00FD325A" w:rsidRPr="00084198" w:rsidRDefault="00FD325A" w:rsidP="00FD325A">
            <w:pPr>
              <w:pStyle w:val="tableheading"/>
              <w:spacing w:before="20" w:after="40"/>
              <w:jc w:val="center"/>
              <w:rPr>
                <w:b w:val="0"/>
                <w:lang w:val="en-CA"/>
              </w:rPr>
            </w:pPr>
          </w:p>
        </w:tc>
      </w:tr>
      <w:tr w:rsidR="00FD325A" w:rsidRPr="00084198" w14:paraId="2B150DCD"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3405D0DF" w14:textId="51BE667D" w:rsidR="00FD325A" w:rsidRPr="00084198" w:rsidRDefault="00FD325A" w:rsidP="00FD325A">
            <w:pPr>
              <w:pStyle w:val="tablesyntax"/>
              <w:spacing w:before="20" w:after="40"/>
              <w:rPr>
                <w:lang w:val="en-CA"/>
              </w:rPr>
            </w:pPr>
            <w:r w:rsidRPr="009E05BE">
              <w:rPr>
                <w:color w:val="000000"/>
              </w:rPr>
              <w:tab/>
            </w:r>
            <w:r w:rsidRPr="009E05BE">
              <w:rPr>
                <w:color w:val="000000"/>
              </w:rPr>
              <w:tab/>
              <w:t>RunToEnd = 1</w:t>
            </w:r>
          </w:p>
        </w:tc>
        <w:tc>
          <w:tcPr>
            <w:tcW w:w="1157" w:type="dxa"/>
            <w:tcBorders>
              <w:top w:val="single" w:sz="4" w:space="0" w:color="auto"/>
              <w:left w:val="single" w:sz="4" w:space="0" w:color="auto"/>
              <w:bottom w:val="single" w:sz="4" w:space="0" w:color="auto"/>
              <w:right w:val="single" w:sz="4" w:space="0" w:color="auto"/>
            </w:tcBorders>
          </w:tcPr>
          <w:p w14:paraId="5E2ACD5B" w14:textId="77777777" w:rsidR="00FD325A" w:rsidRPr="00084198" w:rsidRDefault="00FD325A" w:rsidP="00FD325A">
            <w:pPr>
              <w:pStyle w:val="tableheading"/>
              <w:spacing w:before="20" w:after="40"/>
              <w:jc w:val="center"/>
              <w:rPr>
                <w:b w:val="0"/>
                <w:lang w:val="en-CA"/>
              </w:rPr>
            </w:pPr>
          </w:p>
        </w:tc>
      </w:tr>
      <w:tr w:rsidR="007D4323" w:rsidRPr="00084198" w14:paraId="430FD4D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54801AD"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CopyAboveIndicesFlag[ xC ][ yC ] = 0</w:t>
            </w:r>
          </w:p>
        </w:tc>
        <w:tc>
          <w:tcPr>
            <w:tcW w:w="1157" w:type="dxa"/>
            <w:tcBorders>
              <w:top w:val="single" w:sz="4" w:space="0" w:color="auto"/>
              <w:left w:val="single" w:sz="4" w:space="0" w:color="auto"/>
              <w:bottom w:val="single" w:sz="4" w:space="0" w:color="auto"/>
              <w:right w:val="single" w:sz="4" w:space="0" w:color="auto"/>
            </w:tcBorders>
          </w:tcPr>
          <w:p w14:paraId="36750A10" w14:textId="77777777" w:rsidR="007D4323" w:rsidRPr="00084198" w:rsidRDefault="007D4323" w:rsidP="00901395">
            <w:pPr>
              <w:pStyle w:val="tableheading"/>
              <w:spacing w:before="20" w:after="40"/>
              <w:jc w:val="center"/>
              <w:rPr>
                <w:b w:val="0"/>
                <w:lang w:val="en-CA"/>
              </w:rPr>
            </w:pPr>
          </w:p>
        </w:tc>
      </w:tr>
      <w:tr w:rsidR="007D4323" w:rsidRPr="00084198" w14:paraId="389E672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705DCF1" w14:textId="0A1D0F1D" w:rsidR="007D4323" w:rsidRPr="00084198" w:rsidRDefault="007D4323" w:rsidP="00901395">
            <w:pPr>
              <w:pStyle w:val="tablesyntax"/>
              <w:spacing w:before="20" w:after="40"/>
              <w:rPr>
                <w:lang w:val="en-CA"/>
              </w:rPr>
            </w:pPr>
            <w:r w:rsidRPr="00084198">
              <w:rPr>
                <w:lang w:val="en-CA"/>
              </w:rPr>
              <w:tab/>
            </w:r>
            <w:r w:rsidRPr="00084198">
              <w:rPr>
                <w:lang w:val="en-CA"/>
              </w:rPr>
              <w:tab/>
              <w:t xml:space="preserve">if( MaxPaletteIndex &gt; </w:t>
            </w:r>
            <w:r w:rsidR="00374CCA">
              <w:rPr>
                <w:lang w:val="en-CA"/>
              </w:rPr>
              <w:t>0</w:t>
            </w:r>
            <w:r w:rsidRPr="00084198">
              <w:rPr>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06F9CF9D" w14:textId="77777777" w:rsidR="007D4323" w:rsidRPr="00084198" w:rsidRDefault="007D4323" w:rsidP="00901395">
            <w:pPr>
              <w:pStyle w:val="tableheading"/>
              <w:spacing w:before="20" w:after="40"/>
              <w:jc w:val="center"/>
              <w:rPr>
                <w:b w:val="0"/>
                <w:lang w:val="en-CA"/>
              </w:rPr>
            </w:pPr>
          </w:p>
        </w:tc>
      </w:tr>
      <w:tr w:rsidR="007D4323" w:rsidRPr="00084198" w14:paraId="1E33E949"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76E1705" w14:textId="6301043A"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 xml:space="preserve">if( ( ( !palette_transpose_flag  &amp;&amp;  yC &gt; 0 )  | |  ( palette_transpose_flag  &amp;&amp;  xC &gt; 0 ) ) </w:t>
            </w:r>
            <w:r w:rsidRPr="00084198">
              <w:rPr>
                <w:lang w:val="en-CA"/>
              </w:rPr>
              <w:br/>
            </w:r>
            <w:r w:rsidRPr="00084198">
              <w:rPr>
                <w:lang w:val="en-CA"/>
              </w:rPr>
              <w:tab/>
            </w:r>
            <w:r w:rsidRPr="00084198">
              <w:rPr>
                <w:lang w:val="en-CA"/>
              </w:rPr>
              <w:tab/>
            </w:r>
            <w:r w:rsidRPr="00084198">
              <w:rPr>
                <w:lang w:val="en-CA"/>
              </w:rPr>
              <w:tab/>
            </w:r>
            <w:r w:rsidRPr="00084198">
              <w:rPr>
                <w:lang w:val="en-CA"/>
              </w:rPr>
              <w:tab/>
              <w:t>&amp;&amp;  CopyAboveIndicesFlag[ xcPrev ][ ycPrev ]  = =  0 )</w:t>
            </w:r>
          </w:p>
        </w:tc>
        <w:tc>
          <w:tcPr>
            <w:tcW w:w="1157" w:type="dxa"/>
            <w:tcBorders>
              <w:top w:val="single" w:sz="4" w:space="0" w:color="auto"/>
              <w:left w:val="single" w:sz="4" w:space="0" w:color="auto"/>
              <w:bottom w:val="single" w:sz="4" w:space="0" w:color="auto"/>
              <w:right w:val="single" w:sz="4" w:space="0" w:color="auto"/>
            </w:tcBorders>
          </w:tcPr>
          <w:p w14:paraId="057615ED" w14:textId="77777777" w:rsidR="007D4323" w:rsidRPr="00084198" w:rsidRDefault="007D4323" w:rsidP="00901395">
            <w:pPr>
              <w:pStyle w:val="tableheading"/>
              <w:spacing w:before="20" w:after="40"/>
              <w:jc w:val="center"/>
              <w:rPr>
                <w:b w:val="0"/>
                <w:lang w:val="en-CA"/>
              </w:rPr>
            </w:pPr>
          </w:p>
        </w:tc>
      </w:tr>
      <w:tr w:rsidR="007D4323" w:rsidRPr="00084198" w14:paraId="33062BB0"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889543C"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if( remainingNumIndices &gt; 0  &amp;&amp;  PaletteScanPos &lt; cbWidth* cbHeight − 1 ) {</w:t>
            </w:r>
          </w:p>
        </w:tc>
        <w:tc>
          <w:tcPr>
            <w:tcW w:w="1157" w:type="dxa"/>
            <w:tcBorders>
              <w:top w:val="single" w:sz="4" w:space="0" w:color="auto"/>
              <w:left w:val="single" w:sz="4" w:space="0" w:color="auto"/>
              <w:bottom w:val="single" w:sz="4" w:space="0" w:color="auto"/>
              <w:right w:val="single" w:sz="4" w:space="0" w:color="auto"/>
            </w:tcBorders>
          </w:tcPr>
          <w:p w14:paraId="57715CE9" w14:textId="77777777" w:rsidR="007D4323" w:rsidRPr="00084198" w:rsidRDefault="007D4323" w:rsidP="00901395">
            <w:pPr>
              <w:pStyle w:val="tableheading"/>
              <w:spacing w:before="20" w:after="40"/>
              <w:jc w:val="center"/>
              <w:rPr>
                <w:b w:val="0"/>
                <w:lang w:val="en-CA"/>
              </w:rPr>
            </w:pPr>
          </w:p>
        </w:tc>
      </w:tr>
      <w:tr w:rsidR="007D4323" w:rsidRPr="00084198" w14:paraId="1E4D010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EC6DF00" w14:textId="77777777" w:rsidR="007D4323" w:rsidRPr="00084198" w:rsidRDefault="007D4323" w:rsidP="00901395">
            <w:pPr>
              <w:pStyle w:val="tablesyntax"/>
              <w:spacing w:before="20" w:after="40"/>
              <w:rPr>
                <w:b/>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b/>
                <w:lang w:val="en-CA"/>
              </w:rPr>
              <w:t>copy_above_palette_indices_flag</w:t>
            </w:r>
          </w:p>
        </w:tc>
        <w:tc>
          <w:tcPr>
            <w:tcW w:w="1157" w:type="dxa"/>
            <w:tcBorders>
              <w:top w:val="single" w:sz="4" w:space="0" w:color="auto"/>
              <w:left w:val="single" w:sz="4" w:space="0" w:color="auto"/>
              <w:bottom w:val="single" w:sz="4" w:space="0" w:color="auto"/>
              <w:right w:val="single" w:sz="4" w:space="0" w:color="auto"/>
            </w:tcBorders>
            <w:hideMark/>
          </w:tcPr>
          <w:p w14:paraId="7E65B13A" w14:textId="77777777" w:rsidR="007D4323" w:rsidRPr="00084198" w:rsidRDefault="007D4323" w:rsidP="00901395">
            <w:pPr>
              <w:pStyle w:val="tableheading"/>
              <w:spacing w:before="20" w:after="40"/>
              <w:jc w:val="center"/>
              <w:rPr>
                <w:b w:val="0"/>
                <w:lang w:val="en-CA"/>
              </w:rPr>
            </w:pPr>
            <w:r w:rsidRPr="00084198">
              <w:rPr>
                <w:b w:val="0"/>
                <w:lang w:val="en-CA"/>
              </w:rPr>
              <w:t>ae(v)</w:t>
            </w:r>
          </w:p>
        </w:tc>
      </w:tr>
      <w:tr w:rsidR="007D4323" w:rsidRPr="00084198" w14:paraId="6A0E7A78"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B2DF052"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t>CopyAboveIndicesFlag[ xC ][ yC ] = copy_above_palette_indices_flag</w:t>
            </w:r>
          </w:p>
        </w:tc>
        <w:tc>
          <w:tcPr>
            <w:tcW w:w="1157" w:type="dxa"/>
            <w:tcBorders>
              <w:top w:val="single" w:sz="4" w:space="0" w:color="auto"/>
              <w:left w:val="single" w:sz="4" w:space="0" w:color="auto"/>
              <w:bottom w:val="single" w:sz="4" w:space="0" w:color="auto"/>
              <w:right w:val="single" w:sz="4" w:space="0" w:color="auto"/>
            </w:tcBorders>
          </w:tcPr>
          <w:p w14:paraId="7C692DC9" w14:textId="77777777" w:rsidR="007D4323" w:rsidRPr="00084198" w:rsidRDefault="007D4323" w:rsidP="00901395">
            <w:pPr>
              <w:pStyle w:val="tableheading"/>
              <w:spacing w:before="20" w:after="40"/>
              <w:jc w:val="center"/>
              <w:rPr>
                <w:b w:val="0"/>
                <w:lang w:val="en-CA"/>
              </w:rPr>
            </w:pPr>
          </w:p>
        </w:tc>
      </w:tr>
      <w:tr w:rsidR="007D4323" w:rsidRPr="00084198" w14:paraId="4A94ECB0"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87D3093"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 else {</w:t>
            </w:r>
          </w:p>
        </w:tc>
        <w:tc>
          <w:tcPr>
            <w:tcW w:w="1157" w:type="dxa"/>
            <w:tcBorders>
              <w:top w:val="single" w:sz="4" w:space="0" w:color="auto"/>
              <w:left w:val="single" w:sz="4" w:space="0" w:color="auto"/>
              <w:bottom w:val="single" w:sz="4" w:space="0" w:color="auto"/>
              <w:right w:val="single" w:sz="4" w:space="0" w:color="auto"/>
            </w:tcBorders>
          </w:tcPr>
          <w:p w14:paraId="05BD4F39" w14:textId="77777777" w:rsidR="007D4323" w:rsidRPr="00084198" w:rsidRDefault="007D4323" w:rsidP="00901395">
            <w:pPr>
              <w:pStyle w:val="tableheading"/>
              <w:spacing w:before="20" w:after="40"/>
              <w:jc w:val="center"/>
              <w:rPr>
                <w:b w:val="0"/>
                <w:lang w:val="en-CA"/>
              </w:rPr>
            </w:pPr>
          </w:p>
        </w:tc>
      </w:tr>
      <w:tr w:rsidR="007D4323" w:rsidRPr="00084198" w14:paraId="5F5CDD5A"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E48F181"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t>if( PaletteScanPos  = =  cbWidth * cbHeight − 1  &amp;&amp;  remainingNumIndices &gt; 0 )</w:t>
            </w:r>
          </w:p>
        </w:tc>
        <w:tc>
          <w:tcPr>
            <w:tcW w:w="1157" w:type="dxa"/>
            <w:tcBorders>
              <w:top w:val="single" w:sz="4" w:space="0" w:color="auto"/>
              <w:left w:val="single" w:sz="4" w:space="0" w:color="auto"/>
              <w:bottom w:val="single" w:sz="4" w:space="0" w:color="auto"/>
              <w:right w:val="single" w:sz="4" w:space="0" w:color="auto"/>
            </w:tcBorders>
          </w:tcPr>
          <w:p w14:paraId="5F65CC56" w14:textId="77777777" w:rsidR="007D4323" w:rsidRPr="00084198" w:rsidRDefault="007D4323" w:rsidP="00901395">
            <w:pPr>
              <w:pStyle w:val="tableheading"/>
              <w:spacing w:before="20" w:after="40"/>
              <w:jc w:val="center"/>
              <w:rPr>
                <w:b w:val="0"/>
                <w:lang w:val="en-CA"/>
              </w:rPr>
            </w:pPr>
          </w:p>
        </w:tc>
      </w:tr>
      <w:tr w:rsidR="007D4323" w:rsidRPr="00084198" w14:paraId="60E2BC9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8A4A4EF"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lang w:val="en-CA"/>
              </w:rPr>
              <w:tab/>
              <w:t>CopyAboveIndicesFlag[ xC ][ yC ] = 0</w:t>
            </w:r>
          </w:p>
        </w:tc>
        <w:tc>
          <w:tcPr>
            <w:tcW w:w="1157" w:type="dxa"/>
            <w:tcBorders>
              <w:top w:val="single" w:sz="4" w:space="0" w:color="auto"/>
              <w:left w:val="single" w:sz="4" w:space="0" w:color="auto"/>
              <w:bottom w:val="single" w:sz="4" w:space="0" w:color="auto"/>
              <w:right w:val="single" w:sz="4" w:space="0" w:color="auto"/>
            </w:tcBorders>
          </w:tcPr>
          <w:p w14:paraId="2F581322" w14:textId="77777777" w:rsidR="007D4323" w:rsidRPr="00084198" w:rsidRDefault="007D4323" w:rsidP="00901395">
            <w:pPr>
              <w:pStyle w:val="tableheading"/>
              <w:spacing w:before="20" w:after="40"/>
              <w:jc w:val="center"/>
              <w:rPr>
                <w:b w:val="0"/>
                <w:lang w:val="en-CA"/>
              </w:rPr>
            </w:pPr>
          </w:p>
        </w:tc>
      </w:tr>
      <w:tr w:rsidR="007D4323" w:rsidRPr="00084198" w14:paraId="57CD142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568EFDF"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t>else</w:t>
            </w:r>
          </w:p>
        </w:tc>
        <w:tc>
          <w:tcPr>
            <w:tcW w:w="1157" w:type="dxa"/>
            <w:tcBorders>
              <w:top w:val="single" w:sz="4" w:space="0" w:color="auto"/>
              <w:left w:val="single" w:sz="4" w:space="0" w:color="auto"/>
              <w:bottom w:val="single" w:sz="4" w:space="0" w:color="auto"/>
              <w:right w:val="single" w:sz="4" w:space="0" w:color="auto"/>
            </w:tcBorders>
          </w:tcPr>
          <w:p w14:paraId="55C73F1D" w14:textId="77777777" w:rsidR="007D4323" w:rsidRPr="00084198" w:rsidRDefault="007D4323" w:rsidP="00901395">
            <w:pPr>
              <w:pStyle w:val="tableheading"/>
              <w:spacing w:before="20" w:after="40"/>
              <w:jc w:val="center"/>
              <w:rPr>
                <w:b w:val="0"/>
                <w:lang w:val="en-CA"/>
              </w:rPr>
            </w:pPr>
          </w:p>
        </w:tc>
      </w:tr>
      <w:tr w:rsidR="007D4323" w:rsidRPr="00084198" w14:paraId="2F3CA34F"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18BD79D"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lang w:val="en-CA"/>
              </w:rPr>
              <w:tab/>
              <w:t>CopyAboveIndicesFlag[ xC ][ yC ] = 1</w:t>
            </w:r>
          </w:p>
        </w:tc>
        <w:tc>
          <w:tcPr>
            <w:tcW w:w="1157" w:type="dxa"/>
            <w:tcBorders>
              <w:top w:val="single" w:sz="4" w:space="0" w:color="auto"/>
              <w:left w:val="single" w:sz="4" w:space="0" w:color="auto"/>
              <w:bottom w:val="single" w:sz="4" w:space="0" w:color="auto"/>
              <w:right w:val="single" w:sz="4" w:space="0" w:color="auto"/>
            </w:tcBorders>
          </w:tcPr>
          <w:p w14:paraId="1CDB9700" w14:textId="77777777" w:rsidR="007D4323" w:rsidRPr="00084198" w:rsidRDefault="007D4323" w:rsidP="00901395">
            <w:pPr>
              <w:pStyle w:val="tableheading"/>
              <w:spacing w:before="20" w:after="40"/>
              <w:jc w:val="center"/>
              <w:rPr>
                <w:b w:val="0"/>
                <w:lang w:val="en-CA"/>
              </w:rPr>
            </w:pPr>
          </w:p>
        </w:tc>
      </w:tr>
      <w:tr w:rsidR="007D4323" w:rsidRPr="00084198" w14:paraId="4D186C5A"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4451CC0A"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110D7A45" w14:textId="77777777" w:rsidR="007D4323" w:rsidRPr="00084198" w:rsidRDefault="007D4323" w:rsidP="00901395">
            <w:pPr>
              <w:pStyle w:val="tableheading"/>
              <w:spacing w:before="20" w:after="40"/>
              <w:jc w:val="center"/>
              <w:rPr>
                <w:b w:val="0"/>
                <w:lang w:val="en-CA"/>
              </w:rPr>
            </w:pPr>
          </w:p>
        </w:tc>
      </w:tr>
      <w:tr w:rsidR="007D4323" w:rsidRPr="00084198" w14:paraId="4A6E2EA0"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3E54C0A"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if ( CopyAboveIndicesFlag[ xC ][ yC ]  = =  0 ) {</w:t>
            </w:r>
          </w:p>
        </w:tc>
        <w:tc>
          <w:tcPr>
            <w:tcW w:w="1157" w:type="dxa"/>
            <w:tcBorders>
              <w:top w:val="single" w:sz="4" w:space="0" w:color="auto"/>
              <w:left w:val="single" w:sz="4" w:space="0" w:color="auto"/>
              <w:bottom w:val="single" w:sz="4" w:space="0" w:color="auto"/>
              <w:right w:val="single" w:sz="4" w:space="0" w:color="auto"/>
            </w:tcBorders>
          </w:tcPr>
          <w:p w14:paraId="7EA2E668" w14:textId="77777777" w:rsidR="007D4323" w:rsidRPr="00084198" w:rsidRDefault="007D4323" w:rsidP="00901395">
            <w:pPr>
              <w:pStyle w:val="tableheading"/>
              <w:spacing w:before="20" w:after="40"/>
              <w:jc w:val="center"/>
              <w:rPr>
                <w:b w:val="0"/>
                <w:lang w:val="en-CA"/>
              </w:rPr>
            </w:pPr>
          </w:p>
        </w:tc>
      </w:tr>
      <w:tr w:rsidR="007D4323" w:rsidRPr="00084198" w14:paraId="11BFB63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FFF79ED" w14:textId="77777777" w:rsidR="007D4323" w:rsidRPr="00084198" w:rsidRDefault="007D4323" w:rsidP="00901395">
            <w:pPr>
              <w:pStyle w:val="tablesyntax"/>
              <w:spacing w:before="20" w:after="40"/>
              <w:rPr>
                <w:lang w:val="en-CA"/>
              </w:rPr>
            </w:pPr>
            <w:r w:rsidRPr="00084198">
              <w:rPr>
                <w:lang w:val="en-CA"/>
              </w:rPr>
              <w:tab/>
            </w:r>
            <w:r w:rsidRPr="00084198">
              <w:rPr>
                <w:lang w:val="en-CA"/>
              </w:rPr>
              <w:tab/>
            </w:r>
            <w:r w:rsidRPr="00084198">
              <w:rPr>
                <w:lang w:val="en-CA"/>
              </w:rPr>
              <w:tab/>
              <w:t>currNumIndices = num_palette_indices_minus1 + 1 − remainingNumIndices</w:t>
            </w:r>
          </w:p>
        </w:tc>
        <w:tc>
          <w:tcPr>
            <w:tcW w:w="1157" w:type="dxa"/>
            <w:tcBorders>
              <w:top w:val="single" w:sz="4" w:space="0" w:color="auto"/>
              <w:left w:val="single" w:sz="4" w:space="0" w:color="auto"/>
              <w:bottom w:val="single" w:sz="4" w:space="0" w:color="auto"/>
              <w:right w:val="single" w:sz="4" w:space="0" w:color="auto"/>
            </w:tcBorders>
          </w:tcPr>
          <w:p w14:paraId="06F57615" w14:textId="77777777" w:rsidR="007D4323" w:rsidRPr="00084198" w:rsidRDefault="007D4323" w:rsidP="00901395">
            <w:pPr>
              <w:pStyle w:val="tableheading"/>
              <w:spacing w:before="20" w:after="40"/>
              <w:jc w:val="center"/>
              <w:rPr>
                <w:b w:val="0"/>
                <w:lang w:val="en-CA"/>
              </w:rPr>
            </w:pPr>
          </w:p>
        </w:tc>
      </w:tr>
      <w:tr w:rsidR="007D4323" w:rsidRPr="00084198" w14:paraId="7DA624B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02BDDA09" w14:textId="1BD5FDBD" w:rsidR="007D4323" w:rsidRPr="00084198" w:rsidRDefault="007D4323" w:rsidP="00901395">
            <w:pPr>
              <w:pStyle w:val="tablesyntax"/>
              <w:spacing w:before="20" w:after="40"/>
              <w:rPr>
                <w:lang w:val="en-CA"/>
              </w:rPr>
            </w:pPr>
            <w:r w:rsidRPr="00084198">
              <w:rPr>
                <w:b/>
                <w:lang w:val="en-CA"/>
              </w:rPr>
              <w:tab/>
            </w:r>
            <w:r w:rsidRPr="00084198">
              <w:rPr>
                <w:b/>
                <w:lang w:val="en-CA"/>
              </w:rPr>
              <w:tab/>
            </w:r>
            <w:r w:rsidRPr="00084198">
              <w:rPr>
                <w:b/>
                <w:lang w:val="en-CA"/>
              </w:rPr>
              <w:tab/>
            </w:r>
            <w:ins w:id="1" w:author="Li Zhang" w:date="2019-09-24T10:04:00Z">
              <w:r w:rsidR="00EE0802" w:rsidRPr="00836967">
                <w:rPr>
                  <w:lang w:val="en-CA"/>
                </w:rPr>
                <w:t>CurrPaletteIndex</w:t>
              </w:r>
            </w:ins>
            <w:del w:id="2" w:author="Li Zhang" w:date="2019-09-24T10:04:00Z">
              <w:r w:rsidRPr="00084198" w:rsidDel="00EE0802">
                <w:rPr>
                  <w:lang w:val="en-CA"/>
                </w:rPr>
                <w:delText>PaletteIndexMap[ xC ][ yC ]</w:delText>
              </w:r>
            </w:del>
            <w:r w:rsidRPr="00084198">
              <w:rPr>
                <w:lang w:val="en-CA"/>
              </w:rPr>
              <w:t xml:space="preserve"> = PaletteIndexIdc[ currNumIndices ]</w:t>
            </w:r>
          </w:p>
        </w:tc>
        <w:tc>
          <w:tcPr>
            <w:tcW w:w="1157" w:type="dxa"/>
            <w:tcBorders>
              <w:top w:val="single" w:sz="4" w:space="0" w:color="auto"/>
              <w:left w:val="single" w:sz="4" w:space="0" w:color="auto"/>
              <w:bottom w:val="single" w:sz="4" w:space="0" w:color="auto"/>
              <w:right w:val="single" w:sz="4" w:space="0" w:color="auto"/>
            </w:tcBorders>
          </w:tcPr>
          <w:p w14:paraId="48624963" w14:textId="77777777" w:rsidR="007D4323" w:rsidRPr="00084198" w:rsidRDefault="007D4323" w:rsidP="00901395">
            <w:pPr>
              <w:pStyle w:val="tableheading"/>
              <w:spacing w:before="20" w:after="40"/>
              <w:jc w:val="center"/>
              <w:rPr>
                <w:b w:val="0"/>
                <w:lang w:val="en-CA"/>
              </w:rPr>
            </w:pPr>
          </w:p>
        </w:tc>
      </w:tr>
      <w:tr w:rsidR="007D4323" w:rsidRPr="00084198" w14:paraId="459F1552"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E773C3E" w14:textId="77777777" w:rsidR="007D4323" w:rsidRPr="00084198" w:rsidRDefault="007D4323" w:rsidP="00901395">
            <w:pPr>
              <w:pStyle w:val="tablesyntax"/>
              <w:spacing w:before="20" w:after="40"/>
              <w:rPr>
                <w:lang w:val="en-CA"/>
              </w:rPr>
            </w:pP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5F4ED995" w14:textId="77777777" w:rsidR="007D4323" w:rsidRPr="00084198" w:rsidRDefault="007D4323" w:rsidP="00901395">
            <w:pPr>
              <w:pStyle w:val="tableheading"/>
              <w:spacing w:before="20" w:after="40"/>
              <w:jc w:val="center"/>
              <w:rPr>
                <w:b w:val="0"/>
                <w:lang w:val="en-CA"/>
              </w:rPr>
            </w:pPr>
          </w:p>
        </w:tc>
      </w:tr>
      <w:tr w:rsidR="00901395" w:rsidRPr="00084198" w14:paraId="6741F3F9"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E90BB7C" w14:textId="390C01AF" w:rsidR="00901395" w:rsidRPr="00084198" w:rsidRDefault="00901395" w:rsidP="00901395">
            <w:pPr>
              <w:pStyle w:val="tablesyntax"/>
              <w:spacing w:before="20" w:after="40"/>
              <w:rPr>
                <w:lang w:val="en-CA"/>
              </w:rPr>
            </w:pPr>
            <w:r w:rsidRPr="00084198">
              <w:rPr>
                <w:lang w:val="en-CA"/>
              </w:rPr>
              <w:tab/>
            </w:r>
            <w:r w:rsidRPr="00084198">
              <w:rPr>
                <w:lang w:val="en-CA"/>
              </w:rPr>
              <w:tab/>
              <w:t xml:space="preserve">if( MaxPaletteIndex &gt; </w:t>
            </w:r>
            <w:r>
              <w:rPr>
                <w:lang w:val="en-CA"/>
              </w:rPr>
              <w:t>0</w:t>
            </w:r>
            <w:r w:rsidRPr="00084198">
              <w:rPr>
                <w:lang w:val="en-CA"/>
              </w:rPr>
              <w:t xml:space="preserve"> ) {</w:t>
            </w:r>
          </w:p>
        </w:tc>
        <w:tc>
          <w:tcPr>
            <w:tcW w:w="1157" w:type="dxa"/>
            <w:tcBorders>
              <w:top w:val="single" w:sz="4" w:space="0" w:color="auto"/>
              <w:left w:val="single" w:sz="4" w:space="0" w:color="auto"/>
              <w:bottom w:val="single" w:sz="4" w:space="0" w:color="auto"/>
              <w:right w:val="single" w:sz="4" w:space="0" w:color="auto"/>
            </w:tcBorders>
          </w:tcPr>
          <w:p w14:paraId="61752CBB" w14:textId="77777777" w:rsidR="00901395" w:rsidRPr="00084198" w:rsidRDefault="00901395" w:rsidP="00901395">
            <w:pPr>
              <w:pStyle w:val="tableheading"/>
              <w:spacing w:before="20" w:after="40"/>
              <w:jc w:val="center"/>
              <w:rPr>
                <w:b w:val="0"/>
                <w:lang w:val="en-CA"/>
              </w:rPr>
            </w:pPr>
          </w:p>
        </w:tc>
      </w:tr>
      <w:tr w:rsidR="00901395" w:rsidRPr="00084198" w14:paraId="63A467F6"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83982D4"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t>if( CopyAboveIndicesFlag[ xC ][ yC ]  = =  0 )</w:t>
            </w:r>
          </w:p>
        </w:tc>
        <w:tc>
          <w:tcPr>
            <w:tcW w:w="1157" w:type="dxa"/>
            <w:tcBorders>
              <w:top w:val="single" w:sz="4" w:space="0" w:color="auto"/>
              <w:left w:val="single" w:sz="4" w:space="0" w:color="auto"/>
              <w:bottom w:val="single" w:sz="4" w:space="0" w:color="auto"/>
              <w:right w:val="single" w:sz="4" w:space="0" w:color="auto"/>
            </w:tcBorders>
          </w:tcPr>
          <w:p w14:paraId="015CE406" w14:textId="77777777" w:rsidR="00901395" w:rsidRPr="00084198" w:rsidRDefault="00901395" w:rsidP="00901395">
            <w:pPr>
              <w:pStyle w:val="tableheading"/>
              <w:spacing w:before="20" w:after="40"/>
              <w:jc w:val="center"/>
              <w:rPr>
                <w:b w:val="0"/>
                <w:lang w:val="en-CA"/>
              </w:rPr>
            </w:pPr>
          </w:p>
        </w:tc>
      </w:tr>
      <w:tr w:rsidR="00901395" w:rsidRPr="00084198" w14:paraId="4439E95F"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5B05C615"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remainingNumIndices − = 1</w:t>
            </w:r>
          </w:p>
        </w:tc>
        <w:tc>
          <w:tcPr>
            <w:tcW w:w="1157" w:type="dxa"/>
            <w:tcBorders>
              <w:top w:val="single" w:sz="4" w:space="0" w:color="auto"/>
              <w:left w:val="single" w:sz="4" w:space="0" w:color="auto"/>
              <w:bottom w:val="single" w:sz="4" w:space="0" w:color="auto"/>
              <w:right w:val="single" w:sz="4" w:space="0" w:color="auto"/>
            </w:tcBorders>
          </w:tcPr>
          <w:p w14:paraId="078CEBAC" w14:textId="77777777" w:rsidR="00901395" w:rsidRPr="00084198" w:rsidRDefault="00901395" w:rsidP="00901395">
            <w:pPr>
              <w:pStyle w:val="tableheading"/>
              <w:spacing w:before="20" w:after="40"/>
              <w:jc w:val="center"/>
              <w:rPr>
                <w:b w:val="0"/>
                <w:lang w:val="en-CA"/>
              </w:rPr>
            </w:pPr>
          </w:p>
        </w:tc>
      </w:tr>
      <w:tr w:rsidR="00901395" w:rsidRPr="00084198" w14:paraId="604F7A2B"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F31A757" w14:textId="44F21EF9"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t>if( remainingNumIndices &gt; 0  | |  CopyAboveIndicesFlag[ xC ][ yC ]  !=</w:t>
            </w:r>
            <w:r w:rsidRPr="00084198">
              <w:rPr>
                <w:lang w:val="en-CA"/>
              </w:rPr>
              <w:br/>
            </w:r>
            <w:r w:rsidRPr="00084198">
              <w:rPr>
                <w:lang w:val="en-CA"/>
              </w:rPr>
              <w:tab/>
            </w:r>
            <w:r w:rsidRPr="00084198">
              <w:rPr>
                <w:lang w:val="en-CA"/>
              </w:rPr>
              <w:tab/>
            </w:r>
            <w:r w:rsidRPr="00084198">
              <w:rPr>
                <w:lang w:val="en-CA"/>
              </w:rPr>
              <w:tab/>
            </w:r>
            <w:r w:rsidRPr="00084198">
              <w:rPr>
                <w:lang w:val="en-CA"/>
              </w:rPr>
              <w:tab/>
              <w:t xml:space="preserve"> copy_above_indices_for_final_run_flag )</w:t>
            </w:r>
            <w:r w:rsidR="0021794A">
              <w:rPr>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5EEDB541" w14:textId="77777777" w:rsidR="00901395" w:rsidRPr="00084198" w:rsidRDefault="00901395" w:rsidP="00901395">
            <w:pPr>
              <w:pStyle w:val="tableheading"/>
              <w:spacing w:before="20" w:after="40"/>
              <w:jc w:val="center"/>
              <w:rPr>
                <w:b w:val="0"/>
                <w:lang w:val="en-CA"/>
              </w:rPr>
            </w:pPr>
          </w:p>
        </w:tc>
      </w:tr>
      <w:tr w:rsidR="0021794A" w:rsidRPr="00084198" w14:paraId="0E112067"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36E7E3E1" w14:textId="00600E73" w:rsidR="0021794A" w:rsidRPr="00084198" w:rsidRDefault="0021794A" w:rsidP="0021794A">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PaletteMaxRun</w:t>
            </w:r>
            <w:r>
              <w:rPr>
                <w:lang w:val="en-CA"/>
              </w:rPr>
              <w:t>Minus1</w:t>
            </w:r>
            <w:r w:rsidRPr="00084198">
              <w:rPr>
                <w:lang w:val="en-CA"/>
              </w:rPr>
              <w:t xml:space="preserve"> = </w:t>
            </w:r>
            <w:r>
              <w:rPr>
                <w:lang w:val="en-CA"/>
              </w:rPr>
              <w:t>cbWidth </w:t>
            </w:r>
            <w:r w:rsidRPr="00084198">
              <w:rPr>
                <w:lang w:val="en-CA"/>
              </w:rPr>
              <w:t>*</w:t>
            </w:r>
            <w:r>
              <w:rPr>
                <w:lang w:val="en-CA"/>
              </w:rPr>
              <w:t> cbHeight </w:t>
            </w:r>
            <w:r w:rsidRPr="00084198">
              <w:rPr>
                <w:lang w:val="en-CA"/>
              </w:rPr>
              <w:t>−</w:t>
            </w:r>
            <w:r>
              <w:rPr>
                <w:lang w:val="en-CA"/>
              </w:rPr>
              <w:t> </w:t>
            </w:r>
            <w:r w:rsidRPr="00084198">
              <w:rPr>
                <w:lang w:val="en-CA"/>
              </w:rPr>
              <w:t>PaletteScanPos</w:t>
            </w:r>
            <w:r>
              <w:rPr>
                <w:lang w:val="en-CA"/>
              </w:rPr>
              <w:t> </w:t>
            </w:r>
            <w:r w:rsidRPr="00084198">
              <w:rPr>
                <w:lang w:val="en-CA"/>
              </w:rPr>
              <w:t>−</w:t>
            </w:r>
            <w:r>
              <w:rPr>
                <w:lang w:val="en-CA"/>
              </w:rPr>
              <w:t> </w:t>
            </w:r>
            <w:r w:rsidRPr="00084198">
              <w:rPr>
                <w:lang w:val="en-CA"/>
              </w:rPr>
              <w:t>1</w:t>
            </w:r>
            <w:r>
              <w:rPr>
                <w:lang w:val="en-CA"/>
              </w:rPr>
              <w:t> </w:t>
            </w:r>
            <w:r w:rsidRPr="00084198">
              <w:rPr>
                <w:lang w:val="en-CA"/>
              </w:rPr>
              <w:t>−</w:t>
            </w:r>
            <w:r>
              <w:rPr>
                <w:lang w:val="en-CA"/>
              </w:rPr>
              <w:t> </w:t>
            </w:r>
            <w:r w:rsidRPr="00084198">
              <w:rPr>
                <w:lang w:val="en-CA"/>
              </w:rPr>
              <w:br/>
            </w:r>
            <w:r w:rsidRPr="00084198">
              <w:rPr>
                <w:lang w:val="en-CA"/>
              </w:rPr>
              <w:tab/>
            </w:r>
            <w:r w:rsidRPr="00084198">
              <w:rPr>
                <w:lang w:val="en-CA"/>
              </w:rPr>
              <w:tab/>
            </w:r>
            <w:r w:rsidRPr="00084198">
              <w:rPr>
                <w:lang w:val="en-CA"/>
              </w:rPr>
              <w:tab/>
            </w:r>
            <w:r>
              <w:rPr>
                <w:lang w:val="en-CA"/>
              </w:rPr>
              <w:tab/>
            </w:r>
            <w:r>
              <w:rPr>
                <w:lang w:val="en-CA"/>
              </w:rPr>
              <w:tab/>
            </w:r>
            <w:r w:rsidRPr="00084198">
              <w:rPr>
                <w:lang w:val="en-CA"/>
              </w:rPr>
              <w:t>remainingNumIndices</w:t>
            </w:r>
            <w:r>
              <w:rPr>
                <w:lang w:val="en-CA"/>
              </w:rPr>
              <w:t> </w:t>
            </w:r>
            <w:r w:rsidRPr="00084198">
              <w:rPr>
                <w:lang w:val="en-CA"/>
              </w:rPr>
              <w:t>−</w:t>
            </w:r>
            <w:r>
              <w:rPr>
                <w:lang w:val="en-CA"/>
              </w:rPr>
              <w:t> </w:t>
            </w:r>
            <w:r w:rsidRPr="00084198">
              <w:rPr>
                <w:lang w:val="en-CA"/>
              </w:rPr>
              <w:t>copy_above_indices_for_final_run_flag</w:t>
            </w:r>
          </w:p>
        </w:tc>
        <w:tc>
          <w:tcPr>
            <w:tcW w:w="1157" w:type="dxa"/>
            <w:tcBorders>
              <w:top w:val="single" w:sz="4" w:space="0" w:color="auto"/>
              <w:left w:val="single" w:sz="4" w:space="0" w:color="auto"/>
              <w:bottom w:val="single" w:sz="4" w:space="0" w:color="auto"/>
              <w:right w:val="single" w:sz="4" w:space="0" w:color="auto"/>
            </w:tcBorders>
          </w:tcPr>
          <w:p w14:paraId="791DFA1D" w14:textId="77777777" w:rsidR="0021794A" w:rsidRPr="00084198" w:rsidRDefault="0021794A" w:rsidP="00901395">
            <w:pPr>
              <w:pStyle w:val="tableheading"/>
              <w:spacing w:before="20" w:after="40"/>
              <w:jc w:val="center"/>
              <w:rPr>
                <w:b w:val="0"/>
                <w:lang w:val="en-CA"/>
              </w:rPr>
            </w:pPr>
          </w:p>
        </w:tc>
      </w:tr>
      <w:tr w:rsidR="0021794A" w:rsidRPr="00084198" w14:paraId="71C4ADB7"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326F76A4" w14:textId="125D70A9" w:rsidR="0021794A" w:rsidRPr="00084198" w:rsidRDefault="0021794A"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9E05BE">
              <w:rPr>
                <w:color w:val="000000"/>
              </w:rPr>
              <w:t>RunToEnd = 0</w:t>
            </w:r>
          </w:p>
        </w:tc>
        <w:tc>
          <w:tcPr>
            <w:tcW w:w="1157" w:type="dxa"/>
            <w:tcBorders>
              <w:top w:val="single" w:sz="4" w:space="0" w:color="auto"/>
              <w:left w:val="single" w:sz="4" w:space="0" w:color="auto"/>
              <w:bottom w:val="single" w:sz="4" w:space="0" w:color="auto"/>
              <w:right w:val="single" w:sz="4" w:space="0" w:color="auto"/>
            </w:tcBorders>
          </w:tcPr>
          <w:p w14:paraId="79273FBA" w14:textId="77777777" w:rsidR="0021794A" w:rsidRPr="00084198" w:rsidRDefault="0021794A" w:rsidP="00901395">
            <w:pPr>
              <w:pStyle w:val="tableheading"/>
              <w:spacing w:before="20" w:after="40"/>
              <w:jc w:val="center"/>
              <w:rPr>
                <w:b w:val="0"/>
                <w:lang w:val="en-CA"/>
              </w:rPr>
            </w:pPr>
          </w:p>
        </w:tc>
      </w:tr>
      <w:tr w:rsidR="00901395" w:rsidRPr="00084198" w14:paraId="5895911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40EB19D" w14:textId="747313F5"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if( PaletteMaxRun</w:t>
            </w:r>
            <w:r>
              <w:rPr>
                <w:lang w:val="en-CA"/>
              </w:rPr>
              <w:t>Minus1</w:t>
            </w:r>
            <w:r w:rsidRPr="00084198">
              <w:rPr>
                <w:lang w:val="en-CA"/>
              </w:rPr>
              <w:t xml:space="preserve"> &gt; 0 ) {</w:t>
            </w:r>
          </w:p>
        </w:tc>
        <w:tc>
          <w:tcPr>
            <w:tcW w:w="1157" w:type="dxa"/>
            <w:tcBorders>
              <w:top w:val="single" w:sz="4" w:space="0" w:color="auto"/>
              <w:left w:val="single" w:sz="4" w:space="0" w:color="auto"/>
              <w:bottom w:val="single" w:sz="4" w:space="0" w:color="auto"/>
              <w:right w:val="single" w:sz="4" w:space="0" w:color="auto"/>
            </w:tcBorders>
          </w:tcPr>
          <w:p w14:paraId="22C0C6C1" w14:textId="77777777" w:rsidR="00901395" w:rsidRPr="00084198" w:rsidRDefault="00901395" w:rsidP="00901395">
            <w:pPr>
              <w:pStyle w:val="tableheading"/>
              <w:spacing w:before="20" w:after="40"/>
              <w:jc w:val="center"/>
              <w:rPr>
                <w:b w:val="0"/>
                <w:lang w:val="en-CA"/>
              </w:rPr>
            </w:pPr>
          </w:p>
        </w:tc>
      </w:tr>
      <w:tr w:rsidR="00901395" w:rsidRPr="00084198" w14:paraId="4A2EB114"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CECC572" w14:textId="77777777" w:rsidR="00901395" w:rsidRPr="00084198" w:rsidRDefault="00901395" w:rsidP="00901395">
            <w:pPr>
              <w:pStyle w:val="tablesyntax"/>
              <w:spacing w:before="20" w:after="40"/>
              <w:rPr>
                <w:b/>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b/>
                <w:lang w:val="en-CA"/>
              </w:rPr>
              <w:t>palette_run_prefix</w:t>
            </w:r>
          </w:p>
        </w:tc>
        <w:tc>
          <w:tcPr>
            <w:tcW w:w="1157" w:type="dxa"/>
            <w:tcBorders>
              <w:top w:val="single" w:sz="4" w:space="0" w:color="auto"/>
              <w:left w:val="single" w:sz="4" w:space="0" w:color="auto"/>
              <w:bottom w:val="single" w:sz="4" w:space="0" w:color="auto"/>
              <w:right w:val="single" w:sz="4" w:space="0" w:color="auto"/>
            </w:tcBorders>
            <w:hideMark/>
          </w:tcPr>
          <w:p w14:paraId="225FA44C" w14:textId="77777777" w:rsidR="00901395" w:rsidRPr="00084198" w:rsidRDefault="00901395" w:rsidP="00901395">
            <w:pPr>
              <w:pStyle w:val="tableheading"/>
              <w:spacing w:before="20" w:after="40"/>
              <w:jc w:val="center"/>
              <w:rPr>
                <w:b w:val="0"/>
                <w:lang w:val="en-CA"/>
              </w:rPr>
            </w:pPr>
            <w:r w:rsidRPr="00084198">
              <w:rPr>
                <w:b w:val="0"/>
                <w:lang w:val="en-CA"/>
              </w:rPr>
              <w:t>ae(v)</w:t>
            </w:r>
          </w:p>
        </w:tc>
      </w:tr>
      <w:tr w:rsidR="00901395" w:rsidRPr="00084198" w14:paraId="51BAD353"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C4C3251" w14:textId="1E1CAC93"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t>if( ( palette_run_prefix &gt; 1 )  &amp;&amp;  ( PaletteMaxRun</w:t>
            </w:r>
            <w:r>
              <w:rPr>
                <w:lang w:val="en-CA"/>
              </w:rPr>
              <w:t>Minus1</w:t>
            </w:r>
            <w:r w:rsidRPr="00084198">
              <w:rPr>
                <w:lang w:val="en-CA"/>
              </w:rPr>
              <w:t xml:space="preserve">  !=</w:t>
            </w:r>
            <w:r w:rsidRPr="00084198">
              <w:rPr>
                <w:lang w:val="en-CA"/>
              </w:rPr>
              <w:br/>
            </w: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lang w:val="en-CA"/>
              </w:rPr>
              <w:tab/>
              <w:t>( 1  &lt;&lt;  ( palette_run_prefix – 1 ) ) ) )</w:t>
            </w:r>
          </w:p>
        </w:tc>
        <w:tc>
          <w:tcPr>
            <w:tcW w:w="1157" w:type="dxa"/>
            <w:tcBorders>
              <w:top w:val="single" w:sz="4" w:space="0" w:color="auto"/>
              <w:left w:val="single" w:sz="4" w:space="0" w:color="auto"/>
              <w:bottom w:val="single" w:sz="4" w:space="0" w:color="auto"/>
              <w:right w:val="single" w:sz="4" w:space="0" w:color="auto"/>
            </w:tcBorders>
          </w:tcPr>
          <w:p w14:paraId="12333667" w14:textId="77777777" w:rsidR="00901395" w:rsidRPr="00084198" w:rsidRDefault="00901395" w:rsidP="00901395">
            <w:pPr>
              <w:pStyle w:val="tableheading"/>
              <w:spacing w:before="20" w:after="40"/>
              <w:jc w:val="center"/>
              <w:rPr>
                <w:b w:val="0"/>
                <w:lang w:val="en-CA"/>
              </w:rPr>
            </w:pPr>
          </w:p>
        </w:tc>
      </w:tr>
      <w:tr w:rsidR="00901395" w:rsidRPr="00084198" w14:paraId="3999F9F4"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74A030E" w14:textId="77777777" w:rsidR="00901395" w:rsidRPr="00084198" w:rsidRDefault="00901395" w:rsidP="00901395">
            <w:pPr>
              <w:pStyle w:val="tablesyntax"/>
              <w:spacing w:before="20" w:after="40"/>
              <w:rPr>
                <w:b/>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b/>
                <w:lang w:val="en-CA"/>
              </w:rPr>
              <w:t>palette_run_suffix</w:t>
            </w:r>
          </w:p>
        </w:tc>
        <w:tc>
          <w:tcPr>
            <w:tcW w:w="1157" w:type="dxa"/>
            <w:tcBorders>
              <w:top w:val="single" w:sz="4" w:space="0" w:color="auto"/>
              <w:left w:val="single" w:sz="4" w:space="0" w:color="auto"/>
              <w:bottom w:val="single" w:sz="4" w:space="0" w:color="auto"/>
              <w:right w:val="single" w:sz="4" w:space="0" w:color="auto"/>
            </w:tcBorders>
            <w:hideMark/>
          </w:tcPr>
          <w:p w14:paraId="3D63D2C7" w14:textId="77777777" w:rsidR="00901395" w:rsidRPr="00084198" w:rsidRDefault="00901395" w:rsidP="00901395">
            <w:pPr>
              <w:pStyle w:val="tableheading"/>
              <w:spacing w:before="20" w:after="40"/>
              <w:jc w:val="center"/>
              <w:rPr>
                <w:b w:val="0"/>
                <w:lang w:val="en-CA"/>
              </w:rPr>
            </w:pPr>
            <w:r w:rsidRPr="00084198">
              <w:rPr>
                <w:b w:val="0"/>
                <w:lang w:val="en-CA"/>
              </w:rPr>
              <w:t>ae(v)</w:t>
            </w:r>
          </w:p>
        </w:tc>
      </w:tr>
      <w:tr w:rsidR="00901395" w:rsidRPr="00084198" w14:paraId="5CB3949B"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316E16D" w14:textId="1CA95D89" w:rsidR="00901395" w:rsidRPr="00084198" w:rsidRDefault="00901395" w:rsidP="0021794A">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7FD2FFFD" w14:textId="77777777" w:rsidR="00901395" w:rsidRPr="00084198" w:rsidRDefault="00901395" w:rsidP="00901395">
            <w:pPr>
              <w:pStyle w:val="tableheading"/>
              <w:spacing w:before="20" w:after="40"/>
              <w:jc w:val="center"/>
              <w:rPr>
                <w:b w:val="0"/>
                <w:lang w:val="en-CA"/>
              </w:rPr>
            </w:pPr>
          </w:p>
        </w:tc>
      </w:tr>
      <w:tr w:rsidR="00901395" w:rsidRPr="00084198" w14:paraId="6B2E52D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7058D659" w14:textId="5ADBB209" w:rsidR="00901395" w:rsidRPr="00084198" w:rsidRDefault="00901395" w:rsidP="0021794A">
            <w:pPr>
              <w:pStyle w:val="tablesyntax"/>
              <w:spacing w:before="20" w:after="40"/>
              <w:rPr>
                <w:bCs/>
                <w:lang w:val="en-CA"/>
              </w:rPr>
            </w:pPr>
            <w:r w:rsidRPr="00084198">
              <w:rPr>
                <w:b/>
                <w:lang w:val="en-CA"/>
              </w:rPr>
              <w:tab/>
            </w:r>
            <w:r w:rsidRPr="00084198">
              <w:rPr>
                <w:b/>
                <w:lang w:val="en-CA"/>
              </w:rPr>
              <w:tab/>
            </w:r>
            <w:r w:rsidRPr="00084198">
              <w:rPr>
                <w:b/>
                <w:lang w:val="en-CA"/>
              </w:rPr>
              <w:tab/>
            </w:r>
            <w:r w:rsidR="0021794A">
              <w:rPr>
                <w:lang w:val="en-CA" w:eastAsia="ko-KR"/>
              </w:rPr>
              <w:t>}</w:t>
            </w:r>
          </w:p>
        </w:tc>
        <w:tc>
          <w:tcPr>
            <w:tcW w:w="1157" w:type="dxa"/>
            <w:tcBorders>
              <w:top w:val="single" w:sz="4" w:space="0" w:color="auto"/>
              <w:left w:val="single" w:sz="4" w:space="0" w:color="auto"/>
              <w:bottom w:val="single" w:sz="4" w:space="0" w:color="auto"/>
              <w:right w:val="single" w:sz="4" w:space="0" w:color="auto"/>
            </w:tcBorders>
          </w:tcPr>
          <w:p w14:paraId="1B23FE95" w14:textId="77777777" w:rsidR="00901395" w:rsidRPr="00084198" w:rsidRDefault="00901395" w:rsidP="00901395">
            <w:pPr>
              <w:pStyle w:val="tableheading"/>
              <w:spacing w:before="20" w:after="40"/>
              <w:jc w:val="center"/>
              <w:rPr>
                <w:b w:val="0"/>
                <w:lang w:val="en-CA"/>
              </w:rPr>
            </w:pPr>
          </w:p>
        </w:tc>
      </w:tr>
      <w:tr w:rsidR="00901395" w:rsidRPr="00084198" w14:paraId="78F7996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B2CAEFC" w14:textId="77777777" w:rsidR="00901395" w:rsidRPr="00084198" w:rsidRDefault="00901395" w:rsidP="00901395">
            <w:pPr>
              <w:pStyle w:val="tablesyntax"/>
              <w:spacing w:before="20" w:after="40"/>
              <w:rPr>
                <w:lang w:val="en-CA"/>
              </w:rPr>
            </w:pP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2C41F242" w14:textId="77777777" w:rsidR="00901395" w:rsidRPr="00084198" w:rsidRDefault="00901395" w:rsidP="00901395">
            <w:pPr>
              <w:pStyle w:val="tableheading"/>
              <w:spacing w:before="20" w:after="40"/>
              <w:jc w:val="center"/>
              <w:rPr>
                <w:b w:val="0"/>
                <w:lang w:val="en-CA"/>
              </w:rPr>
            </w:pPr>
          </w:p>
        </w:tc>
      </w:tr>
      <w:tr w:rsidR="00DB705F" w:rsidRPr="00084198" w14:paraId="2EEAD0C8"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0A13A17E" w14:textId="69EACBF2" w:rsidR="00DB705F" w:rsidRPr="00084198" w:rsidRDefault="00DB705F" w:rsidP="00901395">
            <w:pPr>
              <w:pStyle w:val="tablesyntax"/>
              <w:spacing w:before="20" w:after="40"/>
              <w:rPr>
                <w:lang w:val="en-CA"/>
              </w:rPr>
            </w:pPr>
            <w:r w:rsidRPr="00084198">
              <w:rPr>
                <w:lang w:val="en-CA"/>
              </w:rPr>
              <w:tab/>
            </w:r>
            <w:r w:rsidRPr="00084198">
              <w:rPr>
                <w:lang w:val="en-CA"/>
              </w:rPr>
              <w:tab/>
            </w:r>
            <w:r>
              <w:rPr>
                <w:lang w:val="en-CA"/>
              </w:rPr>
              <w:t>runPos = 0</w:t>
            </w:r>
          </w:p>
        </w:tc>
        <w:tc>
          <w:tcPr>
            <w:tcW w:w="1157" w:type="dxa"/>
            <w:tcBorders>
              <w:top w:val="single" w:sz="4" w:space="0" w:color="auto"/>
              <w:left w:val="single" w:sz="4" w:space="0" w:color="auto"/>
              <w:bottom w:val="single" w:sz="4" w:space="0" w:color="auto"/>
              <w:right w:val="single" w:sz="4" w:space="0" w:color="auto"/>
            </w:tcBorders>
          </w:tcPr>
          <w:p w14:paraId="2E272608" w14:textId="77777777" w:rsidR="00DB705F" w:rsidRPr="00084198" w:rsidRDefault="00DB705F" w:rsidP="00901395">
            <w:pPr>
              <w:pStyle w:val="tableheading"/>
              <w:spacing w:before="20" w:after="40"/>
              <w:jc w:val="center"/>
              <w:rPr>
                <w:b w:val="0"/>
                <w:lang w:val="en-CA"/>
              </w:rPr>
            </w:pPr>
          </w:p>
        </w:tc>
      </w:tr>
      <w:tr w:rsidR="00901395" w:rsidRPr="00084198" w14:paraId="522B637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tcPr>
          <w:p w14:paraId="4DC5E76D" w14:textId="54EC8087" w:rsidR="00901395" w:rsidRPr="00084198" w:rsidRDefault="00901395" w:rsidP="00DB705F">
            <w:pPr>
              <w:pStyle w:val="tablesyntax"/>
              <w:spacing w:before="20" w:after="40"/>
              <w:rPr>
                <w:lang w:val="en-CA"/>
              </w:rPr>
            </w:pPr>
            <w:r w:rsidRPr="00084198">
              <w:rPr>
                <w:b/>
                <w:lang w:val="en-CA"/>
              </w:rPr>
              <w:tab/>
            </w:r>
            <w:r w:rsidRPr="00084198">
              <w:rPr>
                <w:b/>
                <w:lang w:val="en-CA"/>
              </w:rPr>
              <w:tab/>
            </w:r>
            <w:r w:rsidR="00DB705F">
              <w:rPr>
                <w:lang w:val="en-CA"/>
              </w:rPr>
              <w:t>while</w:t>
            </w:r>
            <w:r w:rsidR="00DB705F" w:rsidRPr="00084198">
              <w:rPr>
                <w:lang w:val="en-CA"/>
              </w:rPr>
              <w:t xml:space="preserve"> </w:t>
            </w:r>
            <w:r w:rsidRPr="00084198">
              <w:rPr>
                <w:lang w:val="en-CA"/>
              </w:rPr>
              <w:t>(</w:t>
            </w:r>
            <w:r w:rsidR="00DB705F">
              <w:rPr>
                <w:lang w:val="en-CA"/>
              </w:rPr>
              <w:t xml:space="preserve"> </w:t>
            </w:r>
            <w:r w:rsidRPr="00084198">
              <w:rPr>
                <w:lang w:val="en-CA"/>
              </w:rPr>
              <w:t>runPos &lt;</w:t>
            </w:r>
            <w:r>
              <w:rPr>
                <w:lang w:val="en-CA"/>
              </w:rPr>
              <w:t>=</w:t>
            </w:r>
            <w:r w:rsidRPr="00084198">
              <w:rPr>
                <w:lang w:val="en-CA"/>
              </w:rPr>
              <w:t xml:space="preserve"> </w:t>
            </w:r>
            <w:r w:rsidRPr="00084198">
              <w:rPr>
                <w:lang w:val="en-CA" w:eastAsia="ko-KR"/>
              </w:rPr>
              <w:t>PaletteRun</w:t>
            </w:r>
            <w:r w:rsidR="00DB705F">
              <w:rPr>
                <w:lang w:val="en-CA"/>
              </w:rPr>
              <w:t>Minus1</w:t>
            </w:r>
            <w:r w:rsidRPr="00084198">
              <w:rPr>
                <w:lang w:val="en-CA"/>
              </w:rPr>
              <w:t xml:space="preserve"> ) {</w:t>
            </w:r>
          </w:p>
        </w:tc>
        <w:tc>
          <w:tcPr>
            <w:tcW w:w="1157" w:type="dxa"/>
            <w:tcBorders>
              <w:top w:val="single" w:sz="4" w:space="0" w:color="auto"/>
              <w:left w:val="single" w:sz="4" w:space="0" w:color="auto"/>
              <w:bottom w:val="single" w:sz="4" w:space="0" w:color="auto"/>
              <w:right w:val="single" w:sz="4" w:space="0" w:color="auto"/>
            </w:tcBorders>
          </w:tcPr>
          <w:p w14:paraId="3C4C321D" w14:textId="77777777" w:rsidR="00901395" w:rsidRPr="00084198" w:rsidRDefault="00901395" w:rsidP="00901395">
            <w:pPr>
              <w:pStyle w:val="tableheading"/>
              <w:spacing w:before="20" w:after="40"/>
              <w:jc w:val="center"/>
              <w:rPr>
                <w:b w:val="0"/>
                <w:lang w:val="en-CA"/>
              </w:rPr>
            </w:pPr>
          </w:p>
        </w:tc>
      </w:tr>
      <w:tr w:rsidR="00901395" w:rsidRPr="00084198" w14:paraId="2DA2CCB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594B442" w14:textId="6232183B" w:rsidR="00901395" w:rsidRPr="00084198" w:rsidRDefault="00901395" w:rsidP="00FC4FA1">
            <w:pPr>
              <w:pStyle w:val="tablesyntax"/>
              <w:spacing w:before="20" w:after="40"/>
              <w:rPr>
                <w:lang w:val="en-CA"/>
              </w:rPr>
            </w:pPr>
            <w:r w:rsidRPr="00084198">
              <w:rPr>
                <w:lang w:val="en-CA"/>
              </w:rPr>
              <w:tab/>
            </w:r>
            <w:r w:rsidRPr="00084198">
              <w:rPr>
                <w:lang w:val="en-CA"/>
              </w:rPr>
              <w:tab/>
            </w:r>
            <w:r w:rsidRPr="00084198">
              <w:rPr>
                <w:lang w:val="en-CA"/>
              </w:rPr>
              <w:tab/>
              <w:t>xR =</w:t>
            </w:r>
            <w:r>
              <w:rPr>
                <w:lang w:val="en-CA"/>
              </w:rPr>
              <w:t xml:space="preserve"> x0 + </w:t>
            </w:r>
            <w:r>
              <w:rPr>
                <w:lang w:val="en-CA"/>
              </w:rPr>
              <w:tab/>
            </w:r>
            <w:r w:rsidRPr="00084198">
              <w:rPr>
                <w:lang w:val="en-CA"/>
              </w:rPr>
              <w:t>TraverseScanOrder[ </w:t>
            </w:r>
            <w:r>
              <w:rPr>
                <w:lang w:val="en-CA"/>
              </w:rPr>
              <w:t>log2C</w:t>
            </w:r>
            <w:r w:rsidRPr="00084198">
              <w:rPr>
                <w:lang w:val="en-CA"/>
              </w:rPr>
              <w:t>bWidth ][ </w:t>
            </w:r>
            <w:r>
              <w:rPr>
                <w:lang w:val="en-CA"/>
              </w:rPr>
              <w:t>log2C</w:t>
            </w:r>
            <w:r w:rsidRPr="00084198">
              <w:rPr>
                <w:lang w:val="en-CA"/>
              </w:rPr>
              <w:t>bHeight ][ PaletteScanPos ][ 0 ]</w:t>
            </w:r>
          </w:p>
        </w:tc>
        <w:tc>
          <w:tcPr>
            <w:tcW w:w="1157" w:type="dxa"/>
            <w:tcBorders>
              <w:top w:val="single" w:sz="4" w:space="0" w:color="auto"/>
              <w:left w:val="single" w:sz="4" w:space="0" w:color="auto"/>
              <w:bottom w:val="single" w:sz="4" w:space="0" w:color="auto"/>
              <w:right w:val="single" w:sz="4" w:space="0" w:color="auto"/>
            </w:tcBorders>
          </w:tcPr>
          <w:p w14:paraId="14D43FDD" w14:textId="77777777" w:rsidR="00901395" w:rsidRPr="00084198" w:rsidRDefault="00901395" w:rsidP="00901395">
            <w:pPr>
              <w:pStyle w:val="tableheading"/>
              <w:spacing w:before="20" w:after="40"/>
              <w:jc w:val="center"/>
              <w:rPr>
                <w:b w:val="0"/>
                <w:lang w:val="en-CA"/>
              </w:rPr>
            </w:pPr>
          </w:p>
        </w:tc>
      </w:tr>
      <w:tr w:rsidR="00901395" w:rsidRPr="00084198" w14:paraId="17B05C4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59954520" w14:textId="03715EA1" w:rsidR="00901395" w:rsidRPr="00084198" w:rsidRDefault="00901395" w:rsidP="00FC4FA1">
            <w:pPr>
              <w:pStyle w:val="tablesyntax"/>
              <w:spacing w:before="20" w:after="40"/>
              <w:rPr>
                <w:lang w:val="en-CA"/>
              </w:rPr>
            </w:pPr>
            <w:r w:rsidRPr="00084198">
              <w:rPr>
                <w:lang w:val="en-CA"/>
              </w:rPr>
              <w:lastRenderedPageBreak/>
              <w:tab/>
            </w:r>
            <w:r w:rsidRPr="00084198">
              <w:rPr>
                <w:lang w:val="en-CA"/>
              </w:rPr>
              <w:tab/>
            </w:r>
            <w:r w:rsidRPr="00084198">
              <w:rPr>
                <w:lang w:val="en-CA"/>
              </w:rPr>
              <w:tab/>
              <w:t xml:space="preserve">yR = </w:t>
            </w:r>
            <w:r>
              <w:rPr>
                <w:lang w:val="en-CA"/>
              </w:rPr>
              <w:t>y0 + </w:t>
            </w:r>
            <w:r w:rsidRPr="00084198">
              <w:rPr>
                <w:lang w:val="en-CA"/>
              </w:rPr>
              <w:t>TraverseScanOrder[ </w:t>
            </w:r>
            <w:r>
              <w:rPr>
                <w:lang w:val="en-CA"/>
              </w:rPr>
              <w:t>log2C</w:t>
            </w:r>
            <w:r w:rsidRPr="00084198">
              <w:rPr>
                <w:lang w:val="en-CA"/>
              </w:rPr>
              <w:t>bWidth ][ </w:t>
            </w:r>
            <w:r>
              <w:rPr>
                <w:lang w:val="en-CA"/>
              </w:rPr>
              <w:t>log2C</w:t>
            </w:r>
            <w:r w:rsidRPr="00084198">
              <w:rPr>
                <w:lang w:val="en-CA"/>
              </w:rPr>
              <w:t>bHeight ][ PaletteScanPos ][ 1 ]</w:t>
            </w:r>
          </w:p>
        </w:tc>
        <w:tc>
          <w:tcPr>
            <w:tcW w:w="1157" w:type="dxa"/>
            <w:tcBorders>
              <w:top w:val="single" w:sz="4" w:space="0" w:color="auto"/>
              <w:left w:val="single" w:sz="4" w:space="0" w:color="auto"/>
              <w:bottom w:val="single" w:sz="4" w:space="0" w:color="auto"/>
              <w:right w:val="single" w:sz="4" w:space="0" w:color="auto"/>
            </w:tcBorders>
          </w:tcPr>
          <w:p w14:paraId="4E89CDFE" w14:textId="77777777" w:rsidR="00901395" w:rsidRPr="00084198" w:rsidRDefault="00901395" w:rsidP="00901395">
            <w:pPr>
              <w:pStyle w:val="tableheading"/>
              <w:spacing w:before="20" w:after="40"/>
              <w:jc w:val="center"/>
              <w:rPr>
                <w:b w:val="0"/>
                <w:lang w:val="en-CA"/>
              </w:rPr>
            </w:pPr>
          </w:p>
        </w:tc>
      </w:tr>
      <w:tr w:rsidR="00901395" w:rsidRPr="00084198" w14:paraId="148E41C9"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3D18CF9"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t>if( CopyAboveIndicesFlag[ xC ][ yC ]  = =  0 ) {</w:t>
            </w:r>
          </w:p>
        </w:tc>
        <w:tc>
          <w:tcPr>
            <w:tcW w:w="1157" w:type="dxa"/>
            <w:tcBorders>
              <w:top w:val="single" w:sz="4" w:space="0" w:color="auto"/>
              <w:left w:val="single" w:sz="4" w:space="0" w:color="auto"/>
              <w:bottom w:val="single" w:sz="4" w:space="0" w:color="auto"/>
              <w:right w:val="single" w:sz="4" w:space="0" w:color="auto"/>
            </w:tcBorders>
          </w:tcPr>
          <w:p w14:paraId="52D01A50" w14:textId="77777777" w:rsidR="00901395" w:rsidRPr="00084198" w:rsidRDefault="00901395" w:rsidP="00901395">
            <w:pPr>
              <w:pStyle w:val="tableheading"/>
              <w:spacing w:before="20" w:after="40"/>
              <w:jc w:val="center"/>
              <w:rPr>
                <w:b w:val="0"/>
                <w:lang w:val="en-CA"/>
              </w:rPr>
            </w:pPr>
          </w:p>
        </w:tc>
      </w:tr>
      <w:tr w:rsidR="00901395" w:rsidRPr="00084198" w14:paraId="16FC5CDA"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07E83E1"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CopyAboveIndicesFlag[ xR ][ yR ] = 0</w:t>
            </w:r>
          </w:p>
        </w:tc>
        <w:tc>
          <w:tcPr>
            <w:tcW w:w="1157" w:type="dxa"/>
            <w:tcBorders>
              <w:top w:val="single" w:sz="4" w:space="0" w:color="auto"/>
              <w:left w:val="single" w:sz="4" w:space="0" w:color="auto"/>
              <w:bottom w:val="single" w:sz="4" w:space="0" w:color="auto"/>
              <w:right w:val="single" w:sz="4" w:space="0" w:color="auto"/>
            </w:tcBorders>
          </w:tcPr>
          <w:p w14:paraId="009609A3" w14:textId="77777777" w:rsidR="00901395" w:rsidRPr="00084198" w:rsidRDefault="00901395" w:rsidP="00901395">
            <w:pPr>
              <w:pStyle w:val="tableheading"/>
              <w:spacing w:before="20" w:after="40"/>
              <w:jc w:val="center"/>
              <w:rPr>
                <w:b w:val="0"/>
                <w:lang w:val="en-CA"/>
              </w:rPr>
            </w:pPr>
          </w:p>
        </w:tc>
      </w:tr>
      <w:tr w:rsidR="00901395" w:rsidRPr="00084198" w14:paraId="11FCC452"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A82D83B" w14:textId="54E81E91"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 xml:space="preserve">PaletteIndexMap[ xR ][ yR ] = </w:t>
            </w:r>
            <w:ins w:id="3" w:author="Li Zhang" w:date="2019-09-24T10:05:00Z">
              <w:r w:rsidR="006E44CD" w:rsidRPr="00836967">
                <w:rPr>
                  <w:lang w:val="en-CA"/>
                </w:rPr>
                <w:t>CurrPaletteIndex</w:t>
              </w:r>
            </w:ins>
            <w:del w:id="4" w:author="Li Zhang" w:date="2019-09-24T10:05:00Z">
              <w:r w:rsidRPr="00084198" w:rsidDel="006E44CD">
                <w:rPr>
                  <w:lang w:val="en-CA"/>
                </w:rPr>
                <w:delText>PaletteIndexMap[ xC ][ yC ]</w:delText>
              </w:r>
            </w:del>
          </w:p>
        </w:tc>
        <w:tc>
          <w:tcPr>
            <w:tcW w:w="1157" w:type="dxa"/>
            <w:tcBorders>
              <w:top w:val="single" w:sz="4" w:space="0" w:color="auto"/>
              <w:left w:val="single" w:sz="4" w:space="0" w:color="auto"/>
              <w:bottom w:val="single" w:sz="4" w:space="0" w:color="auto"/>
              <w:right w:val="single" w:sz="4" w:space="0" w:color="auto"/>
            </w:tcBorders>
          </w:tcPr>
          <w:p w14:paraId="38AE4E40" w14:textId="77777777" w:rsidR="00901395" w:rsidRPr="00084198" w:rsidRDefault="00901395" w:rsidP="00901395">
            <w:pPr>
              <w:pStyle w:val="tableheading"/>
              <w:spacing w:before="20" w:after="40"/>
              <w:jc w:val="center"/>
              <w:rPr>
                <w:b w:val="0"/>
                <w:lang w:val="en-CA"/>
              </w:rPr>
            </w:pPr>
          </w:p>
        </w:tc>
      </w:tr>
      <w:tr w:rsidR="00901395" w:rsidRPr="00084198" w14:paraId="5D947F8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290433D0"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t>} else {</w:t>
            </w:r>
          </w:p>
        </w:tc>
        <w:tc>
          <w:tcPr>
            <w:tcW w:w="1157" w:type="dxa"/>
            <w:tcBorders>
              <w:top w:val="single" w:sz="4" w:space="0" w:color="auto"/>
              <w:left w:val="single" w:sz="4" w:space="0" w:color="auto"/>
              <w:bottom w:val="single" w:sz="4" w:space="0" w:color="auto"/>
              <w:right w:val="single" w:sz="4" w:space="0" w:color="auto"/>
            </w:tcBorders>
          </w:tcPr>
          <w:p w14:paraId="21448AFB" w14:textId="77777777" w:rsidR="00901395" w:rsidRPr="00084198" w:rsidRDefault="00901395" w:rsidP="00901395">
            <w:pPr>
              <w:pStyle w:val="tableheading"/>
              <w:spacing w:before="20" w:after="40"/>
              <w:jc w:val="center"/>
              <w:rPr>
                <w:b w:val="0"/>
                <w:lang w:val="en-CA"/>
              </w:rPr>
            </w:pPr>
          </w:p>
        </w:tc>
      </w:tr>
      <w:tr w:rsidR="00901395" w:rsidRPr="00084198" w14:paraId="483863C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24EDF8D3"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CopyAboveIndicesFlag[ xR ][ yR ] = 1</w:t>
            </w:r>
          </w:p>
        </w:tc>
        <w:tc>
          <w:tcPr>
            <w:tcW w:w="1157" w:type="dxa"/>
            <w:tcBorders>
              <w:top w:val="single" w:sz="4" w:space="0" w:color="auto"/>
              <w:left w:val="single" w:sz="4" w:space="0" w:color="auto"/>
              <w:bottom w:val="single" w:sz="4" w:space="0" w:color="auto"/>
              <w:right w:val="single" w:sz="4" w:space="0" w:color="auto"/>
            </w:tcBorders>
          </w:tcPr>
          <w:p w14:paraId="586F7DC2" w14:textId="77777777" w:rsidR="00901395" w:rsidRPr="00084198" w:rsidRDefault="00901395" w:rsidP="00901395">
            <w:pPr>
              <w:pStyle w:val="tableheading"/>
              <w:spacing w:before="20" w:after="40"/>
              <w:jc w:val="center"/>
              <w:rPr>
                <w:b w:val="0"/>
                <w:lang w:val="en-CA"/>
              </w:rPr>
            </w:pPr>
          </w:p>
        </w:tc>
      </w:tr>
      <w:tr w:rsidR="00901395" w:rsidRPr="00084198" w14:paraId="5C39A55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6589D23" w14:textId="77777777" w:rsidR="00901395" w:rsidRPr="00084198" w:rsidRDefault="00901395" w:rsidP="00901395">
            <w:pPr>
              <w:pStyle w:val="tablesyntax"/>
              <w:spacing w:before="20" w:after="40"/>
              <w:rPr>
                <w:lang w:val="en-CA"/>
              </w:rPr>
            </w:pPr>
            <w:r w:rsidRPr="00084198">
              <w:rPr>
                <w:b/>
                <w:lang w:val="en-CA"/>
              </w:rPr>
              <w:tab/>
            </w:r>
            <w:r w:rsidRPr="00084198">
              <w:rPr>
                <w:b/>
                <w:lang w:val="en-CA"/>
              </w:rPr>
              <w:tab/>
            </w:r>
            <w:r w:rsidRPr="00084198">
              <w:rPr>
                <w:b/>
                <w:lang w:val="en-CA"/>
              </w:rPr>
              <w:tab/>
            </w:r>
            <w:r w:rsidRPr="00084198">
              <w:rPr>
                <w:b/>
                <w:lang w:val="en-CA"/>
              </w:rPr>
              <w:tab/>
            </w:r>
            <w:r w:rsidRPr="00084198">
              <w:rPr>
                <w:lang w:val="en-CA"/>
              </w:rPr>
              <w:t>if ( !palette_transpose_flag )</w:t>
            </w:r>
          </w:p>
        </w:tc>
        <w:tc>
          <w:tcPr>
            <w:tcW w:w="1157" w:type="dxa"/>
            <w:tcBorders>
              <w:top w:val="single" w:sz="4" w:space="0" w:color="auto"/>
              <w:left w:val="single" w:sz="4" w:space="0" w:color="auto"/>
              <w:bottom w:val="single" w:sz="4" w:space="0" w:color="auto"/>
              <w:right w:val="single" w:sz="4" w:space="0" w:color="auto"/>
            </w:tcBorders>
          </w:tcPr>
          <w:p w14:paraId="00912B60" w14:textId="77777777" w:rsidR="00901395" w:rsidRPr="00084198" w:rsidRDefault="00901395" w:rsidP="00901395">
            <w:pPr>
              <w:pStyle w:val="tableheading"/>
              <w:spacing w:before="20" w:after="40"/>
              <w:jc w:val="center"/>
              <w:rPr>
                <w:b w:val="0"/>
                <w:lang w:val="en-CA"/>
              </w:rPr>
            </w:pPr>
          </w:p>
        </w:tc>
      </w:tr>
      <w:tr w:rsidR="00901395" w:rsidRPr="00084198" w14:paraId="4949D37B"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B50E967" w14:textId="55337A3C" w:rsidR="00901395" w:rsidRPr="00084198" w:rsidRDefault="00901395" w:rsidP="00901395">
            <w:pPr>
              <w:pStyle w:val="tablesyntax"/>
              <w:spacing w:before="20" w:after="40"/>
              <w:rPr>
                <w:lang w:val="en-CA"/>
              </w:rPr>
            </w:pPr>
            <w:r w:rsidRPr="00084198">
              <w:rPr>
                <w:b/>
                <w:lang w:val="en-CA"/>
              </w:rPr>
              <w:tab/>
            </w:r>
            <w:r w:rsidRPr="00084198">
              <w:rPr>
                <w:b/>
                <w:lang w:val="en-CA"/>
              </w:rPr>
              <w:tab/>
            </w:r>
            <w:r w:rsidRPr="00084198">
              <w:rPr>
                <w:b/>
                <w:lang w:val="en-CA"/>
              </w:rPr>
              <w:tab/>
            </w:r>
            <w:r w:rsidRPr="00084198">
              <w:rPr>
                <w:b/>
                <w:lang w:val="en-CA"/>
              </w:rPr>
              <w:tab/>
            </w:r>
            <w:r w:rsidRPr="00084198">
              <w:rPr>
                <w:b/>
                <w:lang w:val="en-CA"/>
              </w:rPr>
              <w:tab/>
            </w:r>
            <w:r w:rsidRPr="00084198">
              <w:rPr>
                <w:lang w:val="en-CA"/>
              </w:rPr>
              <w:t>PaletteIndexMap[ xR ][ yR ] = PaletteIndexMap[ xR ][ yR</w:t>
            </w:r>
            <w:r>
              <w:rPr>
                <w:lang w:val="en-CA"/>
              </w:rPr>
              <w:t> </w:t>
            </w:r>
            <w:r w:rsidRPr="00084198">
              <w:rPr>
                <w:lang w:val="en-CA"/>
              </w:rPr>
              <w:t>−</w:t>
            </w:r>
            <w:r>
              <w:rPr>
                <w:lang w:val="en-CA"/>
              </w:rPr>
              <w:t> </w:t>
            </w:r>
            <w:r w:rsidRPr="00084198">
              <w:rPr>
                <w:lang w:val="en-CA"/>
              </w:rPr>
              <w:t>1 ]</w:t>
            </w:r>
          </w:p>
        </w:tc>
        <w:tc>
          <w:tcPr>
            <w:tcW w:w="1157" w:type="dxa"/>
            <w:tcBorders>
              <w:top w:val="single" w:sz="4" w:space="0" w:color="auto"/>
              <w:left w:val="single" w:sz="4" w:space="0" w:color="auto"/>
              <w:bottom w:val="single" w:sz="4" w:space="0" w:color="auto"/>
              <w:right w:val="single" w:sz="4" w:space="0" w:color="auto"/>
            </w:tcBorders>
          </w:tcPr>
          <w:p w14:paraId="2A16D72E" w14:textId="77777777" w:rsidR="00901395" w:rsidRPr="00084198" w:rsidRDefault="00901395" w:rsidP="00901395">
            <w:pPr>
              <w:pStyle w:val="tableheading"/>
              <w:spacing w:before="20" w:after="40"/>
              <w:jc w:val="center"/>
              <w:rPr>
                <w:b w:val="0"/>
                <w:lang w:val="en-CA"/>
              </w:rPr>
            </w:pPr>
          </w:p>
        </w:tc>
      </w:tr>
      <w:tr w:rsidR="00901395" w:rsidRPr="00084198" w14:paraId="56A642E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042F25F" w14:textId="77777777" w:rsidR="00901395" w:rsidRPr="00084198" w:rsidRDefault="00901395" w:rsidP="00901395">
            <w:pPr>
              <w:pStyle w:val="tablesyntax"/>
              <w:spacing w:before="20" w:after="40"/>
              <w:rPr>
                <w:lang w:val="en-CA"/>
              </w:rPr>
            </w:pPr>
            <w:r w:rsidRPr="00084198">
              <w:rPr>
                <w:b/>
                <w:lang w:val="en-CA"/>
              </w:rPr>
              <w:tab/>
            </w:r>
            <w:r w:rsidRPr="00084198">
              <w:rPr>
                <w:b/>
                <w:lang w:val="en-CA"/>
              </w:rPr>
              <w:tab/>
            </w:r>
            <w:r w:rsidRPr="00084198">
              <w:rPr>
                <w:b/>
                <w:lang w:val="en-CA"/>
              </w:rPr>
              <w:tab/>
            </w:r>
            <w:r w:rsidRPr="00084198">
              <w:rPr>
                <w:b/>
                <w:lang w:val="en-CA"/>
              </w:rPr>
              <w:tab/>
            </w:r>
            <w:r w:rsidRPr="00084198">
              <w:rPr>
                <w:lang w:val="en-CA"/>
              </w:rPr>
              <w:t>else</w:t>
            </w:r>
          </w:p>
        </w:tc>
        <w:tc>
          <w:tcPr>
            <w:tcW w:w="1157" w:type="dxa"/>
            <w:tcBorders>
              <w:top w:val="single" w:sz="4" w:space="0" w:color="auto"/>
              <w:left w:val="single" w:sz="4" w:space="0" w:color="auto"/>
              <w:bottom w:val="single" w:sz="4" w:space="0" w:color="auto"/>
              <w:right w:val="single" w:sz="4" w:space="0" w:color="auto"/>
            </w:tcBorders>
          </w:tcPr>
          <w:p w14:paraId="1358F471" w14:textId="77777777" w:rsidR="00901395" w:rsidRPr="00084198" w:rsidRDefault="00901395" w:rsidP="00901395">
            <w:pPr>
              <w:pStyle w:val="tableheading"/>
              <w:spacing w:before="20" w:after="40"/>
              <w:jc w:val="center"/>
              <w:rPr>
                <w:b w:val="0"/>
                <w:lang w:val="en-CA"/>
              </w:rPr>
            </w:pPr>
          </w:p>
        </w:tc>
      </w:tr>
      <w:tr w:rsidR="00901395" w:rsidRPr="00084198" w14:paraId="457C0A8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36280EC" w14:textId="4B0E6402" w:rsidR="00901395" w:rsidRPr="00084198" w:rsidRDefault="00901395" w:rsidP="00901395">
            <w:pPr>
              <w:pStyle w:val="tablesyntax"/>
              <w:spacing w:before="20" w:after="40"/>
              <w:rPr>
                <w:lang w:val="en-CA"/>
              </w:rPr>
            </w:pPr>
            <w:r w:rsidRPr="00084198">
              <w:rPr>
                <w:b/>
                <w:lang w:val="en-CA"/>
              </w:rPr>
              <w:tab/>
            </w:r>
            <w:r w:rsidRPr="00084198">
              <w:rPr>
                <w:b/>
                <w:lang w:val="en-CA"/>
              </w:rPr>
              <w:tab/>
            </w:r>
            <w:r w:rsidRPr="00084198">
              <w:rPr>
                <w:b/>
                <w:lang w:val="en-CA"/>
              </w:rPr>
              <w:tab/>
            </w:r>
            <w:r w:rsidRPr="00084198">
              <w:rPr>
                <w:b/>
                <w:lang w:val="en-CA"/>
              </w:rPr>
              <w:tab/>
            </w:r>
            <w:r w:rsidRPr="00084198">
              <w:rPr>
                <w:b/>
                <w:lang w:val="en-CA"/>
              </w:rPr>
              <w:tab/>
            </w:r>
            <w:r w:rsidRPr="00084198">
              <w:rPr>
                <w:lang w:val="en-CA"/>
              </w:rPr>
              <w:t>PaletteIndexMap[ xR ][ yR ] = PaletteIndexMap[ xR</w:t>
            </w:r>
            <w:r>
              <w:rPr>
                <w:lang w:val="en-CA"/>
              </w:rPr>
              <w:t> </w:t>
            </w:r>
            <w:r w:rsidRPr="00084198">
              <w:rPr>
                <w:lang w:val="en-CA"/>
              </w:rPr>
              <w:t>−</w:t>
            </w:r>
            <w:r>
              <w:rPr>
                <w:lang w:val="en-CA"/>
              </w:rPr>
              <w:t> </w:t>
            </w:r>
            <w:r w:rsidRPr="00084198">
              <w:rPr>
                <w:lang w:val="en-CA"/>
              </w:rPr>
              <w:t>1 ][ yR ]</w:t>
            </w:r>
          </w:p>
        </w:tc>
        <w:tc>
          <w:tcPr>
            <w:tcW w:w="1157" w:type="dxa"/>
            <w:tcBorders>
              <w:top w:val="single" w:sz="4" w:space="0" w:color="auto"/>
              <w:left w:val="single" w:sz="4" w:space="0" w:color="auto"/>
              <w:bottom w:val="single" w:sz="4" w:space="0" w:color="auto"/>
              <w:right w:val="single" w:sz="4" w:space="0" w:color="auto"/>
            </w:tcBorders>
          </w:tcPr>
          <w:p w14:paraId="34F8BD1E" w14:textId="77777777" w:rsidR="00901395" w:rsidRPr="00084198" w:rsidRDefault="00901395" w:rsidP="00901395">
            <w:pPr>
              <w:pStyle w:val="tableheading"/>
              <w:spacing w:before="20" w:after="40"/>
              <w:jc w:val="center"/>
              <w:rPr>
                <w:b w:val="0"/>
                <w:lang w:val="en-CA"/>
              </w:rPr>
            </w:pPr>
          </w:p>
        </w:tc>
      </w:tr>
      <w:tr w:rsidR="00901395" w:rsidRPr="00084198" w14:paraId="5F9C9403"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2ABD233"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54ABD87A" w14:textId="77777777" w:rsidR="00901395" w:rsidRPr="00084198" w:rsidRDefault="00901395" w:rsidP="00901395">
            <w:pPr>
              <w:pStyle w:val="tableheading"/>
              <w:spacing w:before="20" w:after="40"/>
              <w:jc w:val="center"/>
              <w:rPr>
                <w:b w:val="0"/>
                <w:lang w:val="en-CA"/>
              </w:rPr>
            </w:pPr>
          </w:p>
        </w:tc>
      </w:tr>
      <w:tr w:rsidR="00A70E02" w:rsidRPr="00084198" w14:paraId="07D30E21"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0AB864E1" w14:textId="3C7F7447" w:rsidR="00A70E02" w:rsidRPr="00084198" w:rsidRDefault="00A70E02" w:rsidP="00A70E02">
            <w:pPr>
              <w:pStyle w:val="tablesyntax"/>
              <w:spacing w:before="20" w:after="40"/>
              <w:rPr>
                <w:lang w:val="en-CA"/>
              </w:rPr>
            </w:pPr>
            <w:r w:rsidRPr="00084198">
              <w:rPr>
                <w:lang w:val="en-CA"/>
              </w:rPr>
              <w:tab/>
            </w:r>
            <w:r w:rsidRPr="00084198">
              <w:rPr>
                <w:lang w:val="en-CA"/>
              </w:rPr>
              <w:tab/>
            </w:r>
            <w:r w:rsidRPr="00084198">
              <w:rPr>
                <w:lang w:val="en-CA"/>
              </w:rPr>
              <w:tab/>
              <w:t>runPos++</w:t>
            </w:r>
          </w:p>
        </w:tc>
        <w:tc>
          <w:tcPr>
            <w:tcW w:w="1157" w:type="dxa"/>
            <w:tcBorders>
              <w:top w:val="single" w:sz="4" w:space="0" w:color="auto"/>
              <w:left w:val="single" w:sz="4" w:space="0" w:color="auto"/>
              <w:bottom w:val="single" w:sz="4" w:space="0" w:color="auto"/>
              <w:right w:val="single" w:sz="4" w:space="0" w:color="auto"/>
            </w:tcBorders>
          </w:tcPr>
          <w:p w14:paraId="5F02C1D6" w14:textId="77777777" w:rsidR="00A70E02" w:rsidRPr="00084198" w:rsidRDefault="00A70E02" w:rsidP="00901395">
            <w:pPr>
              <w:pStyle w:val="tableheading"/>
              <w:spacing w:before="20" w:after="40"/>
              <w:jc w:val="center"/>
              <w:rPr>
                <w:b w:val="0"/>
                <w:lang w:val="en-CA"/>
              </w:rPr>
            </w:pPr>
          </w:p>
        </w:tc>
      </w:tr>
      <w:tr w:rsidR="00A70E02" w:rsidRPr="00084198" w14:paraId="4291B8B4" w14:textId="77777777" w:rsidTr="00374CCA">
        <w:trPr>
          <w:cantSplit/>
          <w:jc w:val="center"/>
        </w:trPr>
        <w:tc>
          <w:tcPr>
            <w:tcW w:w="8438" w:type="dxa"/>
            <w:tcBorders>
              <w:top w:val="single" w:sz="4" w:space="0" w:color="auto"/>
              <w:left w:val="single" w:sz="4" w:space="0" w:color="auto"/>
              <w:bottom w:val="single" w:sz="4" w:space="0" w:color="auto"/>
              <w:right w:val="single" w:sz="4" w:space="0" w:color="auto"/>
            </w:tcBorders>
          </w:tcPr>
          <w:p w14:paraId="0574C59A" w14:textId="7298DF8E" w:rsidR="00A70E02" w:rsidRPr="00084198" w:rsidRDefault="00A70E02" w:rsidP="00A70E02">
            <w:pPr>
              <w:pStyle w:val="tablesyntax"/>
              <w:spacing w:before="20" w:after="40"/>
              <w:rPr>
                <w:lang w:val="en-CA"/>
              </w:rPr>
            </w:pPr>
            <w:r w:rsidRPr="00084198">
              <w:rPr>
                <w:lang w:val="en-CA"/>
              </w:rPr>
              <w:tab/>
            </w:r>
            <w:r w:rsidRPr="00084198">
              <w:rPr>
                <w:lang w:val="en-CA"/>
              </w:rPr>
              <w:tab/>
            </w:r>
            <w:r w:rsidRPr="00084198">
              <w:rPr>
                <w:lang w:val="en-CA"/>
              </w:rPr>
              <w:tab/>
              <w:t>PaletteScanPos +</w:t>
            </w:r>
            <w:r>
              <w:rPr>
                <w:lang w:val="en-CA"/>
              </w:rPr>
              <w:t>+</w:t>
            </w:r>
          </w:p>
        </w:tc>
        <w:tc>
          <w:tcPr>
            <w:tcW w:w="1157" w:type="dxa"/>
            <w:tcBorders>
              <w:top w:val="single" w:sz="4" w:space="0" w:color="auto"/>
              <w:left w:val="single" w:sz="4" w:space="0" w:color="auto"/>
              <w:bottom w:val="single" w:sz="4" w:space="0" w:color="auto"/>
              <w:right w:val="single" w:sz="4" w:space="0" w:color="auto"/>
            </w:tcBorders>
          </w:tcPr>
          <w:p w14:paraId="6BCD6B13" w14:textId="77777777" w:rsidR="00A70E02" w:rsidRPr="00084198" w:rsidRDefault="00A70E02" w:rsidP="00901395">
            <w:pPr>
              <w:pStyle w:val="tableheading"/>
              <w:spacing w:before="20" w:after="40"/>
              <w:jc w:val="center"/>
              <w:rPr>
                <w:b w:val="0"/>
                <w:lang w:val="en-CA"/>
              </w:rPr>
            </w:pPr>
          </w:p>
        </w:tc>
      </w:tr>
      <w:tr w:rsidR="00901395" w:rsidRPr="00084198" w14:paraId="1609B975"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4E7332D" w14:textId="77777777" w:rsidR="00901395" w:rsidRPr="00084198" w:rsidRDefault="00901395" w:rsidP="00901395">
            <w:pPr>
              <w:pStyle w:val="tablesyntax"/>
              <w:spacing w:before="20" w:after="40"/>
              <w:rPr>
                <w:lang w:val="en-CA"/>
              </w:rPr>
            </w:pP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04A2F109" w14:textId="77777777" w:rsidR="00901395" w:rsidRPr="00084198" w:rsidRDefault="00901395" w:rsidP="00901395">
            <w:pPr>
              <w:pStyle w:val="tableheading"/>
              <w:spacing w:before="20" w:after="40"/>
              <w:jc w:val="center"/>
              <w:rPr>
                <w:b w:val="0"/>
                <w:lang w:val="en-CA"/>
              </w:rPr>
            </w:pPr>
          </w:p>
        </w:tc>
      </w:tr>
      <w:tr w:rsidR="00901395" w:rsidRPr="00084198" w14:paraId="546D908E"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B7F3121" w14:textId="77777777" w:rsidR="00901395" w:rsidRPr="00084198" w:rsidRDefault="00901395" w:rsidP="00901395">
            <w:pPr>
              <w:pStyle w:val="tablesyntax"/>
              <w:spacing w:before="20" w:after="40"/>
              <w:rPr>
                <w:lang w:val="en-CA"/>
              </w:rPr>
            </w:pP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698CAA49" w14:textId="77777777" w:rsidR="00901395" w:rsidRPr="00084198" w:rsidRDefault="00901395" w:rsidP="00901395">
            <w:pPr>
              <w:pStyle w:val="tableheading"/>
              <w:spacing w:before="20" w:after="40"/>
              <w:jc w:val="center"/>
              <w:rPr>
                <w:b w:val="0"/>
                <w:lang w:val="en-CA"/>
              </w:rPr>
            </w:pPr>
          </w:p>
        </w:tc>
      </w:tr>
      <w:tr w:rsidR="00901395" w:rsidRPr="00084198" w14:paraId="14E68608"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DEC0678" w14:textId="77777777" w:rsidR="00901395" w:rsidRPr="00084198" w:rsidRDefault="00901395" w:rsidP="00901395">
            <w:pPr>
              <w:pStyle w:val="tablesyntax"/>
              <w:spacing w:before="20" w:after="40"/>
              <w:rPr>
                <w:lang w:val="en-CA"/>
              </w:rPr>
            </w:pPr>
            <w:r w:rsidRPr="00084198">
              <w:rPr>
                <w:lang w:val="en-CA"/>
              </w:rPr>
              <w:tab/>
              <w:t>if( palette_escape_val_present_flag ) {</w:t>
            </w:r>
          </w:p>
        </w:tc>
        <w:tc>
          <w:tcPr>
            <w:tcW w:w="1157" w:type="dxa"/>
            <w:tcBorders>
              <w:top w:val="single" w:sz="4" w:space="0" w:color="auto"/>
              <w:left w:val="single" w:sz="4" w:space="0" w:color="auto"/>
              <w:bottom w:val="single" w:sz="4" w:space="0" w:color="auto"/>
              <w:right w:val="single" w:sz="4" w:space="0" w:color="auto"/>
            </w:tcBorders>
          </w:tcPr>
          <w:p w14:paraId="12C118F1" w14:textId="77777777" w:rsidR="00901395" w:rsidRPr="00084198" w:rsidRDefault="00901395" w:rsidP="00901395">
            <w:pPr>
              <w:pStyle w:val="tableheading"/>
              <w:spacing w:before="20" w:after="40"/>
              <w:jc w:val="center"/>
              <w:rPr>
                <w:b w:val="0"/>
                <w:lang w:val="en-CA"/>
              </w:rPr>
            </w:pPr>
          </w:p>
        </w:tc>
      </w:tr>
      <w:tr w:rsidR="00901395" w:rsidRPr="00084198" w14:paraId="0F1113C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6AB0A863" w14:textId="77777777" w:rsidR="00901395" w:rsidRPr="00084198" w:rsidRDefault="00901395" w:rsidP="00901395">
            <w:pPr>
              <w:pStyle w:val="tablesyntax"/>
              <w:spacing w:before="20" w:after="40"/>
              <w:rPr>
                <w:lang w:val="en-CA"/>
              </w:rPr>
            </w:pPr>
            <w:r w:rsidRPr="00084198">
              <w:rPr>
                <w:lang w:val="en-CA"/>
              </w:rPr>
              <w:tab/>
            </w:r>
            <w:r w:rsidRPr="00084198">
              <w:rPr>
                <w:lang w:val="en-CA"/>
              </w:rPr>
              <w:tab/>
              <w:t>for( cIdx = startComp; cIdx &lt; ( startComp + numComps ); cIdx++ )</w:t>
            </w:r>
          </w:p>
        </w:tc>
        <w:tc>
          <w:tcPr>
            <w:tcW w:w="1157" w:type="dxa"/>
            <w:tcBorders>
              <w:top w:val="single" w:sz="4" w:space="0" w:color="auto"/>
              <w:left w:val="single" w:sz="4" w:space="0" w:color="auto"/>
              <w:bottom w:val="single" w:sz="4" w:space="0" w:color="auto"/>
              <w:right w:val="single" w:sz="4" w:space="0" w:color="auto"/>
            </w:tcBorders>
          </w:tcPr>
          <w:p w14:paraId="1D31803B" w14:textId="77777777" w:rsidR="00901395" w:rsidRPr="00084198" w:rsidRDefault="00901395" w:rsidP="00901395">
            <w:pPr>
              <w:pStyle w:val="tableheading"/>
              <w:spacing w:before="20" w:after="40"/>
              <w:jc w:val="center"/>
              <w:rPr>
                <w:b w:val="0"/>
                <w:lang w:val="en-CA"/>
              </w:rPr>
            </w:pPr>
          </w:p>
        </w:tc>
      </w:tr>
      <w:tr w:rsidR="00901395" w:rsidRPr="00084198" w14:paraId="61407213"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D2F8F0F"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t>for( sPos = 0; sPos &lt; cbWidth* cbHeight; sPos++ ) {</w:t>
            </w:r>
          </w:p>
        </w:tc>
        <w:tc>
          <w:tcPr>
            <w:tcW w:w="1157" w:type="dxa"/>
            <w:tcBorders>
              <w:top w:val="single" w:sz="4" w:space="0" w:color="auto"/>
              <w:left w:val="single" w:sz="4" w:space="0" w:color="auto"/>
              <w:bottom w:val="single" w:sz="4" w:space="0" w:color="auto"/>
              <w:right w:val="single" w:sz="4" w:space="0" w:color="auto"/>
            </w:tcBorders>
          </w:tcPr>
          <w:p w14:paraId="448FF1EA" w14:textId="77777777" w:rsidR="00901395" w:rsidRPr="00084198" w:rsidRDefault="00901395" w:rsidP="00901395">
            <w:pPr>
              <w:pStyle w:val="tableheading"/>
              <w:spacing w:before="20" w:after="40"/>
              <w:jc w:val="center"/>
              <w:rPr>
                <w:b w:val="0"/>
                <w:lang w:val="en-CA"/>
              </w:rPr>
            </w:pPr>
          </w:p>
        </w:tc>
      </w:tr>
      <w:tr w:rsidR="00901395" w:rsidRPr="00084198" w14:paraId="0FF7FB3B"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0653B77" w14:textId="0AF61223"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 xml:space="preserve">xC = </w:t>
            </w:r>
            <w:r>
              <w:rPr>
                <w:lang w:val="en-CA"/>
              </w:rPr>
              <w:t>x0 + </w:t>
            </w:r>
            <w:r w:rsidRPr="00084198">
              <w:rPr>
                <w:lang w:val="en-CA"/>
              </w:rPr>
              <w:t>TraverseScanOrder[ </w:t>
            </w:r>
            <w:r>
              <w:rPr>
                <w:lang w:val="en-CA"/>
              </w:rPr>
              <w:t>log2C</w:t>
            </w:r>
            <w:r w:rsidRPr="00084198">
              <w:rPr>
                <w:lang w:val="en-CA"/>
              </w:rPr>
              <w:t>bWidth][ </w:t>
            </w:r>
            <w:r>
              <w:rPr>
                <w:lang w:val="en-CA"/>
              </w:rPr>
              <w:t>log2C</w:t>
            </w:r>
            <w:r w:rsidRPr="00084198">
              <w:rPr>
                <w:lang w:val="en-CA"/>
              </w:rPr>
              <w:t>bHeight ][ sPos ][ 0 ]</w:t>
            </w:r>
          </w:p>
        </w:tc>
        <w:tc>
          <w:tcPr>
            <w:tcW w:w="1157" w:type="dxa"/>
            <w:tcBorders>
              <w:top w:val="single" w:sz="4" w:space="0" w:color="auto"/>
              <w:left w:val="single" w:sz="4" w:space="0" w:color="auto"/>
              <w:bottom w:val="single" w:sz="4" w:space="0" w:color="auto"/>
              <w:right w:val="single" w:sz="4" w:space="0" w:color="auto"/>
            </w:tcBorders>
          </w:tcPr>
          <w:p w14:paraId="46A701AC" w14:textId="77777777" w:rsidR="00901395" w:rsidRPr="00084198" w:rsidRDefault="00901395" w:rsidP="00901395">
            <w:pPr>
              <w:pStyle w:val="tableheading"/>
              <w:spacing w:before="20" w:after="40"/>
              <w:jc w:val="center"/>
              <w:rPr>
                <w:b w:val="0"/>
                <w:lang w:val="en-CA"/>
              </w:rPr>
            </w:pPr>
          </w:p>
        </w:tc>
      </w:tr>
      <w:tr w:rsidR="00901395" w:rsidRPr="00084198" w14:paraId="6BCDAB8C"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76DBCD5" w14:textId="5173106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 xml:space="preserve">yC = </w:t>
            </w:r>
            <w:r>
              <w:rPr>
                <w:lang w:val="en-CA"/>
              </w:rPr>
              <w:t>y0 + </w:t>
            </w:r>
            <w:r w:rsidRPr="00084198">
              <w:rPr>
                <w:lang w:val="en-CA"/>
              </w:rPr>
              <w:t>TraverseScanOrder[ </w:t>
            </w:r>
            <w:r>
              <w:rPr>
                <w:lang w:val="en-CA"/>
              </w:rPr>
              <w:t>log2C</w:t>
            </w:r>
            <w:r w:rsidRPr="00084198">
              <w:rPr>
                <w:lang w:val="en-CA"/>
              </w:rPr>
              <w:t>bWidth][ </w:t>
            </w:r>
            <w:r>
              <w:rPr>
                <w:lang w:val="en-CA"/>
              </w:rPr>
              <w:t>log2C</w:t>
            </w:r>
            <w:r w:rsidRPr="00084198">
              <w:rPr>
                <w:lang w:val="en-CA"/>
              </w:rPr>
              <w:t>bHeight ][ sPos ][ 1 ]</w:t>
            </w:r>
          </w:p>
        </w:tc>
        <w:tc>
          <w:tcPr>
            <w:tcW w:w="1157" w:type="dxa"/>
            <w:tcBorders>
              <w:top w:val="single" w:sz="4" w:space="0" w:color="auto"/>
              <w:left w:val="single" w:sz="4" w:space="0" w:color="auto"/>
              <w:bottom w:val="single" w:sz="4" w:space="0" w:color="auto"/>
              <w:right w:val="single" w:sz="4" w:space="0" w:color="auto"/>
            </w:tcBorders>
          </w:tcPr>
          <w:p w14:paraId="07F20C47" w14:textId="77777777" w:rsidR="00901395" w:rsidRPr="00084198" w:rsidRDefault="00901395" w:rsidP="00901395">
            <w:pPr>
              <w:pStyle w:val="tableheading"/>
              <w:spacing w:before="20" w:after="40"/>
              <w:jc w:val="center"/>
              <w:rPr>
                <w:b w:val="0"/>
                <w:lang w:val="en-CA"/>
              </w:rPr>
            </w:pPr>
          </w:p>
        </w:tc>
      </w:tr>
      <w:tr w:rsidR="00901395" w:rsidRPr="00084198" w14:paraId="4F6D3EEF"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4C3B1D0F" w14:textId="5263AEB5" w:rsidR="00901395" w:rsidRPr="00084198" w:rsidRDefault="00901395" w:rsidP="009179F9">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if( PaletteIndexMap[ cIdx ][ xC ][ yC ]  = =  MaxPaletteIndex ) {</w:t>
            </w:r>
          </w:p>
        </w:tc>
        <w:tc>
          <w:tcPr>
            <w:tcW w:w="1157" w:type="dxa"/>
            <w:tcBorders>
              <w:top w:val="single" w:sz="4" w:space="0" w:color="auto"/>
              <w:left w:val="single" w:sz="4" w:space="0" w:color="auto"/>
              <w:bottom w:val="single" w:sz="4" w:space="0" w:color="auto"/>
              <w:right w:val="single" w:sz="4" w:space="0" w:color="auto"/>
            </w:tcBorders>
          </w:tcPr>
          <w:p w14:paraId="12D6A464" w14:textId="77777777" w:rsidR="00901395" w:rsidRPr="00084198" w:rsidRDefault="00901395" w:rsidP="00901395">
            <w:pPr>
              <w:pStyle w:val="tableheading"/>
              <w:spacing w:before="20" w:after="40"/>
              <w:jc w:val="center"/>
              <w:rPr>
                <w:b w:val="0"/>
                <w:lang w:val="en-CA"/>
              </w:rPr>
            </w:pPr>
          </w:p>
        </w:tc>
      </w:tr>
      <w:tr w:rsidR="00901395" w:rsidRPr="00084198" w14:paraId="44A08729"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70B9DCF7" w14:textId="77777777" w:rsidR="00901395" w:rsidRPr="00084198" w:rsidRDefault="00901395" w:rsidP="00901395">
            <w:pPr>
              <w:pStyle w:val="tablesyntax"/>
              <w:spacing w:before="20" w:after="40"/>
              <w:rPr>
                <w:b/>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r>
            <w:r w:rsidRPr="00084198">
              <w:rPr>
                <w:b/>
                <w:lang w:val="en-CA"/>
              </w:rPr>
              <w:t>palette_escape_val</w:t>
            </w:r>
          </w:p>
        </w:tc>
        <w:tc>
          <w:tcPr>
            <w:tcW w:w="1157" w:type="dxa"/>
            <w:tcBorders>
              <w:top w:val="single" w:sz="4" w:space="0" w:color="auto"/>
              <w:left w:val="single" w:sz="4" w:space="0" w:color="auto"/>
              <w:bottom w:val="single" w:sz="4" w:space="0" w:color="auto"/>
              <w:right w:val="single" w:sz="4" w:space="0" w:color="auto"/>
            </w:tcBorders>
            <w:hideMark/>
          </w:tcPr>
          <w:p w14:paraId="255EE5BF" w14:textId="77777777" w:rsidR="00901395" w:rsidRPr="00084198" w:rsidRDefault="00901395" w:rsidP="00901395">
            <w:pPr>
              <w:pStyle w:val="tableheading"/>
              <w:spacing w:before="20" w:after="40"/>
              <w:jc w:val="center"/>
              <w:rPr>
                <w:b w:val="0"/>
                <w:lang w:val="en-CA"/>
              </w:rPr>
            </w:pPr>
            <w:r w:rsidRPr="00084198">
              <w:rPr>
                <w:b w:val="0"/>
                <w:lang w:val="en-CA"/>
              </w:rPr>
              <w:t>ae(v)</w:t>
            </w:r>
          </w:p>
        </w:tc>
      </w:tr>
      <w:tr w:rsidR="00901395" w:rsidRPr="00084198" w14:paraId="30993FD7"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5D6E0144"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r>
            <w:r w:rsidRPr="00084198">
              <w:rPr>
                <w:lang w:val="en-CA"/>
              </w:rPr>
              <w:tab/>
              <w:t>PaletteEscapeVal[ cIdx ][ xC ][ yC ] = palette_escape_val</w:t>
            </w:r>
          </w:p>
        </w:tc>
        <w:tc>
          <w:tcPr>
            <w:tcW w:w="1157" w:type="dxa"/>
            <w:tcBorders>
              <w:top w:val="single" w:sz="4" w:space="0" w:color="auto"/>
              <w:left w:val="single" w:sz="4" w:space="0" w:color="auto"/>
              <w:bottom w:val="single" w:sz="4" w:space="0" w:color="auto"/>
              <w:right w:val="single" w:sz="4" w:space="0" w:color="auto"/>
            </w:tcBorders>
          </w:tcPr>
          <w:p w14:paraId="60337195" w14:textId="77777777" w:rsidR="00901395" w:rsidRPr="00084198" w:rsidRDefault="00901395" w:rsidP="00901395">
            <w:pPr>
              <w:pStyle w:val="tableheading"/>
              <w:spacing w:before="20" w:after="40"/>
              <w:jc w:val="center"/>
              <w:rPr>
                <w:b w:val="0"/>
                <w:lang w:val="en-CA"/>
              </w:rPr>
            </w:pPr>
          </w:p>
        </w:tc>
      </w:tr>
      <w:tr w:rsidR="00901395" w:rsidRPr="00084198" w14:paraId="10057FA1"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0232E55D"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7595D47C" w14:textId="77777777" w:rsidR="00901395" w:rsidRPr="00084198" w:rsidRDefault="00901395" w:rsidP="00901395">
            <w:pPr>
              <w:pStyle w:val="tableheading"/>
              <w:spacing w:before="20" w:after="40"/>
              <w:jc w:val="center"/>
              <w:rPr>
                <w:b w:val="0"/>
                <w:lang w:val="en-CA"/>
              </w:rPr>
            </w:pPr>
          </w:p>
        </w:tc>
      </w:tr>
      <w:tr w:rsidR="00901395" w:rsidRPr="00084198" w14:paraId="2C4110F0"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3DFE0128" w14:textId="77777777" w:rsidR="00901395" w:rsidRPr="00084198" w:rsidRDefault="00901395" w:rsidP="00901395">
            <w:pPr>
              <w:pStyle w:val="tablesyntax"/>
              <w:spacing w:before="20" w:after="40"/>
              <w:rPr>
                <w:lang w:val="en-CA"/>
              </w:rPr>
            </w:pPr>
            <w:r w:rsidRPr="00084198">
              <w:rPr>
                <w:lang w:val="en-CA"/>
              </w:rPr>
              <w:tab/>
            </w:r>
            <w:r w:rsidRPr="00084198">
              <w:rPr>
                <w:lang w:val="en-CA"/>
              </w:rPr>
              <w:tab/>
            </w: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547F21D0" w14:textId="77777777" w:rsidR="00901395" w:rsidRPr="00084198" w:rsidRDefault="00901395" w:rsidP="00901395">
            <w:pPr>
              <w:pStyle w:val="tableheading"/>
              <w:spacing w:before="20" w:after="40"/>
              <w:jc w:val="center"/>
              <w:rPr>
                <w:b w:val="0"/>
                <w:lang w:val="en-CA"/>
              </w:rPr>
            </w:pPr>
          </w:p>
        </w:tc>
      </w:tr>
      <w:tr w:rsidR="00901395" w:rsidRPr="00084198" w14:paraId="4C0C86F3"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5733A200" w14:textId="77777777" w:rsidR="00901395" w:rsidRPr="00084198" w:rsidRDefault="00901395" w:rsidP="00901395">
            <w:pPr>
              <w:pStyle w:val="tablesyntax"/>
              <w:spacing w:before="20" w:after="40"/>
              <w:rPr>
                <w:lang w:val="en-CA"/>
              </w:rPr>
            </w:pPr>
            <w:r w:rsidRPr="00084198">
              <w:rPr>
                <w:lang w:val="en-CA"/>
              </w:rPr>
              <w:tab/>
              <w:t>}</w:t>
            </w:r>
          </w:p>
        </w:tc>
        <w:tc>
          <w:tcPr>
            <w:tcW w:w="1157" w:type="dxa"/>
            <w:tcBorders>
              <w:top w:val="single" w:sz="4" w:space="0" w:color="auto"/>
              <w:left w:val="single" w:sz="4" w:space="0" w:color="auto"/>
              <w:bottom w:val="single" w:sz="4" w:space="0" w:color="auto"/>
              <w:right w:val="single" w:sz="4" w:space="0" w:color="auto"/>
            </w:tcBorders>
          </w:tcPr>
          <w:p w14:paraId="72DAB988" w14:textId="77777777" w:rsidR="00901395" w:rsidRPr="00084198" w:rsidRDefault="00901395" w:rsidP="00901395">
            <w:pPr>
              <w:pStyle w:val="tableheading"/>
              <w:spacing w:before="20" w:after="40"/>
              <w:jc w:val="center"/>
              <w:rPr>
                <w:b w:val="0"/>
                <w:lang w:val="en-CA"/>
              </w:rPr>
            </w:pPr>
          </w:p>
        </w:tc>
      </w:tr>
      <w:tr w:rsidR="00901395" w:rsidRPr="00084198" w14:paraId="45E9660D" w14:textId="77777777" w:rsidTr="009F4C4C">
        <w:trPr>
          <w:cantSplit/>
          <w:jc w:val="center"/>
        </w:trPr>
        <w:tc>
          <w:tcPr>
            <w:tcW w:w="8438" w:type="dxa"/>
            <w:tcBorders>
              <w:top w:val="single" w:sz="4" w:space="0" w:color="auto"/>
              <w:left w:val="single" w:sz="4" w:space="0" w:color="auto"/>
              <w:bottom w:val="single" w:sz="4" w:space="0" w:color="auto"/>
              <w:right w:val="single" w:sz="4" w:space="0" w:color="auto"/>
            </w:tcBorders>
            <w:hideMark/>
          </w:tcPr>
          <w:p w14:paraId="17A1EB87" w14:textId="77777777" w:rsidR="00901395" w:rsidRPr="00084198" w:rsidRDefault="00901395" w:rsidP="009F4C4C">
            <w:pPr>
              <w:pStyle w:val="tablesyntax"/>
              <w:keepNext w:val="0"/>
              <w:spacing w:before="20" w:after="40"/>
              <w:rPr>
                <w:lang w:val="en-CA"/>
              </w:rPr>
            </w:pPr>
            <w:r w:rsidRPr="00084198">
              <w:rPr>
                <w:lang w:val="en-CA"/>
              </w:rPr>
              <w:t>}</w:t>
            </w:r>
          </w:p>
        </w:tc>
        <w:tc>
          <w:tcPr>
            <w:tcW w:w="1157" w:type="dxa"/>
            <w:tcBorders>
              <w:top w:val="single" w:sz="4" w:space="0" w:color="auto"/>
              <w:left w:val="single" w:sz="4" w:space="0" w:color="auto"/>
              <w:bottom w:val="single" w:sz="4" w:space="0" w:color="auto"/>
              <w:right w:val="single" w:sz="4" w:space="0" w:color="auto"/>
            </w:tcBorders>
          </w:tcPr>
          <w:p w14:paraId="39D545F4" w14:textId="77777777" w:rsidR="00901395" w:rsidRPr="00084198" w:rsidRDefault="00901395" w:rsidP="009F4C4C">
            <w:pPr>
              <w:pStyle w:val="tableheading"/>
              <w:keepNext w:val="0"/>
              <w:spacing w:before="20" w:after="40"/>
              <w:jc w:val="center"/>
              <w:rPr>
                <w:b w:val="0"/>
                <w:lang w:val="en-CA"/>
              </w:rPr>
            </w:pPr>
          </w:p>
        </w:tc>
      </w:tr>
    </w:tbl>
    <w:p w14:paraId="73FAA46C" w14:textId="77777777" w:rsidR="0075282A" w:rsidRPr="00084198" w:rsidRDefault="0075282A" w:rsidP="0075282A">
      <w:pPr>
        <w:rPr>
          <w:noProof/>
          <w:lang w:val="en-CA" w:eastAsia="ko-KR"/>
        </w:rPr>
      </w:pPr>
    </w:p>
    <w:p w14:paraId="4B4FA27C" w14:textId="120A0E8A" w:rsidR="0057383D" w:rsidRPr="00084198" w:rsidRDefault="008E7D48" w:rsidP="008E7D48">
      <w:pPr>
        <w:pStyle w:val="Heading3"/>
        <w:numPr>
          <w:ilvl w:val="0"/>
          <w:numId w:val="0"/>
        </w:numPr>
        <w:ind w:left="720"/>
        <w:rPr>
          <w:noProof/>
          <w:lang w:val="en-CA" w:eastAsia="ko-KR"/>
        </w:rPr>
      </w:pPr>
      <w:bookmarkStart w:id="5" w:name="_Ref522376711"/>
      <w:bookmarkStart w:id="6" w:name="_Toc15254014"/>
      <w:r>
        <w:rPr>
          <w:noProof/>
          <w:lang w:val="en-CA" w:eastAsia="ko-KR"/>
        </w:rPr>
        <w:t>8.5.8</w:t>
      </w:r>
      <w:r>
        <w:rPr>
          <w:noProof/>
          <w:lang w:val="en-CA" w:eastAsia="ko-KR"/>
        </w:rPr>
        <w:tab/>
      </w:r>
      <w:r w:rsidR="0057383D" w:rsidRPr="00084198">
        <w:rPr>
          <w:noProof/>
          <w:lang w:val="en-CA" w:eastAsia="ko-KR"/>
        </w:rPr>
        <w:t>Decoding process for</w:t>
      </w:r>
      <w:r w:rsidR="0057383D" w:rsidRPr="00084198" w:rsidDel="003C51E6">
        <w:rPr>
          <w:noProof/>
          <w:lang w:val="en-CA" w:eastAsia="ko-KR"/>
        </w:rPr>
        <w:t xml:space="preserve"> the residual signal of coding </w:t>
      </w:r>
      <w:r w:rsidR="0057383D" w:rsidRPr="00084198">
        <w:rPr>
          <w:noProof/>
          <w:lang w:val="en-CA" w:eastAsia="ko-KR"/>
        </w:rPr>
        <w:t>blocks coded in inter prediction mode</w:t>
      </w:r>
      <w:bookmarkEnd w:id="5"/>
      <w:bookmarkEnd w:id="6"/>
    </w:p>
    <w:p w14:paraId="491950D4" w14:textId="77777777" w:rsidR="0057383D" w:rsidRPr="00084198" w:rsidRDefault="0057383D" w:rsidP="0057383D">
      <w:pPr>
        <w:rPr>
          <w:noProof/>
          <w:lang w:val="en-CA"/>
        </w:rPr>
      </w:pPr>
      <w:r w:rsidRPr="00084198">
        <w:rPr>
          <w:noProof/>
          <w:lang w:val="en-CA"/>
        </w:rPr>
        <w:t>Inputs to this process are:</w:t>
      </w:r>
    </w:p>
    <w:p w14:paraId="6B3EB06D" w14:textId="77777777" w:rsidR="0057383D" w:rsidRPr="00084198" w:rsidRDefault="0057383D" w:rsidP="004A6E64">
      <w:pPr>
        <w:numPr>
          <w:ilvl w:val="0"/>
          <w:numId w:val="9"/>
        </w:numPr>
        <w:tabs>
          <w:tab w:val="clear" w:pos="794"/>
          <w:tab w:val="num" w:pos="284"/>
          <w:tab w:val="left" w:pos="709"/>
        </w:tabs>
        <w:ind w:left="284" w:hanging="284"/>
        <w:rPr>
          <w:noProof/>
          <w:lang w:val="en-CA"/>
        </w:rPr>
      </w:pPr>
      <w:r w:rsidRPr="00084198">
        <w:rPr>
          <w:noProof/>
          <w:lang w:val="en-CA"/>
        </w:rPr>
        <w:t>a s</w:t>
      </w:r>
      <w:r w:rsidRPr="00084198">
        <w:rPr>
          <w:noProof/>
          <w:lang w:val="en-CA" w:eastAsia="ko-KR"/>
        </w:rPr>
        <w:t xml:space="preserve">ample </w:t>
      </w:r>
      <w:r w:rsidRPr="00084198">
        <w:rPr>
          <w:noProof/>
          <w:lang w:val="en-CA"/>
        </w:rPr>
        <w:t>location ( xTb0, yTb0 ) specifying the top-left sample of the current transform block relative to the top</w:t>
      </w:r>
      <w:r w:rsidRPr="00084198">
        <w:rPr>
          <w:noProof/>
          <w:lang w:val="en-CA"/>
        </w:rPr>
        <w:noBreakHyphen/>
        <w:t>left sample of the current picture,</w:t>
      </w:r>
    </w:p>
    <w:p w14:paraId="5F033683" w14:textId="77777777" w:rsidR="0057383D" w:rsidRPr="00084198" w:rsidRDefault="0057383D" w:rsidP="004A6E64">
      <w:pPr>
        <w:numPr>
          <w:ilvl w:val="0"/>
          <w:numId w:val="9"/>
        </w:numPr>
        <w:tabs>
          <w:tab w:val="clear" w:pos="794"/>
          <w:tab w:val="num" w:pos="284"/>
          <w:tab w:val="left" w:pos="709"/>
        </w:tabs>
        <w:ind w:left="284" w:hanging="284"/>
        <w:rPr>
          <w:noProof/>
          <w:lang w:val="en-CA"/>
        </w:rPr>
      </w:pPr>
      <w:r w:rsidRPr="00084198">
        <w:rPr>
          <w:noProof/>
          <w:lang w:val="en-CA"/>
        </w:rPr>
        <w:t>a variable nTbW specifying the width of the current transform block,</w:t>
      </w:r>
    </w:p>
    <w:p w14:paraId="194F359B" w14:textId="77777777" w:rsidR="0057383D" w:rsidRPr="00084198" w:rsidRDefault="0057383D" w:rsidP="004A6E64">
      <w:pPr>
        <w:numPr>
          <w:ilvl w:val="0"/>
          <w:numId w:val="9"/>
        </w:numPr>
        <w:tabs>
          <w:tab w:val="clear" w:pos="794"/>
          <w:tab w:val="num" w:pos="284"/>
          <w:tab w:val="left" w:pos="709"/>
        </w:tabs>
        <w:ind w:left="284" w:hanging="284"/>
        <w:rPr>
          <w:noProof/>
          <w:lang w:val="en-CA"/>
        </w:rPr>
      </w:pPr>
      <w:r w:rsidRPr="00084198">
        <w:rPr>
          <w:noProof/>
          <w:lang w:val="en-CA"/>
        </w:rPr>
        <w:t>a variable nTbH specifying the height of the current transform block,</w:t>
      </w:r>
    </w:p>
    <w:p w14:paraId="0EC83202" w14:textId="77777777" w:rsidR="0057383D" w:rsidRPr="00084198" w:rsidRDefault="0057383D" w:rsidP="004A6E64">
      <w:pPr>
        <w:numPr>
          <w:ilvl w:val="0"/>
          <w:numId w:val="9"/>
        </w:numPr>
        <w:tabs>
          <w:tab w:val="clear" w:pos="794"/>
          <w:tab w:val="num" w:pos="284"/>
          <w:tab w:val="left" w:pos="709"/>
        </w:tabs>
        <w:ind w:left="284" w:hanging="284"/>
        <w:rPr>
          <w:noProof/>
          <w:lang w:val="en-CA"/>
        </w:rPr>
      </w:pPr>
      <w:r w:rsidRPr="00084198">
        <w:rPr>
          <w:noProof/>
          <w:lang w:val="en-CA"/>
        </w:rPr>
        <w:t>a variable cIdx specifying the colour component of the current block.</w:t>
      </w:r>
    </w:p>
    <w:p w14:paraId="31334122" w14:textId="77777777" w:rsidR="0057383D" w:rsidRPr="00084198" w:rsidRDefault="0057383D" w:rsidP="0057383D">
      <w:pPr>
        <w:rPr>
          <w:noProof/>
          <w:lang w:val="en-CA"/>
        </w:rPr>
      </w:pPr>
      <w:r w:rsidRPr="00084198">
        <w:rPr>
          <w:noProof/>
          <w:lang w:val="en-CA"/>
        </w:rPr>
        <w:t>Output of this process is an (nTbW)x(nTbH) array resSamples.</w:t>
      </w:r>
    </w:p>
    <w:p w14:paraId="165676FE" w14:textId="2327C501" w:rsidR="0057383D" w:rsidRPr="00084198" w:rsidRDefault="0057383D" w:rsidP="0057383D">
      <w:pPr>
        <w:rPr>
          <w:noProof/>
          <w:lang w:val="en-CA"/>
        </w:rPr>
      </w:pPr>
      <w:r w:rsidRPr="00084198">
        <w:rPr>
          <w:noProof/>
          <w:lang w:val="en-CA"/>
        </w:rPr>
        <w:t xml:space="preserve">The maximum transform block </w:t>
      </w:r>
      <w:r w:rsidR="00687878" w:rsidRPr="00084198">
        <w:rPr>
          <w:noProof/>
          <w:lang w:val="en-CA"/>
        </w:rPr>
        <w:t>width maxTbWidth and height maxTbHeight are</w:t>
      </w:r>
      <w:r w:rsidRPr="00084198">
        <w:rPr>
          <w:noProof/>
          <w:lang w:val="en-CA"/>
        </w:rPr>
        <w:t xml:space="preserve"> derived as follows:</w:t>
      </w:r>
    </w:p>
    <w:p w14:paraId="0E1FA640" w14:textId="521EC344" w:rsidR="0057383D" w:rsidRPr="00084198" w:rsidRDefault="00687878" w:rsidP="0057383D">
      <w:pPr>
        <w:pStyle w:val="Equation"/>
        <w:tabs>
          <w:tab w:val="clear" w:pos="794"/>
          <w:tab w:val="clear" w:pos="1588"/>
          <w:tab w:val="left" w:pos="851"/>
          <w:tab w:val="left" w:pos="1134"/>
          <w:tab w:val="left" w:pos="1418"/>
        </w:tabs>
        <w:ind w:left="562"/>
        <w:rPr>
          <w:noProof/>
          <w:lang w:val="en-CA" w:eastAsia="ko-KR"/>
        </w:rPr>
      </w:pPr>
      <w:r w:rsidRPr="00084198">
        <w:rPr>
          <w:noProof/>
          <w:lang w:val="en-CA"/>
        </w:rPr>
        <w:t>maxTbWidth </w:t>
      </w:r>
      <w:r w:rsidR="0057383D" w:rsidRPr="00084198">
        <w:rPr>
          <w:noProof/>
          <w:lang w:val="en-CA"/>
        </w:rPr>
        <w:t>= ( cIdx  = =  0 ) ? MaxTbSizeY : MaxTbSizeY / </w:t>
      </w:r>
      <w:r w:rsidR="0048048C" w:rsidRPr="00084198">
        <w:rPr>
          <w:noProof/>
          <w:lang w:val="en-CA" w:eastAsia="ko-KR"/>
        </w:rPr>
        <w:t>SubWidthC</w:t>
      </w:r>
      <w:r w:rsidR="0057383D" w:rsidRPr="00084198">
        <w:rPr>
          <w:noProof/>
          <w:lang w:val="en-CA" w:eastAsia="ko-KR"/>
        </w:rPr>
        <w:tab/>
      </w:r>
      <w:r w:rsidR="0057383D" w:rsidRPr="00084198">
        <w:rPr>
          <w:noProof/>
          <w:lang w:val="en-CA"/>
        </w:rPr>
        <w:t>(</w:t>
      </w:r>
      <w:r w:rsidR="0057383D" w:rsidRPr="00084198">
        <w:rPr>
          <w:noProof/>
          <w:lang w:val="en-CA"/>
        </w:rPr>
        <w:fldChar w:fldCharType="begin" w:fldLock="1"/>
      </w:r>
      <w:r w:rsidR="0057383D" w:rsidRPr="00084198">
        <w:rPr>
          <w:noProof/>
          <w:lang w:val="en-CA"/>
        </w:rPr>
        <w:instrText xml:space="preserve"> STYLEREF 1 \s </w:instrText>
      </w:r>
      <w:r w:rsidR="0057383D" w:rsidRPr="00084198">
        <w:rPr>
          <w:noProof/>
          <w:lang w:val="en-CA"/>
        </w:rPr>
        <w:fldChar w:fldCharType="separate"/>
      </w:r>
      <w:r w:rsidR="00243911">
        <w:rPr>
          <w:noProof/>
          <w:lang w:val="en-CA"/>
        </w:rPr>
        <w:t>8</w:t>
      </w:r>
      <w:r w:rsidR="0057383D" w:rsidRPr="00084198">
        <w:rPr>
          <w:noProof/>
          <w:lang w:val="en-CA"/>
        </w:rPr>
        <w:fldChar w:fldCharType="end"/>
      </w:r>
      <w:r w:rsidR="0057383D" w:rsidRPr="00084198">
        <w:rPr>
          <w:noProof/>
          <w:lang w:val="en-CA"/>
        </w:rPr>
        <w:noBreakHyphen/>
      </w:r>
      <w:r w:rsidR="0057383D" w:rsidRPr="00084198">
        <w:rPr>
          <w:noProof/>
          <w:lang w:val="en-CA"/>
        </w:rPr>
        <w:fldChar w:fldCharType="begin" w:fldLock="1"/>
      </w:r>
      <w:r w:rsidR="0057383D" w:rsidRPr="00084198">
        <w:rPr>
          <w:noProof/>
          <w:lang w:val="en-CA"/>
        </w:rPr>
        <w:instrText xml:space="preserve"> SEQ Equation \* ARABIC \s 1 </w:instrText>
      </w:r>
      <w:r w:rsidR="0057383D" w:rsidRPr="00084198">
        <w:rPr>
          <w:noProof/>
          <w:lang w:val="en-CA"/>
        </w:rPr>
        <w:fldChar w:fldCharType="separate"/>
      </w:r>
      <w:r w:rsidR="00243911">
        <w:rPr>
          <w:noProof/>
          <w:lang w:val="en-CA"/>
        </w:rPr>
        <w:t>883</w:t>
      </w:r>
      <w:r w:rsidR="0057383D" w:rsidRPr="00084198">
        <w:rPr>
          <w:noProof/>
          <w:lang w:val="en-CA"/>
        </w:rPr>
        <w:fldChar w:fldCharType="end"/>
      </w:r>
      <w:r w:rsidR="0057383D" w:rsidRPr="00084198">
        <w:rPr>
          <w:noProof/>
          <w:lang w:val="en-CA"/>
        </w:rPr>
        <w:t>)</w:t>
      </w:r>
    </w:p>
    <w:p w14:paraId="4B00AC60" w14:textId="22F7D959" w:rsidR="00687878" w:rsidRPr="00084198" w:rsidRDefault="00687878" w:rsidP="00687878">
      <w:pPr>
        <w:pStyle w:val="Equation"/>
        <w:tabs>
          <w:tab w:val="clear" w:pos="794"/>
          <w:tab w:val="clear" w:pos="1588"/>
          <w:tab w:val="left" w:pos="851"/>
          <w:tab w:val="left" w:pos="1134"/>
          <w:tab w:val="left" w:pos="1418"/>
        </w:tabs>
        <w:ind w:left="562"/>
        <w:rPr>
          <w:noProof/>
          <w:lang w:val="en-CA" w:eastAsia="ko-KR"/>
        </w:rPr>
      </w:pPr>
      <w:r w:rsidRPr="00084198">
        <w:rPr>
          <w:noProof/>
          <w:lang w:val="en-CA"/>
        </w:rPr>
        <w:t>maxTbHeight = ( cIdx  = =  0 ) ? MaxTbSizeY : MaxTbSizeY / </w:t>
      </w:r>
      <w:r w:rsidRPr="00084198">
        <w:rPr>
          <w:noProof/>
          <w:lang w:val="en-CA" w:eastAsia="ko-KR"/>
        </w:rPr>
        <w:t>SubHeightC</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884</w:t>
      </w:r>
      <w:r w:rsidRPr="00084198">
        <w:rPr>
          <w:noProof/>
          <w:lang w:val="en-CA"/>
        </w:rPr>
        <w:fldChar w:fldCharType="end"/>
      </w:r>
      <w:r w:rsidRPr="00084198">
        <w:rPr>
          <w:noProof/>
          <w:lang w:val="en-CA"/>
        </w:rPr>
        <w:t>)</w:t>
      </w:r>
    </w:p>
    <w:p w14:paraId="6F398CA9" w14:textId="77777777" w:rsidR="0057383D" w:rsidRPr="00084198" w:rsidRDefault="0057383D" w:rsidP="0057383D">
      <w:pPr>
        <w:rPr>
          <w:noProof/>
          <w:lang w:val="en-CA"/>
        </w:rPr>
      </w:pPr>
      <w:r w:rsidRPr="00084198">
        <w:rPr>
          <w:noProof/>
          <w:lang w:val="en-CA"/>
        </w:rPr>
        <w:t>The luma sample location is derived as follows:</w:t>
      </w:r>
    </w:p>
    <w:p w14:paraId="0DD61E11" w14:textId="4544BBAD" w:rsidR="0057383D" w:rsidRPr="00084198" w:rsidRDefault="0057383D" w:rsidP="0057383D">
      <w:pPr>
        <w:pStyle w:val="Equation"/>
        <w:tabs>
          <w:tab w:val="clear" w:pos="794"/>
          <w:tab w:val="clear" w:pos="1588"/>
          <w:tab w:val="left" w:pos="851"/>
          <w:tab w:val="left" w:pos="1134"/>
          <w:tab w:val="left" w:pos="1418"/>
        </w:tabs>
        <w:ind w:left="562"/>
        <w:rPr>
          <w:noProof/>
          <w:lang w:val="en-CA"/>
        </w:rPr>
      </w:pPr>
      <w:r w:rsidRPr="00084198">
        <w:rPr>
          <w:noProof/>
          <w:lang w:val="en-CA"/>
        </w:rPr>
        <w:t>( xTbY, yTbY ) = ( cIdx  = =  0 ) ? ( xTb0, yTb0 ) : ( xTb0 </w:t>
      </w:r>
      <w:r w:rsidR="004473DE" w:rsidRPr="00084198">
        <w:rPr>
          <w:noProof/>
          <w:lang w:val="en-CA"/>
        </w:rPr>
        <w:t>* </w:t>
      </w:r>
      <w:r w:rsidR="004473DE" w:rsidRPr="00084198">
        <w:rPr>
          <w:noProof/>
          <w:lang w:val="en-CA" w:eastAsia="ko-KR"/>
        </w:rPr>
        <w:t>SubWidthC</w:t>
      </w:r>
      <w:r w:rsidRPr="00084198">
        <w:rPr>
          <w:noProof/>
          <w:lang w:val="en-CA"/>
        </w:rPr>
        <w:t>, yTb0 </w:t>
      </w:r>
      <w:r w:rsidR="004473DE" w:rsidRPr="00084198">
        <w:rPr>
          <w:noProof/>
          <w:lang w:val="en-CA"/>
        </w:rPr>
        <w:t>* </w:t>
      </w:r>
      <w:r w:rsidR="004473DE" w:rsidRPr="00084198">
        <w:rPr>
          <w:noProof/>
          <w:lang w:val="en-CA" w:eastAsia="ko-KR"/>
        </w:rPr>
        <w:t>SubHeightC</w:t>
      </w:r>
      <w:r w:rsidRPr="00084198">
        <w:rPr>
          <w:noProof/>
          <w:lang w:val="en-CA"/>
        </w:rPr>
        <w:t> )</w:t>
      </w:r>
      <w:r w:rsidRPr="00084198">
        <w:rPr>
          <w:noProof/>
          <w:lang w:val="en-CA"/>
        </w:rPr>
        <w:tab/>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885</w:t>
      </w:r>
      <w:r w:rsidRPr="00084198">
        <w:rPr>
          <w:noProof/>
          <w:lang w:val="en-CA"/>
        </w:rPr>
        <w:fldChar w:fldCharType="end"/>
      </w:r>
      <w:r w:rsidRPr="00084198">
        <w:rPr>
          <w:noProof/>
          <w:lang w:val="en-CA"/>
        </w:rPr>
        <w:t>)</w:t>
      </w:r>
    </w:p>
    <w:p w14:paraId="6A4C3097" w14:textId="77777777" w:rsidR="0057383D" w:rsidRPr="00084198" w:rsidRDefault="0057383D" w:rsidP="0057383D">
      <w:pPr>
        <w:rPr>
          <w:noProof/>
          <w:lang w:val="en-CA"/>
        </w:rPr>
      </w:pPr>
      <w:r w:rsidRPr="00084198">
        <w:rPr>
          <w:noProof/>
          <w:lang w:val="en-CA"/>
        </w:rPr>
        <w:t>Depending on maxTbSize, the following applies:</w:t>
      </w:r>
    </w:p>
    <w:p w14:paraId="07F0F676" w14:textId="793254CA" w:rsidR="0057383D" w:rsidRPr="00084198" w:rsidRDefault="0057383D" w:rsidP="004A6E64">
      <w:pPr>
        <w:numPr>
          <w:ilvl w:val="0"/>
          <w:numId w:val="9"/>
        </w:numPr>
        <w:tabs>
          <w:tab w:val="clear" w:pos="794"/>
          <w:tab w:val="num" w:pos="284"/>
          <w:tab w:val="left" w:pos="709"/>
        </w:tabs>
        <w:ind w:left="284" w:hanging="284"/>
        <w:rPr>
          <w:noProof/>
          <w:lang w:val="en-CA"/>
        </w:rPr>
      </w:pPr>
      <w:r w:rsidRPr="00084198">
        <w:rPr>
          <w:noProof/>
          <w:lang w:val="en-CA"/>
        </w:rPr>
        <w:t xml:space="preserve">If nTbW is greater than </w:t>
      </w:r>
      <w:r w:rsidR="00687878" w:rsidRPr="00084198">
        <w:rPr>
          <w:noProof/>
          <w:lang w:val="en-CA"/>
        </w:rPr>
        <w:t xml:space="preserve">maxTbWidth </w:t>
      </w:r>
      <w:r w:rsidRPr="00084198">
        <w:rPr>
          <w:noProof/>
          <w:lang w:val="en-CA"/>
        </w:rPr>
        <w:t xml:space="preserve">or nTbH is greater than </w:t>
      </w:r>
      <w:r w:rsidR="00687878" w:rsidRPr="00084198">
        <w:rPr>
          <w:noProof/>
          <w:lang w:val="en-CA"/>
        </w:rPr>
        <w:t>maxTbHeight</w:t>
      </w:r>
      <w:r w:rsidRPr="00084198">
        <w:rPr>
          <w:noProof/>
          <w:lang w:val="en-CA"/>
        </w:rPr>
        <w:t>, the following ordered steps apply.</w:t>
      </w:r>
    </w:p>
    <w:p w14:paraId="422BCC08" w14:textId="4DB198E2" w:rsidR="0057383D" w:rsidRPr="00084198" w:rsidRDefault="0057383D" w:rsidP="004A6E64">
      <w:pPr>
        <w:numPr>
          <w:ilvl w:val="0"/>
          <w:numId w:val="101"/>
        </w:numPr>
        <w:tabs>
          <w:tab w:val="clear" w:pos="794"/>
          <w:tab w:val="clear" w:pos="1191"/>
          <w:tab w:val="clear" w:pos="1588"/>
          <w:tab w:val="clear" w:pos="1985"/>
          <w:tab w:val="left" w:pos="720"/>
          <w:tab w:val="left" w:pos="1080"/>
          <w:tab w:val="left" w:pos="1440"/>
          <w:tab w:val="left" w:pos="2977"/>
        </w:tabs>
        <w:ind w:left="720"/>
        <w:rPr>
          <w:noProof/>
          <w:lang w:val="en-CA"/>
        </w:rPr>
      </w:pPr>
      <w:r w:rsidRPr="00084198">
        <w:rPr>
          <w:noProof/>
          <w:lang w:val="en-CA"/>
        </w:rPr>
        <w:lastRenderedPageBreak/>
        <w:t>The variables n</w:t>
      </w:r>
      <w:r w:rsidR="0009708F" w:rsidRPr="00084198">
        <w:rPr>
          <w:noProof/>
          <w:lang w:val="en-CA"/>
        </w:rPr>
        <w:t>ew</w:t>
      </w:r>
      <w:r w:rsidRPr="00084198">
        <w:rPr>
          <w:noProof/>
          <w:lang w:val="en-CA"/>
        </w:rPr>
        <w:t>TbW and n</w:t>
      </w:r>
      <w:r w:rsidR="0009708F" w:rsidRPr="00084198">
        <w:rPr>
          <w:noProof/>
          <w:lang w:val="en-CA"/>
        </w:rPr>
        <w:t>ew</w:t>
      </w:r>
      <w:r w:rsidRPr="00084198">
        <w:rPr>
          <w:noProof/>
          <w:lang w:val="en-CA"/>
        </w:rPr>
        <w:t xml:space="preserve">TbH are </w:t>
      </w:r>
      <w:r w:rsidR="0009708F" w:rsidRPr="00084198">
        <w:rPr>
          <w:noProof/>
          <w:lang w:val="en-CA"/>
        </w:rPr>
        <w:t xml:space="preserve">derived </w:t>
      </w:r>
      <w:r w:rsidRPr="00084198">
        <w:rPr>
          <w:noProof/>
          <w:lang w:val="en-CA"/>
        </w:rPr>
        <w:t>as follows:</w:t>
      </w:r>
    </w:p>
    <w:p w14:paraId="253F2D78" w14:textId="3E7BB022" w:rsidR="0057383D" w:rsidRPr="00084198" w:rsidRDefault="0057383D" w:rsidP="0057383D">
      <w:pPr>
        <w:pStyle w:val="Equation"/>
        <w:tabs>
          <w:tab w:val="clear" w:pos="794"/>
          <w:tab w:val="clear" w:pos="1588"/>
          <w:tab w:val="left" w:pos="851"/>
          <w:tab w:val="left" w:pos="1134"/>
          <w:tab w:val="left" w:pos="1418"/>
        </w:tabs>
        <w:ind w:left="851"/>
        <w:rPr>
          <w:noProof/>
          <w:lang w:val="en-CA"/>
        </w:rPr>
      </w:pPr>
      <w:r w:rsidRPr="00084198">
        <w:rPr>
          <w:noProof/>
          <w:lang w:val="en-CA"/>
        </w:rPr>
        <w:t>n</w:t>
      </w:r>
      <w:r w:rsidR="003C1689" w:rsidRPr="00084198">
        <w:rPr>
          <w:noProof/>
          <w:lang w:val="en-CA"/>
        </w:rPr>
        <w:t>ew</w:t>
      </w:r>
      <w:r w:rsidRPr="00084198">
        <w:rPr>
          <w:noProof/>
          <w:lang w:val="en-CA"/>
        </w:rPr>
        <w:t>TbW = ( nTbW  &gt;  </w:t>
      </w:r>
      <w:r w:rsidR="00687878" w:rsidRPr="00084198">
        <w:rPr>
          <w:noProof/>
          <w:lang w:val="en-CA"/>
        </w:rPr>
        <w:t>maxTbWidth </w:t>
      </w:r>
      <w:r w:rsidRPr="00084198">
        <w:rPr>
          <w:noProof/>
          <w:lang w:val="en-CA"/>
        </w:rPr>
        <w:t>) ? ( nTbW / 2 ) : nTbW</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886</w:t>
      </w:r>
      <w:r w:rsidRPr="00084198">
        <w:rPr>
          <w:noProof/>
          <w:lang w:val="en-CA"/>
        </w:rPr>
        <w:fldChar w:fldCharType="end"/>
      </w:r>
      <w:r w:rsidRPr="00084198">
        <w:rPr>
          <w:noProof/>
          <w:lang w:val="en-CA"/>
        </w:rPr>
        <w:t>)</w:t>
      </w:r>
    </w:p>
    <w:p w14:paraId="03C010EA" w14:textId="13BA3507" w:rsidR="0057383D" w:rsidRPr="00084198" w:rsidRDefault="0057383D" w:rsidP="0057383D">
      <w:pPr>
        <w:pStyle w:val="Equation"/>
        <w:tabs>
          <w:tab w:val="clear" w:pos="794"/>
          <w:tab w:val="clear" w:pos="1588"/>
          <w:tab w:val="left" w:pos="851"/>
          <w:tab w:val="left" w:pos="1134"/>
          <w:tab w:val="left" w:pos="1418"/>
        </w:tabs>
        <w:ind w:left="851"/>
        <w:rPr>
          <w:noProof/>
          <w:lang w:val="en-CA"/>
        </w:rPr>
      </w:pPr>
      <w:r w:rsidRPr="00084198">
        <w:rPr>
          <w:noProof/>
          <w:lang w:val="en-CA"/>
        </w:rPr>
        <w:t>n</w:t>
      </w:r>
      <w:r w:rsidR="003C1689" w:rsidRPr="00084198">
        <w:rPr>
          <w:noProof/>
          <w:lang w:val="en-CA"/>
        </w:rPr>
        <w:t>ew</w:t>
      </w:r>
      <w:r w:rsidRPr="00084198">
        <w:rPr>
          <w:noProof/>
          <w:lang w:val="en-CA"/>
        </w:rPr>
        <w:t>TbH = ( nTbH   &gt;  </w:t>
      </w:r>
      <w:r w:rsidR="00687878" w:rsidRPr="00084198">
        <w:rPr>
          <w:noProof/>
          <w:lang w:val="en-CA"/>
        </w:rPr>
        <w:t>maxTbHeight </w:t>
      </w:r>
      <w:r w:rsidRPr="00084198">
        <w:rPr>
          <w:noProof/>
          <w:lang w:val="en-CA"/>
        </w:rPr>
        <w:t>) ? ( nTbH / 2 ) :  nTbH</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887</w:t>
      </w:r>
      <w:r w:rsidRPr="00084198">
        <w:rPr>
          <w:noProof/>
          <w:lang w:val="en-CA"/>
        </w:rPr>
        <w:fldChar w:fldCharType="end"/>
      </w:r>
      <w:r w:rsidRPr="00084198">
        <w:rPr>
          <w:noProof/>
          <w:lang w:val="en-CA"/>
        </w:rPr>
        <w:t>)</w:t>
      </w:r>
    </w:p>
    <w:p w14:paraId="7A559CF2" w14:textId="7F47FC18" w:rsidR="0057383D" w:rsidRPr="00084198" w:rsidRDefault="0057383D" w:rsidP="004A6E64">
      <w:pPr>
        <w:numPr>
          <w:ilvl w:val="0"/>
          <w:numId w:val="101"/>
        </w:numPr>
        <w:tabs>
          <w:tab w:val="clear" w:pos="794"/>
          <w:tab w:val="clear" w:pos="1191"/>
          <w:tab w:val="clear" w:pos="1588"/>
          <w:tab w:val="clear" w:pos="1985"/>
          <w:tab w:val="left" w:pos="720"/>
          <w:tab w:val="left" w:pos="1080"/>
          <w:tab w:val="left" w:pos="1440"/>
          <w:tab w:val="left" w:pos="2977"/>
        </w:tabs>
        <w:ind w:left="709"/>
        <w:rPr>
          <w:noProof/>
          <w:lang w:val="en-CA"/>
        </w:rPr>
      </w:pPr>
      <w:r w:rsidRPr="00084198">
        <w:rPr>
          <w:noProof/>
          <w:lang w:val="en-CA"/>
        </w:rPr>
        <w:t xml:space="preserve">The decoding process </w:t>
      </w:r>
      <w:r w:rsidRPr="00084198">
        <w:rPr>
          <w:noProof/>
          <w:lang w:val="en-CA" w:eastAsia="ko-KR"/>
        </w:rPr>
        <w:t>process for</w:t>
      </w:r>
      <w:r w:rsidRPr="00084198" w:rsidDel="003C51E6">
        <w:rPr>
          <w:noProof/>
          <w:lang w:val="en-CA" w:eastAsia="ko-KR"/>
        </w:rPr>
        <w:t xml:space="preserve"> the residual signal of coding units coded in inter prediction mode</w:t>
      </w:r>
      <w:r w:rsidRPr="00084198">
        <w:rPr>
          <w:noProof/>
          <w:lang w:val="en-CA"/>
        </w:rPr>
        <w:t xml:space="preserve"> as specified in this clause is invoked with the location ( xTb0, yTb0 ), the transform block width nTbW</w:t>
      </w:r>
      <w:r w:rsidR="003C1689" w:rsidRPr="00084198">
        <w:rPr>
          <w:noProof/>
          <w:lang w:val="en-CA"/>
        </w:rPr>
        <w:t xml:space="preserve"> set equal to newTbW</w:t>
      </w:r>
      <w:r w:rsidRPr="00084198">
        <w:rPr>
          <w:noProof/>
          <w:lang w:val="en-CA"/>
        </w:rPr>
        <w:t xml:space="preserve"> and </w:t>
      </w:r>
      <w:r w:rsidR="003C1689" w:rsidRPr="00084198">
        <w:rPr>
          <w:noProof/>
          <w:lang w:val="en-CA"/>
        </w:rPr>
        <w:t xml:space="preserve">the </w:t>
      </w:r>
      <w:r w:rsidRPr="00084198">
        <w:rPr>
          <w:noProof/>
          <w:lang w:val="en-CA"/>
        </w:rPr>
        <w:t>height nTbH</w:t>
      </w:r>
      <w:r w:rsidR="003C1689" w:rsidRPr="00084198">
        <w:rPr>
          <w:noProof/>
          <w:lang w:val="en-CA"/>
        </w:rPr>
        <w:t xml:space="preserve"> set equal to newTbH</w:t>
      </w:r>
      <w:r w:rsidRPr="00084198">
        <w:rPr>
          <w:noProof/>
          <w:lang w:val="en-CA"/>
        </w:rPr>
        <w:t xml:space="preserve">, and the variable cIdx as inputs, and the output is a modified reconstructed picture </w:t>
      </w:r>
      <w:r w:rsidR="0069582D" w:rsidRPr="00084198">
        <w:rPr>
          <w:noProof/>
          <w:lang w:val="en-CA"/>
        </w:rPr>
        <w:t>before in-loop filtering</w:t>
      </w:r>
      <w:r w:rsidRPr="00084198">
        <w:rPr>
          <w:noProof/>
          <w:lang w:val="en-CA"/>
        </w:rPr>
        <w:t>.</w:t>
      </w:r>
    </w:p>
    <w:p w14:paraId="4172FC1B" w14:textId="2C8C8F10" w:rsidR="0057383D" w:rsidRPr="00084198" w:rsidRDefault="00563FB1" w:rsidP="004A6E64">
      <w:pPr>
        <w:numPr>
          <w:ilvl w:val="0"/>
          <w:numId w:val="101"/>
        </w:numPr>
        <w:tabs>
          <w:tab w:val="clear" w:pos="794"/>
          <w:tab w:val="clear" w:pos="1191"/>
          <w:tab w:val="clear" w:pos="1588"/>
          <w:tab w:val="clear" w:pos="1985"/>
          <w:tab w:val="left" w:pos="720"/>
          <w:tab w:val="left" w:pos="1080"/>
          <w:tab w:val="left" w:pos="1440"/>
          <w:tab w:val="left" w:pos="2977"/>
        </w:tabs>
        <w:ind w:left="709"/>
        <w:rPr>
          <w:noProof/>
          <w:lang w:val="en-CA"/>
        </w:rPr>
      </w:pPr>
      <w:r w:rsidRPr="00084198">
        <w:rPr>
          <w:noProof/>
          <w:lang w:val="en-CA"/>
        </w:rPr>
        <w:t>When</w:t>
      </w:r>
      <w:r w:rsidR="0057383D" w:rsidRPr="00084198">
        <w:rPr>
          <w:noProof/>
          <w:lang w:val="en-CA"/>
        </w:rPr>
        <w:t xml:space="preserve"> nTbW is greater than </w:t>
      </w:r>
      <w:r w:rsidR="00687878" w:rsidRPr="00084198">
        <w:rPr>
          <w:noProof/>
          <w:lang w:val="en-CA"/>
        </w:rPr>
        <w:t>maxTbWidth</w:t>
      </w:r>
      <w:r w:rsidR="0057383D" w:rsidRPr="00084198">
        <w:rPr>
          <w:noProof/>
          <w:lang w:val="en-CA"/>
        </w:rPr>
        <w:t xml:space="preserve">, the decoding process </w:t>
      </w:r>
      <w:r w:rsidR="0057383D" w:rsidRPr="00084198">
        <w:rPr>
          <w:noProof/>
          <w:lang w:val="en-CA" w:eastAsia="ko-KR"/>
        </w:rPr>
        <w:t>process for</w:t>
      </w:r>
      <w:r w:rsidR="0057383D" w:rsidRPr="00084198" w:rsidDel="003C51E6">
        <w:rPr>
          <w:noProof/>
          <w:lang w:val="en-CA" w:eastAsia="ko-KR"/>
        </w:rPr>
        <w:t xml:space="preserve"> the residual signal of coding units coded in inter prediction mode</w:t>
      </w:r>
      <w:r w:rsidR="0057383D" w:rsidRPr="00084198">
        <w:rPr>
          <w:noProof/>
          <w:lang w:val="en-CA"/>
        </w:rPr>
        <w:t xml:space="preserve"> as specified in this clause is invoked with the location ( xTb0, yTb0 ) set equal to ( xTb0 + n</w:t>
      </w:r>
      <w:r w:rsidR="003C1689" w:rsidRPr="00084198">
        <w:rPr>
          <w:noProof/>
          <w:lang w:val="en-CA"/>
        </w:rPr>
        <w:t>ew</w:t>
      </w:r>
      <w:r w:rsidR="0057383D" w:rsidRPr="00084198">
        <w:rPr>
          <w:noProof/>
          <w:lang w:val="en-CA"/>
        </w:rPr>
        <w:t>TbW, yTb0 ), the transform block width nTbW</w:t>
      </w:r>
      <w:r w:rsidR="003C1689" w:rsidRPr="00084198">
        <w:rPr>
          <w:noProof/>
          <w:lang w:val="en-CA"/>
        </w:rPr>
        <w:t xml:space="preserve"> set equal to newTbW</w:t>
      </w:r>
      <w:r w:rsidR="0057383D" w:rsidRPr="00084198">
        <w:rPr>
          <w:noProof/>
          <w:lang w:val="en-CA"/>
        </w:rPr>
        <w:t xml:space="preserve"> and </w:t>
      </w:r>
      <w:r w:rsidR="003C1689" w:rsidRPr="00084198">
        <w:rPr>
          <w:noProof/>
          <w:lang w:val="en-CA"/>
        </w:rPr>
        <w:t xml:space="preserve">the </w:t>
      </w:r>
      <w:r w:rsidR="0057383D" w:rsidRPr="00084198">
        <w:rPr>
          <w:noProof/>
          <w:lang w:val="en-CA"/>
        </w:rPr>
        <w:t>height nTbH</w:t>
      </w:r>
      <w:r w:rsidR="003C1689" w:rsidRPr="00084198">
        <w:rPr>
          <w:noProof/>
          <w:lang w:val="en-CA"/>
        </w:rPr>
        <w:t xml:space="preserve"> set equal to newTbH</w:t>
      </w:r>
      <w:r w:rsidR="0057383D" w:rsidRPr="00084198">
        <w:rPr>
          <w:noProof/>
          <w:lang w:val="en-CA"/>
        </w:rPr>
        <w:t>, and the variable cIdx as inputs, and the output is a modified reconstructed picture .</w:t>
      </w:r>
    </w:p>
    <w:p w14:paraId="733E6BF3" w14:textId="27591FEC" w:rsidR="0057383D" w:rsidRPr="00084198" w:rsidRDefault="00563FB1" w:rsidP="004A6E64">
      <w:pPr>
        <w:numPr>
          <w:ilvl w:val="0"/>
          <w:numId w:val="101"/>
        </w:numPr>
        <w:tabs>
          <w:tab w:val="clear" w:pos="794"/>
          <w:tab w:val="clear" w:pos="1191"/>
          <w:tab w:val="clear" w:pos="1588"/>
          <w:tab w:val="clear" w:pos="1985"/>
          <w:tab w:val="left" w:pos="720"/>
          <w:tab w:val="left" w:pos="1080"/>
          <w:tab w:val="left" w:pos="1440"/>
          <w:tab w:val="left" w:pos="2977"/>
        </w:tabs>
        <w:ind w:left="709"/>
        <w:rPr>
          <w:noProof/>
          <w:lang w:val="en-CA"/>
        </w:rPr>
      </w:pPr>
      <w:r w:rsidRPr="00084198">
        <w:rPr>
          <w:noProof/>
          <w:lang w:val="en-CA"/>
        </w:rPr>
        <w:t>When</w:t>
      </w:r>
      <w:r w:rsidR="0057383D" w:rsidRPr="00084198">
        <w:rPr>
          <w:noProof/>
          <w:lang w:val="en-CA"/>
        </w:rPr>
        <w:t xml:space="preserve"> nTbH is greater than </w:t>
      </w:r>
      <w:r w:rsidR="00687878" w:rsidRPr="00084198">
        <w:rPr>
          <w:noProof/>
          <w:lang w:val="en-CA"/>
        </w:rPr>
        <w:t>maxTbHeight</w:t>
      </w:r>
      <w:r w:rsidR="0057383D" w:rsidRPr="00084198">
        <w:rPr>
          <w:noProof/>
          <w:lang w:val="en-CA"/>
        </w:rPr>
        <w:t xml:space="preserve">, the decoding process </w:t>
      </w:r>
      <w:r w:rsidR="0057383D" w:rsidRPr="00084198">
        <w:rPr>
          <w:noProof/>
          <w:lang w:val="en-CA" w:eastAsia="ko-KR"/>
        </w:rPr>
        <w:t>process for</w:t>
      </w:r>
      <w:r w:rsidR="0057383D" w:rsidRPr="00084198" w:rsidDel="003C51E6">
        <w:rPr>
          <w:noProof/>
          <w:lang w:val="en-CA" w:eastAsia="ko-KR"/>
        </w:rPr>
        <w:t xml:space="preserve"> the residual signal of coding units coded in inter prediction mode</w:t>
      </w:r>
      <w:r w:rsidR="0057383D" w:rsidRPr="00084198">
        <w:rPr>
          <w:noProof/>
          <w:lang w:val="en-CA"/>
        </w:rPr>
        <w:t xml:space="preserve"> as specified in this clause is invoked with the location ( xTb0, yTb0 ) set equal to ( xTb0, yTb0 + n</w:t>
      </w:r>
      <w:r w:rsidR="003C1689" w:rsidRPr="00084198">
        <w:rPr>
          <w:noProof/>
          <w:lang w:val="en-CA"/>
        </w:rPr>
        <w:t>ew</w:t>
      </w:r>
      <w:r w:rsidR="0057383D" w:rsidRPr="00084198">
        <w:rPr>
          <w:noProof/>
          <w:lang w:val="en-CA"/>
        </w:rPr>
        <w:t>TbH ), the transform block width nTbW</w:t>
      </w:r>
      <w:r w:rsidR="003C1689" w:rsidRPr="00084198">
        <w:rPr>
          <w:noProof/>
          <w:lang w:val="en-CA"/>
        </w:rPr>
        <w:t xml:space="preserve"> set equal to newTbW</w:t>
      </w:r>
      <w:r w:rsidR="0057383D" w:rsidRPr="00084198">
        <w:rPr>
          <w:noProof/>
          <w:lang w:val="en-CA"/>
        </w:rPr>
        <w:t xml:space="preserve"> and </w:t>
      </w:r>
      <w:r w:rsidR="003C1689" w:rsidRPr="00084198">
        <w:rPr>
          <w:noProof/>
          <w:lang w:val="en-CA"/>
        </w:rPr>
        <w:t xml:space="preserve">the </w:t>
      </w:r>
      <w:r w:rsidR="0057383D" w:rsidRPr="00084198">
        <w:rPr>
          <w:noProof/>
          <w:lang w:val="en-CA"/>
        </w:rPr>
        <w:t>height nTbH</w:t>
      </w:r>
      <w:r w:rsidR="003C1689" w:rsidRPr="00084198">
        <w:rPr>
          <w:noProof/>
          <w:lang w:val="en-CA"/>
        </w:rPr>
        <w:t xml:space="preserve"> set equal to newTbH</w:t>
      </w:r>
      <w:r w:rsidR="0057383D" w:rsidRPr="00084198">
        <w:rPr>
          <w:noProof/>
          <w:lang w:val="en-CA"/>
        </w:rPr>
        <w:t xml:space="preserve">, and the variable cIdx as inputs, and the output is a modified reconstructed picture </w:t>
      </w:r>
      <w:r w:rsidR="0069582D" w:rsidRPr="00084198">
        <w:rPr>
          <w:noProof/>
          <w:lang w:val="en-CA"/>
        </w:rPr>
        <w:t>before in-loop filtering</w:t>
      </w:r>
      <w:r w:rsidR="0057383D" w:rsidRPr="00084198">
        <w:rPr>
          <w:noProof/>
          <w:lang w:val="en-CA"/>
        </w:rPr>
        <w:t>.</w:t>
      </w:r>
    </w:p>
    <w:p w14:paraId="3CC048CE" w14:textId="2E81649C" w:rsidR="0057383D" w:rsidRPr="00084198" w:rsidRDefault="00563FB1" w:rsidP="004A6E64">
      <w:pPr>
        <w:numPr>
          <w:ilvl w:val="0"/>
          <w:numId w:val="101"/>
        </w:numPr>
        <w:tabs>
          <w:tab w:val="clear" w:pos="794"/>
          <w:tab w:val="clear" w:pos="1191"/>
          <w:tab w:val="clear" w:pos="1588"/>
          <w:tab w:val="clear" w:pos="1985"/>
          <w:tab w:val="left" w:pos="720"/>
          <w:tab w:val="left" w:pos="1080"/>
          <w:tab w:val="left" w:pos="1440"/>
          <w:tab w:val="left" w:pos="2977"/>
        </w:tabs>
        <w:ind w:left="709"/>
        <w:rPr>
          <w:noProof/>
          <w:lang w:val="en-CA"/>
        </w:rPr>
      </w:pPr>
      <w:del w:id="7" w:author="Li Zhang" w:date="2019-09-24T10:02:00Z">
        <w:r w:rsidRPr="00084198" w:rsidDel="009640C0">
          <w:rPr>
            <w:noProof/>
            <w:lang w:val="en-CA"/>
          </w:rPr>
          <w:delText>Wwhen</w:delText>
        </w:r>
        <w:r w:rsidR="0057383D" w:rsidRPr="00084198" w:rsidDel="009640C0">
          <w:rPr>
            <w:noProof/>
            <w:lang w:val="en-CA"/>
          </w:rPr>
          <w:delText xml:space="preserve"> </w:delText>
        </w:r>
      </w:del>
      <w:ins w:id="8" w:author="Li Zhang" w:date="2019-09-24T10:02:00Z">
        <w:r w:rsidR="009640C0">
          <w:rPr>
            <w:noProof/>
            <w:lang w:val="en-CA"/>
          </w:rPr>
          <w:t>When</w:t>
        </w:r>
        <w:r w:rsidR="009640C0" w:rsidRPr="00084198">
          <w:rPr>
            <w:noProof/>
            <w:lang w:val="en-CA"/>
          </w:rPr>
          <w:t xml:space="preserve"> </w:t>
        </w:r>
      </w:ins>
      <w:r w:rsidR="0057383D" w:rsidRPr="00084198">
        <w:rPr>
          <w:noProof/>
          <w:lang w:val="en-CA"/>
        </w:rPr>
        <w:t xml:space="preserve">nTbW is greater than </w:t>
      </w:r>
      <w:r w:rsidR="00687878" w:rsidRPr="00084198">
        <w:rPr>
          <w:noProof/>
          <w:lang w:val="en-CA"/>
        </w:rPr>
        <w:t xml:space="preserve">maxTbWidth </w:t>
      </w:r>
      <w:r w:rsidR="0057383D" w:rsidRPr="00084198">
        <w:rPr>
          <w:noProof/>
          <w:lang w:val="en-CA"/>
        </w:rPr>
        <w:t xml:space="preserve">and nTbH is greater than </w:t>
      </w:r>
      <w:r w:rsidR="00687878" w:rsidRPr="00084198">
        <w:rPr>
          <w:noProof/>
          <w:lang w:val="en-CA"/>
        </w:rPr>
        <w:t>maxTbHeight</w:t>
      </w:r>
      <w:r w:rsidR="0057383D" w:rsidRPr="00084198">
        <w:rPr>
          <w:noProof/>
          <w:lang w:val="en-CA"/>
        </w:rPr>
        <w:t xml:space="preserve">, the decoding process </w:t>
      </w:r>
      <w:r w:rsidR="0057383D" w:rsidRPr="00084198">
        <w:rPr>
          <w:noProof/>
          <w:lang w:val="en-CA" w:eastAsia="ko-KR"/>
        </w:rPr>
        <w:t>process for</w:t>
      </w:r>
      <w:r w:rsidR="0057383D" w:rsidRPr="00084198" w:rsidDel="003C51E6">
        <w:rPr>
          <w:noProof/>
          <w:lang w:val="en-CA" w:eastAsia="ko-KR"/>
        </w:rPr>
        <w:t xml:space="preserve"> the residual signal of coding units coded in inter prediction mode</w:t>
      </w:r>
      <w:r w:rsidR="0057383D" w:rsidRPr="00084198">
        <w:rPr>
          <w:noProof/>
          <w:lang w:val="en-CA"/>
        </w:rPr>
        <w:t xml:space="preserve"> as specified in this clause is invoked with the location ( xTb0, yTb0 ) set equal to ( xTb0 + n</w:t>
      </w:r>
      <w:r w:rsidR="003C1689" w:rsidRPr="00084198">
        <w:rPr>
          <w:noProof/>
          <w:lang w:val="en-CA"/>
        </w:rPr>
        <w:t>ew</w:t>
      </w:r>
      <w:r w:rsidR="0057383D" w:rsidRPr="00084198">
        <w:rPr>
          <w:noProof/>
          <w:lang w:val="en-CA"/>
        </w:rPr>
        <w:t>TbW, yTb0 + n</w:t>
      </w:r>
      <w:r w:rsidR="003C1689" w:rsidRPr="00084198">
        <w:rPr>
          <w:noProof/>
          <w:lang w:val="en-CA"/>
        </w:rPr>
        <w:t>ew</w:t>
      </w:r>
      <w:r w:rsidR="0057383D" w:rsidRPr="00084198">
        <w:rPr>
          <w:noProof/>
          <w:lang w:val="en-CA"/>
        </w:rPr>
        <w:t>TbH ), the transform block width nTbW</w:t>
      </w:r>
      <w:r w:rsidR="003C1689" w:rsidRPr="00084198">
        <w:rPr>
          <w:noProof/>
          <w:lang w:val="en-CA"/>
        </w:rPr>
        <w:t xml:space="preserve"> set equal to newTbW</w:t>
      </w:r>
      <w:r w:rsidR="0057383D" w:rsidRPr="00084198">
        <w:rPr>
          <w:noProof/>
          <w:lang w:val="en-CA"/>
        </w:rPr>
        <w:t xml:space="preserve"> and height nTbH</w:t>
      </w:r>
      <w:r w:rsidR="003C1689" w:rsidRPr="00084198">
        <w:rPr>
          <w:noProof/>
          <w:lang w:val="en-CA"/>
        </w:rPr>
        <w:t xml:space="preserve"> set equal to newTbH</w:t>
      </w:r>
      <w:r w:rsidR="0057383D" w:rsidRPr="00084198">
        <w:rPr>
          <w:noProof/>
          <w:lang w:val="en-CA"/>
        </w:rPr>
        <w:t xml:space="preserve">, and the variable cIdx as inputs, and the output is a modified reconstructed picture </w:t>
      </w:r>
      <w:r w:rsidR="0069582D" w:rsidRPr="00084198">
        <w:rPr>
          <w:noProof/>
          <w:lang w:val="en-CA"/>
        </w:rPr>
        <w:t>before in-loop filtering</w:t>
      </w:r>
      <w:r w:rsidR="0057383D" w:rsidRPr="00084198">
        <w:rPr>
          <w:noProof/>
          <w:lang w:val="en-CA"/>
        </w:rPr>
        <w:t>.</w:t>
      </w:r>
    </w:p>
    <w:p w14:paraId="3363084D" w14:textId="77777777" w:rsidR="00EB217A" w:rsidRPr="00EA0095" w:rsidRDefault="00EB217A" w:rsidP="00EB217A">
      <w:pPr>
        <w:numPr>
          <w:ilvl w:val="0"/>
          <w:numId w:val="9"/>
        </w:numPr>
        <w:tabs>
          <w:tab w:val="clear" w:pos="794"/>
          <w:tab w:val="left" w:pos="720"/>
        </w:tabs>
        <w:rPr>
          <w:noProof/>
          <w:lang w:val="en-CA"/>
        </w:rPr>
      </w:pPr>
      <w:r w:rsidRPr="00EA0095">
        <w:rPr>
          <w:noProof/>
          <w:lang w:val="en-CA"/>
        </w:rPr>
        <w:t>Otherwise, if cu_sbt_flag is equal to 1, the following applies:</w:t>
      </w:r>
    </w:p>
    <w:p w14:paraId="79424776" w14:textId="77777777" w:rsidR="00EB217A" w:rsidRPr="00EA0095" w:rsidRDefault="00EB217A" w:rsidP="00EB217A">
      <w:pPr>
        <w:numPr>
          <w:ilvl w:val="0"/>
          <w:numId w:val="9"/>
        </w:numPr>
        <w:tabs>
          <w:tab w:val="clear" w:pos="400"/>
          <w:tab w:val="clear" w:pos="794"/>
        </w:tabs>
        <w:ind w:left="720" w:hanging="310"/>
        <w:rPr>
          <w:noProof/>
          <w:lang w:val="en-CA"/>
        </w:rPr>
      </w:pPr>
      <w:r w:rsidRPr="00EA0095">
        <w:rPr>
          <w:noProof/>
          <w:lang w:val="en-CA"/>
        </w:rPr>
        <w:t xml:space="preserve">The variables </w:t>
      </w:r>
      <w:r w:rsidRPr="00084198">
        <w:rPr>
          <w:noProof/>
          <w:lang w:val="en-CA"/>
        </w:rPr>
        <w:t>sbtMinNumFourths</w:t>
      </w:r>
      <w:r>
        <w:rPr>
          <w:noProof/>
          <w:lang w:val="en-CA"/>
        </w:rPr>
        <w:t xml:space="preserve">, </w:t>
      </w:r>
      <w:r w:rsidRPr="00EA0095">
        <w:rPr>
          <w:noProof/>
          <w:lang w:val="en-CA"/>
        </w:rPr>
        <w:t>wPartIdx and hPartIdx are derived as follows:</w:t>
      </w:r>
    </w:p>
    <w:p w14:paraId="7EBC83BB" w14:textId="41F81F2B" w:rsidR="00EB217A" w:rsidRPr="00084198" w:rsidRDefault="00EB217A" w:rsidP="00EB217A">
      <w:pPr>
        <w:pStyle w:val="Equation"/>
        <w:tabs>
          <w:tab w:val="clear" w:pos="794"/>
          <w:tab w:val="clear" w:pos="1588"/>
          <w:tab w:val="left" w:pos="1134"/>
          <w:tab w:val="left" w:pos="1418"/>
        </w:tabs>
        <w:ind w:left="1080"/>
        <w:rPr>
          <w:noProof/>
          <w:lang w:val="en-CA"/>
        </w:rPr>
      </w:pPr>
      <w:r w:rsidRPr="00084198">
        <w:rPr>
          <w:noProof/>
          <w:lang w:val="en-CA"/>
        </w:rPr>
        <w:t>sbtMinNumFourths = cu_sbt_quad_flag</w:t>
      </w:r>
      <w:r w:rsidRPr="00084198">
        <w:rPr>
          <w:noProof/>
          <w:lang w:val="en-CA" w:eastAsia="ko-KR"/>
        </w:rPr>
        <w:t>  ?  1  :  2</w:t>
      </w:r>
      <w:r w:rsidRPr="00084198">
        <w:rPr>
          <w:noProof/>
          <w:lang w:val="en-CA"/>
        </w:rPr>
        <w:tab/>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888</w:t>
      </w:r>
      <w:r w:rsidRPr="00084198">
        <w:rPr>
          <w:noProof/>
          <w:lang w:val="en-CA"/>
        </w:rPr>
        <w:fldChar w:fldCharType="end"/>
      </w:r>
      <w:r w:rsidRPr="00084198">
        <w:rPr>
          <w:noProof/>
          <w:lang w:val="en-CA"/>
        </w:rPr>
        <w:t>)</w:t>
      </w:r>
    </w:p>
    <w:p w14:paraId="2116A588" w14:textId="06D99179" w:rsidR="00EB217A" w:rsidRPr="00EA0095" w:rsidRDefault="00EB217A" w:rsidP="00EB217A">
      <w:pPr>
        <w:pStyle w:val="Equation"/>
        <w:tabs>
          <w:tab w:val="clear" w:pos="794"/>
          <w:tab w:val="clear" w:pos="1588"/>
          <w:tab w:val="left" w:pos="1134"/>
          <w:tab w:val="left" w:pos="1418"/>
        </w:tabs>
        <w:ind w:left="1080"/>
        <w:rPr>
          <w:noProof/>
          <w:lang w:val="en-CA"/>
        </w:rPr>
      </w:pPr>
      <w:r w:rsidRPr="00EA0095">
        <w:rPr>
          <w:noProof/>
          <w:lang w:val="en-CA"/>
        </w:rPr>
        <w:t>wP</w:t>
      </w:r>
      <w:r>
        <w:rPr>
          <w:noProof/>
          <w:lang w:val="en-CA"/>
        </w:rPr>
        <w:t>artIdx = cu_sbt_horizontal_flag ? 4 : </w:t>
      </w:r>
      <w:r w:rsidRPr="00084198">
        <w:rPr>
          <w:noProof/>
          <w:lang w:val="en-CA"/>
        </w:rPr>
        <w:t>sbtMinNumFourths</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889</w:t>
      </w:r>
      <w:r w:rsidRPr="00084198">
        <w:rPr>
          <w:noProof/>
          <w:lang w:val="en-CA"/>
        </w:rPr>
        <w:fldChar w:fldCharType="end"/>
      </w:r>
      <w:r w:rsidRPr="00084198">
        <w:rPr>
          <w:noProof/>
          <w:lang w:val="en-CA"/>
        </w:rPr>
        <w:t>)</w:t>
      </w:r>
    </w:p>
    <w:p w14:paraId="7CD90AF9" w14:textId="50279CB4" w:rsidR="00EB217A" w:rsidRPr="00EA0095" w:rsidRDefault="00EB217A" w:rsidP="00EB217A">
      <w:pPr>
        <w:pStyle w:val="Equation"/>
        <w:tabs>
          <w:tab w:val="clear" w:pos="794"/>
          <w:tab w:val="clear" w:pos="1588"/>
          <w:tab w:val="left" w:pos="851"/>
          <w:tab w:val="left" w:pos="1134"/>
          <w:tab w:val="left" w:pos="1418"/>
        </w:tabs>
        <w:ind w:left="851"/>
        <w:rPr>
          <w:noProof/>
          <w:lang w:val="en-CA"/>
        </w:rPr>
      </w:pPr>
      <w:r>
        <w:rPr>
          <w:noProof/>
          <w:lang w:val="en-CA"/>
        </w:rPr>
        <w:t>hPartIdx = </w:t>
      </w:r>
      <w:r w:rsidRPr="00EA0095">
        <w:rPr>
          <w:noProof/>
          <w:lang w:val="en-CA"/>
        </w:rPr>
        <w:t>!cu_sbt_horizontal_flag</w:t>
      </w:r>
      <w:r>
        <w:rPr>
          <w:noProof/>
          <w:lang w:val="en-CA"/>
        </w:rPr>
        <w:t> ? 4 : </w:t>
      </w:r>
      <w:r w:rsidRPr="00084198">
        <w:rPr>
          <w:noProof/>
          <w:lang w:val="en-CA"/>
        </w:rPr>
        <w:t>sbtMinNumFourths</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890</w:t>
      </w:r>
      <w:r w:rsidRPr="00084198">
        <w:rPr>
          <w:noProof/>
          <w:lang w:val="en-CA"/>
        </w:rPr>
        <w:fldChar w:fldCharType="end"/>
      </w:r>
      <w:r w:rsidRPr="00084198">
        <w:rPr>
          <w:noProof/>
          <w:lang w:val="en-CA"/>
        </w:rPr>
        <w:t>)</w:t>
      </w:r>
    </w:p>
    <w:p w14:paraId="2D86F7FB" w14:textId="77777777" w:rsidR="00EB217A" w:rsidRDefault="00EB217A" w:rsidP="00EB217A">
      <w:pPr>
        <w:numPr>
          <w:ilvl w:val="0"/>
          <w:numId w:val="9"/>
        </w:numPr>
        <w:tabs>
          <w:tab w:val="clear" w:pos="400"/>
          <w:tab w:val="clear" w:pos="794"/>
        </w:tabs>
        <w:ind w:left="720" w:hanging="310"/>
        <w:rPr>
          <w:noProof/>
          <w:lang w:val="en-CA"/>
        </w:rPr>
      </w:pPr>
      <w:r>
        <w:rPr>
          <w:noProof/>
          <w:lang w:val="en-CA"/>
        </w:rPr>
        <w:t>T</w:t>
      </w:r>
      <w:r w:rsidRPr="00084198">
        <w:rPr>
          <w:noProof/>
          <w:lang w:val="en-CA"/>
        </w:rPr>
        <w:t>he variables</w:t>
      </w:r>
      <w:r>
        <w:rPr>
          <w:noProof/>
          <w:lang w:val="en-CA" w:eastAsia="zh-CN"/>
        </w:rPr>
        <w:t xml:space="preserve"> xPartIdx and yPartIdx are derived as follows:</w:t>
      </w:r>
    </w:p>
    <w:p w14:paraId="2DE42609" w14:textId="77777777" w:rsidR="00EB217A" w:rsidRDefault="00EB217A" w:rsidP="00EB217A">
      <w:pPr>
        <w:numPr>
          <w:ilvl w:val="0"/>
          <w:numId w:val="9"/>
        </w:numPr>
        <w:tabs>
          <w:tab w:val="clear" w:pos="400"/>
          <w:tab w:val="clear" w:pos="794"/>
        </w:tabs>
        <w:ind w:left="1170"/>
        <w:rPr>
          <w:noProof/>
          <w:lang w:val="en-CA"/>
        </w:rPr>
      </w:pPr>
      <w:r>
        <w:rPr>
          <w:noProof/>
          <w:lang w:val="en-CA" w:eastAsia="zh-CN"/>
        </w:rPr>
        <w:t xml:space="preserve">If </w:t>
      </w:r>
      <w:r>
        <w:rPr>
          <w:noProof/>
          <w:lang w:val="en-CA"/>
        </w:rPr>
        <w:t xml:space="preserve">cu_sbt_pos_flag is equal to 0, </w:t>
      </w:r>
      <w:r>
        <w:rPr>
          <w:noProof/>
          <w:lang w:val="en-CA" w:eastAsia="zh-CN"/>
        </w:rPr>
        <w:t>xPartIdx and yPartIdx are set equal to 0.</w:t>
      </w:r>
    </w:p>
    <w:p w14:paraId="2493F68C" w14:textId="77777777" w:rsidR="00EB217A" w:rsidRDefault="00EB217A" w:rsidP="00EB217A">
      <w:pPr>
        <w:numPr>
          <w:ilvl w:val="0"/>
          <w:numId w:val="9"/>
        </w:numPr>
        <w:tabs>
          <w:tab w:val="clear" w:pos="400"/>
          <w:tab w:val="clear" w:pos="794"/>
        </w:tabs>
        <w:ind w:left="1170"/>
        <w:rPr>
          <w:noProof/>
          <w:lang w:val="en-CA" w:eastAsia="zh-CN"/>
        </w:rPr>
      </w:pPr>
      <w:r>
        <w:rPr>
          <w:noProof/>
          <w:lang w:val="en-CA" w:eastAsia="zh-CN"/>
        </w:rPr>
        <w:t>Otherwise (</w:t>
      </w:r>
      <w:r>
        <w:rPr>
          <w:noProof/>
          <w:lang w:val="en-CA"/>
        </w:rPr>
        <w:t>cu_sbt_pos_flag is equal to 1), t</w:t>
      </w:r>
      <w:r w:rsidRPr="00084198">
        <w:rPr>
          <w:noProof/>
          <w:lang w:val="en-CA" w:eastAsia="zh-CN"/>
        </w:rPr>
        <w:t xml:space="preserve">he variables </w:t>
      </w:r>
      <w:r>
        <w:rPr>
          <w:noProof/>
          <w:lang w:val="en-CA"/>
        </w:rPr>
        <w:t>xPartIdx</w:t>
      </w:r>
      <w:r>
        <w:rPr>
          <w:noProof/>
          <w:lang w:val="en-CA" w:eastAsia="zh-CN"/>
        </w:rPr>
        <w:t xml:space="preserve"> and yPartIdx</w:t>
      </w:r>
      <w:r w:rsidRPr="00084198">
        <w:rPr>
          <w:noProof/>
          <w:lang w:val="en-CA" w:eastAsia="zh-CN"/>
        </w:rPr>
        <w:t xml:space="preserve"> are </w:t>
      </w:r>
      <w:r>
        <w:rPr>
          <w:noProof/>
          <w:lang w:val="en-CA" w:eastAsia="zh-CN"/>
        </w:rPr>
        <w:t>derived</w:t>
      </w:r>
      <w:r w:rsidRPr="00084198">
        <w:rPr>
          <w:noProof/>
          <w:lang w:val="en-CA" w:eastAsia="zh-CN"/>
        </w:rPr>
        <w:t xml:space="preserve"> as follows:</w:t>
      </w:r>
    </w:p>
    <w:p w14:paraId="5B661314" w14:textId="2C07B71D" w:rsidR="00EB217A" w:rsidRPr="00084198" w:rsidRDefault="00EB217A" w:rsidP="00EB217A">
      <w:pPr>
        <w:pStyle w:val="Equation"/>
        <w:tabs>
          <w:tab w:val="clear" w:pos="794"/>
          <w:tab w:val="clear" w:pos="1588"/>
        </w:tabs>
        <w:ind w:left="1530"/>
        <w:rPr>
          <w:noProof/>
          <w:lang w:val="en-CA"/>
        </w:rPr>
      </w:pPr>
      <w:r w:rsidRPr="00084198">
        <w:rPr>
          <w:noProof/>
          <w:lang w:val="en-CA"/>
        </w:rPr>
        <w:t>xPartIdx = </w:t>
      </w:r>
      <w:r>
        <w:rPr>
          <w:noProof/>
          <w:lang w:val="en-CA"/>
        </w:rPr>
        <w:t>cu_sbt_horizontal_flag</w:t>
      </w:r>
      <w:r w:rsidRPr="00084198">
        <w:rPr>
          <w:noProof/>
          <w:lang w:val="en-CA"/>
        </w:rPr>
        <w:t> </w:t>
      </w:r>
      <w:r>
        <w:rPr>
          <w:noProof/>
          <w:lang w:val="en-CA"/>
        </w:rPr>
        <w:t>?</w:t>
      </w:r>
      <w:r w:rsidRPr="00084198">
        <w:rPr>
          <w:noProof/>
          <w:lang w:val="en-CA"/>
        </w:rPr>
        <w:t> </w:t>
      </w:r>
      <w:r>
        <w:rPr>
          <w:noProof/>
          <w:lang w:val="en-CA"/>
        </w:rPr>
        <w:t>0</w:t>
      </w:r>
      <w:r w:rsidRPr="00084198">
        <w:rPr>
          <w:noProof/>
          <w:lang w:val="en-CA"/>
        </w:rPr>
        <w:t> </w:t>
      </w:r>
      <w:r>
        <w:rPr>
          <w:noProof/>
          <w:lang w:val="en-CA"/>
        </w:rPr>
        <w:t>:</w:t>
      </w:r>
      <w:r w:rsidRPr="00084198">
        <w:rPr>
          <w:noProof/>
          <w:lang w:val="en-CA"/>
        </w:rPr>
        <w:t> </w:t>
      </w:r>
      <w:r>
        <w:rPr>
          <w:noProof/>
          <w:lang w:val="en-CA"/>
        </w:rPr>
        <w:t>(</w:t>
      </w:r>
      <w:r w:rsidRPr="00084198">
        <w:rPr>
          <w:noProof/>
          <w:lang w:val="en-CA"/>
        </w:rPr>
        <w:t> </w:t>
      </w:r>
      <w:r>
        <w:rPr>
          <w:noProof/>
          <w:lang w:val="en-CA"/>
        </w:rPr>
        <w:t>4</w:t>
      </w:r>
      <w:r w:rsidRPr="00084198">
        <w:rPr>
          <w:noProof/>
          <w:lang w:val="en-CA" w:eastAsia="ko-KR"/>
        </w:rPr>
        <w:t> − </w:t>
      </w:r>
      <w:r w:rsidRPr="00084198">
        <w:rPr>
          <w:noProof/>
          <w:lang w:val="en-CA"/>
        </w:rPr>
        <w:t>sbtMinNumFourths </w:t>
      </w:r>
      <w:r>
        <w:rPr>
          <w:noProof/>
          <w:lang w:val="en-CA"/>
        </w:rPr>
        <w:t>)</w:t>
      </w:r>
      <w:r w:rsidRPr="00084198">
        <w:rPr>
          <w:noProof/>
          <w:lang w:val="en-CA"/>
        </w:rPr>
        <w:tab/>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891</w:t>
      </w:r>
      <w:r w:rsidRPr="00084198">
        <w:rPr>
          <w:noProof/>
          <w:lang w:val="en-CA"/>
        </w:rPr>
        <w:fldChar w:fldCharType="end"/>
      </w:r>
      <w:r w:rsidRPr="00084198">
        <w:rPr>
          <w:noProof/>
          <w:lang w:val="en-CA"/>
        </w:rPr>
        <w:t>)</w:t>
      </w:r>
    </w:p>
    <w:p w14:paraId="75F6C546" w14:textId="704B2020" w:rsidR="00EB217A" w:rsidRDefault="00EB217A" w:rsidP="00EB217A">
      <w:pPr>
        <w:pStyle w:val="Equation"/>
        <w:tabs>
          <w:tab w:val="clear" w:pos="794"/>
          <w:tab w:val="clear" w:pos="1588"/>
        </w:tabs>
        <w:ind w:left="1530"/>
        <w:rPr>
          <w:noProof/>
          <w:lang w:val="en-CA"/>
        </w:rPr>
      </w:pPr>
      <w:r>
        <w:rPr>
          <w:noProof/>
          <w:lang w:val="en-CA"/>
        </w:rPr>
        <w:t>y</w:t>
      </w:r>
      <w:r w:rsidRPr="00084198">
        <w:rPr>
          <w:noProof/>
          <w:lang w:val="en-CA"/>
        </w:rPr>
        <w:t>PartIdx = </w:t>
      </w:r>
      <w:r>
        <w:rPr>
          <w:noProof/>
          <w:lang w:val="en-CA"/>
        </w:rPr>
        <w:t>!cu_sbt_horizontal_flag</w:t>
      </w:r>
      <w:r w:rsidRPr="00084198">
        <w:rPr>
          <w:noProof/>
          <w:lang w:val="en-CA"/>
        </w:rPr>
        <w:t> </w:t>
      </w:r>
      <w:r>
        <w:rPr>
          <w:noProof/>
          <w:lang w:val="en-CA"/>
        </w:rPr>
        <w:t>?</w:t>
      </w:r>
      <w:r w:rsidRPr="00084198">
        <w:rPr>
          <w:noProof/>
          <w:lang w:val="en-CA"/>
        </w:rPr>
        <w:t> </w:t>
      </w:r>
      <w:r>
        <w:rPr>
          <w:noProof/>
          <w:lang w:val="en-CA"/>
        </w:rPr>
        <w:t>0</w:t>
      </w:r>
      <w:r w:rsidRPr="00084198">
        <w:rPr>
          <w:noProof/>
          <w:lang w:val="en-CA"/>
        </w:rPr>
        <w:t> </w:t>
      </w:r>
      <w:r>
        <w:rPr>
          <w:noProof/>
          <w:lang w:val="en-CA"/>
        </w:rPr>
        <w:t>:</w:t>
      </w:r>
      <w:r w:rsidRPr="00084198">
        <w:rPr>
          <w:noProof/>
          <w:lang w:val="en-CA"/>
        </w:rPr>
        <w:t> </w:t>
      </w:r>
      <w:r>
        <w:rPr>
          <w:noProof/>
          <w:lang w:val="en-CA"/>
        </w:rPr>
        <w:t>(</w:t>
      </w:r>
      <w:r w:rsidRPr="00084198">
        <w:rPr>
          <w:noProof/>
          <w:lang w:val="en-CA"/>
        </w:rPr>
        <w:t> </w:t>
      </w:r>
      <w:r>
        <w:rPr>
          <w:noProof/>
          <w:lang w:val="en-CA"/>
        </w:rPr>
        <w:t>4</w:t>
      </w:r>
      <w:r w:rsidRPr="00084198">
        <w:rPr>
          <w:noProof/>
          <w:lang w:val="en-CA" w:eastAsia="ko-KR"/>
        </w:rPr>
        <w:t> − </w:t>
      </w:r>
      <w:r w:rsidRPr="00084198">
        <w:rPr>
          <w:noProof/>
          <w:lang w:val="en-CA"/>
        </w:rPr>
        <w:t>sbtMinNumFourths </w:t>
      </w:r>
      <w:r>
        <w:rPr>
          <w:noProof/>
          <w:lang w:val="en-CA"/>
        </w:rPr>
        <w:t>)</w:t>
      </w:r>
      <w:r w:rsidRPr="00084198">
        <w:rPr>
          <w:noProof/>
          <w:lang w:val="en-CA"/>
        </w:rPr>
        <w:tab/>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892</w:t>
      </w:r>
      <w:r w:rsidRPr="00084198">
        <w:rPr>
          <w:noProof/>
          <w:lang w:val="en-CA"/>
        </w:rPr>
        <w:fldChar w:fldCharType="end"/>
      </w:r>
      <w:r w:rsidRPr="00084198">
        <w:rPr>
          <w:noProof/>
          <w:lang w:val="en-CA"/>
        </w:rPr>
        <w:t>)</w:t>
      </w:r>
    </w:p>
    <w:p w14:paraId="16FAF48F" w14:textId="77777777" w:rsidR="00EB217A" w:rsidRDefault="00EB217A" w:rsidP="00EB217A">
      <w:pPr>
        <w:numPr>
          <w:ilvl w:val="0"/>
          <w:numId w:val="9"/>
        </w:numPr>
        <w:tabs>
          <w:tab w:val="clear" w:pos="400"/>
          <w:tab w:val="clear" w:pos="794"/>
        </w:tabs>
        <w:ind w:left="720" w:hanging="310"/>
        <w:rPr>
          <w:noProof/>
          <w:lang w:val="en-CA"/>
        </w:rPr>
      </w:pPr>
      <w:r>
        <w:rPr>
          <w:rFonts w:hint="eastAsia"/>
          <w:noProof/>
          <w:lang w:val="en-CA"/>
        </w:rPr>
        <w:t>T</w:t>
      </w:r>
      <w:r>
        <w:rPr>
          <w:noProof/>
          <w:lang w:val="en-CA"/>
        </w:rPr>
        <w:t>h</w:t>
      </w:r>
      <w:r>
        <w:rPr>
          <w:rFonts w:hint="eastAsia"/>
          <w:noProof/>
          <w:lang w:val="en-CA"/>
        </w:rPr>
        <w:t xml:space="preserve">e </w:t>
      </w:r>
      <w:r>
        <w:rPr>
          <w:noProof/>
          <w:lang w:val="en-CA"/>
        </w:rPr>
        <w:t>variables xTbYSub, yTbYSub, xTb0Sub, yTb0Sub, nTbWSub and nTbHSub are derived as follows:</w:t>
      </w:r>
    </w:p>
    <w:p w14:paraId="3484DB9B" w14:textId="1E19F032" w:rsidR="00EB217A" w:rsidRPr="00960BE1" w:rsidRDefault="00EB217A" w:rsidP="00EB217A">
      <w:pPr>
        <w:tabs>
          <w:tab w:val="clear" w:pos="794"/>
          <w:tab w:val="clear" w:pos="1191"/>
          <w:tab w:val="clear" w:pos="1588"/>
          <w:tab w:val="clear" w:pos="1985"/>
          <w:tab w:val="left" w:pos="1440"/>
          <w:tab w:val="right" w:pos="9696"/>
        </w:tabs>
        <w:spacing w:before="193" w:after="240"/>
        <w:ind w:left="1080"/>
        <w:jc w:val="left"/>
        <w:rPr>
          <w:noProof/>
          <w:lang w:val="en-CA"/>
        </w:rPr>
      </w:pPr>
      <w:r w:rsidRPr="00960BE1">
        <w:rPr>
          <w:noProof/>
          <w:lang w:val="en-CA"/>
        </w:rPr>
        <w:t>x</w:t>
      </w:r>
      <w:r>
        <w:rPr>
          <w:noProof/>
          <w:lang w:val="en-CA"/>
        </w:rPr>
        <w:t>TbYSub</w:t>
      </w:r>
      <w:r w:rsidRPr="00084198">
        <w:rPr>
          <w:noProof/>
          <w:lang w:val="en-CA"/>
        </w:rPr>
        <w:t> </w:t>
      </w:r>
      <w:r w:rsidRPr="00960BE1">
        <w:rPr>
          <w:noProof/>
          <w:lang w:val="en-CA"/>
        </w:rPr>
        <w:t>=</w:t>
      </w:r>
      <w:r w:rsidRPr="00084198">
        <w:rPr>
          <w:noProof/>
          <w:lang w:val="en-CA"/>
        </w:rPr>
        <w:t> xTbY </w:t>
      </w:r>
      <w:r>
        <w:rPr>
          <w:noProof/>
          <w:lang w:val="en-CA"/>
        </w:rPr>
        <w:t>+</w:t>
      </w:r>
      <w:r w:rsidRPr="00084198">
        <w:rPr>
          <w:noProof/>
          <w:lang w:val="en-CA"/>
        </w:rPr>
        <w:t> </w:t>
      </w:r>
      <w:r>
        <w:rPr>
          <w:noProof/>
          <w:lang w:val="en-CA"/>
        </w:rPr>
        <w:t>(</w:t>
      </w:r>
      <w:r w:rsidRPr="00084198">
        <w:rPr>
          <w:noProof/>
          <w:lang w:val="en-CA"/>
        </w:rPr>
        <w:t> </w:t>
      </w:r>
      <w:r>
        <w:rPr>
          <w:noProof/>
          <w:lang w:val="en-CA"/>
        </w:rPr>
        <w:t>(</w:t>
      </w:r>
      <w:r w:rsidRPr="00084198">
        <w:rPr>
          <w:noProof/>
          <w:lang w:val="en-CA"/>
        </w:rPr>
        <w:t> </w:t>
      </w:r>
      <w:r>
        <w:rPr>
          <w:noProof/>
          <w:lang w:val="en-CA"/>
        </w:rPr>
        <w:t>nTbW</w:t>
      </w:r>
      <w:r w:rsidRPr="00084198">
        <w:rPr>
          <w:noProof/>
          <w:lang w:val="en-CA"/>
        </w:rPr>
        <w:t> * </w:t>
      </w:r>
      <w:r>
        <w:rPr>
          <w:noProof/>
          <w:lang w:val="en-CA"/>
        </w:rPr>
        <w:t>(</w:t>
      </w:r>
      <w:r w:rsidRPr="00084198">
        <w:rPr>
          <w:noProof/>
          <w:lang w:val="en-CA"/>
        </w:rPr>
        <w:t> ( cIdx  = =  0 ) </w:t>
      </w:r>
      <w:r>
        <w:rPr>
          <w:noProof/>
          <w:lang w:val="en-CA"/>
        </w:rPr>
        <w:t>?</w:t>
      </w:r>
      <w:r w:rsidRPr="00084198">
        <w:rPr>
          <w:noProof/>
          <w:lang w:val="en-CA"/>
        </w:rPr>
        <w:t> </w:t>
      </w:r>
      <w:r>
        <w:rPr>
          <w:noProof/>
          <w:lang w:val="en-CA"/>
        </w:rPr>
        <w:t>1:</w:t>
      </w:r>
      <w:r w:rsidRPr="00084198">
        <w:rPr>
          <w:noProof/>
          <w:lang w:val="en-CA"/>
        </w:rPr>
        <w:t> </w:t>
      </w:r>
      <w:r w:rsidRPr="00084198">
        <w:rPr>
          <w:noProof/>
          <w:lang w:val="en-CA" w:eastAsia="ko-KR"/>
        </w:rPr>
        <w:t>SubWidthC</w:t>
      </w:r>
      <w:r w:rsidRPr="00084198">
        <w:rPr>
          <w:noProof/>
          <w:lang w:val="en-CA"/>
        </w:rPr>
        <w:t> </w:t>
      </w:r>
      <w:r>
        <w:rPr>
          <w:noProof/>
          <w:lang w:val="en-CA" w:eastAsia="ko-KR"/>
        </w:rPr>
        <w:t>)</w:t>
      </w:r>
      <w:r w:rsidRPr="00084198">
        <w:rPr>
          <w:noProof/>
          <w:lang w:val="en-CA"/>
        </w:rPr>
        <w:t> </w:t>
      </w:r>
      <w:r>
        <w:rPr>
          <w:noProof/>
          <w:lang w:val="en-CA"/>
        </w:rPr>
        <w:t>*</w:t>
      </w:r>
      <w:r w:rsidRPr="00084198">
        <w:rPr>
          <w:noProof/>
          <w:lang w:val="en-CA"/>
        </w:rPr>
        <w:t> </w:t>
      </w:r>
      <w:r>
        <w:rPr>
          <w:noProof/>
          <w:lang w:val="en-CA"/>
        </w:rPr>
        <w:t>xPartIdx</w:t>
      </w:r>
      <w:r w:rsidRPr="00084198">
        <w:rPr>
          <w:noProof/>
          <w:lang w:val="en-CA"/>
        </w:rPr>
        <w:t> </w:t>
      </w:r>
      <w:r>
        <w:rPr>
          <w:noProof/>
          <w:lang w:val="en-CA"/>
        </w:rPr>
        <w:t>/</w:t>
      </w:r>
      <w:r w:rsidRPr="00084198">
        <w:rPr>
          <w:noProof/>
          <w:lang w:val="en-CA"/>
        </w:rPr>
        <w:t> </w:t>
      </w:r>
      <w:r>
        <w:rPr>
          <w:noProof/>
          <w:lang w:val="en-CA"/>
        </w:rPr>
        <w:t>4</w:t>
      </w:r>
      <w:r w:rsidRPr="00084198">
        <w:rPr>
          <w:noProof/>
          <w:lang w:val="en-CA"/>
        </w:rPr>
        <w:t> </w:t>
      </w:r>
      <w:r>
        <w:rPr>
          <w:noProof/>
          <w:lang w:val="en-CA"/>
        </w:rPr>
        <w:t>)</w:t>
      </w:r>
      <w:r w:rsidRPr="00960BE1">
        <w:rPr>
          <w:noProof/>
          <w:lang w:val="en-CA"/>
        </w:rPr>
        <w:tab/>
        <w:t>(</w:t>
      </w:r>
      <w:r w:rsidRPr="00960BE1">
        <w:rPr>
          <w:noProof/>
          <w:lang w:val="en-CA"/>
        </w:rPr>
        <w:fldChar w:fldCharType="begin" w:fldLock="1"/>
      </w:r>
      <w:r w:rsidRPr="00960BE1">
        <w:rPr>
          <w:noProof/>
          <w:lang w:val="en-CA"/>
        </w:rPr>
        <w:instrText xml:space="preserve"> STYLEREF 1 \s </w:instrText>
      </w:r>
      <w:r w:rsidRPr="00960BE1">
        <w:rPr>
          <w:noProof/>
          <w:lang w:val="en-CA"/>
        </w:rPr>
        <w:fldChar w:fldCharType="separate"/>
      </w:r>
      <w:r w:rsidR="00243911">
        <w:rPr>
          <w:noProof/>
          <w:lang w:val="en-CA"/>
        </w:rPr>
        <w:t>8</w:t>
      </w:r>
      <w:r w:rsidRPr="00960BE1">
        <w:rPr>
          <w:noProof/>
          <w:lang w:val="en-CA"/>
        </w:rPr>
        <w:fldChar w:fldCharType="end"/>
      </w:r>
      <w:r w:rsidRPr="00960BE1">
        <w:rPr>
          <w:noProof/>
          <w:lang w:val="en-CA"/>
        </w:rPr>
        <w:noBreakHyphen/>
      </w:r>
      <w:r w:rsidRPr="00960BE1">
        <w:rPr>
          <w:noProof/>
          <w:lang w:val="en-CA"/>
        </w:rPr>
        <w:fldChar w:fldCharType="begin" w:fldLock="1"/>
      </w:r>
      <w:r w:rsidRPr="00960BE1">
        <w:rPr>
          <w:noProof/>
          <w:lang w:val="en-CA"/>
        </w:rPr>
        <w:instrText xml:space="preserve"> SEQ Equation \* ARABIC \s 1 </w:instrText>
      </w:r>
      <w:r w:rsidRPr="00960BE1">
        <w:rPr>
          <w:noProof/>
          <w:lang w:val="en-CA"/>
        </w:rPr>
        <w:fldChar w:fldCharType="separate"/>
      </w:r>
      <w:r w:rsidR="00243911">
        <w:rPr>
          <w:noProof/>
          <w:lang w:val="en-CA"/>
        </w:rPr>
        <w:t>893</w:t>
      </w:r>
      <w:r w:rsidRPr="00960BE1">
        <w:rPr>
          <w:noProof/>
          <w:lang w:val="en-CA"/>
        </w:rPr>
        <w:fldChar w:fldCharType="end"/>
      </w:r>
      <w:r w:rsidRPr="00960BE1">
        <w:rPr>
          <w:noProof/>
          <w:lang w:val="en-CA"/>
        </w:rPr>
        <w:t>)</w:t>
      </w:r>
    </w:p>
    <w:p w14:paraId="67E991FD" w14:textId="37F042FD" w:rsidR="00EB217A" w:rsidRDefault="00EB217A" w:rsidP="00EB217A">
      <w:pPr>
        <w:tabs>
          <w:tab w:val="clear" w:pos="794"/>
          <w:tab w:val="clear" w:pos="1191"/>
          <w:tab w:val="clear" w:pos="1588"/>
          <w:tab w:val="clear" w:pos="1985"/>
          <w:tab w:val="left" w:pos="1440"/>
          <w:tab w:val="right" w:pos="9696"/>
        </w:tabs>
        <w:spacing w:before="193" w:after="240"/>
        <w:ind w:left="1080"/>
        <w:jc w:val="left"/>
        <w:rPr>
          <w:noProof/>
          <w:lang w:val="en-CA"/>
        </w:rPr>
      </w:pPr>
      <w:r>
        <w:rPr>
          <w:noProof/>
          <w:lang w:val="en-CA"/>
        </w:rPr>
        <w:t>yTbYSub</w:t>
      </w:r>
      <w:r w:rsidRPr="00084198">
        <w:rPr>
          <w:noProof/>
          <w:lang w:val="en-CA"/>
        </w:rPr>
        <w:t> </w:t>
      </w:r>
      <w:r w:rsidRPr="00960BE1">
        <w:rPr>
          <w:noProof/>
          <w:lang w:val="en-CA"/>
        </w:rPr>
        <w:t>=</w:t>
      </w:r>
      <w:r w:rsidRPr="00084198">
        <w:rPr>
          <w:noProof/>
          <w:lang w:val="en-CA"/>
        </w:rPr>
        <w:t> </w:t>
      </w:r>
      <w:r>
        <w:rPr>
          <w:noProof/>
          <w:lang w:val="en-CA"/>
        </w:rPr>
        <w:t>y</w:t>
      </w:r>
      <w:r w:rsidRPr="00084198">
        <w:rPr>
          <w:noProof/>
          <w:lang w:val="en-CA"/>
        </w:rPr>
        <w:t>TbY </w:t>
      </w:r>
      <w:r>
        <w:rPr>
          <w:noProof/>
          <w:lang w:val="en-CA"/>
        </w:rPr>
        <w:t>+</w:t>
      </w:r>
      <w:r w:rsidRPr="00084198">
        <w:rPr>
          <w:noProof/>
          <w:lang w:val="en-CA"/>
        </w:rPr>
        <w:t> </w:t>
      </w:r>
      <w:r>
        <w:rPr>
          <w:noProof/>
          <w:lang w:val="en-CA"/>
        </w:rPr>
        <w:t>(</w:t>
      </w:r>
      <w:r w:rsidRPr="00084198">
        <w:rPr>
          <w:noProof/>
          <w:lang w:val="en-CA"/>
        </w:rPr>
        <w:t> </w:t>
      </w:r>
      <w:r>
        <w:rPr>
          <w:noProof/>
          <w:lang w:val="en-CA"/>
        </w:rPr>
        <w:t>(</w:t>
      </w:r>
      <w:r w:rsidRPr="00084198">
        <w:rPr>
          <w:noProof/>
          <w:lang w:val="en-CA"/>
        </w:rPr>
        <w:t> </w:t>
      </w:r>
      <w:r>
        <w:rPr>
          <w:noProof/>
          <w:lang w:val="en-CA"/>
        </w:rPr>
        <w:t>nTbH</w:t>
      </w:r>
      <w:r w:rsidRPr="00084198">
        <w:rPr>
          <w:noProof/>
          <w:lang w:val="en-CA"/>
        </w:rPr>
        <w:t> * </w:t>
      </w:r>
      <w:r>
        <w:rPr>
          <w:noProof/>
          <w:lang w:val="en-CA"/>
        </w:rPr>
        <w:t>(</w:t>
      </w:r>
      <w:r w:rsidRPr="00084198">
        <w:rPr>
          <w:noProof/>
          <w:lang w:val="en-CA"/>
        </w:rPr>
        <w:t> ( cIdx  = =  0 ) </w:t>
      </w:r>
      <w:r>
        <w:rPr>
          <w:noProof/>
          <w:lang w:val="en-CA"/>
        </w:rPr>
        <w:t>?</w:t>
      </w:r>
      <w:r w:rsidRPr="00084198">
        <w:rPr>
          <w:noProof/>
          <w:lang w:val="en-CA"/>
        </w:rPr>
        <w:t> </w:t>
      </w:r>
      <w:r>
        <w:rPr>
          <w:noProof/>
          <w:lang w:val="en-CA"/>
        </w:rPr>
        <w:t>1:</w:t>
      </w:r>
      <w:r w:rsidRPr="00084198">
        <w:rPr>
          <w:noProof/>
          <w:lang w:val="en-CA"/>
        </w:rPr>
        <w:t> </w:t>
      </w:r>
      <w:r w:rsidRPr="00084198">
        <w:rPr>
          <w:noProof/>
          <w:lang w:val="en-CA" w:eastAsia="ko-KR"/>
        </w:rPr>
        <w:t>Sub</w:t>
      </w:r>
      <w:r>
        <w:rPr>
          <w:noProof/>
          <w:lang w:val="en-CA" w:eastAsia="ko-KR"/>
        </w:rPr>
        <w:t>Height</w:t>
      </w:r>
      <w:r w:rsidRPr="00084198">
        <w:rPr>
          <w:noProof/>
          <w:lang w:val="en-CA" w:eastAsia="ko-KR"/>
        </w:rPr>
        <w:t>C</w:t>
      </w:r>
      <w:r w:rsidRPr="00084198">
        <w:rPr>
          <w:noProof/>
          <w:lang w:val="en-CA"/>
        </w:rPr>
        <w:t> </w:t>
      </w:r>
      <w:r>
        <w:rPr>
          <w:noProof/>
          <w:lang w:val="en-CA" w:eastAsia="ko-KR"/>
        </w:rPr>
        <w:t>)</w:t>
      </w:r>
      <w:r w:rsidRPr="00084198">
        <w:rPr>
          <w:noProof/>
          <w:lang w:val="en-CA"/>
        </w:rPr>
        <w:t> </w:t>
      </w:r>
      <w:r>
        <w:rPr>
          <w:noProof/>
          <w:lang w:val="en-CA"/>
        </w:rPr>
        <w:t>*</w:t>
      </w:r>
      <w:r w:rsidRPr="00084198">
        <w:rPr>
          <w:noProof/>
          <w:lang w:val="en-CA"/>
        </w:rPr>
        <w:t> </w:t>
      </w:r>
      <w:r>
        <w:rPr>
          <w:noProof/>
          <w:lang w:val="en-CA"/>
        </w:rPr>
        <w:t>yPartIdx</w:t>
      </w:r>
      <w:r w:rsidRPr="00084198">
        <w:rPr>
          <w:noProof/>
          <w:lang w:val="en-CA"/>
        </w:rPr>
        <w:t> </w:t>
      </w:r>
      <w:r>
        <w:rPr>
          <w:noProof/>
          <w:lang w:val="en-CA"/>
        </w:rPr>
        <w:t>/</w:t>
      </w:r>
      <w:r w:rsidRPr="00084198">
        <w:rPr>
          <w:noProof/>
          <w:lang w:val="en-CA"/>
        </w:rPr>
        <w:t> </w:t>
      </w:r>
      <w:r>
        <w:rPr>
          <w:noProof/>
          <w:lang w:val="en-CA"/>
        </w:rPr>
        <w:t>4</w:t>
      </w:r>
      <w:r w:rsidRPr="00084198">
        <w:rPr>
          <w:noProof/>
          <w:lang w:val="en-CA"/>
        </w:rPr>
        <w:t> </w:t>
      </w:r>
      <w:r>
        <w:rPr>
          <w:noProof/>
          <w:lang w:val="en-CA"/>
        </w:rPr>
        <w:t>)</w:t>
      </w:r>
      <w:r w:rsidRPr="00960BE1">
        <w:rPr>
          <w:noProof/>
          <w:lang w:val="en-CA"/>
        </w:rPr>
        <w:tab/>
        <w:t>(</w:t>
      </w:r>
      <w:r w:rsidRPr="00960BE1">
        <w:rPr>
          <w:noProof/>
          <w:lang w:val="en-CA"/>
        </w:rPr>
        <w:fldChar w:fldCharType="begin" w:fldLock="1"/>
      </w:r>
      <w:r w:rsidRPr="00960BE1">
        <w:rPr>
          <w:noProof/>
          <w:lang w:val="en-CA"/>
        </w:rPr>
        <w:instrText xml:space="preserve"> STYLEREF 1 \s </w:instrText>
      </w:r>
      <w:r w:rsidRPr="00960BE1">
        <w:rPr>
          <w:noProof/>
          <w:lang w:val="en-CA"/>
        </w:rPr>
        <w:fldChar w:fldCharType="separate"/>
      </w:r>
      <w:r w:rsidR="00243911">
        <w:rPr>
          <w:noProof/>
          <w:lang w:val="en-CA"/>
        </w:rPr>
        <w:t>8</w:t>
      </w:r>
      <w:r w:rsidRPr="00960BE1">
        <w:rPr>
          <w:noProof/>
          <w:lang w:val="en-CA"/>
        </w:rPr>
        <w:fldChar w:fldCharType="end"/>
      </w:r>
      <w:r w:rsidRPr="00960BE1">
        <w:rPr>
          <w:noProof/>
          <w:lang w:val="en-CA"/>
        </w:rPr>
        <w:noBreakHyphen/>
      </w:r>
      <w:r w:rsidRPr="00960BE1">
        <w:rPr>
          <w:noProof/>
          <w:lang w:val="en-CA"/>
        </w:rPr>
        <w:fldChar w:fldCharType="begin" w:fldLock="1"/>
      </w:r>
      <w:r w:rsidRPr="00960BE1">
        <w:rPr>
          <w:noProof/>
          <w:lang w:val="en-CA"/>
        </w:rPr>
        <w:instrText xml:space="preserve"> SEQ Equation \* ARABIC \s 1 </w:instrText>
      </w:r>
      <w:r w:rsidRPr="00960BE1">
        <w:rPr>
          <w:noProof/>
          <w:lang w:val="en-CA"/>
        </w:rPr>
        <w:fldChar w:fldCharType="separate"/>
      </w:r>
      <w:r w:rsidR="00243911">
        <w:rPr>
          <w:noProof/>
          <w:lang w:val="en-CA"/>
        </w:rPr>
        <w:t>894</w:t>
      </w:r>
      <w:r w:rsidRPr="00960BE1">
        <w:rPr>
          <w:noProof/>
          <w:lang w:val="en-CA"/>
        </w:rPr>
        <w:fldChar w:fldCharType="end"/>
      </w:r>
      <w:r w:rsidRPr="00960BE1">
        <w:rPr>
          <w:noProof/>
          <w:lang w:val="en-CA"/>
        </w:rPr>
        <w:t>)</w:t>
      </w:r>
    </w:p>
    <w:p w14:paraId="06927819" w14:textId="59CCF788" w:rsidR="00EB217A" w:rsidRPr="00960BE1" w:rsidRDefault="00EB217A" w:rsidP="00EB217A">
      <w:pPr>
        <w:tabs>
          <w:tab w:val="clear" w:pos="794"/>
          <w:tab w:val="clear" w:pos="1191"/>
          <w:tab w:val="clear" w:pos="1588"/>
          <w:tab w:val="clear" w:pos="1985"/>
          <w:tab w:val="left" w:pos="1440"/>
          <w:tab w:val="right" w:pos="9696"/>
        </w:tabs>
        <w:spacing w:before="193" w:after="240"/>
        <w:ind w:left="1080"/>
        <w:jc w:val="left"/>
        <w:rPr>
          <w:noProof/>
          <w:lang w:val="en-CA"/>
        </w:rPr>
      </w:pPr>
      <w:r w:rsidRPr="00960BE1">
        <w:rPr>
          <w:noProof/>
          <w:lang w:val="en-CA"/>
        </w:rPr>
        <w:t>x</w:t>
      </w:r>
      <w:r>
        <w:rPr>
          <w:noProof/>
          <w:lang w:val="en-CA"/>
        </w:rPr>
        <w:t>Tb0Sub</w:t>
      </w:r>
      <w:r w:rsidRPr="00084198">
        <w:rPr>
          <w:noProof/>
          <w:lang w:val="en-CA"/>
        </w:rPr>
        <w:t> </w:t>
      </w:r>
      <w:r w:rsidRPr="00960BE1">
        <w:rPr>
          <w:noProof/>
          <w:lang w:val="en-CA"/>
        </w:rPr>
        <w:t>=</w:t>
      </w:r>
      <w:r w:rsidRPr="00084198">
        <w:rPr>
          <w:noProof/>
          <w:lang w:val="en-CA"/>
        </w:rPr>
        <w:t> xTb</w:t>
      </w:r>
      <w:r>
        <w:rPr>
          <w:noProof/>
          <w:lang w:val="en-CA"/>
        </w:rPr>
        <w:t>0</w:t>
      </w:r>
      <w:r w:rsidRPr="00084198">
        <w:rPr>
          <w:noProof/>
          <w:lang w:val="en-CA"/>
        </w:rPr>
        <w:t> </w:t>
      </w:r>
      <w:r>
        <w:rPr>
          <w:noProof/>
          <w:lang w:val="en-CA"/>
        </w:rPr>
        <w:t>+</w:t>
      </w:r>
      <w:r w:rsidRPr="00084198">
        <w:rPr>
          <w:noProof/>
          <w:lang w:val="en-CA"/>
        </w:rPr>
        <w:t> </w:t>
      </w:r>
      <w:r>
        <w:rPr>
          <w:noProof/>
          <w:lang w:val="en-CA"/>
        </w:rPr>
        <w:t>(</w:t>
      </w:r>
      <w:r w:rsidRPr="00084198">
        <w:rPr>
          <w:noProof/>
          <w:lang w:val="en-CA"/>
        </w:rPr>
        <w:t> </w:t>
      </w:r>
      <w:r>
        <w:rPr>
          <w:noProof/>
          <w:lang w:val="en-CA"/>
        </w:rPr>
        <w:t>nTbW</w:t>
      </w:r>
      <w:r w:rsidRPr="00084198">
        <w:rPr>
          <w:noProof/>
          <w:lang w:val="en-CA"/>
        </w:rPr>
        <w:t> </w:t>
      </w:r>
      <w:r>
        <w:rPr>
          <w:noProof/>
          <w:lang w:val="en-CA"/>
        </w:rPr>
        <w:t>*</w:t>
      </w:r>
      <w:r w:rsidRPr="00084198">
        <w:rPr>
          <w:noProof/>
          <w:lang w:val="en-CA"/>
        </w:rPr>
        <w:t> </w:t>
      </w:r>
      <w:r>
        <w:rPr>
          <w:noProof/>
          <w:lang w:val="en-CA"/>
        </w:rPr>
        <w:t>xPartIdx</w:t>
      </w:r>
      <w:r w:rsidRPr="00084198">
        <w:rPr>
          <w:noProof/>
          <w:lang w:val="en-CA"/>
        </w:rPr>
        <w:t> </w:t>
      </w:r>
      <w:r>
        <w:rPr>
          <w:noProof/>
          <w:lang w:val="en-CA"/>
        </w:rPr>
        <w:t>/</w:t>
      </w:r>
      <w:r w:rsidRPr="00084198">
        <w:rPr>
          <w:noProof/>
          <w:lang w:val="en-CA"/>
        </w:rPr>
        <w:t> </w:t>
      </w:r>
      <w:r>
        <w:rPr>
          <w:noProof/>
          <w:lang w:val="en-CA"/>
        </w:rPr>
        <w:t>4</w:t>
      </w:r>
      <w:r w:rsidRPr="00084198">
        <w:rPr>
          <w:noProof/>
          <w:lang w:val="en-CA"/>
        </w:rPr>
        <w:t> </w:t>
      </w:r>
      <w:r>
        <w:rPr>
          <w:noProof/>
          <w:lang w:val="en-CA"/>
        </w:rPr>
        <w:t>)</w:t>
      </w:r>
      <w:r w:rsidRPr="00960BE1">
        <w:rPr>
          <w:noProof/>
          <w:lang w:val="en-CA"/>
        </w:rPr>
        <w:tab/>
        <w:t>(</w:t>
      </w:r>
      <w:r w:rsidRPr="00960BE1">
        <w:rPr>
          <w:noProof/>
          <w:lang w:val="en-CA"/>
        </w:rPr>
        <w:fldChar w:fldCharType="begin" w:fldLock="1"/>
      </w:r>
      <w:r w:rsidRPr="00960BE1">
        <w:rPr>
          <w:noProof/>
          <w:lang w:val="en-CA"/>
        </w:rPr>
        <w:instrText xml:space="preserve"> STYLEREF 1 \s </w:instrText>
      </w:r>
      <w:r w:rsidRPr="00960BE1">
        <w:rPr>
          <w:noProof/>
          <w:lang w:val="en-CA"/>
        </w:rPr>
        <w:fldChar w:fldCharType="separate"/>
      </w:r>
      <w:r w:rsidR="00243911">
        <w:rPr>
          <w:noProof/>
          <w:lang w:val="en-CA"/>
        </w:rPr>
        <w:t>8</w:t>
      </w:r>
      <w:r w:rsidRPr="00960BE1">
        <w:rPr>
          <w:noProof/>
          <w:lang w:val="en-CA"/>
        </w:rPr>
        <w:fldChar w:fldCharType="end"/>
      </w:r>
      <w:r w:rsidRPr="00960BE1">
        <w:rPr>
          <w:noProof/>
          <w:lang w:val="en-CA"/>
        </w:rPr>
        <w:noBreakHyphen/>
      </w:r>
      <w:r w:rsidRPr="00960BE1">
        <w:rPr>
          <w:noProof/>
          <w:lang w:val="en-CA"/>
        </w:rPr>
        <w:fldChar w:fldCharType="begin" w:fldLock="1"/>
      </w:r>
      <w:r w:rsidRPr="00960BE1">
        <w:rPr>
          <w:noProof/>
          <w:lang w:val="en-CA"/>
        </w:rPr>
        <w:instrText xml:space="preserve"> SEQ Equation \* ARABIC \s 1 </w:instrText>
      </w:r>
      <w:r w:rsidRPr="00960BE1">
        <w:rPr>
          <w:noProof/>
          <w:lang w:val="en-CA"/>
        </w:rPr>
        <w:fldChar w:fldCharType="separate"/>
      </w:r>
      <w:r w:rsidR="00243911">
        <w:rPr>
          <w:noProof/>
          <w:lang w:val="en-CA"/>
        </w:rPr>
        <w:t>895</w:t>
      </w:r>
      <w:r w:rsidRPr="00960BE1">
        <w:rPr>
          <w:noProof/>
          <w:lang w:val="en-CA"/>
        </w:rPr>
        <w:fldChar w:fldCharType="end"/>
      </w:r>
      <w:r w:rsidRPr="00960BE1">
        <w:rPr>
          <w:noProof/>
          <w:lang w:val="en-CA"/>
        </w:rPr>
        <w:t>)</w:t>
      </w:r>
    </w:p>
    <w:p w14:paraId="3C15FAC0" w14:textId="7919A281" w:rsidR="00EB217A" w:rsidRDefault="00EB217A" w:rsidP="00EB217A">
      <w:pPr>
        <w:tabs>
          <w:tab w:val="clear" w:pos="794"/>
          <w:tab w:val="clear" w:pos="1191"/>
          <w:tab w:val="clear" w:pos="1588"/>
          <w:tab w:val="clear" w:pos="1985"/>
          <w:tab w:val="left" w:pos="1440"/>
          <w:tab w:val="right" w:pos="9696"/>
        </w:tabs>
        <w:spacing w:before="193" w:after="240"/>
        <w:ind w:left="1080"/>
        <w:jc w:val="left"/>
        <w:rPr>
          <w:noProof/>
          <w:lang w:val="en-CA"/>
        </w:rPr>
      </w:pPr>
      <w:r>
        <w:rPr>
          <w:noProof/>
          <w:lang w:val="en-CA"/>
        </w:rPr>
        <w:t>yTb0Sub</w:t>
      </w:r>
      <w:r w:rsidRPr="00084198">
        <w:rPr>
          <w:noProof/>
          <w:lang w:val="en-CA"/>
        </w:rPr>
        <w:t> </w:t>
      </w:r>
      <w:r w:rsidRPr="00960BE1">
        <w:rPr>
          <w:noProof/>
          <w:lang w:val="en-CA"/>
        </w:rPr>
        <w:t>=</w:t>
      </w:r>
      <w:r w:rsidRPr="00084198">
        <w:rPr>
          <w:noProof/>
          <w:lang w:val="en-CA"/>
        </w:rPr>
        <w:t> </w:t>
      </w:r>
      <w:r>
        <w:rPr>
          <w:noProof/>
          <w:lang w:val="en-CA"/>
        </w:rPr>
        <w:t>y</w:t>
      </w:r>
      <w:r w:rsidRPr="00084198">
        <w:rPr>
          <w:noProof/>
          <w:lang w:val="en-CA"/>
        </w:rPr>
        <w:t>Tb</w:t>
      </w:r>
      <w:r>
        <w:rPr>
          <w:noProof/>
          <w:lang w:val="en-CA"/>
        </w:rPr>
        <w:t>0</w:t>
      </w:r>
      <w:r w:rsidRPr="00084198">
        <w:rPr>
          <w:noProof/>
          <w:lang w:val="en-CA"/>
        </w:rPr>
        <w:t> </w:t>
      </w:r>
      <w:r>
        <w:rPr>
          <w:noProof/>
          <w:lang w:val="en-CA"/>
        </w:rPr>
        <w:t>+</w:t>
      </w:r>
      <w:r w:rsidRPr="00084198">
        <w:rPr>
          <w:noProof/>
          <w:lang w:val="en-CA"/>
        </w:rPr>
        <w:t> </w:t>
      </w:r>
      <w:r>
        <w:rPr>
          <w:noProof/>
          <w:lang w:val="en-CA"/>
        </w:rPr>
        <w:t>(</w:t>
      </w:r>
      <w:r w:rsidRPr="00084198">
        <w:rPr>
          <w:noProof/>
          <w:lang w:val="en-CA"/>
        </w:rPr>
        <w:t> </w:t>
      </w:r>
      <w:r>
        <w:rPr>
          <w:noProof/>
          <w:lang w:val="en-CA"/>
        </w:rPr>
        <w:t>nTbH</w:t>
      </w:r>
      <w:r w:rsidRPr="00084198">
        <w:rPr>
          <w:noProof/>
          <w:lang w:val="en-CA"/>
        </w:rPr>
        <w:t> </w:t>
      </w:r>
      <w:r>
        <w:rPr>
          <w:noProof/>
          <w:lang w:val="en-CA"/>
        </w:rPr>
        <w:t>*</w:t>
      </w:r>
      <w:r w:rsidRPr="00084198">
        <w:rPr>
          <w:noProof/>
          <w:lang w:val="en-CA"/>
        </w:rPr>
        <w:t> </w:t>
      </w:r>
      <w:r>
        <w:rPr>
          <w:noProof/>
          <w:lang w:val="en-CA"/>
        </w:rPr>
        <w:t>yPartIdx</w:t>
      </w:r>
      <w:r w:rsidRPr="00084198">
        <w:rPr>
          <w:noProof/>
          <w:lang w:val="en-CA"/>
        </w:rPr>
        <w:t> </w:t>
      </w:r>
      <w:r>
        <w:rPr>
          <w:noProof/>
          <w:lang w:val="en-CA"/>
        </w:rPr>
        <w:t>/</w:t>
      </w:r>
      <w:r w:rsidRPr="00084198">
        <w:rPr>
          <w:noProof/>
          <w:lang w:val="en-CA"/>
        </w:rPr>
        <w:t> </w:t>
      </w:r>
      <w:r>
        <w:rPr>
          <w:noProof/>
          <w:lang w:val="en-CA"/>
        </w:rPr>
        <w:t>4</w:t>
      </w:r>
      <w:r w:rsidRPr="00084198">
        <w:rPr>
          <w:noProof/>
          <w:lang w:val="en-CA"/>
        </w:rPr>
        <w:t> </w:t>
      </w:r>
      <w:r>
        <w:rPr>
          <w:noProof/>
          <w:lang w:val="en-CA"/>
        </w:rPr>
        <w:t>)</w:t>
      </w:r>
      <w:r w:rsidRPr="00960BE1">
        <w:rPr>
          <w:noProof/>
          <w:lang w:val="en-CA"/>
        </w:rPr>
        <w:tab/>
        <w:t>(</w:t>
      </w:r>
      <w:r w:rsidRPr="00960BE1">
        <w:rPr>
          <w:noProof/>
          <w:lang w:val="en-CA"/>
        </w:rPr>
        <w:fldChar w:fldCharType="begin" w:fldLock="1"/>
      </w:r>
      <w:r w:rsidRPr="00960BE1">
        <w:rPr>
          <w:noProof/>
          <w:lang w:val="en-CA"/>
        </w:rPr>
        <w:instrText xml:space="preserve"> STYLEREF 1 \s </w:instrText>
      </w:r>
      <w:r w:rsidRPr="00960BE1">
        <w:rPr>
          <w:noProof/>
          <w:lang w:val="en-CA"/>
        </w:rPr>
        <w:fldChar w:fldCharType="separate"/>
      </w:r>
      <w:r w:rsidR="00243911">
        <w:rPr>
          <w:noProof/>
          <w:lang w:val="en-CA"/>
        </w:rPr>
        <w:t>8</w:t>
      </w:r>
      <w:r w:rsidRPr="00960BE1">
        <w:rPr>
          <w:noProof/>
          <w:lang w:val="en-CA"/>
        </w:rPr>
        <w:fldChar w:fldCharType="end"/>
      </w:r>
      <w:r w:rsidRPr="00960BE1">
        <w:rPr>
          <w:noProof/>
          <w:lang w:val="en-CA"/>
        </w:rPr>
        <w:noBreakHyphen/>
      </w:r>
      <w:r w:rsidRPr="00960BE1">
        <w:rPr>
          <w:noProof/>
          <w:lang w:val="en-CA"/>
        </w:rPr>
        <w:fldChar w:fldCharType="begin" w:fldLock="1"/>
      </w:r>
      <w:r w:rsidRPr="00960BE1">
        <w:rPr>
          <w:noProof/>
          <w:lang w:val="en-CA"/>
        </w:rPr>
        <w:instrText xml:space="preserve"> SEQ Equation \* ARABIC \s 1 </w:instrText>
      </w:r>
      <w:r w:rsidRPr="00960BE1">
        <w:rPr>
          <w:noProof/>
          <w:lang w:val="en-CA"/>
        </w:rPr>
        <w:fldChar w:fldCharType="separate"/>
      </w:r>
      <w:r w:rsidR="00243911">
        <w:rPr>
          <w:noProof/>
          <w:lang w:val="en-CA"/>
        </w:rPr>
        <w:t>896</w:t>
      </w:r>
      <w:r w:rsidRPr="00960BE1">
        <w:rPr>
          <w:noProof/>
          <w:lang w:val="en-CA"/>
        </w:rPr>
        <w:fldChar w:fldCharType="end"/>
      </w:r>
      <w:r w:rsidRPr="00960BE1">
        <w:rPr>
          <w:noProof/>
          <w:lang w:val="en-CA"/>
        </w:rPr>
        <w:t>)</w:t>
      </w:r>
    </w:p>
    <w:p w14:paraId="32415CE9" w14:textId="64B17081" w:rsidR="00EB217A" w:rsidRPr="00960BE1" w:rsidRDefault="00EB217A" w:rsidP="00EB217A">
      <w:pPr>
        <w:tabs>
          <w:tab w:val="clear" w:pos="794"/>
          <w:tab w:val="clear" w:pos="1191"/>
          <w:tab w:val="clear" w:pos="1588"/>
          <w:tab w:val="clear" w:pos="1985"/>
          <w:tab w:val="left" w:pos="1440"/>
          <w:tab w:val="right" w:pos="9696"/>
        </w:tabs>
        <w:spacing w:before="193" w:after="240"/>
        <w:ind w:left="1080"/>
        <w:jc w:val="left"/>
        <w:rPr>
          <w:noProof/>
          <w:lang w:val="en-CA"/>
        </w:rPr>
      </w:pPr>
      <w:r>
        <w:rPr>
          <w:noProof/>
          <w:lang w:val="en-CA"/>
        </w:rPr>
        <w:t>nTbWSub</w:t>
      </w:r>
      <w:r w:rsidRPr="00084198">
        <w:rPr>
          <w:noProof/>
          <w:lang w:val="en-CA"/>
        </w:rPr>
        <w:t> </w:t>
      </w:r>
      <w:r w:rsidRPr="00960BE1">
        <w:rPr>
          <w:noProof/>
          <w:lang w:val="en-CA"/>
        </w:rPr>
        <w:t>=</w:t>
      </w:r>
      <w:r w:rsidRPr="00084198">
        <w:rPr>
          <w:noProof/>
          <w:lang w:val="en-CA"/>
        </w:rPr>
        <w:t> nTbW </w:t>
      </w:r>
      <w:r>
        <w:rPr>
          <w:noProof/>
          <w:lang w:val="en-CA"/>
        </w:rPr>
        <w:t>*</w:t>
      </w:r>
      <w:r w:rsidRPr="00084198">
        <w:rPr>
          <w:noProof/>
          <w:lang w:val="en-CA"/>
        </w:rPr>
        <w:t> </w:t>
      </w:r>
      <w:r>
        <w:rPr>
          <w:noProof/>
          <w:lang w:val="en-CA"/>
        </w:rPr>
        <w:t>wPartIdx</w:t>
      </w:r>
      <w:r w:rsidRPr="00084198">
        <w:rPr>
          <w:noProof/>
          <w:lang w:val="en-CA"/>
        </w:rPr>
        <w:t> </w:t>
      </w:r>
      <w:r>
        <w:rPr>
          <w:noProof/>
          <w:lang w:val="en-CA"/>
        </w:rPr>
        <w:t>/</w:t>
      </w:r>
      <w:r w:rsidRPr="00084198">
        <w:rPr>
          <w:noProof/>
          <w:lang w:val="en-CA"/>
        </w:rPr>
        <w:t> </w:t>
      </w:r>
      <w:r>
        <w:rPr>
          <w:noProof/>
          <w:lang w:val="en-CA"/>
        </w:rPr>
        <w:t>4</w:t>
      </w:r>
      <w:r w:rsidRPr="00960BE1">
        <w:rPr>
          <w:noProof/>
          <w:lang w:val="en-CA"/>
        </w:rPr>
        <w:tab/>
        <w:t>(</w:t>
      </w:r>
      <w:r w:rsidRPr="00960BE1">
        <w:rPr>
          <w:noProof/>
          <w:lang w:val="en-CA"/>
        </w:rPr>
        <w:fldChar w:fldCharType="begin" w:fldLock="1"/>
      </w:r>
      <w:r w:rsidRPr="00960BE1">
        <w:rPr>
          <w:noProof/>
          <w:lang w:val="en-CA"/>
        </w:rPr>
        <w:instrText xml:space="preserve"> STYLEREF 1 \s </w:instrText>
      </w:r>
      <w:r w:rsidRPr="00960BE1">
        <w:rPr>
          <w:noProof/>
          <w:lang w:val="en-CA"/>
        </w:rPr>
        <w:fldChar w:fldCharType="separate"/>
      </w:r>
      <w:r w:rsidR="00243911">
        <w:rPr>
          <w:noProof/>
          <w:lang w:val="en-CA"/>
        </w:rPr>
        <w:t>8</w:t>
      </w:r>
      <w:r w:rsidRPr="00960BE1">
        <w:rPr>
          <w:noProof/>
          <w:lang w:val="en-CA"/>
        </w:rPr>
        <w:fldChar w:fldCharType="end"/>
      </w:r>
      <w:r w:rsidRPr="00960BE1">
        <w:rPr>
          <w:noProof/>
          <w:lang w:val="en-CA"/>
        </w:rPr>
        <w:noBreakHyphen/>
      </w:r>
      <w:r w:rsidRPr="00960BE1">
        <w:rPr>
          <w:noProof/>
          <w:lang w:val="en-CA"/>
        </w:rPr>
        <w:fldChar w:fldCharType="begin" w:fldLock="1"/>
      </w:r>
      <w:r w:rsidRPr="00960BE1">
        <w:rPr>
          <w:noProof/>
          <w:lang w:val="en-CA"/>
        </w:rPr>
        <w:instrText xml:space="preserve"> SEQ Equation \* ARABIC \s 1 </w:instrText>
      </w:r>
      <w:r w:rsidRPr="00960BE1">
        <w:rPr>
          <w:noProof/>
          <w:lang w:val="en-CA"/>
        </w:rPr>
        <w:fldChar w:fldCharType="separate"/>
      </w:r>
      <w:r w:rsidR="00243911">
        <w:rPr>
          <w:noProof/>
          <w:lang w:val="en-CA"/>
        </w:rPr>
        <w:t>897</w:t>
      </w:r>
      <w:r w:rsidRPr="00960BE1">
        <w:rPr>
          <w:noProof/>
          <w:lang w:val="en-CA"/>
        </w:rPr>
        <w:fldChar w:fldCharType="end"/>
      </w:r>
      <w:r w:rsidRPr="00960BE1">
        <w:rPr>
          <w:noProof/>
          <w:lang w:val="en-CA"/>
        </w:rPr>
        <w:t>)</w:t>
      </w:r>
    </w:p>
    <w:p w14:paraId="10962339" w14:textId="721467BA" w:rsidR="00EB217A" w:rsidRPr="00960BE1" w:rsidRDefault="00EB217A" w:rsidP="00EB217A">
      <w:pPr>
        <w:tabs>
          <w:tab w:val="clear" w:pos="794"/>
          <w:tab w:val="clear" w:pos="1191"/>
          <w:tab w:val="clear" w:pos="1588"/>
          <w:tab w:val="clear" w:pos="1985"/>
          <w:tab w:val="left" w:pos="1440"/>
          <w:tab w:val="right" w:pos="9696"/>
        </w:tabs>
        <w:spacing w:before="193" w:after="240"/>
        <w:ind w:left="1080"/>
        <w:jc w:val="left"/>
        <w:rPr>
          <w:noProof/>
          <w:lang w:val="en-CA"/>
        </w:rPr>
      </w:pPr>
      <w:r>
        <w:rPr>
          <w:noProof/>
          <w:lang w:val="en-CA"/>
        </w:rPr>
        <w:t>nTbHSub</w:t>
      </w:r>
      <w:r w:rsidRPr="00084198">
        <w:rPr>
          <w:noProof/>
          <w:lang w:val="en-CA"/>
        </w:rPr>
        <w:t> </w:t>
      </w:r>
      <w:r w:rsidRPr="00960BE1">
        <w:rPr>
          <w:noProof/>
          <w:lang w:val="en-CA"/>
        </w:rPr>
        <w:t>=</w:t>
      </w:r>
      <w:r w:rsidRPr="00084198">
        <w:rPr>
          <w:noProof/>
          <w:lang w:val="en-CA"/>
        </w:rPr>
        <w:t> nTbH </w:t>
      </w:r>
      <w:r>
        <w:rPr>
          <w:noProof/>
          <w:lang w:val="en-CA"/>
        </w:rPr>
        <w:t>*</w:t>
      </w:r>
      <w:r w:rsidRPr="00084198">
        <w:rPr>
          <w:noProof/>
          <w:lang w:val="en-CA"/>
        </w:rPr>
        <w:t> </w:t>
      </w:r>
      <w:r>
        <w:rPr>
          <w:noProof/>
          <w:lang w:val="en-CA"/>
        </w:rPr>
        <w:t>hPartIdx</w:t>
      </w:r>
      <w:r w:rsidRPr="00084198">
        <w:rPr>
          <w:noProof/>
          <w:lang w:val="en-CA"/>
        </w:rPr>
        <w:t> </w:t>
      </w:r>
      <w:r>
        <w:rPr>
          <w:noProof/>
          <w:lang w:val="en-CA"/>
        </w:rPr>
        <w:t>/</w:t>
      </w:r>
      <w:r w:rsidRPr="00084198">
        <w:rPr>
          <w:noProof/>
          <w:lang w:val="en-CA"/>
        </w:rPr>
        <w:t> </w:t>
      </w:r>
      <w:r>
        <w:rPr>
          <w:noProof/>
          <w:lang w:val="en-CA"/>
        </w:rPr>
        <w:t>4</w:t>
      </w:r>
      <w:r w:rsidRPr="00960BE1">
        <w:rPr>
          <w:noProof/>
          <w:lang w:val="en-CA"/>
        </w:rPr>
        <w:tab/>
        <w:t>(</w:t>
      </w:r>
      <w:r w:rsidRPr="00960BE1">
        <w:rPr>
          <w:noProof/>
          <w:lang w:val="en-CA"/>
        </w:rPr>
        <w:fldChar w:fldCharType="begin" w:fldLock="1"/>
      </w:r>
      <w:r w:rsidRPr="00960BE1">
        <w:rPr>
          <w:noProof/>
          <w:lang w:val="en-CA"/>
        </w:rPr>
        <w:instrText xml:space="preserve"> STYLEREF 1 \s </w:instrText>
      </w:r>
      <w:r w:rsidRPr="00960BE1">
        <w:rPr>
          <w:noProof/>
          <w:lang w:val="en-CA"/>
        </w:rPr>
        <w:fldChar w:fldCharType="separate"/>
      </w:r>
      <w:r w:rsidR="00243911">
        <w:rPr>
          <w:noProof/>
          <w:lang w:val="en-CA"/>
        </w:rPr>
        <w:t>8</w:t>
      </w:r>
      <w:r w:rsidRPr="00960BE1">
        <w:rPr>
          <w:noProof/>
          <w:lang w:val="en-CA"/>
        </w:rPr>
        <w:fldChar w:fldCharType="end"/>
      </w:r>
      <w:r w:rsidRPr="00960BE1">
        <w:rPr>
          <w:noProof/>
          <w:lang w:val="en-CA"/>
        </w:rPr>
        <w:noBreakHyphen/>
      </w:r>
      <w:r w:rsidRPr="00960BE1">
        <w:rPr>
          <w:noProof/>
          <w:lang w:val="en-CA"/>
        </w:rPr>
        <w:fldChar w:fldCharType="begin" w:fldLock="1"/>
      </w:r>
      <w:r w:rsidRPr="00960BE1">
        <w:rPr>
          <w:noProof/>
          <w:lang w:val="en-CA"/>
        </w:rPr>
        <w:instrText xml:space="preserve"> SEQ Equation \* ARABIC \s 1 </w:instrText>
      </w:r>
      <w:r w:rsidRPr="00960BE1">
        <w:rPr>
          <w:noProof/>
          <w:lang w:val="en-CA"/>
        </w:rPr>
        <w:fldChar w:fldCharType="separate"/>
      </w:r>
      <w:r w:rsidR="00243911">
        <w:rPr>
          <w:noProof/>
          <w:lang w:val="en-CA"/>
        </w:rPr>
        <w:t>898</w:t>
      </w:r>
      <w:r w:rsidRPr="00960BE1">
        <w:rPr>
          <w:noProof/>
          <w:lang w:val="en-CA"/>
        </w:rPr>
        <w:fldChar w:fldCharType="end"/>
      </w:r>
      <w:r w:rsidRPr="00960BE1">
        <w:rPr>
          <w:noProof/>
          <w:lang w:val="en-CA"/>
        </w:rPr>
        <w:t>)</w:t>
      </w:r>
    </w:p>
    <w:p w14:paraId="6AD20D9B" w14:textId="05839BCD" w:rsidR="00EB217A" w:rsidRPr="00EA0095" w:rsidRDefault="00EB217A" w:rsidP="00EB217A">
      <w:pPr>
        <w:numPr>
          <w:ilvl w:val="0"/>
          <w:numId w:val="9"/>
        </w:numPr>
        <w:tabs>
          <w:tab w:val="clear" w:pos="400"/>
          <w:tab w:val="clear" w:pos="794"/>
        </w:tabs>
        <w:ind w:left="720" w:hanging="310"/>
        <w:rPr>
          <w:noProof/>
          <w:lang w:val="en-CA"/>
        </w:rPr>
      </w:pPr>
      <w:r w:rsidRPr="00EA0095">
        <w:rPr>
          <w:noProof/>
          <w:lang w:val="en-CA"/>
        </w:rPr>
        <w:t>The scaling and transformation process as specified in clause</w:t>
      </w:r>
      <w:r w:rsidRPr="00084198">
        <w:rPr>
          <w:noProof/>
          <w:lang w:val="en-CA"/>
        </w:rPr>
        <w:t> </w:t>
      </w:r>
      <w:r w:rsidRPr="00084198">
        <w:rPr>
          <w:noProof/>
          <w:highlight w:val="yellow"/>
          <w:lang w:val="en-CA"/>
        </w:rPr>
        <w:fldChar w:fldCharType="begin" w:fldLock="1"/>
      </w:r>
      <w:r w:rsidRPr="00084198">
        <w:rPr>
          <w:noProof/>
          <w:lang w:val="en-CA"/>
        </w:rPr>
        <w:instrText xml:space="preserve"> REF _Ref522189476 \r \h </w:instrText>
      </w:r>
      <w:r w:rsidRPr="00084198">
        <w:rPr>
          <w:noProof/>
          <w:highlight w:val="yellow"/>
          <w:lang w:val="en-CA"/>
        </w:rPr>
      </w:r>
      <w:r w:rsidRPr="00084198">
        <w:rPr>
          <w:noProof/>
          <w:highlight w:val="yellow"/>
          <w:lang w:val="en-CA"/>
        </w:rPr>
        <w:fldChar w:fldCharType="separate"/>
      </w:r>
      <w:r w:rsidR="00243911">
        <w:rPr>
          <w:noProof/>
          <w:lang w:val="en-CA"/>
        </w:rPr>
        <w:t>8.7.2</w:t>
      </w:r>
      <w:r w:rsidRPr="00084198">
        <w:rPr>
          <w:noProof/>
          <w:highlight w:val="yellow"/>
          <w:lang w:val="en-CA"/>
        </w:rPr>
        <w:fldChar w:fldCharType="end"/>
      </w:r>
      <w:r w:rsidRPr="00EA0095">
        <w:rPr>
          <w:noProof/>
          <w:lang w:val="en-CA"/>
        </w:rPr>
        <w:t xml:space="preserve"> is i</w:t>
      </w:r>
      <w:r>
        <w:rPr>
          <w:noProof/>
          <w:lang w:val="en-CA"/>
        </w:rPr>
        <w:t>nvoked with the luma location ( xTbYSub , yTbYSub </w:t>
      </w:r>
      <w:r w:rsidRPr="00EA0095">
        <w:rPr>
          <w:noProof/>
          <w:lang w:val="en-CA"/>
        </w:rPr>
        <w:t xml:space="preserve">), the variable cIdx, </w:t>
      </w:r>
      <w:r>
        <w:rPr>
          <w:noProof/>
          <w:lang w:val="en-CA"/>
        </w:rPr>
        <w:t xml:space="preserve">nTbWSub </w:t>
      </w:r>
      <w:r w:rsidRPr="00EA0095">
        <w:rPr>
          <w:noProof/>
          <w:lang w:val="en-CA"/>
        </w:rPr>
        <w:t xml:space="preserve">and </w:t>
      </w:r>
      <w:r>
        <w:rPr>
          <w:noProof/>
          <w:lang w:val="en-CA"/>
        </w:rPr>
        <w:t>nTbHSub</w:t>
      </w:r>
      <w:r w:rsidRPr="00EA0095">
        <w:rPr>
          <w:noProof/>
          <w:lang w:val="en-CA"/>
        </w:rPr>
        <w:t xml:space="preserve"> as inputs, and the output is an </w:t>
      </w:r>
      <w:r>
        <w:rPr>
          <w:noProof/>
          <w:lang w:val="en-CA"/>
        </w:rPr>
        <w:t>( nTbWSub )x( nTbHSub </w:t>
      </w:r>
      <w:r w:rsidRPr="00EA0095">
        <w:rPr>
          <w:noProof/>
          <w:lang w:val="en-CA"/>
        </w:rPr>
        <w:t>) array resSamples</w:t>
      </w:r>
      <w:r>
        <w:rPr>
          <w:noProof/>
          <w:lang w:val="en-CA"/>
        </w:rPr>
        <w:t>Tb</w:t>
      </w:r>
      <w:r w:rsidRPr="00EA0095">
        <w:rPr>
          <w:noProof/>
          <w:lang w:val="en-CA"/>
        </w:rPr>
        <w:t>.</w:t>
      </w:r>
    </w:p>
    <w:p w14:paraId="1760F397" w14:textId="77777777" w:rsidR="00EB217A" w:rsidRDefault="00EB217A" w:rsidP="00EB217A">
      <w:pPr>
        <w:numPr>
          <w:ilvl w:val="0"/>
          <w:numId w:val="9"/>
        </w:numPr>
        <w:tabs>
          <w:tab w:val="clear" w:pos="400"/>
          <w:tab w:val="clear" w:pos="794"/>
        </w:tabs>
        <w:ind w:left="720" w:hanging="310"/>
        <w:rPr>
          <w:noProof/>
          <w:lang w:val="en-CA"/>
        </w:rPr>
      </w:pPr>
      <w:r w:rsidRPr="00084198">
        <w:rPr>
          <w:noProof/>
          <w:lang w:val="en-CA"/>
        </w:rPr>
        <w:t xml:space="preserve">The residual samples resSamples[ x ][ y ] with </w:t>
      </w:r>
      <w:r w:rsidRPr="00084198">
        <w:rPr>
          <w:noProof/>
          <w:lang w:val="en-CA" w:eastAsia="ko-KR"/>
        </w:rPr>
        <w:t>x = 0..nTbW − 1, y = 0..nTbH − 1</w:t>
      </w:r>
      <w:r w:rsidRPr="00084198">
        <w:rPr>
          <w:noProof/>
          <w:lang w:val="en-CA"/>
        </w:rPr>
        <w:t xml:space="preserve"> are </w:t>
      </w:r>
      <w:r>
        <w:rPr>
          <w:noProof/>
          <w:lang w:val="en-CA"/>
        </w:rPr>
        <w:t>set equal to 0.</w:t>
      </w:r>
    </w:p>
    <w:p w14:paraId="7D6D9A21" w14:textId="77777777" w:rsidR="00EB217A" w:rsidRDefault="00EB217A" w:rsidP="00EB217A">
      <w:pPr>
        <w:numPr>
          <w:ilvl w:val="0"/>
          <w:numId w:val="9"/>
        </w:numPr>
        <w:tabs>
          <w:tab w:val="clear" w:pos="400"/>
          <w:tab w:val="clear" w:pos="794"/>
        </w:tabs>
        <w:ind w:left="720" w:hanging="310"/>
        <w:rPr>
          <w:noProof/>
          <w:lang w:val="en-CA"/>
        </w:rPr>
      </w:pPr>
      <w:r w:rsidRPr="00084198">
        <w:rPr>
          <w:noProof/>
          <w:lang w:val="en-CA"/>
        </w:rPr>
        <w:lastRenderedPageBreak/>
        <w:t xml:space="preserve">The residual samples resSamples[ x ][ y ] with </w:t>
      </w:r>
      <w:r w:rsidRPr="00084198">
        <w:rPr>
          <w:noProof/>
          <w:lang w:val="en-CA" w:eastAsia="ko-KR"/>
        </w:rPr>
        <w:t>x = </w:t>
      </w:r>
      <w:r w:rsidRPr="00960BE1">
        <w:rPr>
          <w:noProof/>
          <w:lang w:val="en-CA"/>
        </w:rPr>
        <w:t>x</w:t>
      </w:r>
      <w:r>
        <w:rPr>
          <w:noProof/>
          <w:lang w:val="en-CA"/>
        </w:rPr>
        <w:t>Tb0Sub</w:t>
      </w:r>
      <w:r w:rsidRPr="00084198">
        <w:rPr>
          <w:noProof/>
          <w:lang w:val="en-CA" w:eastAsia="ko-KR"/>
        </w:rPr>
        <w:t>..</w:t>
      </w:r>
      <w:r w:rsidRPr="00960BE1">
        <w:rPr>
          <w:noProof/>
          <w:lang w:val="en-CA"/>
        </w:rPr>
        <w:t>x</w:t>
      </w:r>
      <w:r>
        <w:rPr>
          <w:noProof/>
          <w:lang w:val="en-CA"/>
        </w:rPr>
        <w:t>Tb0Sub</w:t>
      </w:r>
      <w:r w:rsidRPr="00084198">
        <w:rPr>
          <w:noProof/>
          <w:lang w:val="en-CA"/>
        </w:rPr>
        <w:t> </w:t>
      </w:r>
      <w:r>
        <w:rPr>
          <w:noProof/>
          <w:lang w:val="en-CA" w:eastAsia="ko-KR"/>
        </w:rPr>
        <w:t>+</w:t>
      </w:r>
      <w:r w:rsidRPr="00084198">
        <w:rPr>
          <w:noProof/>
          <w:lang w:val="en-CA"/>
        </w:rPr>
        <w:t> </w:t>
      </w:r>
      <w:r>
        <w:rPr>
          <w:noProof/>
          <w:lang w:val="en-CA"/>
        </w:rPr>
        <w:t>nTbWSub</w:t>
      </w:r>
      <w:r w:rsidRPr="00084198">
        <w:rPr>
          <w:noProof/>
          <w:lang w:val="en-CA"/>
        </w:rPr>
        <w:t> </w:t>
      </w:r>
      <w:r>
        <w:rPr>
          <w:noProof/>
          <w:lang w:val="en-CA" w:eastAsia="ko-KR"/>
        </w:rPr>
        <w:t>–</w:t>
      </w:r>
      <w:r w:rsidRPr="00084198">
        <w:rPr>
          <w:noProof/>
          <w:lang w:val="en-CA"/>
        </w:rPr>
        <w:t> </w:t>
      </w:r>
      <w:r>
        <w:rPr>
          <w:noProof/>
          <w:lang w:val="en-CA" w:eastAsia="ko-KR"/>
        </w:rPr>
        <w:t>1</w:t>
      </w:r>
      <w:r w:rsidRPr="00084198">
        <w:rPr>
          <w:noProof/>
          <w:lang w:val="en-CA" w:eastAsia="ko-KR"/>
        </w:rPr>
        <w:t>, y = </w:t>
      </w:r>
      <w:r>
        <w:rPr>
          <w:noProof/>
          <w:lang w:val="en-CA"/>
        </w:rPr>
        <w:t>yTb0Sub</w:t>
      </w:r>
      <w:r w:rsidRPr="00084198">
        <w:rPr>
          <w:noProof/>
          <w:lang w:val="en-CA" w:eastAsia="ko-KR"/>
        </w:rPr>
        <w:t>..</w:t>
      </w:r>
      <w:r>
        <w:rPr>
          <w:noProof/>
          <w:lang w:val="en-CA"/>
        </w:rPr>
        <w:t>yTb0Sub</w:t>
      </w:r>
      <w:r w:rsidRPr="00084198">
        <w:rPr>
          <w:noProof/>
          <w:lang w:val="en-CA"/>
        </w:rPr>
        <w:t> </w:t>
      </w:r>
      <w:r>
        <w:rPr>
          <w:noProof/>
          <w:lang w:val="en-CA" w:eastAsia="ko-KR"/>
        </w:rPr>
        <w:t>+</w:t>
      </w:r>
      <w:r w:rsidRPr="00084198">
        <w:rPr>
          <w:noProof/>
          <w:lang w:val="en-CA"/>
        </w:rPr>
        <w:t> </w:t>
      </w:r>
      <w:r>
        <w:rPr>
          <w:noProof/>
          <w:lang w:val="en-CA"/>
        </w:rPr>
        <w:t>nTbHSub</w:t>
      </w:r>
      <w:r w:rsidRPr="00084198">
        <w:rPr>
          <w:noProof/>
          <w:lang w:val="en-CA"/>
        </w:rPr>
        <w:t> </w:t>
      </w:r>
      <w:r>
        <w:rPr>
          <w:noProof/>
          <w:lang w:val="en-CA" w:eastAsia="ko-KR"/>
        </w:rPr>
        <w:t>–</w:t>
      </w:r>
      <w:r w:rsidRPr="00084198">
        <w:rPr>
          <w:noProof/>
          <w:lang w:val="en-CA"/>
        </w:rPr>
        <w:t> </w:t>
      </w:r>
      <w:r>
        <w:rPr>
          <w:noProof/>
          <w:lang w:val="en-CA" w:eastAsia="ko-KR"/>
        </w:rPr>
        <w:t>1</w:t>
      </w:r>
      <w:r w:rsidRPr="00084198">
        <w:rPr>
          <w:noProof/>
          <w:lang w:val="en-CA"/>
        </w:rPr>
        <w:t xml:space="preserve"> are </w:t>
      </w:r>
      <w:r>
        <w:rPr>
          <w:noProof/>
          <w:lang w:val="en-CA"/>
        </w:rPr>
        <w:t>derived as follows:</w:t>
      </w:r>
    </w:p>
    <w:p w14:paraId="70BEDF9E" w14:textId="56006D7F" w:rsidR="00EB217A" w:rsidRPr="00EC4A42" w:rsidRDefault="00EB217A" w:rsidP="00EB217A">
      <w:pPr>
        <w:tabs>
          <w:tab w:val="clear" w:pos="794"/>
          <w:tab w:val="clear" w:pos="1191"/>
          <w:tab w:val="clear" w:pos="1588"/>
          <w:tab w:val="clear" w:pos="1985"/>
          <w:tab w:val="left" w:pos="1440"/>
          <w:tab w:val="right" w:pos="9696"/>
        </w:tabs>
        <w:spacing w:before="193" w:after="240"/>
        <w:ind w:left="1080"/>
        <w:jc w:val="left"/>
        <w:rPr>
          <w:noProof/>
          <w:lang w:val="en-CA"/>
        </w:rPr>
      </w:pPr>
      <w:r w:rsidRPr="00084198">
        <w:rPr>
          <w:noProof/>
          <w:lang w:val="en-CA"/>
        </w:rPr>
        <w:t>resSamples[ x ][ y ]</w:t>
      </w:r>
      <w:r w:rsidRPr="00EC4A42">
        <w:rPr>
          <w:noProof/>
          <w:lang w:val="en-CA"/>
        </w:rPr>
        <w:t xml:space="preserve"> =  </w:t>
      </w:r>
      <w:r w:rsidRPr="00084198">
        <w:rPr>
          <w:noProof/>
          <w:lang w:val="en-CA"/>
        </w:rPr>
        <w:t>resSamples</w:t>
      </w:r>
      <w:r>
        <w:rPr>
          <w:noProof/>
          <w:lang w:val="en-CA"/>
        </w:rPr>
        <w:t>Tb[</w:t>
      </w:r>
      <w:r w:rsidRPr="00084198">
        <w:rPr>
          <w:noProof/>
          <w:lang w:val="en-CA"/>
        </w:rPr>
        <w:t> </w:t>
      </w:r>
      <w:r>
        <w:rPr>
          <w:noProof/>
          <w:lang w:val="en-CA"/>
        </w:rPr>
        <w:t>x</w:t>
      </w:r>
      <w:r w:rsidRPr="00084198">
        <w:rPr>
          <w:noProof/>
          <w:lang w:val="en-CA"/>
        </w:rPr>
        <w:t> </w:t>
      </w:r>
      <w:r>
        <w:rPr>
          <w:noProof/>
          <w:lang w:val="en-CA" w:eastAsia="ko-KR"/>
        </w:rPr>
        <w:t>–</w:t>
      </w:r>
      <w:r w:rsidRPr="00084198">
        <w:rPr>
          <w:noProof/>
          <w:lang w:val="en-CA"/>
        </w:rPr>
        <w:t> </w:t>
      </w:r>
      <w:r>
        <w:rPr>
          <w:noProof/>
          <w:lang w:val="en-CA"/>
        </w:rPr>
        <w:t>xTb0Sub</w:t>
      </w:r>
      <w:r w:rsidRPr="00084198">
        <w:rPr>
          <w:noProof/>
          <w:lang w:val="en-CA"/>
        </w:rPr>
        <w:t> </w:t>
      </w:r>
      <w:r>
        <w:rPr>
          <w:noProof/>
          <w:lang w:val="en-CA"/>
        </w:rPr>
        <w:t>][</w:t>
      </w:r>
      <w:r w:rsidRPr="00084198">
        <w:rPr>
          <w:noProof/>
          <w:lang w:val="en-CA"/>
        </w:rPr>
        <w:t> </w:t>
      </w:r>
      <w:r>
        <w:rPr>
          <w:noProof/>
          <w:lang w:val="en-CA"/>
        </w:rPr>
        <w:t>y</w:t>
      </w:r>
      <w:r w:rsidRPr="00084198">
        <w:rPr>
          <w:noProof/>
          <w:lang w:val="en-CA"/>
        </w:rPr>
        <w:t> </w:t>
      </w:r>
      <w:r>
        <w:rPr>
          <w:noProof/>
          <w:lang w:val="en-CA" w:eastAsia="ko-KR"/>
        </w:rPr>
        <w:t>–</w:t>
      </w:r>
      <w:r w:rsidRPr="00084198">
        <w:rPr>
          <w:noProof/>
          <w:lang w:val="en-CA"/>
        </w:rPr>
        <w:t> </w:t>
      </w:r>
      <w:r>
        <w:rPr>
          <w:noProof/>
          <w:lang w:val="en-CA"/>
        </w:rPr>
        <w:t>yTb0Sub</w:t>
      </w:r>
      <w:r w:rsidRPr="00084198">
        <w:rPr>
          <w:noProof/>
          <w:lang w:val="en-CA"/>
        </w:rPr>
        <w:t> </w:t>
      </w:r>
      <w:r>
        <w:rPr>
          <w:noProof/>
          <w:lang w:val="en-CA"/>
        </w:rPr>
        <w:t>]</w:t>
      </w:r>
      <w:r w:rsidRPr="00EC4A42">
        <w:rPr>
          <w:noProof/>
          <w:lang w:val="en-CA"/>
        </w:rPr>
        <w:tab/>
        <w:t>(</w:t>
      </w:r>
      <w:r w:rsidRPr="00EC4A42">
        <w:rPr>
          <w:noProof/>
          <w:lang w:val="en-CA"/>
        </w:rPr>
        <w:fldChar w:fldCharType="begin" w:fldLock="1"/>
      </w:r>
      <w:r w:rsidRPr="00EC4A42">
        <w:rPr>
          <w:noProof/>
          <w:lang w:val="en-CA"/>
        </w:rPr>
        <w:instrText xml:space="preserve"> STYLEREF 1 \s </w:instrText>
      </w:r>
      <w:r w:rsidRPr="00EC4A42">
        <w:rPr>
          <w:noProof/>
          <w:lang w:val="en-CA"/>
        </w:rPr>
        <w:fldChar w:fldCharType="separate"/>
      </w:r>
      <w:r w:rsidR="00243911">
        <w:rPr>
          <w:noProof/>
          <w:lang w:val="en-CA"/>
        </w:rPr>
        <w:t>8</w:t>
      </w:r>
      <w:r w:rsidRPr="00EC4A42">
        <w:rPr>
          <w:noProof/>
          <w:lang w:val="en-CA"/>
        </w:rPr>
        <w:fldChar w:fldCharType="end"/>
      </w:r>
      <w:r w:rsidRPr="00EC4A42">
        <w:rPr>
          <w:noProof/>
          <w:lang w:val="en-CA"/>
        </w:rPr>
        <w:noBreakHyphen/>
      </w:r>
      <w:r w:rsidRPr="00EC4A42">
        <w:rPr>
          <w:noProof/>
          <w:lang w:val="en-CA"/>
        </w:rPr>
        <w:fldChar w:fldCharType="begin" w:fldLock="1"/>
      </w:r>
      <w:r w:rsidRPr="00EC4A42">
        <w:rPr>
          <w:noProof/>
          <w:lang w:val="en-CA"/>
        </w:rPr>
        <w:instrText xml:space="preserve"> SEQ Equation \* ARABIC \s 1 </w:instrText>
      </w:r>
      <w:r w:rsidRPr="00EC4A42">
        <w:rPr>
          <w:noProof/>
          <w:lang w:val="en-CA"/>
        </w:rPr>
        <w:fldChar w:fldCharType="separate"/>
      </w:r>
      <w:r w:rsidR="00243911">
        <w:rPr>
          <w:noProof/>
          <w:lang w:val="en-CA"/>
        </w:rPr>
        <w:t>899</w:t>
      </w:r>
      <w:r w:rsidRPr="00EC4A42">
        <w:rPr>
          <w:noProof/>
          <w:lang w:val="en-CA"/>
        </w:rPr>
        <w:fldChar w:fldCharType="end"/>
      </w:r>
      <w:r w:rsidRPr="00EC4A42">
        <w:rPr>
          <w:noProof/>
          <w:lang w:val="en-CA"/>
        </w:rPr>
        <w:t>)</w:t>
      </w:r>
    </w:p>
    <w:p w14:paraId="37B5E6AC" w14:textId="5A382349" w:rsidR="0057383D" w:rsidRPr="00084198" w:rsidRDefault="0057383D" w:rsidP="004A6E64">
      <w:pPr>
        <w:numPr>
          <w:ilvl w:val="0"/>
          <w:numId w:val="9"/>
        </w:numPr>
        <w:tabs>
          <w:tab w:val="clear" w:pos="794"/>
          <w:tab w:val="num" w:pos="284"/>
          <w:tab w:val="left" w:pos="720"/>
        </w:tabs>
        <w:ind w:left="284" w:hanging="284"/>
        <w:rPr>
          <w:noProof/>
          <w:lang w:val="en-CA"/>
        </w:rPr>
      </w:pPr>
      <w:r w:rsidRPr="00084198">
        <w:rPr>
          <w:noProof/>
          <w:lang w:val="en-CA"/>
        </w:rPr>
        <w:t xml:space="preserve">Otherwise, </w:t>
      </w:r>
      <w:r w:rsidR="00617193" w:rsidRPr="00084198">
        <w:rPr>
          <w:noProof/>
          <w:lang w:val="en-CA"/>
        </w:rPr>
        <w:t>the scaling and transformation process as specified in clause </w:t>
      </w:r>
      <w:r w:rsidR="00617193" w:rsidRPr="00084198">
        <w:rPr>
          <w:noProof/>
          <w:highlight w:val="yellow"/>
          <w:lang w:val="en-CA"/>
        </w:rPr>
        <w:fldChar w:fldCharType="begin" w:fldLock="1"/>
      </w:r>
      <w:r w:rsidR="00617193" w:rsidRPr="00084198">
        <w:rPr>
          <w:noProof/>
          <w:lang w:val="en-CA"/>
        </w:rPr>
        <w:instrText xml:space="preserve"> REF _Ref522189476 \r \h </w:instrText>
      </w:r>
      <w:r w:rsidR="00617193" w:rsidRPr="00084198">
        <w:rPr>
          <w:noProof/>
          <w:highlight w:val="yellow"/>
          <w:lang w:val="en-CA"/>
        </w:rPr>
      </w:r>
      <w:r w:rsidR="00617193" w:rsidRPr="00084198">
        <w:rPr>
          <w:noProof/>
          <w:highlight w:val="yellow"/>
          <w:lang w:val="en-CA"/>
        </w:rPr>
        <w:fldChar w:fldCharType="separate"/>
      </w:r>
      <w:r w:rsidR="00243911">
        <w:rPr>
          <w:noProof/>
          <w:lang w:val="en-CA"/>
        </w:rPr>
        <w:t>8.7.2</w:t>
      </w:r>
      <w:r w:rsidR="00617193" w:rsidRPr="00084198">
        <w:rPr>
          <w:noProof/>
          <w:highlight w:val="yellow"/>
          <w:lang w:val="en-CA"/>
        </w:rPr>
        <w:fldChar w:fldCharType="end"/>
      </w:r>
      <w:r w:rsidR="00617193" w:rsidRPr="00084198">
        <w:rPr>
          <w:noProof/>
          <w:lang w:val="en-CA"/>
        </w:rPr>
        <w:t xml:space="preserve"> is invoked with the luma location ( xTbY, yTbY ), the variable cIdx, the transform width nTbW and the transform height nTbH as inputs, and the output is an (nTbW)x(nTbH) array resSamples.</w:t>
      </w:r>
    </w:p>
    <w:p w14:paraId="585F142C" w14:textId="4CFC0C2C" w:rsidR="006F393D" w:rsidRPr="00084198" w:rsidRDefault="006F393D" w:rsidP="00C82BCE">
      <w:pPr>
        <w:rPr>
          <w:noProof/>
          <w:lang w:val="en-CA" w:eastAsia="ko-KR"/>
        </w:rPr>
      </w:pPr>
    </w:p>
    <w:p w14:paraId="2E81421C" w14:textId="77777777" w:rsidR="00AD1DBF" w:rsidRPr="00084198" w:rsidRDefault="00AD1DBF" w:rsidP="00AD1DBF">
      <w:pPr>
        <w:rPr>
          <w:noProof/>
          <w:lang w:val="en-CA"/>
        </w:rPr>
      </w:pPr>
    </w:p>
    <w:p w14:paraId="2FD1F561" w14:textId="5FD5A732" w:rsidR="00AD1DBF" w:rsidRPr="00084198" w:rsidRDefault="00D96EE1" w:rsidP="00C246EB">
      <w:pPr>
        <w:pStyle w:val="Heading4"/>
        <w:numPr>
          <w:ilvl w:val="0"/>
          <w:numId w:val="0"/>
        </w:numPr>
        <w:ind w:left="864" w:hanging="954"/>
        <w:rPr>
          <w:noProof/>
          <w:lang w:val="en-CA"/>
        </w:rPr>
      </w:pPr>
      <w:bookmarkStart w:id="9" w:name="_Ref1935962"/>
      <w:bookmarkStart w:id="10" w:name="_GoBack"/>
      <w:r>
        <w:rPr>
          <w:noProof/>
          <w:lang w:val="en-CA"/>
        </w:rPr>
        <w:t>8.6.2.4</w:t>
      </w:r>
      <w:r>
        <w:rPr>
          <w:noProof/>
          <w:lang w:val="en-CA"/>
        </w:rPr>
        <w:tab/>
      </w:r>
      <w:r w:rsidR="00AD1DBF" w:rsidRPr="00084198">
        <w:rPr>
          <w:noProof/>
          <w:lang w:val="en-CA"/>
        </w:rPr>
        <w:t xml:space="preserve">Derivation process for </w:t>
      </w:r>
      <w:r w:rsidR="009A6579" w:rsidRPr="00084198">
        <w:rPr>
          <w:noProof/>
          <w:lang w:val="en-CA"/>
        </w:rPr>
        <w:t xml:space="preserve">IBC </w:t>
      </w:r>
      <w:r w:rsidR="00AD1DBF" w:rsidRPr="00084198">
        <w:rPr>
          <w:noProof/>
          <w:lang w:val="en-CA"/>
        </w:rPr>
        <w:t xml:space="preserve">history-based </w:t>
      </w:r>
      <w:r w:rsidR="00E106F1" w:rsidRPr="00084198">
        <w:rPr>
          <w:noProof/>
          <w:lang w:val="en-CA"/>
        </w:rPr>
        <w:t xml:space="preserve">block </w:t>
      </w:r>
      <w:r w:rsidR="009A6579" w:rsidRPr="00084198">
        <w:rPr>
          <w:noProof/>
          <w:lang w:val="en-CA"/>
        </w:rPr>
        <w:t xml:space="preserve">vector </w:t>
      </w:r>
      <w:r w:rsidR="00AD1DBF" w:rsidRPr="00084198">
        <w:rPr>
          <w:noProof/>
          <w:lang w:val="en-CA"/>
        </w:rPr>
        <w:t>candidates</w:t>
      </w:r>
      <w:bookmarkEnd w:id="9"/>
    </w:p>
    <w:bookmarkEnd w:id="10"/>
    <w:p w14:paraId="24BF4F79" w14:textId="77777777" w:rsidR="00AD1DBF" w:rsidRPr="00084198" w:rsidDel="003C51E6" w:rsidRDefault="00AD1DBF" w:rsidP="00AD1DBF">
      <w:pPr>
        <w:keepNext/>
        <w:rPr>
          <w:noProof/>
          <w:lang w:val="en-CA"/>
        </w:rPr>
      </w:pPr>
      <w:r w:rsidRPr="00084198" w:rsidDel="003C51E6">
        <w:rPr>
          <w:noProof/>
          <w:lang w:val="en-CA"/>
        </w:rPr>
        <w:t>Inputs to this process are:</w:t>
      </w:r>
    </w:p>
    <w:p w14:paraId="5A58A880" w14:textId="1ABB385F" w:rsidR="00AD1DBF" w:rsidRPr="00084198" w:rsidRDefault="00AD1DBF" w:rsidP="004A6E64">
      <w:pPr>
        <w:numPr>
          <w:ilvl w:val="0"/>
          <w:numId w:val="5"/>
        </w:numPr>
        <w:rPr>
          <w:rFonts w:eastAsia="Malgun Gothic"/>
          <w:noProof/>
          <w:lang w:val="en-CA" w:eastAsia="ko-KR"/>
        </w:rPr>
      </w:pPr>
      <w:r w:rsidRPr="00084198">
        <w:rPr>
          <w:noProof/>
          <w:lang w:val="en-CA"/>
        </w:rPr>
        <w:t xml:space="preserve">a </w:t>
      </w:r>
      <w:r w:rsidR="00E106F1" w:rsidRPr="00084198">
        <w:rPr>
          <w:noProof/>
          <w:lang w:val="en-CA"/>
        </w:rPr>
        <w:t xml:space="preserve">block </w:t>
      </w:r>
      <w:r w:rsidR="00DE5F72" w:rsidRPr="00084198">
        <w:rPr>
          <w:noProof/>
          <w:lang w:val="en-CA"/>
        </w:rPr>
        <w:t>vector</w:t>
      </w:r>
      <w:r w:rsidRPr="00084198">
        <w:rPr>
          <w:noProof/>
          <w:lang w:val="en-CA"/>
        </w:rPr>
        <w:t xml:space="preserve"> candidate list </w:t>
      </w:r>
      <w:r w:rsidR="00E106F1" w:rsidRPr="00084198">
        <w:rPr>
          <w:noProof/>
          <w:lang w:val="en-CA"/>
        </w:rPr>
        <w:t>bv</w:t>
      </w:r>
      <w:r w:rsidR="00E106F1" w:rsidRPr="00084198" w:rsidDel="003C51E6">
        <w:rPr>
          <w:noProof/>
          <w:lang w:val="en-CA"/>
        </w:rPr>
        <w:t>CandList</w:t>
      </w:r>
      <w:r w:rsidRPr="00084198">
        <w:rPr>
          <w:noProof/>
          <w:lang w:val="en-CA"/>
        </w:rPr>
        <w:t xml:space="preserve">, </w:t>
      </w:r>
    </w:p>
    <w:p w14:paraId="2E503DD0" w14:textId="77777777" w:rsidR="00C3500E" w:rsidRPr="00084198" w:rsidRDefault="00C3500E" w:rsidP="00C3500E">
      <w:pPr>
        <w:numPr>
          <w:ilvl w:val="0"/>
          <w:numId w:val="5"/>
        </w:numPr>
        <w:rPr>
          <w:rFonts w:eastAsia="Malgun Gothic"/>
          <w:noProof/>
          <w:lang w:val="en-CA" w:eastAsia="ko-KR"/>
        </w:rPr>
      </w:pPr>
      <w:r w:rsidRPr="00084198">
        <w:rPr>
          <w:rFonts w:eastAsia="Malgun Gothic"/>
          <w:lang w:val="en-CA" w:eastAsia="ko-KR"/>
        </w:rPr>
        <w:t>a variable isInSmr specifying whether the current coding unit is inside a shared merging candidate region,</w:t>
      </w:r>
    </w:p>
    <w:p w14:paraId="164524A6" w14:textId="1B6E4F42" w:rsidR="00AD1DBF" w:rsidRPr="00084198" w:rsidRDefault="00AD1DBF" w:rsidP="004A6E64">
      <w:pPr>
        <w:numPr>
          <w:ilvl w:val="0"/>
          <w:numId w:val="5"/>
        </w:numPr>
        <w:rPr>
          <w:rFonts w:eastAsia="Malgun Gothic"/>
          <w:noProof/>
          <w:lang w:val="en-CA" w:eastAsia="ko-KR"/>
        </w:rPr>
      </w:pPr>
      <w:r w:rsidRPr="00084198">
        <w:rPr>
          <w:noProof/>
          <w:lang w:val="en-CA" w:eastAsia="ko-KR"/>
        </w:rPr>
        <w:t xml:space="preserve">the number of available </w:t>
      </w:r>
      <w:r w:rsidR="00E106F1" w:rsidRPr="00084198">
        <w:rPr>
          <w:noProof/>
          <w:lang w:val="en-CA"/>
        </w:rPr>
        <w:t xml:space="preserve">block </w:t>
      </w:r>
      <w:r w:rsidR="00DE5F72" w:rsidRPr="00084198">
        <w:rPr>
          <w:noProof/>
          <w:lang w:val="en-CA"/>
        </w:rPr>
        <w:t>vector</w:t>
      </w:r>
      <w:r w:rsidRPr="00084198">
        <w:rPr>
          <w:noProof/>
          <w:lang w:val="en-CA" w:eastAsia="ko-KR"/>
        </w:rPr>
        <w:t xml:space="preserve"> candidates in the list </w:t>
      </w:r>
      <w:r w:rsidRPr="00084198" w:rsidDel="003C51E6">
        <w:rPr>
          <w:noProof/>
          <w:lang w:val="en-CA" w:eastAsia="ko-KR"/>
        </w:rPr>
        <w:t>numCurrCand</w:t>
      </w:r>
      <w:r w:rsidRPr="00084198">
        <w:rPr>
          <w:noProof/>
          <w:lang w:val="en-CA" w:eastAsia="ko-KR"/>
        </w:rPr>
        <w:t>.</w:t>
      </w:r>
    </w:p>
    <w:p w14:paraId="759BA83A" w14:textId="77777777" w:rsidR="00AD1DBF" w:rsidRPr="00084198" w:rsidDel="003C51E6" w:rsidRDefault="00AD1DBF" w:rsidP="00AD1DBF">
      <w:pPr>
        <w:keepNext/>
        <w:rPr>
          <w:noProof/>
          <w:lang w:val="en-CA"/>
        </w:rPr>
      </w:pPr>
      <w:r w:rsidRPr="00084198">
        <w:rPr>
          <w:noProof/>
          <w:lang w:val="en-CA"/>
        </w:rPr>
        <w:t>Out</w:t>
      </w:r>
      <w:r w:rsidRPr="00084198" w:rsidDel="003C51E6">
        <w:rPr>
          <w:noProof/>
          <w:lang w:val="en-CA"/>
        </w:rPr>
        <w:t>puts to this process are:</w:t>
      </w:r>
    </w:p>
    <w:p w14:paraId="6F91B48D" w14:textId="3A01FAEA" w:rsidR="00AD1DBF" w:rsidRPr="00084198" w:rsidRDefault="00AD1DBF" w:rsidP="004A6E64">
      <w:pPr>
        <w:numPr>
          <w:ilvl w:val="0"/>
          <w:numId w:val="5"/>
        </w:numPr>
        <w:rPr>
          <w:rFonts w:eastAsia="Malgun Gothic"/>
          <w:noProof/>
          <w:lang w:val="en-CA" w:eastAsia="ko-KR"/>
        </w:rPr>
      </w:pPr>
      <w:r w:rsidRPr="00084198">
        <w:rPr>
          <w:noProof/>
          <w:lang w:val="en-CA" w:eastAsia="ko-KR"/>
        </w:rPr>
        <w:t xml:space="preserve">the modified </w:t>
      </w:r>
      <w:r w:rsidR="00E106F1" w:rsidRPr="00084198">
        <w:rPr>
          <w:noProof/>
          <w:lang w:val="en-CA"/>
        </w:rPr>
        <w:t xml:space="preserve">block </w:t>
      </w:r>
      <w:r w:rsidR="00DE5F72" w:rsidRPr="00084198">
        <w:rPr>
          <w:noProof/>
          <w:lang w:val="en-CA"/>
        </w:rPr>
        <w:t>vector</w:t>
      </w:r>
      <w:r w:rsidRPr="00084198">
        <w:rPr>
          <w:noProof/>
          <w:lang w:val="en-CA" w:eastAsia="ko-KR"/>
        </w:rPr>
        <w:t xml:space="preserve"> candidate list </w:t>
      </w:r>
      <w:r w:rsidR="00E106F1" w:rsidRPr="00084198">
        <w:rPr>
          <w:noProof/>
          <w:lang w:val="en-CA" w:eastAsia="ko-KR"/>
        </w:rPr>
        <w:t>bvCandList</w:t>
      </w:r>
      <w:r w:rsidRPr="00084198">
        <w:rPr>
          <w:noProof/>
          <w:lang w:val="en-CA" w:eastAsia="ko-KR"/>
        </w:rPr>
        <w:t>,</w:t>
      </w:r>
    </w:p>
    <w:p w14:paraId="43C86C40" w14:textId="16C92D08" w:rsidR="00AD1DBF" w:rsidRPr="00084198" w:rsidRDefault="00AD1DBF" w:rsidP="004A6E64">
      <w:pPr>
        <w:numPr>
          <w:ilvl w:val="0"/>
          <w:numId w:val="5"/>
        </w:numPr>
        <w:rPr>
          <w:rFonts w:eastAsia="Malgun Gothic"/>
          <w:noProof/>
          <w:lang w:val="en-CA" w:eastAsia="ko-KR"/>
        </w:rPr>
      </w:pPr>
      <w:r w:rsidRPr="00084198">
        <w:rPr>
          <w:noProof/>
          <w:lang w:val="en-CA" w:eastAsia="ko-KR"/>
        </w:rPr>
        <w:t xml:space="preserve">the modified number of </w:t>
      </w:r>
      <w:r w:rsidR="00DE5F72" w:rsidRPr="00084198">
        <w:rPr>
          <w:noProof/>
          <w:lang w:val="en-CA"/>
        </w:rPr>
        <w:t>motion vector</w:t>
      </w:r>
      <w:r w:rsidRPr="00084198">
        <w:rPr>
          <w:noProof/>
          <w:lang w:val="en-CA" w:eastAsia="ko-KR"/>
        </w:rPr>
        <w:t xml:space="preserve"> candidates in the list </w:t>
      </w:r>
      <w:r w:rsidRPr="00084198" w:rsidDel="003C51E6">
        <w:rPr>
          <w:noProof/>
          <w:lang w:val="en-CA" w:eastAsia="ko-KR"/>
        </w:rPr>
        <w:t>numCurrCand</w:t>
      </w:r>
      <w:r w:rsidRPr="00084198">
        <w:rPr>
          <w:noProof/>
          <w:lang w:val="en-CA" w:eastAsia="ko-KR"/>
        </w:rPr>
        <w:t>.</w:t>
      </w:r>
    </w:p>
    <w:p w14:paraId="7AEDA3CB" w14:textId="6B2130FB" w:rsidR="00AD1DBF" w:rsidRPr="00084198" w:rsidRDefault="00A10999" w:rsidP="00AD1DBF">
      <w:pPr>
        <w:rPr>
          <w:noProof/>
          <w:lang w:val="en-CA" w:eastAsia="ko-KR"/>
        </w:rPr>
      </w:pPr>
      <w:r w:rsidRPr="00084198">
        <w:rPr>
          <w:noProof/>
          <w:lang w:val="en-CA" w:eastAsia="zh-CN"/>
        </w:rPr>
        <w:t>The variables</w:t>
      </w:r>
      <w:r w:rsidR="00AD1DBF" w:rsidRPr="00084198">
        <w:rPr>
          <w:noProof/>
          <w:lang w:val="en-CA" w:eastAsia="ko-KR"/>
        </w:rPr>
        <w:t xml:space="preserve"> isPruned</w:t>
      </w:r>
      <w:r w:rsidRPr="00084198">
        <w:rPr>
          <w:noProof/>
          <w:lang w:val="en-CA"/>
        </w:rPr>
        <w:t>A</w:t>
      </w:r>
      <w:r w:rsidRPr="00084198">
        <w:rPr>
          <w:noProof/>
          <w:vertAlign w:val="subscript"/>
          <w:lang w:val="en-CA"/>
        </w:rPr>
        <w:t>1</w:t>
      </w:r>
      <w:r w:rsidRPr="00084198">
        <w:rPr>
          <w:noProof/>
          <w:lang w:val="en-CA"/>
        </w:rPr>
        <w:t xml:space="preserve"> and </w:t>
      </w:r>
      <w:r w:rsidRPr="00084198">
        <w:rPr>
          <w:noProof/>
          <w:lang w:val="en-CA" w:eastAsia="ko-KR"/>
        </w:rPr>
        <w:t>isPruned</w:t>
      </w:r>
      <w:r w:rsidRPr="00084198">
        <w:rPr>
          <w:noProof/>
          <w:lang w:val="en-CA"/>
        </w:rPr>
        <w:t>B</w:t>
      </w:r>
      <w:r w:rsidRPr="00084198">
        <w:rPr>
          <w:noProof/>
          <w:vertAlign w:val="subscript"/>
          <w:lang w:val="en-CA"/>
        </w:rPr>
        <w:t>1</w:t>
      </w:r>
      <w:r w:rsidR="00AD1DBF" w:rsidRPr="00084198">
        <w:rPr>
          <w:noProof/>
          <w:lang w:val="en-CA" w:eastAsia="ko-KR"/>
        </w:rPr>
        <w:t xml:space="preserve"> </w:t>
      </w:r>
      <w:r w:rsidRPr="00084198">
        <w:rPr>
          <w:noProof/>
          <w:lang w:val="en-CA" w:eastAsia="ko-KR"/>
        </w:rPr>
        <w:t xml:space="preserve">are </w:t>
      </w:r>
      <w:r w:rsidR="00AD1DBF" w:rsidRPr="00084198">
        <w:rPr>
          <w:noProof/>
          <w:lang w:val="en-CA" w:eastAsia="ko-KR"/>
        </w:rPr>
        <w:t xml:space="preserve">set </w:t>
      </w:r>
      <w:r w:rsidRPr="00084198">
        <w:rPr>
          <w:noProof/>
          <w:lang w:val="en-CA" w:eastAsia="ko-KR"/>
        </w:rPr>
        <w:t xml:space="preserve">both </w:t>
      </w:r>
      <w:r w:rsidR="00AD1DBF" w:rsidRPr="00084198">
        <w:rPr>
          <w:noProof/>
          <w:lang w:val="en-CA" w:eastAsia="ko-KR"/>
        </w:rPr>
        <w:t>equal to FALSE.</w:t>
      </w:r>
    </w:p>
    <w:p w14:paraId="09B1AD11" w14:textId="578F3681" w:rsidR="00AD1DBF" w:rsidRPr="00084198" w:rsidRDefault="00AD1DBF" w:rsidP="00AD1DBF">
      <w:pPr>
        <w:tabs>
          <w:tab w:val="clear" w:pos="794"/>
          <w:tab w:val="clear" w:pos="1191"/>
          <w:tab w:val="left" w:pos="450"/>
        </w:tabs>
        <w:rPr>
          <w:rFonts w:eastAsia="Malgun Gothic"/>
          <w:noProof/>
          <w:lang w:val="en-CA" w:eastAsia="ko-KR"/>
        </w:rPr>
      </w:pPr>
      <w:r w:rsidRPr="00084198">
        <w:rPr>
          <w:rFonts w:eastAsia="Malgun Gothic"/>
          <w:noProof/>
          <w:lang w:val="en-CA" w:eastAsia="ko-KR"/>
        </w:rPr>
        <w:t xml:space="preserve">For each candidate in </w:t>
      </w:r>
      <w:r w:rsidR="00FC46F5" w:rsidRPr="00084198">
        <w:rPr>
          <w:rFonts w:eastAsia="Malgun Gothic"/>
          <w:noProof/>
          <w:lang w:val="en-CA" w:eastAsia="ko-KR"/>
        </w:rPr>
        <w:t>smr</w:t>
      </w:r>
      <w:r w:rsidRPr="00084198">
        <w:rPr>
          <w:noProof/>
          <w:lang w:val="en-CA"/>
        </w:rPr>
        <w:t>HmvpIbc</w:t>
      </w:r>
      <w:r w:rsidRPr="00084198">
        <w:rPr>
          <w:noProof/>
          <w:lang w:val="en-CA" w:eastAsia="zh-CN"/>
        </w:rPr>
        <w:t>Cand</w:t>
      </w:r>
      <w:r w:rsidRPr="00084198">
        <w:rPr>
          <w:noProof/>
          <w:lang w:val="en-CA"/>
        </w:rPr>
        <w:t>List[ hMvpIdx ] with index hMvpIdx = 1..</w:t>
      </w:r>
      <w:r w:rsidR="00FC46F5" w:rsidRPr="00084198">
        <w:rPr>
          <w:noProof/>
          <w:lang w:val="en-CA"/>
        </w:rPr>
        <w:t>smr</w:t>
      </w:r>
      <w:r w:rsidRPr="00084198">
        <w:rPr>
          <w:noProof/>
          <w:lang w:val="en-CA" w:eastAsia="ko-KR"/>
        </w:rPr>
        <w:t xml:space="preserve">NumHmvpIbcCand, the following ordered steps are repeated until numCurrCand is equal to </w:t>
      </w:r>
      <w:r w:rsidRPr="00084198" w:rsidDel="003C51E6">
        <w:rPr>
          <w:noProof/>
          <w:lang w:val="en-CA" w:eastAsia="ko-KR"/>
        </w:rPr>
        <w:t>MaxNum</w:t>
      </w:r>
      <w:r w:rsidR="00D40D88" w:rsidRPr="00084198">
        <w:rPr>
          <w:noProof/>
          <w:lang w:val="en-CA" w:eastAsia="ko-KR"/>
        </w:rPr>
        <w:t>Ibc</w:t>
      </w:r>
      <w:r w:rsidRPr="00084198" w:rsidDel="003C51E6">
        <w:rPr>
          <w:noProof/>
          <w:lang w:val="en-CA" w:eastAsia="ko-KR"/>
        </w:rPr>
        <w:t>MergeCand</w:t>
      </w:r>
      <w:r w:rsidRPr="00084198">
        <w:rPr>
          <w:noProof/>
          <w:lang w:val="en-CA"/>
        </w:rPr>
        <w:t>:</w:t>
      </w:r>
    </w:p>
    <w:p w14:paraId="004924A5" w14:textId="77777777" w:rsidR="00AD1DBF" w:rsidRPr="00084198" w:rsidRDefault="00AD1DBF" w:rsidP="004A6E64">
      <w:pPr>
        <w:numPr>
          <w:ilvl w:val="0"/>
          <w:numId w:val="136"/>
        </w:numPr>
        <w:tabs>
          <w:tab w:val="clear" w:pos="794"/>
          <w:tab w:val="left" w:pos="284"/>
          <w:tab w:val="left" w:pos="720"/>
        </w:tabs>
        <w:rPr>
          <w:noProof/>
          <w:lang w:val="en-CA" w:eastAsia="ko-KR"/>
        </w:rPr>
      </w:pPr>
      <w:r w:rsidRPr="00084198">
        <w:rPr>
          <w:noProof/>
          <w:lang w:val="en-CA"/>
        </w:rPr>
        <w:t>The variable sameMotion is derived as follows:</w:t>
      </w:r>
    </w:p>
    <w:p w14:paraId="110F7BA7" w14:textId="6E10C2CE" w:rsidR="00AD1DBF" w:rsidRPr="00084198" w:rsidRDefault="00AD1DBF" w:rsidP="004A6E64">
      <w:pPr>
        <w:numPr>
          <w:ilvl w:val="1"/>
          <w:numId w:val="7"/>
        </w:numPr>
        <w:tabs>
          <w:tab w:val="clear" w:pos="794"/>
          <w:tab w:val="left" w:pos="284"/>
        </w:tabs>
        <w:rPr>
          <w:noProof/>
          <w:lang w:val="en-CA" w:eastAsia="ko-KR"/>
        </w:rPr>
      </w:pPr>
      <w:r w:rsidRPr="00084198">
        <w:rPr>
          <w:noProof/>
          <w:lang w:val="en-CA"/>
        </w:rPr>
        <w:t xml:space="preserve">If all of the following conditions are true for any </w:t>
      </w:r>
      <w:r w:rsidR="003D1245" w:rsidRPr="00084198">
        <w:rPr>
          <w:noProof/>
          <w:lang w:val="en-CA"/>
        </w:rPr>
        <w:t xml:space="preserve">block </w:t>
      </w:r>
      <w:r w:rsidR="00A7117D" w:rsidRPr="00084198">
        <w:rPr>
          <w:noProof/>
          <w:lang w:val="en-CA"/>
        </w:rPr>
        <w:t>vector</w:t>
      </w:r>
      <w:r w:rsidR="00A10999" w:rsidRPr="00084198">
        <w:rPr>
          <w:noProof/>
          <w:lang w:val="en-CA"/>
        </w:rPr>
        <w:t xml:space="preserve"> candidate N with N being A</w:t>
      </w:r>
      <w:r w:rsidR="00A10999" w:rsidRPr="00084198">
        <w:rPr>
          <w:noProof/>
          <w:vertAlign w:val="subscript"/>
          <w:lang w:val="en-CA"/>
        </w:rPr>
        <w:t>1</w:t>
      </w:r>
      <w:r w:rsidR="00A10999" w:rsidRPr="00084198">
        <w:rPr>
          <w:noProof/>
          <w:lang w:val="en-CA"/>
        </w:rPr>
        <w:t xml:space="preserve"> or B</w:t>
      </w:r>
      <w:r w:rsidR="00A10999" w:rsidRPr="00084198">
        <w:rPr>
          <w:noProof/>
          <w:vertAlign w:val="subscript"/>
          <w:lang w:val="en-CA"/>
        </w:rPr>
        <w:t>1</w:t>
      </w:r>
      <w:r w:rsidRPr="00084198">
        <w:rPr>
          <w:noProof/>
          <w:lang w:val="en-CA" w:eastAsia="ko-KR"/>
        </w:rPr>
        <w:t xml:space="preserve">, </w:t>
      </w:r>
      <w:r w:rsidRPr="00084198">
        <w:rPr>
          <w:noProof/>
          <w:lang w:val="en-CA"/>
        </w:rPr>
        <w:t xml:space="preserve">sameMotion and </w:t>
      </w:r>
      <w:r w:rsidRPr="00084198">
        <w:rPr>
          <w:noProof/>
          <w:lang w:val="en-CA" w:eastAsia="ko-KR"/>
        </w:rPr>
        <w:t>isPruned</w:t>
      </w:r>
      <w:r w:rsidR="00A10999" w:rsidRPr="00084198">
        <w:rPr>
          <w:noProof/>
          <w:lang w:val="en-CA" w:eastAsia="ko-KR"/>
        </w:rPr>
        <w:t>N</w:t>
      </w:r>
      <w:r w:rsidRPr="00084198">
        <w:rPr>
          <w:noProof/>
          <w:lang w:val="en-CA" w:eastAsia="ko-KR"/>
        </w:rPr>
        <w:t xml:space="preserve"> are both set equal to TRUE</w:t>
      </w:r>
      <w:r w:rsidRPr="00084198">
        <w:rPr>
          <w:noProof/>
          <w:lang w:val="en-CA"/>
        </w:rPr>
        <w:t>:</w:t>
      </w:r>
    </w:p>
    <w:p w14:paraId="355EC494" w14:textId="7AF3355E" w:rsidR="002E489F" w:rsidRPr="00084198" w:rsidRDefault="002E489F" w:rsidP="004A6E64">
      <w:pPr>
        <w:numPr>
          <w:ilvl w:val="1"/>
          <w:numId w:val="7"/>
        </w:numPr>
        <w:tabs>
          <w:tab w:val="clear" w:pos="794"/>
          <w:tab w:val="clear" w:pos="1191"/>
        </w:tabs>
        <w:ind w:left="1440"/>
        <w:rPr>
          <w:noProof/>
          <w:lang w:val="en-CA" w:eastAsia="ko-KR"/>
        </w:rPr>
      </w:pPr>
      <w:r w:rsidRPr="00084198">
        <w:rPr>
          <w:noProof/>
          <w:lang w:val="en-CA"/>
        </w:rPr>
        <w:t xml:space="preserve">hMvpIdx is </w:t>
      </w:r>
      <w:del w:id="11" w:author="Li Zhang" w:date="2019-09-24T10:30:00Z">
        <w:r w:rsidRPr="00084198" w:rsidDel="004E5F46">
          <w:rPr>
            <w:noProof/>
            <w:lang w:val="en-CA"/>
          </w:rPr>
          <w:delText xml:space="preserve">less than or </w:delText>
        </w:r>
      </w:del>
      <w:r w:rsidRPr="00084198">
        <w:rPr>
          <w:noProof/>
          <w:lang w:val="en-CA"/>
        </w:rPr>
        <w:t xml:space="preserve">equal to </w:t>
      </w:r>
      <w:r w:rsidR="00A7117D" w:rsidRPr="00084198">
        <w:rPr>
          <w:noProof/>
          <w:lang w:val="en-CA"/>
        </w:rPr>
        <w:t>1</w:t>
      </w:r>
      <w:r w:rsidRPr="00084198">
        <w:rPr>
          <w:noProof/>
          <w:lang w:val="en-CA"/>
        </w:rPr>
        <w:t>.</w:t>
      </w:r>
    </w:p>
    <w:p w14:paraId="1A076181" w14:textId="750DA447" w:rsidR="00AD1DBF" w:rsidRPr="00084198" w:rsidRDefault="00AD1DBF" w:rsidP="004A6E64">
      <w:pPr>
        <w:numPr>
          <w:ilvl w:val="1"/>
          <w:numId w:val="7"/>
        </w:numPr>
        <w:tabs>
          <w:tab w:val="clear" w:pos="794"/>
          <w:tab w:val="clear" w:pos="1191"/>
        </w:tabs>
        <w:ind w:left="1440"/>
        <w:rPr>
          <w:noProof/>
          <w:lang w:val="en-CA" w:eastAsia="ko-KR"/>
        </w:rPr>
      </w:pPr>
      <w:r w:rsidRPr="00084198">
        <w:rPr>
          <w:noProof/>
          <w:lang w:val="en-CA"/>
        </w:rPr>
        <w:t>The candidate HmvpIbc</w:t>
      </w:r>
      <w:r w:rsidRPr="00084198">
        <w:rPr>
          <w:noProof/>
          <w:lang w:val="en-CA" w:eastAsia="zh-CN"/>
        </w:rPr>
        <w:t>Cand</w:t>
      </w:r>
      <w:r w:rsidR="002028B7" w:rsidRPr="00084198">
        <w:rPr>
          <w:noProof/>
          <w:lang w:val="en-CA"/>
        </w:rPr>
        <w:t>List</w:t>
      </w:r>
      <w:r w:rsidRPr="00084198">
        <w:rPr>
          <w:noProof/>
          <w:lang w:val="en-CA"/>
        </w:rPr>
        <w:t>[</w:t>
      </w:r>
      <w:r w:rsidRPr="00084198">
        <w:rPr>
          <w:noProof/>
          <w:lang w:val="en-CA" w:eastAsia="ko-KR"/>
        </w:rPr>
        <w:t>NumHmvpIbcCand</w:t>
      </w:r>
      <w:r w:rsidR="002028B7" w:rsidRPr="00084198">
        <w:rPr>
          <w:noProof/>
          <w:lang w:val="en-CA" w:eastAsia="ko-KR"/>
        </w:rPr>
        <w:t> </w:t>
      </w:r>
      <w:r w:rsidRPr="00084198">
        <w:rPr>
          <w:noProof/>
          <w:lang w:val="en-CA" w:eastAsia="ko-KR"/>
        </w:rPr>
        <w:t>− </w:t>
      </w:r>
      <w:r w:rsidRPr="00084198">
        <w:rPr>
          <w:noProof/>
          <w:lang w:val="en-CA"/>
        </w:rPr>
        <w:t>hMvpIdx]</w:t>
      </w:r>
      <w:r w:rsidRPr="00084198">
        <w:rPr>
          <w:noProof/>
          <w:lang w:val="en-CA" w:eastAsia="ko-KR"/>
        </w:rPr>
        <w:t xml:space="preserve"> is equal to the </w:t>
      </w:r>
      <w:r w:rsidR="003D1245" w:rsidRPr="00084198">
        <w:rPr>
          <w:noProof/>
          <w:lang w:val="en-CA"/>
        </w:rPr>
        <w:t xml:space="preserve">block </w:t>
      </w:r>
      <w:r w:rsidR="00A7117D" w:rsidRPr="00084198">
        <w:rPr>
          <w:noProof/>
          <w:lang w:val="en-CA"/>
        </w:rPr>
        <w:t>vector</w:t>
      </w:r>
      <w:r w:rsidRPr="00084198">
        <w:rPr>
          <w:noProof/>
          <w:lang w:val="en-CA" w:eastAsia="ko-KR"/>
        </w:rPr>
        <w:t xml:space="preserve"> candidate</w:t>
      </w:r>
      <w:r w:rsidR="003D1245" w:rsidRPr="00084198">
        <w:rPr>
          <w:noProof/>
          <w:lang w:val="en-CA" w:eastAsia="ko-KR"/>
        </w:rPr>
        <w:t> </w:t>
      </w:r>
      <w:r w:rsidR="00A10999" w:rsidRPr="00084198">
        <w:rPr>
          <w:noProof/>
          <w:lang w:val="en-CA"/>
        </w:rPr>
        <w:t>N</w:t>
      </w:r>
      <w:r w:rsidRPr="00084198">
        <w:rPr>
          <w:noProof/>
          <w:lang w:val="en-CA"/>
        </w:rPr>
        <w:t>.</w:t>
      </w:r>
    </w:p>
    <w:p w14:paraId="28345DAC" w14:textId="157CDC58" w:rsidR="00AD1DBF" w:rsidRPr="00084198" w:rsidRDefault="00AD1DBF" w:rsidP="004A6E64">
      <w:pPr>
        <w:numPr>
          <w:ilvl w:val="1"/>
          <w:numId w:val="7"/>
        </w:numPr>
        <w:tabs>
          <w:tab w:val="clear" w:pos="794"/>
          <w:tab w:val="clear" w:pos="1191"/>
        </w:tabs>
        <w:ind w:left="1440"/>
        <w:rPr>
          <w:noProof/>
          <w:lang w:val="en-CA" w:eastAsia="ko-KR"/>
        </w:rPr>
      </w:pPr>
      <w:r w:rsidRPr="00084198">
        <w:rPr>
          <w:noProof/>
          <w:lang w:val="en-CA" w:eastAsia="ko-KR"/>
        </w:rPr>
        <w:t>isPruned</w:t>
      </w:r>
      <w:r w:rsidR="00A10999" w:rsidRPr="00084198">
        <w:rPr>
          <w:noProof/>
          <w:lang w:val="en-CA" w:eastAsia="ko-KR"/>
        </w:rPr>
        <w:t>N</w:t>
      </w:r>
      <w:r w:rsidRPr="00084198">
        <w:rPr>
          <w:noProof/>
          <w:lang w:val="en-CA" w:eastAsia="ko-KR"/>
        </w:rPr>
        <w:t xml:space="preserve"> is equal to FALSE.</w:t>
      </w:r>
    </w:p>
    <w:p w14:paraId="7BFA6A47" w14:textId="77777777" w:rsidR="00AD1DBF" w:rsidRPr="00084198" w:rsidRDefault="00AD1DBF" w:rsidP="004A6E64">
      <w:pPr>
        <w:numPr>
          <w:ilvl w:val="1"/>
          <w:numId w:val="7"/>
        </w:numPr>
        <w:tabs>
          <w:tab w:val="clear" w:pos="794"/>
          <w:tab w:val="left" w:pos="284"/>
        </w:tabs>
        <w:rPr>
          <w:noProof/>
          <w:lang w:val="en-CA" w:eastAsia="ko-KR"/>
        </w:rPr>
      </w:pPr>
      <w:r w:rsidRPr="00084198">
        <w:rPr>
          <w:noProof/>
          <w:lang w:val="en-CA"/>
        </w:rPr>
        <w:t>Otherwise, sameMotion is set equal to FALSE.</w:t>
      </w:r>
    </w:p>
    <w:p w14:paraId="50CC0D31" w14:textId="3C394E86" w:rsidR="00AD1DBF" w:rsidRPr="00084198" w:rsidRDefault="00AD1DBF" w:rsidP="004A6E64">
      <w:pPr>
        <w:numPr>
          <w:ilvl w:val="0"/>
          <w:numId w:val="136"/>
        </w:numPr>
        <w:tabs>
          <w:tab w:val="clear" w:pos="794"/>
          <w:tab w:val="left" w:pos="284"/>
          <w:tab w:val="left" w:pos="720"/>
        </w:tabs>
        <w:rPr>
          <w:noProof/>
          <w:lang w:val="en-CA" w:eastAsia="ko-KR"/>
        </w:rPr>
      </w:pPr>
      <w:r w:rsidRPr="00084198">
        <w:rPr>
          <w:noProof/>
          <w:lang w:val="en-CA" w:eastAsia="ko-KR"/>
        </w:rPr>
        <w:t xml:space="preserve">When </w:t>
      </w:r>
      <w:r w:rsidRPr="00084198">
        <w:rPr>
          <w:noProof/>
          <w:lang w:val="en-CA"/>
        </w:rPr>
        <w:t xml:space="preserve">sameMotion is equal to </w:t>
      </w:r>
      <w:r w:rsidRPr="00084198" w:rsidDel="003C51E6">
        <w:rPr>
          <w:noProof/>
          <w:lang w:val="en-CA"/>
        </w:rPr>
        <w:t>FALSE</w:t>
      </w:r>
      <w:r w:rsidRPr="00084198">
        <w:rPr>
          <w:noProof/>
          <w:lang w:val="en-CA"/>
        </w:rPr>
        <w:t>,</w:t>
      </w:r>
      <w:r w:rsidRPr="00084198" w:rsidDel="003C51E6">
        <w:rPr>
          <w:noProof/>
          <w:lang w:val="en-CA"/>
        </w:rPr>
        <w:t xml:space="preserve"> </w:t>
      </w:r>
      <w:r w:rsidRPr="00084198">
        <w:rPr>
          <w:noProof/>
          <w:lang w:val="en-CA"/>
        </w:rPr>
        <w:t>the candidate HmvpIbc</w:t>
      </w:r>
      <w:r w:rsidRPr="00084198">
        <w:rPr>
          <w:noProof/>
          <w:lang w:val="en-CA" w:eastAsia="zh-CN"/>
        </w:rPr>
        <w:t>Cand</w:t>
      </w:r>
      <w:r w:rsidRPr="00084198">
        <w:rPr>
          <w:noProof/>
          <w:lang w:val="en-CA"/>
        </w:rPr>
        <w:t>List[</w:t>
      </w:r>
      <w:r w:rsidRPr="00084198">
        <w:rPr>
          <w:noProof/>
          <w:lang w:val="en-CA" w:eastAsia="ko-KR"/>
        </w:rPr>
        <w:t>NumHmvpIbcCand</w:t>
      </w:r>
      <w:r w:rsidR="002028B7" w:rsidRPr="00084198">
        <w:rPr>
          <w:noProof/>
          <w:lang w:val="en-CA" w:eastAsia="ko-KR"/>
        </w:rPr>
        <w:t> </w:t>
      </w:r>
      <w:r w:rsidRPr="00084198">
        <w:rPr>
          <w:noProof/>
          <w:lang w:val="en-CA" w:eastAsia="ko-KR"/>
        </w:rPr>
        <w:t>− </w:t>
      </w:r>
      <w:r w:rsidRPr="00084198">
        <w:rPr>
          <w:noProof/>
          <w:lang w:val="en-CA"/>
        </w:rPr>
        <w:t>hMvpIdx]</w:t>
      </w:r>
      <w:r w:rsidRPr="00084198">
        <w:rPr>
          <w:noProof/>
          <w:lang w:val="en-CA" w:eastAsia="ko-KR"/>
        </w:rPr>
        <w:t xml:space="preserve"> is added to the </w:t>
      </w:r>
      <w:r w:rsidR="003D1245" w:rsidRPr="00084198">
        <w:rPr>
          <w:noProof/>
          <w:lang w:val="en-CA"/>
        </w:rPr>
        <w:t xml:space="preserve">block </w:t>
      </w:r>
      <w:r w:rsidR="00A7117D" w:rsidRPr="00084198">
        <w:rPr>
          <w:noProof/>
          <w:lang w:val="en-CA"/>
        </w:rPr>
        <w:t>vector</w:t>
      </w:r>
      <w:r w:rsidRPr="00084198">
        <w:rPr>
          <w:noProof/>
          <w:lang w:val="en-CA" w:eastAsia="ko-KR"/>
        </w:rPr>
        <w:t xml:space="preserve"> candidate list as follows:</w:t>
      </w:r>
    </w:p>
    <w:p w14:paraId="3F23041E" w14:textId="487ECB64" w:rsidR="00AD1DBF" w:rsidRPr="00084198" w:rsidRDefault="003D1245" w:rsidP="00AD1DBF">
      <w:pPr>
        <w:pStyle w:val="Equation"/>
        <w:tabs>
          <w:tab w:val="clear" w:pos="794"/>
          <w:tab w:val="clear" w:pos="1588"/>
          <w:tab w:val="left" w:pos="1260"/>
          <w:tab w:val="left" w:pos="1530"/>
        </w:tabs>
        <w:ind w:left="994"/>
        <w:rPr>
          <w:noProof/>
          <w:lang w:val="en-CA" w:eastAsia="ko-KR"/>
        </w:rPr>
      </w:pPr>
      <w:r w:rsidRPr="00084198">
        <w:rPr>
          <w:noProof/>
          <w:lang w:val="en-CA"/>
        </w:rPr>
        <w:t>bv</w:t>
      </w:r>
      <w:r w:rsidRPr="00084198" w:rsidDel="003C51E6">
        <w:rPr>
          <w:noProof/>
          <w:lang w:val="en-CA"/>
        </w:rPr>
        <w:t>CandList</w:t>
      </w:r>
      <w:r w:rsidR="00AD1DBF" w:rsidRPr="00084198">
        <w:rPr>
          <w:noProof/>
          <w:lang w:val="en-CA"/>
        </w:rPr>
        <w:t>[ </w:t>
      </w:r>
      <w:r w:rsidR="00AD1DBF" w:rsidRPr="00084198">
        <w:rPr>
          <w:noProof/>
          <w:lang w:val="en-CA" w:eastAsia="ko-KR"/>
        </w:rPr>
        <w:t>numCurrCand++ </w:t>
      </w:r>
      <w:r w:rsidR="00AD1DBF" w:rsidRPr="00084198">
        <w:rPr>
          <w:noProof/>
          <w:lang w:val="en-CA"/>
        </w:rPr>
        <w:t>] = HmvpIbc</w:t>
      </w:r>
      <w:r w:rsidR="00AD1DBF" w:rsidRPr="00084198">
        <w:rPr>
          <w:noProof/>
          <w:lang w:val="en-CA" w:eastAsia="zh-CN"/>
        </w:rPr>
        <w:t>Cand</w:t>
      </w:r>
      <w:r w:rsidR="00AD1DBF" w:rsidRPr="00084198">
        <w:rPr>
          <w:noProof/>
          <w:lang w:val="en-CA"/>
        </w:rPr>
        <w:t>List[ </w:t>
      </w:r>
      <w:r w:rsidR="00AD1DBF" w:rsidRPr="00084198">
        <w:rPr>
          <w:noProof/>
          <w:lang w:val="en-CA" w:eastAsia="ko-KR"/>
        </w:rPr>
        <w:t>NumHmvpIbcCand</w:t>
      </w:r>
      <w:r w:rsidR="002028B7" w:rsidRPr="00084198">
        <w:rPr>
          <w:noProof/>
          <w:lang w:val="en-CA" w:eastAsia="ko-KR"/>
        </w:rPr>
        <w:t> </w:t>
      </w:r>
      <w:r w:rsidR="00AD1DBF" w:rsidRPr="00084198">
        <w:rPr>
          <w:noProof/>
          <w:lang w:val="en-CA" w:eastAsia="ko-KR"/>
        </w:rPr>
        <w:t>− </w:t>
      </w:r>
      <w:r w:rsidR="00AD1DBF" w:rsidRPr="00084198">
        <w:rPr>
          <w:noProof/>
          <w:lang w:val="en-CA"/>
        </w:rPr>
        <w:t>hMvpIdx ]</w:t>
      </w:r>
      <w:r w:rsidR="00AD1DBF" w:rsidRPr="00084198" w:rsidDel="003C51E6">
        <w:rPr>
          <w:noProof/>
          <w:lang w:val="en-CA" w:eastAsia="ko-KR"/>
        </w:rPr>
        <w:tab/>
        <w:t>(</w:t>
      </w:r>
      <w:r w:rsidR="00AD1DBF" w:rsidRPr="00084198" w:rsidDel="003C51E6">
        <w:rPr>
          <w:noProof/>
          <w:lang w:val="en-CA" w:eastAsia="ko-KR"/>
        </w:rPr>
        <w:fldChar w:fldCharType="begin" w:fldLock="1"/>
      </w:r>
      <w:r w:rsidR="00AD1DBF" w:rsidRPr="00084198" w:rsidDel="003C51E6">
        <w:rPr>
          <w:noProof/>
          <w:lang w:val="en-CA" w:eastAsia="ko-KR"/>
        </w:rPr>
        <w:instrText xml:space="preserve"> STYLEREF 1 \s </w:instrText>
      </w:r>
      <w:r w:rsidR="00AD1DBF" w:rsidRPr="00084198" w:rsidDel="003C51E6">
        <w:rPr>
          <w:noProof/>
          <w:lang w:val="en-CA" w:eastAsia="ko-KR"/>
        </w:rPr>
        <w:fldChar w:fldCharType="separate"/>
      </w:r>
      <w:r w:rsidR="00243911">
        <w:rPr>
          <w:noProof/>
          <w:lang w:val="en-CA" w:eastAsia="ko-KR"/>
        </w:rPr>
        <w:t>8</w:t>
      </w:r>
      <w:r w:rsidR="00AD1DBF" w:rsidRPr="00084198" w:rsidDel="003C51E6">
        <w:rPr>
          <w:noProof/>
          <w:lang w:val="en-CA" w:eastAsia="ko-KR"/>
        </w:rPr>
        <w:fldChar w:fldCharType="end"/>
      </w:r>
      <w:r w:rsidR="00AD1DBF" w:rsidRPr="00084198" w:rsidDel="003C51E6">
        <w:rPr>
          <w:noProof/>
          <w:lang w:val="en-CA" w:eastAsia="ko-KR"/>
        </w:rPr>
        <w:noBreakHyphen/>
      </w:r>
      <w:r w:rsidR="00AD1DBF" w:rsidRPr="00084198" w:rsidDel="003C51E6">
        <w:rPr>
          <w:noProof/>
          <w:lang w:val="en-CA" w:eastAsia="ko-KR"/>
        </w:rPr>
        <w:fldChar w:fldCharType="begin" w:fldLock="1"/>
      </w:r>
      <w:r w:rsidR="00AD1DBF" w:rsidRPr="00084198" w:rsidDel="003C51E6">
        <w:rPr>
          <w:noProof/>
          <w:lang w:val="en-CA" w:eastAsia="ko-KR"/>
        </w:rPr>
        <w:instrText xml:space="preserve"> SEQ Equation \* ARABIC \s 1 </w:instrText>
      </w:r>
      <w:r w:rsidR="00AD1DBF" w:rsidRPr="00084198" w:rsidDel="003C51E6">
        <w:rPr>
          <w:noProof/>
          <w:lang w:val="en-CA" w:eastAsia="ko-KR"/>
        </w:rPr>
        <w:fldChar w:fldCharType="separate"/>
      </w:r>
      <w:r w:rsidR="00243911">
        <w:rPr>
          <w:noProof/>
          <w:lang w:val="en-CA" w:eastAsia="ko-KR"/>
        </w:rPr>
        <w:t>916</w:t>
      </w:r>
      <w:r w:rsidR="00AD1DBF" w:rsidRPr="00084198" w:rsidDel="003C51E6">
        <w:rPr>
          <w:noProof/>
          <w:lang w:val="en-CA" w:eastAsia="ko-KR"/>
        </w:rPr>
        <w:fldChar w:fldCharType="end"/>
      </w:r>
      <w:r w:rsidR="00AD1DBF" w:rsidRPr="00084198" w:rsidDel="003C51E6">
        <w:rPr>
          <w:noProof/>
          <w:lang w:val="en-CA" w:eastAsia="ko-KR"/>
        </w:rPr>
        <w:t>)</w:t>
      </w:r>
    </w:p>
    <w:p w14:paraId="2E6E9E56" w14:textId="30900905" w:rsidR="00E41836" w:rsidRPr="00084198" w:rsidRDefault="00FB43BF" w:rsidP="00FB43BF">
      <w:pPr>
        <w:pStyle w:val="Heading5"/>
        <w:numPr>
          <w:ilvl w:val="0"/>
          <w:numId w:val="0"/>
        </w:numPr>
        <w:ind w:left="1008"/>
        <w:rPr>
          <w:noProof/>
          <w:lang w:val="en-CA"/>
        </w:rPr>
      </w:pPr>
      <w:bookmarkStart w:id="12" w:name="_Toc311217275"/>
      <w:bookmarkStart w:id="13" w:name="_Toc317198821"/>
      <w:bookmarkStart w:id="14" w:name="_Ref328751872"/>
      <w:bookmarkStart w:id="15" w:name="_Toc329080092"/>
      <w:bookmarkStart w:id="16" w:name="_Toc328753049"/>
      <w:bookmarkStart w:id="17" w:name="_Toc328753051"/>
      <w:bookmarkStart w:id="18" w:name="_Toc328753054"/>
      <w:bookmarkStart w:id="19" w:name="_Toc328753057"/>
      <w:bookmarkStart w:id="20" w:name="_Toc328753059"/>
      <w:bookmarkStart w:id="21" w:name="_Ref8066223"/>
      <w:bookmarkEnd w:id="16"/>
      <w:bookmarkEnd w:id="17"/>
      <w:bookmarkEnd w:id="18"/>
      <w:bookmarkEnd w:id="19"/>
      <w:bookmarkEnd w:id="20"/>
      <w:r>
        <w:rPr>
          <w:noProof/>
          <w:lang w:val="en-CA"/>
        </w:rPr>
        <w:t>8.8.3.6.3</w:t>
      </w:r>
      <w:r>
        <w:rPr>
          <w:noProof/>
          <w:lang w:val="en-CA"/>
        </w:rPr>
        <w:tab/>
      </w:r>
      <w:r w:rsidR="00E41836" w:rsidRPr="00084198">
        <w:rPr>
          <w:noProof/>
          <w:lang w:val="en-CA"/>
        </w:rPr>
        <w:t>Decision process for chroma block edges</w:t>
      </w:r>
      <w:bookmarkEnd w:id="21"/>
    </w:p>
    <w:p w14:paraId="20C69967" w14:textId="77777777" w:rsidR="00654601" w:rsidRPr="00084198" w:rsidRDefault="00654601" w:rsidP="00654601">
      <w:pPr>
        <w:tabs>
          <w:tab w:val="left" w:pos="284"/>
        </w:tabs>
        <w:ind w:left="284" w:hanging="284"/>
        <w:rPr>
          <w:lang w:val="en-CA" w:eastAsia="ko-KR"/>
        </w:rPr>
      </w:pPr>
      <w:r w:rsidRPr="00084198">
        <w:rPr>
          <w:lang w:val="en-CA" w:eastAsia="ko-KR"/>
        </w:rPr>
        <w:t xml:space="preserve">This process is only invoked </w:t>
      </w:r>
      <w:r w:rsidRPr="00084198">
        <w:rPr>
          <w:lang w:val="en-CA"/>
        </w:rPr>
        <w:t xml:space="preserve">when </w:t>
      </w:r>
      <w:r w:rsidRPr="00084198">
        <w:rPr>
          <w:lang w:val="en-CA" w:eastAsia="ko-KR"/>
        </w:rPr>
        <w:t>ChromaArrayType is not equal to 0.</w:t>
      </w:r>
    </w:p>
    <w:p w14:paraId="7DF7BCE9" w14:textId="77777777" w:rsidR="00654601" w:rsidRPr="00084198" w:rsidRDefault="00654601" w:rsidP="00654601">
      <w:pPr>
        <w:tabs>
          <w:tab w:val="left" w:pos="284"/>
        </w:tabs>
        <w:ind w:left="284" w:hanging="284"/>
        <w:rPr>
          <w:noProof/>
          <w:lang w:val="en-CA" w:eastAsia="ko-KR"/>
        </w:rPr>
      </w:pPr>
      <w:r w:rsidRPr="00084198">
        <w:rPr>
          <w:noProof/>
          <w:lang w:val="en-CA" w:eastAsia="ko-KR"/>
        </w:rPr>
        <w:t>Inputs to this process are:</w:t>
      </w:r>
    </w:p>
    <w:p w14:paraId="24173533" w14:textId="77777777" w:rsidR="00654601" w:rsidRPr="00084198" w:rsidRDefault="00654601" w:rsidP="004A6E64">
      <w:pPr>
        <w:numPr>
          <w:ilvl w:val="0"/>
          <w:numId w:val="49"/>
        </w:numPr>
        <w:tabs>
          <w:tab w:val="clear" w:pos="794"/>
          <w:tab w:val="clear" w:pos="1205"/>
          <w:tab w:val="left" w:pos="400"/>
        </w:tabs>
        <w:ind w:left="360" w:hanging="360"/>
        <w:rPr>
          <w:noProof/>
          <w:lang w:val="en-CA"/>
        </w:rPr>
      </w:pPr>
      <w:r w:rsidRPr="00084198">
        <w:rPr>
          <w:noProof/>
          <w:lang w:val="en-CA" w:eastAsia="ko-KR"/>
        </w:rPr>
        <w:t xml:space="preserve">a chroma picture sample array </w:t>
      </w:r>
      <w:r w:rsidRPr="00084198">
        <w:rPr>
          <w:noProof/>
          <w:szCs w:val="22"/>
          <w:lang w:val="en-CA" w:eastAsia="ko-KR"/>
        </w:rPr>
        <w:t>recPicture</w:t>
      </w:r>
      <w:r w:rsidRPr="00084198">
        <w:rPr>
          <w:noProof/>
          <w:lang w:val="en-CA"/>
        </w:rPr>
        <w:t>,</w:t>
      </w:r>
    </w:p>
    <w:p w14:paraId="2960B76D" w14:textId="77777777" w:rsidR="00654601" w:rsidRPr="00084198" w:rsidRDefault="00654601" w:rsidP="004A6E64">
      <w:pPr>
        <w:numPr>
          <w:ilvl w:val="0"/>
          <w:numId w:val="49"/>
        </w:numPr>
        <w:tabs>
          <w:tab w:val="clear" w:pos="794"/>
          <w:tab w:val="clear" w:pos="1205"/>
          <w:tab w:val="left" w:pos="400"/>
        </w:tabs>
        <w:ind w:left="360" w:hanging="360"/>
        <w:rPr>
          <w:noProof/>
          <w:lang w:val="en-CA" w:eastAsia="ko-KR"/>
        </w:rPr>
      </w:pPr>
      <w:r w:rsidRPr="00084198">
        <w:rPr>
          <w:noProof/>
          <w:lang w:val="en-CA" w:eastAsia="ko-KR"/>
        </w:rPr>
        <w:t>a chroma location ( xCb, yCb ) specifying the top-left sample of the current chroma coding block relative to the top-left chroma sample of the current picture,</w:t>
      </w:r>
    </w:p>
    <w:p w14:paraId="7E699886" w14:textId="77777777" w:rsidR="00654601" w:rsidRPr="00084198" w:rsidRDefault="00654601" w:rsidP="004A6E64">
      <w:pPr>
        <w:numPr>
          <w:ilvl w:val="0"/>
          <w:numId w:val="49"/>
        </w:numPr>
        <w:tabs>
          <w:tab w:val="clear" w:pos="794"/>
          <w:tab w:val="clear" w:pos="1205"/>
          <w:tab w:val="left" w:pos="400"/>
        </w:tabs>
        <w:ind w:left="360" w:hanging="360"/>
        <w:rPr>
          <w:noProof/>
          <w:lang w:val="en-CA" w:eastAsia="ko-KR"/>
        </w:rPr>
      </w:pPr>
      <w:r w:rsidRPr="00084198">
        <w:rPr>
          <w:noProof/>
          <w:lang w:val="en-CA" w:eastAsia="ko-KR"/>
        </w:rPr>
        <w:t>a chroma location ( xBl, yBl ) specifying the top-left sample of the current chroma block relative to the top-left sample of the current chroma coding block,</w:t>
      </w:r>
    </w:p>
    <w:p w14:paraId="340D5B45" w14:textId="77777777" w:rsidR="00654601" w:rsidRPr="00084198" w:rsidRDefault="00654601" w:rsidP="004A6E64">
      <w:pPr>
        <w:numPr>
          <w:ilvl w:val="0"/>
          <w:numId w:val="49"/>
        </w:numPr>
        <w:tabs>
          <w:tab w:val="clear" w:pos="794"/>
          <w:tab w:val="clear" w:pos="1205"/>
          <w:tab w:val="left" w:pos="400"/>
        </w:tabs>
        <w:ind w:left="360" w:hanging="360"/>
        <w:rPr>
          <w:noProof/>
          <w:lang w:val="en-CA" w:eastAsia="ko-KR"/>
        </w:rPr>
      </w:pPr>
      <w:r w:rsidRPr="00084198">
        <w:rPr>
          <w:noProof/>
          <w:lang w:val="en-CA"/>
        </w:rPr>
        <w:t xml:space="preserve">a </w:t>
      </w:r>
      <w:r w:rsidRPr="00084198">
        <w:rPr>
          <w:noProof/>
          <w:lang w:val="en-CA" w:eastAsia="ko-KR"/>
        </w:rPr>
        <w:t>variable</w:t>
      </w:r>
      <w:r w:rsidRPr="00084198">
        <w:rPr>
          <w:noProof/>
          <w:lang w:val="en-CA"/>
        </w:rPr>
        <w:t xml:space="preserve"> </w:t>
      </w:r>
      <w:r w:rsidRPr="00084198">
        <w:rPr>
          <w:noProof/>
          <w:lang w:val="en-CA" w:eastAsia="ko-KR"/>
        </w:rPr>
        <w:t>edgeType specifying whether a vertical (EDGE_VER) or a horizontal (EDGE_HOR) edge is filtered,</w:t>
      </w:r>
    </w:p>
    <w:p w14:paraId="5D16D2AD" w14:textId="77777777" w:rsidR="00A028ED" w:rsidRPr="00084198" w:rsidRDefault="00A028ED" w:rsidP="00A028ED">
      <w:pPr>
        <w:numPr>
          <w:ilvl w:val="0"/>
          <w:numId w:val="49"/>
        </w:numPr>
        <w:tabs>
          <w:tab w:val="clear" w:pos="794"/>
          <w:tab w:val="clear" w:pos="1205"/>
          <w:tab w:val="left" w:pos="400"/>
        </w:tabs>
        <w:ind w:left="360" w:hanging="360"/>
        <w:rPr>
          <w:noProof/>
          <w:lang w:val="en-CA" w:eastAsia="ko-KR"/>
        </w:rPr>
      </w:pPr>
      <w:r w:rsidRPr="00084198">
        <w:rPr>
          <w:noProof/>
          <w:lang w:val="en-CA" w:eastAsia="ko-KR"/>
        </w:rPr>
        <w:t>a variable cIdx specifying the colour component index,</w:t>
      </w:r>
    </w:p>
    <w:p w14:paraId="7F733304" w14:textId="77777777" w:rsidR="00654601" w:rsidRPr="00084198" w:rsidRDefault="00654601" w:rsidP="004A6E64">
      <w:pPr>
        <w:numPr>
          <w:ilvl w:val="0"/>
          <w:numId w:val="49"/>
        </w:numPr>
        <w:tabs>
          <w:tab w:val="clear" w:pos="794"/>
          <w:tab w:val="clear" w:pos="1205"/>
          <w:tab w:val="left" w:pos="400"/>
        </w:tabs>
        <w:ind w:left="360" w:hanging="360"/>
        <w:rPr>
          <w:noProof/>
          <w:lang w:val="en-CA" w:eastAsia="ko-KR"/>
        </w:rPr>
      </w:pPr>
      <w:r w:rsidRPr="00084198">
        <w:rPr>
          <w:noProof/>
          <w:lang w:val="en-CA" w:eastAsia="ko-KR"/>
        </w:rPr>
        <w:t xml:space="preserve">a </w:t>
      </w:r>
      <w:r w:rsidRPr="00084198">
        <w:rPr>
          <w:noProof/>
          <w:lang w:val="en-CA"/>
        </w:rPr>
        <w:t>variable</w:t>
      </w:r>
      <w:r w:rsidRPr="00084198">
        <w:rPr>
          <w:noProof/>
          <w:lang w:val="en-CA" w:eastAsia="ko-KR"/>
        </w:rPr>
        <w:t xml:space="preserve"> cQpPicOffset specifying the picture-level chroma quantization parameter offset,</w:t>
      </w:r>
    </w:p>
    <w:p w14:paraId="01790F34" w14:textId="77777777" w:rsidR="00654601" w:rsidRPr="00084198" w:rsidRDefault="00654601" w:rsidP="004A6E64">
      <w:pPr>
        <w:numPr>
          <w:ilvl w:val="0"/>
          <w:numId w:val="49"/>
        </w:numPr>
        <w:tabs>
          <w:tab w:val="clear" w:pos="794"/>
          <w:tab w:val="clear" w:pos="1205"/>
          <w:tab w:val="left" w:pos="400"/>
        </w:tabs>
        <w:ind w:left="360" w:hanging="360"/>
        <w:rPr>
          <w:noProof/>
          <w:lang w:val="en-CA" w:eastAsia="ko-KR"/>
        </w:rPr>
      </w:pPr>
      <w:r w:rsidRPr="00084198">
        <w:rPr>
          <w:noProof/>
          <w:lang w:val="en-CA" w:eastAsia="ko-KR"/>
        </w:rPr>
        <w:t>a variable bS specifying the boundary filtering strength,</w:t>
      </w:r>
    </w:p>
    <w:p w14:paraId="1C48DCFD" w14:textId="77777777" w:rsidR="00654601" w:rsidRPr="00084198" w:rsidRDefault="00654601" w:rsidP="004A6E64">
      <w:pPr>
        <w:numPr>
          <w:ilvl w:val="0"/>
          <w:numId w:val="49"/>
        </w:numPr>
        <w:tabs>
          <w:tab w:val="clear" w:pos="794"/>
          <w:tab w:val="clear" w:pos="1205"/>
          <w:tab w:val="left" w:pos="400"/>
        </w:tabs>
        <w:ind w:left="360" w:hanging="360"/>
        <w:rPr>
          <w:noProof/>
          <w:lang w:val="en-CA" w:eastAsia="ko-KR"/>
        </w:rPr>
      </w:pPr>
      <w:r w:rsidRPr="00084198">
        <w:rPr>
          <w:noProof/>
          <w:lang w:val="en-CA" w:eastAsia="ko-KR"/>
        </w:rPr>
        <w:lastRenderedPageBreak/>
        <w:t>a variable maxFilterLengthCbCr.</w:t>
      </w:r>
    </w:p>
    <w:p w14:paraId="32529800" w14:textId="77777777" w:rsidR="00654601" w:rsidRPr="00084198" w:rsidRDefault="00654601" w:rsidP="00654601">
      <w:pPr>
        <w:tabs>
          <w:tab w:val="left" w:pos="284"/>
        </w:tabs>
        <w:ind w:left="284" w:hanging="284"/>
        <w:rPr>
          <w:rFonts w:eastAsia="Yu Mincho"/>
          <w:noProof/>
          <w:lang w:val="en-CA" w:eastAsia="ja-JP"/>
        </w:rPr>
      </w:pPr>
      <w:r w:rsidRPr="00084198">
        <w:rPr>
          <w:noProof/>
          <w:lang w:val="en-CA" w:eastAsia="ko-KR"/>
        </w:rPr>
        <w:t>Output</w:t>
      </w:r>
      <w:r w:rsidRPr="00084198">
        <w:rPr>
          <w:rFonts w:eastAsia="Yu Mincho"/>
          <w:noProof/>
          <w:lang w:val="en-CA" w:eastAsia="ja-JP"/>
        </w:rPr>
        <w:t>s</w:t>
      </w:r>
      <w:r w:rsidRPr="00084198">
        <w:rPr>
          <w:noProof/>
          <w:lang w:val="en-CA" w:eastAsia="ko-KR"/>
        </w:rPr>
        <w:t xml:space="preserve"> of this process </w:t>
      </w:r>
      <w:r w:rsidRPr="00084198">
        <w:rPr>
          <w:rFonts w:eastAsia="Yu Mincho"/>
          <w:noProof/>
          <w:lang w:val="en-CA" w:eastAsia="ja-JP"/>
        </w:rPr>
        <w:t>are</w:t>
      </w:r>
      <w:r w:rsidRPr="00084198">
        <w:rPr>
          <w:noProof/>
          <w:lang w:val="en-CA"/>
        </w:rPr>
        <w:t xml:space="preserve"> </w:t>
      </w:r>
    </w:p>
    <w:p w14:paraId="259DFEEC" w14:textId="77777777" w:rsidR="00654601" w:rsidRPr="00084198" w:rsidRDefault="00654601" w:rsidP="004A6E64">
      <w:pPr>
        <w:numPr>
          <w:ilvl w:val="0"/>
          <w:numId w:val="49"/>
        </w:numPr>
        <w:tabs>
          <w:tab w:val="clear" w:pos="794"/>
          <w:tab w:val="clear" w:pos="1205"/>
          <w:tab w:val="left" w:pos="400"/>
        </w:tabs>
        <w:ind w:left="360" w:hanging="360"/>
        <w:rPr>
          <w:noProof/>
          <w:lang w:val="en-CA" w:eastAsia="ko-KR"/>
        </w:rPr>
      </w:pPr>
      <w:r w:rsidRPr="00084198">
        <w:rPr>
          <w:noProof/>
          <w:lang w:val="en-CA"/>
        </w:rPr>
        <w:t xml:space="preserve">the modified </w:t>
      </w:r>
      <w:r w:rsidRPr="00084198">
        <w:rPr>
          <w:noProof/>
          <w:lang w:val="en-CA" w:eastAsia="ko-KR"/>
        </w:rPr>
        <w:t>variable maxFilterLengthCbCr,</w:t>
      </w:r>
    </w:p>
    <w:p w14:paraId="3949676F" w14:textId="77777777" w:rsidR="00654601" w:rsidRPr="00084198" w:rsidRDefault="00654601" w:rsidP="004A6E64">
      <w:pPr>
        <w:numPr>
          <w:ilvl w:val="0"/>
          <w:numId w:val="49"/>
        </w:numPr>
        <w:tabs>
          <w:tab w:val="clear" w:pos="794"/>
          <w:tab w:val="clear" w:pos="1205"/>
          <w:tab w:val="left" w:pos="400"/>
        </w:tabs>
        <w:ind w:left="360" w:hanging="360"/>
        <w:textAlignment w:val="auto"/>
        <w:rPr>
          <w:noProof/>
          <w:lang w:val="en-CA"/>
        </w:rPr>
      </w:pPr>
      <w:r w:rsidRPr="00084198">
        <w:rPr>
          <w:noProof/>
          <w:lang w:val="en-CA"/>
        </w:rPr>
        <w:t>the variable t</w:t>
      </w:r>
      <w:r w:rsidRPr="00084198">
        <w:rPr>
          <w:noProof/>
          <w:vertAlign w:val="subscript"/>
          <w:lang w:val="en-CA"/>
        </w:rPr>
        <w:t>C</w:t>
      </w:r>
      <w:r w:rsidRPr="00084198">
        <w:rPr>
          <w:noProof/>
          <w:lang w:val="en-CA"/>
        </w:rPr>
        <w:t>.</w:t>
      </w:r>
    </w:p>
    <w:p w14:paraId="3118A212" w14:textId="0A669A5F" w:rsidR="00864547" w:rsidRPr="00084198" w:rsidRDefault="00864547" w:rsidP="00864547">
      <w:pPr>
        <w:rPr>
          <w:noProof/>
          <w:lang w:val="en-CA" w:eastAsia="ko-KR"/>
        </w:rPr>
      </w:pPr>
      <w:r w:rsidRPr="00084198">
        <w:rPr>
          <w:rFonts w:eastAsia="MS Mincho"/>
          <w:noProof/>
          <w:lang w:val="en-CA"/>
        </w:rPr>
        <w:t>T</w:t>
      </w:r>
      <w:r w:rsidRPr="00084198">
        <w:rPr>
          <w:rFonts w:eastAsia="MS Mincho"/>
          <w:noProof/>
          <w:lang w:val="en-CA" w:eastAsia="ko-KR"/>
        </w:rPr>
        <w:t xml:space="preserve">he </w:t>
      </w:r>
      <w:r w:rsidR="004774CD" w:rsidRPr="00084198">
        <w:rPr>
          <w:rFonts w:eastAsia="MS Mincho"/>
          <w:noProof/>
          <w:lang w:val="en-CA" w:eastAsia="ko-KR"/>
        </w:rPr>
        <w:t xml:space="preserve">variable </w:t>
      </w:r>
      <w:r w:rsidRPr="00084198">
        <w:rPr>
          <w:noProof/>
          <w:lang w:val="en-CA" w:eastAsia="ko-KR"/>
        </w:rPr>
        <w:t>maxK is derived as follows:</w:t>
      </w:r>
    </w:p>
    <w:p w14:paraId="190E5EE3" w14:textId="77777777" w:rsidR="00864547" w:rsidRPr="00084198" w:rsidRDefault="00864547" w:rsidP="00864547">
      <w:pPr>
        <w:numPr>
          <w:ilvl w:val="0"/>
          <w:numId w:val="49"/>
        </w:numPr>
        <w:tabs>
          <w:tab w:val="clear" w:pos="794"/>
          <w:tab w:val="clear" w:pos="1205"/>
          <w:tab w:val="left" w:pos="400"/>
        </w:tabs>
        <w:ind w:left="360" w:hanging="360"/>
        <w:textAlignment w:val="auto"/>
        <w:rPr>
          <w:noProof/>
          <w:lang w:val="en-CA" w:eastAsia="ko-KR"/>
        </w:rPr>
      </w:pPr>
      <w:r w:rsidRPr="00084198">
        <w:rPr>
          <w:rFonts w:eastAsia="MS Mincho"/>
          <w:noProof/>
          <w:lang w:val="en-CA"/>
        </w:rPr>
        <w:t xml:space="preserve">If </w:t>
      </w:r>
      <w:r w:rsidRPr="00084198">
        <w:rPr>
          <w:noProof/>
          <w:lang w:val="en-CA"/>
        </w:rPr>
        <w:t>edgeType</w:t>
      </w:r>
      <w:r w:rsidRPr="00084198">
        <w:rPr>
          <w:rFonts w:eastAsia="MS Mincho"/>
          <w:noProof/>
          <w:lang w:val="en-CA" w:eastAsia="ko-KR"/>
        </w:rPr>
        <w:t xml:space="preserve"> is equal to </w:t>
      </w:r>
      <w:r w:rsidRPr="00084198">
        <w:rPr>
          <w:noProof/>
          <w:lang w:val="en-CA" w:eastAsia="ko-KR"/>
        </w:rPr>
        <w:t>EDGE_VER</w:t>
      </w:r>
      <w:r w:rsidRPr="00084198">
        <w:rPr>
          <w:rFonts w:eastAsia="MS Mincho"/>
          <w:noProof/>
          <w:lang w:val="en-CA" w:eastAsia="ko-KR"/>
        </w:rPr>
        <w:t>, the following applies:</w:t>
      </w:r>
    </w:p>
    <w:p w14:paraId="575AF5D7" w14:textId="6664EDE2" w:rsidR="00864547" w:rsidRPr="00084198" w:rsidRDefault="00864547" w:rsidP="00864547">
      <w:pPr>
        <w:pStyle w:val="Equation"/>
        <w:tabs>
          <w:tab w:val="clear" w:pos="794"/>
          <w:tab w:val="clear" w:pos="1588"/>
          <w:tab w:val="clear" w:pos="4849"/>
          <w:tab w:val="clear" w:pos="9696"/>
          <w:tab w:val="left" w:pos="1134"/>
          <w:tab w:val="left" w:pos="1418"/>
          <w:tab w:val="center" w:pos="9498"/>
        </w:tabs>
        <w:ind w:left="720"/>
        <w:rPr>
          <w:noProof/>
          <w:lang w:val="en-CA" w:eastAsia="ko-KR"/>
        </w:rPr>
      </w:pPr>
      <w:r w:rsidRPr="00084198">
        <w:rPr>
          <w:noProof/>
          <w:lang w:val="en-CA" w:eastAsia="ko-KR"/>
        </w:rPr>
        <w:t>maxK = ( SubHeightC = = 1 )  ?  3  :  1</w:t>
      </w:r>
      <w:r w:rsidRPr="00084198">
        <w:rPr>
          <w:noProof/>
          <w:lang w:val="en-CA" w:eastAsia="ko-KR"/>
        </w:rPr>
        <w:tab/>
      </w:r>
      <w:r w:rsidRPr="00084198">
        <w:rPr>
          <w:lang w:val="en-CA"/>
        </w:rPr>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1124</w:t>
      </w:r>
      <w:r w:rsidRPr="00084198">
        <w:rPr>
          <w:lang w:val="en-CA"/>
        </w:rPr>
        <w:fldChar w:fldCharType="end"/>
      </w:r>
      <w:r w:rsidRPr="00084198">
        <w:rPr>
          <w:lang w:val="en-CA"/>
        </w:rPr>
        <w:t>)</w:t>
      </w:r>
    </w:p>
    <w:p w14:paraId="57962EF7" w14:textId="77777777" w:rsidR="00864547" w:rsidRPr="00084198" w:rsidRDefault="00864547" w:rsidP="00864547">
      <w:pPr>
        <w:numPr>
          <w:ilvl w:val="0"/>
          <w:numId w:val="49"/>
        </w:numPr>
        <w:tabs>
          <w:tab w:val="clear" w:pos="794"/>
          <w:tab w:val="clear" w:pos="1205"/>
          <w:tab w:val="left" w:pos="400"/>
        </w:tabs>
        <w:ind w:left="360" w:hanging="360"/>
        <w:textAlignment w:val="auto"/>
        <w:rPr>
          <w:noProof/>
          <w:lang w:val="en-CA" w:eastAsia="ko-KR"/>
        </w:rPr>
      </w:pPr>
      <w:r w:rsidRPr="00084198">
        <w:rPr>
          <w:noProof/>
          <w:lang w:val="en-CA" w:eastAsia="ko-KR"/>
        </w:rPr>
        <w:t>Otherwise</w:t>
      </w:r>
      <w:r w:rsidRPr="00084198">
        <w:rPr>
          <w:rFonts w:eastAsia="MS Mincho"/>
          <w:noProof/>
          <w:lang w:val="en-CA" w:eastAsia="ko-KR"/>
        </w:rPr>
        <w:t xml:space="preserve"> (edgeType is equal to </w:t>
      </w:r>
      <w:r w:rsidRPr="00084198">
        <w:rPr>
          <w:noProof/>
          <w:lang w:val="en-CA" w:eastAsia="ko-KR"/>
        </w:rPr>
        <w:t>EDGE_HOR</w:t>
      </w:r>
      <w:r w:rsidRPr="00084198">
        <w:rPr>
          <w:rFonts w:eastAsia="MS Mincho"/>
          <w:noProof/>
          <w:lang w:val="en-CA" w:eastAsia="ko-KR"/>
        </w:rPr>
        <w:t>), the following applies:</w:t>
      </w:r>
    </w:p>
    <w:p w14:paraId="3794AF38" w14:textId="41EA8DB0" w:rsidR="00864547" w:rsidRPr="00084198" w:rsidRDefault="00864547" w:rsidP="00864547">
      <w:pPr>
        <w:pStyle w:val="Equation"/>
        <w:tabs>
          <w:tab w:val="clear" w:pos="794"/>
          <w:tab w:val="clear" w:pos="1588"/>
          <w:tab w:val="clear" w:pos="4849"/>
          <w:tab w:val="clear" w:pos="9696"/>
          <w:tab w:val="left" w:pos="1134"/>
          <w:tab w:val="left" w:pos="1418"/>
          <w:tab w:val="center" w:pos="9498"/>
        </w:tabs>
        <w:ind w:left="720"/>
        <w:rPr>
          <w:noProof/>
          <w:lang w:val="en-CA" w:eastAsia="ko-KR"/>
        </w:rPr>
      </w:pPr>
      <w:r w:rsidRPr="00084198">
        <w:rPr>
          <w:noProof/>
          <w:lang w:val="en-CA" w:eastAsia="ko-KR"/>
        </w:rPr>
        <w:t>maxK = ( SubWidthC = = 1 )  ?  3  :  1</w:t>
      </w:r>
      <w:r w:rsidRPr="00084198">
        <w:rPr>
          <w:noProof/>
          <w:lang w:val="en-CA" w:eastAsia="ko-KR"/>
        </w:rPr>
        <w:tab/>
      </w:r>
      <w:r w:rsidRPr="00084198">
        <w:rPr>
          <w:lang w:val="en-CA"/>
        </w:rPr>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1125</w:t>
      </w:r>
      <w:r w:rsidRPr="00084198">
        <w:rPr>
          <w:lang w:val="en-CA"/>
        </w:rPr>
        <w:fldChar w:fldCharType="end"/>
      </w:r>
      <w:r w:rsidRPr="00084198">
        <w:rPr>
          <w:lang w:val="en-CA"/>
        </w:rPr>
        <w:t>)</w:t>
      </w:r>
    </w:p>
    <w:p w14:paraId="5011D84A" w14:textId="7E6DAE19" w:rsidR="00654601" w:rsidRPr="00084198" w:rsidRDefault="00654601" w:rsidP="00654601">
      <w:pPr>
        <w:rPr>
          <w:lang w:val="en-CA"/>
        </w:rPr>
      </w:pPr>
      <w:r w:rsidRPr="00084198">
        <w:rPr>
          <w:lang w:val="en-CA"/>
        </w:rPr>
        <w:t>The values p</w:t>
      </w:r>
      <w:r w:rsidRPr="00084198">
        <w:rPr>
          <w:vertAlign w:val="subscript"/>
          <w:lang w:val="en-CA"/>
        </w:rPr>
        <w:t>i</w:t>
      </w:r>
      <w:r w:rsidRPr="00084198">
        <w:rPr>
          <w:lang w:val="en-CA"/>
        </w:rPr>
        <w:t xml:space="preserve"> and q</w:t>
      </w:r>
      <w:r w:rsidRPr="00084198">
        <w:rPr>
          <w:vertAlign w:val="subscript"/>
          <w:lang w:val="en-CA"/>
        </w:rPr>
        <w:t>i</w:t>
      </w:r>
      <w:r w:rsidRPr="00084198">
        <w:rPr>
          <w:lang w:val="en-CA"/>
        </w:rPr>
        <w:t xml:space="preserve"> with i = 0..</w:t>
      </w:r>
      <w:r w:rsidRPr="00084198">
        <w:rPr>
          <w:noProof/>
          <w:lang w:val="en-CA" w:eastAsia="ko-KR"/>
        </w:rPr>
        <w:t> </w:t>
      </w:r>
      <w:r w:rsidR="00862B04" w:rsidRPr="00084198">
        <w:rPr>
          <w:noProof/>
          <w:lang w:val="en-CA" w:eastAsia="ko-KR"/>
        </w:rPr>
        <w:t>maxFilterLengthCbCr</w:t>
      </w:r>
      <w:r w:rsidRPr="00084198">
        <w:rPr>
          <w:lang w:val="en-CA"/>
        </w:rPr>
        <w:t xml:space="preserve"> and k = 0..</w:t>
      </w:r>
      <w:r w:rsidR="004774CD" w:rsidRPr="00084198">
        <w:rPr>
          <w:noProof/>
          <w:lang w:val="en-CA" w:eastAsia="ko-KR"/>
        </w:rPr>
        <w:t>maxK</w:t>
      </w:r>
      <w:r w:rsidRPr="00084198">
        <w:rPr>
          <w:lang w:val="en-CA"/>
        </w:rPr>
        <w:t xml:space="preserve"> are derived as follows:</w:t>
      </w:r>
    </w:p>
    <w:p w14:paraId="57A371A3" w14:textId="77777777" w:rsidR="00654601" w:rsidRPr="00084198" w:rsidRDefault="00654601" w:rsidP="004A6E64">
      <w:pPr>
        <w:numPr>
          <w:ilvl w:val="0"/>
          <w:numId w:val="49"/>
        </w:numPr>
        <w:tabs>
          <w:tab w:val="clear" w:pos="794"/>
          <w:tab w:val="clear" w:pos="1205"/>
          <w:tab w:val="left" w:pos="400"/>
        </w:tabs>
        <w:ind w:left="360" w:hanging="360"/>
        <w:textAlignment w:val="auto"/>
        <w:rPr>
          <w:rFonts w:eastAsia="MS Mincho"/>
          <w:noProof/>
          <w:lang w:val="en-CA" w:eastAsia="ko-KR"/>
        </w:rPr>
      </w:pPr>
      <w:r w:rsidRPr="00084198">
        <w:rPr>
          <w:rFonts w:eastAsia="MS Mincho"/>
          <w:noProof/>
          <w:lang w:val="en-CA"/>
        </w:rPr>
        <w:t xml:space="preserve">If </w:t>
      </w:r>
      <w:r w:rsidRPr="00084198">
        <w:rPr>
          <w:rFonts w:eastAsia="MS Mincho"/>
          <w:noProof/>
          <w:lang w:val="en-CA" w:eastAsia="ko-KR"/>
        </w:rPr>
        <w:t xml:space="preserve">edgeType is equal to </w:t>
      </w:r>
      <w:r w:rsidRPr="00084198">
        <w:rPr>
          <w:noProof/>
          <w:lang w:val="en-CA" w:eastAsia="ko-KR"/>
        </w:rPr>
        <w:t>EDGE_VER</w:t>
      </w:r>
      <w:r w:rsidRPr="00084198">
        <w:rPr>
          <w:rFonts w:eastAsia="MS Mincho"/>
          <w:noProof/>
          <w:lang w:val="en-CA" w:eastAsia="ko-KR"/>
        </w:rPr>
        <w:t>, the following applies::</w:t>
      </w:r>
    </w:p>
    <w:p w14:paraId="344B637D" w14:textId="6E027DAD" w:rsidR="00654601" w:rsidRPr="00084198" w:rsidRDefault="00654601" w:rsidP="00654601">
      <w:pPr>
        <w:pStyle w:val="Equation"/>
        <w:tabs>
          <w:tab w:val="clear" w:pos="794"/>
          <w:tab w:val="clear" w:pos="1588"/>
          <w:tab w:val="clear" w:pos="4849"/>
          <w:tab w:val="left" w:pos="1134"/>
          <w:tab w:val="left" w:pos="1418"/>
          <w:tab w:val="center" w:pos="9498"/>
        </w:tabs>
        <w:ind w:left="720"/>
        <w:rPr>
          <w:lang w:val="en-CA"/>
        </w:rPr>
      </w:pPr>
      <w:r w:rsidRPr="00084198">
        <w:rPr>
          <w:lang w:val="en-CA"/>
        </w:rPr>
        <w:t>q</w:t>
      </w:r>
      <w:r w:rsidRPr="00084198">
        <w:rPr>
          <w:vertAlign w:val="subscript"/>
          <w:lang w:val="en-CA"/>
        </w:rPr>
        <w:t>i,k</w:t>
      </w:r>
      <w:r w:rsidRPr="00084198">
        <w:rPr>
          <w:lang w:val="en-CA"/>
        </w:rPr>
        <w:t xml:space="preserve"> = recPicture[ xCb + xBl + i ][ yCb + yBl + k ]</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1126</w:t>
      </w:r>
      <w:r w:rsidRPr="00084198">
        <w:rPr>
          <w:lang w:val="en-CA"/>
        </w:rPr>
        <w:fldChar w:fldCharType="end"/>
      </w:r>
      <w:r w:rsidRPr="00084198">
        <w:rPr>
          <w:lang w:val="en-CA"/>
        </w:rPr>
        <w:t>)</w:t>
      </w:r>
    </w:p>
    <w:p w14:paraId="4B34941E" w14:textId="144F0D18" w:rsidR="00654601" w:rsidRPr="00084198" w:rsidRDefault="00654601" w:rsidP="00654601">
      <w:pPr>
        <w:pStyle w:val="Equation"/>
        <w:tabs>
          <w:tab w:val="clear" w:pos="794"/>
          <w:tab w:val="clear" w:pos="1588"/>
          <w:tab w:val="clear" w:pos="4849"/>
          <w:tab w:val="left" w:pos="1134"/>
          <w:tab w:val="left" w:pos="1418"/>
          <w:tab w:val="center" w:pos="9498"/>
        </w:tabs>
        <w:ind w:left="720"/>
        <w:rPr>
          <w:lang w:val="en-CA"/>
        </w:rPr>
      </w:pPr>
      <w:r w:rsidRPr="00084198">
        <w:rPr>
          <w:lang w:val="en-CA"/>
        </w:rPr>
        <w:t>p</w:t>
      </w:r>
      <w:r w:rsidRPr="00084198">
        <w:rPr>
          <w:vertAlign w:val="subscript"/>
          <w:lang w:val="en-CA"/>
        </w:rPr>
        <w:t>i,k</w:t>
      </w:r>
      <w:r w:rsidRPr="00084198">
        <w:rPr>
          <w:lang w:val="en-CA"/>
        </w:rPr>
        <w:t xml:space="preserve"> = recPicture[ xCb + xBl − i − 1 ][ yCb + yBl + k ]</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1127</w:t>
      </w:r>
      <w:r w:rsidRPr="00084198">
        <w:rPr>
          <w:lang w:val="en-CA"/>
        </w:rPr>
        <w:fldChar w:fldCharType="end"/>
      </w:r>
      <w:r w:rsidRPr="00084198">
        <w:rPr>
          <w:lang w:val="en-CA"/>
        </w:rPr>
        <w:t>)</w:t>
      </w:r>
    </w:p>
    <w:p w14:paraId="5EA5EBF8" w14:textId="3B214276" w:rsidR="00330A5E" w:rsidRPr="00084198" w:rsidRDefault="00330A5E" w:rsidP="00654601">
      <w:pPr>
        <w:pStyle w:val="Equation"/>
        <w:tabs>
          <w:tab w:val="clear" w:pos="794"/>
          <w:tab w:val="clear" w:pos="1588"/>
          <w:tab w:val="clear" w:pos="4849"/>
          <w:tab w:val="left" w:pos="1134"/>
          <w:tab w:val="left" w:pos="1418"/>
          <w:tab w:val="center" w:pos="9498"/>
        </w:tabs>
        <w:ind w:left="720"/>
        <w:rPr>
          <w:lang w:val="en-CA"/>
        </w:rPr>
      </w:pPr>
      <w:r w:rsidRPr="00084198">
        <w:rPr>
          <w:rFonts w:eastAsia="MS Mincho"/>
          <w:noProof/>
          <w:lang w:val="en-CA" w:eastAsia="ko-KR"/>
        </w:rPr>
        <w:t>subSampleC = SubHeightC</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1128</w:t>
      </w:r>
      <w:r w:rsidRPr="00084198">
        <w:rPr>
          <w:lang w:val="en-CA"/>
        </w:rPr>
        <w:fldChar w:fldCharType="end"/>
      </w:r>
      <w:r w:rsidRPr="00084198">
        <w:rPr>
          <w:lang w:val="en-CA"/>
        </w:rPr>
        <w:t>)</w:t>
      </w:r>
    </w:p>
    <w:p w14:paraId="3B231758" w14:textId="77777777" w:rsidR="00654601" w:rsidRPr="00084198" w:rsidRDefault="00654601" w:rsidP="004A6E64">
      <w:pPr>
        <w:numPr>
          <w:ilvl w:val="0"/>
          <w:numId w:val="49"/>
        </w:numPr>
        <w:tabs>
          <w:tab w:val="clear" w:pos="794"/>
          <w:tab w:val="clear" w:pos="1205"/>
          <w:tab w:val="left" w:pos="400"/>
        </w:tabs>
        <w:ind w:left="360" w:hanging="360"/>
        <w:textAlignment w:val="auto"/>
        <w:rPr>
          <w:lang w:val="en-CA"/>
        </w:rPr>
      </w:pPr>
      <w:r w:rsidRPr="00084198">
        <w:rPr>
          <w:rFonts w:eastAsia="MS Mincho"/>
          <w:noProof/>
          <w:lang w:val="en-CA" w:eastAsia="ko-KR"/>
        </w:rPr>
        <w:t>Otherwise</w:t>
      </w:r>
      <w:r w:rsidRPr="00084198">
        <w:rPr>
          <w:lang w:val="en-CA"/>
        </w:rPr>
        <w:t xml:space="preserve"> (edgeType is equal to EDGE_HOR), the following applies:</w:t>
      </w:r>
    </w:p>
    <w:p w14:paraId="4C4359A5" w14:textId="3045E06D" w:rsidR="00654601" w:rsidRPr="00084198" w:rsidRDefault="00654601" w:rsidP="00654601">
      <w:pPr>
        <w:pStyle w:val="Equation"/>
        <w:tabs>
          <w:tab w:val="clear" w:pos="794"/>
          <w:tab w:val="clear" w:pos="1588"/>
          <w:tab w:val="clear" w:pos="4849"/>
          <w:tab w:val="left" w:pos="1134"/>
          <w:tab w:val="left" w:pos="1418"/>
          <w:tab w:val="center" w:pos="9498"/>
        </w:tabs>
        <w:ind w:left="720"/>
        <w:rPr>
          <w:lang w:val="en-CA"/>
        </w:rPr>
      </w:pPr>
      <w:r w:rsidRPr="00084198">
        <w:rPr>
          <w:lang w:val="en-CA"/>
        </w:rPr>
        <w:t>q</w:t>
      </w:r>
      <w:r w:rsidRPr="00084198">
        <w:rPr>
          <w:vertAlign w:val="subscript"/>
          <w:lang w:val="en-CA"/>
        </w:rPr>
        <w:t>i,k</w:t>
      </w:r>
      <w:r w:rsidRPr="00084198">
        <w:rPr>
          <w:lang w:val="en-CA"/>
        </w:rPr>
        <w:t xml:space="preserve"> = recPicture[ xCb + xBl + k ][ yCb + yBl + i ]</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1129</w:t>
      </w:r>
      <w:r w:rsidRPr="00084198">
        <w:rPr>
          <w:lang w:val="en-CA"/>
        </w:rPr>
        <w:fldChar w:fldCharType="end"/>
      </w:r>
      <w:r w:rsidRPr="00084198">
        <w:rPr>
          <w:lang w:val="en-CA"/>
        </w:rPr>
        <w:t>)</w:t>
      </w:r>
    </w:p>
    <w:p w14:paraId="4ED2DE24" w14:textId="3F64EC75" w:rsidR="00654601" w:rsidRPr="00084198" w:rsidRDefault="00654601" w:rsidP="00654601">
      <w:pPr>
        <w:pStyle w:val="Equation"/>
        <w:tabs>
          <w:tab w:val="clear" w:pos="794"/>
          <w:tab w:val="clear" w:pos="1588"/>
          <w:tab w:val="clear" w:pos="4849"/>
          <w:tab w:val="left" w:pos="1134"/>
          <w:tab w:val="left" w:pos="1418"/>
          <w:tab w:val="center" w:pos="9498"/>
        </w:tabs>
        <w:ind w:left="720"/>
        <w:rPr>
          <w:lang w:val="en-CA"/>
        </w:rPr>
      </w:pPr>
      <w:r w:rsidRPr="00084198">
        <w:rPr>
          <w:lang w:val="en-CA"/>
        </w:rPr>
        <w:t>p</w:t>
      </w:r>
      <w:r w:rsidRPr="00084198">
        <w:rPr>
          <w:vertAlign w:val="subscript"/>
          <w:lang w:val="en-CA"/>
        </w:rPr>
        <w:t>i,k</w:t>
      </w:r>
      <w:r w:rsidRPr="00084198">
        <w:rPr>
          <w:lang w:val="en-CA"/>
        </w:rPr>
        <w:t xml:space="preserve"> = recPicture[ xCb + xBl + k ][ yCb + yBl − i − 1 ]</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1130</w:t>
      </w:r>
      <w:r w:rsidRPr="00084198">
        <w:rPr>
          <w:lang w:val="en-CA"/>
        </w:rPr>
        <w:fldChar w:fldCharType="end"/>
      </w:r>
      <w:r w:rsidRPr="00084198">
        <w:rPr>
          <w:lang w:val="en-CA"/>
        </w:rPr>
        <w:t>)</w:t>
      </w:r>
    </w:p>
    <w:p w14:paraId="279A9A9A" w14:textId="78E29EB2" w:rsidR="00FF1801" w:rsidRPr="00084198" w:rsidRDefault="00FF1801" w:rsidP="00FF1801">
      <w:pPr>
        <w:pStyle w:val="Equation"/>
        <w:tabs>
          <w:tab w:val="clear" w:pos="794"/>
          <w:tab w:val="clear" w:pos="1588"/>
          <w:tab w:val="clear" w:pos="4849"/>
          <w:tab w:val="left" w:pos="1134"/>
          <w:tab w:val="left" w:pos="1418"/>
          <w:tab w:val="center" w:pos="9498"/>
        </w:tabs>
        <w:ind w:left="720"/>
        <w:rPr>
          <w:lang w:val="en-CA"/>
        </w:rPr>
      </w:pPr>
      <w:r w:rsidRPr="00084198">
        <w:rPr>
          <w:rFonts w:eastAsia="MS Mincho"/>
          <w:noProof/>
          <w:lang w:val="en-CA" w:eastAsia="ko-KR"/>
        </w:rPr>
        <w:t>subSampleC = SubWidthC</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1131</w:t>
      </w:r>
      <w:r w:rsidRPr="00084198">
        <w:rPr>
          <w:lang w:val="en-CA"/>
        </w:rPr>
        <w:fldChar w:fldCharType="end"/>
      </w:r>
      <w:r w:rsidRPr="00084198">
        <w:rPr>
          <w:lang w:val="en-CA"/>
        </w:rPr>
        <w:t>)</w:t>
      </w:r>
    </w:p>
    <w:p w14:paraId="0AA0E4B2" w14:textId="77777777" w:rsidR="00654601" w:rsidRPr="00084198" w:rsidRDefault="00654601" w:rsidP="00654601">
      <w:pPr>
        <w:tabs>
          <w:tab w:val="clear" w:pos="794"/>
          <w:tab w:val="clear" w:pos="1191"/>
          <w:tab w:val="left" w:pos="360"/>
          <w:tab w:val="left" w:pos="720"/>
          <w:tab w:val="left" w:pos="1080"/>
          <w:tab w:val="left" w:pos="1440"/>
        </w:tabs>
        <w:rPr>
          <w:lang w:val="en-CA"/>
        </w:rPr>
      </w:pPr>
      <w:r w:rsidRPr="00084198">
        <w:rPr>
          <w:lang w:val="en-CA"/>
        </w:rPr>
        <w:t>The variables Qp</w:t>
      </w:r>
      <w:r w:rsidRPr="00084198">
        <w:rPr>
          <w:vertAlign w:val="subscript"/>
          <w:lang w:val="en-CA"/>
        </w:rPr>
        <w:t>Q</w:t>
      </w:r>
      <w:r w:rsidRPr="00084198">
        <w:rPr>
          <w:lang w:val="en-CA"/>
        </w:rPr>
        <w:t xml:space="preserve"> and Qp</w:t>
      </w:r>
      <w:r w:rsidRPr="00084198">
        <w:rPr>
          <w:vertAlign w:val="subscript"/>
          <w:lang w:val="en-CA"/>
        </w:rPr>
        <w:t>P</w:t>
      </w:r>
      <w:r w:rsidRPr="00084198">
        <w:rPr>
          <w:lang w:val="en-CA"/>
        </w:rPr>
        <w:t xml:space="preserve"> are set equal to the Qp</w:t>
      </w:r>
      <w:r w:rsidRPr="00084198">
        <w:rPr>
          <w:vertAlign w:val="subscript"/>
          <w:lang w:val="en-CA"/>
        </w:rPr>
        <w:t>Y</w:t>
      </w:r>
      <w:r w:rsidRPr="00084198">
        <w:rPr>
          <w:lang w:val="en-CA"/>
        </w:rPr>
        <w:t xml:space="preserve"> values of the coding units which include the coding blocks containing the sample q</w:t>
      </w:r>
      <w:r w:rsidRPr="00084198">
        <w:rPr>
          <w:vertAlign w:val="subscript"/>
          <w:lang w:val="en-CA"/>
        </w:rPr>
        <w:t>0,0</w:t>
      </w:r>
      <w:r w:rsidRPr="00084198">
        <w:rPr>
          <w:lang w:val="en-CA"/>
        </w:rPr>
        <w:t xml:space="preserve"> and p</w:t>
      </w:r>
      <w:r w:rsidRPr="00084198">
        <w:rPr>
          <w:vertAlign w:val="subscript"/>
          <w:lang w:val="en-CA"/>
        </w:rPr>
        <w:t>0,0</w:t>
      </w:r>
      <w:r w:rsidRPr="00084198">
        <w:rPr>
          <w:lang w:val="en-CA"/>
        </w:rPr>
        <w:t>, respectively.</w:t>
      </w:r>
    </w:p>
    <w:p w14:paraId="59723D6E" w14:textId="77777777" w:rsidR="00654601" w:rsidRPr="00084198" w:rsidRDefault="00654601" w:rsidP="00654601">
      <w:pPr>
        <w:rPr>
          <w:lang w:val="en-CA"/>
        </w:rPr>
      </w:pPr>
      <w:r w:rsidRPr="00084198">
        <w:rPr>
          <w:lang w:val="en-CA"/>
        </w:rPr>
        <w:t>The variable Qp</w:t>
      </w:r>
      <w:r w:rsidRPr="00084198">
        <w:rPr>
          <w:vertAlign w:val="subscript"/>
          <w:lang w:val="en-CA"/>
        </w:rPr>
        <w:t>C</w:t>
      </w:r>
      <w:r w:rsidRPr="00084198">
        <w:rPr>
          <w:lang w:val="en-CA"/>
        </w:rPr>
        <w:t xml:space="preserve"> is derived as follows:</w:t>
      </w:r>
    </w:p>
    <w:p w14:paraId="7502F2B4" w14:textId="420C9144" w:rsidR="00A028ED" w:rsidRPr="00084198" w:rsidRDefault="00A028ED" w:rsidP="00A028ED">
      <w:pPr>
        <w:pStyle w:val="Equation"/>
        <w:tabs>
          <w:tab w:val="clear" w:pos="794"/>
          <w:tab w:val="clear" w:pos="1588"/>
          <w:tab w:val="clear" w:pos="4849"/>
          <w:tab w:val="left" w:pos="1134"/>
          <w:tab w:val="left" w:pos="1418"/>
          <w:tab w:val="center" w:pos="9498"/>
        </w:tabs>
        <w:ind w:left="720"/>
        <w:rPr>
          <w:lang w:val="en-CA"/>
        </w:rPr>
      </w:pPr>
      <w:r w:rsidRPr="00084198">
        <w:rPr>
          <w:lang w:val="en-CA"/>
        </w:rPr>
        <w:t>qPi = Clip3( 0, 63, ( ( Qp</w:t>
      </w:r>
      <w:r w:rsidRPr="00084198">
        <w:rPr>
          <w:vertAlign w:val="subscript"/>
          <w:lang w:val="en-CA"/>
        </w:rPr>
        <w:t>Q</w:t>
      </w:r>
      <w:r w:rsidRPr="00084198">
        <w:rPr>
          <w:lang w:val="en-CA"/>
        </w:rPr>
        <w:t> + Qp</w:t>
      </w:r>
      <w:r w:rsidRPr="00084198">
        <w:rPr>
          <w:vertAlign w:val="subscript"/>
          <w:lang w:val="en-CA"/>
        </w:rPr>
        <w:t>P</w:t>
      </w:r>
      <w:r w:rsidRPr="00084198">
        <w:rPr>
          <w:lang w:val="en-CA"/>
        </w:rPr>
        <w:t> + 1 )  &gt;&gt;  1 ) + cQpPicOffset )</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1132</w:t>
      </w:r>
      <w:r w:rsidRPr="00084198">
        <w:rPr>
          <w:lang w:val="en-CA"/>
        </w:rPr>
        <w:fldChar w:fldCharType="end"/>
      </w:r>
      <w:r w:rsidRPr="00084198">
        <w:rPr>
          <w:lang w:val="en-CA"/>
        </w:rPr>
        <w:t>)</w:t>
      </w:r>
    </w:p>
    <w:p w14:paraId="0D25D24A" w14:textId="14C99420" w:rsidR="00A028ED" w:rsidRPr="00084198" w:rsidRDefault="00A028ED" w:rsidP="00A028ED">
      <w:pPr>
        <w:pStyle w:val="Equation"/>
        <w:tabs>
          <w:tab w:val="clear" w:pos="794"/>
          <w:tab w:val="clear" w:pos="1588"/>
          <w:tab w:val="clear" w:pos="4849"/>
          <w:tab w:val="left" w:pos="1134"/>
          <w:tab w:val="left" w:pos="1418"/>
          <w:tab w:val="center" w:pos="9498"/>
        </w:tabs>
        <w:ind w:left="720"/>
        <w:rPr>
          <w:lang w:val="en-CA"/>
        </w:rPr>
      </w:pPr>
      <w:r w:rsidRPr="00084198">
        <w:rPr>
          <w:lang w:val="en-CA"/>
        </w:rPr>
        <w:t>Qp</w:t>
      </w:r>
      <w:r w:rsidRPr="00084198">
        <w:rPr>
          <w:vertAlign w:val="subscript"/>
          <w:lang w:val="en-CA"/>
        </w:rPr>
        <w:t>C</w:t>
      </w:r>
      <w:r w:rsidRPr="00084198">
        <w:rPr>
          <w:lang w:val="en-CA"/>
        </w:rPr>
        <w:t xml:space="preserve"> = ChromaQpTable[ cIdx − 1 ][ qPi ]</w:t>
      </w:r>
      <w:r w:rsidRPr="00084198">
        <w:rPr>
          <w:lang w:val="en-CA"/>
        </w:rPr>
        <w:tab/>
        <w:t>(</w:t>
      </w:r>
      <w:r w:rsidRPr="00084198">
        <w:rPr>
          <w:lang w:val="en-CA"/>
        </w:rPr>
        <w:fldChar w:fldCharType="begin" w:fldLock="1"/>
      </w:r>
      <w:r w:rsidRPr="00084198">
        <w:rPr>
          <w:lang w:val="en-CA"/>
        </w:rPr>
        <w:instrText xml:space="preserve"> STYLEREF 1 \s </w:instrText>
      </w:r>
      <w:r w:rsidRPr="00084198">
        <w:rPr>
          <w:lang w:val="en-CA"/>
        </w:rPr>
        <w:fldChar w:fldCharType="separate"/>
      </w:r>
      <w:r w:rsidR="00243911">
        <w:rPr>
          <w:noProof/>
          <w:lang w:val="en-CA"/>
        </w:rPr>
        <w:t>8</w:t>
      </w:r>
      <w:r w:rsidRPr="00084198">
        <w:rPr>
          <w:lang w:val="en-CA"/>
        </w:rPr>
        <w:fldChar w:fldCharType="end"/>
      </w:r>
      <w:r w:rsidRPr="00084198">
        <w:rPr>
          <w:lang w:val="en-CA"/>
        </w:rPr>
        <w:noBreakHyphen/>
      </w:r>
      <w:r w:rsidRPr="00084198">
        <w:rPr>
          <w:lang w:val="en-CA"/>
        </w:rPr>
        <w:fldChar w:fldCharType="begin" w:fldLock="1"/>
      </w:r>
      <w:r w:rsidRPr="00084198">
        <w:rPr>
          <w:lang w:val="en-CA"/>
        </w:rPr>
        <w:instrText xml:space="preserve"> SEQ Equation \* ARABIC \s 1 </w:instrText>
      </w:r>
      <w:r w:rsidRPr="00084198">
        <w:rPr>
          <w:lang w:val="en-CA"/>
        </w:rPr>
        <w:fldChar w:fldCharType="separate"/>
      </w:r>
      <w:r w:rsidR="00243911">
        <w:rPr>
          <w:noProof/>
          <w:lang w:val="en-CA"/>
        </w:rPr>
        <w:t>1133</w:t>
      </w:r>
      <w:r w:rsidRPr="00084198">
        <w:rPr>
          <w:lang w:val="en-CA"/>
        </w:rPr>
        <w:fldChar w:fldCharType="end"/>
      </w:r>
      <w:r w:rsidRPr="00084198">
        <w:rPr>
          <w:lang w:val="en-CA"/>
        </w:rPr>
        <w:t>)</w:t>
      </w:r>
    </w:p>
    <w:p w14:paraId="45F3ADD8" w14:textId="55017472" w:rsidR="00654601" w:rsidRPr="00084198" w:rsidRDefault="00654601" w:rsidP="00654601">
      <w:pPr>
        <w:pStyle w:val="Note1"/>
        <w:rPr>
          <w:noProof/>
          <w:lang w:val="en-CA"/>
        </w:rPr>
      </w:pPr>
      <w:r w:rsidRPr="00084198">
        <w:rPr>
          <w:noProof/>
          <w:lang w:val="en-CA"/>
        </w:rPr>
        <w:t xml:space="preserve">NOTE – The variable cQpPicOffset provides an adjustment for the value of </w:t>
      </w:r>
      <w:r w:rsidRPr="00084198">
        <w:rPr>
          <w:noProof/>
          <w:lang w:val="en-CA" w:eastAsia="ko-KR"/>
        </w:rPr>
        <w:t>pps_cb_qp_offset or pps_cr_qp_offset, according to whether the filtered chroma component is the Cb or Cr component</w:t>
      </w:r>
      <w:r w:rsidRPr="00084198">
        <w:rPr>
          <w:noProof/>
          <w:lang w:val="en-CA"/>
        </w:rPr>
        <w:t xml:space="preserve">. However, to avoid the need to vary the amount of the adjustment within the picture, the filtering process does not include an adjustment for the value of </w:t>
      </w:r>
      <w:r w:rsidRPr="00084198">
        <w:rPr>
          <w:noProof/>
          <w:lang w:val="en-CA" w:eastAsia="ko-KR"/>
        </w:rPr>
        <w:t>slice_cb_qp_offset or slice_cr_qp_offset</w:t>
      </w:r>
      <w:r w:rsidR="00F041A4" w:rsidRPr="00084198">
        <w:rPr>
          <w:noProof/>
          <w:lang w:val="en-CA" w:eastAsia="ko-KR"/>
        </w:rPr>
        <w:t xml:space="preserve"> nor (when cu_chroma_qp_offset_enabled_flag is equal to 1) for the value of </w:t>
      </w:r>
      <w:r w:rsidR="00F041A4" w:rsidRPr="00084198">
        <w:rPr>
          <w:bCs/>
          <w:noProof/>
          <w:lang w:val="en-CA"/>
        </w:rPr>
        <w:t>CuQpOffset</w:t>
      </w:r>
      <w:r w:rsidR="00F041A4" w:rsidRPr="00084198">
        <w:rPr>
          <w:bCs/>
          <w:noProof/>
          <w:vertAlign w:val="subscript"/>
          <w:lang w:val="en-CA"/>
        </w:rPr>
        <w:t>Cb</w:t>
      </w:r>
      <w:r w:rsidR="00F041A4" w:rsidRPr="00084198">
        <w:rPr>
          <w:bCs/>
          <w:noProof/>
          <w:lang w:val="en-CA"/>
        </w:rPr>
        <w:t>, CuQpOffset</w:t>
      </w:r>
      <w:r w:rsidR="00F041A4" w:rsidRPr="00084198">
        <w:rPr>
          <w:bCs/>
          <w:noProof/>
          <w:vertAlign w:val="subscript"/>
          <w:lang w:val="en-CA"/>
        </w:rPr>
        <w:t>Cr</w:t>
      </w:r>
      <w:r w:rsidR="00F041A4" w:rsidRPr="00084198">
        <w:rPr>
          <w:bCs/>
          <w:noProof/>
          <w:lang w:val="en-CA"/>
        </w:rPr>
        <w:t>, or CuQpOffset</w:t>
      </w:r>
      <w:r w:rsidR="00F041A4" w:rsidRPr="00084198">
        <w:rPr>
          <w:bCs/>
          <w:noProof/>
          <w:vertAlign w:val="subscript"/>
          <w:lang w:val="en-CA"/>
        </w:rPr>
        <w:t>CbCr</w:t>
      </w:r>
      <w:r w:rsidRPr="00084198">
        <w:rPr>
          <w:noProof/>
          <w:lang w:val="en-CA" w:eastAsia="ko-KR"/>
        </w:rPr>
        <w:t>.</w:t>
      </w:r>
    </w:p>
    <w:p w14:paraId="4AEB9793" w14:textId="2534B715" w:rsidR="00754B9B" w:rsidRPr="00084198" w:rsidRDefault="00754B9B" w:rsidP="00754B9B">
      <w:pPr>
        <w:rPr>
          <w:noProof/>
          <w:lang w:val="en-CA" w:eastAsia="ko-KR"/>
        </w:rPr>
      </w:pPr>
      <w:r w:rsidRPr="00084198">
        <w:rPr>
          <w:noProof/>
          <w:lang w:val="en-CA" w:eastAsia="ko-KR"/>
        </w:rPr>
        <w:t xml:space="preserve">The value of the variable β′ is determined as specified in </w:t>
      </w:r>
      <w:r w:rsidRPr="00084198">
        <w:rPr>
          <w:noProof/>
          <w:lang w:val="en-CA" w:eastAsia="ko-KR"/>
        </w:rPr>
        <w:fldChar w:fldCharType="begin" w:fldLock="1"/>
      </w:r>
      <w:r w:rsidRPr="00084198">
        <w:rPr>
          <w:noProof/>
          <w:lang w:val="en-CA" w:eastAsia="ko-KR"/>
        </w:rPr>
        <w:instrText xml:space="preserve"> REF _Ref335135732 \h </w:instrText>
      </w:r>
      <w:r w:rsidRPr="00084198">
        <w:rPr>
          <w:noProof/>
          <w:lang w:val="en-CA" w:eastAsia="ko-KR"/>
        </w:rPr>
      </w:r>
      <w:r w:rsidRPr="00084198">
        <w:rPr>
          <w:noProof/>
          <w:lang w:val="en-CA" w:eastAsia="ko-KR"/>
        </w:rPr>
        <w:fldChar w:fldCharType="separate"/>
      </w:r>
      <w:r w:rsidR="00243911" w:rsidRPr="00084198">
        <w:rPr>
          <w:noProof/>
          <w:lang w:val="en-CA"/>
        </w:rPr>
        <w:t>Table </w:t>
      </w:r>
      <w:r w:rsidR="00243911">
        <w:rPr>
          <w:noProof/>
          <w:lang w:val="en-CA"/>
        </w:rPr>
        <w:t>8</w:t>
      </w:r>
      <w:r w:rsidR="00243911" w:rsidRPr="00084198">
        <w:rPr>
          <w:noProof/>
          <w:lang w:val="en-CA"/>
        </w:rPr>
        <w:noBreakHyphen/>
      </w:r>
      <w:r w:rsidR="00243911">
        <w:rPr>
          <w:noProof/>
          <w:lang w:val="en-CA"/>
        </w:rPr>
        <w:t>18</w:t>
      </w:r>
      <w:r w:rsidRPr="00084198">
        <w:rPr>
          <w:noProof/>
          <w:lang w:val="en-CA" w:eastAsia="ko-KR"/>
        </w:rPr>
        <w:fldChar w:fldCharType="end"/>
      </w:r>
      <w:r w:rsidRPr="00084198">
        <w:rPr>
          <w:noProof/>
          <w:lang w:val="en-CA" w:eastAsia="ko-KR"/>
        </w:rPr>
        <w:t xml:space="preserve"> based on the quantization parameter Q derived as follows:</w:t>
      </w:r>
    </w:p>
    <w:p w14:paraId="4B22C26C" w14:textId="1A37167A" w:rsidR="00754B9B" w:rsidRPr="00084198" w:rsidRDefault="00754B9B" w:rsidP="00754B9B">
      <w:pPr>
        <w:pStyle w:val="Equation"/>
        <w:tabs>
          <w:tab w:val="clear" w:pos="4849"/>
        </w:tabs>
        <w:ind w:left="794"/>
        <w:rPr>
          <w:noProof/>
          <w:lang w:val="en-CA" w:eastAsia="ko-KR"/>
        </w:rPr>
      </w:pPr>
      <w:r w:rsidRPr="00084198">
        <w:rPr>
          <w:noProof/>
          <w:lang w:val="en-CA" w:eastAsia="ko-KR"/>
        </w:rPr>
        <w:t>Q = Clip3( 0, 63, Qp</w:t>
      </w:r>
      <w:r w:rsidRPr="00084198">
        <w:rPr>
          <w:noProof/>
          <w:vertAlign w:val="subscript"/>
          <w:lang w:val="en-CA" w:eastAsia="ko-KR"/>
        </w:rPr>
        <w:t>C</w:t>
      </w:r>
      <w:r w:rsidRPr="00084198">
        <w:rPr>
          <w:noProof/>
          <w:lang w:val="en-CA" w:eastAsia="ko-KR"/>
        </w:rPr>
        <w:t> + ( slice_beta_offset_div2  &lt;&lt;  1 ) )</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1134</w:t>
      </w:r>
      <w:r w:rsidRPr="00084198">
        <w:rPr>
          <w:noProof/>
          <w:lang w:val="en-CA"/>
        </w:rPr>
        <w:fldChar w:fldCharType="end"/>
      </w:r>
      <w:r w:rsidRPr="00084198">
        <w:rPr>
          <w:noProof/>
          <w:lang w:val="en-CA"/>
        </w:rPr>
        <w:t>)</w:t>
      </w:r>
    </w:p>
    <w:p w14:paraId="0F898D7E" w14:textId="77777777" w:rsidR="00754B9B" w:rsidRPr="00084198" w:rsidRDefault="00754B9B" w:rsidP="00754B9B">
      <w:pPr>
        <w:tabs>
          <w:tab w:val="clear" w:pos="794"/>
          <w:tab w:val="clear" w:pos="1191"/>
          <w:tab w:val="clear" w:pos="1588"/>
          <w:tab w:val="clear" w:pos="1985"/>
          <w:tab w:val="left" w:pos="360"/>
          <w:tab w:val="left" w:pos="720"/>
          <w:tab w:val="left" w:pos="1080"/>
          <w:tab w:val="left" w:pos="1440"/>
        </w:tabs>
        <w:jc w:val="left"/>
        <w:rPr>
          <w:noProof/>
          <w:lang w:val="en-CA" w:eastAsia="ko-KR"/>
        </w:rPr>
      </w:pPr>
      <w:r w:rsidRPr="00084198">
        <w:rPr>
          <w:noProof/>
          <w:lang w:val="en-CA" w:eastAsia="ko-KR"/>
        </w:rPr>
        <w:t>where slice_beta_offset_div2 is the value of the syntax element slice_beta_offset_div2 for the slice that contains sample q</w:t>
      </w:r>
      <w:r w:rsidRPr="00084198">
        <w:rPr>
          <w:noProof/>
          <w:vertAlign w:val="subscript"/>
          <w:lang w:val="en-CA" w:eastAsia="ko-KR"/>
        </w:rPr>
        <w:t>0,0</w:t>
      </w:r>
      <w:r w:rsidRPr="00084198">
        <w:rPr>
          <w:noProof/>
          <w:lang w:val="en-CA" w:eastAsia="ko-KR"/>
        </w:rPr>
        <w:t>.</w:t>
      </w:r>
    </w:p>
    <w:p w14:paraId="2B05CF99" w14:textId="77777777" w:rsidR="00754B9B" w:rsidRPr="00084198" w:rsidRDefault="00754B9B" w:rsidP="00754B9B">
      <w:pPr>
        <w:rPr>
          <w:noProof/>
          <w:lang w:val="en-CA" w:eastAsia="ko-KR"/>
        </w:rPr>
      </w:pPr>
      <w:r w:rsidRPr="00084198">
        <w:rPr>
          <w:noProof/>
          <w:lang w:val="en-CA" w:eastAsia="ko-KR"/>
        </w:rPr>
        <w:t>The variable β is derived as follows:</w:t>
      </w:r>
    </w:p>
    <w:p w14:paraId="18F9FC99" w14:textId="7015D76D" w:rsidR="00754B9B" w:rsidRPr="00084198" w:rsidRDefault="00754B9B" w:rsidP="00754B9B">
      <w:pPr>
        <w:pStyle w:val="Equation"/>
        <w:tabs>
          <w:tab w:val="clear" w:pos="4849"/>
        </w:tabs>
        <w:ind w:left="794"/>
        <w:rPr>
          <w:noProof/>
          <w:lang w:val="en-CA" w:eastAsia="ko-KR"/>
        </w:rPr>
      </w:pPr>
      <w:r w:rsidRPr="00084198">
        <w:rPr>
          <w:noProof/>
          <w:lang w:val="en-CA" w:eastAsia="ko-KR"/>
        </w:rPr>
        <w:t>β = β′ * ( 1  &lt;&lt;  ( BitDepth</w:t>
      </w:r>
      <w:r w:rsidRPr="00084198">
        <w:rPr>
          <w:noProof/>
          <w:vertAlign w:val="subscript"/>
          <w:lang w:val="en-CA" w:eastAsia="ko-KR"/>
        </w:rPr>
        <w:t>C</w:t>
      </w:r>
      <w:r w:rsidRPr="00084198">
        <w:rPr>
          <w:noProof/>
          <w:lang w:val="en-CA" w:eastAsia="ko-KR"/>
        </w:rPr>
        <w:t> − 8 ) )</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1135</w:t>
      </w:r>
      <w:r w:rsidRPr="00084198">
        <w:rPr>
          <w:noProof/>
          <w:lang w:val="en-CA"/>
        </w:rPr>
        <w:fldChar w:fldCharType="end"/>
      </w:r>
      <w:r w:rsidRPr="00084198">
        <w:rPr>
          <w:noProof/>
          <w:lang w:val="en-CA"/>
        </w:rPr>
        <w:t>)</w:t>
      </w:r>
    </w:p>
    <w:p w14:paraId="306112BC" w14:textId="72220FD2" w:rsidR="00654601" w:rsidRPr="00084198" w:rsidRDefault="00654601" w:rsidP="00654601">
      <w:pPr>
        <w:rPr>
          <w:noProof/>
          <w:lang w:val="en-CA" w:eastAsia="ko-KR"/>
        </w:rPr>
      </w:pPr>
      <w:r w:rsidRPr="00084198">
        <w:rPr>
          <w:noProof/>
          <w:lang w:val="en-CA" w:eastAsia="ko-KR"/>
        </w:rPr>
        <w:t>The value of the variable t</w:t>
      </w:r>
      <w:r w:rsidRPr="00084198">
        <w:rPr>
          <w:noProof/>
          <w:vertAlign w:val="subscript"/>
          <w:lang w:val="en-CA" w:eastAsia="ko-KR"/>
        </w:rPr>
        <w:t>C</w:t>
      </w:r>
      <w:r w:rsidRPr="00084198">
        <w:rPr>
          <w:noProof/>
          <w:lang w:val="en-CA" w:eastAsia="ko-KR"/>
        </w:rPr>
        <w:t xml:space="preserve">′ is determined as specified in </w:t>
      </w:r>
      <w:r w:rsidRPr="00084198">
        <w:rPr>
          <w:noProof/>
          <w:lang w:val="en-CA" w:eastAsia="ko-KR"/>
        </w:rPr>
        <w:fldChar w:fldCharType="begin" w:fldLock="1"/>
      </w:r>
      <w:r w:rsidRPr="00084198">
        <w:rPr>
          <w:noProof/>
          <w:lang w:val="en-CA" w:eastAsia="ko-KR"/>
        </w:rPr>
        <w:instrText xml:space="preserve"> REF _Ref335135732 \h </w:instrText>
      </w:r>
      <w:r w:rsidRPr="00084198">
        <w:rPr>
          <w:noProof/>
          <w:lang w:val="en-CA" w:eastAsia="ko-KR"/>
        </w:rPr>
      </w:r>
      <w:r w:rsidRPr="00084198">
        <w:rPr>
          <w:noProof/>
          <w:lang w:val="en-CA" w:eastAsia="ko-KR"/>
        </w:rPr>
        <w:fldChar w:fldCharType="separate"/>
      </w:r>
      <w:r w:rsidR="00243911" w:rsidRPr="00084198">
        <w:rPr>
          <w:noProof/>
          <w:lang w:val="en-CA"/>
        </w:rPr>
        <w:t>Table </w:t>
      </w:r>
      <w:r w:rsidR="00243911">
        <w:rPr>
          <w:noProof/>
          <w:lang w:val="en-CA"/>
        </w:rPr>
        <w:t>8</w:t>
      </w:r>
      <w:r w:rsidR="00243911" w:rsidRPr="00084198">
        <w:rPr>
          <w:noProof/>
          <w:lang w:val="en-CA"/>
        </w:rPr>
        <w:noBreakHyphen/>
      </w:r>
      <w:r w:rsidR="00243911">
        <w:rPr>
          <w:noProof/>
          <w:lang w:val="en-CA"/>
        </w:rPr>
        <w:t>18</w:t>
      </w:r>
      <w:r w:rsidRPr="00084198">
        <w:rPr>
          <w:noProof/>
          <w:lang w:val="en-CA" w:eastAsia="ko-KR"/>
        </w:rPr>
        <w:fldChar w:fldCharType="end"/>
      </w:r>
      <w:r w:rsidRPr="00084198">
        <w:rPr>
          <w:noProof/>
          <w:lang w:val="en-CA" w:eastAsia="ko-KR"/>
        </w:rPr>
        <w:t xml:space="preserve"> based on the chroma quantization parameter Q derived as follows:</w:t>
      </w:r>
    </w:p>
    <w:p w14:paraId="171872EB" w14:textId="6DC275E6" w:rsidR="00654601" w:rsidRPr="00084198" w:rsidRDefault="00654601" w:rsidP="00654601">
      <w:pPr>
        <w:pStyle w:val="Equation"/>
        <w:tabs>
          <w:tab w:val="clear" w:pos="794"/>
          <w:tab w:val="clear" w:pos="1588"/>
          <w:tab w:val="clear" w:pos="4849"/>
          <w:tab w:val="clear" w:pos="9696"/>
          <w:tab w:val="left" w:pos="1134"/>
          <w:tab w:val="left" w:pos="1418"/>
          <w:tab w:val="center" w:pos="9498"/>
        </w:tabs>
        <w:ind w:left="720"/>
        <w:rPr>
          <w:noProof/>
          <w:lang w:val="en-CA" w:eastAsia="ko-KR"/>
        </w:rPr>
      </w:pPr>
      <w:r w:rsidRPr="00084198">
        <w:rPr>
          <w:noProof/>
          <w:lang w:val="en-CA" w:eastAsia="ko-KR"/>
        </w:rPr>
        <w:t>Q = Clip3( 0, 65, Qp</w:t>
      </w:r>
      <w:r w:rsidRPr="00084198">
        <w:rPr>
          <w:noProof/>
          <w:vertAlign w:val="subscript"/>
          <w:lang w:val="en-CA" w:eastAsia="ko-KR"/>
        </w:rPr>
        <w:t>C</w:t>
      </w:r>
      <w:r w:rsidRPr="00084198">
        <w:rPr>
          <w:noProof/>
          <w:lang w:val="en-CA" w:eastAsia="ko-KR"/>
        </w:rPr>
        <w:t> + 2</w:t>
      </w:r>
      <w:r w:rsidR="008E37D2" w:rsidRPr="00084198">
        <w:rPr>
          <w:noProof/>
          <w:lang w:val="en-CA" w:eastAsia="ko-KR"/>
        </w:rPr>
        <w:t> * ( bS − 1 )</w:t>
      </w:r>
      <w:r w:rsidRPr="00084198">
        <w:rPr>
          <w:noProof/>
          <w:lang w:val="en-CA" w:eastAsia="ko-KR"/>
        </w:rPr>
        <w:t> + ( slice_tc_offset_div2  &lt;&lt;  1 ) )</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1136</w:t>
      </w:r>
      <w:r w:rsidRPr="00084198">
        <w:rPr>
          <w:noProof/>
          <w:lang w:val="en-CA"/>
        </w:rPr>
        <w:fldChar w:fldCharType="end"/>
      </w:r>
      <w:r w:rsidRPr="00084198">
        <w:rPr>
          <w:noProof/>
          <w:lang w:val="en-CA"/>
        </w:rPr>
        <w:t>)</w:t>
      </w:r>
    </w:p>
    <w:p w14:paraId="1FFD52D3" w14:textId="77777777" w:rsidR="00654601" w:rsidRPr="00084198" w:rsidRDefault="00654601" w:rsidP="00654601">
      <w:pPr>
        <w:rPr>
          <w:noProof/>
          <w:lang w:val="en-CA" w:eastAsia="ko-KR"/>
        </w:rPr>
      </w:pPr>
      <w:r w:rsidRPr="00084198">
        <w:rPr>
          <w:noProof/>
          <w:lang w:val="en-CA" w:eastAsia="ko-KR"/>
        </w:rPr>
        <w:t>where slice_tc_offset_div2 is the value of the syntax element slice_tc_offset_div2 for the slice that contains sample q</w:t>
      </w:r>
      <w:r w:rsidRPr="00084198">
        <w:rPr>
          <w:noProof/>
          <w:vertAlign w:val="subscript"/>
          <w:lang w:val="en-CA" w:eastAsia="ko-KR"/>
        </w:rPr>
        <w:t>0,0</w:t>
      </w:r>
      <w:r w:rsidRPr="00084198">
        <w:rPr>
          <w:noProof/>
          <w:lang w:val="en-CA" w:eastAsia="ko-KR"/>
        </w:rPr>
        <w:t xml:space="preserve">. </w:t>
      </w:r>
    </w:p>
    <w:p w14:paraId="545F3DFF" w14:textId="77777777" w:rsidR="00654601" w:rsidRPr="00084198" w:rsidRDefault="00654601" w:rsidP="00654601">
      <w:pPr>
        <w:keepNext/>
        <w:rPr>
          <w:noProof/>
          <w:lang w:val="en-CA" w:eastAsia="ko-KR"/>
        </w:rPr>
      </w:pPr>
      <w:r w:rsidRPr="00084198">
        <w:rPr>
          <w:noProof/>
          <w:lang w:val="en-CA" w:eastAsia="ko-KR"/>
        </w:rPr>
        <w:lastRenderedPageBreak/>
        <w:t>The variable t</w:t>
      </w:r>
      <w:r w:rsidRPr="00084198">
        <w:rPr>
          <w:noProof/>
          <w:vertAlign w:val="subscript"/>
          <w:lang w:val="en-CA" w:eastAsia="ko-KR"/>
        </w:rPr>
        <w:t>C</w:t>
      </w:r>
      <w:r w:rsidRPr="00084198">
        <w:rPr>
          <w:noProof/>
          <w:lang w:val="en-CA" w:eastAsia="ko-KR"/>
        </w:rPr>
        <w:t xml:space="preserve"> is derived as follows:</w:t>
      </w:r>
    </w:p>
    <w:p w14:paraId="64DA3534" w14:textId="0DE4FB7B" w:rsidR="00654601" w:rsidRPr="00084198" w:rsidRDefault="00654601" w:rsidP="00654601">
      <w:pPr>
        <w:pStyle w:val="Equation"/>
        <w:tabs>
          <w:tab w:val="clear" w:pos="794"/>
          <w:tab w:val="clear" w:pos="1588"/>
          <w:tab w:val="clear" w:pos="4849"/>
          <w:tab w:val="clear" w:pos="9696"/>
          <w:tab w:val="left" w:pos="1134"/>
          <w:tab w:val="left" w:pos="1418"/>
          <w:tab w:val="center" w:pos="9498"/>
        </w:tabs>
        <w:ind w:left="720"/>
        <w:rPr>
          <w:noProof/>
          <w:lang w:val="en-CA" w:eastAsia="ko-KR"/>
        </w:rPr>
      </w:pPr>
      <w:r w:rsidRPr="00084198">
        <w:rPr>
          <w:noProof/>
          <w:lang w:val="en-CA" w:eastAsia="ko-KR"/>
        </w:rPr>
        <w:t>t</w:t>
      </w:r>
      <w:r w:rsidRPr="00084198">
        <w:rPr>
          <w:noProof/>
          <w:vertAlign w:val="subscript"/>
          <w:lang w:val="en-CA" w:eastAsia="ko-KR"/>
        </w:rPr>
        <w:t>C</w:t>
      </w:r>
      <w:r w:rsidRPr="00084198">
        <w:rPr>
          <w:noProof/>
          <w:lang w:val="en-CA" w:eastAsia="ko-KR"/>
        </w:rPr>
        <w:t xml:space="preserve"> = </w:t>
      </w:r>
      <w:r w:rsidR="00AF0517">
        <w:rPr>
          <w:noProof/>
          <w:lang w:val="en-CA" w:eastAsia="ko-KR"/>
        </w:rPr>
        <w:t>( </w:t>
      </w:r>
      <w:r w:rsidR="00AF0517" w:rsidRPr="00084198">
        <w:rPr>
          <w:noProof/>
          <w:lang w:val="en-CA" w:eastAsia="ko-KR"/>
        </w:rPr>
        <w:t>BitDepth</w:t>
      </w:r>
      <w:r w:rsidR="00AF0517" w:rsidRPr="00084198">
        <w:rPr>
          <w:noProof/>
          <w:vertAlign w:val="subscript"/>
          <w:lang w:val="en-CA" w:eastAsia="ko-KR"/>
        </w:rPr>
        <w:t>C</w:t>
      </w:r>
      <w:r w:rsidR="00AF0517" w:rsidRPr="00AF0517">
        <w:rPr>
          <w:noProof/>
          <w:lang w:val="en-CA" w:eastAsia="ko-KR"/>
        </w:rPr>
        <w:t xml:space="preserve"> &lt; 10</w:t>
      </w:r>
      <w:r w:rsidR="00AF0517">
        <w:rPr>
          <w:noProof/>
          <w:lang w:val="en-CA" w:eastAsia="ko-KR"/>
        </w:rPr>
        <w:t> )</w:t>
      </w:r>
      <w:r w:rsidR="00AF0517" w:rsidRPr="00AF0517">
        <w:rPr>
          <w:noProof/>
          <w:lang w:val="en-CA" w:eastAsia="ko-KR"/>
        </w:rPr>
        <w:t xml:space="preserve"> </w:t>
      </w:r>
      <w:r w:rsidR="00AF0517">
        <w:rPr>
          <w:noProof/>
          <w:lang w:val="en-CA" w:eastAsia="ko-KR"/>
        </w:rPr>
        <w:t xml:space="preserve"> </w:t>
      </w:r>
      <w:r w:rsidR="00AF0517" w:rsidRPr="00AF0517">
        <w:rPr>
          <w:noProof/>
          <w:lang w:val="en-CA" w:eastAsia="ko-KR"/>
        </w:rPr>
        <w:t>?</w:t>
      </w:r>
      <w:r w:rsidR="00AF0517">
        <w:rPr>
          <w:noProof/>
          <w:lang w:val="en-CA" w:eastAsia="ko-KR"/>
        </w:rPr>
        <w:t xml:space="preserve"> </w:t>
      </w:r>
      <w:r w:rsidR="00AF0517" w:rsidRPr="00AF0517">
        <w:rPr>
          <w:noProof/>
          <w:lang w:val="en-CA" w:eastAsia="ko-KR"/>
        </w:rPr>
        <w:t xml:space="preserve"> (</w:t>
      </w:r>
      <w:r w:rsidR="00AF0517">
        <w:rPr>
          <w:noProof/>
          <w:lang w:val="en-CA" w:eastAsia="ko-KR"/>
        </w:rPr>
        <w:t> </w:t>
      </w:r>
      <w:r w:rsidR="00AF0517" w:rsidRPr="00084198">
        <w:rPr>
          <w:noProof/>
          <w:lang w:val="en-CA" w:eastAsia="ko-KR"/>
        </w:rPr>
        <w:t>t</w:t>
      </w:r>
      <w:r w:rsidR="00AF0517" w:rsidRPr="00084198">
        <w:rPr>
          <w:noProof/>
          <w:vertAlign w:val="subscript"/>
          <w:lang w:val="en-CA" w:eastAsia="ko-KR"/>
        </w:rPr>
        <w:t>C</w:t>
      </w:r>
      <w:r w:rsidR="00AF0517" w:rsidRPr="00084198">
        <w:rPr>
          <w:noProof/>
          <w:lang w:val="en-CA" w:eastAsia="ko-KR"/>
        </w:rPr>
        <w:t>′</w:t>
      </w:r>
      <w:r w:rsidR="00AF0517">
        <w:rPr>
          <w:noProof/>
          <w:lang w:val="en-CA" w:eastAsia="ko-KR"/>
        </w:rPr>
        <w:t> + </w:t>
      </w:r>
      <w:r w:rsidR="00AF0517" w:rsidRPr="00AF0517">
        <w:rPr>
          <w:noProof/>
          <w:lang w:val="en-CA" w:eastAsia="ko-KR"/>
        </w:rPr>
        <w:t>2</w:t>
      </w:r>
      <w:r w:rsidR="00AF0517">
        <w:rPr>
          <w:noProof/>
          <w:lang w:val="en-CA" w:eastAsia="ko-KR"/>
        </w:rPr>
        <w:t> </w:t>
      </w:r>
      <w:r w:rsidR="00AF0517" w:rsidRPr="00AF0517">
        <w:rPr>
          <w:noProof/>
          <w:lang w:val="en-CA" w:eastAsia="ko-KR"/>
        </w:rPr>
        <w:t>) &gt;&gt; (</w:t>
      </w:r>
      <w:r w:rsidR="00AF0517">
        <w:rPr>
          <w:noProof/>
          <w:lang w:val="en-CA" w:eastAsia="ko-KR"/>
        </w:rPr>
        <w:t> 10 </w:t>
      </w:r>
      <w:r w:rsidR="00AF0517" w:rsidRPr="00AF0517">
        <w:rPr>
          <w:noProof/>
          <w:lang w:val="en-CA" w:eastAsia="ko-KR"/>
        </w:rPr>
        <w:t>−</w:t>
      </w:r>
      <w:r w:rsidR="00AF0517">
        <w:rPr>
          <w:noProof/>
          <w:lang w:val="en-CA" w:eastAsia="ko-KR"/>
        </w:rPr>
        <w:t> </w:t>
      </w:r>
      <w:r w:rsidR="00AF0517" w:rsidRPr="00084198">
        <w:rPr>
          <w:noProof/>
          <w:lang w:val="en-CA" w:eastAsia="ko-KR"/>
        </w:rPr>
        <w:t>BitDepth</w:t>
      </w:r>
      <w:r w:rsidR="00AF0517" w:rsidRPr="00084198">
        <w:rPr>
          <w:noProof/>
          <w:vertAlign w:val="subscript"/>
          <w:lang w:val="en-CA" w:eastAsia="ko-KR"/>
        </w:rPr>
        <w:t>C</w:t>
      </w:r>
      <w:r w:rsidR="00AF0517">
        <w:rPr>
          <w:noProof/>
          <w:lang w:val="en-CA" w:eastAsia="ko-KR"/>
        </w:rPr>
        <w:t> </w:t>
      </w:r>
      <w:r w:rsidR="00AF0517" w:rsidRPr="00AF0517">
        <w:rPr>
          <w:noProof/>
          <w:lang w:val="en-CA" w:eastAsia="ko-KR"/>
        </w:rPr>
        <w:t xml:space="preserve">) </w:t>
      </w:r>
      <w:r w:rsidR="00AF0517">
        <w:rPr>
          <w:noProof/>
          <w:lang w:val="en-CA" w:eastAsia="ko-KR"/>
        </w:rPr>
        <w:t xml:space="preserve"> </w:t>
      </w:r>
      <w:r w:rsidR="00AF0517" w:rsidRPr="00AF0517">
        <w:rPr>
          <w:noProof/>
          <w:lang w:val="en-CA" w:eastAsia="ko-KR"/>
        </w:rPr>
        <w:t>:</w:t>
      </w:r>
      <w:r w:rsidR="00AF0517">
        <w:rPr>
          <w:noProof/>
          <w:lang w:val="en-CA" w:eastAsia="ko-KR"/>
        </w:rPr>
        <w:t xml:space="preserve"> </w:t>
      </w:r>
      <w:r w:rsidR="00AF0517" w:rsidRPr="00AF0517">
        <w:rPr>
          <w:noProof/>
          <w:lang w:val="en-CA" w:eastAsia="ko-KR"/>
        </w:rPr>
        <w:t xml:space="preserve"> </w:t>
      </w:r>
      <w:r w:rsidRPr="00084198">
        <w:rPr>
          <w:noProof/>
          <w:lang w:val="en-CA" w:eastAsia="ko-KR"/>
        </w:rPr>
        <w:t>t</w:t>
      </w:r>
      <w:r w:rsidRPr="00084198">
        <w:rPr>
          <w:noProof/>
          <w:vertAlign w:val="subscript"/>
          <w:lang w:val="en-CA" w:eastAsia="ko-KR"/>
        </w:rPr>
        <w:t>C</w:t>
      </w:r>
      <w:r w:rsidRPr="00084198">
        <w:rPr>
          <w:noProof/>
          <w:lang w:val="en-CA" w:eastAsia="ko-KR"/>
        </w:rPr>
        <w:t>′ * ( 1  &lt;&lt;  ( BitDepth</w:t>
      </w:r>
      <w:r w:rsidRPr="00084198">
        <w:rPr>
          <w:noProof/>
          <w:vertAlign w:val="subscript"/>
          <w:lang w:val="en-CA" w:eastAsia="ko-KR"/>
        </w:rPr>
        <w:t>C</w:t>
      </w:r>
      <w:r w:rsidRPr="00084198">
        <w:rPr>
          <w:noProof/>
          <w:lang w:val="en-CA" w:eastAsia="ko-KR"/>
        </w:rPr>
        <w:t xml:space="preserve"> − 8 ) )</w:t>
      </w:r>
      <w:r w:rsidRPr="00084198">
        <w:rPr>
          <w:noProof/>
          <w:lang w:val="en-CA" w:eastAsia="ko-KR"/>
        </w:rPr>
        <w:tab/>
      </w:r>
      <w:r w:rsidRPr="00084198">
        <w:rPr>
          <w:noProof/>
          <w:lang w:val="en-CA"/>
        </w:rPr>
        <w:t>(</w:t>
      </w:r>
      <w:r w:rsidRPr="00084198">
        <w:rPr>
          <w:noProof/>
          <w:lang w:val="en-CA"/>
        </w:rPr>
        <w:fldChar w:fldCharType="begin" w:fldLock="1"/>
      </w:r>
      <w:r w:rsidRPr="00084198">
        <w:rPr>
          <w:noProof/>
          <w:lang w:val="en-CA"/>
        </w:rPr>
        <w:instrText xml:space="preserve"> STYLEREF 1 \s </w:instrText>
      </w:r>
      <w:r w:rsidRPr="00084198">
        <w:rPr>
          <w:noProof/>
          <w:lang w:val="en-CA"/>
        </w:rPr>
        <w:fldChar w:fldCharType="separate"/>
      </w:r>
      <w:r w:rsidR="00243911">
        <w:rPr>
          <w:noProof/>
          <w:lang w:val="en-CA"/>
        </w:rPr>
        <w:t>8</w:t>
      </w:r>
      <w:r w:rsidRPr="00084198">
        <w:rPr>
          <w:noProof/>
          <w:lang w:val="en-CA"/>
        </w:rPr>
        <w:fldChar w:fldCharType="end"/>
      </w:r>
      <w:r w:rsidRPr="00084198">
        <w:rPr>
          <w:noProof/>
          <w:lang w:val="en-CA"/>
        </w:rPr>
        <w:noBreakHyphen/>
      </w:r>
      <w:r w:rsidRPr="00084198">
        <w:rPr>
          <w:noProof/>
          <w:lang w:val="en-CA"/>
        </w:rPr>
        <w:fldChar w:fldCharType="begin" w:fldLock="1"/>
      </w:r>
      <w:r w:rsidRPr="00084198">
        <w:rPr>
          <w:noProof/>
          <w:lang w:val="en-CA"/>
        </w:rPr>
        <w:instrText xml:space="preserve"> SEQ Equation \* ARABIC \s 1 </w:instrText>
      </w:r>
      <w:r w:rsidRPr="00084198">
        <w:rPr>
          <w:noProof/>
          <w:lang w:val="en-CA"/>
        </w:rPr>
        <w:fldChar w:fldCharType="separate"/>
      </w:r>
      <w:r w:rsidR="00243911">
        <w:rPr>
          <w:noProof/>
          <w:lang w:val="en-CA"/>
        </w:rPr>
        <w:t>1137</w:t>
      </w:r>
      <w:r w:rsidRPr="00084198">
        <w:rPr>
          <w:noProof/>
          <w:lang w:val="en-CA"/>
        </w:rPr>
        <w:fldChar w:fldCharType="end"/>
      </w:r>
      <w:r w:rsidRPr="00084198">
        <w:rPr>
          <w:noProof/>
          <w:lang w:val="en-CA"/>
        </w:rPr>
        <w:t>)</w:t>
      </w:r>
    </w:p>
    <w:p w14:paraId="7554ECF5" w14:textId="405C92B5" w:rsidR="00FE03EC" w:rsidRPr="00084198" w:rsidRDefault="00FE03EC" w:rsidP="00654601">
      <w:pPr>
        <w:rPr>
          <w:noProof/>
          <w:lang w:val="en-CA" w:eastAsia="ko-KR"/>
        </w:rPr>
      </w:pPr>
      <w:r w:rsidRPr="00084198">
        <w:rPr>
          <w:noProof/>
          <w:lang w:val="en-CA" w:eastAsia="ko-KR"/>
        </w:rPr>
        <w:t>When maxFilterLengthCbCr is equal to 1 and bS is not equal to 2, maxFilterLengthCbCr is set equal to 0</w:t>
      </w:r>
      <w:r w:rsidR="00817A95" w:rsidRPr="00084198">
        <w:rPr>
          <w:noProof/>
          <w:lang w:val="en-CA" w:eastAsia="ko-KR"/>
        </w:rPr>
        <w:t>.</w:t>
      </w:r>
    </w:p>
    <w:p w14:paraId="2237F65E" w14:textId="5690A932" w:rsidR="00654601" w:rsidRPr="00084198" w:rsidRDefault="00654601" w:rsidP="00654601">
      <w:pPr>
        <w:rPr>
          <w:noProof/>
          <w:lang w:val="en-CA" w:eastAsia="ko-KR"/>
        </w:rPr>
      </w:pPr>
      <w:r w:rsidRPr="00084198">
        <w:rPr>
          <w:noProof/>
          <w:lang w:val="en-CA" w:eastAsia="ko-KR"/>
        </w:rPr>
        <w:t xml:space="preserve">When maxFilterLengthCbCr is equal to </w:t>
      </w:r>
      <w:r w:rsidR="00FE03EC" w:rsidRPr="00084198">
        <w:rPr>
          <w:noProof/>
          <w:lang w:val="en-CA" w:eastAsia="ko-KR"/>
        </w:rPr>
        <w:t>3</w:t>
      </w:r>
      <w:r w:rsidRPr="00084198">
        <w:rPr>
          <w:noProof/>
          <w:lang w:val="en-CA" w:eastAsia="ko-KR"/>
        </w:rPr>
        <w:t>, the following ordered steps apply:</w:t>
      </w:r>
    </w:p>
    <w:p w14:paraId="57F32BE5" w14:textId="0FF5F257" w:rsidR="00654601" w:rsidRPr="00084198" w:rsidRDefault="00654601" w:rsidP="004A6E64">
      <w:pPr>
        <w:numPr>
          <w:ilvl w:val="0"/>
          <w:numId w:val="149"/>
        </w:numPr>
        <w:tabs>
          <w:tab w:val="clear" w:pos="400"/>
          <w:tab w:val="clear" w:pos="794"/>
          <w:tab w:val="clear" w:pos="1191"/>
          <w:tab w:val="clear" w:pos="1588"/>
          <w:tab w:val="clear" w:pos="1985"/>
          <w:tab w:val="left" w:pos="1080"/>
          <w:tab w:val="left" w:pos="1440"/>
          <w:tab w:val="left" w:pos="2977"/>
        </w:tabs>
        <w:ind w:left="360" w:hanging="360"/>
        <w:textAlignment w:val="auto"/>
        <w:rPr>
          <w:noProof/>
          <w:lang w:val="en-CA" w:eastAsia="ko-KR"/>
        </w:rPr>
      </w:pPr>
      <w:r w:rsidRPr="00084198">
        <w:rPr>
          <w:noProof/>
          <w:lang w:val="en-CA" w:eastAsia="ko-KR"/>
        </w:rPr>
        <w:t xml:space="preserve">The variables </w:t>
      </w:r>
      <w:r w:rsidR="00A93059" w:rsidRPr="00084198">
        <w:rPr>
          <w:noProof/>
          <w:lang w:val="en-CA" w:eastAsia="ko-KR"/>
        </w:rPr>
        <w:t xml:space="preserve">n1, </w:t>
      </w:r>
      <w:r w:rsidRPr="00084198">
        <w:rPr>
          <w:noProof/>
          <w:lang w:val="en-CA" w:eastAsia="ko-KR"/>
        </w:rPr>
        <w:t>dpq0, dpq</w:t>
      </w:r>
      <w:r w:rsidRPr="00084198">
        <w:rPr>
          <w:rFonts w:eastAsia="Yu Mincho"/>
          <w:noProof/>
          <w:lang w:val="en-CA" w:eastAsia="ja-JP"/>
        </w:rPr>
        <w:t>1</w:t>
      </w:r>
      <w:r w:rsidRPr="00084198">
        <w:rPr>
          <w:noProof/>
          <w:lang w:val="en-CA" w:eastAsia="ko-KR"/>
        </w:rPr>
        <w:t>, dp, dq and d are derived as follows:</w:t>
      </w:r>
    </w:p>
    <w:p w14:paraId="5843875A" w14:textId="61FBC842" w:rsidR="00A93059" w:rsidRPr="00084198" w:rsidRDefault="00A93059"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n1 = ( subSampleC</w:t>
      </w:r>
      <w:r w:rsidRPr="00084198" w:rsidDel="0042671E">
        <w:rPr>
          <w:noProof/>
          <w:lang w:val="en-CA" w:eastAsia="ko-KR"/>
        </w:rPr>
        <w:t xml:space="preserve"> </w:t>
      </w:r>
      <w:r w:rsidRPr="00084198">
        <w:rPr>
          <w:noProof/>
          <w:lang w:val="en-CA" w:eastAsia="ko-KR"/>
        </w:rPr>
        <w:t xml:space="preserve">= = 2 ) ? 1 : 3 </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1138</w:t>
      </w:r>
      <w:r w:rsidRPr="00084198">
        <w:rPr>
          <w:noProof/>
          <w:lang w:val="en-CA" w:eastAsia="ko-KR"/>
        </w:rPr>
        <w:fldChar w:fldCharType="end"/>
      </w:r>
      <w:r w:rsidRPr="00084198">
        <w:rPr>
          <w:noProof/>
          <w:lang w:val="en-CA" w:eastAsia="ko-KR"/>
        </w:rPr>
        <w:t>)</w:t>
      </w:r>
    </w:p>
    <w:p w14:paraId="26E7CF6D" w14:textId="6BD8AA3F"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dp0 = Abs( p</w:t>
      </w:r>
      <w:r w:rsidRPr="00084198">
        <w:rPr>
          <w:noProof/>
          <w:vertAlign w:val="subscript"/>
          <w:lang w:val="en-CA" w:eastAsia="ko-KR"/>
        </w:rPr>
        <w:t>2,0</w:t>
      </w:r>
      <w:r w:rsidRPr="00084198">
        <w:rPr>
          <w:noProof/>
          <w:lang w:val="en-CA" w:eastAsia="ko-KR"/>
        </w:rPr>
        <w:t> − 2 * p</w:t>
      </w:r>
      <w:r w:rsidRPr="00084198">
        <w:rPr>
          <w:noProof/>
          <w:vertAlign w:val="subscript"/>
          <w:lang w:val="en-CA" w:eastAsia="ko-KR"/>
        </w:rPr>
        <w:t>1,0</w:t>
      </w:r>
      <w:r w:rsidRPr="00084198">
        <w:rPr>
          <w:noProof/>
          <w:lang w:val="en-CA" w:eastAsia="ko-KR"/>
        </w:rPr>
        <w:t> + p</w:t>
      </w:r>
      <w:r w:rsidRPr="00084198">
        <w:rPr>
          <w:noProof/>
          <w:vertAlign w:val="subscript"/>
          <w:lang w:val="en-CA" w:eastAsia="ko-KR"/>
        </w:rPr>
        <w:t>0,0</w:t>
      </w:r>
      <w:r w:rsidRPr="00084198">
        <w:rPr>
          <w:noProof/>
          <w:lang w:val="en-CA" w:eastAsia="ko-KR"/>
        </w:rPr>
        <w:t> )</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1139</w:t>
      </w:r>
      <w:r w:rsidRPr="00084198">
        <w:rPr>
          <w:noProof/>
          <w:lang w:val="en-CA" w:eastAsia="ko-KR"/>
        </w:rPr>
        <w:fldChar w:fldCharType="end"/>
      </w:r>
      <w:r w:rsidRPr="00084198">
        <w:rPr>
          <w:noProof/>
          <w:lang w:val="en-CA" w:eastAsia="ko-KR"/>
        </w:rPr>
        <w:t>)</w:t>
      </w:r>
    </w:p>
    <w:p w14:paraId="260D5D45" w14:textId="541ABE5E"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dp</w:t>
      </w:r>
      <w:r w:rsidRPr="00084198">
        <w:rPr>
          <w:rFonts w:eastAsia="Yu Mincho"/>
          <w:noProof/>
          <w:lang w:val="en-CA" w:eastAsia="ja-JP"/>
        </w:rPr>
        <w:t>1</w:t>
      </w:r>
      <w:r w:rsidRPr="00084198">
        <w:rPr>
          <w:noProof/>
          <w:lang w:val="en-CA" w:eastAsia="ko-KR"/>
        </w:rPr>
        <w:t xml:space="preserve"> = Abs( p</w:t>
      </w:r>
      <w:r w:rsidRPr="00084198">
        <w:rPr>
          <w:noProof/>
          <w:vertAlign w:val="subscript"/>
          <w:lang w:val="en-CA" w:eastAsia="ko-KR"/>
        </w:rPr>
        <w:t>2,</w:t>
      </w:r>
      <w:r w:rsidR="00A93059"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− 2 * p</w:t>
      </w:r>
      <w:r w:rsidRPr="00084198">
        <w:rPr>
          <w:noProof/>
          <w:vertAlign w:val="subscript"/>
          <w:lang w:val="en-CA" w:eastAsia="ko-KR"/>
        </w:rPr>
        <w:t>1,</w:t>
      </w:r>
      <w:r w:rsidR="00A93059"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 p</w:t>
      </w:r>
      <w:r w:rsidRPr="00084198">
        <w:rPr>
          <w:noProof/>
          <w:vertAlign w:val="subscript"/>
          <w:lang w:val="en-CA" w:eastAsia="ko-KR"/>
        </w:rPr>
        <w:t>0,</w:t>
      </w:r>
      <w:r w:rsidR="00A93059"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1140</w:t>
      </w:r>
      <w:r w:rsidRPr="00084198">
        <w:rPr>
          <w:noProof/>
          <w:lang w:val="en-CA" w:eastAsia="ko-KR"/>
        </w:rPr>
        <w:fldChar w:fldCharType="end"/>
      </w:r>
      <w:r w:rsidRPr="00084198">
        <w:rPr>
          <w:noProof/>
          <w:lang w:val="en-CA" w:eastAsia="ko-KR"/>
        </w:rPr>
        <w:t>)</w:t>
      </w:r>
    </w:p>
    <w:p w14:paraId="69BFDD48" w14:textId="24D253FB"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dq0 = Abs( q</w:t>
      </w:r>
      <w:r w:rsidRPr="00084198">
        <w:rPr>
          <w:noProof/>
          <w:vertAlign w:val="subscript"/>
          <w:lang w:val="en-CA" w:eastAsia="ko-KR"/>
        </w:rPr>
        <w:t>2,0</w:t>
      </w:r>
      <w:r w:rsidRPr="00084198">
        <w:rPr>
          <w:noProof/>
          <w:lang w:val="en-CA" w:eastAsia="ko-KR"/>
        </w:rPr>
        <w:t> − 2 * q</w:t>
      </w:r>
      <w:r w:rsidRPr="00084198">
        <w:rPr>
          <w:noProof/>
          <w:vertAlign w:val="subscript"/>
          <w:lang w:val="en-CA" w:eastAsia="ko-KR"/>
        </w:rPr>
        <w:t>1,0</w:t>
      </w:r>
      <w:r w:rsidRPr="00084198">
        <w:rPr>
          <w:noProof/>
          <w:lang w:val="en-CA" w:eastAsia="ko-KR"/>
        </w:rPr>
        <w:t> + q</w:t>
      </w:r>
      <w:r w:rsidRPr="00084198">
        <w:rPr>
          <w:noProof/>
          <w:vertAlign w:val="subscript"/>
          <w:lang w:val="en-CA" w:eastAsia="ko-KR"/>
        </w:rPr>
        <w:t>0,0</w:t>
      </w:r>
      <w:r w:rsidRPr="00084198">
        <w:rPr>
          <w:noProof/>
          <w:lang w:val="en-CA" w:eastAsia="ko-KR"/>
        </w:rPr>
        <w:t> )</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1141</w:t>
      </w:r>
      <w:r w:rsidRPr="00084198">
        <w:rPr>
          <w:noProof/>
          <w:lang w:val="en-CA" w:eastAsia="ko-KR"/>
        </w:rPr>
        <w:fldChar w:fldCharType="end"/>
      </w:r>
      <w:r w:rsidRPr="00084198">
        <w:rPr>
          <w:noProof/>
          <w:lang w:val="en-CA" w:eastAsia="ko-KR"/>
        </w:rPr>
        <w:t>)</w:t>
      </w:r>
    </w:p>
    <w:p w14:paraId="0098FC5C" w14:textId="5ECCB192"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dq</w:t>
      </w:r>
      <w:r w:rsidRPr="00084198">
        <w:rPr>
          <w:rFonts w:eastAsia="Yu Mincho"/>
          <w:noProof/>
          <w:lang w:val="en-CA" w:eastAsia="ja-JP"/>
        </w:rPr>
        <w:t>1</w:t>
      </w:r>
      <w:r w:rsidRPr="00084198">
        <w:rPr>
          <w:noProof/>
          <w:lang w:val="en-CA" w:eastAsia="ko-KR"/>
        </w:rPr>
        <w:t xml:space="preserve"> = Abs( q</w:t>
      </w:r>
      <w:r w:rsidRPr="00084198">
        <w:rPr>
          <w:noProof/>
          <w:vertAlign w:val="subscript"/>
          <w:lang w:val="en-CA" w:eastAsia="ko-KR"/>
        </w:rPr>
        <w:t>2,</w:t>
      </w:r>
      <w:r w:rsidR="00B35F5F"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− 2 * q</w:t>
      </w:r>
      <w:r w:rsidRPr="00084198">
        <w:rPr>
          <w:noProof/>
          <w:vertAlign w:val="subscript"/>
          <w:lang w:val="en-CA" w:eastAsia="ko-KR"/>
        </w:rPr>
        <w:t>1,</w:t>
      </w:r>
      <w:r w:rsidR="00B35F5F"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 q</w:t>
      </w:r>
      <w:r w:rsidRPr="00084198">
        <w:rPr>
          <w:noProof/>
          <w:vertAlign w:val="subscript"/>
          <w:lang w:val="en-CA" w:eastAsia="ko-KR"/>
        </w:rPr>
        <w:t>0,</w:t>
      </w:r>
      <w:r w:rsidR="00B35F5F"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1142</w:t>
      </w:r>
      <w:r w:rsidRPr="00084198">
        <w:rPr>
          <w:noProof/>
          <w:lang w:val="en-CA" w:eastAsia="ko-KR"/>
        </w:rPr>
        <w:fldChar w:fldCharType="end"/>
      </w:r>
      <w:r w:rsidRPr="00084198">
        <w:rPr>
          <w:noProof/>
          <w:lang w:val="en-CA" w:eastAsia="ko-KR"/>
        </w:rPr>
        <w:t>)</w:t>
      </w:r>
    </w:p>
    <w:p w14:paraId="081609CD" w14:textId="3D644F79"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dpq0 = dp0 + dq0</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1143</w:t>
      </w:r>
      <w:r w:rsidRPr="00084198">
        <w:rPr>
          <w:noProof/>
          <w:lang w:val="en-CA" w:eastAsia="ko-KR"/>
        </w:rPr>
        <w:fldChar w:fldCharType="end"/>
      </w:r>
      <w:r w:rsidRPr="00084198">
        <w:rPr>
          <w:noProof/>
          <w:lang w:val="en-CA" w:eastAsia="ko-KR"/>
        </w:rPr>
        <w:t>)</w:t>
      </w:r>
    </w:p>
    <w:p w14:paraId="5082AFAD" w14:textId="62FA0092"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dpq</w:t>
      </w:r>
      <w:r w:rsidRPr="00084198">
        <w:rPr>
          <w:rFonts w:eastAsia="Yu Mincho"/>
          <w:noProof/>
          <w:lang w:val="en-CA" w:eastAsia="ja-JP"/>
        </w:rPr>
        <w:t>1</w:t>
      </w:r>
      <w:r w:rsidRPr="00084198">
        <w:rPr>
          <w:noProof/>
          <w:lang w:val="en-CA" w:eastAsia="ko-KR"/>
        </w:rPr>
        <w:t xml:space="preserve"> = dp</w:t>
      </w:r>
      <w:r w:rsidRPr="00084198">
        <w:rPr>
          <w:rFonts w:eastAsia="Yu Mincho"/>
          <w:noProof/>
          <w:lang w:val="en-CA" w:eastAsia="ja-JP"/>
        </w:rPr>
        <w:t>1</w:t>
      </w:r>
      <w:r w:rsidRPr="00084198">
        <w:rPr>
          <w:noProof/>
          <w:lang w:val="en-CA" w:eastAsia="ko-KR"/>
        </w:rPr>
        <w:t> + dq</w:t>
      </w:r>
      <w:r w:rsidRPr="00084198">
        <w:rPr>
          <w:rFonts w:eastAsia="Yu Mincho"/>
          <w:noProof/>
          <w:lang w:val="en-CA" w:eastAsia="ja-JP"/>
        </w:rPr>
        <w:t>1</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1144</w:t>
      </w:r>
      <w:r w:rsidRPr="00084198">
        <w:rPr>
          <w:noProof/>
          <w:lang w:val="en-CA" w:eastAsia="ko-KR"/>
        </w:rPr>
        <w:fldChar w:fldCharType="end"/>
      </w:r>
      <w:r w:rsidRPr="00084198">
        <w:rPr>
          <w:noProof/>
          <w:lang w:val="en-CA" w:eastAsia="ko-KR"/>
        </w:rPr>
        <w:t>)</w:t>
      </w:r>
    </w:p>
    <w:p w14:paraId="409A59A6" w14:textId="3F458A48"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dp = dp0 + dp</w:t>
      </w:r>
      <w:r w:rsidRPr="00084198">
        <w:rPr>
          <w:rFonts w:eastAsia="Yu Mincho"/>
          <w:noProof/>
          <w:lang w:val="en-CA" w:eastAsia="ja-JP"/>
        </w:rPr>
        <w:t>1</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1145</w:t>
      </w:r>
      <w:r w:rsidRPr="00084198">
        <w:rPr>
          <w:noProof/>
          <w:lang w:val="en-CA" w:eastAsia="ko-KR"/>
        </w:rPr>
        <w:fldChar w:fldCharType="end"/>
      </w:r>
      <w:r w:rsidRPr="00084198">
        <w:rPr>
          <w:noProof/>
          <w:lang w:val="en-CA" w:eastAsia="ko-KR"/>
        </w:rPr>
        <w:t>)</w:t>
      </w:r>
    </w:p>
    <w:p w14:paraId="7C6E16B5" w14:textId="6A33A03C"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dq = dq0 + dq</w:t>
      </w:r>
      <w:r w:rsidRPr="00084198">
        <w:rPr>
          <w:rFonts w:eastAsia="Yu Mincho"/>
          <w:noProof/>
          <w:lang w:val="en-CA" w:eastAsia="ja-JP"/>
        </w:rPr>
        <w:t>1</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1146</w:t>
      </w:r>
      <w:r w:rsidRPr="00084198">
        <w:rPr>
          <w:noProof/>
          <w:lang w:val="en-CA" w:eastAsia="ko-KR"/>
        </w:rPr>
        <w:fldChar w:fldCharType="end"/>
      </w:r>
      <w:r w:rsidRPr="00084198">
        <w:rPr>
          <w:noProof/>
          <w:lang w:val="en-CA" w:eastAsia="ko-KR"/>
        </w:rPr>
        <w:t>)</w:t>
      </w:r>
    </w:p>
    <w:p w14:paraId="266A230E" w14:textId="4E57E6E4" w:rsidR="00654601" w:rsidRPr="00084198" w:rsidRDefault="00654601" w:rsidP="00654601">
      <w:pPr>
        <w:tabs>
          <w:tab w:val="clear" w:pos="794"/>
          <w:tab w:val="clear" w:pos="1191"/>
          <w:tab w:val="clear" w:pos="1588"/>
          <w:tab w:val="clear" w:pos="1985"/>
          <w:tab w:val="left" w:pos="1418"/>
          <w:tab w:val="center" w:pos="4849"/>
          <w:tab w:val="right" w:pos="9696"/>
        </w:tabs>
        <w:spacing w:before="193" w:after="240"/>
        <w:ind w:left="720"/>
        <w:jc w:val="left"/>
        <w:rPr>
          <w:noProof/>
          <w:lang w:val="en-CA" w:eastAsia="ko-KR"/>
        </w:rPr>
      </w:pPr>
      <w:r w:rsidRPr="00084198">
        <w:rPr>
          <w:noProof/>
          <w:lang w:val="en-CA" w:eastAsia="ko-KR"/>
        </w:rPr>
        <w:t>d = dpq0 + dpq</w:t>
      </w:r>
      <w:r w:rsidRPr="00084198">
        <w:rPr>
          <w:rFonts w:eastAsia="Yu Mincho"/>
          <w:noProof/>
          <w:lang w:val="en-CA" w:eastAsia="ja-JP"/>
        </w:rPr>
        <w:t>1</w:t>
      </w:r>
      <w:r w:rsidRPr="00084198">
        <w:rPr>
          <w:noProof/>
          <w:lang w:val="en-CA" w:eastAsia="ko-KR"/>
        </w:rPr>
        <w:tab/>
      </w:r>
      <w:r w:rsidRPr="00084198">
        <w:rPr>
          <w:noProof/>
          <w:lang w:val="en-CA" w:eastAsia="ko-KR"/>
        </w:rPr>
        <w:tab/>
        <w:t>(</w:t>
      </w:r>
      <w:r w:rsidRPr="00084198">
        <w:rPr>
          <w:noProof/>
          <w:lang w:val="en-CA" w:eastAsia="ko-KR"/>
        </w:rPr>
        <w:fldChar w:fldCharType="begin" w:fldLock="1"/>
      </w:r>
      <w:r w:rsidRPr="00084198">
        <w:rPr>
          <w:noProof/>
          <w:lang w:val="en-CA" w:eastAsia="ko-KR"/>
        </w:rPr>
        <w:instrText xml:space="preserve"> STYLEREF 1 \s </w:instrText>
      </w:r>
      <w:r w:rsidRPr="00084198">
        <w:rPr>
          <w:noProof/>
          <w:lang w:val="en-CA" w:eastAsia="ko-KR"/>
        </w:rPr>
        <w:fldChar w:fldCharType="separate"/>
      </w:r>
      <w:r w:rsidR="00243911">
        <w:rPr>
          <w:noProof/>
          <w:lang w:val="en-CA" w:eastAsia="ko-KR"/>
        </w:rPr>
        <w:t>8</w:t>
      </w:r>
      <w:r w:rsidRPr="00084198">
        <w:rPr>
          <w:noProof/>
          <w:lang w:val="en-CA" w:eastAsia="ko-KR"/>
        </w:rPr>
        <w:fldChar w:fldCharType="end"/>
      </w:r>
      <w:r w:rsidRPr="00084198">
        <w:rPr>
          <w:noProof/>
          <w:lang w:val="en-CA" w:eastAsia="ko-KR"/>
        </w:rPr>
        <w:noBreakHyphen/>
      </w:r>
      <w:r w:rsidRPr="00084198">
        <w:rPr>
          <w:noProof/>
          <w:lang w:val="en-CA" w:eastAsia="ko-KR"/>
        </w:rPr>
        <w:fldChar w:fldCharType="begin" w:fldLock="1"/>
      </w:r>
      <w:r w:rsidRPr="00084198">
        <w:rPr>
          <w:noProof/>
          <w:lang w:val="en-CA" w:eastAsia="ko-KR"/>
        </w:rPr>
        <w:instrText xml:space="preserve"> SEQ Equation \* ARABIC \s 1 </w:instrText>
      </w:r>
      <w:r w:rsidRPr="00084198">
        <w:rPr>
          <w:noProof/>
          <w:lang w:val="en-CA" w:eastAsia="ko-KR"/>
        </w:rPr>
        <w:fldChar w:fldCharType="separate"/>
      </w:r>
      <w:r w:rsidR="00243911">
        <w:rPr>
          <w:noProof/>
          <w:lang w:val="en-CA" w:eastAsia="ko-KR"/>
        </w:rPr>
        <w:t>1147</w:t>
      </w:r>
      <w:r w:rsidRPr="00084198">
        <w:rPr>
          <w:noProof/>
          <w:lang w:val="en-CA" w:eastAsia="ko-KR"/>
        </w:rPr>
        <w:fldChar w:fldCharType="end"/>
      </w:r>
      <w:r w:rsidRPr="00084198">
        <w:rPr>
          <w:noProof/>
          <w:lang w:val="en-CA" w:eastAsia="ko-KR"/>
        </w:rPr>
        <w:t>)</w:t>
      </w:r>
    </w:p>
    <w:p w14:paraId="50CF88F5" w14:textId="77777777" w:rsidR="00654601" w:rsidRPr="00084198" w:rsidRDefault="00654601" w:rsidP="004A6E64">
      <w:pPr>
        <w:numPr>
          <w:ilvl w:val="0"/>
          <w:numId w:val="149"/>
        </w:numPr>
        <w:tabs>
          <w:tab w:val="clear" w:pos="400"/>
          <w:tab w:val="clear" w:pos="794"/>
          <w:tab w:val="clear" w:pos="1191"/>
          <w:tab w:val="clear" w:pos="1588"/>
          <w:tab w:val="clear" w:pos="1985"/>
          <w:tab w:val="left" w:pos="1080"/>
          <w:tab w:val="left" w:pos="1440"/>
          <w:tab w:val="left" w:pos="2977"/>
        </w:tabs>
        <w:ind w:left="360" w:hanging="360"/>
        <w:textAlignment w:val="auto"/>
        <w:rPr>
          <w:noProof/>
          <w:lang w:val="en-CA" w:eastAsia="ko-KR"/>
        </w:rPr>
      </w:pPr>
      <w:r w:rsidRPr="00084198">
        <w:rPr>
          <w:noProof/>
          <w:lang w:val="en-CA" w:eastAsia="ko-KR"/>
        </w:rPr>
        <w:t>The variables dSam0 and dSam1 are both set equal to 0.</w:t>
      </w:r>
    </w:p>
    <w:p w14:paraId="44C5F3AC" w14:textId="77777777" w:rsidR="00654601" w:rsidRPr="00084198" w:rsidRDefault="00654601" w:rsidP="004A6E64">
      <w:pPr>
        <w:numPr>
          <w:ilvl w:val="0"/>
          <w:numId w:val="149"/>
        </w:numPr>
        <w:tabs>
          <w:tab w:val="clear" w:pos="400"/>
          <w:tab w:val="clear" w:pos="794"/>
          <w:tab w:val="clear" w:pos="1191"/>
          <w:tab w:val="clear" w:pos="1588"/>
          <w:tab w:val="clear" w:pos="1985"/>
          <w:tab w:val="left" w:pos="1080"/>
          <w:tab w:val="left" w:pos="1440"/>
          <w:tab w:val="left" w:pos="2977"/>
        </w:tabs>
        <w:ind w:left="360" w:hanging="360"/>
        <w:textAlignment w:val="auto"/>
        <w:rPr>
          <w:noProof/>
          <w:lang w:val="en-CA" w:eastAsia="ko-KR"/>
        </w:rPr>
      </w:pPr>
      <w:r w:rsidRPr="00084198">
        <w:rPr>
          <w:noProof/>
          <w:lang w:val="en-CA" w:eastAsia="ko-KR"/>
        </w:rPr>
        <w:t>When d is less than β, the following ordered steps apply:</w:t>
      </w:r>
    </w:p>
    <w:p w14:paraId="7921F110" w14:textId="77777777" w:rsidR="00654601" w:rsidRPr="00084198" w:rsidRDefault="00654601" w:rsidP="004A6E64">
      <w:pPr>
        <w:numPr>
          <w:ilvl w:val="0"/>
          <w:numId w:val="150"/>
        </w:numPr>
        <w:tabs>
          <w:tab w:val="clear" w:pos="794"/>
          <w:tab w:val="clear" w:pos="1191"/>
          <w:tab w:val="clear" w:pos="1588"/>
          <w:tab w:val="clear" w:pos="1985"/>
          <w:tab w:val="left" w:pos="1440"/>
          <w:tab w:val="left" w:pos="2977"/>
        </w:tabs>
        <w:ind w:left="720"/>
        <w:textAlignment w:val="auto"/>
        <w:rPr>
          <w:noProof/>
          <w:lang w:val="en-CA" w:eastAsia="ko-KR"/>
        </w:rPr>
      </w:pPr>
      <w:r w:rsidRPr="00084198">
        <w:rPr>
          <w:noProof/>
          <w:lang w:val="en-CA" w:eastAsia="ko-KR"/>
        </w:rPr>
        <w:t>The variable dpq is set equal to 2 * dpq0.</w:t>
      </w:r>
    </w:p>
    <w:p w14:paraId="2EEA39D4" w14:textId="7AC677B5" w:rsidR="00654601" w:rsidRPr="00084198" w:rsidRDefault="00654601" w:rsidP="004A6E64">
      <w:pPr>
        <w:numPr>
          <w:ilvl w:val="0"/>
          <w:numId w:val="150"/>
        </w:numPr>
        <w:tabs>
          <w:tab w:val="clear" w:pos="794"/>
          <w:tab w:val="clear" w:pos="1191"/>
          <w:tab w:val="clear" w:pos="1588"/>
          <w:tab w:val="clear" w:pos="1985"/>
          <w:tab w:val="left" w:pos="1440"/>
          <w:tab w:val="left" w:pos="2977"/>
        </w:tabs>
        <w:ind w:left="720"/>
        <w:textAlignment w:val="auto"/>
        <w:rPr>
          <w:noProof/>
          <w:lang w:val="en-CA" w:eastAsia="ko-KR"/>
        </w:rPr>
      </w:pPr>
      <w:r w:rsidRPr="00084198">
        <w:rPr>
          <w:noProof/>
          <w:lang w:val="en-CA" w:eastAsia="ko-KR"/>
        </w:rPr>
        <w:t xml:space="preserve">The variable dSam0 is </w:t>
      </w:r>
      <w:r w:rsidR="00D245B1" w:rsidRPr="00084198">
        <w:rPr>
          <w:noProof/>
          <w:lang w:val="en-CA" w:eastAsia="ko-KR"/>
        </w:rPr>
        <w:t>derived by invoking</w:t>
      </w:r>
      <w:r w:rsidRPr="00084198">
        <w:rPr>
          <w:noProof/>
          <w:lang w:val="en-CA" w:eastAsia="ko-KR"/>
        </w:rPr>
        <w:t xml:space="preserve"> the decision process for a chroma sample as specified in clause </w:t>
      </w:r>
      <w:r w:rsidRPr="00084198">
        <w:rPr>
          <w:noProof/>
          <w:lang w:val="en-CA" w:eastAsia="ko-KR"/>
        </w:rPr>
        <w:fldChar w:fldCharType="begin" w:fldLock="1"/>
      </w:r>
      <w:r w:rsidRPr="00084198">
        <w:rPr>
          <w:noProof/>
          <w:lang w:val="en-CA" w:eastAsia="ko-KR"/>
        </w:rPr>
        <w:instrText xml:space="preserve"> REF _Ref2588399 \r \h </w:instrText>
      </w:r>
      <w:r w:rsidRPr="00084198">
        <w:rPr>
          <w:noProof/>
          <w:lang w:val="en-CA" w:eastAsia="ko-KR"/>
        </w:rPr>
      </w:r>
      <w:r w:rsidRPr="00084198">
        <w:rPr>
          <w:noProof/>
          <w:lang w:val="en-CA" w:eastAsia="ko-KR"/>
        </w:rPr>
        <w:fldChar w:fldCharType="separate"/>
      </w:r>
      <w:r w:rsidR="00243911">
        <w:rPr>
          <w:noProof/>
          <w:lang w:val="en-CA" w:eastAsia="ko-KR"/>
        </w:rPr>
        <w:t>8.8.3.6.8</w:t>
      </w:r>
      <w:r w:rsidRPr="00084198">
        <w:rPr>
          <w:noProof/>
          <w:lang w:val="en-CA" w:eastAsia="ko-KR"/>
        </w:rPr>
        <w:fldChar w:fldCharType="end"/>
      </w:r>
      <w:r w:rsidRPr="00084198">
        <w:rPr>
          <w:noProof/>
          <w:lang w:val="en-CA" w:eastAsia="ko-KR"/>
        </w:rPr>
        <w:t xml:space="preserve"> </w:t>
      </w:r>
      <w:r w:rsidR="00D245B1" w:rsidRPr="00084198">
        <w:rPr>
          <w:noProof/>
          <w:lang w:val="en-CA" w:eastAsia="ko-KR"/>
        </w:rPr>
        <w:t>for the sample location ( xCb + xBl, yCb + yBl )</w:t>
      </w:r>
      <w:r w:rsidRPr="00084198">
        <w:rPr>
          <w:noProof/>
          <w:lang w:val="en-CA" w:eastAsia="ko-KR"/>
        </w:rPr>
        <w:t xml:space="preserve"> with sample values p</w:t>
      </w:r>
      <w:r w:rsidRPr="00084198">
        <w:rPr>
          <w:noProof/>
          <w:vertAlign w:val="subscript"/>
          <w:lang w:val="en-CA" w:eastAsia="ko-KR"/>
        </w:rPr>
        <w:t>0,0</w:t>
      </w:r>
      <w:r w:rsidRPr="00084198">
        <w:rPr>
          <w:noProof/>
          <w:lang w:val="en-CA" w:eastAsia="ko-KR"/>
        </w:rPr>
        <w:t>, p</w:t>
      </w:r>
      <w:r w:rsidRPr="00084198">
        <w:rPr>
          <w:noProof/>
          <w:vertAlign w:val="subscript"/>
          <w:lang w:val="en-CA" w:eastAsia="ko-KR"/>
        </w:rPr>
        <w:t>3,0</w:t>
      </w:r>
      <w:r w:rsidRPr="00084198">
        <w:rPr>
          <w:noProof/>
          <w:lang w:val="en-CA" w:eastAsia="ko-KR"/>
        </w:rPr>
        <w:t>, q</w:t>
      </w:r>
      <w:r w:rsidRPr="00084198">
        <w:rPr>
          <w:noProof/>
          <w:vertAlign w:val="subscript"/>
          <w:lang w:val="en-CA" w:eastAsia="ko-KR"/>
        </w:rPr>
        <w:t>0,0</w:t>
      </w:r>
      <w:r w:rsidRPr="00084198">
        <w:rPr>
          <w:noProof/>
          <w:lang w:val="en-CA" w:eastAsia="ko-KR"/>
        </w:rPr>
        <w:t>, and q</w:t>
      </w:r>
      <w:r w:rsidRPr="00084198">
        <w:rPr>
          <w:noProof/>
          <w:vertAlign w:val="subscript"/>
          <w:lang w:val="en-CA" w:eastAsia="ko-KR"/>
        </w:rPr>
        <w:t>3,0</w:t>
      </w:r>
      <w:r w:rsidRPr="00084198">
        <w:rPr>
          <w:noProof/>
          <w:lang w:val="en-CA" w:eastAsia="ko-KR"/>
        </w:rPr>
        <w:t>, the variables dpq, β and t</w:t>
      </w:r>
      <w:r w:rsidRPr="00084198">
        <w:rPr>
          <w:noProof/>
          <w:vertAlign w:val="subscript"/>
          <w:lang w:val="en-CA" w:eastAsia="ko-KR"/>
        </w:rPr>
        <w:t>C</w:t>
      </w:r>
      <w:r w:rsidRPr="00084198">
        <w:rPr>
          <w:noProof/>
          <w:lang w:val="en-CA" w:eastAsia="ko-KR"/>
        </w:rPr>
        <w:t xml:space="preserve"> as inputs, and the output is assigned to the decision dSam0.</w:t>
      </w:r>
    </w:p>
    <w:p w14:paraId="62A1EC6D" w14:textId="77777777" w:rsidR="00654601" w:rsidRPr="00084198" w:rsidRDefault="00654601" w:rsidP="004A6E64">
      <w:pPr>
        <w:numPr>
          <w:ilvl w:val="0"/>
          <w:numId w:val="150"/>
        </w:numPr>
        <w:tabs>
          <w:tab w:val="clear" w:pos="794"/>
          <w:tab w:val="clear" w:pos="1191"/>
          <w:tab w:val="clear" w:pos="1588"/>
          <w:tab w:val="clear" w:pos="1985"/>
          <w:tab w:val="left" w:pos="1440"/>
          <w:tab w:val="left" w:pos="2977"/>
        </w:tabs>
        <w:ind w:left="720"/>
        <w:textAlignment w:val="auto"/>
        <w:rPr>
          <w:noProof/>
          <w:lang w:val="en-CA" w:eastAsia="ko-KR"/>
        </w:rPr>
      </w:pPr>
      <w:r w:rsidRPr="00084198">
        <w:rPr>
          <w:noProof/>
          <w:lang w:val="en-CA" w:eastAsia="ko-KR"/>
        </w:rPr>
        <w:t>The variable dpq is set equal to 2 * dpq</w:t>
      </w:r>
      <w:r w:rsidRPr="00084198">
        <w:rPr>
          <w:rFonts w:eastAsia="Yu Mincho"/>
          <w:noProof/>
          <w:lang w:val="en-CA" w:eastAsia="ja-JP"/>
        </w:rPr>
        <w:t>1</w:t>
      </w:r>
      <w:r w:rsidRPr="00084198">
        <w:rPr>
          <w:noProof/>
          <w:lang w:val="en-CA" w:eastAsia="ko-KR"/>
        </w:rPr>
        <w:t>.</w:t>
      </w:r>
    </w:p>
    <w:p w14:paraId="78F80AAE" w14:textId="77777777" w:rsidR="00654601" w:rsidRPr="00084198" w:rsidRDefault="00654601" w:rsidP="004A6E64">
      <w:pPr>
        <w:numPr>
          <w:ilvl w:val="0"/>
          <w:numId w:val="150"/>
        </w:numPr>
        <w:tabs>
          <w:tab w:val="clear" w:pos="794"/>
          <w:tab w:val="clear" w:pos="1191"/>
          <w:tab w:val="clear" w:pos="1588"/>
          <w:tab w:val="clear" w:pos="1985"/>
          <w:tab w:val="left" w:pos="1440"/>
          <w:tab w:val="left" w:pos="2977"/>
        </w:tabs>
        <w:ind w:left="720"/>
        <w:textAlignment w:val="auto"/>
        <w:rPr>
          <w:noProof/>
          <w:lang w:val="en-CA" w:eastAsia="ko-KR"/>
        </w:rPr>
      </w:pPr>
      <w:r w:rsidRPr="00084198">
        <w:rPr>
          <w:noProof/>
          <w:lang w:val="en-CA" w:eastAsia="ko-KR"/>
        </w:rPr>
        <w:t>The variable dSam1 is modified as follows:</w:t>
      </w:r>
    </w:p>
    <w:p w14:paraId="5EBEA36E" w14:textId="22271984" w:rsidR="00654601" w:rsidRPr="00084198" w:rsidRDefault="00654601" w:rsidP="004A6E64">
      <w:pPr>
        <w:numPr>
          <w:ilvl w:val="0"/>
          <w:numId w:val="49"/>
        </w:numPr>
        <w:tabs>
          <w:tab w:val="clear" w:pos="794"/>
          <w:tab w:val="clear" w:pos="1205"/>
        </w:tabs>
        <w:ind w:left="1080" w:hanging="360"/>
        <w:textAlignment w:val="auto"/>
        <w:rPr>
          <w:noProof/>
          <w:lang w:val="en-CA" w:eastAsia="ko-KR"/>
        </w:rPr>
      </w:pPr>
      <w:r w:rsidRPr="00084198">
        <w:rPr>
          <w:noProof/>
          <w:lang w:val="en-CA"/>
        </w:rPr>
        <w:t xml:space="preserve">If </w:t>
      </w:r>
      <w:r w:rsidRPr="00084198">
        <w:rPr>
          <w:noProof/>
          <w:lang w:val="en-CA" w:eastAsia="ko-KR"/>
        </w:rPr>
        <w:t>edgeType is equal to EDGE_VER, for the sample location ( xCb + xBl, yCb + yBl + </w:t>
      </w:r>
      <w:r w:rsidR="00357C3F" w:rsidRPr="00084198">
        <w:rPr>
          <w:noProof/>
          <w:lang w:val="en-CA" w:eastAsia="ko-KR"/>
        </w:rPr>
        <w:t>n</w:t>
      </w:r>
      <w:r w:rsidR="00EA7DD0" w:rsidRPr="00084198">
        <w:rPr>
          <w:noProof/>
          <w:lang w:val="en-CA" w:eastAsia="ko-KR"/>
        </w:rPr>
        <w:t>1</w:t>
      </w:r>
      <w:r w:rsidRPr="00084198">
        <w:rPr>
          <w:noProof/>
          <w:lang w:val="en-CA" w:eastAsia="ko-KR"/>
        </w:rPr>
        <w:t xml:space="preserve"> ), the decision process for a chroma sample as specified in clause </w:t>
      </w:r>
      <w:r w:rsidRPr="00084198">
        <w:rPr>
          <w:noProof/>
          <w:lang w:val="en-CA" w:eastAsia="ko-KR"/>
        </w:rPr>
        <w:fldChar w:fldCharType="begin" w:fldLock="1"/>
      </w:r>
      <w:r w:rsidRPr="00084198">
        <w:rPr>
          <w:noProof/>
          <w:lang w:val="en-CA" w:eastAsia="ko-KR"/>
        </w:rPr>
        <w:instrText xml:space="preserve"> REF _Ref2588399 \r \h </w:instrText>
      </w:r>
      <w:r w:rsidRPr="00084198">
        <w:rPr>
          <w:noProof/>
          <w:lang w:val="en-CA" w:eastAsia="ko-KR"/>
        </w:rPr>
      </w:r>
      <w:r w:rsidRPr="00084198">
        <w:rPr>
          <w:noProof/>
          <w:lang w:val="en-CA" w:eastAsia="ko-KR"/>
        </w:rPr>
        <w:fldChar w:fldCharType="separate"/>
      </w:r>
      <w:r w:rsidR="00243911">
        <w:rPr>
          <w:noProof/>
          <w:lang w:val="en-CA" w:eastAsia="ko-KR"/>
        </w:rPr>
        <w:t>8.8.3.6.8</w:t>
      </w:r>
      <w:r w:rsidRPr="00084198">
        <w:rPr>
          <w:noProof/>
          <w:lang w:val="en-CA" w:eastAsia="ko-KR"/>
        </w:rPr>
        <w:fldChar w:fldCharType="end"/>
      </w:r>
      <w:r w:rsidRPr="00084198">
        <w:rPr>
          <w:noProof/>
          <w:lang w:val="en-CA" w:eastAsia="ko-KR"/>
        </w:rPr>
        <w:t xml:space="preserve"> is invoked with sample values p</w:t>
      </w:r>
      <w:r w:rsidRPr="00084198">
        <w:rPr>
          <w:noProof/>
          <w:vertAlign w:val="subscript"/>
          <w:lang w:val="en-CA" w:eastAsia="ko-KR"/>
        </w:rPr>
        <w:t>0,</w:t>
      </w:r>
      <w:r w:rsidR="00357C3F"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p</w:t>
      </w:r>
      <w:r w:rsidRPr="00084198">
        <w:rPr>
          <w:noProof/>
          <w:vertAlign w:val="subscript"/>
          <w:lang w:val="en-CA" w:eastAsia="ko-KR"/>
        </w:rPr>
        <w:t>3,</w:t>
      </w:r>
      <w:r w:rsidR="00357C3F"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q</w:t>
      </w:r>
      <w:r w:rsidRPr="00084198">
        <w:rPr>
          <w:noProof/>
          <w:vertAlign w:val="subscript"/>
          <w:lang w:val="en-CA" w:eastAsia="ko-KR"/>
        </w:rPr>
        <w:t>0,</w:t>
      </w:r>
      <w:r w:rsidR="00357C3F"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and q</w:t>
      </w:r>
      <w:r w:rsidRPr="00084198">
        <w:rPr>
          <w:noProof/>
          <w:vertAlign w:val="subscript"/>
          <w:lang w:val="en-CA" w:eastAsia="ko-KR"/>
        </w:rPr>
        <w:t>3,</w:t>
      </w:r>
      <w:r w:rsidR="00357C3F"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the variables dpq, β and t</w:t>
      </w:r>
      <w:r w:rsidRPr="00084198">
        <w:rPr>
          <w:noProof/>
          <w:vertAlign w:val="subscript"/>
          <w:lang w:val="en-CA" w:eastAsia="ko-KR"/>
        </w:rPr>
        <w:t>C</w:t>
      </w:r>
      <w:r w:rsidRPr="00084198">
        <w:rPr>
          <w:noProof/>
          <w:lang w:val="en-CA" w:eastAsia="ko-KR"/>
        </w:rPr>
        <w:t xml:space="preserve"> as inputs, and the output is assigned to the decision dSam</w:t>
      </w:r>
      <w:r w:rsidRPr="00084198">
        <w:rPr>
          <w:rFonts w:eastAsia="Yu Mincho"/>
          <w:noProof/>
          <w:lang w:val="en-CA" w:eastAsia="ja-JP"/>
        </w:rPr>
        <w:t>1</w:t>
      </w:r>
      <w:r w:rsidRPr="00084198">
        <w:rPr>
          <w:noProof/>
          <w:lang w:val="en-CA" w:eastAsia="ko-KR"/>
        </w:rPr>
        <w:t>.</w:t>
      </w:r>
    </w:p>
    <w:p w14:paraId="5290944B" w14:textId="7F86FE1B" w:rsidR="00654601" w:rsidRPr="00084198" w:rsidRDefault="00654601" w:rsidP="004A6E64">
      <w:pPr>
        <w:numPr>
          <w:ilvl w:val="0"/>
          <w:numId w:val="49"/>
        </w:numPr>
        <w:tabs>
          <w:tab w:val="clear" w:pos="794"/>
          <w:tab w:val="clear" w:pos="1205"/>
        </w:tabs>
        <w:ind w:left="1080" w:hanging="360"/>
        <w:textAlignment w:val="auto"/>
        <w:rPr>
          <w:noProof/>
          <w:lang w:val="en-CA" w:eastAsia="ko-KR"/>
        </w:rPr>
      </w:pPr>
      <w:r w:rsidRPr="00084198">
        <w:rPr>
          <w:noProof/>
          <w:lang w:val="en-CA" w:eastAsia="ko-KR"/>
        </w:rPr>
        <w:t xml:space="preserve">Otherwise (edgeType is equal to EDGE_HOR), </w:t>
      </w:r>
      <w:del w:id="22" w:author="Li Zhang" w:date="2019-09-24T10:02:00Z">
        <w:r w:rsidRPr="00084198" w:rsidDel="00CF090D">
          <w:rPr>
            <w:noProof/>
            <w:lang w:val="en-CA" w:eastAsia="ko-KR"/>
          </w:rPr>
          <w:delText>f or</w:delText>
        </w:r>
      </w:del>
      <w:ins w:id="23" w:author="Li Zhang" w:date="2019-09-24T10:02:00Z">
        <w:r w:rsidR="00CF090D">
          <w:rPr>
            <w:noProof/>
            <w:lang w:val="en-CA" w:eastAsia="ko-KR"/>
          </w:rPr>
          <w:t>for</w:t>
        </w:r>
      </w:ins>
      <w:r w:rsidRPr="00084198">
        <w:rPr>
          <w:noProof/>
          <w:lang w:val="en-CA" w:eastAsia="ko-KR"/>
        </w:rPr>
        <w:t xml:space="preserve"> the sample location ( xCb + xBl + </w:t>
      </w:r>
      <w:r w:rsidR="002B6023" w:rsidRPr="00084198">
        <w:rPr>
          <w:noProof/>
          <w:lang w:val="en-CA" w:eastAsia="ko-KR"/>
        </w:rPr>
        <w:t>n</w:t>
      </w:r>
      <w:r w:rsidR="00EA7DD0" w:rsidRPr="00084198">
        <w:rPr>
          <w:noProof/>
          <w:lang w:val="en-CA" w:eastAsia="ko-KR"/>
        </w:rPr>
        <w:t>1</w:t>
      </w:r>
      <w:r w:rsidRPr="00084198">
        <w:rPr>
          <w:noProof/>
          <w:lang w:val="en-CA" w:eastAsia="ko-KR"/>
        </w:rPr>
        <w:t xml:space="preserve">, yCb + yBl ), the decision process for a chroma sample as specified in clause </w:t>
      </w:r>
      <w:r w:rsidRPr="00084198">
        <w:rPr>
          <w:noProof/>
          <w:lang w:val="en-CA" w:eastAsia="ko-KR"/>
        </w:rPr>
        <w:fldChar w:fldCharType="begin" w:fldLock="1"/>
      </w:r>
      <w:r w:rsidRPr="00084198">
        <w:rPr>
          <w:noProof/>
          <w:lang w:val="en-CA" w:eastAsia="ko-KR"/>
        </w:rPr>
        <w:instrText xml:space="preserve"> REF _Ref2588399 \r \h </w:instrText>
      </w:r>
      <w:r w:rsidRPr="00084198">
        <w:rPr>
          <w:noProof/>
          <w:lang w:val="en-CA" w:eastAsia="ko-KR"/>
        </w:rPr>
      </w:r>
      <w:r w:rsidRPr="00084198">
        <w:rPr>
          <w:noProof/>
          <w:lang w:val="en-CA" w:eastAsia="ko-KR"/>
        </w:rPr>
        <w:fldChar w:fldCharType="separate"/>
      </w:r>
      <w:r w:rsidR="00243911">
        <w:rPr>
          <w:noProof/>
          <w:lang w:val="en-CA" w:eastAsia="ko-KR"/>
        </w:rPr>
        <w:t>8.8.3.6.8</w:t>
      </w:r>
      <w:r w:rsidRPr="00084198">
        <w:rPr>
          <w:noProof/>
          <w:lang w:val="en-CA" w:eastAsia="ko-KR"/>
        </w:rPr>
        <w:fldChar w:fldCharType="end"/>
      </w:r>
      <w:r w:rsidRPr="00084198">
        <w:rPr>
          <w:noProof/>
          <w:lang w:val="en-CA" w:eastAsia="ko-KR"/>
        </w:rPr>
        <w:t xml:space="preserve"> is invoked with sample values p</w:t>
      </w:r>
      <w:r w:rsidRPr="00084198">
        <w:rPr>
          <w:noProof/>
          <w:vertAlign w:val="subscript"/>
          <w:lang w:val="en-CA" w:eastAsia="ko-KR"/>
        </w:rPr>
        <w:t>0,</w:t>
      </w:r>
      <w:r w:rsidR="002B6023"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p</w:t>
      </w:r>
      <w:r w:rsidRPr="00084198">
        <w:rPr>
          <w:noProof/>
          <w:vertAlign w:val="subscript"/>
          <w:lang w:val="en-CA" w:eastAsia="ko-KR"/>
        </w:rPr>
        <w:t>3,</w:t>
      </w:r>
      <w:r w:rsidR="002B6023"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q</w:t>
      </w:r>
      <w:r w:rsidRPr="00084198">
        <w:rPr>
          <w:noProof/>
          <w:vertAlign w:val="subscript"/>
          <w:lang w:val="en-CA" w:eastAsia="ko-KR"/>
        </w:rPr>
        <w:t>0,</w:t>
      </w:r>
      <w:r w:rsidR="002B6023"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xml:space="preserve"> and q</w:t>
      </w:r>
      <w:r w:rsidRPr="00084198">
        <w:rPr>
          <w:noProof/>
          <w:vertAlign w:val="subscript"/>
          <w:lang w:val="en-CA" w:eastAsia="ko-KR"/>
        </w:rPr>
        <w:t>3,</w:t>
      </w:r>
      <w:r w:rsidR="002B6023" w:rsidRPr="00084198">
        <w:rPr>
          <w:noProof/>
          <w:vertAlign w:val="subscript"/>
          <w:lang w:val="en-CA" w:eastAsia="ko-KR"/>
        </w:rPr>
        <w:t>n</w:t>
      </w:r>
      <w:r w:rsidRPr="00084198">
        <w:rPr>
          <w:rFonts w:eastAsia="Yu Mincho"/>
          <w:noProof/>
          <w:vertAlign w:val="subscript"/>
          <w:lang w:val="en-CA" w:eastAsia="ja-JP"/>
        </w:rPr>
        <w:t>1</w:t>
      </w:r>
      <w:r w:rsidRPr="00084198">
        <w:rPr>
          <w:noProof/>
          <w:lang w:val="en-CA" w:eastAsia="ko-KR"/>
        </w:rPr>
        <w:t>, the variables dpq, β and t</w:t>
      </w:r>
      <w:r w:rsidRPr="00084198">
        <w:rPr>
          <w:noProof/>
          <w:vertAlign w:val="subscript"/>
          <w:lang w:val="en-CA" w:eastAsia="ko-KR"/>
        </w:rPr>
        <w:t>C</w:t>
      </w:r>
      <w:r w:rsidRPr="00084198">
        <w:rPr>
          <w:noProof/>
          <w:lang w:val="en-CA" w:eastAsia="ko-KR"/>
        </w:rPr>
        <w:t xml:space="preserve"> as inputs, and the output is assigned to the decision dSam</w:t>
      </w:r>
      <w:r w:rsidRPr="00084198">
        <w:rPr>
          <w:rFonts w:eastAsia="Yu Mincho"/>
          <w:noProof/>
          <w:lang w:val="en-CA" w:eastAsia="ja-JP"/>
        </w:rPr>
        <w:t>1</w:t>
      </w:r>
      <w:r w:rsidRPr="00084198">
        <w:rPr>
          <w:noProof/>
          <w:lang w:val="en-CA" w:eastAsia="ko-KR"/>
        </w:rPr>
        <w:t>.</w:t>
      </w:r>
    </w:p>
    <w:p w14:paraId="0F95D937" w14:textId="77777777" w:rsidR="00654601" w:rsidRPr="00084198" w:rsidRDefault="00654601" w:rsidP="004A6E64">
      <w:pPr>
        <w:numPr>
          <w:ilvl w:val="0"/>
          <w:numId w:val="149"/>
        </w:numPr>
        <w:tabs>
          <w:tab w:val="clear" w:pos="400"/>
          <w:tab w:val="clear" w:pos="794"/>
          <w:tab w:val="clear" w:pos="1191"/>
          <w:tab w:val="clear" w:pos="1588"/>
          <w:tab w:val="clear" w:pos="1985"/>
          <w:tab w:val="left" w:pos="1080"/>
          <w:tab w:val="left" w:pos="1440"/>
          <w:tab w:val="left" w:pos="2977"/>
        </w:tabs>
        <w:ind w:left="360" w:hanging="360"/>
        <w:textAlignment w:val="auto"/>
        <w:rPr>
          <w:noProof/>
          <w:lang w:val="en-CA" w:eastAsia="ko-KR"/>
        </w:rPr>
      </w:pPr>
      <w:r w:rsidRPr="00084198">
        <w:rPr>
          <w:noProof/>
          <w:lang w:val="en-CA" w:eastAsia="ko-KR"/>
        </w:rPr>
        <w:t>The variable maxFilterLengthCbCr is modified as follows:</w:t>
      </w:r>
    </w:p>
    <w:p w14:paraId="02BACFE7" w14:textId="77777777" w:rsidR="00654601" w:rsidRPr="00084198" w:rsidRDefault="00654601" w:rsidP="004A6E64">
      <w:pPr>
        <w:numPr>
          <w:ilvl w:val="0"/>
          <w:numId w:val="49"/>
        </w:numPr>
        <w:tabs>
          <w:tab w:val="clear" w:pos="794"/>
          <w:tab w:val="clear" w:pos="1205"/>
        </w:tabs>
        <w:ind w:left="720" w:hanging="360"/>
        <w:textAlignment w:val="auto"/>
        <w:rPr>
          <w:noProof/>
          <w:lang w:val="en-CA" w:eastAsia="ko-KR"/>
        </w:rPr>
      </w:pPr>
      <w:r w:rsidRPr="00084198">
        <w:rPr>
          <w:noProof/>
          <w:lang w:val="en-CA" w:eastAsia="ko-KR"/>
        </w:rPr>
        <w:t>If dSam0 is equal to 1 and dSam</w:t>
      </w:r>
      <w:r w:rsidRPr="00084198">
        <w:rPr>
          <w:rFonts w:eastAsia="Yu Mincho"/>
          <w:noProof/>
          <w:lang w:val="en-CA" w:eastAsia="ja-JP"/>
        </w:rPr>
        <w:t>1</w:t>
      </w:r>
      <w:r w:rsidRPr="00084198">
        <w:rPr>
          <w:noProof/>
          <w:lang w:val="en-CA" w:eastAsia="ko-KR"/>
        </w:rPr>
        <w:t xml:space="preserve"> is equal to 1, maxFilterLengthCbCr is set equal to 3.</w:t>
      </w:r>
    </w:p>
    <w:p w14:paraId="53C677E1" w14:textId="0EABF630" w:rsidR="00654601" w:rsidRPr="00084198" w:rsidRDefault="00654601" w:rsidP="004A6E64">
      <w:pPr>
        <w:numPr>
          <w:ilvl w:val="0"/>
          <w:numId w:val="49"/>
        </w:numPr>
        <w:tabs>
          <w:tab w:val="clear" w:pos="794"/>
          <w:tab w:val="clear" w:pos="1205"/>
        </w:tabs>
        <w:ind w:left="720" w:hanging="360"/>
        <w:textAlignment w:val="auto"/>
        <w:rPr>
          <w:noProof/>
          <w:lang w:val="en-CA" w:eastAsia="ko-KR"/>
        </w:rPr>
      </w:pPr>
      <w:r w:rsidRPr="00084198">
        <w:rPr>
          <w:noProof/>
          <w:lang w:val="en-CA" w:eastAsia="ko-KR"/>
        </w:rPr>
        <w:t>Otherwise, maxFilterLength</w:t>
      </w:r>
      <w:r w:rsidR="004A257E" w:rsidRPr="00084198">
        <w:rPr>
          <w:noProof/>
          <w:lang w:val="en-CA" w:eastAsia="ko-KR"/>
        </w:rPr>
        <w:t>CbCr</w:t>
      </w:r>
      <w:r w:rsidRPr="00084198">
        <w:rPr>
          <w:noProof/>
          <w:lang w:val="en-CA" w:eastAsia="ko-KR"/>
        </w:rPr>
        <w:t xml:space="preserve"> is set equal to 1.</w:t>
      </w:r>
      <w:bookmarkEnd w:id="12"/>
      <w:bookmarkEnd w:id="13"/>
      <w:bookmarkEnd w:id="14"/>
      <w:bookmarkEnd w:id="15"/>
    </w:p>
    <w:sectPr w:rsidR="00654601" w:rsidRPr="00084198" w:rsidSect="0077313F">
      <w:headerReference w:type="even" r:id="rId8"/>
      <w:headerReference w:type="default" r:id="rId9"/>
      <w:footerReference w:type="even" r:id="rId10"/>
      <w:footerReference w:type="default" r:id="rId11"/>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B44CD" w14:textId="77777777" w:rsidR="006A14E4" w:rsidRDefault="006A14E4" w:rsidP="00D909B6">
      <w:pPr>
        <w:spacing w:before="0"/>
      </w:pPr>
      <w:r>
        <w:separator/>
      </w:r>
    </w:p>
  </w:endnote>
  <w:endnote w:type="continuationSeparator" w:id="0">
    <w:p w14:paraId="0772ADBC" w14:textId="77777777" w:rsidR="006A14E4" w:rsidRDefault="006A14E4" w:rsidP="00D909B6">
      <w:pPr>
        <w:spacing w:before="0"/>
      </w:pPr>
      <w:r>
        <w:continuationSeparator/>
      </w:r>
    </w:p>
  </w:endnote>
  <w:endnote w:type="continuationNotice" w:id="1">
    <w:p w14:paraId="22E872B0" w14:textId="77777777" w:rsidR="006A14E4" w:rsidRDefault="006A14E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Yu Mincho">
    <w:altName w:val="Yu Gothic UI"/>
    <w:charset w:val="80"/>
    <w:family w:val="roman"/>
    <w:pitch w:val="variable"/>
    <w:sig w:usb0="800002E7" w:usb1="2AC7FCFF" w:usb2="00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21A4" w14:textId="4E943D9A" w:rsidR="00114A0E" w:rsidRDefault="00114A0E">
    <w:pPr>
      <w:pStyle w:val="Footer"/>
    </w:pPr>
    <w:r>
      <w:rPr>
        <w:b w:val="0"/>
      </w:rPr>
      <w:fldChar w:fldCharType="begin"/>
    </w:r>
    <w:r>
      <w:rPr>
        <w:b w:val="0"/>
      </w:rPr>
      <w:instrText>PAGE</w:instrText>
    </w:r>
    <w:r>
      <w:rPr>
        <w:b w:val="0"/>
      </w:rPr>
      <w:fldChar w:fldCharType="separate"/>
    </w:r>
    <w:r w:rsidR="00294F3F">
      <w:rPr>
        <w:b w:val="0"/>
        <w:noProof/>
      </w:rPr>
      <w:t>438</w:t>
    </w:r>
    <w:r>
      <w:rPr>
        <w:b w:val="0"/>
      </w:rPr>
      <w:fldChar w:fldCharType="end"/>
    </w:r>
    <w:r>
      <w:tab/>
    </w:r>
    <w:r>
      <w:fldChar w:fldCharType="begin"/>
    </w:r>
    <w:r>
      <w:instrText>styleref foot</w:instrText>
    </w:r>
    <w:r>
      <w:fldChar w:fldCharType="separate"/>
    </w:r>
    <w:r w:rsidR="00C246EB">
      <w:rPr>
        <w:b w:val="0"/>
        <w:bCs/>
        <w:noProof/>
        <w:lang w:val="en-US"/>
      </w:rPr>
      <w:t>Error! No text of specified style in document.</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5F89" w14:textId="5D31331D" w:rsidR="00114A0E" w:rsidRDefault="00114A0E">
    <w:pPr>
      <w:pStyle w:val="Footer"/>
    </w:pPr>
    <w:r>
      <w:tab/>
    </w:r>
    <w:r>
      <w:tab/>
    </w:r>
    <w:r>
      <w:tab/>
    </w:r>
    <w:r>
      <w:fldChar w:fldCharType="begin"/>
    </w:r>
    <w:r>
      <w:instrText>styleref foot</w:instrText>
    </w:r>
    <w:r>
      <w:fldChar w:fldCharType="separate"/>
    </w:r>
    <w:r w:rsidR="00C246EB">
      <w:rPr>
        <w:b w:val="0"/>
        <w:bCs/>
        <w:noProof/>
        <w:lang w:val="en-US"/>
      </w:rPr>
      <w:t>Error! No text of specified style in document.</w:t>
    </w:r>
    <w:r>
      <w:fldChar w:fldCharType="end"/>
    </w:r>
    <w:r>
      <w:tab/>
    </w:r>
    <w:r>
      <w:rPr>
        <w:b w:val="0"/>
      </w:rPr>
      <w:fldChar w:fldCharType="begin"/>
    </w:r>
    <w:r>
      <w:rPr>
        <w:b w:val="0"/>
      </w:rPr>
      <w:instrText>PAGE</w:instrText>
    </w:r>
    <w:r>
      <w:rPr>
        <w:b w:val="0"/>
      </w:rPr>
      <w:fldChar w:fldCharType="separate"/>
    </w:r>
    <w:r w:rsidR="00294F3F">
      <w:rPr>
        <w:b w:val="0"/>
        <w:noProof/>
      </w:rPr>
      <w:t>439</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E93EF" w14:textId="77777777" w:rsidR="006A14E4" w:rsidRDefault="006A14E4">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07C9C836" w14:textId="77777777" w:rsidR="006A14E4" w:rsidRDefault="006A14E4" w:rsidP="00D909B6">
      <w:pPr>
        <w:spacing w:before="0"/>
      </w:pPr>
      <w:r>
        <w:continuationSeparator/>
      </w:r>
    </w:p>
  </w:footnote>
  <w:footnote w:type="continuationNotice" w:id="1">
    <w:p w14:paraId="56602B2F" w14:textId="77777777" w:rsidR="006A14E4" w:rsidRDefault="006A14E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1F8D2" w14:textId="25D8AD88" w:rsidR="00114A0E" w:rsidRDefault="00114A0E">
    <w:pPr>
      <w:pStyle w:val="Header"/>
    </w:pPr>
    <w:r>
      <w:rPr>
        <w:b/>
      </w:rPr>
      <w:fldChar w:fldCharType="begin"/>
    </w:r>
    <w:r>
      <w:rPr>
        <w:b/>
      </w:rPr>
      <w:instrText>styleref head</w:instrText>
    </w:r>
    <w:r>
      <w:rPr>
        <w:b/>
      </w:rPr>
      <w:fldChar w:fldCharType="separate"/>
    </w:r>
    <w:r w:rsidR="00C246EB">
      <w:rPr>
        <w:bCs/>
        <w:noProof/>
        <w:lang w:val="en-US"/>
      </w:rPr>
      <w:t>Error! No text of specified style in document.</w:t>
    </w:r>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269FC" w14:textId="44BAF746" w:rsidR="00114A0E" w:rsidRDefault="00114A0E">
    <w:pPr>
      <w:pStyle w:val="Header"/>
    </w:pPr>
    <w:r>
      <w:rPr>
        <w:b/>
      </w:rPr>
      <w:tab/>
    </w:r>
    <w:r>
      <w:rPr>
        <w:b/>
      </w:rPr>
      <w:tab/>
    </w:r>
    <w:r>
      <w:rPr>
        <w:b/>
      </w:rPr>
      <w:tab/>
    </w:r>
    <w:r>
      <w:rPr>
        <w:b/>
      </w:rPr>
      <w:fldChar w:fldCharType="begin"/>
    </w:r>
    <w:r>
      <w:rPr>
        <w:b/>
      </w:rPr>
      <w:instrText>styleref head</w:instrText>
    </w:r>
    <w:r>
      <w:rPr>
        <w:b/>
      </w:rPr>
      <w:fldChar w:fldCharType="separate"/>
    </w:r>
    <w:r w:rsidR="00C246EB">
      <w:rPr>
        <w:bCs/>
        <w:noProof/>
        <w:lang w:val="en-US"/>
      </w:rPr>
      <w:t>Error! No text of specified style in document.</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BECD8B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15:restartNumberingAfterBreak="0">
    <w:nsid w:val="FFFFFF7E"/>
    <w:multiLevelType w:val="singleLevel"/>
    <w:tmpl w:val="80D012D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4A6A7F4"/>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F0ECD7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1BEA62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8FA678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10" w15:restartNumberingAfterBreak="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88A0226"/>
    <w:lvl w:ilvl="0">
      <w:numFmt w:val="decimal"/>
      <w:lvlText w:val="*"/>
      <w:lvlJc w:val="left"/>
    </w:lvl>
  </w:abstractNum>
  <w:abstractNum w:abstractNumId="12"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3" w15:restartNumberingAfterBreak="0">
    <w:nsid w:val="00667F59"/>
    <w:multiLevelType w:val="hybridMultilevel"/>
    <w:tmpl w:val="9D820F7E"/>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00BD7BEC"/>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0CB0801"/>
    <w:multiLevelType w:val="hybridMultilevel"/>
    <w:tmpl w:val="7790582E"/>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7" w15:restartNumberingAfterBreak="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024D66C7"/>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2AC2BE7"/>
    <w:multiLevelType w:val="hybridMultilevel"/>
    <w:tmpl w:val="FCAABF88"/>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 w15:restartNumberingAfterBreak="0">
    <w:nsid w:val="02B3417F"/>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03D233D7"/>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rPr>
        <w:rFonts w:cs="Times New Roman"/>
      </w:rPr>
    </w:lvl>
    <w:lvl w:ilvl="2" w:tplc="0809001B" w:tentative="1">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8" w15:restartNumberingAfterBreak="0">
    <w:nsid w:val="041C429E"/>
    <w:multiLevelType w:val="hybridMultilevel"/>
    <w:tmpl w:val="80BAE124"/>
    <w:lvl w:ilvl="0" w:tplc="84CC2C8A">
      <w:start w:val="5"/>
      <w:numFmt w:val="bullet"/>
      <w:lvlText w:val="–"/>
      <w:lvlJc w:val="left"/>
      <w:pPr>
        <w:ind w:left="1429" w:hanging="360"/>
      </w:pPr>
      <w:rPr>
        <w:rFonts w:ascii="Times New Roman" w:eastAsia="Times New Roman" w:hAnsi="Times New Roman" w:hint="default"/>
        <w:lang w:val="en-GB"/>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04821DC0"/>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4A01740"/>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04C3679C"/>
    <w:multiLevelType w:val="hybridMultilevel"/>
    <w:tmpl w:val="2C065D92"/>
    <w:lvl w:ilvl="0" w:tplc="0409000F">
      <w:start w:val="1"/>
      <w:numFmt w:val="decimal"/>
      <w:lvlText w:val="%1."/>
      <w:lvlJc w:val="left"/>
      <w:pPr>
        <w:ind w:left="757" w:hanging="360"/>
      </w:p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3" w15:restartNumberingAfterBreak="0">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35" w15:restartNumberingAfterBreak="0">
    <w:nsid w:val="04FB34BD"/>
    <w:multiLevelType w:val="hybridMultilevel"/>
    <w:tmpl w:val="5566B43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0582081E"/>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38" w15:restartNumberingAfterBreak="0">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39"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0" w15:restartNumberingAfterBreak="0">
    <w:nsid w:val="062739F2"/>
    <w:multiLevelType w:val="hybridMultilevel"/>
    <w:tmpl w:val="5A62D608"/>
    <w:lvl w:ilvl="0" w:tplc="E1F86AC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41" w15:restartNumberingAfterBreak="0">
    <w:nsid w:val="06BE4626"/>
    <w:multiLevelType w:val="hybridMultilevel"/>
    <w:tmpl w:val="A3800E44"/>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3" w15:restartNumberingAfterBreak="0">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4" w15:restartNumberingAfterBreak="0">
    <w:nsid w:val="070C09BF"/>
    <w:multiLevelType w:val="hybridMultilevel"/>
    <w:tmpl w:val="431E60E6"/>
    <w:lvl w:ilvl="0" w:tplc="0FB05A1A">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071C6731"/>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766737B"/>
    <w:multiLevelType w:val="hybridMultilevel"/>
    <w:tmpl w:val="FFF632E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8"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0" w15:restartNumberingAfterBreak="0">
    <w:nsid w:val="0813611A"/>
    <w:multiLevelType w:val="hybridMultilevel"/>
    <w:tmpl w:val="B1A8FACE"/>
    <w:lvl w:ilvl="0" w:tplc="B49A0024">
      <w:numFmt w:val="bullet"/>
      <w:lvlText w:val="-"/>
      <w:lvlJc w:val="left"/>
      <w:pPr>
        <w:ind w:left="1123" w:hanging="360"/>
      </w:pPr>
      <w:rPr>
        <w:rFonts w:ascii="Times New Roman" w:eastAsia="Malgun Gothic" w:hAnsi="Times New Roman" w:hint="default"/>
      </w:rPr>
    </w:lvl>
    <w:lvl w:ilvl="1" w:tplc="04090003" w:tentative="1">
      <w:start w:val="1"/>
      <w:numFmt w:val="bullet"/>
      <w:lvlText w:val="o"/>
      <w:lvlJc w:val="left"/>
      <w:pPr>
        <w:ind w:left="1843" w:hanging="360"/>
      </w:pPr>
      <w:rPr>
        <w:rFonts w:ascii="Courier New" w:hAnsi="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51" w15:restartNumberingAfterBreak="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 w15:restartNumberingAfterBreak="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3" w15:restartNumberingAfterBreak="0">
    <w:nsid w:val="08432FB2"/>
    <w:multiLevelType w:val="hybridMultilevel"/>
    <w:tmpl w:val="D78211E4"/>
    <w:lvl w:ilvl="0" w:tplc="84CC2C8A">
      <w:start w:val="5"/>
      <w:numFmt w:val="bullet"/>
      <w:lvlText w:val="–"/>
      <w:lvlJc w:val="left"/>
      <w:pPr>
        <w:ind w:left="400" w:hanging="400"/>
      </w:pPr>
      <w:rPr>
        <w:rFonts w:ascii="Times New Roman" w:eastAsia="Times New Roman" w:hAnsi="Times New Roman" w:hint="default"/>
        <w:lang w:val="en-GB"/>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5" w15:restartNumberingAfterBreak="0">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6" w15:restartNumberingAfterBreak="0">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8" w15:restartNumberingAfterBreak="0">
    <w:nsid w:val="0985726D"/>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59"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1" w15:restartNumberingAfterBreak="0">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2" w15:restartNumberingAfterBreak="0">
    <w:nsid w:val="0A84253D"/>
    <w:multiLevelType w:val="hybridMultilevel"/>
    <w:tmpl w:val="97FAC264"/>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3" w15:restartNumberingAfterBreak="0">
    <w:nsid w:val="0A8834B3"/>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4" w15:restartNumberingAfterBreak="0">
    <w:nsid w:val="0AED6AA1"/>
    <w:multiLevelType w:val="hybridMultilevel"/>
    <w:tmpl w:val="64AEC862"/>
    <w:lvl w:ilvl="0" w:tplc="FFFFFFFF">
      <w:start w:val="5"/>
      <w:numFmt w:val="bullet"/>
      <w:lvlText w:val="–"/>
      <w:lvlJc w:val="left"/>
      <w:pPr>
        <w:ind w:left="840" w:hanging="420"/>
      </w:pPr>
      <w:rPr>
        <w:rFonts w:ascii="Times New Roman" w:eastAsia="Times New Roman" w:hAnsi="Times New Roman" w:hint="default"/>
      </w:rPr>
    </w:lvl>
    <w:lvl w:ilvl="1" w:tplc="04090003" w:tentative="1">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5"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6" w15:restartNumberingAfterBreak="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rPr>
        <w:rFonts w:cs="Times New Roman"/>
      </w:rPr>
    </w:lvl>
    <w:lvl w:ilvl="2" w:tplc="0809001B" w:tentative="1">
      <w:start w:val="1"/>
      <w:numFmt w:val="lowerRoman"/>
      <w:lvlText w:val="%3."/>
      <w:lvlJc w:val="right"/>
      <w:pPr>
        <w:ind w:left="2251" w:hanging="180"/>
      </w:pPr>
      <w:rPr>
        <w:rFonts w:cs="Times New Roman"/>
      </w:rPr>
    </w:lvl>
    <w:lvl w:ilvl="3" w:tplc="0809000F" w:tentative="1">
      <w:start w:val="1"/>
      <w:numFmt w:val="decimal"/>
      <w:lvlText w:val="%4."/>
      <w:lvlJc w:val="left"/>
      <w:pPr>
        <w:ind w:left="2971" w:hanging="360"/>
      </w:pPr>
      <w:rPr>
        <w:rFonts w:cs="Times New Roman"/>
      </w:rPr>
    </w:lvl>
    <w:lvl w:ilvl="4" w:tplc="08090019" w:tentative="1">
      <w:start w:val="1"/>
      <w:numFmt w:val="lowerLetter"/>
      <w:lvlText w:val="%5."/>
      <w:lvlJc w:val="left"/>
      <w:pPr>
        <w:ind w:left="3691" w:hanging="360"/>
      </w:pPr>
      <w:rPr>
        <w:rFonts w:cs="Times New Roman"/>
      </w:rPr>
    </w:lvl>
    <w:lvl w:ilvl="5" w:tplc="0809001B" w:tentative="1">
      <w:start w:val="1"/>
      <w:numFmt w:val="lowerRoman"/>
      <w:lvlText w:val="%6."/>
      <w:lvlJc w:val="right"/>
      <w:pPr>
        <w:ind w:left="4411" w:hanging="180"/>
      </w:pPr>
      <w:rPr>
        <w:rFonts w:cs="Times New Roman"/>
      </w:rPr>
    </w:lvl>
    <w:lvl w:ilvl="6" w:tplc="0809000F" w:tentative="1">
      <w:start w:val="1"/>
      <w:numFmt w:val="decimal"/>
      <w:lvlText w:val="%7."/>
      <w:lvlJc w:val="left"/>
      <w:pPr>
        <w:ind w:left="5131" w:hanging="360"/>
      </w:pPr>
      <w:rPr>
        <w:rFonts w:cs="Times New Roman"/>
      </w:rPr>
    </w:lvl>
    <w:lvl w:ilvl="7" w:tplc="08090019" w:tentative="1">
      <w:start w:val="1"/>
      <w:numFmt w:val="lowerLetter"/>
      <w:lvlText w:val="%8."/>
      <w:lvlJc w:val="left"/>
      <w:pPr>
        <w:ind w:left="5851" w:hanging="360"/>
      </w:pPr>
      <w:rPr>
        <w:rFonts w:cs="Times New Roman"/>
      </w:rPr>
    </w:lvl>
    <w:lvl w:ilvl="8" w:tplc="0809001B" w:tentative="1">
      <w:start w:val="1"/>
      <w:numFmt w:val="lowerRoman"/>
      <w:lvlText w:val="%9."/>
      <w:lvlJc w:val="right"/>
      <w:pPr>
        <w:ind w:left="6571" w:hanging="180"/>
      </w:pPr>
      <w:rPr>
        <w:rFonts w:cs="Times New Roman"/>
      </w:rPr>
    </w:lvl>
  </w:abstractNum>
  <w:abstractNum w:abstractNumId="68" w15:restartNumberingAfterBreak="0">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0C2A527E"/>
    <w:multiLevelType w:val="hybridMultilevel"/>
    <w:tmpl w:val="B2A62FF8"/>
    <w:lvl w:ilvl="0" w:tplc="0407000F">
      <w:start w:val="1"/>
      <w:numFmt w:val="decimal"/>
      <w:lvlText w:val="%1."/>
      <w:lvlJc w:val="left"/>
      <w:pPr>
        <w:tabs>
          <w:tab w:val="num" w:pos="1287"/>
        </w:tabs>
        <w:ind w:left="1287" w:hanging="360"/>
      </w:pPr>
      <w:rPr>
        <w:rFonts w:cs="Times New Roman"/>
      </w:rPr>
    </w:lvl>
    <w:lvl w:ilvl="1" w:tplc="04070019" w:tentative="1">
      <w:start w:val="1"/>
      <w:numFmt w:val="lowerLetter"/>
      <w:lvlText w:val="%2."/>
      <w:lvlJc w:val="left"/>
      <w:pPr>
        <w:tabs>
          <w:tab w:val="num" w:pos="2007"/>
        </w:tabs>
        <w:ind w:left="2007" w:hanging="360"/>
      </w:pPr>
      <w:rPr>
        <w:rFonts w:cs="Times New Roman"/>
      </w:rPr>
    </w:lvl>
    <w:lvl w:ilvl="2" w:tplc="0407001B" w:tentative="1">
      <w:start w:val="1"/>
      <w:numFmt w:val="lowerRoman"/>
      <w:lvlText w:val="%3."/>
      <w:lvlJc w:val="right"/>
      <w:pPr>
        <w:tabs>
          <w:tab w:val="num" w:pos="2727"/>
        </w:tabs>
        <w:ind w:left="2727" w:hanging="180"/>
      </w:pPr>
      <w:rPr>
        <w:rFonts w:cs="Times New Roman"/>
      </w:rPr>
    </w:lvl>
    <w:lvl w:ilvl="3" w:tplc="0407000F" w:tentative="1">
      <w:start w:val="1"/>
      <w:numFmt w:val="decimal"/>
      <w:lvlText w:val="%4."/>
      <w:lvlJc w:val="left"/>
      <w:pPr>
        <w:tabs>
          <w:tab w:val="num" w:pos="3447"/>
        </w:tabs>
        <w:ind w:left="3447" w:hanging="360"/>
      </w:pPr>
      <w:rPr>
        <w:rFonts w:cs="Times New Roman"/>
      </w:rPr>
    </w:lvl>
    <w:lvl w:ilvl="4" w:tplc="04070019" w:tentative="1">
      <w:start w:val="1"/>
      <w:numFmt w:val="lowerLetter"/>
      <w:lvlText w:val="%5."/>
      <w:lvlJc w:val="left"/>
      <w:pPr>
        <w:tabs>
          <w:tab w:val="num" w:pos="4167"/>
        </w:tabs>
        <w:ind w:left="4167" w:hanging="360"/>
      </w:pPr>
      <w:rPr>
        <w:rFonts w:cs="Times New Roman"/>
      </w:rPr>
    </w:lvl>
    <w:lvl w:ilvl="5" w:tplc="0407001B" w:tentative="1">
      <w:start w:val="1"/>
      <w:numFmt w:val="lowerRoman"/>
      <w:lvlText w:val="%6."/>
      <w:lvlJc w:val="right"/>
      <w:pPr>
        <w:tabs>
          <w:tab w:val="num" w:pos="4887"/>
        </w:tabs>
        <w:ind w:left="4887" w:hanging="180"/>
      </w:pPr>
      <w:rPr>
        <w:rFonts w:cs="Times New Roman"/>
      </w:rPr>
    </w:lvl>
    <w:lvl w:ilvl="6" w:tplc="0407000F" w:tentative="1">
      <w:start w:val="1"/>
      <w:numFmt w:val="decimal"/>
      <w:lvlText w:val="%7."/>
      <w:lvlJc w:val="left"/>
      <w:pPr>
        <w:tabs>
          <w:tab w:val="num" w:pos="5607"/>
        </w:tabs>
        <w:ind w:left="5607" w:hanging="360"/>
      </w:pPr>
      <w:rPr>
        <w:rFonts w:cs="Times New Roman"/>
      </w:rPr>
    </w:lvl>
    <w:lvl w:ilvl="7" w:tplc="04070019" w:tentative="1">
      <w:start w:val="1"/>
      <w:numFmt w:val="lowerLetter"/>
      <w:lvlText w:val="%8."/>
      <w:lvlJc w:val="left"/>
      <w:pPr>
        <w:tabs>
          <w:tab w:val="num" w:pos="6327"/>
        </w:tabs>
        <w:ind w:left="6327" w:hanging="360"/>
      </w:pPr>
      <w:rPr>
        <w:rFonts w:cs="Times New Roman"/>
      </w:rPr>
    </w:lvl>
    <w:lvl w:ilvl="8" w:tplc="0407001B" w:tentative="1">
      <w:start w:val="1"/>
      <w:numFmt w:val="lowerRoman"/>
      <w:lvlText w:val="%9."/>
      <w:lvlJc w:val="right"/>
      <w:pPr>
        <w:tabs>
          <w:tab w:val="num" w:pos="7047"/>
        </w:tabs>
        <w:ind w:left="7047" w:hanging="180"/>
      </w:pPr>
      <w:rPr>
        <w:rFonts w:cs="Times New Roman"/>
      </w:rPr>
    </w:lvl>
  </w:abstractNum>
  <w:abstractNum w:abstractNumId="70" w15:restartNumberingAfterBreak="0">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CF82F2C"/>
    <w:multiLevelType w:val="hybridMultilevel"/>
    <w:tmpl w:val="A9E690AA"/>
    <w:lvl w:ilvl="0" w:tplc="73C0E808">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73" w15:restartNumberingAfterBreak="0">
    <w:nsid w:val="0D331836"/>
    <w:multiLevelType w:val="hybridMultilevel"/>
    <w:tmpl w:val="C5A4ACAA"/>
    <w:lvl w:ilvl="0" w:tplc="FFFFFFFF">
      <w:start w:val="5"/>
      <w:numFmt w:val="bullet"/>
      <w:lvlText w:val="–"/>
      <w:lvlJc w:val="left"/>
      <w:pPr>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4" w15:restartNumberingAfterBreak="0">
    <w:nsid w:val="0DA6469A"/>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5" w15:restartNumberingAfterBreak="0">
    <w:nsid w:val="0DA647CB"/>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6" w15:restartNumberingAfterBreak="0">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79" w15:restartNumberingAfterBreak="0">
    <w:nsid w:val="0E6C036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0" w15:restartNumberingAfterBreak="0">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1" w15:restartNumberingAfterBreak="0">
    <w:nsid w:val="0EA15A97"/>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15:restartNumberingAfterBreak="0">
    <w:nsid w:val="0EA50AD1"/>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3" w15:restartNumberingAfterBreak="0">
    <w:nsid w:val="0F1121D4"/>
    <w:multiLevelType w:val="hybridMultilevel"/>
    <w:tmpl w:val="5D1EBB64"/>
    <w:lvl w:ilvl="0" w:tplc="36687D56">
      <w:start w:val="1"/>
      <w:numFmt w:val="decimal"/>
      <w:lvlText w:val="%1."/>
      <w:lvlJc w:val="left"/>
      <w:pPr>
        <w:tabs>
          <w:tab w:val="num" w:pos="940"/>
        </w:tabs>
        <w:ind w:left="940" w:hanging="400"/>
      </w:pPr>
      <w:rPr>
        <w:rFonts w:cs="Times New Roman" w:hint="default"/>
      </w:rPr>
    </w:lvl>
    <w:lvl w:ilvl="1" w:tplc="919ED22E">
      <w:numFmt w:val="bullet"/>
      <w:lvlText w:val="–"/>
      <w:lvlJc w:val="left"/>
      <w:pPr>
        <w:tabs>
          <w:tab w:val="num" w:pos="1345"/>
        </w:tabs>
        <w:ind w:left="1345" w:hanging="405"/>
      </w:pPr>
      <w:rPr>
        <w:rFonts w:ascii="Times New Roman" w:eastAsia="Batang" w:hAnsi="Times New Roman" w:hint="default"/>
      </w:rPr>
    </w:lvl>
    <w:lvl w:ilvl="2" w:tplc="0409001B" w:tentative="1">
      <w:start w:val="1"/>
      <w:numFmt w:val="lowerRoman"/>
      <w:lvlText w:val="%3."/>
      <w:lvlJc w:val="right"/>
      <w:pPr>
        <w:tabs>
          <w:tab w:val="num" w:pos="1740"/>
        </w:tabs>
        <w:ind w:left="1740" w:hanging="400"/>
      </w:pPr>
      <w:rPr>
        <w:rFonts w:cs="Times New Roman"/>
      </w:rPr>
    </w:lvl>
    <w:lvl w:ilvl="3" w:tplc="0409000F" w:tentative="1">
      <w:start w:val="1"/>
      <w:numFmt w:val="decimal"/>
      <w:lvlText w:val="%4."/>
      <w:lvlJc w:val="left"/>
      <w:pPr>
        <w:tabs>
          <w:tab w:val="num" w:pos="2140"/>
        </w:tabs>
        <w:ind w:left="2140" w:hanging="400"/>
      </w:pPr>
      <w:rPr>
        <w:rFonts w:cs="Times New Roman"/>
      </w:rPr>
    </w:lvl>
    <w:lvl w:ilvl="4" w:tplc="04090019" w:tentative="1">
      <w:start w:val="1"/>
      <w:numFmt w:val="upperLetter"/>
      <w:lvlText w:val="%5."/>
      <w:lvlJc w:val="left"/>
      <w:pPr>
        <w:tabs>
          <w:tab w:val="num" w:pos="2540"/>
        </w:tabs>
        <w:ind w:left="2540" w:hanging="400"/>
      </w:pPr>
      <w:rPr>
        <w:rFonts w:cs="Times New Roman"/>
      </w:rPr>
    </w:lvl>
    <w:lvl w:ilvl="5" w:tplc="0409001B" w:tentative="1">
      <w:start w:val="1"/>
      <w:numFmt w:val="lowerRoman"/>
      <w:lvlText w:val="%6."/>
      <w:lvlJc w:val="right"/>
      <w:pPr>
        <w:tabs>
          <w:tab w:val="num" w:pos="2940"/>
        </w:tabs>
        <w:ind w:left="2940" w:hanging="400"/>
      </w:pPr>
      <w:rPr>
        <w:rFonts w:cs="Times New Roman"/>
      </w:rPr>
    </w:lvl>
    <w:lvl w:ilvl="6" w:tplc="0409000F" w:tentative="1">
      <w:start w:val="1"/>
      <w:numFmt w:val="decimal"/>
      <w:lvlText w:val="%7."/>
      <w:lvlJc w:val="left"/>
      <w:pPr>
        <w:tabs>
          <w:tab w:val="num" w:pos="3340"/>
        </w:tabs>
        <w:ind w:left="3340" w:hanging="400"/>
      </w:pPr>
      <w:rPr>
        <w:rFonts w:cs="Times New Roman"/>
      </w:rPr>
    </w:lvl>
    <w:lvl w:ilvl="7" w:tplc="04090019" w:tentative="1">
      <w:start w:val="1"/>
      <w:numFmt w:val="upperLetter"/>
      <w:lvlText w:val="%8."/>
      <w:lvlJc w:val="left"/>
      <w:pPr>
        <w:tabs>
          <w:tab w:val="num" w:pos="3740"/>
        </w:tabs>
        <w:ind w:left="3740" w:hanging="400"/>
      </w:pPr>
      <w:rPr>
        <w:rFonts w:cs="Times New Roman"/>
      </w:rPr>
    </w:lvl>
    <w:lvl w:ilvl="8" w:tplc="0409001B" w:tentative="1">
      <w:start w:val="1"/>
      <w:numFmt w:val="lowerRoman"/>
      <w:lvlText w:val="%9."/>
      <w:lvlJc w:val="right"/>
      <w:pPr>
        <w:tabs>
          <w:tab w:val="num" w:pos="4140"/>
        </w:tabs>
        <w:ind w:left="4140" w:hanging="400"/>
      </w:pPr>
      <w:rPr>
        <w:rFonts w:cs="Times New Roman"/>
      </w:rPr>
    </w:lvl>
  </w:abstractNum>
  <w:abstractNum w:abstractNumId="84" w15:restartNumberingAfterBreak="0">
    <w:nsid w:val="0F3E6EEC"/>
    <w:multiLevelType w:val="hybridMultilevel"/>
    <w:tmpl w:val="55D8C15C"/>
    <w:lvl w:ilvl="0" w:tplc="252EDADE">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86" w15:restartNumberingAfterBreak="0">
    <w:nsid w:val="0FB8459C"/>
    <w:multiLevelType w:val="hybridMultilevel"/>
    <w:tmpl w:val="78061C40"/>
    <w:lvl w:ilvl="0" w:tplc="7848F4E6">
      <w:start w:val="1"/>
      <w:numFmt w:val="bullet"/>
      <w:lvlText w:val="–"/>
      <w:lvlJc w:val="left"/>
      <w:pPr>
        <w:tabs>
          <w:tab w:val="num" w:pos="-389"/>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0FC52CD1"/>
    <w:multiLevelType w:val="hybridMultilevel"/>
    <w:tmpl w:val="EE585EBE"/>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88" w15:restartNumberingAfterBreak="0">
    <w:nsid w:val="0FF846E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89" w15:restartNumberingAfterBreak="0">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0" w15:restartNumberingAfterBreak="0">
    <w:nsid w:val="101F1B81"/>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09303F3"/>
    <w:multiLevelType w:val="hybridMultilevel"/>
    <w:tmpl w:val="5972F34C"/>
    <w:lvl w:ilvl="0" w:tplc="15FE2852">
      <w:start w:val="7"/>
      <w:numFmt w:val="bullet"/>
      <w:lvlText w:val="-"/>
      <w:lvlJc w:val="left"/>
      <w:pPr>
        <w:ind w:left="1211" w:hanging="360"/>
      </w:pPr>
      <w:rPr>
        <w:rFonts w:ascii="Courier" w:eastAsia="Times New Roman" w:hAnsi="Courier" w:cs="Times New Roman" w:hint="default"/>
      </w:rPr>
    </w:lvl>
    <w:lvl w:ilvl="1" w:tplc="04090003">
      <w:start w:val="1"/>
      <w:numFmt w:val="bullet"/>
      <w:lvlText w:val="o"/>
      <w:lvlJc w:val="left"/>
      <w:pPr>
        <w:ind w:left="1931" w:hanging="360"/>
      </w:pPr>
      <w:rPr>
        <w:rFonts w:ascii="Courier New" w:hAnsi="Courier New" w:cs="Courier New" w:hint="default"/>
      </w:rPr>
    </w:lvl>
    <w:lvl w:ilvl="2" w:tplc="04090005">
      <w:start w:val="1"/>
      <w:numFmt w:val="bullet"/>
      <w:lvlText w:val=""/>
      <w:lvlJc w:val="left"/>
      <w:pPr>
        <w:ind w:left="2651" w:hanging="360"/>
      </w:pPr>
      <w:rPr>
        <w:rFonts w:ascii="Wingdings" w:hAnsi="Wingdings" w:hint="default"/>
      </w:rPr>
    </w:lvl>
    <w:lvl w:ilvl="3" w:tplc="0409000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92" w15:restartNumberingAfterBreak="0">
    <w:nsid w:val="10BA6877"/>
    <w:multiLevelType w:val="hybridMultilevel"/>
    <w:tmpl w:val="F7D0705E"/>
    <w:lvl w:ilvl="0" w:tplc="0809000F">
      <w:start w:val="1"/>
      <w:numFmt w:val="decimal"/>
      <w:lvlText w:val="%1."/>
      <w:lvlJc w:val="left"/>
      <w:pPr>
        <w:ind w:left="1520" w:hanging="360"/>
      </w:pPr>
      <w:rPr>
        <w:rFonts w:cs="Times New Roman"/>
      </w:rPr>
    </w:lvl>
    <w:lvl w:ilvl="1" w:tplc="08090019">
      <w:start w:val="1"/>
      <w:numFmt w:val="lowerLetter"/>
      <w:lvlText w:val="%2."/>
      <w:lvlJc w:val="left"/>
      <w:pPr>
        <w:ind w:left="2240" w:hanging="360"/>
      </w:pPr>
      <w:rPr>
        <w:rFonts w:cs="Times New Roman"/>
      </w:rPr>
    </w:lvl>
    <w:lvl w:ilvl="2" w:tplc="0809001B" w:tentative="1">
      <w:start w:val="1"/>
      <w:numFmt w:val="lowerRoman"/>
      <w:lvlText w:val="%3."/>
      <w:lvlJc w:val="right"/>
      <w:pPr>
        <w:ind w:left="2960" w:hanging="180"/>
      </w:pPr>
      <w:rPr>
        <w:rFonts w:cs="Times New Roman"/>
      </w:rPr>
    </w:lvl>
    <w:lvl w:ilvl="3" w:tplc="0809000F" w:tentative="1">
      <w:start w:val="1"/>
      <w:numFmt w:val="decimal"/>
      <w:lvlText w:val="%4."/>
      <w:lvlJc w:val="left"/>
      <w:pPr>
        <w:ind w:left="3680" w:hanging="360"/>
      </w:pPr>
      <w:rPr>
        <w:rFonts w:cs="Times New Roman"/>
      </w:rPr>
    </w:lvl>
    <w:lvl w:ilvl="4" w:tplc="08090019" w:tentative="1">
      <w:start w:val="1"/>
      <w:numFmt w:val="lowerLetter"/>
      <w:lvlText w:val="%5."/>
      <w:lvlJc w:val="left"/>
      <w:pPr>
        <w:ind w:left="4400" w:hanging="360"/>
      </w:pPr>
      <w:rPr>
        <w:rFonts w:cs="Times New Roman"/>
      </w:rPr>
    </w:lvl>
    <w:lvl w:ilvl="5" w:tplc="0809001B" w:tentative="1">
      <w:start w:val="1"/>
      <w:numFmt w:val="lowerRoman"/>
      <w:lvlText w:val="%6."/>
      <w:lvlJc w:val="right"/>
      <w:pPr>
        <w:ind w:left="5120" w:hanging="180"/>
      </w:pPr>
      <w:rPr>
        <w:rFonts w:cs="Times New Roman"/>
      </w:rPr>
    </w:lvl>
    <w:lvl w:ilvl="6" w:tplc="0809000F" w:tentative="1">
      <w:start w:val="1"/>
      <w:numFmt w:val="decimal"/>
      <w:lvlText w:val="%7."/>
      <w:lvlJc w:val="left"/>
      <w:pPr>
        <w:ind w:left="5840" w:hanging="360"/>
      </w:pPr>
      <w:rPr>
        <w:rFonts w:cs="Times New Roman"/>
      </w:rPr>
    </w:lvl>
    <w:lvl w:ilvl="7" w:tplc="08090019" w:tentative="1">
      <w:start w:val="1"/>
      <w:numFmt w:val="lowerLetter"/>
      <w:lvlText w:val="%8."/>
      <w:lvlJc w:val="left"/>
      <w:pPr>
        <w:ind w:left="6560" w:hanging="360"/>
      </w:pPr>
      <w:rPr>
        <w:rFonts w:cs="Times New Roman"/>
      </w:rPr>
    </w:lvl>
    <w:lvl w:ilvl="8" w:tplc="0809001B" w:tentative="1">
      <w:start w:val="1"/>
      <w:numFmt w:val="lowerRoman"/>
      <w:lvlText w:val="%9."/>
      <w:lvlJc w:val="right"/>
      <w:pPr>
        <w:ind w:left="7280" w:hanging="180"/>
      </w:pPr>
      <w:rPr>
        <w:rFonts w:cs="Times New Roman"/>
      </w:rPr>
    </w:lvl>
  </w:abstractNum>
  <w:abstractNum w:abstractNumId="93" w15:restartNumberingAfterBreak="0">
    <w:nsid w:val="10F1282F"/>
    <w:multiLevelType w:val="hybridMultilevel"/>
    <w:tmpl w:val="97F4E2C4"/>
    <w:lvl w:ilvl="0" w:tplc="FA0AE636">
      <w:start w:val="1"/>
      <w:numFmt w:val="decimal"/>
      <w:lvlText w:val="%1."/>
      <w:lvlJc w:val="left"/>
      <w:pPr>
        <w:tabs>
          <w:tab w:val="num" w:pos="1194"/>
        </w:tabs>
        <w:ind w:left="1194"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11F9335A"/>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7" w15:restartNumberingAfterBreak="0">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99" w15:restartNumberingAfterBreak="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0"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1"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13792C7C"/>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3" w15:restartNumberingAfterBreak="0">
    <w:nsid w:val="13AA1DC3"/>
    <w:multiLevelType w:val="hybridMultilevel"/>
    <w:tmpl w:val="EA66F782"/>
    <w:lvl w:ilvl="0" w:tplc="0409000F">
      <w:start w:val="1"/>
      <w:numFmt w:val="decimal"/>
      <w:lvlText w:val="%1."/>
      <w:lvlJc w:val="left"/>
      <w:pPr>
        <w:tabs>
          <w:tab w:val="num" w:pos="1044"/>
        </w:tabs>
        <w:ind w:left="1044"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104" w15:restartNumberingAfterBreak="0">
    <w:nsid w:val="14361A0A"/>
    <w:multiLevelType w:val="hybridMultilevel"/>
    <w:tmpl w:val="3F5E853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14D569C2"/>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153C58BD"/>
    <w:multiLevelType w:val="hybridMultilevel"/>
    <w:tmpl w:val="38464CE2"/>
    <w:lvl w:ilvl="0" w:tplc="FFFFFFFF">
      <w:start w:val="1"/>
      <w:numFmt w:val="decimal"/>
      <w:lvlText w:val="%1."/>
      <w:lvlJc w:val="left"/>
      <w:pPr>
        <w:tabs>
          <w:tab w:val="num" w:pos="1166"/>
        </w:tabs>
        <w:ind w:left="1166" w:hanging="360"/>
      </w:pPr>
      <w:rPr>
        <w:rFonts w:cs="Times New Roman"/>
      </w:rPr>
    </w:lvl>
    <w:lvl w:ilvl="1" w:tplc="08090003">
      <w:start w:val="1"/>
      <w:numFmt w:val="decimal"/>
      <w:lvlText w:val="%2."/>
      <w:lvlJc w:val="left"/>
      <w:pPr>
        <w:tabs>
          <w:tab w:val="num" w:pos="1886"/>
        </w:tabs>
        <w:ind w:left="1886" w:hanging="360"/>
      </w:pPr>
      <w:rPr>
        <w:rFonts w:cs="Times New Roman"/>
      </w:rPr>
    </w:lvl>
    <w:lvl w:ilvl="2" w:tplc="08090005">
      <w:start w:val="1"/>
      <w:numFmt w:val="decimal"/>
      <w:lvlText w:val="%3."/>
      <w:lvlJc w:val="left"/>
      <w:pPr>
        <w:tabs>
          <w:tab w:val="num" w:pos="2606"/>
        </w:tabs>
        <w:ind w:left="2606" w:hanging="360"/>
      </w:pPr>
      <w:rPr>
        <w:rFonts w:cs="Times New Roman"/>
      </w:rPr>
    </w:lvl>
    <w:lvl w:ilvl="3" w:tplc="08090001">
      <w:start w:val="1"/>
      <w:numFmt w:val="decimal"/>
      <w:lvlText w:val="%4."/>
      <w:lvlJc w:val="left"/>
      <w:pPr>
        <w:tabs>
          <w:tab w:val="num" w:pos="3326"/>
        </w:tabs>
        <w:ind w:left="3326" w:hanging="360"/>
      </w:pPr>
      <w:rPr>
        <w:rFonts w:cs="Times New Roman"/>
      </w:rPr>
    </w:lvl>
    <w:lvl w:ilvl="4" w:tplc="08090003">
      <w:start w:val="1"/>
      <w:numFmt w:val="decimal"/>
      <w:lvlText w:val="%5."/>
      <w:lvlJc w:val="left"/>
      <w:pPr>
        <w:tabs>
          <w:tab w:val="num" w:pos="4046"/>
        </w:tabs>
        <w:ind w:left="4046" w:hanging="360"/>
      </w:pPr>
      <w:rPr>
        <w:rFonts w:cs="Times New Roman"/>
      </w:rPr>
    </w:lvl>
    <w:lvl w:ilvl="5" w:tplc="08090005">
      <w:start w:val="1"/>
      <w:numFmt w:val="decimal"/>
      <w:lvlText w:val="%6."/>
      <w:lvlJc w:val="left"/>
      <w:pPr>
        <w:tabs>
          <w:tab w:val="num" w:pos="4766"/>
        </w:tabs>
        <w:ind w:left="4766" w:hanging="360"/>
      </w:pPr>
      <w:rPr>
        <w:rFonts w:cs="Times New Roman"/>
      </w:rPr>
    </w:lvl>
    <w:lvl w:ilvl="6" w:tplc="08090001">
      <w:start w:val="1"/>
      <w:numFmt w:val="decimal"/>
      <w:lvlText w:val="%7."/>
      <w:lvlJc w:val="left"/>
      <w:pPr>
        <w:tabs>
          <w:tab w:val="num" w:pos="5486"/>
        </w:tabs>
        <w:ind w:left="5486" w:hanging="360"/>
      </w:pPr>
      <w:rPr>
        <w:rFonts w:cs="Times New Roman"/>
      </w:rPr>
    </w:lvl>
    <w:lvl w:ilvl="7" w:tplc="08090003">
      <w:start w:val="1"/>
      <w:numFmt w:val="decimal"/>
      <w:lvlText w:val="%8."/>
      <w:lvlJc w:val="left"/>
      <w:pPr>
        <w:tabs>
          <w:tab w:val="num" w:pos="6206"/>
        </w:tabs>
        <w:ind w:left="6206" w:hanging="360"/>
      </w:pPr>
      <w:rPr>
        <w:rFonts w:cs="Times New Roman"/>
      </w:rPr>
    </w:lvl>
    <w:lvl w:ilvl="8" w:tplc="08090005">
      <w:start w:val="1"/>
      <w:numFmt w:val="decimal"/>
      <w:lvlText w:val="%9."/>
      <w:lvlJc w:val="left"/>
      <w:pPr>
        <w:tabs>
          <w:tab w:val="num" w:pos="6926"/>
        </w:tabs>
        <w:ind w:left="6926" w:hanging="360"/>
      </w:pPr>
      <w:rPr>
        <w:rFonts w:cs="Times New Roman"/>
      </w:rPr>
    </w:lvl>
  </w:abstractNum>
  <w:abstractNum w:abstractNumId="108" w15:restartNumberingAfterBreak="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10" w15:restartNumberingAfterBreak="0">
    <w:nsid w:val="160D20F5"/>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1" w15:restartNumberingAfterBreak="0">
    <w:nsid w:val="162011A1"/>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112" w15:restartNumberingAfterBreak="0">
    <w:nsid w:val="16283552"/>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3" w15:restartNumberingAfterBreak="0">
    <w:nsid w:val="168804A2"/>
    <w:multiLevelType w:val="hybridMultilevel"/>
    <w:tmpl w:val="0A92E66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4" w15:restartNumberingAfterBreak="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5" w15:restartNumberingAfterBreak="0">
    <w:nsid w:val="16CF2FDF"/>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16FE46A6"/>
    <w:multiLevelType w:val="hybridMultilevel"/>
    <w:tmpl w:val="825ED822"/>
    <w:lvl w:ilvl="0" w:tplc="3336F1CA">
      <w:start w:val="8"/>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1714188D"/>
    <w:multiLevelType w:val="hybridMultilevel"/>
    <w:tmpl w:val="41A49712"/>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9" w15:restartNumberingAfterBreak="0">
    <w:nsid w:val="18064C0E"/>
    <w:multiLevelType w:val="multilevel"/>
    <w:tmpl w:val="005059CE"/>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1" w15:restartNumberingAfterBreak="0">
    <w:nsid w:val="1932459A"/>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2" w15:restartNumberingAfterBreak="0">
    <w:nsid w:val="196F5BD5"/>
    <w:multiLevelType w:val="hybridMultilevel"/>
    <w:tmpl w:val="6792AFE4"/>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494" w:hanging="360"/>
      </w:pPr>
      <w:rPr>
        <w:rFonts w:ascii="Times New Roman" w:eastAsia="Times New Roman" w:hAnsi="Times New Roman" w:hint="default"/>
      </w:rPr>
    </w:lvl>
    <w:lvl w:ilvl="2" w:tplc="84CC2C8A">
      <w:start w:val="5"/>
      <w:numFmt w:val="bullet"/>
      <w:lvlText w:val="–"/>
      <w:lvlJc w:val="left"/>
      <w:pPr>
        <w:ind w:left="1069" w:hanging="360"/>
      </w:pPr>
      <w:rPr>
        <w:rFonts w:ascii="Times New Roman" w:eastAsia="Times New Roman" w:hAnsi="Times New Roman" w:hint="default"/>
        <w:lang w:val="en-GB"/>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4" w15:restartNumberingAfterBreak="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15:restartNumberingAfterBreak="0">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6" w15:restartNumberingAfterBreak="0">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8" w15:restartNumberingAfterBreak="0">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9"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1B74747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1" w15:restartNumberingAfterBreak="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2" w15:restartNumberingAfterBreak="0">
    <w:nsid w:val="1BA719E9"/>
    <w:multiLevelType w:val="hybridMultilevel"/>
    <w:tmpl w:val="460A6316"/>
    <w:lvl w:ilvl="0" w:tplc="1009000F">
      <w:start w:val="1"/>
      <w:numFmt w:val="decimal"/>
      <w:lvlText w:val="%1."/>
      <w:lvlJc w:val="left"/>
      <w:pPr>
        <w:ind w:left="1058" w:hanging="360"/>
      </w:pPr>
      <w:rPr>
        <w:rFonts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abstractNum w:abstractNumId="133" w15:restartNumberingAfterBreak="0">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134"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35" w15:restartNumberingAfterBreak="0">
    <w:nsid w:val="1C8F5FA7"/>
    <w:multiLevelType w:val="hybridMultilevel"/>
    <w:tmpl w:val="6366CF0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36" w15:restartNumberingAfterBreak="0">
    <w:nsid w:val="1C9713BB"/>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7" w15:restartNumberingAfterBreak="0">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15:restartNumberingAfterBreak="0">
    <w:nsid w:val="1D421F4D"/>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1E084118"/>
    <w:multiLevelType w:val="hybridMultilevel"/>
    <w:tmpl w:val="E4B0ECD6"/>
    <w:lvl w:ilvl="0" w:tplc="9F22474A">
      <w:start w:val="1"/>
      <w:numFmt w:val="decimal"/>
      <w:lvlText w:val="%1."/>
      <w:lvlJc w:val="left"/>
      <w:pPr>
        <w:tabs>
          <w:tab w:val="num" w:pos="1194"/>
        </w:tabs>
        <w:ind w:left="1194" w:hanging="400"/>
      </w:pPr>
      <w:rPr>
        <w:rFonts w:cs="Times New Roman" w:hint="eastAsia"/>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1" w15:restartNumberingAfterBreak="0">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2" w15:restartNumberingAfterBreak="0">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3" w15:restartNumberingAfterBreak="0">
    <w:nsid w:val="1E717BA5"/>
    <w:multiLevelType w:val="hybridMultilevel"/>
    <w:tmpl w:val="8F344AA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44"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5" w15:restartNumberingAfterBreak="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7" w15:restartNumberingAfterBreak="0">
    <w:nsid w:val="1EFB2E68"/>
    <w:multiLevelType w:val="multilevel"/>
    <w:tmpl w:val="0C52FF00"/>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8" w15:restartNumberingAfterBreak="0">
    <w:nsid w:val="1F123549"/>
    <w:multiLevelType w:val="hybridMultilevel"/>
    <w:tmpl w:val="020E3958"/>
    <w:lvl w:ilvl="0" w:tplc="F5BE0A8E">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9" w15:restartNumberingAfterBreak="0">
    <w:nsid w:val="1F442FC6"/>
    <w:multiLevelType w:val="hybridMultilevel"/>
    <w:tmpl w:val="EE12A8D6"/>
    <w:lvl w:ilvl="0" w:tplc="FFFFFFFF">
      <w:start w:val="5"/>
      <w:numFmt w:val="bullet"/>
      <w:lvlText w:val="–"/>
      <w:lvlJc w:val="left"/>
      <w:pPr>
        <w:ind w:left="720" w:hanging="360"/>
      </w:pPr>
      <w:rPr>
        <w:rFonts w:ascii="Times New Roman" w:eastAsia="Times New Roman" w:hAnsi="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0" w15:restartNumberingAfterBreak="0">
    <w:nsid w:val="1F5F3F2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151" w15:restartNumberingAfterBreak="0">
    <w:nsid w:val="1FAA685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52" w15:restartNumberingAfterBreak="0">
    <w:nsid w:val="1FBE66C7"/>
    <w:multiLevelType w:val="hybridMultilevel"/>
    <w:tmpl w:val="63D42E12"/>
    <w:lvl w:ilvl="0" w:tplc="21F06670">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53" w15:restartNumberingAfterBreak="0">
    <w:nsid w:val="20021F37"/>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4" w15:restartNumberingAfterBreak="0">
    <w:nsid w:val="20435681"/>
    <w:multiLevelType w:val="hybridMultilevel"/>
    <w:tmpl w:val="2A3E098A"/>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5" w15:restartNumberingAfterBreak="0">
    <w:nsid w:val="205B6CF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6" w15:restartNumberingAfterBreak="0">
    <w:nsid w:val="20E3592E"/>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7" w15:restartNumberingAfterBreak="0">
    <w:nsid w:val="20F76986"/>
    <w:multiLevelType w:val="hybridMultilevel"/>
    <w:tmpl w:val="13FC10A8"/>
    <w:lvl w:ilvl="0" w:tplc="FFFFFFFF">
      <w:start w:val="5"/>
      <w:numFmt w:val="bullet"/>
      <w:lvlText w:val="–"/>
      <w:lvlJc w:val="left"/>
      <w:pPr>
        <w:tabs>
          <w:tab w:val="num" w:pos="1200"/>
        </w:tabs>
        <w:ind w:left="1200" w:hanging="400"/>
      </w:pPr>
      <w:rPr>
        <w:rFonts w:ascii="Times New Roman" w:eastAsia="Times New Roman" w:hAnsi="Times New Roman" w:hint="default"/>
      </w:rPr>
    </w:lvl>
    <w:lvl w:ilvl="1" w:tplc="04070003" w:tentative="1">
      <w:start w:val="1"/>
      <w:numFmt w:val="bullet"/>
      <w:lvlText w:val="o"/>
      <w:lvlJc w:val="left"/>
      <w:pPr>
        <w:ind w:left="1840" w:hanging="360"/>
      </w:pPr>
      <w:rPr>
        <w:rFonts w:ascii="Courier New" w:hAnsi="Courier New" w:cs="Courier New" w:hint="default"/>
      </w:rPr>
    </w:lvl>
    <w:lvl w:ilvl="2" w:tplc="04070005" w:tentative="1">
      <w:start w:val="1"/>
      <w:numFmt w:val="bullet"/>
      <w:lvlText w:val=""/>
      <w:lvlJc w:val="left"/>
      <w:pPr>
        <w:ind w:left="2560" w:hanging="360"/>
      </w:pPr>
      <w:rPr>
        <w:rFonts w:ascii="Wingdings" w:hAnsi="Wingdings" w:hint="default"/>
      </w:rPr>
    </w:lvl>
    <w:lvl w:ilvl="3" w:tplc="04070001" w:tentative="1">
      <w:start w:val="1"/>
      <w:numFmt w:val="bullet"/>
      <w:lvlText w:val=""/>
      <w:lvlJc w:val="left"/>
      <w:pPr>
        <w:ind w:left="3280" w:hanging="360"/>
      </w:pPr>
      <w:rPr>
        <w:rFonts w:ascii="Symbol" w:hAnsi="Symbol" w:hint="default"/>
      </w:rPr>
    </w:lvl>
    <w:lvl w:ilvl="4" w:tplc="04070003" w:tentative="1">
      <w:start w:val="1"/>
      <w:numFmt w:val="bullet"/>
      <w:lvlText w:val="o"/>
      <w:lvlJc w:val="left"/>
      <w:pPr>
        <w:ind w:left="4000" w:hanging="360"/>
      </w:pPr>
      <w:rPr>
        <w:rFonts w:ascii="Courier New" w:hAnsi="Courier New" w:cs="Courier New" w:hint="default"/>
      </w:rPr>
    </w:lvl>
    <w:lvl w:ilvl="5" w:tplc="04070005" w:tentative="1">
      <w:start w:val="1"/>
      <w:numFmt w:val="bullet"/>
      <w:lvlText w:val=""/>
      <w:lvlJc w:val="left"/>
      <w:pPr>
        <w:ind w:left="4720" w:hanging="360"/>
      </w:pPr>
      <w:rPr>
        <w:rFonts w:ascii="Wingdings" w:hAnsi="Wingdings" w:hint="default"/>
      </w:rPr>
    </w:lvl>
    <w:lvl w:ilvl="6" w:tplc="04070001" w:tentative="1">
      <w:start w:val="1"/>
      <w:numFmt w:val="bullet"/>
      <w:lvlText w:val=""/>
      <w:lvlJc w:val="left"/>
      <w:pPr>
        <w:ind w:left="5440" w:hanging="360"/>
      </w:pPr>
      <w:rPr>
        <w:rFonts w:ascii="Symbol" w:hAnsi="Symbol" w:hint="default"/>
      </w:rPr>
    </w:lvl>
    <w:lvl w:ilvl="7" w:tplc="04070003" w:tentative="1">
      <w:start w:val="1"/>
      <w:numFmt w:val="bullet"/>
      <w:lvlText w:val="o"/>
      <w:lvlJc w:val="left"/>
      <w:pPr>
        <w:ind w:left="6160" w:hanging="360"/>
      </w:pPr>
      <w:rPr>
        <w:rFonts w:ascii="Courier New" w:hAnsi="Courier New" w:cs="Courier New" w:hint="default"/>
      </w:rPr>
    </w:lvl>
    <w:lvl w:ilvl="8" w:tplc="04070005" w:tentative="1">
      <w:start w:val="1"/>
      <w:numFmt w:val="bullet"/>
      <w:lvlText w:val=""/>
      <w:lvlJc w:val="left"/>
      <w:pPr>
        <w:ind w:left="6880" w:hanging="360"/>
      </w:pPr>
      <w:rPr>
        <w:rFonts w:ascii="Wingdings" w:hAnsi="Wingdings" w:hint="default"/>
      </w:rPr>
    </w:lvl>
  </w:abstractNum>
  <w:abstractNum w:abstractNumId="158" w15:restartNumberingAfterBreak="0">
    <w:nsid w:val="21BF579C"/>
    <w:multiLevelType w:val="hybridMultilevel"/>
    <w:tmpl w:val="85CC80C6"/>
    <w:lvl w:ilvl="0" w:tplc="FFFFFFFF">
      <w:start w:val="5"/>
      <w:numFmt w:val="bullet"/>
      <w:lvlText w:val="–"/>
      <w:lvlJc w:val="left"/>
      <w:pPr>
        <w:ind w:left="360" w:hanging="36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9" w15:restartNumberingAfterBreak="0">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0" w15:restartNumberingAfterBreak="0">
    <w:nsid w:val="21EB73F1"/>
    <w:multiLevelType w:val="hybridMultilevel"/>
    <w:tmpl w:val="8F1A4B94"/>
    <w:lvl w:ilvl="0" w:tplc="919ED22E">
      <w:numFmt w:val="bullet"/>
      <w:lvlText w:val="–"/>
      <w:lvlJc w:val="left"/>
      <w:pPr>
        <w:ind w:left="1260" w:hanging="360"/>
      </w:pPr>
      <w:rPr>
        <w:rFonts w:ascii="Times New Roman" w:eastAsia="Batang" w:hAnsi="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1" w15:restartNumberingAfterBreak="0">
    <w:nsid w:val="222D47C5"/>
    <w:multiLevelType w:val="hybridMultilevel"/>
    <w:tmpl w:val="FA2021E2"/>
    <w:lvl w:ilvl="0" w:tplc="919ED22E">
      <w:numFmt w:val="bullet"/>
      <w:lvlText w:val="–"/>
      <w:lvlJc w:val="left"/>
      <w:pPr>
        <w:ind w:left="630" w:hanging="360"/>
      </w:pPr>
      <w:rPr>
        <w:rFonts w:ascii="Times New Roman" w:eastAsia="Batang" w:hAnsi="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2" w15:restartNumberingAfterBreak="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3" w15:restartNumberingAfterBreak="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4" w15:restartNumberingAfterBreak="0">
    <w:nsid w:val="22A30B95"/>
    <w:multiLevelType w:val="hybridMultilevel"/>
    <w:tmpl w:val="056C7684"/>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65" w15:restartNumberingAfterBreak="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66"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7" w15:restartNumberingAfterBreak="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8" w15:restartNumberingAfterBreak="0">
    <w:nsid w:val="22EB5A39"/>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9" w15:restartNumberingAfterBreak="0">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170" w15:restartNumberingAfterBreak="0">
    <w:nsid w:val="23216517"/>
    <w:multiLevelType w:val="hybridMultilevel"/>
    <w:tmpl w:val="4C92FAD4"/>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23996F0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3" w15:restartNumberingAfterBreak="0">
    <w:nsid w:val="241E4B46"/>
    <w:multiLevelType w:val="hybridMultilevel"/>
    <w:tmpl w:val="153E65E8"/>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5" w15:restartNumberingAfterBreak="0">
    <w:nsid w:val="24923FBD"/>
    <w:multiLevelType w:val="hybridMultilevel"/>
    <w:tmpl w:val="207EF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24C72E56"/>
    <w:multiLevelType w:val="hybridMultilevel"/>
    <w:tmpl w:val="9F34271A"/>
    <w:lvl w:ilvl="0" w:tplc="08090019">
      <w:start w:val="1"/>
      <w:numFmt w:val="lowerLetter"/>
      <w:lvlText w:val="%1."/>
      <w:lvlJc w:val="left"/>
      <w:pPr>
        <w:ind w:left="1565" w:hanging="360"/>
      </w:pPr>
      <w:rPr>
        <w:rFonts w:cs="Times New Roman"/>
      </w:r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rPr>
        <w:rFonts w:cs="Times New Roman"/>
      </w:rPr>
    </w:lvl>
    <w:lvl w:ilvl="3" w:tplc="0809000F" w:tentative="1">
      <w:start w:val="1"/>
      <w:numFmt w:val="decimal"/>
      <w:lvlText w:val="%4."/>
      <w:lvlJc w:val="left"/>
      <w:pPr>
        <w:ind w:left="3725" w:hanging="360"/>
      </w:pPr>
      <w:rPr>
        <w:rFonts w:cs="Times New Roman"/>
      </w:rPr>
    </w:lvl>
    <w:lvl w:ilvl="4" w:tplc="08090019" w:tentative="1">
      <w:start w:val="1"/>
      <w:numFmt w:val="lowerLetter"/>
      <w:lvlText w:val="%5."/>
      <w:lvlJc w:val="left"/>
      <w:pPr>
        <w:ind w:left="4445" w:hanging="360"/>
      </w:pPr>
      <w:rPr>
        <w:rFonts w:cs="Times New Roman"/>
      </w:rPr>
    </w:lvl>
    <w:lvl w:ilvl="5" w:tplc="0809001B" w:tentative="1">
      <w:start w:val="1"/>
      <w:numFmt w:val="lowerRoman"/>
      <w:lvlText w:val="%6."/>
      <w:lvlJc w:val="right"/>
      <w:pPr>
        <w:ind w:left="5165" w:hanging="180"/>
      </w:pPr>
      <w:rPr>
        <w:rFonts w:cs="Times New Roman"/>
      </w:rPr>
    </w:lvl>
    <w:lvl w:ilvl="6" w:tplc="0809000F" w:tentative="1">
      <w:start w:val="1"/>
      <w:numFmt w:val="decimal"/>
      <w:lvlText w:val="%7."/>
      <w:lvlJc w:val="left"/>
      <w:pPr>
        <w:ind w:left="5885" w:hanging="360"/>
      </w:pPr>
      <w:rPr>
        <w:rFonts w:cs="Times New Roman"/>
      </w:rPr>
    </w:lvl>
    <w:lvl w:ilvl="7" w:tplc="08090019" w:tentative="1">
      <w:start w:val="1"/>
      <w:numFmt w:val="lowerLetter"/>
      <w:lvlText w:val="%8."/>
      <w:lvlJc w:val="left"/>
      <w:pPr>
        <w:ind w:left="6605" w:hanging="360"/>
      </w:pPr>
      <w:rPr>
        <w:rFonts w:cs="Times New Roman"/>
      </w:rPr>
    </w:lvl>
    <w:lvl w:ilvl="8" w:tplc="0809001B" w:tentative="1">
      <w:start w:val="1"/>
      <w:numFmt w:val="lowerRoman"/>
      <w:lvlText w:val="%9."/>
      <w:lvlJc w:val="right"/>
      <w:pPr>
        <w:ind w:left="7325" w:hanging="180"/>
      </w:pPr>
      <w:rPr>
        <w:rFonts w:cs="Times New Roman"/>
      </w:rPr>
    </w:lvl>
  </w:abstractNum>
  <w:abstractNum w:abstractNumId="177" w15:restartNumberingAfterBreak="0">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8" w15:restartNumberingAfterBreak="0">
    <w:nsid w:val="25346D37"/>
    <w:multiLevelType w:val="hybridMultilevel"/>
    <w:tmpl w:val="65CCDE6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79" w15:restartNumberingAfterBreak="0">
    <w:nsid w:val="253B7C5A"/>
    <w:multiLevelType w:val="hybridMultilevel"/>
    <w:tmpl w:val="3E000EC2"/>
    <w:lvl w:ilvl="0" w:tplc="0809001B">
      <w:start w:val="1"/>
      <w:numFmt w:val="lowerRoman"/>
      <w:lvlText w:val="%1."/>
      <w:lvlJc w:val="right"/>
      <w:pPr>
        <w:ind w:left="2509" w:hanging="180"/>
      </w:pPr>
      <w:rPr>
        <w:rFonts w:cs="Times New Roman"/>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0" w15:restartNumberingAfterBreak="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1" w15:restartNumberingAfterBreak="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2"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3" w15:restartNumberingAfterBreak="0">
    <w:nsid w:val="26070D78"/>
    <w:multiLevelType w:val="hybridMultilevel"/>
    <w:tmpl w:val="7C0AEDDE"/>
    <w:lvl w:ilvl="0" w:tplc="08090011">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4" w15:restartNumberingAfterBreak="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5" w15:restartNumberingAfterBreak="0">
    <w:nsid w:val="26931018"/>
    <w:multiLevelType w:val="hybridMultilevel"/>
    <w:tmpl w:val="85C42010"/>
    <w:lvl w:ilvl="0" w:tplc="E8E0802C">
      <w:start w:val="7"/>
      <w:numFmt w:val="bullet"/>
      <w:lvlText w:val="-"/>
      <w:lvlJc w:val="left"/>
      <w:pPr>
        <w:ind w:left="720" w:hanging="360"/>
      </w:pPr>
      <w:rPr>
        <w:rFonts w:ascii="Times New Roman" w:eastAsia="SimSu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8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8" w15:restartNumberingAfterBreak="0">
    <w:nsid w:val="27B75BE1"/>
    <w:multiLevelType w:val="hybridMultilevel"/>
    <w:tmpl w:val="3352288C"/>
    <w:lvl w:ilvl="0" w:tplc="919ED22E">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7E7005E"/>
    <w:multiLevelType w:val="multilevel"/>
    <w:tmpl w:val="14BCEB52"/>
    <w:lvl w:ilvl="0">
      <w:start w:val="9"/>
      <w:numFmt w:val="upperLetter"/>
      <w:suff w:val="nothing"/>
      <w:lvlText w:val="%1"/>
      <w:lvlJc w:val="left"/>
      <w:pPr>
        <w:ind w:left="0" w:firstLine="0"/>
      </w:pPr>
      <w:rPr>
        <w:rFonts w:ascii="Times New Roman" w:hAnsi="Times New Roman" w:hint="default"/>
        <w:b/>
        <w:i w:val="0"/>
        <w:caps w:val="0"/>
        <w:strike w:val="0"/>
        <w:dstrike w:val="0"/>
        <w:vanish/>
        <w:color w:val="BFBFBF"/>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hint="default"/>
        <w:b/>
        <w:i w:val="0"/>
        <w:sz w:val="22"/>
        <w:szCs w:val="22"/>
      </w:rPr>
    </w:lvl>
    <w:lvl w:ilvl="2">
      <w:start w:val="1"/>
      <w:numFmt w:val="decimal"/>
      <w:lvlText w:val="%1.%2.%3"/>
      <w:lvlJc w:val="left"/>
      <w:pPr>
        <w:tabs>
          <w:tab w:val="num" w:pos="794"/>
        </w:tabs>
        <w:ind w:left="0" w:firstLine="0"/>
      </w:pPr>
      <w:rPr>
        <w:rFonts w:ascii="Times New Roman" w:hAnsi="Times New Roman" w:hint="default"/>
        <w:b/>
        <w:i w:val="0"/>
        <w:sz w:val="20"/>
        <w:szCs w:val="20"/>
      </w:rPr>
    </w:lvl>
    <w:lvl w:ilvl="3">
      <w:start w:val="1"/>
      <w:numFmt w:val="decimal"/>
      <w:lvlText w:val="%1.%2.%3.%4"/>
      <w:lvlJc w:val="left"/>
      <w:pPr>
        <w:tabs>
          <w:tab w:val="num" w:pos="1361"/>
        </w:tabs>
        <w:ind w:left="0" w:firstLine="0"/>
      </w:pPr>
      <w:rPr>
        <w:rFonts w:ascii="Times New Roman" w:hAnsi="Times New Roman" w:hint="default"/>
        <w:b/>
        <w:i w:val="0"/>
        <w:sz w:val="20"/>
      </w:rPr>
    </w:lvl>
    <w:lvl w:ilvl="4">
      <w:start w:val="1"/>
      <w:numFmt w:val="decimal"/>
      <w:lvlText w:val="%1.%2.%3.%4.%5"/>
      <w:lvlJc w:val="left"/>
      <w:pPr>
        <w:tabs>
          <w:tab w:val="num" w:pos="936"/>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190" w15:restartNumberingAfterBreak="0">
    <w:nsid w:val="280F7420"/>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1"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2" w15:restartNumberingAfterBreak="0">
    <w:nsid w:val="28B42AE9"/>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3"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94" w15:restartNumberingAfterBreak="0">
    <w:nsid w:val="28FF056F"/>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19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6" w15:restartNumberingAfterBreak="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7" w15:restartNumberingAfterBreak="0">
    <w:nsid w:val="295E3AE1"/>
    <w:multiLevelType w:val="hybridMultilevel"/>
    <w:tmpl w:val="F68885C4"/>
    <w:lvl w:ilvl="0" w:tplc="B38466F6">
      <w:start w:val="1"/>
      <w:numFmt w:val="decimal"/>
      <w:lvlText w:val="%1."/>
      <w:lvlJc w:val="left"/>
      <w:pPr>
        <w:tabs>
          <w:tab w:val="num" w:pos="400"/>
        </w:tabs>
        <w:ind w:left="400" w:hanging="400"/>
      </w:pPr>
      <w:rPr>
        <w:rFonts w:cs="Times New Roman" w:hint="eastAsia"/>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8" w15:restartNumberingAfterBreak="0">
    <w:nsid w:val="2A0D6231"/>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9" w15:restartNumberingAfterBreak="0">
    <w:nsid w:val="2A9D08BA"/>
    <w:multiLevelType w:val="hybridMultilevel"/>
    <w:tmpl w:val="F8267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0" w15:restartNumberingAfterBreak="0">
    <w:nsid w:val="2AC75C64"/>
    <w:multiLevelType w:val="hybridMultilevel"/>
    <w:tmpl w:val="571886CA"/>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1" w15:restartNumberingAfterBreak="0">
    <w:nsid w:val="2AD13F3F"/>
    <w:multiLevelType w:val="hybridMultilevel"/>
    <w:tmpl w:val="5EEAD36E"/>
    <w:lvl w:ilvl="0" w:tplc="AAAC1322">
      <w:numFmt w:val="bullet"/>
      <w:lvlText w:val="-"/>
      <w:lvlJc w:val="left"/>
      <w:pPr>
        <w:ind w:left="1569" w:hanging="360"/>
      </w:pPr>
      <w:rPr>
        <w:rFonts w:ascii="Times New Roman" w:eastAsia="Malgun Gothic" w:hAnsi="Times New Roman"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02" w15:restartNumberingAfterBreak="0">
    <w:nsid w:val="2B3B3D7F"/>
    <w:multiLevelType w:val="hybridMultilevel"/>
    <w:tmpl w:val="F97A845A"/>
    <w:lvl w:ilvl="0" w:tplc="919ED22E">
      <w:numFmt w:val="bullet"/>
      <w:lvlText w:val="–"/>
      <w:lvlJc w:val="left"/>
      <w:pPr>
        <w:tabs>
          <w:tab w:val="num" w:pos="585"/>
        </w:tabs>
        <w:ind w:left="585" w:hanging="405"/>
      </w:pPr>
      <w:rPr>
        <w:rFonts w:ascii="Times New Roman" w:eastAsia="Batang" w:hAnsi="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203" w15:restartNumberingAfterBreak="0">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204"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5" w15:restartNumberingAfterBreak="0">
    <w:nsid w:val="2C56207C"/>
    <w:multiLevelType w:val="hybridMultilevel"/>
    <w:tmpl w:val="60A044F6"/>
    <w:lvl w:ilvl="0" w:tplc="08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6" w15:restartNumberingAfterBreak="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8"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9" w15:restartNumberingAfterBreak="0">
    <w:nsid w:val="2D3172E7"/>
    <w:multiLevelType w:val="multilevel"/>
    <w:tmpl w:val="6DE0A65E"/>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0" w15:restartNumberingAfterBreak="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11" w15:restartNumberingAfterBreak="0">
    <w:nsid w:val="2D8338B5"/>
    <w:multiLevelType w:val="hybridMultilevel"/>
    <w:tmpl w:val="662C345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2" w15:restartNumberingAfterBreak="0">
    <w:nsid w:val="2D8752B3"/>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4" w15:restartNumberingAfterBreak="0">
    <w:nsid w:val="2E180756"/>
    <w:multiLevelType w:val="hybridMultilevel"/>
    <w:tmpl w:val="3C9CAE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5" w15:restartNumberingAfterBreak="0">
    <w:nsid w:val="2E390860"/>
    <w:multiLevelType w:val="hybridMultilevel"/>
    <w:tmpl w:val="0F06DE8A"/>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6" w15:restartNumberingAfterBreak="0">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8" w15:restartNumberingAfterBreak="0">
    <w:nsid w:val="2EF4054C"/>
    <w:multiLevelType w:val="hybridMultilevel"/>
    <w:tmpl w:val="BEEAAF70"/>
    <w:lvl w:ilvl="0" w:tplc="5C78DBBA">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9" w15:restartNumberingAfterBreak="0">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0" w15:restartNumberingAfterBreak="0">
    <w:nsid w:val="2F296B4A"/>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1" w15:restartNumberingAfterBreak="0">
    <w:nsid w:val="2F3241E7"/>
    <w:multiLevelType w:val="hybridMultilevel"/>
    <w:tmpl w:val="1D826E64"/>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2" w15:restartNumberingAfterBreak="0">
    <w:nsid w:val="2F725589"/>
    <w:multiLevelType w:val="hybridMultilevel"/>
    <w:tmpl w:val="A0BA8AF6"/>
    <w:lvl w:ilvl="0" w:tplc="0407000F">
      <w:start w:val="1"/>
      <w:numFmt w:val="decimal"/>
      <w:lvlText w:val="%1."/>
      <w:lvlJc w:val="left"/>
      <w:pPr>
        <w:ind w:left="720" w:hanging="360"/>
      </w:pPr>
      <w:rPr>
        <w:rFonts w:hint="default"/>
      </w:rPr>
    </w:lvl>
    <w:lvl w:ilvl="1" w:tplc="57969F08">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3"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4" w15:restartNumberingAfterBreak="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5" w15:restartNumberingAfterBreak="0">
    <w:nsid w:val="2FD00E41"/>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226" w15:restartNumberingAfterBreak="0">
    <w:nsid w:val="30027646"/>
    <w:multiLevelType w:val="multilevel"/>
    <w:tmpl w:val="6B3AF08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7"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28" w15:restartNumberingAfterBreak="0">
    <w:nsid w:val="30683172"/>
    <w:multiLevelType w:val="hybridMultilevel"/>
    <w:tmpl w:val="B57E17AA"/>
    <w:lvl w:ilvl="0" w:tplc="0409000F">
      <w:start w:val="1"/>
      <w:numFmt w:val="decimal"/>
      <w:lvlText w:val="%1."/>
      <w:lvlJc w:val="left"/>
      <w:pPr>
        <w:ind w:left="36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30" w15:restartNumberingAfterBreak="0">
    <w:nsid w:val="311B099E"/>
    <w:multiLevelType w:val="hybridMultilevel"/>
    <w:tmpl w:val="408CA858"/>
    <w:lvl w:ilvl="0" w:tplc="B1B4E7A0">
      <w:start w:val="1"/>
      <w:numFmt w:val="decimal"/>
      <w:lvlText w:val="%1."/>
      <w:lvlJc w:val="left"/>
      <w:pPr>
        <w:ind w:left="720" w:hanging="36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2" w15:restartNumberingAfterBreak="0">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3" w15:restartNumberingAfterBreak="0">
    <w:nsid w:val="323B319B"/>
    <w:multiLevelType w:val="hybridMultilevel"/>
    <w:tmpl w:val="ACB8B38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4" w15:restartNumberingAfterBreak="0">
    <w:nsid w:val="323F45CA"/>
    <w:multiLevelType w:val="hybridMultilevel"/>
    <w:tmpl w:val="FECA493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409000F">
      <w:start w:val="1"/>
      <w:numFmt w:val="decimal"/>
      <w:lvlText w:val="%2."/>
      <w:lvlJc w:val="left"/>
      <w:pPr>
        <w:ind w:left="360" w:hanging="360"/>
      </w:pPr>
      <w:rPr>
        <w:rFonts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CCE27728">
      <w:start w:val="1"/>
      <w:numFmt w:val="bullet"/>
      <w:lvlText w:val="–"/>
      <w:lvlJc w:val="left"/>
      <w:pPr>
        <w:tabs>
          <w:tab w:val="num" w:pos="2000"/>
        </w:tabs>
        <w:ind w:left="2000" w:hanging="400"/>
      </w:pPr>
      <w:rPr>
        <w:rFonts w:ascii="Courier New" w:hAnsi="Courier New" w:hint="default"/>
      </w:rPr>
    </w:lvl>
    <w:lvl w:ilvl="5" w:tplc="385C80BC">
      <w:start w:val="1"/>
      <w:numFmt w:val="bullet"/>
      <w:lvlText w:val="–"/>
      <w:lvlJc w:val="left"/>
      <w:pPr>
        <w:tabs>
          <w:tab w:val="num" w:pos="2400"/>
        </w:tabs>
        <w:ind w:left="2400" w:hanging="400"/>
      </w:pPr>
      <w:rPr>
        <w:rFonts w:ascii="Times New Roman" w:hAnsi="Times New Roman"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5" w15:restartNumberingAfterBreak="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6" w15:restartNumberingAfterBreak="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7" w15:restartNumberingAfterBreak="0">
    <w:nsid w:val="32A80BB5"/>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8" w15:restartNumberingAfterBreak="0">
    <w:nsid w:val="335F070E"/>
    <w:multiLevelType w:val="hybridMultilevel"/>
    <w:tmpl w:val="BEAEB88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9" w15:restartNumberingAfterBreak="0">
    <w:nsid w:val="33B27D9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0"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1" w15:restartNumberingAfterBreak="0">
    <w:nsid w:val="34747C08"/>
    <w:multiLevelType w:val="hybridMultilevel"/>
    <w:tmpl w:val="71EA843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347A64D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3" w15:restartNumberingAfterBreak="0">
    <w:nsid w:val="34AB551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4" w15:restartNumberingAfterBreak="0">
    <w:nsid w:val="34EF6815"/>
    <w:multiLevelType w:val="hybridMultilevel"/>
    <w:tmpl w:val="E85CC696"/>
    <w:lvl w:ilvl="0" w:tplc="8C5286D4">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955" w:hanging="360"/>
      </w:pPr>
      <w:rPr>
        <w:rFonts w:cs="Times New Roman"/>
      </w:rPr>
    </w:lvl>
    <w:lvl w:ilvl="2" w:tplc="0809001B" w:tentative="1">
      <w:start w:val="1"/>
      <w:numFmt w:val="lowerRoman"/>
      <w:lvlText w:val="%3."/>
      <w:lvlJc w:val="right"/>
      <w:pPr>
        <w:ind w:left="1675" w:hanging="180"/>
      </w:pPr>
      <w:rPr>
        <w:rFonts w:cs="Times New Roman"/>
      </w:rPr>
    </w:lvl>
    <w:lvl w:ilvl="3" w:tplc="0809000F" w:tentative="1">
      <w:start w:val="1"/>
      <w:numFmt w:val="decimal"/>
      <w:lvlText w:val="%4."/>
      <w:lvlJc w:val="left"/>
      <w:pPr>
        <w:ind w:left="2395" w:hanging="360"/>
      </w:pPr>
      <w:rPr>
        <w:rFonts w:cs="Times New Roman"/>
      </w:rPr>
    </w:lvl>
    <w:lvl w:ilvl="4" w:tplc="08090019" w:tentative="1">
      <w:start w:val="1"/>
      <w:numFmt w:val="lowerLetter"/>
      <w:lvlText w:val="%5."/>
      <w:lvlJc w:val="left"/>
      <w:pPr>
        <w:ind w:left="3115" w:hanging="360"/>
      </w:pPr>
      <w:rPr>
        <w:rFonts w:cs="Times New Roman"/>
      </w:rPr>
    </w:lvl>
    <w:lvl w:ilvl="5" w:tplc="0809001B" w:tentative="1">
      <w:start w:val="1"/>
      <w:numFmt w:val="lowerRoman"/>
      <w:lvlText w:val="%6."/>
      <w:lvlJc w:val="right"/>
      <w:pPr>
        <w:ind w:left="3835" w:hanging="180"/>
      </w:pPr>
      <w:rPr>
        <w:rFonts w:cs="Times New Roman"/>
      </w:rPr>
    </w:lvl>
    <w:lvl w:ilvl="6" w:tplc="0809000F" w:tentative="1">
      <w:start w:val="1"/>
      <w:numFmt w:val="decimal"/>
      <w:lvlText w:val="%7."/>
      <w:lvlJc w:val="left"/>
      <w:pPr>
        <w:ind w:left="4555" w:hanging="360"/>
      </w:pPr>
      <w:rPr>
        <w:rFonts w:cs="Times New Roman"/>
      </w:rPr>
    </w:lvl>
    <w:lvl w:ilvl="7" w:tplc="08090019" w:tentative="1">
      <w:start w:val="1"/>
      <w:numFmt w:val="lowerLetter"/>
      <w:lvlText w:val="%8."/>
      <w:lvlJc w:val="left"/>
      <w:pPr>
        <w:ind w:left="5275" w:hanging="360"/>
      </w:pPr>
      <w:rPr>
        <w:rFonts w:cs="Times New Roman"/>
      </w:rPr>
    </w:lvl>
    <w:lvl w:ilvl="8" w:tplc="0809001B" w:tentative="1">
      <w:start w:val="1"/>
      <w:numFmt w:val="lowerRoman"/>
      <w:lvlText w:val="%9."/>
      <w:lvlJc w:val="right"/>
      <w:pPr>
        <w:ind w:left="5995" w:hanging="180"/>
      </w:pPr>
      <w:rPr>
        <w:rFonts w:cs="Times New Roman"/>
      </w:rPr>
    </w:lvl>
  </w:abstractNum>
  <w:abstractNum w:abstractNumId="245" w15:restartNumberingAfterBreak="0">
    <w:nsid w:val="355E0B9E"/>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6" w15:restartNumberingAfterBreak="0">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7" w15:restartNumberingAfterBreak="0">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8"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9" w15:restartNumberingAfterBreak="0">
    <w:nsid w:val="35F41B82"/>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0" w15:restartNumberingAfterBreak="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1" w15:restartNumberingAfterBreak="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52"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3" w15:restartNumberingAfterBreak="0">
    <w:nsid w:val="37626C46"/>
    <w:multiLevelType w:val="multilevel"/>
    <w:tmpl w:val="EB9E8D60"/>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4" w15:restartNumberingAfterBreak="0">
    <w:nsid w:val="379B68B8"/>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5" w15:restartNumberingAfterBreak="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6"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5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9" w15:restartNumberingAfterBreak="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0" w15:restartNumberingAfterBreak="0">
    <w:nsid w:val="38596CA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1"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2" w15:restartNumberingAfterBreak="0">
    <w:nsid w:val="388E57B0"/>
    <w:multiLevelType w:val="hybridMultilevel"/>
    <w:tmpl w:val="A6EA07CE"/>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3"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4" w15:restartNumberingAfterBreak="0">
    <w:nsid w:val="39511F4F"/>
    <w:multiLevelType w:val="hybridMultilevel"/>
    <w:tmpl w:val="E07ED7F8"/>
    <w:lvl w:ilvl="0" w:tplc="683EB3D8">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5" w15:restartNumberingAfterBreak="0">
    <w:nsid w:val="39C74A9F"/>
    <w:multiLevelType w:val="hybridMultilevel"/>
    <w:tmpl w:val="F1D873B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66"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7" w15:restartNumberingAfterBreak="0">
    <w:nsid w:val="39FD582C"/>
    <w:multiLevelType w:val="multilevel"/>
    <w:tmpl w:val="3A82E334"/>
    <w:numStyleLink w:val="3DEquation"/>
  </w:abstractNum>
  <w:abstractNum w:abstractNumId="268"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9" w15:restartNumberingAfterBreak="0">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1"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2" w15:restartNumberingAfterBreak="0">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73" w15:restartNumberingAfterBreak="0">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4" w15:restartNumberingAfterBreak="0">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5" w15:restartNumberingAfterBreak="0">
    <w:nsid w:val="3AC84912"/>
    <w:multiLevelType w:val="hybridMultilevel"/>
    <w:tmpl w:val="17741830"/>
    <w:lvl w:ilvl="0" w:tplc="2BEC8346">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276"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77" w15:restartNumberingAfterBreak="0">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8" w15:restartNumberingAfterBreak="0">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9" w15:restartNumberingAfterBreak="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0" w15:restartNumberingAfterBreak="0">
    <w:nsid w:val="3CA67E10"/>
    <w:multiLevelType w:val="hybridMultilevel"/>
    <w:tmpl w:val="FF865662"/>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3CB22977"/>
    <w:multiLevelType w:val="hybridMultilevel"/>
    <w:tmpl w:val="B1221BD6"/>
    <w:lvl w:ilvl="0" w:tplc="7C5A00CA">
      <w:start w:val="1"/>
      <w:numFmt w:val="decimal"/>
      <w:lvlText w:val="%1."/>
      <w:lvlJc w:val="left"/>
      <w:pPr>
        <w:ind w:left="580" w:hanging="360"/>
      </w:pPr>
      <w:rPr>
        <w:rFonts w:hint="default"/>
      </w:rPr>
    </w:lvl>
    <w:lvl w:ilvl="1" w:tplc="04090019">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82" w15:restartNumberingAfterBreak="0">
    <w:nsid w:val="3CB82E4A"/>
    <w:multiLevelType w:val="multilevel"/>
    <w:tmpl w:val="04545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4"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5" w15:restartNumberingAfterBreak="0">
    <w:nsid w:val="3D245AA1"/>
    <w:multiLevelType w:val="hybridMultilevel"/>
    <w:tmpl w:val="26E452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6" w15:restartNumberingAfterBreak="0">
    <w:nsid w:val="3D6E6582"/>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87" w15:restartNumberingAfterBreak="0">
    <w:nsid w:val="3DE94F1A"/>
    <w:multiLevelType w:val="hybridMultilevel"/>
    <w:tmpl w:val="AA3EBE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8"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9" w15:restartNumberingAfterBreak="0">
    <w:nsid w:val="3E505037"/>
    <w:multiLevelType w:val="hybridMultilevel"/>
    <w:tmpl w:val="6CB86F54"/>
    <w:lvl w:ilvl="0" w:tplc="FFFFFFFF">
      <w:start w:val="5"/>
      <w:numFmt w:val="bullet"/>
      <w:lvlText w:val="–"/>
      <w:lvlJc w:val="left"/>
      <w:pPr>
        <w:tabs>
          <w:tab w:val="num" w:pos="1109"/>
        </w:tabs>
        <w:ind w:left="1109" w:hanging="40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180"/>
      </w:pPr>
      <w:rPr>
        <w:rFonts w:ascii="Times New Roman" w:eastAsia="Times New Roman" w:hAnsi="Times New Roman" w:hint="default"/>
        <w:b w:val="0"/>
        <w:i w:val="0"/>
        <w:sz w:val="20"/>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0" w15:restartNumberingAfterBreak="0">
    <w:nsid w:val="3E853F66"/>
    <w:multiLevelType w:val="hybridMultilevel"/>
    <w:tmpl w:val="FBCECEB6"/>
    <w:lvl w:ilvl="0" w:tplc="FA0AE636">
      <w:start w:val="1"/>
      <w:numFmt w:val="decimal"/>
      <w:lvlText w:val="%1."/>
      <w:lvlJc w:val="left"/>
      <w:pPr>
        <w:tabs>
          <w:tab w:val="num" w:pos="1200"/>
        </w:tabs>
        <w:ind w:left="1200" w:hanging="40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3ED660CB"/>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3" w15:restartNumberingAfterBreak="0">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294" w15:restartNumberingAfterBreak="0">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5" w15:restartNumberingAfterBreak="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296" w15:restartNumberingAfterBreak="0">
    <w:nsid w:val="3FC76512"/>
    <w:multiLevelType w:val="hybridMultilevel"/>
    <w:tmpl w:val="53426AE8"/>
    <w:lvl w:ilvl="0" w:tplc="FFFFFFFF">
      <w:start w:val="5"/>
      <w:numFmt w:val="bullet"/>
      <w:lvlText w:val="–"/>
      <w:lvlJc w:val="left"/>
      <w:pPr>
        <w:ind w:left="758" w:hanging="420"/>
      </w:pPr>
      <w:rPr>
        <w:rFonts w:ascii="Times New Roman" w:eastAsia="Times New Roman" w:hAnsi="Times New Roman" w:hint="default"/>
      </w:rPr>
    </w:lvl>
    <w:lvl w:ilvl="1" w:tplc="04090003" w:tentative="1">
      <w:start w:val="1"/>
      <w:numFmt w:val="bullet"/>
      <w:lvlText w:val=""/>
      <w:lvlJc w:val="left"/>
      <w:pPr>
        <w:ind w:left="1178" w:hanging="420"/>
      </w:pPr>
      <w:rPr>
        <w:rFonts w:ascii="Wingdings" w:hAnsi="Wingdings" w:hint="default"/>
      </w:rPr>
    </w:lvl>
    <w:lvl w:ilvl="2" w:tplc="04090005" w:tentative="1">
      <w:start w:val="1"/>
      <w:numFmt w:val="bullet"/>
      <w:lvlText w:val=""/>
      <w:lvlJc w:val="left"/>
      <w:pPr>
        <w:ind w:left="1598" w:hanging="420"/>
      </w:pPr>
      <w:rPr>
        <w:rFonts w:ascii="Wingdings" w:hAnsi="Wingdings" w:hint="default"/>
      </w:rPr>
    </w:lvl>
    <w:lvl w:ilvl="3" w:tplc="04090001" w:tentative="1">
      <w:start w:val="1"/>
      <w:numFmt w:val="bullet"/>
      <w:lvlText w:val=""/>
      <w:lvlJc w:val="left"/>
      <w:pPr>
        <w:ind w:left="2018" w:hanging="420"/>
      </w:pPr>
      <w:rPr>
        <w:rFonts w:ascii="Wingdings" w:hAnsi="Wingdings" w:hint="default"/>
      </w:rPr>
    </w:lvl>
    <w:lvl w:ilvl="4" w:tplc="04090003" w:tentative="1">
      <w:start w:val="1"/>
      <w:numFmt w:val="bullet"/>
      <w:lvlText w:val=""/>
      <w:lvlJc w:val="left"/>
      <w:pPr>
        <w:ind w:left="2438" w:hanging="420"/>
      </w:pPr>
      <w:rPr>
        <w:rFonts w:ascii="Wingdings" w:hAnsi="Wingdings" w:hint="default"/>
      </w:rPr>
    </w:lvl>
    <w:lvl w:ilvl="5" w:tplc="04090005" w:tentative="1">
      <w:start w:val="1"/>
      <w:numFmt w:val="bullet"/>
      <w:lvlText w:val=""/>
      <w:lvlJc w:val="left"/>
      <w:pPr>
        <w:ind w:left="2858" w:hanging="420"/>
      </w:pPr>
      <w:rPr>
        <w:rFonts w:ascii="Wingdings" w:hAnsi="Wingdings" w:hint="default"/>
      </w:rPr>
    </w:lvl>
    <w:lvl w:ilvl="6" w:tplc="04090001" w:tentative="1">
      <w:start w:val="1"/>
      <w:numFmt w:val="bullet"/>
      <w:lvlText w:val=""/>
      <w:lvlJc w:val="left"/>
      <w:pPr>
        <w:ind w:left="3278" w:hanging="420"/>
      </w:pPr>
      <w:rPr>
        <w:rFonts w:ascii="Wingdings" w:hAnsi="Wingdings" w:hint="default"/>
      </w:rPr>
    </w:lvl>
    <w:lvl w:ilvl="7" w:tplc="04090003" w:tentative="1">
      <w:start w:val="1"/>
      <w:numFmt w:val="bullet"/>
      <w:lvlText w:val=""/>
      <w:lvlJc w:val="left"/>
      <w:pPr>
        <w:ind w:left="3698" w:hanging="420"/>
      </w:pPr>
      <w:rPr>
        <w:rFonts w:ascii="Wingdings" w:hAnsi="Wingdings" w:hint="default"/>
      </w:rPr>
    </w:lvl>
    <w:lvl w:ilvl="8" w:tplc="04090005" w:tentative="1">
      <w:start w:val="1"/>
      <w:numFmt w:val="bullet"/>
      <w:lvlText w:val=""/>
      <w:lvlJc w:val="left"/>
      <w:pPr>
        <w:ind w:left="4118" w:hanging="420"/>
      </w:pPr>
      <w:rPr>
        <w:rFonts w:ascii="Wingdings" w:hAnsi="Wingdings" w:hint="default"/>
      </w:rPr>
    </w:lvl>
  </w:abstractNum>
  <w:abstractNum w:abstractNumId="297" w15:restartNumberingAfterBreak="0">
    <w:nsid w:val="3FDB7C96"/>
    <w:multiLevelType w:val="hybridMultilevel"/>
    <w:tmpl w:val="A446C402"/>
    <w:lvl w:ilvl="0" w:tplc="C6040094">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8" w15:restartNumberingAfterBreak="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9" w15:restartNumberingAfterBreak="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0" w15:restartNumberingAfterBreak="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1" w15:restartNumberingAfterBreak="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2" w15:restartNumberingAfterBreak="0">
    <w:nsid w:val="41576B66"/>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30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04" w15:restartNumberingAfterBreak="0">
    <w:nsid w:val="423D5C71"/>
    <w:multiLevelType w:val="hybridMultilevel"/>
    <w:tmpl w:val="64C081AA"/>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30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06" w15:restartNumberingAfterBreak="0">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7" w15:restartNumberingAfterBreak="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308" w15:restartNumberingAfterBreak="0">
    <w:nsid w:val="43F13595"/>
    <w:multiLevelType w:val="hybridMultilevel"/>
    <w:tmpl w:val="B4F4A60C"/>
    <w:lvl w:ilvl="0" w:tplc="0409000F">
      <w:start w:val="1"/>
      <w:numFmt w:val="decimal"/>
      <w:lvlText w:val="%1."/>
      <w:lvlJc w:val="left"/>
      <w:pPr>
        <w:ind w:left="720" w:hanging="360"/>
      </w:pPr>
      <w:rPr>
        <w:rFonts w:hint="default"/>
      </w:rPr>
    </w:lvl>
    <w:lvl w:ilvl="1" w:tplc="385C80BC">
      <w:start w:val="1"/>
      <w:numFmt w:val="bullet"/>
      <w:lvlText w:val="–"/>
      <w:lvlJc w:val="left"/>
      <w:pPr>
        <w:ind w:left="1440" w:hanging="360"/>
      </w:pPr>
      <w:rPr>
        <w:rFonts w:ascii="Times New Roman" w:hAnsi="Times New Roman"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4427459A"/>
    <w:multiLevelType w:val="hybridMultilevel"/>
    <w:tmpl w:val="DD9083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0" w15:restartNumberingAfterBreak="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1" w15:restartNumberingAfterBreak="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2" w15:restartNumberingAfterBreak="0">
    <w:nsid w:val="449D7966"/>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313" w15:restartNumberingAfterBreak="0">
    <w:nsid w:val="4543620E"/>
    <w:multiLevelType w:val="hybridMultilevel"/>
    <w:tmpl w:val="D9CE3604"/>
    <w:lvl w:ilvl="0" w:tplc="84CC2C8A">
      <w:start w:val="5"/>
      <w:numFmt w:val="bullet"/>
      <w:lvlText w:val="–"/>
      <w:lvlJc w:val="left"/>
      <w:pPr>
        <w:ind w:left="1713" w:hanging="360"/>
      </w:pPr>
      <w:rPr>
        <w:rFonts w:ascii="Times New Roman" w:eastAsia="Times New Roman" w:hAnsi="Times New Roman" w:hint="default"/>
        <w:lang w:val="en-GB"/>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14" w15:restartNumberingAfterBreak="0">
    <w:nsid w:val="45A91900"/>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5" w15:restartNumberingAfterBreak="0">
    <w:nsid w:val="475A7F8E"/>
    <w:multiLevelType w:val="hybridMultilevel"/>
    <w:tmpl w:val="A1AA677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6" w15:restartNumberingAfterBreak="0">
    <w:nsid w:val="477C335E"/>
    <w:multiLevelType w:val="hybridMultilevel"/>
    <w:tmpl w:val="DDD4AADC"/>
    <w:lvl w:ilvl="0" w:tplc="1932EA02">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17" w15:restartNumberingAfterBreak="0">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8" w15:restartNumberingAfterBreak="0">
    <w:nsid w:val="47857D3B"/>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9" w15:restartNumberingAfterBreak="0">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0" w15:restartNumberingAfterBreak="0">
    <w:nsid w:val="47C815C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21" w15:restartNumberingAfterBreak="0">
    <w:nsid w:val="47F42936"/>
    <w:multiLevelType w:val="hybridMultilevel"/>
    <w:tmpl w:val="941449DA"/>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3" w15:restartNumberingAfterBreak="0">
    <w:nsid w:val="48604DF7"/>
    <w:multiLevelType w:val="hybridMultilevel"/>
    <w:tmpl w:val="EE864DC8"/>
    <w:lvl w:ilvl="0" w:tplc="2CA4E6E4">
      <w:start w:val="1"/>
      <w:numFmt w:val="decimal"/>
      <w:lvlText w:val="%1."/>
      <w:lvlJc w:val="left"/>
      <w:pPr>
        <w:tabs>
          <w:tab w:val="num" w:pos="400"/>
        </w:tabs>
        <w:ind w:left="400" w:hanging="40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24"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5" w15:restartNumberingAfterBreak="0">
    <w:nsid w:val="48CB5CEF"/>
    <w:multiLevelType w:val="hybridMultilevel"/>
    <w:tmpl w:val="3244B306"/>
    <w:lvl w:ilvl="0" w:tplc="8B6E62E4">
      <w:start w:val="1"/>
      <w:numFmt w:val="bullet"/>
      <w:lvlText w:val="–"/>
      <w:lvlJc w:val="left"/>
      <w:pPr>
        <w:tabs>
          <w:tab w:val="num" w:pos="0"/>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6" w15:restartNumberingAfterBreak="0">
    <w:nsid w:val="49EA640C"/>
    <w:multiLevelType w:val="multilevel"/>
    <w:tmpl w:val="6E842E42"/>
    <w:lvl w:ilvl="0">
      <w:start w:val="8"/>
      <w:numFmt w:val="decimal"/>
      <w:lvlText w:val="%1"/>
      <w:lvlJc w:val="left"/>
      <w:pPr>
        <w:ind w:left="432" w:hanging="432"/>
      </w:pPr>
      <w:rPr>
        <w:rFonts w:cs="Times New Roman" w:hint="default"/>
        <w:b/>
        <w:bCs/>
      </w:rPr>
    </w:lvl>
    <w:lvl w:ilvl="1">
      <w:start w:val="1"/>
      <w:numFmt w:val="decimal"/>
      <w:lvlText w:val="%1.%2"/>
      <w:lvlJc w:val="left"/>
      <w:pPr>
        <w:ind w:left="576" w:hanging="576"/>
      </w:pPr>
      <w:rPr>
        <w:rFonts w:cs="Times New Roman" w:hint="default"/>
        <w:b/>
        <w:bCs/>
      </w:rPr>
    </w:lvl>
    <w:lvl w:ilvl="2">
      <w:start w:val="4"/>
      <w:numFmt w:val="decimal"/>
      <w:lvlText w:val="%1.%2.%3"/>
      <w:lvlJc w:val="left"/>
      <w:pPr>
        <w:ind w:left="1146" w:hanging="720"/>
      </w:pPr>
      <w:rPr>
        <w:rFonts w:cs="Times New Roman" w:hint="default"/>
        <w:b/>
        <w:bCs/>
      </w:rPr>
    </w:lvl>
    <w:lvl w:ilvl="3">
      <w:start w:val="1"/>
      <w:numFmt w:val="decimal"/>
      <w:lvlText w:val="%1.%2.%3.%4"/>
      <w:lvlJc w:val="left"/>
      <w:pPr>
        <w:ind w:left="864" w:hanging="864"/>
      </w:pPr>
      <w:rPr>
        <w:rFonts w:cs="Times New Roman" w:hint="default"/>
        <w:b/>
        <w:bCs/>
      </w:rPr>
    </w:lvl>
    <w:lvl w:ilvl="4">
      <w:start w:val="1"/>
      <w:numFmt w:val="decimal"/>
      <w:lvlText w:val="%1.%2.%3.%4.%5"/>
      <w:lvlJc w:val="left"/>
      <w:pPr>
        <w:ind w:left="1008" w:hanging="1008"/>
      </w:pPr>
      <w:rPr>
        <w:rFonts w:cs="Times New Roman" w:hint="default"/>
        <w:b/>
        <w:bCs/>
      </w:rPr>
    </w:lvl>
    <w:lvl w:ilvl="5">
      <w:start w:val="1"/>
      <w:numFmt w:val="decimal"/>
      <w:lvlText w:val="%1.%2.%3.%4.%5.%6"/>
      <w:lvlJc w:val="left"/>
      <w:pPr>
        <w:ind w:left="1152" w:hanging="1152"/>
      </w:pPr>
      <w:rPr>
        <w:rFonts w:cs="Times New Roman" w:hint="default"/>
        <w:b/>
        <w:bCs/>
      </w:rPr>
    </w:lvl>
    <w:lvl w:ilvl="6">
      <w:start w:val="1"/>
      <w:numFmt w:val="decimal"/>
      <w:lvlText w:val="%1.%2.%3.%4.%5.%6.%7"/>
      <w:lvlJc w:val="left"/>
      <w:pPr>
        <w:ind w:left="1296" w:hanging="1296"/>
      </w:pPr>
      <w:rPr>
        <w:rFonts w:cs="Times New Roman" w:hint="default"/>
        <w:b/>
        <w:bCs/>
      </w:rPr>
    </w:lvl>
    <w:lvl w:ilvl="7">
      <w:start w:val="1"/>
      <w:numFmt w:val="decimal"/>
      <w:lvlText w:val="%1.%2.%3.%4.%5.%6.%7.%8"/>
      <w:lvlJc w:val="left"/>
      <w:pPr>
        <w:ind w:left="1440" w:hanging="1440"/>
      </w:pPr>
      <w:rPr>
        <w:rFonts w:cs="Times New Roman" w:hint="default"/>
        <w:b/>
        <w:bCs/>
      </w:rPr>
    </w:lvl>
    <w:lvl w:ilvl="8">
      <w:start w:val="1"/>
      <w:numFmt w:val="decimal"/>
      <w:lvlText w:val="%1.%2.%3.%4.%5.%6.%7.%8.%9"/>
      <w:lvlJc w:val="left"/>
      <w:pPr>
        <w:ind w:left="1584" w:hanging="1584"/>
      </w:pPr>
      <w:rPr>
        <w:rFonts w:cs="Times New Roman" w:hint="default"/>
        <w:b/>
        <w:bCs/>
      </w:rPr>
    </w:lvl>
  </w:abstractNum>
  <w:abstractNum w:abstractNumId="327" w15:restartNumberingAfterBreak="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8" w15:restartNumberingAfterBreak="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9"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30" w15:restartNumberingAfterBreak="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1" w15:restartNumberingAfterBreak="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2"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3" w15:restartNumberingAfterBreak="0">
    <w:nsid w:val="4B9E3B6A"/>
    <w:multiLevelType w:val="hybridMultilevel"/>
    <w:tmpl w:val="9CD4F768"/>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334" w15:restartNumberingAfterBreak="0">
    <w:nsid w:val="4BD90BCE"/>
    <w:multiLevelType w:val="hybridMultilevel"/>
    <w:tmpl w:val="276E014A"/>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040"/>
        </w:tabs>
        <w:ind w:left="1040" w:hanging="360"/>
      </w:pPr>
      <w:rPr>
        <w:rFonts w:cs="Times New Roman"/>
      </w:rPr>
    </w:lvl>
    <w:lvl w:ilvl="2" w:tplc="08090005">
      <w:start w:val="1"/>
      <w:numFmt w:val="decimal"/>
      <w:lvlText w:val="%3."/>
      <w:lvlJc w:val="left"/>
      <w:pPr>
        <w:tabs>
          <w:tab w:val="num" w:pos="1760"/>
        </w:tabs>
        <w:ind w:left="1760" w:hanging="360"/>
      </w:pPr>
      <w:rPr>
        <w:rFonts w:cs="Times New Roman"/>
      </w:rPr>
    </w:lvl>
    <w:lvl w:ilvl="3" w:tplc="08090001">
      <w:start w:val="1"/>
      <w:numFmt w:val="decimal"/>
      <w:lvlText w:val="%4."/>
      <w:lvlJc w:val="left"/>
      <w:pPr>
        <w:tabs>
          <w:tab w:val="num" w:pos="2480"/>
        </w:tabs>
        <w:ind w:left="2480" w:hanging="360"/>
      </w:pPr>
      <w:rPr>
        <w:rFonts w:cs="Times New Roman"/>
      </w:rPr>
    </w:lvl>
    <w:lvl w:ilvl="4" w:tplc="08090003">
      <w:start w:val="1"/>
      <w:numFmt w:val="decimal"/>
      <w:lvlText w:val="%5."/>
      <w:lvlJc w:val="left"/>
      <w:pPr>
        <w:tabs>
          <w:tab w:val="num" w:pos="3200"/>
        </w:tabs>
        <w:ind w:left="3200" w:hanging="360"/>
      </w:pPr>
      <w:rPr>
        <w:rFonts w:cs="Times New Roman"/>
      </w:rPr>
    </w:lvl>
    <w:lvl w:ilvl="5" w:tplc="08090005">
      <w:start w:val="1"/>
      <w:numFmt w:val="decimal"/>
      <w:lvlText w:val="%6."/>
      <w:lvlJc w:val="left"/>
      <w:pPr>
        <w:tabs>
          <w:tab w:val="num" w:pos="3920"/>
        </w:tabs>
        <w:ind w:left="3920" w:hanging="360"/>
      </w:pPr>
      <w:rPr>
        <w:rFonts w:cs="Times New Roman"/>
      </w:rPr>
    </w:lvl>
    <w:lvl w:ilvl="6" w:tplc="08090001">
      <w:start w:val="1"/>
      <w:numFmt w:val="decimal"/>
      <w:lvlText w:val="%7."/>
      <w:lvlJc w:val="left"/>
      <w:pPr>
        <w:tabs>
          <w:tab w:val="num" w:pos="4640"/>
        </w:tabs>
        <w:ind w:left="4640" w:hanging="360"/>
      </w:pPr>
      <w:rPr>
        <w:rFonts w:cs="Times New Roman"/>
      </w:rPr>
    </w:lvl>
    <w:lvl w:ilvl="7" w:tplc="08090003">
      <w:start w:val="1"/>
      <w:numFmt w:val="decimal"/>
      <w:lvlText w:val="%8."/>
      <w:lvlJc w:val="left"/>
      <w:pPr>
        <w:tabs>
          <w:tab w:val="num" w:pos="5360"/>
        </w:tabs>
        <w:ind w:left="5360" w:hanging="360"/>
      </w:pPr>
      <w:rPr>
        <w:rFonts w:cs="Times New Roman"/>
      </w:rPr>
    </w:lvl>
    <w:lvl w:ilvl="8" w:tplc="08090005">
      <w:start w:val="1"/>
      <w:numFmt w:val="decimal"/>
      <w:lvlText w:val="%9."/>
      <w:lvlJc w:val="left"/>
      <w:pPr>
        <w:tabs>
          <w:tab w:val="num" w:pos="6080"/>
        </w:tabs>
        <w:ind w:left="6080" w:hanging="360"/>
      </w:pPr>
      <w:rPr>
        <w:rFonts w:cs="Times New Roman"/>
      </w:rPr>
    </w:lvl>
  </w:abstractNum>
  <w:abstractNum w:abstractNumId="335" w15:restartNumberingAfterBreak="0">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6" w15:restartNumberingAfterBreak="0">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337" w15:restartNumberingAfterBreak="0">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4EA275A6"/>
    <w:multiLevelType w:val="hybridMultilevel"/>
    <w:tmpl w:val="5E52F410"/>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4F4C6E2D"/>
    <w:multiLevelType w:val="hybridMultilevel"/>
    <w:tmpl w:val="1182EAD2"/>
    <w:lvl w:ilvl="0" w:tplc="AB70879A">
      <w:start w:val="1"/>
      <w:numFmt w:val="decimal"/>
      <w:lvlText w:val="%1."/>
      <w:lvlJc w:val="left"/>
      <w:pPr>
        <w:ind w:left="360" w:hanging="360"/>
      </w:pPr>
      <w:rPr>
        <w:rFonts w:cs="Times New Roman"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40" w15:restartNumberingAfterBreak="0">
    <w:nsid w:val="4F6215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1" w15:restartNumberingAfterBreak="0">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342" w15:restartNumberingAfterBreak="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50D83473"/>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4"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5"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346" w15:restartNumberingAfterBreak="0">
    <w:nsid w:val="513E0831"/>
    <w:multiLevelType w:val="hybridMultilevel"/>
    <w:tmpl w:val="9BF48CF0"/>
    <w:lvl w:ilvl="0" w:tplc="3BE4F7A6">
      <w:start w:val="1"/>
      <w:numFmt w:val="decimal"/>
      <w:lvlText w:val="%1."/>
      <w:lvlJc w:val="left"/>
      <w:pPr>
        <w:ind w:left="720" w:hanging="360"/>
      </w:pPr>
    </w:lvl>
    <w:lvl w:ilvl="1" w:tplc="54B878F4">
      <w:start w:val="1"/>
      <w:numFmt w:val="lowerLetter"/>
      <w:lvlText w:val="%2."/>
      <w:lvlJc w:val="left"/>
      <w:pPr>
        <w:ind w:left="1440" w:hanging="360"/>
      </w:pPr>
    </w:lvl>
    <w:lvl w:ilvl="2" w:tplc="B2A64256" w:tentative="1">
      <w:start w:val="1"/>
      <w:numFmt w:val="lowerRoman"/>
      <w:lvlText w:val="%3."/>
      <w:lvlJc w:val="right"/>
      <w:pPr>
        <w:ind w:left="2160" w:hanging="180"/>
      </w:pPr>
    </w:lvl>
    <w:lvl w:ilvl="3" w:tplc="4350C420" w:tentative="1">
      <w:start w:val="1"/>
      <w:numFmt w:val="decimal"/>
      <w:lvlText w:val="%4."/>
      <w:lvlJc w:val="left"/>
      <w:pPr>
        <w:ind w:left="2880" w:hanging="360"/>
      </w:pPr>
    </w:lvl>
    <w:lvl w:ilvl="4" w:tplc="AE6007B6" w:tentative="1">
      <w:start w:val="1"/>
      <w:numFmt w:val="lowerLetter"/>
      <w:lvlText w:val="%5."/>
      <w:lvlJc w:val="left"/>
      <w:pPr>
        <w:ind w:left="3600" w:hanging="360"/>
      </w:pPr>
    </w:lvl>
    <w:lvl w:ilvl="5" w:tplc="2720508E" w:tentative="1">
      <w:start w:val="1"/>
      <w:numFmt w:val="lowerRoman"/>
      <w:lvlText w:val="%6."/>
      <w:lvlJc w:val="right"/>
      <w:pPr>
        <w:ind w:left="4320" w:hanging="180"/>
      </w:pPr>
    </w:lvl>
    <w:lvl w:ilvl="6" w:tplc="EB0A8F58" w:tentative="1">
      <w:start w:val="1"/>
      <w:numFmt w:val="decimal"/>
      <w:lvlText w:val="%7."/>
      <w:lvlJc w:val="left"/>
      <w:pPr>
        <w:ind w:left="5040" w:hanging="360"/>
      </w:pPr>
    </w:lvl>
    <w:lvl w:ilvl="7" w:tplc="AA82D408" w:tentative="1">
      <w:start w:val="1"/>
      <w:numFmt w:val="lowerLetter"/>
      <w:lvlText w:val="%8."/>
      <w:lvlJc w:val="left"/>
      <w:pPr>
        <w:ind w:left="5760" w:hanging="360"/>
      </w:pPr>
    </w:lvl>
    <w:lvl w:ilvl="8" w:tplc="D95895A6" w:tentative="1">
      <w:start w:val="1"/>
      <w:numFmt w:val="lowerRoman"/>
      <w:lvlText w:val="%9."/>
      <w:lvlJc w:val="right"/>
      <w:pPr>
        <w:ind w:left="6480" w:hanging="180"/>
      </w:pPr>
    </w:lvl>
  </w:abstractNum>
  <w:abstractNum w:abstractNumId="347" w15:restartNumberingAfterBreak="0">
    <w:nsid w:val="518E0A90"/>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8" w15:restartNumberingAfterBreak="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rPr>
        <w:rFonts w:cs="Times New Roman"/>
      </w:rPr>
    </w:lvl>
    <w:lvl w:ilvl="2" w:tplc="0809001B">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349" w15:restartNumberingAfterBreak="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0" w15:restartNumberingAfterBreak="0">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1"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3"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4" w15:restartNumberingAfterBreak="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5" w15:restartNumberingAfterBreak="0">
    <w:nsid w:val="5339045A"/>
    <w:multiLevelType w:val="hybridMultilevel"/>
    <w:tmpl w:val="2E84F59A"/>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6"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57" w15:restartNumberingAfterBreak="0">
    <w:nsid w:val="535C3870"/>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9" w15:restartNumberingAfterBreak="0">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60"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1" w15:restartNumberingAfterBreak="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2" w15:restartNumberingAfterBreak="0">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63"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64" w15:restartNumberingAfterBreak="0">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65" w15:restartNumberingAfterBreak="0">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6" w15:restartNumberingAfterBreak="0">
    <w:nsid w:val="545A434E"/>
    <w:multiLevelType w:val="hybridMultilevel"/>
    <w:tmpl w:val="9EC0A984"/>
    <w:lvl w:ilvl="0" w:tplc="FFFFFFFF">
      <w:start w:val="5"/>
      <w:numFmt w:val="bullet"/>
      <w:lvlText w:val="–"/>
      <w:lvlJc w:val="left"/>
      <w:pPr>
        <w:ind w:left="965" w:hanging="420"/>
      </w:pPr>
      <w:rPr>
        <w:rFonts w:ascii="Times New Roman" w:eastAsia="Times New Roman" w:hAnsi="Times New Roman" w:hint="default"/>
      </w:rPr>
    </w:lvl>
    <w:lvl w:ilvl="1" w:tplc="0409000B" w:tentative="1">
      <w:start w:val="1"/>
      <w:numFmt w:val="bullet"/>
      <w:lvlText w:val=""/>
      <w:lvlJc w:val="left"/>
      <w:pPr>
        <w:ind w:left="1385" w:hanging="420"/>
      </w:pPr>
      <w:rPr>
        <w:rFonts w:ascii="Wingdings" w:hAnsi="Wingdings" w:hint="default"/>
      </w:rPr>
    </w:lvl>
    <w:lvl w:ilvl="2" w:tplc="0409000D" w:tentative="1">
      <w:start w:val="1"/>
      <w:numFmt w:val="bullet"/>
      <w:lvlText w:val=""/>
      <w:lvlJc w:val="left"/>
      <w:pPr>
        <w:ind w:left="1805" w:hanging="420"/>
      </w:pPr>
      <w:rPr>
        <w:rFonts w:ascii="Wingdings" w:hAnsi="Wingdings" w:hint="default"/>
      </w:rPr>
    </w:lvl>
    <w:lvl w:ilvl="3" w:tplc="04090001" w:tentative="1">
      <w:start w:val="1"/>
      <w:numFmt w:val="bullet"/>
      <w:lvlText w:val=""/>
      <w:lvlJc w:val="left"/>
      <w:pPr>
        <w:ind w:left="2225" w:hanging="420"/>
      </w:pPr>
      <w:rPr>
        <w:rFonts w:ascii="Wingdings" w:hAnsi="Wingdings" w:hint="default"/>
      </w:rPr>
    </w:lvl>
    <w:lvl w:ilvl="4" w:tplc="0409000B" w:tentative="1">
      <w:start w:val="1"/>
      <w:numFmt w:val="bullet"/>
      <w:lvlText w:val=""/>
      <w:lvlJc w:val="left"/>
      <w:pPr>
        <w:ind w:left="2645" w:hanging="420"/>
      </w:pPr>
      <w:rPr>
        <w:rFonts w:ascii="Wingdings" w:hAnsi="Wingdings" w:hint="default"/>
      </w:rPr>
    </w:lvl>
    <w:lvl w:ilvl="5" w:tplc="0409000D" w:tentative="1">
      <w:start w:val="1"/>
      <w:numFmt w:val="bullet"/>
      <w:lvlText w:val=""/>
      <w:lvlJc w:val="left"/>
      <w:pPr>
        <w:ind w:left="3065" w:hanging="420"/>
      </w:pPr>
      <w:rPr>
        <w:rFonts w:ascii="Wingdings" w:hAnsi="Wingdings" w:hint="default"/>
      </w:rPr>
    </w:lvl>
    <w:lvl w:ilvl="6" w:tplc="04090001" w:tentative="1">
      <w:start w:val="1"/>
      <w:numFmt w:val="bullet"/>
      <w:lvlText w:val=""/>
      <w:lvlJc w:val="left"/>
      <w:pPr>
        <w:ind w:left="3485" w:hanging="420"/>
      </w:pPr>
      <w:rPr>
        <w:rFonts w:ascii="Wingdings" w:hAnsi="Wingdings" w:hint="default"/>
      </w:rPr>
    </w:lvl>
    <w:lvl w:ilvl="7" w:tplc="0409000B" w:tentative="1">
      <w:start w:val="1"/>
      <w:numFmt w:val="bullet"/>
      <w:lvlText w:val=""/>
      <w:lvlJc w:val="left"/>
      <w:pPr>
        <w:ind w:left="3905" w:hanging="420"/>
      </w:pPr>
      <w:rPr>
        <w:rFonts w:ascii="Wingdings" w:hAnsi="Wingdings" w:hint="default"/>
      </w:rPr>
    </w:lvl>
    <w:lvl w:ilvl="8" w:tplc="0409000D" w:tentative="1">
      <w:start w:val="1"/>
      <w:numFmt w:val="bullet"/>
      <w:lvlText w:val=""/>
      <w:lvlJc w:val="left"/>
      <w:pPr>
        <w:ind w:left="4325" w:hanging="420"/>
      </w:pPr>
      <w:rPr>
        <w:rFonts w:ascii="Wingdings" w:hAnsi="Wingdings" w:hint="default"/>
      </w:rPr>
    </w:lvl>
  </w:abstractNum>
  <w:abstractNum w:abstractNumId="367" w15:restartNumberingAfterBreak="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8" w15:restartNumberingAfterBreak="0">
    <w:nsid w:val="54A04A6D"/>
    <w:multiLevelType w:val="multilevel"/>
    <w:tmpl w:val="2B245D68"/>
    <w:lvl w:ilvl="0">
      <w:start w:val="5"/>
      <w:numFmt w:val="bullet"/>
      <w:lvlText w:val="–"/>
      <w:lvlJc w:val="left"/>
      <w:pPr>
        <w:tabs>
          <w:tab w:val="num" w:pos="720"/>
        </w:tabs>
        <w:ind w:left="720" w:hanging="720"/>
      </w:pPr>
      <w:rPr>
        <w:rFonts w:ascii="Times New Roman" w:eastAsia="Times New Roman" w:hAnsi="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9" w15:restartNumberingAfterBreak="0">
    <w:nsid w:val="54A502ED"/>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0" w15:restartNumberingAfterBreak="0">
    <w:nsid w:val="54AF7CAD"/>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1" w15:restartNumberingAfterBreak="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2" w15:restartNumberingAfterBreak="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3" w15:restartNumberingAfterBreak="0">
    <w:nsid w:val="556660F5"/>
    <w:multiLevelType w:val="multilevel"/>
    <w:tmpl w:val="7D14EF20"/>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4" w15:restartNumberingAfterBreak="0">
    <w:nsid w:val="55783179"/>
    <w:multiLevelType w:val="hybridMultilevel"/>
    <w:tmpl w:val="6EE6C4E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5" w15:restartNumberingAfterBreak="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76" w15:restartNumberingAfterBreak="0">
    <w:nsid w:val="5617702B"/>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7"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79"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0"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81" w15:restartNumberingAfterBreak="0">
    <w:nsid w:val="576E5955"/>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382" w15:restartNumberingAfterBreak="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3" w15:restartNumberingAfterBreak="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4"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385" w15:restartNumberingAfterBreak="0">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6" w15:restartNumberingAfterBreak="0">
    <w:nsid w:val="59915E46"/>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387" w15:restartNumberingAfterBreak="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59D21899"/>
    <w:multiLevelType w:val="hybridMultilevel"/>
    <w:tmpl w:val="BF32529C"/>
    <w:lvl w:ilvl="0" w:tplc="FFFFFFFF">
      <w:start w:val="5"/>
      <w:numFmt w:val="bullet"/>
      <w:lvlText w:val="–"/>
      <w:lvlJc w:val="left"/>
      <w:pPr>
        <w:tabs>
          <w:tab w:val="num" w:pos="1194"/>
        </w:tabs>
        <w:ind w:left="1194" w:hanging="40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180"/>
      </w:pPr>
      <w:rPr>
        <w:rFonts w:ascii="Times New Roman" w:eastAsia="Times New Roman" w:hAnsi="Times New Roman" w:hint="default"/>
        <w:b w:val="0"/>
        <w:i w:val="0"/>
        <w:sz w:val="20"/>
      </w:rPr>
    </w:lvl>
    <w:lvl w:ilvl="3" w:tplc="FFFFFFFF">
      <w:start w:val="5"/>
      <w:numFmt w:val="bullet"/>
      <w:lvlText w:val="–"/>
      <w:lvlJc w:val="left"/>
      <w:pPr>
        <w:ind w:left="2880" w:hanging="360"/>
      </w:pPr>
      <w:rPr>
        <w:rFonts w:ascii="Times New Roman" w:eastAsia="Times New Roman" w:hAnsi="Times New Roman" w:hint="default"/>
        <w:b w:val="0"/>
        <w:i w:val="0"/>
        <w:sz w:val="20"/>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9" w15:restartNumberingAfterBreak="0">
    <w:nsid w:val="59FD0B1B"/>
    <w:multiLevelType w:val="hybridMultilevel"/>
    <w:tmpl w:val="8CE0E884"/>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0" w15:restartNumberingAfterBreak="0">
    <w:nsid w:val="5A524123"/>
    <w:multiLevelType w:val="hybridMultilevel"/>
    <w:tmpl w:val="1374D008"/>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1" w15:restartNumberingAfterBreak="0">
    <w:nsid w:val="5A704F37"/>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2" w15:restartNumberingAfterBreak="0">
    <w:nsid w:val="5A8E4CD0"/>
    <w:multiLevelType w:val="hybridMultilevel"/>
    <w:tmpl w:val="D4B2269E"/>
    <w:lvl w:ilvl="0" w:tplc="EFCE7038">
      <w:start w:val="5"/>
      <w:numFmt w:val="bullet"/>
      <w:lvlText w:val="–"/>
      <w:lvlJc w:val="left"/>
      <w:pPr>
        <w:ind w:left="644" w:hanging="360"/>
      </w:pPr>
      <w:rPr>
        <w:rFonts w:ascii="Times New Roman" w:eastAsia="Times New Roman" w:hAnsi="Times New Roman" w:hint="default"/>
        <w:lang w:val="en-CA"/>
      </w:rPr>
    </w:lvl>
    <w:lvl w:ilvl="1" w:tplc="84CC2C8A">
      <w:start w:val="5"/>
      <w:numFmt w:val="bullet"/>
      <w:lvlText w:val="–"/>
      <w:lvlJc w:val="left"/>
      <w:pPr>
        <w:ind w:left="1364" w:hanging="360"/>
      </w:pPr>
      <w:rPr>
        <w:rFonts w:ascii="Times New Roman" w:eastAsia="Times New Roman" w:hAnsi="Times New Roman" w:hint="default"/>
        <w:lang w:val="en-GB"/>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93" w15:restartNumberingAfterBreak="0">
    <w:nsid w:val="5B0A5CA7"/>
    <w:multiLevelType w:val="hybridMultilevel"/>
    <w:tmpl w:val="8AE4D4E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94" w15:restartNumberingAfterBreak="0">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5" w15:restartNumberingAfterBreak="0">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96" w15:restartNumberingAfterBreak="0">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97" w15:restartNumberingAfterBreak="0">
    <w:nsid w:val="5BD661FC"/>
    <w:multiLevelType w:val="hybridMultilevel"/>
    <w:tmpl w:val="5826285C"/>
    <w:lvl w:ilvl="0" w:tplc="FFFFFFFF">
      <w:start w:val="5"/>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398"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9" w15:restartNumberingAfterBreak="0">
    <w:nsid w:val="5D682B31"/>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0" w15:restartNumberingAfterBreak="0">
    <w:nsid w:val="5D733C00"/>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2" w15:restartNumberingAfterBreak="0">
    <w:nsid w:val="5D902196"/>
    <w:multiLevelType w:val="hybridMultilevel"/>
    <w:tmpl w:val="EA4AC618"/>
    <w:lvl w:ilvl="0" w:tplc="0809000F">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3" w15:restartNumberingAfterBreak="0">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4" w15:restartNumberingAfterBreak="0">
    <w:nsid w:val="5E860EA7"/>
    <w:multiLevelType w:val="multilevel"/>
    <w:tmpl w:val="EE04B4FE"/>
    <w:numStyleLink w:val="3DNumbering"/>
  </w:abstractNum>
  <w:abstractNum w:abstractNumId="405" w15:restartNumberingAfterBreak="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6" w15:restartNumberingAfterBreak="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407"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8" w15:restartNumberingAfterBreak="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409" w15:restartNumberingAfterBreak="0">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410" w15:restartNumberingAfterBreak="0">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1" w15:restartNumberingAfterBreak="0">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2" w15:restartNumberingAfterBreak="0">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3" w15:restartNumberingAfterBreak="0">
    <w:nsid w:val="600020E2"/>
    <w:multiLevelType w:val="hybridMultilevel"/>
    <w:tmpl w:val="29F4BC8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4" w15:restartNumberingAfterBreak="0">
    <w:nsid w:val="6034071B"/>
    <w:multiLevelType w:val="hybridMultilevel"/>
    <w:tmpl w:val="9A1EF0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5"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6" w15:restartNumberingAfterBreak="0">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7" w15:restartNumberingAfterBreak="0">
    <w:nsid w:val="605E3614"/>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9" w15:restartNumberingAfterBreak="0">
    <w:nsid w:val="616400C3"/>
    <w:multiLevelType w:val="hybridMultilevel"/>
    <w:tmpl w:val="B85C193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420" w15:restartNumberingAfterBreak="0">
    <w:nsid w:val="61D32AC5"/>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421" w15:restartNumberingAfterBreak="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22"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3"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4" w15:restartNumberingAfterBreak="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25" w15:restartNumberingAfterBreak="0">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26" w15:restartNumberingAfterBreak="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rPr>
        <w:rFonts w:cs="Times New Roman"/>
      </w:rPr>
    </w:lvl>
    <w:lvl w:ilvl="2" w:tplc="0809001B" w:tentative="1">
      <w:start w:val="1"/>
      <w:numFmt w:val="lowerRoman"/>
      <w:lvlText w:val="%3."/>
      <w:lvlJc w:val="right"/>
      <w:pPr>
        <w:ind w:left="200" w:hanging="180"/>
      </w:pPr>
      <w:rPr>
        <w:rFonts w:cs="Times New Roman"/>
      </w:rPr>
    </w:lvl>
    <w:lvl w:ilvl="3" w:tplc="0809000F" w:tentative="1">
      <w:start w:val="1"/>
      <w:numFmt w:val="decimal"/>
      <w:lvlText w:val="%4."/>
      <w:lvlJc w:val="left"/>
      <w:pPr>
        <w:ind w:left="920" w:hanging="360"/>
      </w:pPr>
      <w:rPr>
        <w:rFonts w:cs="Times New Roman"/>
      </w:rPr>
    </w:lvl>
    <w:lvl w:ilvl="4" w:tplc="08090019" w:tentative="1">
      <w:start w:val="1"/>
      <w:numFmt w:val="lowerLetter"/>
      <w:lvlText w:val="%5."/>
      <w:lvlJc w:val="left"/>
      <w:pPr>
        <w:ind w:left="1640" w:hanging="360"/>
      </w:pPr>
      <w:rPr>
        <w:rFonts w:cs="Times New Roman"/>
      </w:rPr>
    </w:lvl>
    <w:lvl w:ilvl="5" w:tplc="0809001B" w:tentative="1">
      <w:start w:val="1"/>
      <w:numFmt w:val="lowerRoman"/>
      <w:lvlText w:val="%6."/>
      <w:lvlJc w:val="right"/>
      <w:pPr>
        <w:ind w:left="2360" w:hanging="180"/>
      </w:pPr>
      <w:rPr>
        <w:rFonts w:cs="Times New Roman"/>
      </w:rPr>
    </w:lvl>
    <w:lvl w:ilvl="6" w:tplc="0809000F" w:tentative="1">
      <w:start w:val="1"/>
      <w:numFmt w:val="decimal"/>
      <w:lvlText w:val="%7."/>
      <w:lvlJc w:val="left"/>
      <w:pPr>
        <w:ind w:left="3080" w:hanging="360"/>
      </w:pPr>
      <w:rPr>
        <w:rFonts w:cs="Times New Roman"/>
      </w:rPr>
    </w:lvl>
    <w:lvl w:ilvl="7" w:tplc="08090019" w:tentative="1">
      <w:start w:val="1"/>
      <w:numFmt w:val="lowerLetter"/>
      <w:lvlText w:val="%8."/>
      <w:lvlJc w:val="left"/>
      <w:pPr>
        <w:ind w:left="3800" w:hanging="360"/>
      </w:pPr>
      <w:rPr>
        <w:rFonts w:cs="Times New Roman"/>
      </w:rPr>
    </w:lvl>
    <w:lvl w:ilvl="8" w:tplc="0809001B" w:tentative="1">
      <w:start w:val="1"/>
      <w:numFmt w:val="lowerRoman"/>
      <w:lvlText w:val="%9."/>
      <w:lvlJc w:val="right"/>
      <w:pPr>
        <w:ind w:left="4520" w:hanging="180"/>
      </w:pPr>
      <w:rPr>
        <w:rFonts w:cs="Times New Roman"/>
      </w:rPr>
    </w:lvl>
  </w:abstractNum>
  <w:abstractNum w:abstractNumId="427" w15:restartNumberingAfterBreak="0">
    <w:nsid w:val="63CF5282"/>
    <w:multiLevelType w:val="hybridMultilevel"/>
    <w:tmpl w:val="07DCEBA4"/>
    <w:lvl w:ilvl="0" w:tplc="BD12EBB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8" w15:restartNumberingAfterBreak="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29" w15:restartNumberingAfterBreak="0">
    <w:nsid w:val="647763F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430"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1" w15:restartNumberingAfterBreak="0">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2" w15:restartNumberingAfterBreak="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433" w15:restartNumberingAfterBreak="0">
    <w:nsid w:val="65CF0563"/>
    <w:multiLevelType w:val="hybridMultilevel"/>
    <w:tmpl w:val="B7A0FF0C"/>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34"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5" w15:restartNumberingAfterBreak="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6" w15:restartNumberingAfterBreak="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37" w15:restartNumberingAfterBreak="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438" w15:restartNumberingAfterBreak="0">
    <w:nsid w:val="67A15D41"/>
    <w:multiLevelType w:val="hybridMultilevel"/>
    <w:tmpl w:val="09F0A02C"/>
    <w:lvl w:ilvl="0" w:tplc="0409000F">
      <w:start w:val="1"/>
      <w:numFmt w:val="decimal"/>
      <w:lvlText w:val="%1."/>
      <w:lvlJc w:val="left"/>
      <w:pPr>
        <w:ind w:left="360" w:hanging="360"/>
      </w:pPr>
      <w:rPr>
        <w:rFonts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15:restartNumberingAfterBreak="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0" w15:restartNumberingAfterBreak="0">
    <w:nsid w:val="67F908DD"/>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1" w15:restartNumberingAfterBreak="0">
    <w:nsid w:val="686F27BC"/>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2" w15:restartNumberingAfterBreak="0">
    <w:nsid w:val="68927DA4"/>
    <w:multiLevelType w:val="hybridMultilevel"/>
    <w:tmpl w:val="D646DF56"/>
    <w:lvl w:ilvl="0" w:tplc="ABECF766">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b w:val="0"/>
        <w:i w:val="0"/>
        <w:sz w:val="20"/>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43" w15:restartNumberingAfterBreak="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4" w15:restartNumberingAfterBreak="0">
    <w:nsid w:val="69441ACE"/>
    <w:multiLevelType w:val="multilevel"/>
    <w:tmpl w:val="FC527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5" w15:restartNumberingAfterBreak="0">
    <w:nsid w:val="69745B94"/>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6"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7"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8" w15:restartNumberingAfterBreak="0">
    <w:nsid w:val="69C90B92"/>
    <w:multiLevelType w:val="hybridMultilevel"/>
    <w:tmpl w:val="2D5CAB98"/>
    <w:lvl w:ilvl="0" w:tplc="AE441602">
      <w:start w:val="1"/>
      <w:numFmt w:val="decimal"/>
      <w:lvlText w:val="%1."/>
      <w:lvlJc w:val="left"/>
      <w:pPr>
        <w:tabs>
          <w:tab w:val="num" w:pos="1194"/>
        </w:tabs>
        <w:ind w:left="1194" w:hanging="400"/>
      </w:pPr>
      <w:rPr>
        <w:rFonts w:cs="Times New Roman" w:hint="eastAsia"/>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49" w15:restartNumberingAfterBreak="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0"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51" w15:restartNumberingAfterBreak="0">
    <w:nsid w:val="6AAA5ABF"/>
    <w:multiLevelType w:val="hybridMultilevel"/>
    <w:tmpl w:val="3E000EC2"/>
    <w:lvl w:ilvl="0" w:tplc="0809001B">
      <w:start w:val="1"/>
      <w:numFmt w:val="lowerRoman"/>
      <w:lvlText w:val="%1."/>
      <w:lvlJc w:val="right"/>
      <w:pPr>
        <w:ind w:left="2509" w:hanging="180"/>
      </w:pPr>
      <w:rPr>
        <w:rFonts w:cs="Times New Roman"/>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2" w15:restartNumberingAfterBreak="0">
    <w:nsid w:val="6B142312"/>
    <w:multiLevelType w:val="hybridMultilevel"/>
    <w:tmpl w:val="3E64CB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3" w15:restartNumberingAfterBreak="0">
    <w:nsid w:val="6B1D7B12"/>
    <w:multiLevelType w:val="hybridMultilevel"/>
    <w:tmpl w:val="E6C00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55" w15:restartNumberingAfterBreak="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6" w15:restartNumberingAfterBreak="0">
    <w:nsid w:val="6D3C5E8A"/>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7" w15:restartNumberingAfterBreak="0">
    <w:nsid w:val="6DBA5A3C"/>
    <w:multiLevelType w:val="hybridMultilevel"/>
    <w:tmpl w:val="FF70181C"/>
    <w:lvl w:ilvl="0" w:tplc="FD0C5BB0">
      <w:start w:val="1"/>
      <w:numFmt w:val="lowerLetter"/>
      <w:lvlText w:val="%1."/>
      <w:lvlJc w:val="left"/>
      <w:pPr>
        <w:ind w:left="15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8" w15:restartNumberingAfterBreak="0">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15:restartNumberingAfterBreak="0">
    <w:nsid w:val="6DD67333"/>
    <w:multiLevelType w:val="hybridMultilevel"/>
    <w:tmpl w:val="06765112"/>
    <w:lvl w:ilvl="0" w:tplc="0409000F">
      <w:start w:val="1"/>
      <w:numFmt w:val="decimal"/>
      <w:lvlText w:val="%1."/>
      <w:lvlJc w:val="left"/>
      <w:pPr>
        <w:ind w:left="1145" w:hanging="360"/>
      </w:pPr>
    </w:lvl>
    <w:lvl w:ilvl="1" w:tplc="04090019">
      <w:start w:val="1"/>
      <w:numFmt w:val="lowerLetter"/>
      <w:lvlText w:val="%2."/>
      <w:lvlJc w:val="left"/>
      <w:pPr>
        <w:ind w:left="1865" w:hanging="360"/>
      </w:pPr>
    </w:lvl>
    <w:lvl w:ilvl="2" w:tplc="0409001B">
      <w:start w:val="1"/>
      <w:numFmt w:val="lowerRoman"/>
      <w:lvlText w:val="%3."/>
      <w:lvlJc w:val="right"/>
      <w:pPr>
        <w:ind w:left="2585" w:hanging="180"/>
      </w:pPr>
    </w:lvl>
    <w:lvl w:ilvl="3" w:tplc="0409000F">
      <w:start w:val="1"/>
      <w:numFmt w:val="decimal"/>
      <w:lvlText w:val="%4."/>
      <w:lvlJc w:val="left"/>
      <w:pPr>
        <w:ind w:left="3305" w:hanging="360"/>
      </w:pPr>
    </w:lvl>
    <w:lvl w:ilvl="4" w:tplc="04090019">
      <w:start w:val="1"/>
      <w:numFmt w:val="lowerLetter"/>
      <w:lvlText w:val="%5."/>
      <w:lvlJc w:val="left"/>
      <w:pPr>
        <w:ind w:left="4025" w:hanging="360"/>
      </w:pPr>
    </w:lvl>
    <w:lvl w:ilvl="5" w:tplc="0409001B">
      <w:start w:val="1"/>
      <w:numFmt w:val="lowerRoman"/>
      <w:lvlText w:val="%6."/>
      <w:lvlJc w:val="right"/>
      <w:pPr>
        <w:ind w:left="4745" w:hanging="180"/>
      </w:pPr>
    </w:lvl>
    <w:lvl w:ilvl="6" w:tplc="0409000F">
      <w:start w:val="1"/>
      <w:numFmt w:val="decimal"/>
      <w:lvlText w:val="%7."/>
      <w:lvlJc w:val="left"/>
      <w:pPr>
        <w:ind w:left="5465" w:hanging="360"/>
      </w:pPr>
    </w:lvl>
    <w:lvl w:ilvl="7" w:tplc="04090019">
      <w:start w:val="1"/>
      <w:numFmt w:val="lowerLetter"/>
      <w:lvlText w:val="%8."/>
      <w:lvlJc w:val="left"/>
      <w:pPr>
        <w:ind w:left="6185" w:hanging="360"/>
      </w:pPr>
    </w:lvl>
    <w:lvl w:ilvl="8" w:tplc="0409001B">
      <w:start w:val="1"/>
      <w:numFmt w:val="lowerRoman"/>
      <w:lvlText w:val="%9."/>
      <w:lvlJc w:val="right"/>
      <w:pPr>
        <w:ind w:left="6905" w:hanging="180"/>
      </w:pPr>
    </w:lvl>
  </w:abstractNum>
  <w:abstractNum w:abstractNumId="460" w15:restartNumberingAfterBreak="0">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461"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62" w15:restartNumberingAfterBreak="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63" w15:restartNumberingAfterBreak="0">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64" w15:restartNumberingAfterBreak="0">
    <w:nsid w:val="6F224A49"/>
    <w:multiLevelType w:val="hybridMultilevel"/>
    <w:tmpl w:val="CB30AC48"/>
    <w:lvl w:ilvl="0" w:tplc="FFFFFFFF">
      <w:start w:val="5"/>
      <w:numFmt w:val="bullet"/>
      <w:lvlText w:val="–"/>
      <w:lvlJc w:val="left"/>
      <w:pPr>
        <w:tabs>
          <w:tab w:val="num" w:pos="820"/>
        </w:tabs>
        <w:ind w:left="820" w:hanging="400"/>
      </w:pPr>
      <w:rPr>
        <w:rFonts w:ascii="Times New Roman" w:eastAsia="Times New Roman" w:hAnsi="Times New Roman" w:hint="default"/>
      </w:rPr>
    </w:lvl>
    <w:lvl w:ilvl="1" w:tplc="08090019">
      <w:start w:val="1"/>
      <w:numFmt w:val="lowerLetter"/>
      <w:lvlText w:val="%2."/>
      <w:lvlJc w:val="left"/>
      <w:pPr>
        <w:ind w:left="1066" w:hanging="360"/>
      </w:pPr>
      <w:rPr>
        <w:rFonts w:cs="Times New Roman"/>
      </w:rPr>
    </w:lvl>
    <w:lvl w:ilvl="2" w:tplc="0809001B">
      <w:start w:val="1"/>
      <w:numFmt w:val="lowerRoman"/>
      <w:lvlText w:val="%3."/>
      <w:lvlJc w:val="right"/>
      <w:pPr>
        <w:ind w:left="1786" w:hanging="180"/>
      </w:pPr>
      <w:rPr>
        <w:rFonts w:cs="Times New Roman"/>
      </w:rPr>
    </w:lvl>
    <w:lvl w:ilvl="3" w:tplc="0809000F" w:tentative="1">
      <w:start w:val="1"/>
      <w:numFmt w:val="decimal"/>
      <w:lvlText w:val="%4."/>
      <w:lvlJc w:val="left"/>
      <w:pPr>
        <w:ind w:left="2506" w:hanging="360"/>
      </w:pPr>
      <w:rPr>
        <w:rFonts w:cs="Times New Roman"/>
      </w:rPr>
    </w:lvl>
    <w:lvl w:ilvl="4" w:tplc="08090019" w:tentative="1">
      <w:start w:val="1"/>
      <w:numFmt w:val="lowerLetter"/>
      <w:lvlText w:val="%5."/>
      <w:lvlJc w:val="left"/>
      <w:pPr>
        <w:ind w:left="3226" w:hanging="360"/>
      </w:pPr>
      <w:rPr>
        <w:rFonts w:cs="Times New Roman"/>
      </w:rPr>
    </w:lvl>
    <w:lvl w:ilvl="5" w:tplc="0809001B" w:tentative="1">
      <w:start w:val="1"/>
      <w:numFmt w:val="lowerRoman"/>
      <w:lvlText w:val="%6."/>
      <w:lvlJc w:val="right"/>
      <w:pPr>
        <w:ind w:left="3946" w:hanging="180"/>
      </w:pPr>
      <w:rPr>
        <w:rFonts w:cs="Times New Roman"/>
      </w:rPr>
    </w:lvl>
    <w:lvl w:ilvl="6" w:tplc="0809000F" w:tentative="1">
      <w:start w:val="1"/>
      <w:numFmt w:val="decimal"/>
      <w:lvlText w:val="%7."/>
      <w:lvlJc w:val="left"/>
      <w:pPr>
        <w:ind w:left="4666" w:hanging="360"/>
      </w:pPr>
      <w:rPr>
        <w:rFonts w:cs="Times New Roman"/>
      </w:rPr>
    </w:lvl>
    <w:lvl w:ilvl="7" w:tplc="08090019" w:tentative="1">
      <w:start w:val="1"/>
      <w:numFmt w:val="lowerLetter"/>
      <w:lvlText w:val="%8."/>
      <w:lvlJc w:val="left"/>
      <w:pPr>
        <w:ind w:left="5386" w:hanging="360"/>
      </w:pPr>
      <w:rPr>
        <w:rFonts w:cs="Times New Roman"/>
      </w:rPr>
    </w:lvl>
    <w:lvl w:ilvl="8" w:tplc="0809001B" w:tentative="1">
      <w:start w:val="1"/>
      <w:numFmt w:val="lowerRoman"/>
      <w:lvlText w:val="%9."/>
      <w:lvlJc w:val="right"/>
      <w:pPr>
        <w:ind w:left="6106" w:hanging="180"/>
      </w:pPr>
      <w:rPr>
        <w:rFonts w:cs="Times New Roman"/>
      </w:rPr>
    </w:lvl>
  </w:abstractNum>
  <w:abstractNum w:abstractNumId="465" w15:restartNumberingAfterBreak="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66" w15:restartNumberingAfterBreak="0">
    <w:nsid w:val="6FC06B35"/>
    <w:multiLevelType w:val="multilevel"/>
    <w:tmpl w:val="3244B306"/>
    <w:lvl w:ilvl="0">
      <w:start w:val="1"/>
      <w:numFmt w:val="bullet"/>
      <w:lvlText w:val="–"/>
      <w:lvlJc w:val="left"/>
      <w:pPr>
        <w:tabs>
          <w:tab w:val="num" w:pos="0"/>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67" w15:restartNumberingAfterBreak="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8" w15:restartNumberingAfterBreak="0">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469" w15:restartNumberingAfterBreak="0">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0" w15:restartNumberingAfterBreak="0">
    <w:nsid w:val="716B5710"/>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1" w15:restartNumberingAfterBreak="0">
    <w:nsid w:val="71C5743E"/>
    <w:multiLevelType w:val="hybridMultilevel"/>
    <w:tmpl w:val="8ED4D912"/>
    <w:lvl w:ilvl="0" w:tplc="021EA14A">
      <w:start w:val="5"/>
      <w:numFmt w:val="bullet"/>
      <w:lvlText w:val="–"/>
      <w:lvlJc w:val="left"/>
      <w:pPr>
        <w:tabs>
          <w:tab w:val="num" w:pos="400"/>
        </w:tabs>
        <w:ind w:left="400" w:hanging="400"/>
      </w:pPr>
      <w:rPr>
        <w:rFonts w:ascii="Times New Roman" w:eastAsia="Times New Roman" w:hAnsi="Times New Roman" w:hint="default"/>
        <w:lang w:val="en-C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A0AE636">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72" w15:restartNumberingAfterBreak="0">
    <w:nsid w:val="71D536A5"/>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73" w15:restartNumberingAfterBreak="0">
    <w:nsid w:val="72643EFE"/>
    <w:multiLevelType w:val="hybridMultilevel"/>
    <w:tmpl w:val="D026D3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75" w15:restartNumberingAfterBreak="0">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6"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77" w15:restartNumberingAfterBreak="0">
    <w:nsid w:val="738C06C1"/>
    <w:multiLevelType w:val="hybridMultilevel"/>
    <w:tmpl w:val="15104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8" w15:restartNumberingAfterBreak="0">
    <w:nsid w:val="744D09B2"/>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9" w15:restartNumberingAfterBreak="0">
    <w:nsid w:val="74733ED3"/>
    <w:multiLevelType w:val="hybridMultilevel"/>
    <w:tmpl w:val="5D1EBB64"/>
    <w:lvl w:ilvl="0" w:tplc="36687D56">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480" w15:restartNumberingAfterBreak="0">
    <w:nsid w:val="7485522D"/>
    <w:multiLevelType w:val="hybridMultilevel"/>
    <w:tmpl w:val="7C809EB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1" w15:restartNumberingAfterBreak="0">
    <w:nsid w:val="748B535D"/>
    <w:multiLevelType w:val="hybridMultilevel"/>
    <w:tmpl w:val="4450FE54"/>
    <w:lvl w:ilvl="0" w:tplc="FFFFFFFF">
      <w:start w:val="5"/>
      <w:numFmt w:val="bullet"/>
      <w:lvlText w:val="–"/>
      <w:lvlJc w:val="left"/>
      <w:pPr>
        <w:ind w:left="786" w:hanging="360"/>
      </w:pPr>
      <w:rPr>
        <w:rFonts w:ascii="Times New Roman" w:eastAsia="Times New Roman" w:hAnsi="Times New Roman" w:hint="default"/>
      </w:rPr>
    </w:lvl>
    <w:lvl w:ilvl="1" w:tplc="84CC2C8A">
      <w:start w:val="5"/>
      <w:numFmt w:val="bullet"/>
      <w:lvlText w:val="–"/>
      <w:lvlJc w:val="left"/>
      <w:pPr>
        <w:ind w:left="1506" w:hanging="360"/>
      </w:pPr>
      <w:rPr>
        <w:rFonts w:ascii="Times New Roman" w:eastAsia="Times New Roman" w:hAnsi="Times New Roman" w:hint="default"/>
        <w:lang w:val="en-GB"/>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82" w15:restartNumberingAfterBreak="0">
    <w:nsid w:val="74C332B9"/>
    <w:multiLevelType w:val="hybridMultilevel"/>
    <w:tmpl w:val="62D27FB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3"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84" w15:restartNumberingAfterBreak="0">
    <w:nsid w:val="75C433E5"/>
    <w:multiLevelType w:val="hybridMultilevel"/>
    <w:tmpl w:val="CA6289E4"/>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85" w15:restartNumberingAfterBreak="0">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rPr>
        <w:rFonts w:cs="Times New Roman"/>
      </w:rPr>
    </w:lvl>
    <w:lvl w:ilvl="2" w:tplc="0409001B" w:tentative="1">
      <w:start w:val="1"/>
      <w:numFmt w:val="lowerRoman"/>
      <w:lvlText w:val="%3."/>
      <w:lvlJc w:val="right"/>
      <w:pPr>
        <w:ind w:left="1675" w:hanging="180"/>
      </w:pPr>
      <w:rPr>
        <w:rFonts w:cs="Times New Roman"/>
      </w:rPr>
    </w:lvl>
    <w:lvl w:ilvl="3" w:tplc="0409000F" w:tentative="1">
      <w:start w:val="1"/>
      <w:numFmt w:val="decimal"/>
      <w:lvlText w:val="%4."/>
      <w:lvlJc w:val="left"/>
      <w:pPr>
        <w:ind w:left="2395" w:hanging="360"/>
      </w:pPr>
      <w:rPr>
        <w:rFonts w:cs="Times New Roman"/>
      </w:rPr>
    </w:lvl>
    <w:lvl w:ilvl="4" w:tplc="04090019" w:tentative="1">
      <w:start w:val="1"/>
      <w:numFmt w:val="lowerLetter"/>
      <w:lvlText w:val="%5."/>
      <w:lvlJc w:val="left"/>
      <w:pPr>
        <w:ind w:left="3115" w:hanging="360"/>
      </w:pPr>
      <w:rPr>
        <w:rFonts w:cs="Times New Roman"/>
      </w:rPr>
    </w:lvl>
    <w:lvl w:ilvl="5" w:tplc="0409001B" w:tentative="1">
      <w:start w:val="1"/>
      <w:numFmt w:val="lowerRoman"/>
      <w:lvlText w:val="%6."/>
      <w:lvlJc w:val="right"/>
      <w:pPr>
        <w:ind w:left="3835" w:hanging="180"/>
      </w:pPr>
      <w:rPr>
        <w:rFonts w:cs="Times New Roman"/>
      </w:rPr>
    </w:lvl>
    <w:lvl w:ilvl="6" w:tplc="0409000F" w:tentative="1">
      <w:start w:val="1"/>
      <w:numFmt w:val="decimal"/>
      <w:lvlText w:val="%7."/>
      <w:lvlJc w:val="left"/>
      <w:pPr>
        <w:ind w:left="4555" w:hanging="360"/>
      </w:pPr>
      <w:rPr>
        <w:rFonts w:cs="Times New Roman"/>
      </w:rPr>
    </w:lvl>
    <w:lvl w:ilvl="7" w:tplc="04090019" w:tentative="1">
      <w:start w:val="1"/>
      <w:numFmt w:val="lowerLetter"/>
      <w:lvlText w:val="%8."/>
      <w:lvlJc w:val="left"/>
      <w:pPr>
        <w:ind w:left="5275" w:hanging="360"/>
      </w:pPr>
      <w:rPr>
        <w:rFonts w:cs="Times New Roman"/>
      </w:rPr>
    </w:lvl>
    <w:lvl w:ilvl="8" w:tplc="0409001B" w:tentative="1">
      <w:start w:val="1"/>
      <w:numFmt w:val="lowerRoman"/>
      <w:lvlText w:val="%9."/>
      <w:lvlJc w:val="right"/>
      <w:pPr>
        <w:ind w:left="5995" w:hanging="180"/>
      </w:pPr>
      <w:rPr>
        <w:rFonts w:cs="Times New Roman"/>
      </w:rPr>
    </w:lvl>
  </w:abstractNum>
  <w:abstractNum w:abstractNumId="486" w15:restartNumberingAfterBreak="0">
    <w:nsid w:val="76184B18"/>
    <w:multiLevelType w:val="hybridMultilevel"/>
    <w:tmpl w:val="16367E7A"/>
    <w:lvl w:ilvl="0" w:tplc="465A3C34">
      <w:start w:val="1"/>
      <w:numFmt w:val="bullet"/>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start w:val="1"/>
      <w:numFmt w:val="bullet"/>
      <w:lvlText w:val=""/>
      <w:lvlJc w:val="left"/>
      <w:pPr>
        <w:ind w:left="1803" w:hanging="360"/>
      </w:pPr>
      <w:rPr>
        <w:rFonts w:ascii="Wingdings" w:hAnsi="Wingdings" w:hint="default"/>
      </w:rPr>
    </w:lvl>
    <w:lvl w:ilvl="3" w:tplc="04090001">
      <w:start w:val="1"/>
      <w:numFmt w:val="bullet"/>
      <w:lvlText w:val=""/>
      <w:lvlJc w:val="left"/>
      <w:pPr>
        <w:ind w:left="2523" w:hanging="360"/>
      </w:pPr>
      <w:rPr>
        <w:rFonts w:ascii="Symbol" w:hAnsi="Symbol" w:hint="default"/>
      </w:rPr>
    </w:lvl>
    <w:lvl w:ilvl="4" w:tplc="04090003">
      <w:start w:val="1"/>
      <w:numFmt w:val="bullet"/>
      <w:lvlText w:val="o"/>
      <w:lvlJc w:val="left"/>
      <w:pPr>
        <w:ind w:left="3243" w:hanging="360"/>
      </w:pPr>
      <w:rPr>
        <w:rFonts w:ascii="Courier New" w:hAnsi="Courier New" w:cs="Courier New" w:hint="default"/>
      </w:rPr>
    </w:lvl>
    <w:lvl w:ilvl="5" w:tplc="04090005">
      <w:start w:val="1"/>
      <w:numFmt w:val="bullet"/>
      <w:lvlText w:val=""/>
      <w:lvlJc w:val="left"/>
      <w:pPr>
        <w:ind w:left="3963" w:hanging="360"/>
      </w:pPr>
      <w:rPr>
        <w:rFonts w:ascii="Wingdings" w:hAnsi="Wingdings" w:hint="default"/>
      </w:rPr>
    </w:lvl>
    <w:lvl w:ilvl="6" w:tplc="04090001">
      <w:start w:val="1"/>
      <w:numFmt w:val="bullet"/>
      <w:lvlText w:val=""/>
      <w:lvlJc w:val="left"/>
      <w:pPr>
        <w:ind w:left="4683" w:hanging="360"/>
      </w:pPr>
      <w:rPr>
        <w:rFonts w:ascii="Symbol" w:hAnsi="Symbol" w:hint="default"/>
      </w:rPr>
    </w:lvl>
    <w:lvl w:ilvl="7" w:tplc="04090003">
      <w:start w:val="1"/>
      <w:numFmt w:val="bullet"/>
      <w:lvlText w:val="o"/>
      <w:lvlJc w:val="left"/>
      <w:pPr>
        <w:ind w:left="5403" w:hanging="360"/>
      </w:pPr>
      <w:rPr>
        <w:rFonts w:ascii="Courier New" w:hAnsi="Courier New" w:cs="Courier New" w:hint="default"/>
      </w:rPr>
    </w:lvl>
    <w:lvl w:ilvl="8" w:tplc="04090005">
      <w:start w:val="1"/>
      <w:numFmt w:val="bullet"/>
      <w:lvlText w:val=""/>
      <w:lvlJc w:val="left"/>
      <w:pPr>
        <w:ind w:left="6123" w:hanging="360"/>
      </w:pPr>
      <w:rPr>
        <w:rFonts w:ascii="Wingdings" w:hAnsi="Wingdings" w:hint="default"/>
      </w:rPr>
    </w:lvl>
  </w:abstractNum>
  <w:abstractNum w:abstractNumId="487"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8" w15:restartNumberingAfterBreak="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9" w15:restartNumberingAfterBreak="0">
    <w:nsid w:val="77584552"/>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0" w15:restartNumberingAfterBreak="0">
    <w:nsid w:val="7782058D"/>
    <w:multiLevelType w:val="hybridMultilevel"/>
    <w:tmpl w:val="C5FAA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1" w15:restartNumberingAfterBreak="0">
    <w:nsid w:val="77B11806"/>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2" w15:restartNumberingAfterBreak="0">
    <w:nsid w:val="78826001"/>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3" w15:restartNumberingAfterBreak="0">
    <w:nsid w:val="78D7233D"/>
    <w:multiLevelType w:val="hybridMultilevel"/>
    <w:tmpl w:val="C98484BC"/>
    <w:lvl w:ilvl="0" w:tplc="C55CF5D0">
      <w:start w:val="5"/>
      <w:numFmt w:val="bullet"/>
      <w:lvlText w:val="–"/>
      <w:lvlJc w:val="left"/>
      <w:pPr>
        <w:ind w:left="360" w:hanging="360"/>
      </w:pPr>
      <w:rPr>
        <w:rFonts w:ascii="Times New Roman" w:eastAsia="Times New Roman" w:hAnsi="Times New Roman" w:hint="default"/>
        <w:lang w:val="en-C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4" w15:restartNumberingAfterBreak="0">
    <w:nsid w:val="78F352D0"/>
    <w:multiLevelType w:val="hybridMultilevel"/>
    <w:tmpl w:val="682A7512"/>
    <w:lvl w:ilvl="0" w:tplc="22022FE6">
      <w:start w:val="1"/>
      <w:numFmt w:val="decimal"/>
      <w:lvlText w:val="%1."/>
      <w:lvlJc w:val="left"/>
      <w:pPr>
        <w:ind w:left="360" w:hanging="360"/>
      </w:pPr>
      <w:rPr>
        <w:rFonts w:hint="default"/>
      </w:rPr>
    </w:lvl>
    <w:lvl w:ilvl="1" w:tplc="FFFFFFFF">
      <w:start w:val="5"/>
      <w:numFmt w:val="bullet"/>
      <w:lvlText w:val="–"/>
      <w:lvlJc w:val="left"/>
      <w:pPr>
        <w:ind w:left="840" w:hanging="420"/>
      </w:pPr>
      <w:rPr>
        <w:rFonts w:ascii="Times New Roman" w:eastAsia="Times New Roman" w:hAnsi="Times New Roman" w:hint="default"/>
      </w:rPr>
    </w:lvl>
    <w:lvl w:ilvl="2" w:tplc="FFFFFFFF">
      <w:start w:val="5"/>
      <w:numFmt w:val="bullet"/>
      <w:lvlText w:val="–"/>
      <w:lvlJc w:val="left"/>
      <w:pPr>
        <w:ind w:left="1130" w:hanging="420"/>
      </w:pPr>
      <w:rPr>
        <w:rFonts w:ascii="Times New Roman" w:eastAsia="Times New Roman" w:hAnsi="Times New Roman" w:hint="default"/>
      </w:rPr>
    </w:lvl>
    <w:lvl w:ilvl="3" w:tplc="FFFFFFFF">
      <w:start w:val="5"/>
      <w:numFmt w:val="bullet"/>
      <w:lvlText w:val="–"/>
      <w:lvlJc w:val="left"/>
      <w:pPr>
        <w:ind w:left="1680" w:hanging="420"/>
      </w:pPr>
      <w:rPr>
        <w:rFonts w:ascii="Times New Roman" w:eastAsia="Times New Roman" w:hAnsi="Times New Roman" w:hint="default"/>
      </w:r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5" w15:restartNumberingAfterBreak="0">
    <w:nsid w:val="791614B5"/>
    <w:multiLevelType w:val="hybridMultilevel"/>
    <w:tmpl w:val="3B742886"/>
    <w:lvl w:ilvl="0" w:tplc="4BD24040">
      <w:start w:val="1"/>
      <w:numFmt w:val="bullet"/>
      <w:lvlText w:val="–"/>
      <w:lvlJc w:val="left"/>
      <w:pPr>
        <w:tabs>
          <w:tab w:val="num" w:pos="389"/>
        </w:tabs>
        <w:ind w:left="389"/>
      </w:pPr>
      <w:rPr>
        <w:rFonts w:ascii="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96" w15:restartNumberingAfterBreak="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7" w15:restartNumberingAfterBreak="0">
    <w:nsid w:val="79672DAD"/>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8" w15:restartNumberingAfterBreak="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99"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500" w15:restartNumberingAfterBreak="0">
    <w:nsid w:val="79AB7483"/>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15:restartNumberingAfterBreak="0">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2" w15:restartNumberingAfterBreak="0">
    <w:nsid w:val="79CE3613"/>
    <w:multiLevelType w:val="hybridMultilevel"/>
    <w:tmpl w:val="7A9E8E78"/>
    <w:lvl w:ilvl="0" w:tplc="18F4981E">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955" w:hanging="360"/>
      </w:pPr>
      <w:rPr>
        <w:rFonts w:cs="Times New Roman"/>
      </w:rPr>
    </w:lvl>
    <w:lvl w:ilvl="2" w:tplc="0809001B" w:tentative="1">
      <w:start w:val="1"/>
      <w:numFmt w:val="lowerRoman"/>
      <w:lvlText w:val="%3."/>
      <w:lvlJc w:val="right"/>
      <w:pPr>
        <w:ind w:left="1675" w:hanging="180"/>
      </w:pPr>
      <w:rPr>
        <w:rFonts w:cs="Times New Roman"/>
      </w:rPr>
    </w:lvl>
    <w:lvl w:ilvl="3" w:tplc="0809000F" w:tentative="1">
      <w:start w:val="1"/>
      <w:numFmt w:val="decimal"/>
      <w:lvlText w:val="%4."/>
      <w:lvlJc w:val="left"/>
      <w:pPr>
        <w:ind w:left="2395" w:hanging="360"/>
      </w:pPr>
      <w:rPr>
        <w:rFonts w:cs="Times New Roman"/>
      </w:rPr>
    </w:lvl>
    <w:lvl w:ilvl="4" w:tplc="08090019" w:tentative="1">
      <w:start w:val="1"/>
      <w:numFmt w:val="lowerLetter"/>
      <w:lvlText w:val="%5."/>
      <w:lvlJc w:val="left"/>
      <w:pPr>
        <w:ind w:left="3115" w:hanging="360"/>
      </w:pPr>
      <w:rPr>
        <w:rFonts w:cs="Times New Roman"/>
      </w:rPr>
    </w:lvl>
    <w:lvl w:ilvl="5" w:tplc="0809001B" w:tentative="1">
      <w:start w:val="1"/>
      <w:numFmt w:val="lowerRoman"/>
      <w:lvlText w:val="%6."/>
      <w:lvlJc w:val="right"/>
      <w:pPr>
        <w:ind w:left="3835" w:hanging="180"/>
      </w:pPr>
      <w:rPr>
        <w:rFonts w:cs="Times New Roman"/>
      </w:rPr>
    </w:lvl>
    <w:lvl w:ilvl="6" w:tplc="0809000F" w:tentative="1">
      <w:start w:val="1"/>
      <w:numFmt w:val="decimal"/>
      <w:lvlText w:val="%7."/>
      <w:lvlJc w:val="left"/>
      <w:pPr>
        <w:ind w:left="4555" w:hanging="360"/>
      </w:pPr>
      <w:rPr>
        <w:rFonts w:cs="Times New Roman"/>
      </w:rPr>
    </w:lvl>
    <w:lvl w:ilvl="7" w:tplc="08090019" w:tentative="1">
      <w:start w:val="1"/>
      <w:numFmt w:val="lowerLetter"/>
      <w:lvlText w:val="%8."/>
      <w:lvlJc w:val="left"/>
      <w:pPr>
        <w:ind w:left="5275" w:hanging="360"/>
      </w:pPr>
      <w:rPr>
        <w:rFonts w:cs="Times New Roman"/>
      </w:rPr>
    </w:lvl>
    <w:lvl w:ilvl="8" w:tplc="0809001B" w:tentative="1">
      <w:start w:val="1"/>
      <w:numFmt w:val="lowerRoman"/>
      <w:lvlText w:val="%9."/>
      <w:lvlJc w:val="right"/>
      <w:pPr>
        <w:ind w:left="5995" w:hanging="180"/>
      </w:pPr>
      <w:rPr>
        <w:rFonts w:cs="Times New Roman"/>
      </w:rPr>
    </w:lvl>
  </w:abstractNum>
  <w:abstractNum w:abstractNumId="503" w15:restartNumberingAfterBreak="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4" w15:restartNumberingAfterBreak="0">
    <w:nsid w:val="79F27CCD"/>
    <w:multiLevelType w:val="hybridMultilevel"/>
    <w:tmpl w:val="3F32CB12"/>
    <w:lvl w:ilvl="0" w:tplc="9EA6DF1C">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05"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6" w15:restartNumberingAfterBreak="0">
    <w:nsid w:val="7A2121F9"/>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7" w15:restartNumberingAfterBreak="0">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8"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09" w15:restartNumberingAfterBreak="0">
    <w:nsid w:val="7B1530AB"/>
    <w:multiLevelType w:val="hybridMultilevel"/>
    <w:tmpl w:val="BB46EC1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0" w15:restartNumberingAfterBreak="0">
    <w:nsid w:val="7B651F72"/>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1" w15:restartNumberingAfterBreak="0">
    <w:nsid w:val="7B9F4718"/>
    <w:multiLevelType w:val="hybridMultilevel"/>
    <w:tmpl w:val="6F5A2AF4"/>
    <w:lvl w:ilvl="0" w:tplc="57969F08">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12"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3"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14" w15:restartNumberingAfterBreak="0">
    <w:nsid w:val="7C0B7A16"/>
    <w:multiLevelType w:val="hybridMultilevel"/>
    <w:tmpl w:val="C31ED638"/>
    <w:lvl w:ilvl="0" w:tplc="FA0AE636">
      <w:start w:val="1"/>
      <w:numFmt w:val="decimal"/>
      <w:lvlText w:val="%1."/>
      <w:lvlJc w:val="left"/>
      <w:pPr>
        <w:tabs>
          <w:tab w:val="num" w:pos="1200"/>
        </w:tabs>
        <w:ind w:left="1200" w:hanging="40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5" w15:restartNumberingAfterBreak="0">
    <w:nsid w:val="7C1A523E"/>
    <w:multiLevelType w:val="hybridMultilevel"/>
    <w:tmpl w:val="2EBA1250"/>
    <w:lvl w:ilvl="0" w:tplc="1009000F">
      <w:start w:val="1"/>
      <w:numFmt w:val="decimal"/>
      <w:lvlText w:val="%1."/>
      <w:lvlJc w:val="left"/>
      <w:pPr>
        <w:ind w:left="420" w:hanging="420"/>
      </w:pPr>
      <w:rPr>
        <w:rFont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16" w15:restartNumberingAfterBreak="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17" w15:restartNumberingAfterBreak="0">
    <w:nsid w:val="7CE82A19"/>
    <w:multiLevelType w:val="hybridMultilevel"/>
    <w:tmpl w:val="D43C9CB2"/>
    <w:lvl w:ilvl="0" w:tplc="FFFFFFFF">
      <w:start w:val="5"/>
      <w:numFmt w:val="bullet"/>
      <w:lvlText w:val="–"/>
      <w:lvlJc w:val="left"/>
      <w:pPr>
        <w:tabs>
          <w:tab w:val="num" w:pos="1240"/>
        </w:tabs>
        <w:ind w:left="1240" w:hanging="400"/>
      </w:pPr>
      <w:rPr>
        <w:rFonts w:ascii="Times New Roman" w:eastAsia="Times New Roman" w:hAnsi="Times New Roman" w:hint="default"/>
      </w:rPr>
    </w:lvl>
    <w:lvl w:ilvl="1" w:tplc="FFFFFFFF">
      <w:start w:val="5"/>
      <w:numFmt w:val="bullet"/>
      <w:lvlText w:val="–"/>
      <w:lvlJc w:val="left"/>
      <w:pPr>
        <w:ind w:left="1486" w:hanging="360"/>
      </w:pPr>
      <w:rPr>
        <w:rFonts w:ascii="Times New Roman" w:eastAsia="Times New Roman" w:hAnsi="Times New Roman" w:hint="default"/>
      </w:rPr>
    </w:lvl>
    <w:lvl w:ilvl="2" w:tplc="0809001B">
      <w:start w:val="1"/>
      <w:numFmt w:val="lowerRoman"/>
      <w:lvlText w:val="%3."/>
      <w:lvlJc w:val="right"/>
      <w:pPr>
        <w:ind w:left="2206" w:hanging="180"/>
      </w:pPr>
      <w:rPr>
        <w:rFonts w:cs="Times New Roman"/>
      </w:rPr>
    </w:lvl>
    <w:lvl w:ilvl="3" w:tplc="0809000F" w:tentative="1">
      <w:start w:val="1"/>
      <w:numFmt w:val="decimal"/>
      <w:lvlText w:val="%4."/>
      <w:lvlJc w:val="left"/>
      <w:pPr>
        <w:ind w:left="2926" w:hanging="360"/>
      </w:pPr>
      <w:rPr>
        <w:rFonts w:cs="Times New Roman"/>
      </w:rPr>
    </w:lvl>
    <w:lvl w:ilvl="4" w:tplc="08090019" w:tentative="1">
      <w:start w:val="1"/>
      <w:numFmt w:val="lowerLetter"/>
      <w:lvlText w:val="%5."/>
      <w:lvlJc w:val="left"/>
      <w:pPr>
        <w:ind w:left="3646" w:hanging="360"/>
      </w:pPr>
      <w:rPr>
        <w:rFonts w:cs="Times New Roman"/>
      </w:rPr>
    </w:lvl>
    <w:lvl w:ilvl="5" w:tplc="0809001B" w:tentative="1">
      <w:start w:val="1"/>
      <w:numFmt w:val="lowerRoman"/>
      <w:lvlText w:val="%6."/>
      <w:lvlJc w:val="right"/>
      <w:pPr>
        <w:ind w:left="4366" w:hanging="180"/>
      </w:pPr>
      <w:rPr>
        <w:rFonts w:cs="Times New Roman"/>
      </w:rPr>
    </w:lvl>
    <w:lvl w:ilvl="6" w:tplc="0809000F" w:tentative="1">
      <w:start w:val="1"/>
      <w:numFmt w:val="decimal"/>
      <w:lvlText w:val="%7."/>
      <w:lvlJc w:val="left"/>
      <w:pPr>
        <w:ind w:left="5086" w:hanging="360"/>
      </w:pPr>
      <w:rPr>
        <w:rFonts w:cs="Times New Roman"/>
      </w:rPr>
    </w:lvl>
    <w:lvl w:ilvl="7" w:tplc="08090019" w:tentative="1">
      <w:start w:val="1"/>
      <w:numFmt w:val="lowerLetter"/>
      <w:lvlText w:val="%8."/>
      <w:lvlJc w:val="left"/>
      <w:pPr>
        <w:ind w:left="5806" w:hanging="360"/>
      </w:pPr>
      <w:rPr>
        <w:rFonts w:cs="Times New Roman"/>
      </w:rPr>
    </w:lvl>
    <w:lvl w:ilvl="8" w:tplc="0809001B" w:tentative="1">
      <w:start w:val="1"/>
      <w:numFmt w:val="lowerRoman"/>
      <w:lvlText w:val="%9."/>
      <w:lvlJc w:val="right"/>
      <w:pPr>
        <w:ind w:left="6526" w:hanging="180"/>
      </w:pPr>
      <w:rPr>
        <w:rFonts w:cs="Times New Roman"/>
      </w:rPr>
    </w:lvl>
  </w:abstractNum>
  <w:abstractNum w:abstractNumId="518" w15:restartNumberingAfterBreak="0">
    <w:nsid w:val="7CE93E13"/>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19" w15:restartNumberingAfterBreak="0">
    <w:nsid w:val="7D39561D"/>
    <w:multiLevelType w:val="hybridMultilevel"/>
    <w:tmpl w:val="F50C6C72"/>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start w:val="1"/>
      <w:numFmt w:val="decimal"/>
      <w:lvlText w:val="%4."/>
      <w:lvlJc w:val="left"/>
      <w:pPr>
        <w:ind w:left="3229" w:hanging="360"/>
      </w:pPr>
      <w:rPr>
        <w:rFonts w:cs="Times New Roman"/>
      </w:rPr>
    </w:lvl>
    <w:lvl w:ilvl="4" w:tplc="08090019">
      <w:start w:val="1"/>
      <w:numFmt w:val="lowerLetter"/>
      <w:lvlText w:val="%5."/>
      <w:lvlJc w:val="left"/>
      <w:pPr>
        <w:ind w:left="3949" w:hanging="360"/>
      </w:pPr>
      <w:rPr>
        <w:rFonts w:cs="Times New Roman"/>
      </w:rPr>
    </w:lvl>
    <w:lvl w:ilvl="5" w:tplc="0809001B">
      <w:start w:val="1"/>
      <w:numFmt w:val="lowerRoman"/>
      <w:lvlText w:val="%6."/>
      <w:lvlJc w:val="right"/>
      <w:pPr>
        <w:ind w:left="4669" w:hanging="180"/>
      </w:pPr>
      <w:rPr>
        <w:rFonts w:cs="Times New Roman"/>
      </w:rPr>
    </w:lvl>
    <w:lvl w:ilvl="6" w:tplc="0809000F">
      <w:start w:val="1"/>
      <w:numFmt w:val="decimal"/>
      <w:lvlText w:val="%7."/>
      <w:lvlJc w:val="left"/>
      <w:pPr>
        <w:ind w:left="5389" w:hanging="360"/>
      </w:pPr>
      <w:rPr>
        <w:rFonts w:cs="Times New Roman"/>
      </w:rPr>
    </w:lvl>
    <w:lvl w:ilvl="7" w:tplc="08090019">
      <w:start w:val="1"/>
      <w:numFmt w:val="lowerLetter"/>
      <w:lvlText w:val="%8."/>
      <w:lvlJc w:val="left"/>
      <w:pPr>
        <w:ind w:left="6109" w:hanging="360"/>
      </w:pPr>
      <w:rPr>
        <w:rFonts w:cs="Times New Roman"/>
      </w:rPr>
    </w:lvl>
    <w:lvl w:ilvl="8" w:tplc="0809001B">
      <w:start w:val="1"/>
      <w:numFmt w:val="lowerRoman"/>
      <w:lvlText w:val="%9."/>
      <w:lvlJc w:val="right"/>
      <w:pPr>
        <w:ind w:left="6829" w:hanging="180"/>
      </w:pPr>
      <w:rPr>
        <w:rFonts w:cs="Times New Roman"/>
      </w:rPr>
    </w:lvl>
  </w:abstractNum>
  <w:abstractNum w:abstractNumId="520" w15:restartNumberingAfterBreak="0">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21" w15:restartNumberingAfterBreak="0">
    <w:nsid w:val="7D921CDC"/>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2"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3" w15:restartNumberingAfterBreak="0">
    <w:nsid w:val="7E5A0939"/>
    <w:multiLevelType w:val="hybridMultilevel"/>
    <w:tmpl w:val="06765112"/>
    <w:lvl w:ilvl="0" w:tplc="0409000F">
      <w:start w:val="1"/>
      <w:numFmt w:val="decimal"/>
      <w:lvlText w:val="%1."/>
      <w:lvlJc w:val="left"/>
      <w:pPr>
        <w:ind w:left="1145" w:hanging="360"/>
      </w:pPr>
    </w:lvl>
    <w:lvl w:ilvl="1" w:tplc="04090019">
      <w:start w:val="1"/>
      <w:numFmt w:val="lowerLetter"/>
      <w:lvlText w:val="%2."/>
      <w:lvlJc w:val="left"/>
      <w:pPr>
        <w:ind w:left="1865" w:hanging="360"/>
      </w:pPr>
    </w:lvl>
    <w:lvl w:ilvl="2" w:tplc="0409001B">
      <w:start w:val="1"/>
      <w:numFmt w:val="lowerRoman"/>
      <w:lvlText w:val="%3."/>
      <w:lvlJc w:val="right"/>
      <w:pPr>
        <w:ind w:left="2585" w:hanging="180"/>
      </w:pPr>
    </w:lvl>
    <w:lvl w:ilvl="3" w:tplc="0409000F">
      <w:start w:val="1"/>
      <w:numFmt w:val="decimal"/>
      <w:lvlText w:val="%4."/>
      <w:lvlJc w:val="left"/>
      <w:pPr>
        <w:ind w:left="3305" w:hanging="360"/>
      </w:pPr>
    </w:lvl>
    <w:lvl w:ilvl="4" w:tplc="04090019">
      <w:start w:val="1"/>
      <w:numFmt w:val="lowerLetter"/>
      <w:lvlText w:val="%5."/>
      <w:lvlJc w:val="left"/>
      <w:pPr>
        <w:ind w:left="4025" w:hanging="360"/>
      </w:pPr>
    </w:lvl>
    <w:lvl w:ilvl="5" w:tplc="0409001B">
      <w:start w:val="1"/>
      <w:numFmt w:val="lowerRoman"/>
      <w:lvlText w:val="%6."/>
      <w:lvlJc w:val="right"/>
      <w:pPr>
        <w:ind w:left="4745" w:hanging="180"/>
      </w:pPr>
    </w:lvl>
    <w:lvl w:ilvl="6" w:tplc="0409000F">
      <w:start w:val="1"/>
      <w:numFmt w:val="decimal"/>
      <w:lvlText w:val="%7."/>
      <w:lvlJc w:val="left"/>
      <w:pPr>
        <w:ind w:left="5465" w:hanging="360"/>
      </w:pPr>
    </w:lvl>
    <w:lvl w:ilvl="7" w:tplc="04090019">
      <w:start w:val="1"/>
      <w:numFmt w:val="lowerLetter"/>
      <w:lvlText w:val="%8."/>
      <w:lvlJc w:val="left"/>
      <w:pPr>
        <w:ind w:left="6185" w:hanging="360"/>
      </w:pPr>
    </w:lvl>
    <w:lvl w:ilvl="8" w:tplc="0409001B">
      <w:start w:val="1"/>
      <w:numFmt w:val="lowerRoman"/>
      <w:lvlText w:val="%9."/>
      <w:lvlJc w:val="right"/>
      <w:pPr>
        <w:ind w:left="6905" w:hanging="180"/>
      </w:pPr>
    </w:lvl>
  </w:abstractNum>
  <w:abstractNum w:abstractNumId="524" w15:restartNumberingAfterBreak="0">
    <w:nsid w:val="7E6134ED"/>
    <w:multiLevelType w:val="multilevel"/>
    <w:tmpl w:val="42D44E06"/>
    <w:lvl w:ilvl="0">
      <w:start w:val="9"/>
      <w:numFmt w:val="decimal"/>
      <w:lvlText w:val="%1"/>
      <w:lvlJc w:val="left"/>
      <w:pPr>
        <w:ind w:left="780" w:hanging="780"/>
      </w:pPr>
      <w:rPr>
        <w:rFonts w:hint="default"/>
      </w:rPr>
    </w:lvl>
    <w:lvl w:ilvl="1">
      <w:start w:val="5"/>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3"/>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5" w15:restartNumberingAfterBreak="0">
    <w:nsid w:val="7E65371C"/>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6" w15:restartNumberingAfterBreak="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7" w15:restartNumberingAfterBreak="0">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15:restartNumberingAfterBreak="0">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9" w15:restartNumberingAfterBreak="0">
    <w:nsid w:val="7FE70AC2"/>
    <w:multiLevelType w:val="hybridMultilevel"/>
    <w:tmpl w:val="BCFA3994"/>
    <w:lvl w:ilvl="0" w:tplc="F188A47E">
      <w:start w:val="1"/>
      <w:numFmt w:val="decimal"/>
      <w:lvlText w:val="%1."/>
      <w:lvlJc w:val="left"/>
      <w:pPr>
        <w:tabs>
          <w:tab w:val="num" w:pos="808"/>
        </w:tabs>
        <w:ind w:left="808" w:hanging="405"/>
      </w:pPr>
      <w:rPr>
        <w:rFonts w:cs="Times New Roman" w:hint="default"/>
      </w:rPr>
    </w:lvl>
    <w:lvl w:ilvl="1" w:tplc="08090019" w:tentative="1">
      <w:start w:val="1"/>
      <w:numFmt w:val="lowerLetter"/>
      <w:lvlText w:val="%2."/>
      <w:lvlJc w:val="left"/>
      <w:pPr>
        <w:ind w:left="724" w:hanging="360"/>
      </w:pPr>
      <w:rPr>
        <w:rFonts w:cs="Times New Roman"/>
      </w:rPr>
    </w:lvl>
    <w:lvl w:ilvl="2" w:tplc="0809001B" w:tentative="1">
      <w:start w:val="1"/>
      <w:numFmt w:val="lowerRoman"/>
      <w:lvlText w:val="%3."/>
      <w:lvlJc w:val="right"/>
      <w:pPr>
        <w:ind w:left="1444" w:hanging="180"/>
      </w:pPr>
      <w:rPr>
        <w:rFonts w:cs="Times New Roman"/>
      </w:rPr>
    </w:lvl>
    <w:lvl w:ilvl="3" w:tplc="0809000F" w:tentative="1">
      <w:start w:val="1"/>
      <w:numFmt w:val="decimal"/>
      <w:lvlText w:val="%4."/>
      <w:lvlJc w:val="left"/>
      <w:pPr>
        <w:ind w:left="2164" w:hanging="360"/>
      </w:pPr>
      <w:rPr>
        <w:rFonts w:cs="Times New Roman"/>
      </w:rPr>
    </w:lvl>
    <w:lvl w:ilvl="4" w:tplc="08090019" w:tentative="1">
      <w:start w:val="1"/>
      <w:numFmt w:val="lowerLetter"/>
      <w:lvlText w:val="%5."/>
      <w:lvlJc w:val="left"/>
      <w:pPr>
        <w:ind w:left="2884" w:hanging="360"/>
      </w:pPr>
      <w:rPr>
        <w:rFonts w:cs="Times New Roman"/>
      </w:rPr>
    </w:lvl>
    <w:lvl w:ilvl="5" w:tplc="0809001B" w:tentative="1">
      <w:start w:val="1"/>
      <w:numFmt w:val="lowerRoman"/>
      <w:lvlText w:val="%6."/>
      <w:lvlJc w:val="right"/>
      <w:pPr>
        <w:ind w:left="3604" w:hanging="180"/>
      </w:pPr>
      <w:rPr>
        <w:rFonts w:cs="Times New Roman"/>
      </w:rPr>
    </w:lvl>
    <w:lvl w:ilvl="6" w:tplc="0809000F" w:tentative="1">
      <w:start w:val="1"/>
      <w:numFmt w:val="decimal"/>
      <w:lvlText w:val="%7."/>
      <w:lvlJc w:val="left"/>
      <w:pPr>
        <w:ind w:left="4324" w:hanging="360"/>
      </w:pPr>
      <w:rPr>
        <w:rFonts w:cs="Times New Roman"/>
      </w:rPr>
    </w:lvl>
    <w:lvl w:ilvl="7" w:tplc="08090019" w:tentative="1">
      <w:start w:val="1"/>
      <w:numFmt w:val="lowerLetter"/>
      <w:lvlText w:val="%8."/>
      <w:lvlJc w:val="left"/>
      <w:pPr>
        <w:ind w:left="5044" w:hanging="360"/>
      </w:pPr>
      <w:rPr>
        <w:rFonts w:cs="Times New Roman"/>
      </w:rPr>
    </w:lvl>
    <w:lvl w:ilvl="8" w:tplc="0809001B" w:tentative="1">
      <w:start w:val="1"/>
      <w:numFmt w:val="lowerRoman"/>
      <w:lvlText w:val="%9."/>
      <w:lvlJc w:val="right"/>
      <w:pPr>
        <w:ind w:left="5764" w:hanging="180"/>
      </w:pPr>
      <w:rPr>
        <w:rFonts w:cs="Times New Roman"/>
      </w:rPr>
    </w:lvl>
  </w:abstractNum>
  <w:num w:numId="1">
    <w:abstractNumId w:val="363"/>
  </w:num>
  <w:num w:numId="2">
    <w:abstractNumId w:val="446"/>
  </w:num>
  <w:num w:numId="3">
    <w:abstractNumId w:val="134"/>
  </w:num>
  <w:num w:numId="4">
    <w:abstractNumId w:val="380"/>
  </w:num>
  <w:num w:numId="5">
    <w:abstractNumId w:val="483"/>
  </w:num>
  <w:num w:numId="6">
    <w:abstractNumId w:val="407"/>
  </w:num>
  <w:num w:numId="7">
    <w:abstractNumId w:val="512"/>
  </w:num>
  <w:num w:numId="8">
    <w:abstractNumId w:val="430"/>
  </w:num>
  <w:num w:numId="9">
    <w:abstractNumId w:val="35"/>
  </w:num>
  <w:num w:numId="10">
    <w:abstractNumId w:val="273"/>
  </w:num>
  <w:num w:numId="11">
    <w:abstractNumId w:val="399"/>
  </w:num>
  <w:num w:numId="12">
    <w:abstractNumId w:val="136"/>
  </w:num>
  <w:num w:numId="13">
    <w:abstractNumId w:val="110"/>
  </w:num>
  <w:num w:numId="14">
    <w:abstractNumId w:val="500"/>
  </w:num>
  <w:num w:numId="15">
    <w:abstractNumId w:val="228"/>
  </w:num>
  <w:num w:numId="16">
    <w:abstractNumId w:val="344"/>
  </w:num>
  <w:num w:numId="17">
    <w:abstractNumId w:val="342"/>
  </w:num>
  <w:num w:numId="18">
    <w:abstractNumId w:val="447"/>
  </w:num>
  <w:num w:numId="19">
    <w:abstractNumId w:val="126"/>
  </w:num>
  <w:num w:numId="20">
    <w:abstractNumId w:val="128"/>
  </w:num>
  <w:num w:numId="21">
    <w:abstractNumId w:val="9"/>
  </w:num>
  <w:num w:numId="22">
    <w:abstractNumId w:val="2"/>
  </w:num>
  <w:num w:numId="23">
    <w:abstractNumId w:val="46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1"/>
  </w:num>
  <w:num w:numId="25">
    <w:abstractNumId w:val="66"/>
  </w:num>
  <w:num w:numId="26">
    <w:abstractNumId w:val="476"/>
  </w:num>
  <w:num w:numId="27">
    <w:abstractNumId w:val="288"/>
  </w:num>
  <w:num w:numId="28">
    <w:abstractNumId w:val="358"/>
  </w:num>
  <w:num w:numId="29">
    <w:abstractNumId w:val="360"/>
  </w:num>
  <w:num w:numId="30">
    <w:abstractNumId w:val="59"/>
  </w:num>
  <w:num w:numId="31">
    <w:abstractNumId w:val="129"/>
  </w:num>
  <w:num w:numId="32">
    <w:abstractNumId w:val="305"/>
  </w:num>
  <w:num w:numId="33">
    <w:abstractNumId w:val="187"/>
  </w:num>
  <w:num w:numId="34">
    <w:abstractNumId w:val="195"/>
  </w:num>
  <w:num w:numId="35">
    <w:abstractNumId w:val="42"/>
  </w:num>
  <w:num w:numId="36">
    <w:abstractNumId w:val="487"/>
  </w:num>
  <w:num w:numId="37">
    <w:abstractNumId w:val="513"/>
  </w:num>
  <w:num w:numId="38">
    <w:abstractNumId w:val="186"/>
  </w:num>
  <w:num w:numId="39">
    <w:abstractNumId w:val="356"/>
  </w:num>
  <w:num w:numId="40">
    <w:abstractNumId w:val="270"/>
  </w:num>
  <w:num w:numId="41">
    <w:abstractNumId w:val="39"/>
  </w:num>
  <w:num w:numId="42">
    <w:abstractNumId w:val="54"/>
  </w:num>
  <w:num w:numId="43">
    <w:abstractNumId w:val="261"/>
  </w:num>
  <w:num w:numId="44">
    <w:abstractNumId w:val="474"/>
  </w:num>
  <w:num w:numId="45">
    <w:abstractNumId w:val="95"/>
  </w:num>
  <w:num w:numId="46">
    <w:abstractNumId w:val="479"/>
  </w:num>
  <w:num w:numId="47">
    <w:abstractNumId w:val="341"/>
  </w:num>
  <w:num w:numId="48">
    <w:abstractNumId w:val="208"/>
  </w:num>
  <w:num w:numId="49">
    <w:abstractNumId w:val="329"/>
  </w:num>
  <w:num w:numId="50">
    <w:abstractNumId w:val="508"/>
  </w:num>
  <w:num w:numId="51">
    <w:abstractNumId w:val="423"/>
  </w:num>
  <w:num w:numId="52">
    <w:abstractNumId w:val="266"/>
  </w:num>
  <w:num w:numId="53">
    <w:abstractNumId w:val="34"/>
  </w:num>
  <w:num w:numId="54">
    <w:abstractNumId w:val="324"/>
  </w:num>
  <w:num w:numId="55">
    <w:abstractNumId w:val="109"/>
  </w:num>
  <w:num w:numId="56">
    <w:abstractNumId w:val="415"/>
  </w:num>
  <w:num w:numId="57">
    <w:abstractNumId w:val="48"/>
  </w:num>
  <w:num w:numId="58">
    <w:abstractNumId w:val="240"/>
  </w:num>
  <w:num w:numId="59">
    <w:abstractNumId w:val="182"/>
  </w:num>
  <w:num w:numId="60">
    <w:abstractNumId w:val="505"/>
  </w:num>
  <w:num w:numId="61">
    <w:abstractNumId w:val="522"/>
  </w:num>
  <w:num w:numId="62">
    <w:abstractNumId w:val="422"/>
  </w:num>
  <w:num w:numId="63">
    <w:abstractNumId w:val="398"/>
  </w:num>
  <w:num w:numId="64">
    <w:abstractNumId w:val="65"/>
  </w:num>
  <w:num w:numId="65">
    <w:abstractNumId w:val="100"/>
  </w:num>
  <w:num w:numId="66">
    <w:abstractNumId w:val="353"/>
  </w:num>
  <w:num w:numId="67">
    <w:abstractNumId w:val="144"/>
  </w:num>
  <w:num w:numId="68">
    <w:abstractNumId w:val="217"/>
  </w:num>
  <w:num w:numId="69">
    <w:abstractNumId w:val="332"/>
  </w:num>
  <w:num w:numId="70">
    <w:abstractNumId w:val="207"/>
  </w:num>
  <w:num w:numId="71">
    <w:abstractNumId w:val="481"/>
  </w:num>
  <w:num w:numId="72">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36"/>
  </w:num>
  <w:num w:numId="74">
    <w:abstractNumId w:val="499"/>
  </w:num>
  <w:num w:numId="75">
    <w:abstractNumId w:val="450"/>
  </w:num>
  <w:num w:numId="76">
    <w:abstractNumId w:val="32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4"/>
  </w:num>
  <w:num w:numId="78">
    <w:abstractNumId w:val="345"/>
  </w:num>
  <w:num w:numId="79">
    <w:abstractNumId w:val="263"/>
  </w:num>
  <w:num w:numId="80">
    <w:abstractNumId w:val="528"/>
  </w:num>
  <w:num w:numId="81">
    <w:abstractNumId w:val="434"/>
  </w:num>
  <w:num w:numId="82">
    <w:abstractNumId w:val="80"/>
  </w:num>
  <w:num w:numId="83">
    <w:abstractNumId w:val="384"/>
  </w:num>
  <w:num w:numId="84">
    <w:abstractNumId w:val="377"/>
  </w:num>
  <w:num w:numId="85">
    <w:abstractNumId w:val="127"/>
  </w:num>
  <w:num w:numId="86">
    <w:abstractNumId w:val="378"/>
  </w:num>
  <w:num w:numId="87">
    <w:abstractNumId w:val="276"/>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88">
    <w:abstractNumId w:val="256"/>
  </w:num>
  <w:num w:numId="89">
    <w:abstractNumId w:val="23"/>
  </w:num>
  <w:num w:numId="90">
    <w:abstractNumId w:val="191"/>
  </w:num>
  <w:num w:numId="91">
    <w:abstractNumId w:val="303"/>
  </w:num>
  <w:num w:numId="92">
    <w:abstractNumId w:val="268"/>
  </w:num>
  <w:num w:numId="93">
    <w:abstractNumId w:val="227"/>
  </w:num>
  <w:num w:numId="94">
    <w:abstractNumId w:val="193"/>
  </w:num>
  <w:num w:numId="95">
    <w:abstractNumId w:val="40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96">
    <w:abstractNumId w:val="267"/>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7">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34"/>
  </w:num>
  <w:num w:numId="99">
    <w:abstractNumId w:val="456"/>
  </w:num>
  <w:num w:numId="100">
    <w:abstractNumId w:val="473"/>
  </w:num>
  <w:num w:numId="101">
    <w:abstractNumId w:val="291"/>
  </w:num>
  <w:num w:numId="102">
    <w:abstractNumId w:val="115"/>
  </w:num>
  <w:num w:numId="103">
    <w:abstractNumId w:val="158"/>
  </w:num>
  <w:num w:numId="104">
    <w:abstractNumId w:val="221"/>
  </w:num>
  <w:num w:numId="105">
    <w:abstractNumId w:val="397"/>
  </w:num>
  <w:num w:numId="106">
    <w:abstractNumId w:val="154"/>
  </w:num>
  <w:num w:numId="107">
    <w:abstractNumId w:val="286"/>
  </w:num>
  <w:num w:numId="108">
    <w:abstractNumId w:val="243"/>
  </w:num>
  <w:num w:numId="109">
    <w:abstractNumId w:val="21"/>
  </w:num>
  <w:num w:numId="110">
    <w:abstractNumId w:val="74"/>
  </w:num>
  <w:num w:numId="111">
    <w:abstractNumId w:val="515"/>
  </w:num>
  <w:num w:numId="112">
    <w:abstractNumId w:val="296"/>
  </w:num>
  <w:num w:numId="113">
    <w:abstractNumId w:val="401"/>
  </w:num>
  <w:num w:numId="114">
    <w:abstractNumId w:val="149"/>
  </w:num>
  <w:num w:numId="115">
    <w:abstractNumId w:val="245"/>
  </w:num>
  <w:num w:numId="116">
    <w:abstractNumId w:val="64"/>
  </w:num>
  <w:num w:numId="117">
    <w:abstractNumId w:val="338"/>
  </w:num>
  <w:num w:numId="118">
    <w:abstractNumId w:val="369"/>
  </w:num>
  <w:num w:numId="119">
    <w:abstractNumId w:val="13"/>
  </w:num>
  <w:num w:numId="120">
    <w:abstractNumId w:val="347"/>
  </w:num>
  <w:num w:numId="121">
    <w:abstractNumId w:val="130"/>
  </w:num>
  <w:num w:numId="122">
    <w:abstractNumId w:val="413"/>
  </w:num>
  <w:num w:numId="123">
    <w:abstractNumId w:val="122"/>
  </w:num>
  <w:num w:numId="124">
    <w:abstractNumId w:val="132"/>
  </w:num>
  <w:num w:numId="125">
    <w:abstractNumId w:val="140"/>
  </w:num>
  <w:num w:numId="126">
    <w:abstractNumId w:val="155"/>
  </w:num>
  <w:num w:numId="127">
    <w:abstractNumId w:val="262"/>
  </w:num>
  <w:num w:numId="128">
    <w:abstractNumId w:val="215"/>
  </w:num>
  <w:num w:numId="129">
    <w:abstractNumId w:val="62"/>
  </w:num>
  <w:num w:numId="130">
    <w:abstractNumId w:val="433"/>
  </w:num>
  <w:num w:numId="131">
    <w:abstractNumId w:val="493"/>
  </w:num>
  <w:num w:numId="132">
    <w:abstractNumId w:val="471"/>
  </w:num>
  <w:num w:numId="133">
    <w:abstractNumId w:val="75"/>
  </w:num>
  <w:num w:numId="134">
    <w:abstractNumId w:val="83"/>
  </w:num>
  <w:num w:numId="135">
    <w:abstractNumId w:val="340"/>
  </w:num>
  <w:num w:numId="136">
    <w:abstractNumId w:val="198"/>
  </w:num>
  <w:num w:numId="137">
    <w:abstractNumId w:val="112"/>
  </w:num>
  <w:num w:numId="138">
    <w:abstractNumId w:val="123"/>
  </w:num>
  <w:num w:numId="139">
    <w:abstractNumId w:val="271"/>
  </w:num>
  <w:num w:numId="140">
    <w:abstractNumId w:val="226"/>
  </w:num>
  <w:num w:numId="141">
    <w:abstractNumId w:val="175"/>
  </w:num>
  <w:num w:numId="142">
    <w:abstractNumId w:val="380"/>
    <w:lvlOverride w:ilvl="0"/>
    <w:lvlOverride w:ilvl="1"/>
    <w:lvlOverride w:ilvl="2">
      <w:startOverride w:val="1"/>
    </w:lvlOverride>
    <w:lvlOverride w:ilvl="3"/>
    <w:lvlOverride w:ilvl="4"/>
    <w:lvlOverride w:ilvl="5"/>
    <w:lvlOverride w:ilvl="6"/>
    <w:lvlOverride w:ilvl="7"/>
    <w:lvlOverride w:ilvl="8"/>
  </w:num>
  <w:num w:numId="143">
    <w:abstractNumId w:val="197"/>
  </w:num>
  <w:num w:numId="144">
    <w:abstractNumId w:val="302"/>
  </w:num>
  <w:num w:numId="145">
    <w:abstractNumId w:val="451"/>
  </w:num>
  <w:num w:numId="146">
    <w:abstractNumId w:val="179"/>
  </w:num>
  <w:num w:numId="147">
    <w:abstractNumId w:val="506"/>
  </w:num>
  <w:num w:numId="148">
    <w:abstractNumId w:val="192"/>
  </w:num>
  <w:num w:numId="149">
    <w:abstractNumId w:val="323"/>
  </w:num>
  <w:num w:numId="150">
    <w:abstractNumId w:val="519"/>
  </w:num>
  <w:num w:numId="151">
    <w:abstractNumId w:val="5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525"/>
  </w:num>
  <w:num w:numId="155">
    <w:abstractNumId w:val="53"/>
  </w:num>
  <w:num w:numId="156">
    <w:abstractNumId w:val="440"/>
  </w:num>
  <w:num w:numId="157">
    <w:abstractNumId w:val="402"/>
  </w:num>
  <w:num w:numId="158">
    <w:abstractNumId w:val="282"/>
  </w:num>
  <w:num w:numId="159">
    <w:abstractNumId w:val="60"/>
  </w:num>
  <w:num w:numId="160">
    <w:abstractNumId w:val="252"/>
  </w:num>
  <w:num w:numId="161">
    <w:abstractNumId w:val="139"/>
  </w:num>
  <w:num w:numId="162">
    <w:abstractNumId w:val="363"/>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31"/>
  </w:num>
  <w:num w:numId="164">
    <w:abstractNumId w:val="269"/>
  </w:num>
  <w:num w:numId="165">
    <w:abstractNumId w:val="220"/>
  </w:num>
  <w:num w:numId="166">
    <w:abstractNumId w:val="10"/>
  </w:num>
  <w:num w:numId="167">
    <w:abstractNumId w:val="6"/>
  </w:num>
  <w:num w:numId="168">
    <w:abstractNumId w:val="1"/>
  </w:num>
  <w:num w:numId="169">
    <w:abstractNumId w:val="4"/>
  </w:num>
  <w:num w:numId="170">
    <w:abstractNumId w:val="3"/>
  </w:num>
  <w:num w:numId="171">
    <w:abstractNumId w:val="4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520"/>
  </w:num>
  <w:num w:numId="173">
    <w:abstractNumId w:val="394"/>
  </w:num>
  <w:num w:numId="174">
    <w:abstractNumId w:val="361"/>
  </w:num>
  <w:num w:numId="175">
    <w:abstractNumId w:val="454"/>
  </w:num>
  <w:num w:numId="176">
    <w:abstractNumId w:val="299"/>
  </w:num>
  <w:num w:numId="177">
    <w:abstractNumId w:val="108"/>
  </w:num>
  <w:num w:numId="178">
    <w:abstractNumId w:val="310"/>
  </w:num>
  <w:num w:numId="179">
    <w:abstractNumId w:val="30"/>
  </w:num>
  <w:num w:numId="180">
    <w:abstractNumId w:val="331"/>
  </w:num>
  <w:num w:numId="181">
    <w:abstractNumId w:val="328"/>
  </w:num>
  <w:num w:numId="182">
    <w:abstractNumId w:val="352"/>
  </w:num>
  <w:num w:numId="183">
    <w:abstractNumId w:val="498"/>
  </w:num>
  <w:num w:numId="184">
    <w:abstractNumId w:val="385"/>
  </w:num>
  <w:num w:numId="185">
    <w:abstractNumId w:val="431"/>
  </w:num>
  <w:num w:numId="186">
    <w:abstractNumId w:val="255"/>
  </w:num>
  <w:num w:numId="187">
    <w:abstractNumId w:val="439"/>
  </w:num>
  <w:num w:numId="188">
    <w:abstractNumId w:val="114"/>
  </w:num>
  <w:num w:numId="189">
    <w:abstractNumId w:val="25"/>
  </w:num>
  <w:num w:numId="190">
    <w:abstractNumId w:val="205"/>
  </w:num>
  <w:num w:numId="191">
    <w:abstractNumId w:val="213"/>
  </w:num>
  <w:num w:numId="192">
    <w:abstractNumId w:val="164"/>
  </w:num>
  <w:num w:numId="193">
    <w:abstractNumId w:val="146"/>
  </w:num>
  <w:num w:numId="194">
    <w:abstractNumId w:val="57"/>
  </w:num>
  <w:num w:numId="195">
    <w:abstractNumId w:val="196"/>
  </w:num>
  <w:num w:numId="196">
    <w:abstractNumId w:val="224"/>
  </w:num>
  <w:num w:numId="197">
    <w:abstractNumId w:val="371"/>
  </w:num>
  <w:num w:numId="198">
    <w:abstractNumId w:val="18"/>
  </w:num>
  <w:num w:numId="199">
    <w:abstractNumId w:val="516"/>
  </w:num>
  <w:num w:numId="200">
    <w:abstractNumId w:val="426"/>
  </w:num>
  <w:num w:numId="201">
    <w:abstractNumId w:val="300"/>
  </w:num>
  <w:num w:numId="202">
    <w:abstractNumId w:val="236"/>
  </w:num>
  <w:num w:numId="203">
    <w:abstractNumId w:val="405"/>
  </w:num>
  <w:num w:numId="204">
    <w:abstractNumId w:val="274"/>
  </w:num>
  <w:num w:numId="205">
    <w:abstractNumId w:val="382"/>
  </w:num>
  <w:num w:numId="206">
    <w:abstractNumId w:val="181"/>
  </w:num>
  <w:num w:numId="207">
    <w:abstractNumId w:val="279"/>
  </w:num>
  <w:num w:numId="208">
    <w:abstractNumId w:val="428"/>
  </w:num>
  <w:num w:numId="209">
    <w:abstractNumId w:val="365"/>
  </w:num>
  <w:num w:numId="210">
    <w:abstractNumId w:val="272"/>
  </w:num>
  <w:num w:numId="211">
    <w:abstractNumId w:val="408"/>
  </w:num>
  <w:num w:numId="212">
    <w:abstractNumId w:val="460"/>
  </w:num>
  <w:num w:numId="213">
    <w:abstractNumId w:val="287"/>
  </w:num>
  <w:num w:numId="214">
    <w:abstractNumId w:val="455"/>
  </w:num>
  <w:num w:numId="215">
    <w:abstractNumId w:val="412"/>
  </w:num>
  <w:num w:numId="216">
    <w:abstractNumId w:val="190"/>
  </w:num>
  <w:num w:numId="217">
    <w:abstractNumId w:val="484"/>
  </w:num>
  <w:num w:numId="218">
    <w:abstractNumId w:val="107"/>
  </w:num>
  <w:num w:numId="21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312"/>
  </w:num>
  <w:num w:numId="221">
    <w:abstractNumId w:val="176"/>
  </w:num>
  <w:num w:numId="222">
    <w:abstractNumId w:val="81"/>
  </w:num>
  <w:num w:numId="223">
    <w:abstractNumId w:val="250"/>
  </w:num>
  <w:num w:numId="224">
    <w:abstractNumId w:val="38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2"/>
  </w:num>
  <w:num w:numId="226">
    <w:abstractNumId w:val="219"/>
  </w:num>
  <w:num w:numId="227">
    <w:abstractNumId w:val="97"/>
  </w:num>
  <w:num w:numId="228">
    <w:abstractNumId w:val="343"/>
  </w:num>
  <w:num w:numId="229">
    <w:abstractNumId w:val="206"/>
  </w:num>
  <w:num w:numId="230">
    <w:abstractNumId w:val="488"/>
  </w:num>
  <w:num w:numId="231">
    <w:abstractNumId w:val="419"/>
  </w:num>
  <w:num w:numId="232">
    <w:abstractNumId w:val="265"/>
  </w:num>
  <w:num w:numId="233">
    <w:abstractNumId w:val="304"/>
  </w:num>
  <w:num w:numId="234">
    <w:abstractNumId w:val="16"/>
  </w:num>
  <w:num w:numId="235">
    <w:abstractNumId w:val="348"/>
  </w:num>
  <w:num w:numId="236">
    <w:abstractNumId w:val="27"/>
  </w:num>
  <w:num w:numId="237">
    <w:abstractNumId w:val="58"/>
  </w:num>
  <w:num w:numId="238">
    <w:abstractNumId w:val="457"/>
  </w:num>
  <w:num w:numId="239">
    <w:abstractNumId w:val="194"/>
  </w:num>
  <w:num w:numId="240">
    <w:abstractNumId w:val="41"/>
  </w:num>
  <w:num w:numId="241">
    <w:abstractNumId w:val="239"/>
  </w:num>
  <w:num w:numId="242">
    <w:abstractNumId w:val="225"/>
  </w:num>
  <w:num w:numId="243">
    <w:abstractNumId w:val="79"/>
  </w:num>
  <w:num w:numId="244">
    <w:abstractNumId w:val="491"/>
  </w:num>
  <w:num w:numId="245">
    <w:abstractNumId w:val="496"/>
  </w:num>
  <w:num w:numId="246">
    <w:abstractNumId w:val="85"/>
  </w:num>
  <w:num w:numId="247">
    <w:abstractNumId w:val="509"/>
  </w:num>
  <w:num w:numId="248">
    <w:abstractNumId w:val="507"/>
  </w:num>
  <w:num w:numId="249">
    <w:abstractNumId w:val="50"/>
  </w:num>
  <w:num w:numId="250">
    <w:abstractNumId w:val="178"/>
  </w:num>
  <w:num w:numId="251">
    <w:abstractNumId w:val="293"/>
  </w:num>
  <w:num w:numId="252">
    <w:abstractNumId w:val="330"/>
  </w:num>
  <w:num w:numId="253">
    <w:abstractNumId w:val="159"/>
  </w:num>
  <w:num w:numId="254">
    <w:abstractNumId w:val="277"/>
  </w:num>
  <w:num w:numId="255">
    <w:abstractNumId w:val="169"/>
  </w:num>
  <w:num w:numId="256">
    <w:abstractNumId w:val="133"/>
  </w:num>
  <w:num w:numId="257">
    <w:abstractNumId w:val="350"/>
  </w:num>
  <w:num w:numId="258">
    <w:abstractNumId w:val="463"/>
  </w:num>
  <w:num w:numId="259">
    <w:abstractNumId w:val="311"/>
  </w:num>
  <w:num w:numId="260">
    <w:abstractNumId w:val="437"/>
  </w:num>
  <w:num w:numId="261">
    <w:abstractNumId w:val="465"/>
  </w:num>
  <w:num w:numId="262">
    <w:abstractNumId w:val="325"/>
  </w:num>
  <w:num w:numId="263">
    <w:abstractNumId w:val="246"/>
  </w:num>
  <w:num w:numId="264">
    <w:abstractNumId w:val="495"/>
  </w:num>
  <w:num w:numId="265">
    <w:abstractNumId w:val="466"/>
  </w:num>
  <w:num w:numId="266">
    <w:abstractNumId w:val="86"/>
  </w:num>
  <w:num w:numId="267">
    <w:abstractNumId w:val="472"/>
  </w:num>
  <w:num w:numId="268">
    <w:abstractNumId w:val="68"/>
  </w:num>
  <w:num w:numId="269">
    <w:abstractNumId w:val="19"/>
  </w:num>
  <w:num w:numId="270">
    <w:abstractNumId w:val="165"/>
  </w:num>
  <w:num w:numId="271">
    <w:abstractNumId w:val="373"/>
  </w:num>
  <w:num w:numId="272">
    <w:abstractNumId w:val="425"/>
  </w:num>
  <w:num w:numId="273">
    <w:abstractNumId w:val="119"/>
  </w:num>
  <w:num w:numId="274">
    <w:abstractNumId w:val="424"/>
  </w:num>
  <w:num w:numId="275">
    <w:abstractNumId w:val="43"/>
  </w:num>
  <w:num w:numId="276">
    <w:abstractNumId w:val="210"/>
  </w:num>
  <w:num w:numId="277">
    <w:abstractNumId w:val="375"/>
  </w:num>
  <w:num w:numId="278">
    <w:abstractNumId w:val="421"/>
  </w:num>
  <w:num w:numId="279">
    <w:abstractNumId w:val="364"/>
  </w:num>
  <w:num w:numId="280">
    <w:abstractNumId w:val="319"/>
  </w:num>
  <w:num w:numId="281">
    <w:abstractNumId w:val="462"/>
  </w:num>
  <w:num w:numId="282">
    <w:abstractNumId w:val="51"/>
  </w:num>
  <w:num w:numId="283">
    <w:abstractNumId w:val="295"/>
  </w:num>
  <w:num w:numId="284">
    <w:abstractNumId w:val="406"/>
  </w:num>
  <w:num w:numId="285">
    <w:abstractNumId w:val="135"/>
  </w:num>
  <w:num w:numId="286">
    <w:abstractNumId w:val="49"/>
  </w:num>
  <w:num w:numId="287">
    <w:abstractNumId w:val="145"/>
  </w:num>
  <w:num w:numId="288">
    <w:abstractNumId w:val="475"/>
  </w:num>
  <w:num w:numId="289">
    <w:abstractNumId w:val="52"/>
  </w:num>
  <w:num w:numId="290">
    <w:abstractNumId w:val="349"/>
  </w:num>
  <w:num w:numId="291">
    <w:abstractNumId w:val="124"/>
  </w:num>
  <w:num w:numId="292">
    <w:abstractNumId w:val="55"/>
  </w:num>
  <w:num w:numId="293">
    <w:abstractNumId w:val="37"/>
  </w:num>
  <w:num w:numId="294">
    <w:abstractNumId w:val="22"/>
  </w:num>
  <w:num w:numId="295">
    <w:abstractNumId w:val="294"/>
  </w:num>
  <w:num w:numId="296">
    <w:abstractNumId w:val="180"/>
  </w:num>
  <w:num w:numId="297">
    <w:abstractNumId w:val="120"/>
  </w:num>
  <w:num w:numId="298">
    <w:abstractNumId w:val="214"/>
  </w:num>
  <w:num w:numId="299">
    <w:abstractNumId w:val="393"/>
  </w:num>
  <w:num w:numId="300">
    <w:abstractNumId w:val="238"/>
  </w:num>
  <w:num w:numId="301">
    <w:abstractNumId w:val="285"/>
  </w:num>
  <w:num w:numId="302">
    <w:abstractNumId w:val="143"/>
  </w:num>
  <w:num w:numId="303">
    <w:abstractNumId w:val="480"/>
  </w:num>
  <w:num w:numId="304">
    <w:abstractNumId w:val="504"/>
  </w:num>
  <w:num w:numId="305">
    <w:abstractNumId w:val="92"/>
  </w:num>
  <w:num w:numId="306">
    <w:abstractNumId w:val="205"/>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307">
    <w:abstractNumId w:val="152"/>
  </w:num>
  <w:num w:numId="308">
    <w:abstractNumId w:val="436"/>
  </w:num>
  <w:num w:numId="309">
    <w:abstractNumId w:val="526"/>
  </w:num>
  <w:num w:numId="310">
    <w:abstractNumId w:val="167"/>
  </w:num>
  <w:num w:numId="311">
    <w:abstractNumId w:val="354"/>
  </w:num>
  <w:num w:numId="312">
    <w:abstractNumId w:val="449"/>
  </w:num>
  <w:num w:numId="313">
    <w:abstractNumId w:val="163"/>
  </w:num>
  <w:num w:numId="314">
    <w:abstractNumId w:val="327"/>
  </w:num>
  <w:num w:numId="315">
    <w:abstractNumId w:val="416"/>
  </w:num>
  <w:num w:numId="316">
    <w:abstractNumId w:val="184"/>
  </w:num>
  <w:num w:numId="317">
    <w:abstractNumId w:val="231"/>
  </w:num>
  <w:num w:numId="318">
    <w:abstractNumId w:val="403"/>
  </w:num>
  <w:num w:numId="319">
    <w:abstractNumId w:val="177"/>
  </w:num>
  <w:num w:numId="320">
    <w:abstractNumId w:val="8"/>
  </w:num>
  <w:num w:numId="321">
    <w:abstractNumId w:val="7"/>
  </w:num>
  <w:num w:numId="322">
    <w:abstractNumId w:val="5"/>
  </w:num>
  <w:num w:numId="323">
    <w:abstractNumId w:val="418"/>
  </w:num>
  <w:num w:numId="324">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307"/>
  </w:num>
  <w:num w:numId="327">
    <w:abstractNumId w:val="3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485"/>
  </w:num>
  <w:num w:numId="329">
    <w:abstractNumId w:val="367"/>
  </w:num>
  <w:num w:numId="330">
    <w:abstractNumId w:val="17"/>
  </w:num>
  <w:num w:numId="331">
    <w:abstractNumId w:val="301"/>
  </w:num>
  <w:num w:numId="332">
    <w:abstractNumId w:val="0"/>
  </w:num>
  <w:num w:numId="333">
    <w:abstractNumId w:val="335"/>
  </w:num>
  <w:num w:numId="334">
    <w:abstractNumId w:val="372"/>
  </w:num>
  <w:num w:numId="335">
    <w:abstractNumId w:val="443"/>
  </w:num>
  <w:num w:numId="336">
    <w:abstractNumId w:val="409"/>
  </w:num>
  <w:num w:numId="337">
    <w:abstractNumId w:val="396"/>
  </w:num>
  <w:num w:numId="338">
    <w:abstractNumId w:val="359"/>
  </w:num>
  <w:num w:numId="339">
    <w:abstractNumId w:val="203"/>
  </w:num>
  <w:num w:numId="340">
    <w:abstractNumId w:val="362"/>
  </w:num>
  <w:num w:numId="341">
    <w:abstractNumId w:val="61"/>
  </w:num>
  <w:num w:numId="342">
    <w:abstractNumId w:val="309"/>
  </w:num>
  <w:num w:numId="343">
    <w:abstractNumId w:val="247"/>
  </w:num>
  <w:num w:numId="344">
    <w:abstractNumId w:val="14"/>
  </w:num>
  <w:num w:numId="345">
    <w:abstractNumId w:val="251"/>
  </w:num>
  <w:num w:numId="346">
    <w:abstractNumId w:val="467"/>
  </w:num>
  <w:num w:numId="347">
    <w:abstractNumId w:val="317"/>
  </w:num>
  <w:num w:numId="348">
    <w:abstractNumId w:val="322"/>
  </w:num>
  <w:num w:numId="349">
    <w:abstractNumId w:val="468"/>
  </w:num>
  <w:num w:numId="350">
    <w:abstractNumId w:val="98"/>
  </w:num>
  <w:num w:numId="351">
    <w:abstractNumId w:val="529"/>
  </w:num>
  <w:num w:numId="352">
    <w:abstractNumId w:val="383"/>
  </w:num>
  <w:num w:numId="353">
    <w:abstractNumId w:val="125"/>
  </w:num>
  <w:num w:numId="354">
    <w:abstractNumId w:val="411"/>
  </w:num>
  <w:num w:numId="355">
    <w:abstractNumId w:val="283"/>
  </w:num>
  <w:num w:numId="356">
    <w:abstractNumId w:val="172"/>
  </w:num>
  <w:num w:numId="357">
    <w:abstractNumId w:val="88"/>
  </w:num>
  <w:num w:numId="358">
    <w:abstractNumId w:val="150"/>
  </w:num>
  <w:num w:numId="359">
    <w:abstractNumId w:val="70"/>
  </w:num>
  <w:num w:numId="360">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257"/>
  </w:num>
  <w:num w:numId="362">
    <w:abstractNumId w:val="432"/>
  </w:num>
  <w:num w:numId="363">
    <w:abstractNumId w:val="45"/>
  </w:num>
  <w:num w:numId="364">
    <w:abstractNumId w:val="435"/>
  </w:num>
  <w:num w:numId="365">
    <w:abstractNumId w:val="264"/>
  </w:num>
  <w:num w:numId="366">
    <w:abstractNumId w:val="96"/>
  </w:num>
  <w:num w:numId="367">
    <w:abstractNumId w:val="67"/>
  </w:num>
  <w:num w:numId="368">
    <w:abstractNumId w:val="445"/>
  </w:num>
  <w:num w:numId="369">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69"/>
  </w:num>
  <w:num w:numId="371">
    <w:abstractNumId w:val="370"/>
  </w:num>
  <w:num w:numId="372">
    <w:abstractNumId w:val="297"/>
  </w:num>
  <w:num w:numId="373">
    <w:abstractNumId w:val="333"/>
  </w:num>
  <w:num w:numId="374">
    <w:abstractNumId w:val="223"/>
  </w:num>
  <w:num w:numId="375">
    <w:abstractNumId w:val="116"/>
  </w:num>
  <w:num w:numId="376">
    <w:abstractNumId w:val="166"/>
  </w:num>
  <w:num w:numId="377">
    <w:abstractNumId w:val="211"/>
  </w:num>
  <w:num w:numId="378">
    <w:abstractNumId w:val="89"/>
  </w:num>
  <w:num w:numId="379">
    <w:abstractNumId w:val="306"/>
  </w:num>
  <w:num w:numId="380">
    <w:abstractNumId w:val="216"/>
  </w:num>
  <w:num w:numId="381">
    <w:abstractNumId w:val="458"/>
  </w:num>
  <w:num w:numId="382">
    <w:abstractNumId w:val="232"/>
  </w:num>
  <w:num w:numId="38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4">
    <w:abstractNumId w:val="156"/>
  </w:num>
  <w:num w:numId="385">
    <w:abstractNumId w:val="292"/>
  </w:num>
  <w:num w:numId="386">
    <w:abstractNumId w:val="395"/>
  </w:num>
  <w:num w:numId="387">
    <w:abstractNumId w:val="201"/>
  </w:num>
  <w:num w:numId="388">
    <w:abstractNumId w:val="38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0">
    <w:abstractNumId w:val="3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abstractNumId w:val="142"/>
  </w:num>
  <w:num w:numId="392">
    <w:abstractNumId w:val="141"/>
  </w:num>
  <w:num w:numId="393">
    <w:abstractNumId w:val="501"/>
  </w:num>
  <w:num w:numId="394">
    <w:abstractNumId w:val="278"/>
  </w:num>
  <w:num w:numId="395">
    <w:abstractNumId w:val="137"/>
  </w:num>
  <w:num w:numId="396">
    <w:abstractNumId w:val="33"/>
  </w:num>
  <w:num w:numId="397">
    <w:abstractNumId w:val="258"/>
  </w:num>
  <w:num w:numId="398">
    <w:abstractNumId w:val="174"/>
  </w:num>
  <w:num w:numId="399">
    <w:abstractNumId w:val="78"/>
  </w:num>
  <w:num w:numId="400">
    <w:abstractNumId w:val="429"/>
  </w:num>
  <w:num w:numId="401">
    <w:abstractNumId w:val="4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abstractNumId w:val="390"/>
  </w:num>
  <w:num w:numId="403">
    <w:abstractNumId w:val="326"/>
  </w:num>
  <w:num w:numId="404">
    <w:abstractNumId w:val="32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5">
    <w:abstractNumId w:val="46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6">
    <w:abstractNumId w:val="253"/>
  </w:num>
  <w:num w:numId="407">
    <w:abstractNumId w:val="46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abstractNumId w:val="3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abstractNumId w:val="387"/>
  </w:num>
  <w:num w:numId="410">
    <w:abstractNumId w:val="477"/>
  </w:num>
  <w:num w:numId="411">
    <w:abstractNumId w:val="4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abstractNumId w:val="527"/>
  </w:num>
  <w:num w:numId="413">
    <w:abstractNumId w:val="99"/>
  </w:num>
  <w:num w:numId="414">
    <w:abstractNumId w:val="503"/>
  </w:num>
  <w:num w:numId="415">
    <w:abstractNumId w:val="469"/>
  </w:num>
  <w:num w:numId="416">
    <w:abstractNumId w:val="38"/>
  </w:num>
  <w:num w:numId="417">
    <w:abstractNumId w:val="76"/>
  </w:num>
  <w:num w:numId="418">
    <w:abstractNumId w:val="259"/>
  </w:num>
  <w:num w:numId="419">
    <w:abstractNumId w:val="410"/>
  </w:num>
  <w:num w:numId="420">
    <w:abstractNumId w:val="162"/>
  </w:num>
  <w:num w:numId="421">
    <w:abstractNumId w:val="77"/>
  </w:num>
  <w:num w:numId="422">
    <w:abstractNumId w:val="235"/>
  </w:num>
  <w:num w:numId="423">
    <w:abstractNumId w:val="337"/>
  </w:num>
  <w:num w:numId="424">
    <w:abstractNumId w:val="209"/>
  </w:num>
  <w:num w:numId="4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6">
    <w:abstractNumId w:val="105"/>
  </w:num>
  <w:num w:numId="427">
    <w:abstractNumId w:val="298"/>
  </w:num>
  <w:num w:numId="428">
    <w:abstractNumId w:val="24"/>
  </w:num>
  <w:num w:numId="429">
    <w:abstractNumId w:val="46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0">
    <w:abstractNumId w:val="151"/>
  </w:num>
  <w:num w:numId="431">
    <w:abstractNumId w:val="518"/>
  </w:num>
  <w:num w:numId="432">
    <w:abstractNumId w:val="386"/>
  </w:num>
  <w:num w:numId="433">
    <w:abstractNumId w:val="320"/>
  </w:num>
  <w:num w:numId="434">
    <w:abstractNumId w:val="111"/>
  </w:num>
  <w:num w:numId="435">
    <w:abstractNumId w:val="56"/>
  </w:num>
  <w:num w:numId="436">
    <w:abstractNumId w:val="444"/>
  </w:num>
  <w:num w:numId="437">
    <w:abstractNumId w:val="452"/>
  </w:num>
  <w:num w:numId="438">
    <w:abstractNumId w:val="346"/>
  </w:num>
  <w:num w:numId="439">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0">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1">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2">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3">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4">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5">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6">
    <w:abstractNumId w:val="189"/>
  </w:num>
  <w:num w:numId="447">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8">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49">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0">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1">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2">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3">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4">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5">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6">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7">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8">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59">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0">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1">
    <w:abstractNumId w:val="404"/>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62">
    <w:abstractNumId w:val="72"/>
  </w:num>
  <w:num w:numId="463">
    <w:abstractNumId w:val="486"/>
  </w:num>
  <w:num w:numId="464">
    <w:abstractNumId w:val="199"/>
  </w:num>
  <w:num w:numId="465">
    <w:abstractNumId w:val="171"/>
  </w:num>
  <w:num w:numId="466">
    <w:abstractNumId w:val="44"/>
  </w:num>
  <w:num w:numId="467">
    <w:abstractNumId w:val="29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71"/>
  </w:num>
  <w:num w:numId="469">
    <w:abstractNumId w:val="420"/>
  </w:num>
  <w:num w:numId="470">
    <w:abstractNumId w:val="93"/>
  </w:num>
  <w:num w:numId="4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abstractNumId w:val="400"/>
  </w:num>
  <w:num w:numId="474">
    <w:abstractNumId w:val="60"/>
    <w:lvlOverride w:ilvl="0">
      <w:lvl w:ilvl="0">
        <w:numFmt w:val="decimal"/>
        <w:lvlText w:val="%1"/>
        <w:lvlJc w:val="left"/>
        <w:pPr>
          <w:tabs>
            <w:tab w:val="num" w:pos="720"/>
          </w:tabs>
          <w:ind w:left="360" w:hanging="360"/>
        </w:pPr>
        <w:rPr>
          <w:rFonts w:cs="Times New Roman" w:hint="default"/>
          <w:vanish w:val="0"/>
        </w:rPr>
      </w:lvl>
    </w:lvlOverride>
    <w:lvlOverride w:ilvl="1">
      <w:lvl w:ilvl="1">
        <w:start w:val="1"/>
        <w:numFmt w:val="decimal"/>
        <w:lvlText w:val="%1.%2"/>
        <w:lvlJc w:val="left"/>
        <w:pPr>
          <w:tabs>
            <w:tab w:val="num" w:pos="720"/>
          </w:tabs>
          <w:ind w:left="0" w:firstLine="0"/>
        </w:pPr>
        <w:rPr>
          <w:rFonts w:cs="Times New Roman" w:hint="default"/>
        </w:rPr>
      </w:lvl>
    </w:lvlOverride>
    <w:lvlOverride w:ilvl="2">
      <w:lvl w:ilvl="2">
        <w:start w:val="1"/>
        <w:numFmt w:val="decimal"/>
        <w:lvlText w:val="%1.%2.%3"/>
        <w:lvlJc w:val="left"/>
        <w:pPr>
          <w:tabs>
            <w:tab w:val="num" w:pos="720"/>
          </w:tabs>
          <w:ind w:left="1224" w:hanging="1224"/>
        </w:pPr>
        <w:rPr>
          <w:rFonts w:cs="Times New Roman" w:hint="default"/>
        </w:rPr>
      </w:lvl>
    </w:lvlOverride>
    <w:lvlOverride w:ilvl="3">
      <w:lvl w:ilvl="3">
        <w:start w:val="1"/>
        <w:numFmt w:val="decimal"/>
        <w:lvlText w:val="%1.%2.%3.%4"/>
        <w:lvlJc w:val="left"/>
        <w:pPr>
          <w:tabs>
            <w:tab w:val="num" w:pos="862"/>
          </w:tabs>
          <w:ind w:left="1870" w:hanging="1728"/>
        </w:pPr>
        <w:rPr>
          <w:rFonts w:cs="Times New Roman" w:hint="default"/>
        </w:rPr>
      </w:lvl>
    </w:lvlOverride>
    <w:lvlOverride w:ilvl="4">
      <w:lvl w:ilvl="4">
        <w:start w:val="1"/>
        <w:numFmt w:val="decimal"/>
        <w:lvlText w:val="%1.%2.%3.%4.%5"/>
        <w:lvlJc w:val="left"/>
        <w:pPr>
          <w:tabs>
            <w:tab w:val="num" w:pos="4752"/>
          </w:tabs>
          <w:ind w:left="6192" w:hanging="2232"/>
        </w:pPr>
        <w:rPr>
          <w:rFonts w:cs="Times New Roman" w:hint="default"/>
        </w:rPr>
      </w:lvl>
    </w:lvlOverride>
    <w:lvlOverride w:ilvl="5">
      <w:lvl w:ilvl="5">
        <w:start w:val="1"/>
        <w:numFmt w:val="decimal"/>
        <w:lvlText w:val="%1.%2.%3.%4.%5.%6"/>
        <w:lvlJc w:val="left"/>
        <w:pPr>
          <w:tabs>
            <w:tab w:val="num" w:pos="1080"/>
          </w:tabs>
          <w:ind w:left="0" w:firstLine="0"/>
        </w:pPr>
        <w:rPr>
          <w:rFonts w:cs="Times New Roman" w:hint="default"/>
        </w:rPr>
      </w:lvl>
    </w:lvlOverride>
    <w:lvlOverride w:ilvl="6">
      <w:lvl w:ilvl="6">
        <w:start w:val="1"/>
        <w:numFmt w:val="decimal"/>
        <w:lvlText w:val="%1.%2.%3.%4.%5.%6.%7"/>
        <w:lvlJc w:val="left"/>
        <w:pPr>
          <w:tabs>
            <w:tab w:val="num" w:pos="1080"/>
          </w:tabs>
          <w:ind w:left="3240" w:hanging="3240"/>
        </w:pPr>
        <w:rPr>
          <w:rFonts w:cs="Times New Roman" w:hint="default"/>
        </w:rPr>
      </w:lvl>
    </w:lvlOverride>
    <w:lvlOverride w:ilvl="7">
      <w:lvl w:ilvl="7">
        <w:start w:val="1"/>
        <w:numFmt w:val="decimal"/>
        <w:lvlText w:val="%1.%2.%3.%4.%5.%6.%7.%8"/>
        <w:lvlJc w:val="left"/>
        <w:pPr>
          <w:tabs>
            <w:tab w:val="num" w:pos="3960"/>
          </w:tabs>
          <w:ind w:left="3744" w:hanging="3744"/>
        </w:pPr>
        <w:rPr>
          <w:rFonts w:cs="Times New Roman" w:hint="default"/>
        </w:rPr>
      </w:lvl>
    </w:lvlOverride>
    <w:lvlOverride w:ilvl="8">
      <w:lvl w:ilvl="8">
        <w:start w:val="1"/>
        <w:numFmt w:val="decimal"/>
        <w:lvlText w:val="%1.%2.%3.%4.%5.%6.%7.%8.%9"/>
        <w:lvlJc w:val="left"/>
        <w:pPr>
          <w:tabs>
            <w:tab w:val="num" w:pos="4680"/>
          </w:tabs>
          <w:ind w:left="4320" w:hanging="4320"/>
        </w:pPr>
        <w:rPr>
          <w:rFonts w:cs="Times New Roman" w:hint="default"/>
        </w:rPr>
      </w:lvl>
    </w:lvlOverride>
  </w:num>
  <w:num w:numId="475">
    <w:abstractNumId w:val="84"/>
  </w:num>
  <w:num w:numId="476">
    <w:abstractNumId w:val="32"/>
  </w:num>
  <w:num w:numId="477">
    <w:abstractNumId w:val="414"/>
  </w:num>
  <w:num w:numId="478">
    <w:abstractNumId w:val="334"/>
  </w:num>
  <w:num w:numId="479">
    <w:abstractNumId w:val="18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0">
    <w:abstractNumId w:val="275"/>
  </w:num>
  <w:num w:numId="481">
    <w:abstractNumId w:val="104"/>
  </w:num>
  <w:num w:numId="482">
    <w:abstractNumId w:val="389"/>
  </w:num>
  <w:num w:numId="483">
    <w:abstractNumId w:val="357"/>
  </w:num>
  <w:num w:numId="484">
    <w:abstractNumId w:val="46"/>
  </w:num>
  <w:num w:numId="485">
    <w:abstractNumId w:val="490"/>
  </w:num>
  <w:num w:numId="486">
    <w:abstractNumId w:val="427"/>
  </w:num>
  <w:num w:numId="487">
    <w:abstractNumId w:val="321"/>
  </w:num>
  <w:num w:numId="488">
    <w:abstractNumId w:val="106"/>
  </w:num>
  <w:num w:numId="489">
    <w:abstractNumId w:val="478"/>
  </w:num>
  <w:num w:numId="490">
    <w:abstractNumId w:val="26"/>
  </w:num>
  <w:num w:numId="491">
    <w:abstractNumId w:val="318"/>
  </w:num>
  <w:num w:numId="492">
    <w:abstractNumId w:val="183"/>
  </w:num>
  <w:num w:numId="493">
    <w:abstractNumId w:val="31"/>
  </w:num>
  <w:num w:numId="494">
    <w:abstractNumId w:val="138"/>
  </w:num>
  <w:num w:numId="495">
    <w:abstractNumId w:val="102"/>
  </w:num>
  <w:num w:numId="496">
    <w:abstractNumId w:val="82"/>
  </w:num>
  <w:num w:numId="497">
    <w:abstractNumId w:val="222"/>
  </w:num>
  <w:num w:numId="498">
    <w:abstractNumId w:val="315"/>
  </w:num>
  <w:num w:numId="499">
    <w:abstractNumId w:val="90"/>
  </w:num>
  <w:num w:numId="500">
    <w:abstractNumId w:val="290"/>
  </w:num>
  <w:num w:numId="501">
    <w:abstractNumId w:val="280"/>
  </w:num>
  <w:num w:numId="502">
    <w:abstractNumId w:val="36"/>
  </w:num>
  <w:num w:numId="503">
    <w:abstractNumId w:val="212"/>
  </w:num>
  <w:num w:numId="504">
    <w:abstractNumId w:val="417"/>
  </w:num>
  <w:num w:numId="505">
    <w:abstractNumId w:val="241"/>
  </w:num>
  <w:num w:numId="506">
    <w:abstractNumId w:val="464"/>
  </w:num>
  <w:num w:numId="507">
    <w:abstractNumId w:val="517"/>
  </w:num>
  <w:num w:numId="508">
    <w:abstractNumId w:val="218"/>
  </w:num>
  <w:num w:numId="509">
    <w:abstractNumId w:val="314"/>
  </w:num>
  <w:num w:numId="510">
    <w:abstractNumId w:val="87"/>
  </w:num>
  <w:num w:numId="511">
    <w:abstractNumId w:val="160"/>
  </w:num>
  <w:num w:numId="512">
    <w:abstractNumId w:val="281"/>
  </w:num>
  <w:num w:numId="513">
    <w:abstractNumId w:val="202"/>
  </w:num>
  <w:num w:numId="514">
    <w:abstractNumId w:val="376"/>
  </w:num>
  <w:num w:numId="515">
    <w:abstractNumId w:val="391"/>
  </w:num>
  <w:num w:numId="516">
    <w:abstractNumId w:val="230"/>
  </w:num>
  <w:num w:numId="517">
    <w:abstractNumId w:val="497"/>
  </w:num>
  <w:num w:numId="518">
    <w:abstractNumId w:val="237"/>
  </w:num>
  <w:num w:numId="519">
    <w:abstractNumId w:val="168"/>
  </w:num>
  <w:num w:numId="520">
    <w:abstractNumId w:val="381"/>
  </w:num>
  <w:num w:numId="521">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522">
    <w:abstractNumId w:val="26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23">
    <w:abstractNumId w:val="118"/>
  </w:num>
  <w:num w:numId="524">
    <w:abstractNumId w:val="284"/>
  </w:num>
  <w:num w:numId="525">
    <w:abstractNumId w:val="94"/>
  </w:num>
  <w:num w:numId="526">
    <w:abstractNumId w:val="379"/>
  </w:num>
  <w:num w:numId="527">
    <w:abstractNumId w:val="351"/>
  </w:num>
  <w:num w:numId="528">
    <w:abstractNumId w:val="248"/>
  </w:num>
  <w:num w:numId="529">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0">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1">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3">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4">
    <w:abstractNumId w:val="26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35">
    <w:abstractNumId w:val="26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36">
    <w:abstractNumId w:val="26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37">
    <w:abstractNumId w:val="26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38">
    <w:abstractNumId w:val="26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39">
    <w:abstractNumId w:val="267"/>
    <w:lvlOverride w:ilvl="0">
      <w:startOverride w:val="1"/>
      <w:lvl w:ilvl="0">
        <w:start w:val="1"/>
        <w:numFmt w:val="decimal"/>
        <w:pStyle w:val="3E0"/>
        <w:lvlText w:val=""/>
        <w:lvlJc w:val="left"/>
      </w:lvl>
    </w:lvlOverride>
    <w:lvlOverride w:ilvl="1">
      <w:startOverride w:val="1"/>
      <w:lvl w:ilvl="1">
        <w:start w:val="1"/>
        <w:numFmt w:val="decimal"/>
        <w:pStyle w:val="3E1"/>
        <w:lvlText w:val=""/>
        <w:lvlJc w:val="left"/>
      </w:lvl>
    </w:lvlOverride>
    <w:lvlOverride w:ilvl="2">
      <w:startOverride w:val="1"/>
      <w:lvl w:ilvl="2">
        <w:start w:val="1"/>
        <w:numFmt w:val="decimal"/>
        <w:pStyle w:val="3E2"/>
        <w:lvlText w:val=""/>
        <w:lvlJc w:val="left"/>
      </w:lvl>
    </w:lvlOverride>
    <w:lvlOverride w:ilvl="3">
      <w:startOverride w:val="1"/>
      <w:lvl w:ilvl="3">
        <w:start w:val="1"/>
        <w:numFmt w:val="none"/>
        <w:pStyle w:val="3E3"/>
        <w:suff w:val="nothing"/>
        <w:lvlText w:val=""/>
        <w:lvlJc w:val="left"/>
        <w:pPr>
          <w:ind w:left="1071" w:firstLine="0"/>
        </w:pPr>
      </w:lvl>
    </w:lvlOverride>
    <w:lvlOverride w:ilvl="4">
      <w:startOverride w:val="1"/>
      <w:lvl w:ilvl="4">
        <w:start w:val="1"/>
        <w:numFmt w:val="none"/>
        <w:pStyle w:val="3E4"/>
        <w:suff w:val="nothing"/>
        <w:lvlText w:val=""/>
        <w:lvlJc w:val="left"/>
        <w:pPr>
          <w:ind w:left="1428" w:firstLine="0"/>
        </w:pPr>
        <w:rPr>
          <w:lang w:val="en-GB"/>
        </w:rPr>
      </w:lvl>
    </w:lvlOverride>
    <w:lvlOverride w:ilvl="5">
      <w:startOverride w:val="1"/>
      <w:lvl w:ilvl="5">
        <w:start w:val="1"/>
        <w:numFmt w:val="decimal"/>
        <w:pStyle w:val="3E5"/>
        <w:lvlText w:val=""/>
        <w:lvlJc w:val="left"/>
      </w:lvl>
    </w:lvlOverride>
    <w:lvlOverride w:ilvl="6">
      <w:startOverride w:val="1"/>
      <w:lvl w:ilvl="6">
        <w:start w:val="1"/>
        <w:numFmt w:val="decimal"/>
        <w:pStyle w:val="3E6"/>
        <w:lvlText w:val=""/>
        <w:lvlJc w:val="left"/>
      </w:lvl>
    </w:lvlOverride>
    <w:lvlOverride w:ilvl="7">
      <w:startOverride w:val="1"/>
      <w:lvl w:ilvl="7">
        <w:start w:val="1"/>
        <w:numFmt w:val="decimal"/>
        <w:pStyle w:val="3E7"/>
        <w:lvlText w:val=""/>
        <w:lvlJc w:val="left"/>
      </w:lvl>
    </w:lvlOverride>
    <w:lvlOverride w:ilvl="8">
      <w:startOverride w:val="1"/>
      <w:lvl w:ilvl="8">
        <w:start w:val="1"/>
        <w:numFmt w:val="decimal"/>
        <w:pStyle w:val="3E8"/>
        <w:lvlText w:val=""/>
        <w:lvlJc w:val="left"/>
      </w:lvl>
    </w:lvlOverride>
  </w:num>
  <w:num w:numId="540">
    <w:abstractNumId w:val="91"/>
  </w:num>
  <w:num w:numId="541">
    <w:abstractNumId w:val="15"/>
  </w:num>
  <w:num w:numId="542">
    <w:abstractNumId w:val="441"/>
  </w:num>
  <w:num w:numId="543">
    <w:abstractNumId w:val="514"/>
  </w:num>
  <w:num w:numId="544">
    <w:abstractNumId w:val="200"/>
  </w:num>
  <w:num w:numId="545">
    <w:abstractNumId w:val="374"/>
  </w:num>
  <w:num w:numId="546">
    <w:abstractNumId w:val="101"/>
  </w:num>
  <w:num w:numId="547">
    <w:abstractNumId w:val="63"/>
  </w:num>
  <w:num w:numId="548">
    <w:abstractNumId w:val="521"/>
  </w:num>
  <w:num w:numId="549">
    <w:abstractNumId w:val="313"/>
  </w:num>
  <w:num w:numId="550">
    <w:abstractNumId w:val="254"/>
  </w:num>
  <w:num w:numId="551">
    <w:abstractNumId w:val="494"/>
  </w:num>
  <w:num w:numId="552">
    <w:abstractNumId w:val="492"/>
  </w:num>
  <w:num w:numId="553">
    <w:abstractNumId w:val="242"/>
  </w:num>
  <w:num w:numId="554">
    <w:abstractNumId w:val="289"/>
  </w:num>
  <w:num w:numId="555">
    <w:abstractNumId w:val="388"/>
  </w:num>
  <w:num w:numId="556">
    <w:abstractNumId w:val="3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7">
    <w:abstractNumId w:val="368"/>
  </w:num>
  <w:num w:numId="558">
    <w:abstractNumId w:val="170"/>
  </w:num>
  <w:num w:numId="559">
    <w:abstractNumId w:val="121"/>
  </w:num>
  <w:num w:numId="560">
    <w:abstractNumId w:val="161"/>
  </w:num>
  <w:num w:numId="561">
    <w:abstractNumId w:val="339"/>
  </w:num>
  <w:num w:numId="562">
    <w:abstractNumId w:val="157"/>
  </w:num>
  <w:num w:numId="563">
    <w:abstractNumId w:val="511"/>
  </w:num>
  <w:num w:numId="564">
    <w:abstractNumId w:val="448"/>
  </w:num>
  <w:num w:numId="565">
    <w:abstractNumId w:val="113"/>
  </w:num>
  <w:num w:numId="566">
    <w:abstractNumId w:val="233"/>
  </w:num>
  <w:num w:numId="567">
    <w:abstractNumId w:val="28"/>
  </w:num>
  <w:num w:numId="568">
    <w:abstractNumId w:val="20"/>
  </w:num>
  <w:num w:numId="569">
    <w:abstractNumId w:val="73"/>
  </w:num>
  <w:num w:numId="570">
    <w:abstractNumId w:val="442"/>
  </w:num>
  <w:num w:numId="571">
    <w:abstractNumId w:val="47"/>
  </w:num>
  <w:num w:numId="572">
    <w:abstractNumId w:val="244"/>
  </w:num>
  <w:num w:numId="573">
    <w:abstractNumId w:val="453"/>
  </w:num>
  <w:num w:numId="574">
    <w:abstractNumId w:val="316"/>
  </w:num>
  <w:num w:numId="575">
    <w:abstractNumId w:val="502"/>
  </w:num>
  <w:num w:numId="576">
    <w:abstractNumId w:val="249"/>
  </w:num>
  <w:num w:numId="577">
    <w:abstractNumId w:val="510"/>
  </w:num>
  <w:num w:numId="578">
    <w:abstractNumId w:val="489"/>
  </w:num>
  <w:num w:numId="579">
    <w:abstractNumId w:val="470"/>
  </w:num>
  <w:num w:numId="580">
    <w:abstractNumId w:val="153"/>
  </w:num>
  <w:num w:numId="581">
    <w:abstractNumId w:val="188"/>
  </w:num>
  <w:num w:numId="582">
    <w:abstractNumId w:val="29"/>
  </w:num>
  <w:num w:numId="583">
    <w:abstractNumId w:val="363"/>
  </w:num>
  <w:num w:numId="584">
    <w:abstractNumId w:val="185"/>
  </w:num>
  <w:num w:numId="585">
    <w:abstractNumId w:val="392"/>
  </w:num>
  <w:num w:numId="586">
    <w:abstractNumId w:val="366"/>
  </w:num>
  <w:num w:numId="587">
    <w:abstractNumId w:val="117"/>
  </w:num>
  <w:num w:numId="588">
    <w:abstractNumId w:val="355"/>
  </w:num>
  <w:num w:numId="589">
    <w:abstractNumId w:val="173"/>
  </w:num>
  <w:num w:numId="590">
    <w:abstractNumId w:val="482"/>
  </w:num>
  <w:num w:numId="591">
    <w:abstractNumId w:val="363"/>
  </w:num>
  <w:num w:numId="592">
    <w:abstractNumId w:val="308"/>
  </w:num>
  <w:num w:numId="593">
    <w:abstractNumId w:val="148"/>
  </w:num>
  <w:num w:numId="59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5">
    <w:abstractNumId w:val="147"/>
  </w:num>
  <w:num w:numId="596">
    <w:abstractNumId w:val="363"/>
  </w:num>
  <w:num w:numId="597">
    <w:abstractNumId w:val="363"/>
  </w:num>
  <w:num w:numId="598">
    <w:abstractNumId w:val="524"/>
  </w:num>
  <w:num w:numId="599">
    <w:abstractNumId w:val="363"/>
  </w:num>
  <w:num w:numId="600">
    <w:abstractNumId w:val="363"/>
  </w:num>
  <w:num w:numId="601">
    <w:abstractNumId w:val="438"/>
  </w:num>
  <w:numIdMacAtCleanup w:val="5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 Zhang">
    <w15:presenceInfo w15:providerId="None" w15:userId="Li Zh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bordersDoNotSurroundHeader/>
  <w:bordersDoNotSurroundFooter/>
  <w:hideSpellingErrors/>
  <w:hideGrammaticalErrors/>
  <w:activeWritingStyle w:appName="MSWord" w:lang="en-GB" w:vendorID="64" w:dllVersion="4096" w:nlCheck="1" w:checkStyle="0"/>
  <w:activeWritingStyle w:appName="MSWord" w:lang="en-CA"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6"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fr-CH" w:vendorID="64" w:dllVersion="6" w:nlCheck="1" w:checkStyle="0"/>
  <w:activeWritingStyle w:appName="MSWord" w:lang="es-ES" w:vendorID="64" w:dllVersion="6" w:nlCheck="1" w:checkStyle="0"/>
  <w:activeWritingStyle w:appName="MSWord" w:lang="es-ES" w:vendorID="64" w:dllVersion="0" w:nlCheck="1" w:checkStyle="0"/>
  <w:activeWritingStyle w:appName="MSWord" w:lang="fr-FR" w:vendorID="64" w:dllVersion="0" w:nlCheck="1" w:checkStyle="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9F"/>
    <w:rsid w:val="00000263"/>
    <w:rsid w:val="0000052D"/>
    <w:rsid w:val="0000066A"/>
    <w:rsid w:val="00000938"/>
    <w:rsid w:val="00000A48"/>
    <w:rsid w:val="00000BF7"/>
    <w:rsid w:val="00000CFD"/>
    <w:rsid w:val="00000E89"/>
    <w:rsid w:val="00000F7A"/>
    <w:rsid w:val="00001660"/>
    <w:rsid w:val="00001675"/>
    <w:rsid w:val="00001F05"/>
    <w:rsid w:val="00001F9A"/>
    <w:rsid w:val="00001FEA"/>
    <w:rsid w:val="00002310"/>
    <w:rsid w:val="00002424"/>
    <w:rsid w:val="00002AD2"/>
    <w:rsid w:val="00002BD3"/>
    <w:rsid w:val="000030D7"/>
    <w:rsid w:val="00003787"/>
    <w:rsid w:val="00003C44"/>
    <w:rsid w:val="00004324"/>
    <w:rsid w:val="000043DD"/>
    <w:rsid w:val="00004533"/>
    <w:rsid w:val="000046AC"/>
    <w:rsid w:val="0000502C"/>
    <w:rsid w:val="0000580F"/>
    <w:rsid w:val="00005884"/>
    <w:rsid w:val="00005A15"/>
    <w:rsid w:val="0000651C"/>
    <w:rsid w:val="000068FE"/>
    <w:rsid w:val="00006B51"/>
    <w:rsid w:val="00006B96"/>
    <w:rsid w:val="00007717"/>
    <w:rsid w:val="0000775E"/>
    <w:rsid w:val="000077AA"/>
    <w:rsid w:val="00007A34"/>
    <w:rsid w:val="00007B5E"/>
    <w:rsid w:val="00007DA2"/>
    <w:rsid w:val="000101F5"/>
    <w:rsid w:val="00010365"/>
    <w:rsid w:val="000107A6"/>
    <w:rsid w:val="00010CAE"/>
    <w:rsid w:val="00010DC0"/>
    <w:rsid w:val="00011774"/>
    <w:rsid w:val="0001178A"/>
    <w:rsid w:val="00011819"/>
    <w:rsid w:val="00011A13"/>
    <w:rsid w:val="00012D68"/>
    <w:rsid w:val="00012E9F"/>
    <w:rsid w:val="00012FDB"/>
    <w:rsid w:val="000130A7"/>
    <w:rsid w:val="0001315A"/>
    <w:rsid w:val="00013877"/>
    <w:rsid w:val="00013A63"/>
    <w:rsid w:val="00013B1C"/>
    <w:rsid w:val="00013E1C"/>
    <w:rsid w:val="000146BD"/>
    <w:rsid w:val="00014806"/>
    <w:rsid w:val="00014ACA"/>
    <w:rsid w:val="00014D26"/>
    <w:rsid w:val="000155C1"/>
    <w:rsid w:val="00015C9A"/>
    <w:rsid w:val="0001613D"/>
    <w:rsid w:val="000163F9"/>
    <w:rsid w:val="00016594"/>
    <w:rsid w:val="00017348"/>
    <w:rsid w:val="0001767D"/>
    <w:rsid w:val="000177E0"/>
    <w:rsid w:val="00017D75"/>
    <w:rsid w:val="00017FCC"/>
    <w:rsid w:val="00020293"/>
    <w:rsid w:val="000202A6"/>
    <w:rsid w:val="0002049B"/>
    <w:rsid w:val="0002066E"/>
    <w:rsid w:val="00020CE1"/>
    <w:rsid w:val="000214B2"/>
    <w:rsid w:val="00021726"/>
    <w:rsid w:val="00021824"/>
    <w:rsid w:val="00021FD6"/>
    <w:rsid w:val="0002200F"/>
    <w:rsid w:val="000222BD"/>
    <w:rsid w:val="00022509"/>
    <w:rsid w:val="0002275E"/>
    <w:rsid w:val="00022A59"/>
    <w:rsid w:val="00022BBA"/>
    <w:rsid w:val="00022E14"/>
    <w:rsid w:val="00023287"/>
    <w:rsid w:val="000237CE"/>
    <w:rsid w:val="00023AEA"/>
    <w:rsid w:val="00023C82"/>
    <w:rsid w:val="00024051"/>
    <w:rsid w:val="0002406C"/>
    <w:rsid w:val="00024A5A"/>
    <w:rsid w:val="00024BA7"/>
    <w:rsid w:val="0002523E"/>
    <w:rsid w:val="000252FB"/>
    <w:rsid w:val="000253F9"/>
    <w:rsid w:val="00025518"/>
    <w:rsid w:val="00026506"/>
    <w:rsid w:val="000266CD"/>
    <w:rsid w:val="00026BA1"/>
    <w:rsid w:val="00026C82"/>
    <w:rsid w:val="00026CCF"/>
    <w:rsid w:val="000271FD"/>
    <w:rsid w:val="00027941"/>
    <w:rsid w:val="00030276"/>
    <w:rsid w:val="00030855"/>
    <w:rsid w:val="00030C13"/>
    <w:rsid w:val="000310C0"/>
    <w:rsid w:val="0003114F"/>
    <w:rsid w:val="000312E4"/>
    <w:rsid w:val="0003138D"/>
    <w:rsid w:val="00031A2E"/>
    <w:rsid w:val="00031CF5"/>
    <w:rsid w:val="00031EAF"/>
    <w:rsid w:val="0003204E"/>
    <w:rsid w:val="00032290"/>
    <w:rsid w:val="00032495"/>
    <w:rsid w:val="0003292B"/>
    <w:rsid w:val="0003293F"/>
    <w:rsid w:val="00032EC7"/>
    <w:rsid w:val="0003331F"/>
    <w:rsid w:val="00033EE4"/>
    <w:rsid w:val="000341A8"/>
    <w:rsid w:val="000347F3"/>
    <w:rsid w:val="00034B6F"/>
    <w:rsid w:val="00034DA5"/>
    <w:rsid w:val="000355E1"/>
    <w:rsid w:val="00035C9E"/>
    <w:rsid w:val="00035CF7"/>
    <w:rsid w:val="00035FE7"/>
    <w:rsid w:val="00036125"/>
    <w:rsid w:val="00036390"/>
    <w:rsid w:val="00036BCD"/>
    <w:rsid w:val="00036D2E"/>
    <w:rsid w:val="00036D4D"/>
    <w:rsid w:val="00037C8C"/>
    <w:rsid w:val="00037F7D"/>
    <w:rsid w:val="00040036"/>
    <w:rsid w:val="00040518"/>
    <w:rsid w:val="00040813"/>
    <w:rsid w:val="00040B12"/>
    <w:rsid w:val="00040C57"/>
    <w:rsid w:val="000413EE"/>
    <w:rsid w:val="0004155A"/>
    <w:rsid w:val="00041755"/>
    <w:rsid w:val="00041947"/>
    <w:rsid w:val="00041D26"/>
    <w:rsid w:val="0004227E"/>
    <w:rsid w:val="00042441"/>
    <w:rsid w:val="00042726"/>
    <w:rsid w:val="00042FE7"/>
    <w:rsid w:val="00043307"/>
    <w:rsid w:val="00043596"/>
    <w:rsid w:val="00043971"/>
    <w:rsid w:val="00043AD6"/>
    <w:rsid w:val="00043B11"/>
    <w:rsid w:val="00043B38"/>
    <w:rsid w:val="00043B54"/>
    <w:rsid w:val="00043F13"/>
    <w:rsid w:val="00043FD6"/>
    <w:rsid w:val="000442C4"/>
    <w:rsid w:val="000445CE"/>
    <w:rsid w:val="000447F4"/>
    <w:rsid w:val="0004490A"/>
    <w:rsid w:val="00045447"/>
    <w:rsid w:val="00045A6E"/>
    <w:rsid w:val="00045FD4"/>
    <w:rsid w:val="000460F3"/>
    <w:rsid w:val="00046277"/>
    <w:rsid w:val="0004634B"/>
    <w:rsid w:val="000468FE"/>
    <w:rsid w:val="000469DF"/>
    <w:rsid w:val="00046B1B"/>
    <w:rsid w:val="00046C82"/>
    <w:rsid w:val="00046FA9"/>
    <w:rsid w:val="00047231"/>
    <w:rsid w:val="00047553"/>
    <w:rsid w:val="00047A1A"/>
    <w:rsid w:val="00050752"/>
    <w:rsid w:val="00050804"/>
    <w:rsid w:val="00050A42"/>
    <w:rsid w:val="000511C8"/>
    <w:rsid w:val="00051C10"/>
    <w:rsid w:val="00051D1D"/>
    <w:rsid w:val="00052658"/>
    <w:rsid w:val="00052F5D"/>
    <w:rsid w:val="0005324B"/>
    <w:rsid w:val="000534EF"/>
    <w:rsid w:val="00053969"/>
    <w:rsid w:val="00053C4D"/>
    <w:rsid w:val="00053D07"/>
    <w:rsid w:val="0005429D"/>
    <w:rsid w:val="0005480E"/>
    <w:rsid w:val="00054960"/>
    <w:rsid w:val="000549DB"/>
    <w:rsid w:val="00054C2C"/>
    <w:rsid w:val="00054DE8"/>
    <w:rsid w:val="000550C2"/>
    <w:rsid w:val="0005531A"/>
    <w:rsid w:val="00055640"/>
    <w:rsid w:val="00055CB8"/>
    <w:rsid w:val="00055E7E"/>
    <w:rsid w:val="0005618C"/>
    <w:rsid w:val="00056249"/>
    <w:rsid w:val="000565E7"/>
    <w:rsid w:val="000576B9"/>
    <w:rsid w:val="000607B5"/>
    <w:rsid w:val="0006087E"/>
    <w:rsid w:val="00060B7B"/>
    <w:rsid w:val="000610E3"/>
    <w:rsid w:val="00061178"/>
    <w:rsid w:val="00061267"/>
    <w:rsid w:val="00061718"/>
    <w:rsid w:val="000619C4"/>
    <w:rsid w:val="00061A2C"/>
    <w:rsid w:val="00061B50"/>
    <w:rsid w:val="00062A3E"/>
    <w:rsid w:val="00062CF6"/>
    <w:rsid w:val="00062D24"/>
    <w:rsid w:val="00062F53"/>
    <w:rsid w:val="0006360E"/>
    <w:rsid w:val="000637E5"/>
    <w:rsid w:val="0006384E"/>
    <w:rsid w:val="00063862"/>
    <w:rsid w:val="00063977"/>
    <w:rsid w:val="00063C39"/>
    <w:rsid w:val="00064196"/>
    <w:rsid w:val="00064517"/>
    <w:rsid w:val="000649B4"/>
    <w:rsid w:val="00065265"/>
    <w:rsid w:val="00065EA1"/>
    <w:rsid w:val="00066892"/>
    <w:rsid w:val="0006693C"/>
    <w:rsid w:val="0006698F"/>
    <w:rsid w:val="00066EA1"/>
    <w:rsid w:val="00066FFD"/>
    <w:rsid w:val="00067065"/>
    <w:rsid w:val="00067293"/>
    <w:rsid w:val="0006736D"/>
    <w:rsid w:val="00070312"/>
    <w:rsid w:val="00070A98"/>
    <w:rsid w:val="0007103D"/>
    <w:rsid w:val="000710F8"/>
    <w:rsid w:val="000712AF"/>
    <w:rsid w:val="000717DF"/>
    <w:rsid w:val="00071C6E"/>
    <w:rsid w:val="00072030"/>
    <w:rsid w:val="00072724"/>
    <w:rsid w:val="00072FCC"/>
    <w:rsid w:val="00073223"/>
    <w:rsid w:val="00073BB2"/>
    <w:rsid w:val="00073E5B"/>
    <w:rsid w:val="00073E75"/>
    <w:rsid w:val="0007413F"/>
    <w:rsid w:val="00074411"/>
    <w:rsid w:val="0007455E"/>
    <w:rsid w:val="0007457A"/>
    <w:rsid w:val="000745A7"/>
    <w:rsid w:val="0007460E"/>
    <w:rsid w:val="00074712"/>
    <w:rsid w:val="00074C73"/>
    <w:rsid w:val="00074C9D"/>
    <w:rsid w:val="00074D30"/>
    <w:rsid w:val="00074D5E"/>
    <w:rsid w:val="00074DEF"/>
    <w:rsid w:val="00074E43"/>
    <w:rsid w:val="00074FD9"/>
    <w:rsid w:val="000757BA"/>
    <w:rsid w:val="000764CF"/>
    <w:rsid w:val="00077192"/>
    <w:rsid w:val="00077348"/>
    <w:rsid w:val="00077720"/>
    <w:rsid w:val="00077796"/>
    <w:rsid w:val="00077DDB"/>
    <w:rsid w:val="00077EFB"/>
    <w:rsid w:val="00077FA3"/>
    <w:rsid w:val="000804E8"/>
    <w:rsid w:val="000809F5"/>
    <w:rsid w:val="00080AB5"/>
    <w:rsid w:val="00080B9F"/>
    <w:rsid w:val="00082194"/>
    <w:rsid w:val="000826B5"/>
    <w:rsid w:val="0008296F"/>
    <w:rsid w:val="00083492"/>
    <w:rsid w:val="000838F0"/>
    <w:rsid w:val="00083BE5"/>
    <w:rsid w:val="00084119"/>
    <w:rsid w:val="00084198"/>
    <w:rsid w:val="0008485D"/>
    <w:rsid w:val="00084A69"/>
    <w:rsid w:val="00084D82"/>
    <w:rsid w:val="0008511F"/>
    <w:rsid w:val="0008532E"/>
    <w:rsid w:val="000855E4"/>
    <w:rsid w:val="00085BB9"/>
    <w:rsid w:val="00085BD7"/>
    <w:rsid w:val="0008611F"/>
    <w:rsid w:val="00086893"/>
    <w:rsid w:val="00086919"/>
    <w:rsid w:val="00086CDE"/>
    <w:rsid w:val="00087101"/>
    <w:rsid w:val="000871B4"/>
    <w:rsid w:val="00087670"/>
    <w:rsid w:val="00087F9A"/>
    <w:rsid w:val="00090174"/>
    <w:rsid w:val="0009080C"/>
    <w:rsid w:val="00090DD6"/>
    <w:rsid w:val="00090FE6"/>
    <w:rsid w:val="00091982"/>
    <w:rsid w:val="00091BBC"/>
    <w:rsid w:val="00091D6E"/>
    <w:rsid w:val="00091EBA"/>
    <w:rsid w:val="0009206F"/>
    <w:rsid w:val="0009287E"/>
    <w:rsid w:val="0009291F"/>
    <w:rsid w:val="00092AE0"/>
    <w:rsid w:val="00092B2F"/>
    <w:rsid w:val="000930A9"/>
    <w:rsid w:val="000935C5"/>
    <w:rsid w:val="00093AA1"/>
    <w:rsid w:val="00093B49"/>
    <w:rsid w:val="00093C41"/>
    <w:rsid w:val="000945E5"/>
    <w:rsid w:val="000948CB"/>
    <w:rsid w:val="00094B17"/>
    <w:rsid w:val="00094C5E"/>
    <w:rsid w:val="00094CD7"/>
    <w:rsid w:val="000953A2"/>
    <w:rsid w:val="0009542F"/>
    <w:rsid w:val="000954F3"/>
    <w:rsid w:val="0009588E"/>
    <w:rsid w:val="00095BD5"/>
    <w:rsid w:val="000960AC"/>
    <w:rsid w:val="000963BA"/>
    <w:rsid w:val="000964FE"/>
    <w:rsid w:val="0009708F"/>
    <w:rsid w:val="00097649"/>
    <w:rsid w:val="00097902"/>
    <w:rsid w:val="00097AF2"/>
    <w:rsid w:val="00097B39"/>
    <w:rsid w:val="00097B68"/>
    <w:rsid w:val="00097C70"/>
    <w:rsid w:val="00097D1B"/>
    <w:rsid w:val="000A00E1"/>
    <w:rsid w:val="000A01C0"/>
    <w:rsid w:val="000A022B"/>
    <w:rsid w:val="000A0838"/>
    <w:rsid w:val="000A0C48"/>
    <w:rsid w:val="000A16F0"/>
    <w:rsid w:val="000A1E81"/>
    <w:rsid w:val="000A2777"/>
    <w:rsid w:val="000A315D"/>
    <w:rsid w:val="000A34E3"/>
    <w:rsid w:val="000A3760"/>
    <w:rsid w:val="000A38DD"/>
    <w:rsid w:val="000A4139"/>
    <w:rsid w:val="000A4266"/>
    <w:rsid w:val="000A429A"/>
    <w:rsid w:val="000A4385"/>
    <w:rsid w:val="000A4623"/>
    <w:rsid w:val="000A4681"/>
    <w:rsid w:val="000A46CA"/>
    <w:rsid w:val="000A4BA4"/>
    <w:rsid w:val="000A54E6"/>
    <w:rsid w:val="000A5AC2"/>
    <w:rsid w:val="000A5BF6"/>
    <w:rsid w:val="000A609F"/>
    <w:rsid w:val="000A62A2"/>
    <w:rsid w:val="000A631D"/>
    <w:rsid w:val="000A64C5"/>
    <w:rsid w:val="000A66A6"/>
    <w:rsid w:val="000A6850"/>
    <w:rsid w:val="000A6A55"/>
    <w:rsid w:val="000A7682"/>
    <w:rsid w:val="000A78D2"/>
    <w:rsid w:val="000A7A36"/>
    <w:rsid w:val="000A7A6D"/>
    <w:rsid w:val="000A7E72"/>
    <w:rsid w:val="000B0390"/>
    <w:rsid w:val="000B08C4"/>
    <w:rsid w:val="000B19F5"/>
    <w:rsid w:val="000B1BD4"/>
    <w:rsid w:val="000B2010"/>
    <w:rsid w:val="000B214B"/>
    <w:rsid w:val="000B2241"/>
    <w:rsid w:val="000B2437"/>
    <w:rsid w:val="000B2551"/>
    <w:rsid w:val="000B2599"/>
    <w:rsid w:val="000B28F4"/>
    <w:rsid w:val="000B294A"/>
    <w:rsid w:val="000B2A10"/>
    <w:rsid w:val="000B2D70"/>
    <w:rsid w:val="000B2FF2"/>
    <w:rsid w:val="000B36AC"/>
    <w:rsid w:val="000B3775"/>
    <w:rsid w:val="000B3843"/>
    <w:rsid w:val="000B3B01"/>
    <w:rsid w:val="000B3BD2"/>
    <w:rsid w:val="000B3C81"/>
    <w:rsid w:val="000B3E27"/>
    <w:rsid w:val="000B5124"/>
    <w:rsid w:val="000B53CC"/>
    <w:rsid w:val="000B558E"/>
    <w:rsid w:val="000B5A25"/>
    <w:rsid w:val="000B753D"/>
    <w:rsid w:val="000B78F5"/>
    <w:rsid w:val="000B7E3F"/>
    <w:rsid w:val="000B7EC7"/>
    <w:rsid w:val="000C0710"/>
    <w:rsid w:val="000C0734"/>
    <w:rsid w:val="000C08C2"/>
    <w:rsid w:val="000C0EC8"/>
    <w:rsid w:val="000C0F2E"/>
    <w:rsid w:val="000C1191"/>
    <w:rsid w:val="000C14E2"/>
    <w:rsid w:val="000C1AD7"/>
    <w:rsid w:val="000C1E42"/>
    <w:rsid w:val="000C265A"/>
    <w:rsid w:val="000C2D9D"/>
    <w:rsid w:val="000C307A"/>
    <w:rsid w:val="000C3B3E"/>
    <w:rsid w:val="000C3FA7"/>
    <w:rsid w:val="000C4029"/>
    <w:rsid w:val="000C410E"/>
    <w:rsid w:val="000C44DE"/>
    <w:rsid w:val="000C4B3F"/>
    <w:rsid w:val="000C510E"/>
    <w:rsid w:val="000C53CD"/>
    <w:rsid w:val="000C541E"/>
    <w:rsid w:val="000C6816"/>
    <w:rsid w:val="000C686E"/>
    <w:rsid w:val="000C6DFB"/>
    <w:rsid w:val="000C75B6"/>
    <w:rsid w:val="000C7BB1"/>
    <w:rsid w:val="000C7D2F"/>
    <w:rsid w:val="000D025B"/>
    <w:rsid w:val="000D10CD"/>
    <w:rsid w:val="000D153F"/>
    <w:rsid w:val="000D159E"/>
    <w:rsid w:val="000D16EA"/>
    <w:rsid w:val="000D1D4D"/>
    <w:rsid w:val="000D2064"/>
    <w:rsid w:val="000D2237"/>
    <w:rsid w:val="000D2279"/>
    <w:rsid w:val="000D229D"/>
    <w:rsid w:val="000D2535"/>
    <w:rsid w:val="000D2541"/>
    <w:rsid w:val="000D25B7"/>
    <w:rsid w:val="000D26B8"/>
    <w:rsid w:val="000D2782"/>
    <w:rsid w:val="000D2888"/>
    <w:rsid w:val="000D28DF"/>
    <w:rsid w:val="000D2A45"/>
    <w:rsid w:val="000D2AAF"/>
    <w:rsid w:val="000D2BB9"/>
    <w:rsid w:val="000D2DCA"/>
    <w:rsid w:val="000D3557"/>
    <w:rsid w:val="000D35AA"/>
    <w:rsid w:val="000D3619"/>
    <w:rsid w:val="000D3FBF"/>
    <w:rsid w:val="000D4262"/>
    <w:rsid w:val="000D4428"/>
    <w:rsid w:val="000D471F"/>
    <w:rsid w:val="000D4737"/>
    <w:rsid w:val="000D47D7"/>
    <w:rsid w:val="000D4CEA"/>
    <w:rsid w:val="000D4FD7"/>
    <w:rsid w:val="000D53F7"/>
    <w:rsid w:val="000D593F"/>
    <w:rsid w:val="000D5F37"/>
    <w:rsid w:val="000D61AC"/>
    <w:rsid w:val="000D62D5"/>
    <w:rsid w:val="000D6AD8"/>
    <w:rsid w:val="000D77CF"/>
    <w:rsid w:val="000D7C26"/>
    <w:rsid w:val="000E05FC"/>
    <w:rsid w:val="000E08B7"/>
    <w:rsid w:val="000E096A"/>
    <w:rsid w:val="000E123C"/>
    <w:rsid w:val="000E13D6"/>
    <w:rsid w:val="000E1524"/>
    <w:rsid w:val="000E1650"/>
    <w:rsid w:val="000E1681"/>
    <w:rsid w:val="000E1A27"/>
    <w:rsid w:val="000E1A5B"/>
    <w:rsid w:val="000E1F44"/>
    <w:rsid w:val="000E20F8"/>
    <w:rsid w:val="000E2A8A"/>
    <w:rsid w:val="000E2D45"/>
    <w:rsid w:val="000E2EC3"/>
    <w:rsid w:val="000E3757"/>
    <w:rsid w:val="000E3958"/>
    <w:rsid w:val="000E3BEF"/>
    <w:rsid w:val="000E3F91"/>
    <w:rsid w:val="000E4184"/>
    <w:rsid w:val="000E42F0"/>
    <w:rsid w:val="000E4C0F"/>
    <w:rsid w:val="000E4DC2"/>
    <w:rsid w:val="000E5176"/>
    <w:rsid w:val="000E5267"/>
    <w:rsid w:val="000E5386"/>
    <w:rsid w:val="000E5807"/>
    <w:rsid w:val="000E5A46"/>
    <w:rsid w:val="000E5A65"/>
    <w:rsid w:val="000E5A68"/>
    <w:rsid w:val="000E5E50"/>
    <w:rsid w:val="000E5E85"/>
    <w:rsid w:val="000E62E4"/>
    <w:rsid w:val="000E64D6"/>
    <w:rsid w:val="000E6565"/>
    <w:rsid w:val="000E6E28"/>
    <w:rsid w:val="000E6EFB"/>
    <w:rsid w:val="000E7D79"/>
    <w:rsid w:val="000F01F8"/>
    <w:rsid w:val="000F0506"/>
    <w:rsid w:val="000F096A"/>
    <w:rsid w:val="000F0BA0"/>
    <w:rsid w:val="000F0DED"/>
    <w:rsid w:val="000F0F05"/>
    <w:rsid w:val="000F11CA"/>
    <w:rsid w:val="000F147E"/>
    <w:rsid w:val="000F1647"/>
    <w:rsid w:val="000F1F50"/>
    <w:rsid w:val="000F285C"/>
    <w:rsid w:val="000F2A02"/>
    <w:rsid w:val="000F2ABD"/>
    <w:rsid w:val="000F2D93"/>
    <w:rsid w:val="000F30B7"/>
    <w:rsid w:val="000F36EC"/>
    <w:rsid w:val="000F3930"/>
    <w:rsid w:val="000F4323"/>
    <w:rsid w:val="000F43C4"/>
    <w:rsid w:val="000F44C5"/>
    <w:rsid w:val="000F45BE"/>
    <w:rsid w:val="000F4EE2"/>
    <w:rsid w:val="000F55C5"/>
    <w:rsid w:val="000F57CF"/>
    <w:rsid w:val="000F57E9"/>
    <w:rsid w:val="000F645F"/>
    <w:rsid w:val="000F677A"/>
    <w:rsid w:val="000F74E3"/>
    <w:rsid w:val="000F7782"/>
    <w:rsid w:val="000F796E"/>
    <w:rsid w:val="000F7A1B"/>
    <w:rsid w:val="001002FC"/>
    <w:rsid w:val="00100927"/>
    <w:rsid w:val="00100978"/>
    <w:rsid w:val="0010105C"/>
    <w:rsid w:val="00101296"/>
    <w:rsid w:val="00101360"/>
    <w:rsid w:val="0010285D"/>
    <w:rsid w:val="0010285F"/>
    <w:rsid w:val="0010336E"/>
    <w:rsid w:val="001033AF"/>
    <w:rsid w:val="00103A10"/>
    <w:rsid w:val="00104040"/>
    <w:rsid w:val="0010443E"/>
    <w:rsid w:val="00104BD2"/>
    <w:rsid w:val="00104D11"/>
    <w:rsid w:val="001056F5"/>
    <w:rsid w:val="00105A82"/>
    <w:rsid w:val="00105C49"/>
    <w:rsid w:val="00105D1E"/>
    <w:rsid w:val="001065CB"/>
    <w:rsid w:val="00106939"/>
    <w:rsid w:val="00106D19"/>
    <w:rsid w:val="00106EE7"/>
    <w:rsid w:val="00107291"/>
    <w:rsid w:val="001072A9"/>
    <w:rsid w:val="001072C7"/>
    <w:rsid w:val="00107827"/>
    <w:rsid w:val="00107B1E"/>
    <w:rsid w:val="001106C0"/>
    <w:rsid w:val="0011090F"/>
    <w:rsid w:val="00111EEE"/>
    <w:rsid w:val="00112359"/>
    <w:rsid w:val="001126E5"/>
    <w:rsid w:val="0011294A"/>
    <w:rsid w:val="00112B45"/>
    <w:rsid w:val="0011353D"/>
    <w:rsid w:val="0011373B"/>
    <w:rsid w:val="001137AE"/>
    <w:rsid w:val="00114068"/>
    <w:rsid w:val="0011434C"/>
    <w:rsid w:val="001149EC"/>
    <w:rsid w:val="00114A0E"/>
    <w:rsid w:val="00114E4E"/>
    <w:rsid w:val="00114E83"/>
    <w:rsid w:val="001154BB"/>
    <w:rsid w:val="0011577C"/>
    <w:rsid w:val="00115A89"/>
    <w:rsid w:val="00115DD2"/>
    <w:rsid w:val="001162B0"/>
    <w:rsid w:val="001165CC"/>
    <w:rsid w:val="00116A41"/>
    <w:rsid w:val="00116D6F"/>
    <w:rsid w:val="00117040"/>
    <w:rsid w:val="001175F9"/>
    <w:rsid w:val="00117695"/>
    <w:rsid w:val="001176D2"/>
    <w:rsid w:val="00117711"/>
    <w:rsid w:val="00117E51"/>
    <w:rsid w:val="00117F9F"/>
    <w:rsid w:val="0012023F"/>
    <w:rsid w:val="001202CE"/>
    <w:rsid w:val="001204AF"/>
    <w:rsid w:val="00120657"/>
    <w:rsid w:val="0012113A"/>
    <w:rsid w:val="001216B6"/>
    <w:rsid w:val="00121883"/>
    <w:rsid w:val="00121F96"/>
    <w:rsid w:val="001220CA"/>
    <w:rsid w:val="001227DF"/>
    <w:rsid w:val="00122C56"/>
    <w:rsid w:val="00123136"/>
    <w:rsid w:val="00123794"/>
    <w:rsid w:val="001239BB"/>
    <w:rsid w:val="00123A33"/>
    <w:rsid w:val="001240BE"/>
    <w:rsid w:val="00124212"/>
    <w:rsid w:val="001247E3"/>
    <w:rsid w:val="00125211"/>
    <w:rsid w:val="00125613"/>
    <w:rsid w:val="0012582D"/>
    <w:rsid w:val="001259D1"/>
    <w:rsid w:val="00125D08"/>
    <w:rsid w:val="00126033"/>
    <w:rsid w:val="0012611B"/>
    <w:rsid w:val="0012662D"/>
    <w:rsid w:val="00126AAD"/>
    <w:rsid w:val="001270EC"/>
    <w:rsid w:val="00127227"/>
    <w:rsid w:val="00127245"/>
    <w:rsid w:val="00127381"/>
    <w:rsid w:val="001273C0"/>
    <w:rsid w:val="001276E1"/>
    <w:rsid w:val="00127AFD"/>
    <w:rsid w:val="00127B55"/>
    <w:rsid w:val="00127EE7"/>
    <w:rsid w:val="0013038B"/>
    <w:rsid w:val="00130416"/>
    <w:rsid w:val="00130606"/>
    <w:rsid w:val="00130EE7"/>
    <w:rsid w:val="00131455"/>
    <w:rsid w:val="0013174D"/>
    <w:rsid w:val="0013185E"/>
    <w:rsid w:val="00131A45"/>
    <w:rsid w:val="00131D09"/>
    <w:rsid w:val="00131E01"/>
    <w:rsid w:val="00132A32"/>
    <w:rsid w:val="00132FC1"/>
    <w:rsid w:val="00133202"/>
    <w:rsid w:val="001333E2"/>
    <w:rsid w:val="00134725"/>
    <w:rsid w:val="001348FB"/>
    <w:rsid w:val="00134D01"/>
    <w:rsid w:val="001353A3"/>
    <w:rsid w:val="0013560D"/>
    <w:rsid w:val="00136443"/>
    <w:rsid w:val="00136586"/>
    <w:rsid w:val="001365D9"/>
    <w:rsid w:val="00136935"/>
    <w:rsid w:val="001373E2"/>
    <w:rsid w:val="00137B19"/>
    <w:rsid w:val="00137C83"/>
    <w:rsid w:val="00137EE0"/>
    <w:rsid w:val="001407A8"/>
    <w:rsid w:val="00140985"/>
    <w:rsid w:val="001409E5"/>
    <w:rsid w:val="00140EB3"/>
    <w:rsid w:val="0014107C"/>
    <w:rsid w:val="001412E7"/>
    <w:rsid w:val="001415F9"/>
    <w:rsid w:val="001418D4"/>
    <w:rsid w:val="00142194"/>
    <w:rsid w:val="0014230B"/>
    <w:rsid w:val="00142548"/>
    <w:rsid w:val="00142ACD"/>
    <w:rsid w:val="00143477"/>
    <w:rsid w:val="00143C5A"/>
    <w:rsid w:val="00143E82"/>
    <w:rsid w:val="00143F69"/>
    <w:rsid w:val="00144043"/>
    <w:rsid w:val="00144B80"/>
    <w:rsid w:val="00144DE5"/>
    <w:rsid w:val="00144E72"/>
    <w:rsid w:val="001452D5"/>
    <w:rsid w:val="00145534"/>
    <w:rsid w:val="00145B03"/>
    <w:rsid w:val="00145CCD"/>
    <w:rsid w:val="001460FB"/>
    <w:rsid w:val="00146BF0"/>
    <w:rsid w:val="00147255"/>
    <w:rsid w:val="001476EA"/>
    <w:rsid w:val="00147D84"/>
    <w:rsid w:val="00150D02"/>
    <w:rsid w:val="00151047"/>
    <w:rsid w:val="001510C2"/>
    <w:rsid w:val="00151A24"/>
    <w:rsid w:val="00152241"/>
    <w:rsid w:val="00152A5E"/>
    <w:rsid w:val="001530E4"/>
    <w:rsid w:val="0015312C"/>
    <w:rsid w:val="0015315A"/>
    <w:rsid w:val="00153457"/>
    <w:rsid w:val="001537FB"/>
    <w:rsid w:val="001538CE"/>
    <w:rsid w:val="00153AC2"/>
    <w:rsid w:val="00153B3C"/>
    <w:rsid w:val="00154230"/>
    <w:rsid w:val="00154E2B"/>
    <w:rsid w:val="001554A2"/>
    <w:rsid w:val="001559CE"/>
    <w:rsid w:val="00155A01"/>
    <w:rsid w:val="001567F1"/>
    <w:rsid w:val="00156883"/>
    <w:rsid w:val="00156BA8"/>
    <w:rsid w:val="00156F65"/>
    <w:rsid w:val="001577DE"/>
    <w:rsid w:val="001579A3"/>
    <w:rsid w:val="001579EA"/>
    <w:rsid w:val="00157B5B"/>
    <w:rsid w:val="00157D43"/>
    <w:rsid w:val="00157F1E"/>
    <w:rsid w:val="00160831"/>
    <w:rsid w:val="00160DE0"/>
    <w:rsid w:val="00161364"/>
    <w:rsid w:val="00161706"/>
    <w:rsid w:val="00161933"/>
    <w:rsid w:val="00162800"/>
    <w:rsid w:val="00162E55"/>
    <w:rsid w:val="001630A5"/>
    <w:rsid w:val="001632E6"/>
    <w:rsid w:val="0016359B"/>
    <w:rsid w:val="001637DD"/>
    <w:rsid w:val="00164703"/>
    <w:rsid w:val="00164D15"/>
    <w:rsid w:val="0016565D"/>
    <w:rsid w:val="0016565E"/>
    <w:rsid w:val="00165896"/>
    <w:rsid w:val="0016592B"/>
    <w:rsid w:val="00165C3E"/>
    <w:rsid w:val="00165D8B"/>
    <w:rsid w:val="001663A6"/>
    <w:rsid w:val="001676FB"/>
    <w:rsid w:val="0016798A"/>
    <w:rsid w:val="0017059C"/>
    <w:rsid w:val="00170D07"/>
    <w:rsid w:val="00170E99"/>
    <w:rsid w:val="00170F24"/>
    <w:rsid w:val="001716C4"/>
    <w:rsid w:val="00171947"/>
    <w:rsid w:val="001720F2"/>
    <w:rsid w:val="00172203"/>
    <w:rsid w:val="00172401"/>
    <w:rsid w:val="00172496"/>
    <w:rsid w:val="00173011"/>
    <w:rsid w:val="001736E1"/>
    <w:rsid w:val="00173822"/>
    <w:rsid w:val="00173BFC"/>
    <w:rsid w:val="0017435B"/>
    <w:rsid w:val="001748DA"/>
    <w:rsid w:val="00175145"/>
    <w:rsid w:val="00175D92"/>
    <w:rsid w:val="00175DAC"/>
    <w:rsid w:val="00175DF4"/>
    <w:rsid w:val="00175FC5"/>
    <w:rsid w:val="0017659A"/>
    <w:rsid w:val="00176D29"/>
    <w:rsid w:val="00176E89"/>
    <w:rsid w:val="00176F09"/>
    <w:rsid w:val="001772C2"/>
    <w:rsid w:val="001776D8"/>
    <w:rsid w:val="0017784E"/>
    <w:rsid w:val="00177C64"/>
    <w:rsid w:val="00177EF2"/>
    <w:rsid w:val="001802BD"/>
    <w:rsid w:val="00180571"/>
    <w:rsid w:val="00180800"/>
    <w:rsid w:val="00180F6C"/>
    <w:rsid w:val="001815A1"/>
    <w:rsid w:val="0018221A"/>
    <w:rsid w:val="00182969"/>
    <w:rsid w:val="001829D0"/>
    <w:rsid w:val="00182D2D"/>
    <w:rsid w:val="00182FB4"/>
    <w:rsid w:val="00183347"/>
    <w:rsid w:val="00183457"/>
    <w:rsid w:val="00183708"/>
    <w:rsid w:val="00183709"/>
    <w:rsid w:val="001837BA"/>
    <w:rsid w:val="001839F3"/>
    <w:rsid w:val="001843B7"/>
    <w:rsid w:val="00184558"/>
    <w:rsid w:val="0018480E"/>
    <w:rsid w:val="00184860"/>
    <w:rsid w:val="001848EC"/>
    <w:rsid w:val="0018566B"/>
    <w:rsid w:val="00185AB0"/>
    <w:rsid w:val="00185E7E"/>
    <w:rsid w:val="00185FB9"/>
    <w:rsid w:val="00185FCA"/>
    <w:rsid w:val="001860ED"/>
    <w:rsid w:val="001869EF"/>
    <w:rsid w:val="00186C1D"/>
    <w:rsid w:val="0018730D"/>
    <w:rsid w:val="0018744A"/>
    <w:rsid w:val="00187971"/>
    <w:rsid w:val="00187A0B"/>
    <w:rsid w:val="00187FA4"/>
    <w:rsid w:val="00190005"/>
    <w:rsid w:val="00190FE0"/>
    <w:rsid w:val="00191988"/>
    <w:rsid w:val="00191E9D"/>
    <w:rsid w:val="00191F76"/>
    <w:rsid w:val="00192513"/>
    <w:rsid w:val="001925D1"/>
    <w:rsid w:val="0019288A"/>
    <w:rsid w:val="00192892"/>
    <w:rsid w:val="00192A1B"/>
    <w:rsid w:val="00192A66"/>
    <w:rsid w:val="00192B5A"/>
    <w:rsid w:val="00192FF8"/>
    <w:rsid w:val="001931D5"/>
    <w:rsid w:val="001932D0"/>
    <w:rsid w:val="0019336D"/>
    <w:rsid w:val="001933B8"/>
    <w:rsid w:val="0019341A"/>
    <w:rsid w:val="00193607"/>
    <w:rsid w:val="00193AB2"/>
    <w:rsid w:val="00193CF0"/>
    <w:rsid w:val="00193EAD"/>
    <w:rsid w:val="00194169"/>
    <w:rsid w:val="00194519"/>
    <w:rsid w:val="00194673"/>
    <w:rsid w:val="001946FB"/>
    <w:rsid w:val="0019529A"/>
    <w:rsid w:val="00195D9F"/>
    <w:rsid w:val="00195F16"/>
    <w:rsid w:val="0019630A"/>
    <w:rsid w:val="00196A62"/>
    <w:rsid w:val="00196C8D"/>
    <w:rsid w:val="00196CB3"/>
    <w:rsid w:val="00196CBA"/>
    <w:rsid w:val="00196F7E"/>
    <w:rsid w:val="00196F85"/>
    <w:rsid w:val="0019744D"/>
    <w:rsid w:val="00197B3F"/>
    <w:rsid w:val="001A03A2"/>
    <w:rsid w:val="001A0515"/>
    <w:rsid w:val="001A0BB0"/>
    <w:rsid w:val="001A126F"/>
    <w:rsid w:val="001A1A68"/>
    <w:rsid w:val="001A1D94"/>
    <w:rsid w:val="001A1FA6"/>
    <w:rsid w:val="001A258B"/>
    <w:rsid w:val="001A2786"/>
    <w:rsid w:val="001A29E6"/>
    <w:rsid w:val="001A300D"/>
    <w:rsid w:val="001A3400"/>
    <w:rsid w:val="001A38D6"/>
    <w:rsid w:val="001A3AD0"/>
    <w:rsid w:val="001A4393"/>
    <w:rsid w:val="001A4417"/>
    <w:rsid w:val="001A4A11"/>
    <w:rsid w:val="001A5127"/>
    <w:rsid w:val="001A52F9"/>
    <w:rsid w:val="001A5496"/>
    <w:rsid w:val="001A59AF"/>
    <w:rsid w:val="001A5CAA"/>
    <w:rsid w:val="001A5E7C"/>
    <w:rsid w:val="001A7029"/>
    <w:rsid w:val="001A74C9"/>
    <w:rsid w:val="001A778E"/>
    <w:rsid w:val="001A785E"/>
    <w:rsid w:val="001B0310"/>
    <w:rsid w:val="001B0521"/>
    <w:rsid w:val="001B0750"/>
    <w:rsid w:val="001B08CA"/>
    <w:rsid w:val="001B0A11"/>
    <w:rsid w:val="001B1A47"/>
    <w:rsid w:val="001B1E1B"/>
    <w:rsid w:val="001B21B7"/>
    <w:rsid w:val="001B2C87"/>
    <w:rsid w:val="001B33D7"/>
    <w:rsid w:val="001B38BE"/>
    <w:rsid w:val="001B38D9"/>
    <w:rsid w:val="001B391E"/>
    <w:rsid w:val="001B4268"/>
    <w:rsid w:val="001B4940"/>
    <w:rsid w:val="001B4DB4"/>
    <w:rsid w:val="001B5240"/>
    <w:rsid w:val="001B5D71"/>
    <w:rsid w:val="001B6102"/>
    <w:rsid w:val="001B6162"/>
    <w:rsid w:val="001B650C"/>
    <w:rsid w:val="001B6530"/>
    <w:rsid w:val="001B74AF"/>
    <w:rsid w:val="001B79B7"/>
    <w:rsid w:val="001C0016"/>
    <w:rsid w:val="001C0323"/>
    <w:rsid w:val="001C087F"/>
    <w:rsid w:val="001C08A3"/>
    <w:rsid w:val="001C0F23"/>
    <w:rsid w:val="001C1248"/>
    <w:rsid w:val="001C1396"/>
    <w:rsid w:val="001C1564"/>
    <w:rsid w:val="001C1B8B"/>
    <w:rsid w:val="001C1E4A"/>
    <w:rsid w:val="001C2625"/>
    <w:rsid w:val="001C28A9"/>
    <w:rsid w:val="001C2945"/>
    <w:rsid w:val="001C2ADD"/>
    <w:rsid w:val="001C2DD5"/>
    <w:rsid w:val="001C2FDB"/>
    <w:rsid w:val="001C306C"/>
    <w:rsid w:val="001C31E2"/>
    <w:rsid w:val="001C37BC"/>
    <w:rsid w:val="001C38BF"/>
    <w:rsid w:val="001C3F26"/>
    <w:rsid w:val="001C3F9F"/>
    <w:rsid w:val="001C3FA7"/>
    <w:rsid w:val="001C42BC"/>
    <w:rsid w:val="001C45EB"/>
    <w:rsid w:val="001C4842"/>
    <w:rsid w:val="001C487B"/>
    <w:rsid w:val="001C4BBA"/>
    <w:rsid w:val="001C4BC4"/>
    <w:rsid w:val="001C502D"/>
    <w:rsid w:val="001C58DC"/>
    <w:rsid w:val="001C59B4"/>
    <w:rsid w:val="001C6107"/>
    <w:rsid w:val="001C6BF5"/>
    <w:rsid w:val="001C710C"/>
    <w:rsid w:val="001C7F9C"/>
    <w:rsid w:val="001C7FFD"/>
    <w:rsid w:val="001D0300"/>
    <w:rsid w:val="001D0367"/>
    <w:rsid w:val="001D0645"/>
    <w:rsid w:val="001D0800"/>
    <w:rsid w:val="001D0DBF"/>
    <w:rsid w:val="001D0EDE"/>
    <w:rsid w:val="001D11F2"/>
    <w:rsid w:val="001D1D04"/>
    <w:rsid w:val="001D1E40"/>
    <w:rsid w:val="001D21FC"/>
    <w:rsid w:val="001D2557"/>
    <w:rsid w:val="001D2CA7"/>
    <w:rsid w:val="001D33E3"/>
    <w:rsid w:val="001D36CB"/>
    <w:rsid w:val="001D39A4"/>
    <w:rsid w:val="001D3B51"/>
    <w:rsid w:val="001D3FFF"/>
    <w:rsid w:val="001D44B7"/>
    <w:rsid w:val="001D4655"/>
    <w:rsid w:val="001D4750"/>
    <w:rsid w:val="001D4752"/>
    <w:rsid w:val="001D4BAB"/>
    <w:rsid w:val="001D4FBF"/>
    <w:rsid w:val="001D51B1"/>
    <w:rsid w:val="001D52E8"/>
    <w:rsid w:val="001D56C2"/>
    <w:rsid w:val="001D5851"/>
    <w:rsid w:val="001D5DB7"/>
    <w:rsid w:val="001D6144"/>
    <w:rsid w:val="001D6BE2"/>
    <w:rsid w:val="001D7788"/>
    <w:rsid w:val="001D7A03"/>
    <w:rsid w:val="001D7A34"/>
    <w:rsid w:val="001D7F20"/>
    <w:rsid w:val="001E05EC"/>
    <w:rsid w:val="001E0AC4"/>
    <w:rsid w:val="001E0ADF"/>
    <w:rsid w:val="001E0CFA"/>
    <w:rsid w:val="001E14BB"/>
    <w:rsid w:val="001E14DC"/>
    <w:rsid w:val="001E1603"/>
    <w:rsid w:val="001E18AB"/>
    <w:rsid w:val="001E1A49"/>
    <w:rsid w:val="001E1C0E"/>
    <w:rsid w:val="001E1FF7"/>
    <w:rsid w:val="001E2383"/>
    <w:rsid w:val="001E250D"/>
    <w:rsid w:val="001E27C5"/>
    <w:rsid w:val="001E2C10"/>
    <w:rsid w:val="001E2D04"/>
    <w:rsid w:val="001E3157"/>
    <w:rsid w:val="001E323C"/>
    <w:rsid w:val="001E3768"/>
    <w:rsid w:val="001E3AEC"/>
    <w:rsid w:val="001E3C83"/>
    <w:rsid w:val="001E3D2C"/>
    <w:rsid w:val="001E3DE3"/>
    <w:rsid w:val="001E3EDD"/>
    <w:rsid w:val="001E439D"/>
    <w:rsid w:val="001E4834"/>
    <w:rsid w:val="001E4C06"/>
    <w:rsid w:val="001E5054"/>
    <w:rsid w:val="001E52B8"/>
    <w:rsid w:val="001E54CB"/>
    <w:rsid w:val="001E54D4"/>
    <w:rsid w:val="001E55F7"/>
    <w:rsid w:val="001E5981"/>
    <w:rsid w:val="001E5984"/>
    <w:rsid w:val="001E5BD1"/>
    <w:rsid w:val="001E60D2"/>
    <w:rsid w:val="001E6778"/>
    <w:rsid w:val="001E6E4A"/>
    <w:rsid w:val="001E77BF"/>
    <w:rsid w:val="001E793C"/>
    <w:rsid w:val="001F03FF"/>
    <w:rsid w:val="001F05C0"/>
    <w:rsid w:val="001F08FE"/>
    <w:rsid w:val="001F0C64"/>
    <w:rsid w:val="001F0CF3"/>
    <w:rsid w:val="001F0F48"/>
    <w:rsid w:val="001F1932"/>
    <w:rsid w:val="001F1CBE"/>
    <w:rsid w:val="001F2058"/>
    <w:rsid w:val="001F2363"/>
    <w:rsid w:val="001F237E"/>
    <w:rsid w:val="001F242D"/>
    <w:rsid w:val="001F2825"/>
    <w:rsid w:val="001F2D3B"/>
    <w:rsid w:val="001F2E62"/>
    <w:rsid w:val="001F2F2A"/>
    <w:rsid w:val="001F3508"/>
    <w:rsid w:val="001F36CE"/>
    <w:rsid w:val="001F3B01"/>
    <w:rsid w:val="001F3B33"/>
    <w:rsid w:val="001F3CE2"/>
    <w:rsid w:val="001F3D68"/>
    <w:rsid w:val="001F4082"/>
    <w:rsid w:val="001F417F"/>
    <w:rsid w:val="001F4718"/>
    <w:rsid w:val="001F47EE"/>
    <w:rsid w:val="001F480D"/>
    <w:rsid w:val="001F4BDC"/>
    <w:rsid w:val="001F51DB"/>
    <w:rsid w:val="001F534F"/>
    <w:rsid w:val="001F541B"/>
    <w:rsid w:val="001F5C14"/>
    <w:rsid w:val="001F5F88"/>
    <w:rsid w:val="001F63EF"/>
    <w:rsid w:val="001F6489"/>
    <w:rsid w:val="001F6C69"/>
    <w:rsid w:val="001F6D3F"/>
    <w:rsid w:val="001F6FFA"/>
    <w:rsid w:val="001F73EB"/>
    <w:rsid w:val="0020097F"/>
    <w:rsid w:val="00200E30"/>
    <w:rsid w:val="002011A2"/>
    <w:rsid w:val="0020146D"/>
    <w:rsid w:val="00201A4A"/>
    <w:rsid w:val="00201B91"/>
    <w:rsid w:val="00201CAC"/>
    <w:rsid w:val="002023FF"/>
    <w:rsid w:val="002028B7"/>
    <w:rsid w:val="00202CD1"/>
    <w:rsid w:val="002030D3"/>
    <w:rsid w:val="0020333D"/>
    <w:rsid w:val="00203838"/>
    <w:rsid w:val="002041B4"/>
    <w:rsid w:val="00204EEB"/>
    <w:rsid w:val="002052F6"/>
    <w:rsid w:val="002057A9"/>
    <w:rsid w:val="00205853"/>
    <w:rsid w:val="002058FC"/>
    <w:rsid w:val="00205BBE"/>
    <w:rsid w:val="00205CF6"/>
    <w:rsid w:val="0020656A"/>
    <w:rsid w:val="002066F6"/>
    <w:rsid w:val="00206CC0"/>
    <w:rsid w:val="00207246"/>
    <w:rsid w:val="002100E8"/>
    <w:rsid w:val="0021037B"/>
    <w:rsid w:val="00210A8E"/>
    <w:rsid w:val="00210B36"/>
    <w:rsid w:val="00210C5D"/>
    <w:rsid w:val="00211000"/>
    <w:rsid w:val="0021120A"/>
    <w:rsid w:val="00211BAD"/>
    <w:rsid w:val="00211DE5"/>
    <w:rsid w:val="00212349"/>
    <w:rsid w:val="00212425"/>
    <w:rsid w:val="002126AC"/>
    <w:rsid w:val="00212D6B"/>
    <w:rsid w:val="00212F6E"/>
    <w:rsid w:val="0021350E"/>
    <w:rsid w:val="002137E8"/>
    <w:rsid w:val="0021521D"/>
    <w:rsid w:val="0021536E"/>
    <w:rsid w:val="002155AA"/>
    <w:rsid w:val="00215BEA"/>
    <w:rsid w:val="00215C3A"/>
    <w:rsid w:val="00215F05"/>
    <w:rsid w:val="00216654"/>
    <w:rsid w:val="00216895"/>
    <w:rsid w:val="00216CF7"/>
    <w:rsid w:val="00216F83"/>
    <w:rsid w:val="0021794A"/>
    <w:rsid w:val="00217AE3"/>
    <w:rsid w:val="00217CC0"/>
    <w:rsid w:val="00217DBA"/>
    <w:rsid w:val="00217F6E"/>
    <w:rsid w:val="00220147"/>
    <w:rsid w:val="00220244"/>
    <w:rsid w:val="00220739"/>
    <w:rsid w:val="00220BC1"/>
    <w:rsid w:val="00220CA3"/>
    <w:rsid w:val="00220D5C"/>
    <w:rsid w:val="0022118A"/>
    <w:rsid w:val="002212F0"/>
    <w:rsid w:val="00221919"/>
    <w:rsid w:val="00221F62"/>
    <w:rsid w:val="00222486"/>
    <w:rsid w:val="002224B1"/>
    <w:rsid w:val="002227CF"/>
    <w:rsid w:val="002230AE"/>
    <w:rsid w:val="00223C51"/>
    <w:rsid w:val="00223E7B"/>
    <w:rsid w:val="00224049"/>
    <w:rsid w:val="0022404E"/>
    <w:rsid w:val="002247F2"/>
    <w:rsid w:val="00224D38"/>
    <w:rsid w:val="002254C7"/>
    <w:rsid w:val="00225C88"/>
    <w:rsid w:val="00226CAE"/>
    <w:rsid w:val="00226CFF"/>
    <w:rsid w:val="0022709D"/>
    <w:rsid w:val="0022749B"/>
    <w:rsid w:val="0022752B"/>
    <w:rsid w:val="002277D1"/>
    <w:rsid w:val="0022791A"/>
    <w:rsid w:val="00227B68"/>
    <w:rsid w:val="00227D29"/>
    <w:rsid w:val="00227D46"/>
    <w:rsid w:val="00230264"/>
    <w:rsid w:val="00230382"/>
    <w:rsid w:val="0023046D"/>
    <w:rsid w:val="00230705"/>
    <w:rsid w:val="00230CDC"/>
    <w:rsid w:val="002315C9"/>
    <w:rsid w:val="002319BA"/>
    <w:rsid w:val="00231F0B"/>
    <w:rsid w:val="002328E4"/>
    <w:rsid w:val="00232DFD"/>
    <w:rsid w:val="00232E53"/>
    <w:rsid w:val="0023331A"/>
    <w:rsid w:val="00233836"/>
    <w:rsid w:val="002339D9"/>
    <w:rsid w:val="00233F1F"/>
    <w:rsid w:val="00234029"/>
    <w:rsid w:val="002345AB"/>
    <w:rsid w:val="0023464E"/>
    <w:rsid w:val="0023477B"/>
    <w:rsid w:val="00235474"/>
    <w:rsid w:val="00235616"/>
    <w:rsid w:val="00235917"/>
    <w:rsid w:val="00235DD3"/>
    <w:rsid w:val="00236277"/>
    <w:rsid w:val="0023642B"/>
    <w:rsid w:val="0023668A"/>
    <w:rsid w:val="002375FD"/>
    <w:rsid w:val="002376CC"/>
    <w:rsid w:val="00237A29"/>
    <w:rsid w:val="00237AF2"/>
    <w:rsid w:val="00237B35"/>
    <w:rsid w:val="0024042F"/>
    <w:rsid w:val="00240592"/>
    <w:rsid w:val="002408CD"/>
    <w:rsid w:val="00240AA8"/>
    <w:rsid w:val="00240C63"/>
    <w:rsid w:val="00240E2A"/>
    <w:rsid w:val="00240F0C"/>
    <w:rsid w:val="00241071"/>
    <w:rsid w:val="00242199"/>
    <w:rsid w:val="00242455"/>
    <w:rsid w:val="002424C8"/>
    <w:rsid w:val="0024277F"/>
    <w:rsid w:val="00242EAB"/>
    <w:rsid w:val="00242EFC"/>
    <w:rsid w:val="0024333E"/>
    <w:rsid w:val="00243720"/>
    <w:rsid w:val="002437C3"/>
    <w:rsid w:val="00243911"/>
    <w:rsid w:val="00243CCF"/>
    <w:rsid w:val="00244ABA"/>
    <w:rsid w:val="00244B64"/>
    <w:rsid w:val="00244BC8"/>
    <w:rsid w:val="002450F8"/>
    <w:rsid w:val="0024534B"/>
    <w:rsid w:val="00245474"/>
    <w:rsid w:val="00245688"/>
    <w:rsid w:val="00245A77"/>
    <w:rsid w:val="00245AA1"/>
    <w:rsid w:val="0024646B"/>
    <w:rsid w:val="002465E8"/>
    <w:rsid w:val="002466CC"/>
    <w:rsid w:val="00246838"/>
    <w:rsid w:val="00246B52"/>
    <w:rsid w:val="00247019"/>
    <w:rsid w:val="002470FE"/>
    <w:rsid w:val="00247108"/>
    <w:rsid w:val="00247487"/>
    <w:rsid w:val="0024794E"/>
    <w:rsid w:val="00247BF6"/>
    <w:rsid w:val="00250A44"/>
    <w:rsid w:val="00250FED"/>
    <w:rsid w:val="002513ED"/>
    <w:rsid w:val="00251DB6"/>
    <w:rsid w:val="00251DD0"/>
    <w:rsid w:val="00252415"/>
    <w:rsid w:val="0025294F"/>
    <w:rsid w:val="00252B1F"/>
    <w:rsid w:val="00252DB0"/>
    <w:rsid w:val="00253100"/>
    <w:rsid w:val="00253347"/>
    <w:rsid w:val="002535F3"/>
    <w:rsid w:val="002540D7"/>
    <w:rsid w:val="00254151"/>
    <w:rsid w:val="00254153"/>
    <w:rsid w:val="002545AE"/>
    <w:rsid w:val="0025462E"/>
    <w:rsid w:val="0025493E"/>
    <w:rsid w:val="00254A70"/>
    <w:rsid w:val="00254A9D"/>
    <w:rsid w:val="00254B30"/>
    <w:rsid w:val="00255CDB"/>
    <w:rsid w:val="002569F1"/>
    <w:rsid w:val="00256A43"/>
    <w:rsid w:val="00256D5C"/>
    <w:rsid w:val="00260024"/>
    <w:rsid w:val="0026051A"/>
    <w:rsid w:val="00260783"/>
    <w:rsid w:val="00261165"/>
    <w:rsid w:val="00261578"/>
    <w:rsid w:val="00261580"/>
    <w:rsid w:val="002616E8"/>
    <w:rsid w:val="00261796"/>
    <w:rsid w:val="002618C7"/>
    <w:rsid w:val="00261AC2"/>
    <w:rsid w:val="00261BAE"/>
    <w:rsid w:val="00261D2E"/>
    <w:rsid w:val="00261F7D"/>
    <w:rsid w:val="00262524"/>
    <w:rsid w:val="00262580"/>
    <w:rsid w:val="002631AD"/>
    <w:rsid w:val="00263253"/>
    <w:rsid w:val="002632BB"/>
    <w:rsid w:val="002635FF"/>
    <w:rsid w:val="00263809"/>
    <w:rsid w:val="00263C4B"/>
    <w:rsid w:val="00263FD2"/>
    <w:rsid w:val="00264054"/>
    <w:rsid w:val="002640D0"/>
    <w:rsid w:val="002642ED"/>
    <w:rsid w:val="002643C9"/>
    <w:rsid w:val="00264B85"/>
    <w:rsid w:val="00264CDF"/>
    <w:rsid w:val="0026552A"/>
    <w:rsid w:val="002655A8"/>
    <w:rsid w:val="002658B1"/>
    <w:rsid w:val="002658C4"/>
    <w:rsid w:val="002659AF"/>
    <w:rsid w:val="00265BB0"/>
    <w:rsid w:val="00265CF9"/>
    <w:rsid w:val="00265F58"/>
    <w:rsid w:val="00266033"/>
    <w:rsid w:val="00266674"/>
    <w:rsid w:val="002668D4"/>
    <w:rsid w:val="00266C4C"/>
    <w:rsid w:val="00266CD6"/>
    <w:rsid w:val="00266E7C"/>
    <w:rsid w:val="00267422"/>
    <w:rsid w:val="0026751D"/>
    <w:rsid w:val="0026778C"/>
    <w:rsid w:val="00267E90"/>
    <w:rsid w:val="00270111"/>
    <w:rsid w:val="00270A9E"/>
    <w:rsid w:val="00270DA5"/>
    <w:rsid w:val="00270EA3"/>
    <w:rsid w:val="00270F73"/>
    <w:rsid w:val="00271118"/>
    <w:rsid w:val="002711AF"/>
    <w:rsid w:val="00271686"/>
    <w:rsid w:val="002717FC"/>
    <w:rsid w:val="00271916"/>
    <w:rsid w:val="00271C85"/>
    <w:rsid w:val="00271DD4"/>
    <w:rsid w:val="002724A1"/>
    <w:rsid w:val="0027288A"/>
    <w:rsid w:val="0027288F"/>
    <w:rsid w:val="002733A5"/>
    <w:rsid w:val="002734DF"/>
    <w:rsid w:val="00273652"/>
    <w:rsid w:val="0027371F"/>
    <w:rsid w:val="00273A3C"/>
    <w:rsid w:val="00273C8B"/>
    <w:rsid w:val="00273D9E"/>
    <w:rsid w:val="00273EE9"/>
    <w:rsid w:val="00273F15"/>
    <w:rsid w:val="00274041"/>
    <w:rsid w:val="00274052"/>
    <w:rsid w:val="002744D8"/>
    <w:rsid w:val="00274685"/>
    <w:rsid w:val="00275053"/>
    <w:rsid w:val="00275441"/>
    <w:rsid w:val="00275450"/>
    <w:rsid w:val="002755CC"/>
    <w:rsid w:val="002755D1"/>
    <w:rsid w:val="00275A0C"/>
    <w:rsid w:val="00276B2B"/>
    <w:rsid w:val="00276DD9"/>
    <w:rsid w:val="002772B5"/>
    <w:rsid w:val="002778BD"/>
    <w:rsid w:val="00277CF9"/>
    <w:rsid w:val="00280F23"/>
    <w:rsid w:val="002813C9"/>
    <w:rsid w:val="002815DF"/>
    <w:rsid w:val="00281767"/>
    <w:rsid w:val="00281AD6"/>
    <w:rsid w:val="00281B60"/>
    <w:rsid w:val="00281BAA"/>
    <w:rsid w:val="0028211A"/>
    <w:rsid w:val="002823DA"/>
    <w:rsid w:val="002827C5"/>
    <w:rsid w:val="0028283E"/>
    <w:rsid w:val="00282A1A"/>
    <w:rsid w:val="002830F2"/>
    <w:rsid w:val="00283369"/>
    <w:rsid w:val="002835DE"/>
    <w:rsid w:val="002837B8"/>
    <w:rsid w:val="002842BC"/>
    <w:rsid w:val="002849C4"/>
    <w:rsid w:val="00284FB3"/>
    <w:rsid w:val="0028522E"/>
    <w:rsid w:val="002860C2"/>
    <w:rsid w:val="00286882"/>
    <w:rsid w:val="002868A7"/>
    <w:rsid w:val="00286A05"/>
    <w:rsid w:val="00286B4E"/>
    <w:rsid w:val="00286DD5"/>
    <w:rsid w:val="00286F5D"/>
    <w:rsid w:val="00287572"/>
    <w:rsid w:val="00287670"/>
    <w:rsid w:val="00287716"/>
    <w:rsid w:val="002879F1"/>
    <w:rsid w:val="00287DBB"/>
    <w:rsid w:val="002900DB"/>
    <w:rsid w:val="00290636"/>
    <w:rsid w:val="002906E4"/>
    <w:rsid w:val="002906EA"/>
    <w:rsid w:val="0029093B"/>
    <w:rsid w:val="00291349"/>
    <w:rsid w:val="00291665"/>
    <w:rsid w:val="00291C57"/>
    <w:rsid w:val="00291D21"/>
    <w:rsid w:val="00291E9B"/>
    <w:rsid w:val="002924E6"/>
    <w:rsid w:val="002926FD"/>
    <w:rsid w:val="00292780"/>
    <w:rsid w:val="00292ACF"/>
    <w:rsid w:val="00292CD6"/>
    <w:rsid w:val="00292D6B"/>
    <w:rsid w:val="002933C8"/>
    <w:rsid w:val="0029369D"/>
    <w:rsid w:val="00293D6F"/>
    <w:rsid w:val="0029437C"/>
    <w:rsid w:val="00294B26"/>
    <w:rsid w:val="00294F3F"/>
    <w:rsid w:val="002956DA"/>
    <w:rsid w:val="00295C64"/>
    <w:rsid w:val="0029614B"/>
    <w:rsid w:val="0029618A"/>
    <w:rsid w:val="002962BC"/>
    <w:rsid w:val="002963E2"/>
    <w:rsid w:val="002971B8"/>
    <w:rsid w:val="00297665"/>
    <w:rsid w:val="00297830"/>
    <w:rsid w:val="002978AB"/>
    <w:rsid w:val="00297E50"/>
    <w:rsid w:val="002A0869"/>
    <w:rsid w:val="002A08CE"/>
    <w:rsid w:val="002A0C47"/>
    <w:rsid w:val="002A1367"/>
    <w:rsid w:val="002A14FD"/>
    <w:rsid w:val="002A17B2"/>
    <w:rsid w:val="002A1AD1"/>
    <w:rsid w:val="002A1B54"/>
    <w:rsid w:val="002A1C96"/>
    <w:rsid w:val="002A2354"/>
    <w:rsid w:val="002A2945"/>
    <w:rsid w:val="002A2A93"/>
    <w:rsid w:val="002A34B7"/>
    <w:rsid w:val="002A3C8B"/>
    <w:rsid w:val="002A3FA6"/>
    <w:rsid w:val="002A489B"/>
    <w:rsid w:val="002A4A84"/>
    <w:rsid w:val="002A4FC6"/>
    <w:rsid w:val="002A52F0"/>
    <w:rsid w:val="002A54E9"/>
    <w:rsid w:val="002A5A37"/>
    <w:rsid w:val="002A630B"/>
    <w:rsid w:val="002A63F1"/>
    <w:rsid w:val="002A6947"/>
    <w:rsid w:val="002A6C20"/>
    <w:rsid w:val="002A6C9E"/>
    <w:rsid w:val="002A6EED"/>
    <w:rsid w:val="002A6F90"/>
    <w:rsid w:val="002A75CA"/>
    <w:rsid w:val="002A7AD7"/>
    <w:rsid w:val="002B002B"/>
    <w:rsid w:val="002B010E"/>
    <w:rsid w:val="002B0713"/>
    <w:rsid w:val="002B0CE6"/>
    <w:rsid w:val="002B0E41"/>
    <w:rsid w:val="002B0EFA"/>
    <w:rsid w:val="002B14D2"/>
    <w:rsid w:val="002B158C"/>
    <w:rsid w:val="002B24BF"/>
    <w:rsid w:val="002B2720"/>
    <w:rsid w:val="002B2AE3"/>
    <w:rsid w:val="002B3080"/>
    <w:rsid w:val="002B31E7"/>
    <w:rsid w:val="002B3688"/>
    <w:rsid w:val="002B3F77"/>
    <w:rsid w:val="002B429F"/>
    <w:rsid w:val="002B4493"/>
    <w:rsid w:val="002B46F4"/>
    <w:rsid w:val="002B493D"/>
    <w:rsid w:val="002B4F83"/>
    <w:rsid w:val="002B5380"/>
    <w:rsid w:val="002B589B"/>
    <w:rsid w:val="002B5E5B"/>
    <w:rsid w:val="002B5FE5"/>
    <w:rsid w:val="002B6023"/>
    <w:rsid w:val="002B65DD"/>
    <w:rsid w:val="002B6725"/>
    <w:rsid w:val="002B6F88"/>
    <w:rsid w:val="002B70C1"/>
    <w:rsid w:val="002B72E8"/>
    <w:rsid w:val="002B7A28"/>
    <w:rsid w:val="002B7AE4"/>
    <w:rsid w:val="002B7C19"/>
    <w:rsid w:val="002B7C8F"/>
    <w:rsid w:val="002C053C"/>
    <w:rsid w:val="002C068C"/>
    <w:rsid w:val="002C0920"/>
    <w:rsid w:val="002C09CF"/>
    <w:rsid w:val="002C0D2C"/>
    <w:rsid w:val="002C1020"/>
    <w:rsid w:val="002C1AA8"/>
    <w:rsid w:val="002C2113"/>
    <w:rsid w:val="002C21E4"/>
    <w:rsid w:val="002C2853"/>
    <w:rsid w:val="002C2EA9"/>
    <w:rsid w:val="002C3099"/>
    <w:rsid w:val="002C3340"/>
    <w:rsid w:val="002C358A"/>
    <w:rsid w:val="002C39E9"/>
    <w:rsid w:val="002C3C89"/>
    <w:rsid w:val="002C3D17"/>
    <w:rsid w:val="002C3E9C"/>
    <w:rsid w:val="002C4255"/>
    <w:rsid w:val="002C4826"/>
    <w:rsid w:val="002C50FA"/>
    <w:rsid w:val="002C555D"/>
    <w:rsid w:val="002C5C21"/>
    <w:rsid w:val="002C5ECB"/>
    <w:rsid w:val="002C63C9"/>
    <w:rsid w:val="002C640E"/>
    <w:rsid w:val="002C6665"/>
    <w:rsid w:val="002C6709"/>
    <w:rsid w:val="002C6750"/>
    <w:rsid w:val="002C68BF"/>
    <w:rsid w:val="002C6A40"/>
    <w:rsid w:val="002C7501"/>
    <w:rsid w:val="002C75EB"/>
    <w:rsid w:val="002C793A"/>
    <w:rsid w:val="002C7A7A"/>
    <w:rsid w:val="002C7BB0"/>
    <w:rsid w:val="002C7E85"/>
    <w:rsid w:val="002D07D1"/>
    <w:rsid w:val="002D08C7"/>
    <w:rsid w:val="002D0A55"/>
    <w:rsid w:val="002D0A76"/>
    <w:rsid w:val="002D0DE6"/>
    <w:rsid w:val="002D0F07"/>
    <w:rsid w:val="002D12CF"/>
    <w:rsid w:val="002D1439"/>
    <w:rsid w:val="002D14B7"/>
    <w:rsid w:val="002D1757"/>
    <w:rsid w:val="002D17F1"/>
    <w:rsid w:val="002D18B7"/>
    <w:rsid w:val="002D1DC5"/>
    <w:rsid w:val="002D1E19"/>
    <w:rsid w:val="002D1EC8"/>
    <w:rsid w:val="002D1FAC"/>
    <w:rsid w:val="002D1FBE"/>
    <w:rsid w:val="002D2A85"/>
    <w:rsid w:val="002D2AFF"/>
    <w:rsid w:val="002D2C4A"/>
    <w:rsid w:val="002D2DFE"/>
    <w:rsid w:val="002D31ED"/>
    <w:rsid w:val="002D3B79"/>
    <w:rsid w:val="002D3D9F"/>
    <w:rsid w:val="002D44DA"/>
    <w:rsid w:val="002D44FA"/>
    <w:rsid w:val="002D4666"/>
    <w:rsid w:val="002D4B31"/>
    <w:rsid w:val="002D58A1"/>
    <w:rsid w:val="002D595F"/>
    <w:rsid w:val="002D5EFE"/>
    <w:rsid w:val="002D604E"/>
    <w:rsid w:val="002D67EF"/>
    <w:rsid w:val="002D6D08"/>
    <w:rsid w:val="002D797C"/>
    <w:rsid w:val="002D7A3C"/>
    <w:rsid w:val="002E06D9"/>
    <w:rsid w:val="002E0725"/>
    <w:rsid w:val="002E07AE"/>
    <w:rsid w:val="002E0BAA"/>
    <w:rsid w:val="002E0D0A"/>
    <w:rsid w:val="002E0DAE"/>
    <w:rsid w:val="002E156B"/>
    <w:rsid w:val="002E1DF0"/>
    <w:rsid w:val="002E228E"/>
    <w:rsid w:val="002E2465"/>
    <w:rsid w:val="002E343D"/>
    <w:rsid w:val="002E36C6"/>
    <w:rsid w:val="002E38D4"/>
    <w:rsid w:val="002E39C7"/>
    <w:rsid w:val="002E3AC7"/>
    <w:rsid w:val="002E3B78"/>
    <w:rsid w:val="002E3DE2"/>
    <w:rsid w:val="002E489F"/>
    <w:rsid w:val="002E49CA"/>
    <w:rsid w:val="002E5100"/>
    <w:rsid w:val="002E56E6"/>
    <w:rsid w:val="002E62CE"/>
    <w:rsid w:val="002E63B7"/>
    <w:rsid w:val="002E676A"/>
    <w:rsid w:val="002E67C4"/>
    <w:rsid w:val="002E780D"/>
    <w:rsid w:val="002E7BD4"/>
    <w:rsid w:val="002F0266"/>
    <w:rsid w:val="002F0451"/>
    <w:rsid w:val="002F09DA"/>
    <w:rsid w:val="002F0B91"/>
    <w:rsid w:val="002F0D3D"/>
    <w:rsid w:val="002F12B0"/>
    <w:rsid w:val="002F1589"/>
    <w:rsid w:val="002F1927"/>
    <w:rsid w:val="002F1929"/>
    <w:rsid w:val="002F1A82"/>
    <w:rsid w:val="002F1B12"/>
    <w:rsid w:val="002F1E86"/>
    <w:rsid w:val="002F216F"/>
    <w:rsid w:val="002F2181"/>
    <w:rsid w:val="002F2376"/>
    <w:rsid w:val="002F237D"/>
    <w:rsid w:val="002F247F"/>
    <w:rsid w:val="002F29EB"/>
    <w:rsid w:val="002F3322"/>
    <w:rsid w:val="002F3A8E"/>
    <w:rsid w:val="002F3B3C"/>
    <w:rsid w:val="002F3C82"/>
    <w:rsid w:val="002F3CBB"/>
    <w:rsid w:val="002F40CE"/>
    <w:rsid w:val="002F47AF"/>
    <w:rsid w:val="002F4B40"/>
    <w:rsid w:val="002F5257"/>
    <w:rsid w:val="002F53E8"/>
    <w:rsid w:val="002F5B05"/>
    <w:rsid w:val="002F5B82"/>
    <w:rsid w:val="002F6095"/>
    <w:rsid w:val="002F6280"/>
    <w:rsid w:val="002F6C5D"/>
    <w:rsid w:val="002F6D21"/>
    <w:rsid w:val="002F73AA"/>
    <w:rsid w:val="002F7E87"/>
    <w:rsid w:val="002F7FE7"/>
    <w:rsid w:val="0030008C"/>
    <w:rsid w:val="0030078A"/>
    <w:rsid w:val="00300847"/>
    <w:rsid w:val="003012B5"/>
    <w:rsid w:val="00301787"/>
    <w:rsid w:val="003022F3"/>
    <w:rsid w:val="003023D8"/>
    <w:rsid w:val="003029B1"/>
    <w:rsid w:val="00302AA0"/>
    <w:rsid w:val="00302C1F"/>
    <w:rsid w:val="00302C31"/>
    <w:rsid w:val="00302E20"/>
    <w:rsid w:val="00302E21"/>
    <w:rsid w:val="00302FF9"/>
    <w:rsid w:val="0030302F"/>
    <w:rsid w:val="003032DE"/>
    <w:rsid w:val="003036DF"/>
    <w:rsid w:val="0030382C"/>
    <w:rsid w:val="00303AD4"/>
    <w:rsid w:val="0030412F"/>
    <w:rsid w:val="00304674"/>
    <w:rsid w:val="00304B8B"/>
    <w:rsid w:val="00305074"/>
    <w:rsid w:val="00305136"/>
    <w:rsid w:val="00305377"/>
    <w:rsid w:val="003053DE"/>
    <w:rsid w:val="0030575B"/>
    <w:rsid w:val="003057B4"/>
    <w:rsid w:val="003062B3"/>
    <w:rsid w:val="003065B3"/>
    <w:rsid w:val="00306733"/>
    <w:rsid w:val="00306D58"/>
    <w:rsid w:val="00306F74"/>
    <w:rsid w:val="00306F94"/>
    <w:rsid w:val="003073A4"/>
    <w:rsid w:val="00307607"/>
    <w:rsid w:val="0030765A"/>
    <w:rsid w:val="00307755"/>
    <w:rsid w:val="00310270"/>
    <w:rsid w:val="00310279"/>
    <w:rsid w:val="00310765"/>
    <w:rsid w:val="00310C3C"/>
    <w:rsid w:val="00311349"/>
    <w:rsid w:val="00311BE4"/>
    <w:rsid w:val="00311DF3"/>
    <w:rsid w:val="00311F6A"/>
    <w:rsid w:val="00312921"/>
    <w:rsid w:val="00312BB4"/>
    <w:rsid w:val="00312C45"/>
    <w:rsid w:val="00312F5D"/>
    <w:rsid w:val="003130C5"/>
    <w:rsid w:val="00313505"/>
    <w:rsid w:val="00314001"/>
    <w:rsid w:val="0031465C"/>
    <w:rsid w:val="003147F8"/>
    <w:rsid w:val="00314B60"/>
    <w:rsid w:val="00314FD3"/>
    <w:rsid w:val="0031514D"/>
    <w:rsid w:val="003151B0"/>
    <w:rsid w:val="003152A0"/>
    <w:rsid w:val="003152EB"/>
    <w:rsid w:val="003153E9"/>
    <w:rsid w:val="00315B39"/>
    <w:rsid w:val="003161B4"/>
    <w:rsid w:val="00316630"/>
    <w:rsid w:val="00316BC3"/>
    <w:rsid w:val="00316CF9"/>
    <w:rsid w:val="00317015"/>
    <w:rsid w:val="0031746C"/>
    <w:rsid w:val="00317931"/>
    <w:rsid w:val="00317B02"/>
    <w:rsid w:val="00317C29"/>
    <w:rsid w:val="00317D75"/>
    <w:rsid w:val="00320506"/>
    <w:rsid w:val="003206EE"/>
    <w:rsid w:val="00320AE6"/>
    <w:rsid w:val="00320BF4"/>
    <w:rsid w:val="00320E16"/>
    <w:rsid w:val="003212A1"/>
    <w:rsid w:val="00321437"/>
    <w:rsid w:val="0032148F"/>
    <w:rsid w:val="00321633"/>
    <w:rsid w:val="00322382"/>
    <w:rsid w:val="003225B5"/>
    <w:rsid w:val="003229F2"/>
    <w:rsid w:val="00323849"/>
    <w:rsid w:val="00323899"/>
    <w:rsid w:val="00323C00"/>
    <w:rsid w:val="00323CAF"/>
    <w:rsid w:val="0032447C"/>
    <w:rsid w:val="003246AB"/>
    <w:rsid w:val="00324882"/>
    <w:rsid w:val="00324C37"/>
    <w:rsid w:val="003251BA"/>
    <w:rsid w:val="003257DD"/>
    <w:rsid w:val="00326096"/>
    <w:rsid w:val="0032627B"/>
    <w:rsid w:val="003266EC"/>
    <w:rsid w:val="00326814"/>
    <w:rsid w:val="00326F39"/>
    <w:rsid w:val="003273FB"/>
    <w:rsid w:val="00327C50"/>
    <w:rsid w:val="00327E2B"/>
    <w:rsid w:val="00327EEA"/>
    <w:rsid w:val="003300BD"/>
    <w:rsid w:val="0033089C"/>
    <w:rsid w:val="003308EE"/>
    <w:rsid w:val="00330A5E"/>
    <w:rsid w:val="00330B89"/>
    <w:rsid w:val="00330D06"/>
    <w:rsid w:val="00330F29"/>
    <w:rsid w:val="00330F9A"/>
    <w:rsid w:val="003310EC"/>
    <w:rsid w:val="00331DF6"/>
    <w:rsid w:val="00332020"/>
    <w:rsid w:val="0033264B"/>
    <w:rsid w:val="0033266F"/>
    <w:rsid w:val="00332786"/>
    <w:rsid w:val="003328BA"/>
    <w:rsid w:val="00332D92"/>
    <w:rsid w:val="00333A71"/>
    <w:rsid w:val="00333ABE"/>
    <w:rsid w:val="00333BC1"/>
    <w:rsid w:val="00333CFB"/>
    <w:rsid w:val="00333D98"/>
    <w:rsid w:val="003347E0"/>
    <w:rsid w:val="00334E19"/>
    <w:rsid w:val="003359BF"/>
    <w:rsid w:val="00335A09"/>
    <w:rsid w:val="00335E7D"/>
    <w:rsid w:val="00335ECC"/>
    <w:rsid w:val="00335F5F"/>
    <w:rsid w:val="0033610F"/>
    <w:rsid w:val="003376EE"/>
    <w:rsid w:val="003378A0"/>
    <w:rsid w:val="0033793B"/>
    <w:rsid w:val="00337F31"/>
    <w:rsid w:val="003410B1"/>
    <w:rsid w:val="0034129F"/>
    <w:rsid w:val="003414E7"/>
    <w:rsid w:val="0034193C"/>
    <w:rsid w:val="003419CE"/>
    <w:rsid w:val="00341B0A"/>
    <w:rsid w:val="00342026"/>
    <w:rsid w:val="003422AF"/>
    <w:rsid w:val="00342740"/>
    <w:rsid w:val="003427D0"/>
    <w:rsid w:val="00342E04"/>
    <w:rsid w:val="003431B1"/>
    <w:rsid w:val="00343398"/>
    <w:rsid w:val="003433A1"/>
    <w:rsid w:val="00343754"/>
    <w:rsid w:val="003437F3"/>
    <w:rsid w:val="003438B8"/>
    <w:rsid w:val="00343902"/>
    <w:rsid w:val="00344106"/>
    <w:rsid w:val="003446D6"/>
    <w:rsid w:val="00344790"/>
    <w:rsid w:val="00344B94"/>
    <w:rsid w:val="00344C98"/>
    <w:rsid w:val="00344DB6"/>
    <w:rsid w:val="003452D9"/>
    <w:rsid w:val="003455DD"/>
    <w:rsid w:val="0034567C"/>
    <w:rsid w:val="003459F2"/>
    <w:rsid w:val="00345AD5"/>
    <w:rsid w:val="00345D87"/>
    <w:rsid w:val="003469CC"/>
    <w:rsid w:val="00346AD4"/>
    <w:rsid w:val="00346D16"/>
    <w:rsid w:val="00347343"/>
    <w:rsid w:val="0034737A"/>
    <w:rsid w:val="00347671"/>
    <w:rsid w:val="0034777F"/>
    <w:rsid w:val="00347D9C"/>
    <w:rsid w:val="0035072A"/>
    <w:rsid w:val="003509F4"/>
    <w:rsid w:val="0035176F"/>
    <w:rsid w:val="00351E19"/>
    <w:rsid w:val="00351E47"/>
    <w:rsid w:val="0035222B"/>
    <w:rsid w:val="00352545"/>
    <w:rsid w:val="00352A98"/>
    <w:rsid w:val="00352BE6"/>
    <w:rsid w:val="00352CB9"/>
    <w:rsid w:val="00354883"/>
    <w:rsid w:val="00354AF5"/>
    <w:rsid w:val="00354BA5"/>
    <w:rsid w:val="00354C39"/>
    <w:rsid w:val="0035528E"/>
    <w:rsid w:val="00355E39"/>
    <w:rsid w:val="00355E93"/>
    <w:rsid w:val="003561CF"/>
    <w:rsid w:val="00356303"/>
    <w:rsid w:val="00356317"/>
    <w:rsid w:val="00356D16"/>
    <w:rsid w:val="003575E5"/>
    <w:rsid w:val="0035786B"/>
    <w:rsid w:val="00357990"/>
    <w:rsid w:val="00357BDA"/>
    <w:rsid w:val="00357C3F"/>
    <w:rsid w:val="00360343"/>
    <w:rsid w:val="00360397"/>
    <w:rsid w:val="003608DB"/>
    <w:rsid w:val="003609F3"/>
    <w:rsid w:val="00360ABB"/>
    <w:rsid w:val="00360C72"/>
    <w:rsid w:val="00360D6C"/>
    <w:rsid w:val="0036165C"/>
    <w:rsid w:val="003618AA"/>
    <w:rsid w:val="003620E7"/>
    <w:rsid w:val="00362390"/>
    <w:rsid w:val="00362A83"/>
    <w:rsid w:val="003631DB"/>
    <w:rsid w:val="0036337C"/>
    <w:rsid w:val="00363EEE"/>
    <w:rsid w:val="00364414"/>
    <w:rsid w:val="00364E90"/>
    <w:rsid w:val="00364EC6"/>
    <w:rsid w:val="00365796"/>
    <w:rsid w:val="00365E3B"/>
    <w:rsid w:val="003660A2"/>
    <w:rsid w:val="00366649"/>
    <w:rsid w:val="003667E5"/>
    <w:rsid w:val="00366C49"/>
    <w:rsid w:val="00366E40"/>
    <w:rsid w:val="00366F72"/>
    <w:rsid w:val="00367173"/>
    <w:rsid w:val="00367B96"/>
    <w:rsid w:val="003700EA"/>
    <w:rsid w:val="00370241"/>
    <w:rsid w:val="003703D1"/>
    <w:rsid w:val="0037068B"/>
    <w:rsid w:val="00370840"/>
    <w:rsid w:val="0037115C"/>
    <w:rsid w:val="00371E4A"/>
    <w:rsid w:val="00371FD3"/>
    <w:rsid w:val="00372082"/>
    <w:rsid w:val="0037264A"/>
    <w:rsid w:val="0037289A"/>
    <w:rsid w:val="003728B8"/>
    <w:rsid w:val="00372A26"/>
    <w:rsid w:val="00372BAA"/>
    <w:rsid w:val="0037352B"/>
    <w:rsid w:val="003735FA"/>
    <w:rsid w:val="00373A06"/>
    <w:rsid w:val="0037402E"/>
    <w:rsid w:val="0037456F"/>
    <w:rsid w:val="00374CCA"/>
    <w:rsid w:val="00374E56"/>
    <w:rsid w:val="00374ED7"/>
    <w:rsid w:val="00374EE4"/>
    <w:rsid w:val="0037513E"/>
    <w:rsid w:val="003752BE"/>
    <w:rsid w:val="003755B9"/>
    <w:rsid w:val="00375766"/>
    <w:rsid w:val="00375811"/>
    <w:rsid w:val="0037657B"/>
    <w:rsid w:val="003766BD"/>
    <w:rsid w:val="00376719"/>
    <w:rsid w:val="0037683D"/>
    <w:rsid w:val="00376855"/>
    <w:rsid w:val="00376B74"/>
    <w:rsid w:val="00376CCC"/>
    <w:rsid w:val="003770C1"/>
    <w:rsid w:val="00377188"/>
    <w:rsid w:val="0037725D"/>
    <w:rsid w:val="003773BB"/>
    <w:rsid w:val="003773D7"/>
    <w:rsid w:val="003775C4"/>
    <w:rsid w:val="00377C3D"/>
    <w:rsid w:val="00377D90"/>
    <w:rsid w:val="00380280"/>
    <w:rsid w:val="00380B8B"/>
    <w:rsid w:val="00380D6B"/>
    <w:rsid w:val="00381112"/>
    <w:rsid w:val="003815D9"/>
    <w:rsid w:val="003816F6"/>
    <w:rsid w:val="00381A0A"/>
    <w:rsid w:val="00381CC2"/>
    <w:rsid w:val="00381E53"/>
    <w:rsid w:val="003820E8"/>
    <w:rsid w:val="0038236F"/>
    <w:rsid w:val="0038256F"/>
    <w:rsid w:val="003829E5"/>
    <w:rsid w:val="00382EAB"/>
    <w:rsid w:val="00383150"/>
    <w:rsid w:val="003831A6"/>
    <w:rsid w:val="0038549B"/>
    <w:rsid w:val="003857B4"/>
    <w:rsid w:val="003859E5"/>
    <w:rsid w:val="00385CB9"/>
    <w:rsid w:val="00385E61"/>
    <w:rsid w:val="00385EFA"/>
    <w:rsid w:val="0038610A"/>
    <w:rsid w:val="003864D6"/>
    <w:rsid w:val="003867E4"/>
    <w:rsid w:val="003868E8"/>
    <w:rsid w:val="00386AD4"/>
    <w:rsid w:val="00386D42"/>
    <w:rsid w:val="00386E7F"/>
    <w:rsid w:val="003875A6"/>
    <w:rsid w:val="00387747"/>
    <w:rsid w:val="0038778B"/>
    <w:rsid w:val="00387D29"/>
    <w:rsid w:val="00387FA0"/>
    <w:rsid w:val="00390256"/>
    <w:rsid w:val="003909DA"/>
    <w:rsid w:val="00390ACD"/>
    <w:rsid w:val="00390D10"/>
    <w:rsid w:val="00390FFF"/>
    <w:rsid w:val="0039103B"/>
    <w:rsid w:val="0039129B"/>
    <w:rsid w:val="00391FB8"/>
    <w:rsid w:val="003923C0"/>
    <w:rsid w:val="00392704"/>
    <w:rsid w:val="0039287B"/>
    <w:rsid w:val="0039303D"/>
    <w:rsid w:val="00393B32"/>
    <w:rsid w:val="00393D94"/>
    <w:rsid w:val="00393E7C"/>
    <w:rsid w:val="003945C6"/>
    <w:rsid w:val="003946C5"/>
    <w:rsid w:val="00394845"/>
    <w:rsid w:val="003948B0"/>
    <w:rsid w:val="00394CD6"/>
    <w:rsid w:val="003954DC"/>
    <w:rsid w:val="0039599F"/>
    <w:rsid w:val="00395DBD"/>
    <w:rsid w:val="0039619B"/>
    <w:rsid w:val="0039662A"/>
    <w:rsid w:val="00396D9A"/>
    <w:rsid w:val="00397716"/>
    <w:rsid w:val="00397BB7"/>
    <w:rsid w:val="00397CD2"/>
    <w:rsid w:val="00397FE8"/>
    <w:rsid w:val="00397FEB"/>
    <w:rsid w:val="003A0335"/>
    <w:rsid w:val="003A05C6"/>
    <w:rsid w:val="003A0844"/>
    <w:rsid w:val="003A09A5"/>
    <w:rsid w:val="003A109D"/>
    <w:rsid w:val="003A1314"/>
    <w:rsid w:val="003A161E"/>
    <w:rsid w:val="003A1663"/>
    <w:rsid w:val="003A16E6"/>
    <w:rsid w:val="003A1D39"/>
    <w:rsid w:val="003A2071"/>
    <w:rsid w:val="003A3450"/>
    <w:rsid w:val="003A437A"/>
    <w:rsid w:val="003A48A8"/>
    <w:rsid w:val="003A4A99"/>
    <w:rsid w:val="003A4C4C"/>
    <w:rsid w:val="003A5261"/>
    <w:rsid w:val="003A6032"/>
    <w:rsid w:val="003A60B2"/>
    <w:rsid w:val="003A74E5"/>
    <w:rsid w:val="003A7AE5"/>
    <w:rsid w:val="003A7F1D"/>
    <w:rsid w:val="003B049F"/>
    <w:rsid w:val="003B09C9"/>
    <w:rsid w:val="003B0ABA"/>
    <w:rsid w:val="003B0C3F"/>
    <w:rsid w:val="003B0F0C"/>
    <w:rsid w:val="003B0F13"/>
    <w:rsid w:val="003B1B4E"/>
    <w:rsid w:val="003B2052"/>
    <w:rsid w:val="003B223E"/>
    <w:rsid w:val="003B2313"/>
    <w:rsid w:val="003B25B7"/>
    <w:rsid w:val="003B2E55"/>
    <w:rsid w:val="003B2EEB"/>
    <w:rsid w:val="003B3028"/>
    <w:rsid w:val="003B33CD"/>
    <w:rsid w:val="003B38E9"/>
    <w:rsid w:val="003B3B92"/>
    <w:rsid w:val="003B40B3"/>
    <w:rsid w:val="003B4B14"/>
    <w:rsid w:val="003B52B4"/>
    <w:rsid w:val="003B6135"/>
    <w:rsid w:val="003B6302"/>
    <w:rsid w:val="003B6330"/>
    <w:rsid w:val="003B67C8"/>
    <w:rsid w:val="003B6B21"/>
    <w:rsid w:val="003B6B7F"/>
    <w:rsid w:val="003C0719"/>
    <w:rsid w:val="003C0CFC"/>
    <w:rsid w:val="003C0D7C"/>
    <w:rsid w:val="003C1689"/>
    <w:rsid w:val="003C1BE2"/>
    <w:rsid w:val="003C1C42"/>
    <w:rsid w:val="003C1DD3"/>
    <w:rsid w:val="003C2C51"/>
    <w:rsid w:val="003C3553"/>
    <w:rsid w:val="003C38F8"/>
    <w:rsid w:val="003C3CC3"/>
    <w:rsid w:val="003C43C7"/>
    <w:rsid w:val="003C4939"/>
    <w:rsid w:val="003C4BC0"/>
    <w:rsid w:val="003C4D22"/>
    <w:rsid w:val="003C4EA1"/>
    <w:rsid w:val="003C4F3B"/>
    <w:rsid w:val="003C6107"/>
    <w:rsid w:val="003C61A0"/>
    <w:rsid w:val="003C655E"/>
    <w:rsid w:val="003C6699"/>
    <w:rsid w:val="003C66BE"/>
    <w:rsid w:val="003C7008"/>
    <w:rsid w:val="003C7025"/>
    <w:rsid w:val="003C7068"/>
    <w:rsid w:val="003C773D"/>
    <w:rsid w:val="003C7775"/>
    <w:rsid w:val="003C7A29"/>
    <w:rsid w:val="003C7F42"/>
    <w:rsid w:val="003D0449"/>
    <w:rsid w:val="003D0526"/>
    <w:rsid w:val="003D1245"/>
    <w:rsid w:val="003D1AA0"/>
    <w:rsid w:val="003D20CD"/>
    <w:rsid w:val="003D20FB"/>
    <w:rsid w:val="003D2173"/>
    <w:rsid w:val="003D2268"/>
    <w:rsid w:val="003D241D"/>
    <w:rsid w:val="003D246A"/>
    <w:rsid w:val="003D2499"/>
    <w:rsid w:val="003D2DEE"/>
    <w:rsid w:val="003D3B05"/>
    <w:rsid w:val="003D3BBD"/>
    <w:rsid w:val="003D3F12"/>
    <w:rsid w:val="003D3F9F"/>
    <w:rsid w:val="003D3FB6"/>
    <w:rsid w:val="003D45DA"/>
    <w:rsid w:val="003D45EC"/>
    <w:rsid w:val="003D4B42"/>
    <w:rsid w:val="003D5C62"/>
    <w:rsid w:val="003D5FA7"/>
    <w:rsid w:val="003D658E"/>
    <w:rsid w:val="003D6AF5"/>
    <w:rsid w:val="003D701B"/>
    <w:rsid w:val="003D77BE"/>
    <w:rsid w:val="003D7A11"/>
    <w:rsid w:val="003D7B59"/>
    <w:rsid w:val="003D7CFA"/>
    <w:rsid w:val="003D7DA3"/>
    <w:rsid w:val="003E0107"/>
    <w:rsid w:val="003E08D8"/>
    <w:rsid w:val="003E0B6F"/>
    <w:rsid w:val="003E1118"/>
    <w:rsid w:val="003E13DE"/>
    <w:rsid w:val="003E1629"/>
    <w:rsid w:val="003E1680"/>
    <w:rsid w:val="003E1B24"/>
    <w:rsid w:val="003E1F17"/>
    <w:rsid w:val="003E1F2C"/>
    <w:rsid w:val="003E22E0"/>
    <w:rsid w:val="003E2592"/>
    <w:rsid w:val="003E2AA4"/>
    <w:rsid w:val="003E2F2B"/>
    <w:rsid w:val="003E3107"/>
    <w:rsid w:val="003E3439"/>
    <w:rsid w:val="003E3C0F"/>
    <w:rsid w:val="003E3D50"/>
    <w:rsid w:val="003E400C"/>
    <w:rsid w:val="003E4018"/>
    <w:rsid w:val="003E4408"/>
    <w:rsid w:val="003E48F9"/>
    <w:rsid w:val="003E4C5B"/>
    <w:rsid w:val="003E4CC4"/>
    <w:rsid w:val="003E50DC"/>
    <w:rsid w:val="003E5496"/>
    <w:rsid w:val="003E57C2"/>
    <w:rsid w:val="003E5AD2"/>
    <w:rsid w:val="003E62A6"/>
    <w:rsid w:val="003E67AE"/>
    <w:rsid w:val="003E681C"/>
    <w:rsid w:val="003E7254"/>
    <w:rsid w:val="003E7825"/>
    <w:rsid w:val="003E7B2A"/>
    <w:rsid w:val="003E7D38"/>
    <w:rsid w:val="003E7DF2"/>
    <w:rsid w:val="003F01FF"/>
    <w:rsid w:val="003F0730"/>
    <w:rsid w:val="003F0C2D"/>
    <w:rsid w:val="003F0C35"/>
    <w:rsid w:val="003F0CAE"/>
    <w:rsid w:val="003F1096"/>
    <w:rsid w:val="003F1492"/>
    <w:rsid w:val="003F15C7"/>
    <w:rsid w:val="003F17E6"/>
    <w:rsid w:val="003F1C6C"/>
    <w:rsid w:val="003F1E84"/>
    <w:rsid w:val="003F1EB5"/>
    <w:rsid w:val="003F1F31"/>
    <w:rsid w:val="003F1FC9"/>
    <w:rsid w:val="003F252E"/>
    <w:rsid w:val="003F3894"/>
    <w:rsid w:val="003F3A3F"/>
    <w:rsid w:val="003F3AA4"/>
    <w:rsid w:val="003F3BD8"/>
    <w:rsid w:val="003F4641"/>
    <w:rsid w:val="003F4783"/>
    <w:rsid w:val="003F58AE"/>
    <w:rsid w:val="003F5BD9"/>
    <w:rsid w:val="003F5C44"/>
    <w:rsid w:val="003F609A"/>
    <w:rsid w:val="003F67AD"/>
    <w:rsid w:val="003F68DD"/>
    <w:rsid w:val="003F6B60"/>
    <w:rsid w:val="003F6BC3"/>
    <w:rsid w:val="003F6FD0"/>
    <w:rsid w:val="003F7025"/>
    <w:rsid w:val="003F743E"/>
    <w:rsid w:val="003F7584"/>
    <w:rsid w:val="003F76E6"/>
    <w:rsid w:val="003F78FF"/>
    <w:rsid w:val="003F7908"/>
    <w:rsid w:val="003F7EB3"/>
    <w:rsid w:val="004007F7"/>
    <w:rsid w:val="004009FF"/>
    <w:rsid w:val="0040105D"/>
    <w:rsid w:val="00401279"/>
    <w:rsid w:val="0040128F"/>
    <w:rsid w:val="00401607"/>
    <w:rsid w:val="004017CA"/>
    <w:rsid w:val="00401AD6"/>
    <w:rsid w:val="00401EF9"/>
    <w:rsid w:val="0040200F"/>
    <w:rsid w:val="00402014"/>
    <w:rsid w:val="004020F4"/>
    <w:rsid w:val="004023B8"/>
    <w:rsid w:val="004026F0"/>
    <w:rsid w:val="00402714"/>
    <w:rsid w:val="00402E26"/>
    <w:rsid w:val="00403457"/>
    <w:rsid w:val="00403B0F"/>
    <w:rsid w:val="00403BD0"/>
    <w:rsid w:val="00403EE3"/>
    <w:rsid w:val="0040402F"/>
    <w:rsid w:val="004043D1"/>
    <w:rsid w:val="0040445B"/>
    <w:rsid w:val="0040462A"/>
    <w:rsid w:val="00404B24"/>
    <w:rsid w:val="00404C66"/>
    <w:rsid w:val="00405C89"/>
    <w:rsid w:val="00405C97"/>
    <w:rsid w:val="00405E57"/>
    <w:rsid w:val="00405E72"/>
    <w:rsid w:val="00406027"/>
    <w:rsid w:val="004062A8"/>
    <w:rsid w:val="00406DD6"/>
    <w:rsid w:val="00407008"/>
    <w:rsid w:val="00407047"/>
    <w:rsid w:val="004073BD"/>
    <w:rsid w:val="004075CE"/>
    <w:rsid w:val="0040765F"/>
    <w:rsid w:val="00407A3D"/>
    <w:rsid w:val="00407BED"/>
    <w:rsid w:val="00410726"/>
    <w:rsid w:val="004111E4"/>
    <w:rsid w:val="004112F8"/>
    <w:rsid w:val="00411A9A"/>
    <w:rsid w:val="0041212D"/>
    <w:rsid w:val="00412188"/>
    <w:rsid w:val="00412207"/>
    <w:rsid w:val="004122E1"/>
    <w:rsid w:val="004124BB"/>
    <w:rsid w:val="00412705"/>
    <w:rsid w:val="00413449"/>
    <w:rsid w:val="00413720"/>
    <w:rsid w:val="00413C51"/>
    <w:rsid w:val="00413DB6"/>
    <w:rsid w:val="00413E00"/>
    <w:rsid w:val="00414541"/>
    <w:rsid w:val="00414E50"/>
    <w:rsid w:val="00414F27"/>
    <w:rsid w:val="00414FAD"/>
    <w:rsid w:val="00415191"/>
    <w:rsid w:val="004159E0"/>
    <w:rsid w:val="00415AE5"/>
    <w:rsid w:val="00415B71"/>
    <w:rsid w:val="00415BCD"/>
    <w:rsid w:val="00415CFF"/>
    <w:rsid w:val="0041656B"/>
    <w:rsid w:val="0041670B"/>
    <w:rsid w:val="00416E31"/>
    <w:rsid w:val="00416F69"/>
    <w:rsid w:val="00416FA4"/>
    <w:rsid w:val="00416FCA"/>
    <w:rsid w:val="00417054"/>
    <w:rsid w:val="00417367"/>
    <w:rsid w:val="00417503"/>
    <w:rsid w:val="004202C3"/>
    <w:rsid w:val="004203BF"/>
    <w:rsid w:val="004204F4"/>
    <w:rsid w:val="00420514"/>
    <w:rsid w:val="00420555"/>
    <w:rsid w:val="004209AF"/>
    <w:rsid w:val="00420D51"/>
    <w:rsid w:val="00420F6C"/>
    <w:rsid w:val="004214A7"/>
    <w:rsid w:val="00421604"/>
    <w:rsid w:val="004216BE"/>
    <w:rsid w:val="00421893"/>
    <w:rsid w:val="004225D6"/>
    <w:rsid w:val="00422857"/>
    <w:rsid w:val="0042293F"/>
    <w:rsid w:val="00422C9F"/>
    <w:rsid w:val="00422F75"/>
    <w:rsid w:val="0042343C"/>
    <w:rsid w:val="00423A5E"/>
    <w:rsid w:val="00423D0D"/>
    <w:rsid w:val="00423D16"/>
    <w:rsid w:val="00423D46"/>
    <w:rsid w:val="00423D93"/>
    <w:rsid w:val="00423F36"/>
    <w:rsid w:val="004247B1"/>
    <w:rsid w:val="00424C56"/>
    <w:rsid w:val="00425147"/>
    <w:rsid w:val="00425789"/>
    <w:rsid w:val="004257B2"/>
    <w:rsid w:val="00425B77"/>
    <w:rsid w:val="00425D5D"/>
    <w:rsid w:val="004261E2"/>
    <w:rsid w:val="00426247"/>
    <w:rsid w:val="00426803"/>
    <w:rsid w:val="00426A5D"/>
    <w:rsid w:val="004270AA"/>
    <w:rsid w:val="004274C2"/>
    <w:rsid w:val="00427651"/>
    <w:rsid w:val="00427C63"/>
    <w:rsid w:val="00430AA7"/>
    <w:rsid w:val="00431C03"/>
    <w:rsid w:val="00431D9D"/>
    <w:rsid w:val="00432239"/>
    <w:rsid w:val="00432349"/>
    <w:rsid w:val="00432458"/>
    <w:rsid w:val="00432486"/>
    <w:rsid w:val="00432DA6"/>
    <w:rsid w:val="00433264"/>
    <w:rsid w:val="00433888"/>
    <w:rsid w:val="00433B1B"/>
    <w:rsid w:val="00433E35"/>
    <w:rsid w:val="00433F45"/>
    <w:rsid w:val="004344E7"/>
    <w:rsid w:val="00434769"/>
    <w:rsid w:val="0043496E"/>
    <w:rsid w:val="00435627"/>
    <w:rsid w:val="0043593B"/>
    <w:rsid w:val="00435B17"/>
    <w:rsid w:val="00435E60"/>
    <w:rsid w:val="00435EC5"/>
    <w:rsid w:val="00436111"/>
    <w:rsid w:val="004361D9"/>
    <w:rsid w:val="0043669D"/>
    <w:rsid w:val="00436DA8"/>
    <w:rsid w:val="00436DAF"/>
    <w:rsid w:val="0043711F"/>
    <w:rsid w:val="00437190"/>
    <w:rsid w:val="00437214"/>
    <w:rsid w:val="00437A2B"/>
    <w:rsid w:val="00437B74"/>
    <w:rsid w:val="00437C28"/>
    <w:rsid w:val="00437D6D"/>
    <w:rsid w:val="00440878"/>
    <w:rsid w:val="0044103A"/>
    <w:rsid w:val="00441395"/>
    <w:rsid w:val="00441681"/>
    <w:rsid w:val="004418A5"/>
    <w:rsid w:val="00441D54"/>
    <w:rsid w:val="00442373"/>
    <w:rsid w:val="0044263D"/>
    <w:rsid w:val="00442D0C"/>
    <w:rsid w:val="00442FE0"/>
    <w:rsid w:val="00443074"/>
    <w:rsid w:val="0044324B"/>
    <w:rsid w:val="00443425"/>
    <w:rsid w:val="004435AC"/>
    <w:rsid w:val="00443B7C"/>
    <w:rsid w:val="00443EC6"/>
    <w:rsid w:val="00443F2F"/>
    <w:rsid w:val="004441D5"/>
    <w:rsid w:val="00444B3E"/>
    <w:rsid w:val="00444CB0"/>
    <w:rsid w:val="00445080"/>
    <w:rsid w:val="004452F2"/>
    <w:rsid w:val="00445504"/>
    <w:rsid w:val="00445625"/>
    <w:rsid w:val="00445843"/>
    <w:rsid w:val="00445CA7"/>
    <w:rsid w:val="00446037"/>
    <w:rsid w:val="004461DE"/>
    <w:rsid w:val="0044640C"/>
    <w:rsid w:val="00446528"/>
    <w:rsid w:val="0044653C"/>
    <w:rsid w:val="0044659E"/>
    <w:rsid w:val="0044677D"/>
    <w:rsid w:val="00446872"/>
    <w:rsid w:val="00446AB2"/>
    <w:rsid w:val="00446E81"/>
    <w:rsid w:val="004470B8"/>
    <w:rsid w:val="004473DE"/>
    <w:rsid w:val="0044745D"/>
    <w:rsid w:val="004503A4"/>
    <w:rsid w:val="00450723"/>
    <w:rsid w:val="00450A7D"/>
    <w:rsid w:val="00450BF8"/>
    <w:rsid w:val="00450FA1"/>
    <w:rsid w:val="004511A3"/>
    <w:rsid w:val="004511BD"/>
    <w:rsid w:val="00451F31"/>
    <w:rsid w:val="0045231A"/>
    <w:rsid w:val="00452335"/>
    <w:rsid w:val="0045233D"/>
    <w:rsid w:val="00452693"/>
    <w:rsid w:val="004527CF"/>
    <w:rsid w:val="00452C95"/>
    <w:rsid w:val="00452EA7"/>
    <w:rsid w:val="00452EDF"/>
    <w:rsid w:val="00453125"/>
    <w:rsid w:val="00453142"/>
    <w:rsid w:val="0045362B"/>
    <w:rsid w:val="00453823"/>
    <w:rsid w:val="00453C3D"/>
    <w:rsid w:val="0045400C"/>
    <w:rsid w:val="00454089"/>
    <w:rsid w:val="00454B56"/>
    <w:rsid w:val="00454B8A"/>
    <w:rsid w:val="004552CB"/>
    <w:rsid w:val="004553AD"/>
    <w:rsid w:val="004555DE"/>
    <w:rsid w:val="00455B78"/>
    <w:rsid w:val="00455C83"/>
    <w:rsid w:val="00455D67"/>
    <w:rsid w:val="00455FD6"/>
    <w:rsid w:val="004560D6"/>
    <w:rsid w:val="00456458"/>
    <w:rsid w:val="004564A4"/>
    <w:rsid w:val="0045663D"/>
    <w:rsid w:val="004568F3"/>
    <w:rsid w:val="0045697A"/>
    <w:rsid w:val="00456E8C"/>
    <w:rsid w:val="004574D8"/>
    <w:rsid w:val="00457510"/>
    <w:rsid w:val="0045765D"/>
    <w:rsid w:val="00457AEA"/>
    <w:rsid w:val="00457C12"/>
    <w:rsid w:val="00457D0B"/>
    <w:rsid w:val="00457DD1"/>
    <w:rsid w:val="00460054"/>
    <w:rsid w:val="004605B7"/>
    <w:rsid w:val="004605F7"/>
    <w:rsid w:val="00460814"/>
    <w:rsid w:val="00460AD1"/>
    <w:rsid w:val="00460B95"/>
    <w:rsid w:val="00460CD9"/>
    <w:rsid w:val="004615AF"/>
    <w:rsid w:val="004616AA"/>
    <w:rsid w:val="00461F67"/>
    <w:rsid w:val="00462180"/>
    <w:rsid w:val="00462298"/>
    <w:rsid w:val="004623D9"/>
    <w:rsid w:val="00462C23"/>
    <w:rsid w:val="00463328"/>
    <w:rsid w:val="004637E3"/>
    <w:rsid w:val="00463E81"/>
    <w:rsid w:val="0046412E"/>
    <w:rsid w:val="0046459A"/>
    <w:rsid w:val="00464727"/>
    <w:rsid w:val="00464D7D"/>
    <w:rsid w:val="00465181"/>
    <w:rsid w:val="004653E0"/>
    <w:rsid w:val="0046554E"/>
    <w:rsid w:val="00465783"/>
    <w:rsid w:val="004657F8"/>
    <w:rsid w:val="004659E7"/>
    <w:rsid w:val="00465EA1"/>
    <w:rsid w:val="00465F65"/>
    <w:rsid w:val="004661E9"/>
    <w:rsid w:val="00466508"/>
    <w:rsid w:val="0046723D"/>
    <w:rsid w:val="004674F6"/>
    <w:rsid w:val="0046770E"/>
    <w:rsid w:val="0047010F"/>
    <w:rsid w:val="0047019D"/>
    <w:rsid w:val="004707DA"/>
    <w:rsid w:val="004707FD"/>
    <w:rsid w:val="00470E17"/>
    <w:rsid w:val="00471005"/>
    <w:rsid w:val="0047107A"/>
    <w:rsid w:val="004713E4"/>
    <w:rsid w:val="004715A8"/>
    <w:rsid w:val="00471634"/>
    <w:rsid w:val="004717B8"/>
    <w:rsid w:val="00471A1C"/>
    <w:rsid w:val="00471C05"/>
    <w:rsid w:val="00471D20"/>
    <w:rsid w:val="00471E5F"/>
    <w:rsid w:val="00471F9B"/>
    <w:rsid w:val="004728F8"/>
    <w:rsid w:val="00473A38"/>
    <w:rsid w:val="00473B0A"/>
    <w:rsid w:val="00473D7D"/>
    <w:rsid w:val="00473EDF"/>
    <w:rsid w:val="00474047"/>
    <w:rsid w:val="004740F0"/>
    <w:rsid w:val="004744BD"/>
    <w:rsid w:val="00474DF9"/>
    <w:rsid w:val="00474E45"/>
    <w:rsid w:val="00474FD4"/>
    <w:rsid w:val="004751FE"/>
    <w:rsid w:val="0047596C"/>
    <w:rsid w:val="00475ADA"/>
    <w:rsid w:val="00475BE0"/>
    <w:rsid w:val="00476026"/>
    <w:rsid w:val="00476044"/>
    <w:rsid w:val="00476563"/>
    <w:rsid w:val="0047682E"/>
    <w:rsid w:val="00476D8C"/>
    <w:rsid w:val="004773A5"/>
    <w:rsid w:val="004774CD"/>
    <w:rsid w:val="0047792D"/>
    <w:rsid w:val="00477BF7"/>
    <w:rsid w:val="0048048C"/>
    <w:rsid w:val="00480722"/>
    <w:rsid w:val="004807C7"/>
    <w:rsid w:val="00480864"/>
    <w:rsid w:val="00480FAA"/>
    <w:rsid w:val="00481165"/>
    <w:rsid w:val="004815EA"/>
    <w:rsid w:val="004816A3"/>
    <w:rsid w:val="00481F2B"/>
    <w:rsid w:val="0048216F"/>
    <w:rsid w:val="004828B3"/>
    <w:rsid w:val="00483222"/>
    <w:rsid w:val="004832E5"/>
    <w:rsid w:val="00483420"/>
    <w:rsid w:val="0048356A"/>
    <w:rsid w:val="0048370B"/>
    <w:rsid w:val="004839B1"/>
    <w:rsid w:val="00483CA1"/>
    <w:rsid w:val="00483DA2"/>
    <w:rsid w:val="00483EFE"/>
    <w:rsid w:val="00484155"/>
    <w:rsid w:val="00484487"/>
    <w:rsid w:val="0048470E"/>
    <w:rsid w:val="004849B5"/>
    <w:rsid w:val="00484D1B"/>
    <w:rsid w:val="00485081"/>
    <w:rsid w:val="00485187"/>
    <w:rsid w:val="00485590"/>
    <w:rsid w:val="004855F3"/>
    <w:rsid w:val="004856E2"/>
    <w:rsid w:val="00485BF7"/>
    <w:rsid w:val="00485E7A"/>
    <w:rsid w:val="00485FF0"/>
    <w:rsid w:val="00486177"/>
    <w:rsid w:val="00486AFA"/>
    <w:rsid w:val="00487570"/>
    <w:rsid w:val="00487726"/>
    <w:rsid w:val="00487C91"/>
    <w:rsid w:val="00487D34"/>
    <w:rsid w:val="00487DD3"/>
    <w:rsid w:val="004901A2"/>
    <w:rsid w:val="00490AC7"/>
    <w:rsid w:val="00490B41"/>
    <w:rsid w:val="00490CF5"/>
    <w:rsid w:val="00490F3F"/>
    <w:rsid w:val="0049168C"/>
    <w:rsid w:val="00491DB0"/>
    <w:rsid w:val="0049203A"/>
    <w:rsid w:val="0049219E"/>
    <w:rsid w:val="0049223E"/>
    <w:rsid w:val="004925B4"/>
    <w:rsid w:val="004925DB"/>
    <w:rsid w:val="004927C8"/>
    <w:rsid w:val="00492B00"/>
    <w:rsid w:val="00492DBA"/>
    <w:rsid w:val="00493095"/>
    <w:rsid w:val="00493546"/>
    <w:rsid w:val="004935F1"/>
    <w:rsid w:val="004935F9"/>
    <w:rsid w:val="0049399F"/>
    <w:rsid w:val="00493C73"/>
    <w:rsid w:val="004948F1"/>
    <w:rsid w:val="00494B35"/>
    <w:rsid w:val="00494D40"/>
    <w:rsid w:val="00494DA0"/>
    <w:rsid w:val="004953A0"/>
    <w:rsid w:val="0049542E"/>
    <w:rsid w:val="004959D5"/>
    <w:rsid w:val="0049639A"/>
    <w:rsid w:val="004963EE"/>
    <w:rsid w:val="004966A0"/>
    <w:rsid w:val="00496C62"/>
    <w:rsid w:val="00497A2A"/>
    <w:rsid w:val="00497CB3"/>
    <w:rsid w:val="00497E9E"/>
    <w:rsid w:val="004A0880"/>
    <w:rsid w:val="004A0EF1"/>
    <w:rsid w:val="004A11A2"/>
    <w:rsid w:val="004A18FD"/>
    <w:rsid w:val="004A1F51"/>
    <w:rsid w:val="004A1F56"/>
    <w:rsid w:val="004A257E"/>
    <w:rsid w:val="004A2A8D"/>
    <w:rsid w:val="004A361B"/>
    <w:rsid w:val="004A3695"/>
    <w:rsid w:val="004A3949"/>
    <w:rsid w:val="004A3B17"/>
    <w:rsid w:val="004A426B"/>
    <w:rsid w:val="004A42B3"/>
    <w:rsid w:val="004A4362"/>
    <w:rsid w:val="004A4750"/>
    <w:rsid w:val="004A4A23"/>
    <w:rsid w:val="004A5638"/>
    <w:rsid w:val="004A5F62"/>
    <w:rsid w:val="004A61E6"/>
    <w:rsid w:val="004A6488"/>
    <w:rsid w:val="004A65EF"/>
    <w:rsid w:val="004A68D9"/>
    <w:rsid w:val="004A6A59"/>
    <w:rsid w:val="004A6E64"/>
    <w:rsid w:val="004A6F19"/>
    <w:rsid w:val="004A6F62"/>
    <w:rsid w:val="004A709B"/>
    <w:rsid w:val="004A73BF"/>
    <w:rsid w:val="004A7648"/>
    <w:rsid w:val="004A7658"/>
    <w:rsid w:val="004A7BF2"/>
    <w:rsid w:val="004A7C59"/>
    <w:rsid w:val="004B0042"/>
    <w:rsid w:val="004B0639"/>
    <w:rsid w:val="004B0747"/>
    <w:rsid w:val="004B088A"/>
    <w:rsid w:val="004B1243"/>
    <w:rsid w:val="004B145A"/>
    <w:rsid w:val="004B1935"/>
    <w:rsid w:val="004B2038"/>
    <w:rsid w:val="004B2D50"/>
    <w:rsid w:val="004B3539"/>
    <w:rsid w:val="004B4DDA"/>
    <w:rsid w:val="004B4E81"/>
    <w:rsid w:val="004B4FC6"/>
    <w:rsid w:val="004B5653"/>
    <w:rsid w:val="004B578A"/>
    <w:rsid w:val="004B5994"/>
    <w:rsid w:val="004B6444"/>
    <w:rsid w:val="004B6875"/>
    <w:rsid w:val="004B6FC1"/>
    <w:rsid w:val="004B7291"/>
    <w:rsid w:val="004B741E"/>
    <w:rsid w:val="004C018F"/>
    <w:rsid w:val="004C025E"/>
    <w:rsid w:val="004C0439"/>
    <w:rsid w:val="004C0780"/>
    <w:rsid w:val="004C0FE0"/>
    <w:rsid w:val="004C141E"/>
    <w:rsid w:val="004C15BC"/>
    <w:rsid w:val="004C16BC"/>
    <w:rsid w:val="004C1C5F"/>
    <w:rsid w:val="004C20ED"/>
    <w:rsid w:val="004C26CF"/>
    <w:rsid w:val="004C2725"/>
    <w:rsid w:val="004C2CE1"/>
    <w:rsid w:val="004C323F"/>
    <w:rsid w:val="004C325A"/>
    <w:rsid w:val="004C33BE"/>
    <w:rsid w:val="004C33C1"/>
    <w:rsid w:val="004C3596"/>
    <w:rsid w:val="004C376F"/>
    <w:rsid w:val="004C3780"/>
    <w:rsid w:val="004C3B11"/>
    <w:rsid w:val="004C3CF0"/>
    <w:rsid w:val="004C3D09"/>
    <w:rsid w:val="004C42DD"/>
    <w:rsid w:val="004C4D71"/>
    <w:rsid w:val="004C4DDC"/>
    <w:rsid w:val="004C4E89"/>
    <w:rsid w:val="004C4F20"/>
    <w:rsid w:val="004C51C2"/>
    <w:rsid w:val="004C5867"/>
    <w:rsid w:val="004C5A2E"/>
    <w:rsid w:val="004C6885"/>
    <w:rsid w:val="004C6F0F"/>
    <w:rsid w:val="004C74B6"/>
    <w:rsid w:val="004C7BE5"/>
    <w:rsid w:val="004C7DF1"/>
    <w:rsid w:val="004D09BD"/>
    <w:rsid w:val="004D0BEA"/>
    <w:rsid w:val="004D0D1C"/>
    <w:rsid w:val="004D0ED1"/>
    <w:rsid w:val="004D0ED2"/>
    <w:rsid w:val="004D15E8"/>
    <w:rsid w:val="004D1741"/>
    <w:rsid w:val="004D1B3A"/>
    <w:rsid w:val="004D1B7F"/>
    <w:rsid w:val="004D1DB2"/>
    <w:rsid w:val="004D1F69"/>
    <w:rsid w:val="004D23D5"/>
    <w:rsid w:val="004D26B0"/>
    <w:rsid w:val="004D26C4"/>
    <w:rsid w:val="004D2711"/>
    <w:rsid w:val="004D2B20"/>
    <w:rsid w:val="004D2F3D"/>
    <w:rsid w:val="004D315D"/>
    <w:rsid w:val="004D3303"/>
    <w:rsid w:val="004D36FC"/>
    <w:rsid w:val="004D3723"/>
    <w:rsid w:val="004D3B1C"/>
    <w:rsid w:val="004D3E57"/>
    <w:rsid w:val="004D4814"/>
    <w:rsid w:val="004D4840"/>
    <w:rsid w:val="004D4A7B"/>
    <w:rsid w:val="004D4CFE"/>
    <w:rsid w:val="004D4D95"/>
    <w:rsid w:val="004D518E"/>
    <w:rsid w:val="004D51D3"/>
    <w:rsid w:val="004D51F6"/>
    <w:rsid w:val="004D5318"/>
    <w:rsid w:val="004D564E"/>
    <w:rsid w:val="004D5CDD"/>
    <w:rsid w:val="004D647F"/>
    <w:rsid w:val="004D6627"/>
    <w:rsid w:val="004D7551"/>
    <w:rsid w:val="004D776C"/>
    <w:rsid w:val="004D7801"/>
    <w:rsid w:val="004D7D6F"/>
    <w:rsid w:val="004D7ECF"/>
    <w:rsid w:val="004E005C"/>
    <w:rsid w:val="004E07BE"/>
    <w:rsid w:val="004E0E68"/>
    <w:rsid w:val="004E1075"/>
    <w:rsid w:val="004E16BC"/>
    <w:rsid w:val="004E187F"/>
    <w:rsid w:val="004E193F"/>
    <w:rsid w:val="004E1A95"/>
    <w:rsid w:val="004E1CFF"/>
    <w:rsid w:val="004E253D"/>
    <w:rsid w:val="004E25D5"/>
    <w:rsid w:val="004E29DD"/>
    <w:rsid w:val="004E3791"/>
    <w:rsid w:val="004E3923"/>
    <w:rsid w:val="004E3A12"/>
    <w:rsid w:val="004E3F83"/>
    <w:rsid w:val="004E4007"/>
    <w:rsid w:val="004E4104"/>
    <w:rsid w:val="004E42DE"/>
    <w:rsid w:val="004E444A"/>
    <w:rsid w:val="004E4AF4"/>
    <w:rsid w:val="004E4BA2"/>
    <w:rsid w:val="004E4CE0"/>
    <w:rsid w:val="004E4D40"/>
    <w:rsid w:val="004E501E"/>
    <w:rsid w:val="004E506F"/>
    <w:rsid w:val="004E5272"/>
    <w:rsid w:val="004E53B3"/>
    <w:rsid w:val="004E5D1E"/>
    <w:rsid w:val="004E5F46"/>
    <w:rsid w:val="004E5F95"/>
    <w:rsid w:val="004E696D"/>
    <w:rsid w:val="004E69B4"/>
    <w:rsid w:val="004E69C4"/>
    <w:rsid w:val="004E6AAF"/>
    <w:rsid w:val="004E6D6F"/>
    <w:rsid w:val="004E78AC"/>
    <w:rsid w:val="004F0025"/>
    <w:rsid w:val="004F05E4"/>
    <w:rsid w:val="004F1106"/>
    <w:rsid w:val="004F127A"/>
    <w:rsid w:val="004F14E9"/>
    <w:rsid w:val="004F182F"/>
    <w:rsid w:val="004F2028"/>
    <w:rsid w:val="004F216A"/>
    <w:rsid w:val="004F23A9"/>
    <w:rsid w:val="004F4999"/>
    <w:rsid w:val="004F4FA4"/>
    <w:rsid w:val="004F5083"/>
    <w:rsid w:val="004F5507"/>
    <w:rsid w:val="004F57ED"/>
    <w:rsid w:val="004F5993"/>
    <w:rsid w:val="004F5AEF"/>
    <w:rsid w:val="004F5CEE"/>
    <w:rsid w:val="004F6436"/>
    <w:rsid w:val="004F6C27"/>
    <w:rsid w:val="004F71F8"/>
    <w:rsid w:val="004F7FD0"/>
    <w:rsid w:val="0050000B"/>
    <w:rsid w:val="0050052E"/>
    <w:rsid w:val="00500788"/>
    <w:rsid w:val="005007D8"/>
    <w:rsid w:val="00500A94"/>
    <w:rsid w:val="00500B03"/>
    <w:rsid w:val="00500F82"/>
    <w:rsid w:val="00501577"/>
    <w:rsid w:val="00501673"/>
    <w:rsid w:val="00501FE6"/>
    <w:rsid w:val="005020C1"/>
    <w:rsid w:val="00502381"/>
    <w:rsid w:val="005023FD"/>
    <w:rsid w:val="00502D2E"/>
    <w:rsid w:val="00502E15"/>
    <w:rsid w:val="00503716"/>
    <w:rsid w:val="00503D16"/>
    <w:rsid w:val="00504886"/>
    <w:rsid w:val="00504C86"/>
    <w:rsid w:val="0050567D"/>
    <w:rsid w:val="00505761"/>
    <w:rsid w:val="005059CA"/>
    <w:rsid w:val="00505DD1"/>
    <w:rsid w:val="00506085"/>
    <w:rsid w:val="005068FD"/>
    <w:rsid w:val="00507243"/>
    <w:rsid w:val="00507638"/>
    <w:rsid w:val="005076AE"/>
    <w:rsid w:val="00507872"/>
    <w:rsid w:val="00507BA8"/>
    <w:rsid w:val="00510061"/>
    <w:rsid w:val="0051010A"/>
    <w:rsid w:val="0051037E"/>
    <w:rsid w:val="0051085E"/>
    <w:rsid w:val="005108A9"/>
    <w:rsid w:val="00510904"/>
    <w:rsid w:val="005118C2"/>
    <w:rsid w:val="00511AE4"/>
    <w:rsid w:val="005120AB"/>
    <w:rsid w:val="005123C8"/>
    <w:rsid w:val="005128B7"/>
    <w:rsid w:val="00512E7F"/>
    <w:rsid w:val="0051357F"/>
    <w:rsid w:val="00514430"/>
    <w:rsid w:val="00514637"/>
    <w:rsid w:val="00514FE8"/>
    <w:rsid w:val="005150C4"/>
    <w:rsid w:val="00515469"/>
    <w:rsid w:val="00515510"/>
    <w:rsid w:val="00515709"/>
    <w:rsid w:val="0051597A"/>
    <w:rsid w:val="00515D6D"/>
    <w:rsid w:val="0051644E"/>
    <w:rsid w:val="0051648E"/>
    <w:rsid w:val="0051678F"/>
    <w:rsid w:val="00516B29"/>
    <w:rsid w:val="00516C69"/>
    <w:rsid w:val="00516D72"/>
    <w:rsid w:val="00516DFE"/>
    <w:rsid w:val="00516F9A"/>
    <w:rsid w:val="00517242"/>
    <w:rsid w:val="005176A4"/>
    <w:rsid w:val="005176E2"/>
    <w:rsid w:val="0052009F"/>
    <w:rsid w:val="005201C8"/>
    <w:rsid w:val="00520333"/>
    <w:rsid w:val="005213CC"/>
    <w:rsid w:val="0052150B"/>
    <w:rsid w:val="005215DA"/>
    <w:rsid w:val="0052180A"/>
    <w:rsid w:val="00521884"/>
    <w:rsid w:val="00521ADC"/>
    <w:rsid w:val="005221BA"/>
    <w:rsid w:val="0052283A"/>
    <w:rsid w:val="005229DF"/>
    <w:rsid w:val="0052338B"/>
    <w:rsid w:val="005237D1"/>
    <w:rsid w:val="005239D8"/>
    <w:rsid w:val="00523B6D"/>
    <w:rsid w:val="00523C63"/>
    <w:rsid w:val="00523CCC"/>
    <w:rsid w:val="00524027"/>
    <w:rsid w:val="0052417B"/>
    <w:rsid w:val="005241BB"/>
    <w:rsid w:val="00524254"/>
    <w:rsid w:val="0052446D"/>
    <w:rsid w:val="0052448B"/>
    <w:rsid w:val="0052460C"/>
    <w:rsid w:val="0052480D"/>
    <w:rsid w:val="00524891"/>
    <w:rsid w:val="00524A8F"/>
    <w:rsid w:val="00524FCC"/>
    <w:rsid w:val="005253B5"/>
    <w:rsid w:val="005253E3"/>
    <w:rsid w:val="005253F0"/>
    <w:rsid w:val="00525429"/>
    <w:rsid w:val="00525695"/>
    <w:rsid w:val="005258F9"/>
    <w:rsid w:val="00525923"/>
    <w:rsid w:val="00525BD3"/>
    <w:rsid w:val="00525F72"/>
    <w:rsid w:val="005262CF"/>
    <w:rsid w:val="0052647A"/>
    <w:rsid w:val="0052677D"/>
    <w:rsid w:val="005267DC"/>
    <w:rsid w:val="0052695F"/>
    <w:rsid w:val="00527175"/>
    <w:rsid w:val="00527424"/>
    <w:rsid w:val="00527529"/>
    <w:rsid w:val="0052755F"/>
    <w:rsid w:val="0052758C"/>
    <w:rsid w:val="0052780D"/>
    <w:rsid w:val="005278C6"/>
    <w:rsid w:val="00527BEF"/>
    <w:rsid w:val="00527FFB"/>
    <w:rsid w:val="0053004B"/>
    <w:rsid w:val="0053130D"/>
    <w:rsid w:val="00531CC0"/>
    <w:rsid w:val="005327CC"/>
    <w:rsid w:val="00532C66"/>
    <w:rsid w:val="0053325F"/>
    <w:rsid w:val="00533265"/>
    <w:rsid w:val="00533D6B"/>
    <w:rsid w:val="00533DE7"/>
    <w:rsid w:val="00533F0B"/>
    <w:rsid w:val="005341EE"/>
    <w:rsid w:val="00534D29"/>
    <w:rsid w:val="00535509"/>
    <w:rsid w:val="00535536"/>
    <w:rsid w:val="005356C6"/>
    <w:rsid w:val="00535D07"/>
    <w:rsid w:val="00535E92"/>
    <w:rsid w:val="00535F1D"/>
    <w:rsid w:val="00536110"/>
    <w:rsid w:val="00536713"/>
    <w:rsid w:val="0053681A"/>
    <w:rsid w:val="00536C8B"/>
    <w:rsid w:val="005374DF"/>
    <w:rsid w:val="005377DD"/>
    <w:rsid w:val="0053783B"/>
    <w:rsid w:val="00537840"/>
    <w:rsid w:val="005379AB"/>
    <w:rsid w:val="00537B49"/>
    <w:rsid w:val="00537D5F"/>
    <w:rsid w:val="00537D94"/>
    <w:rsid w:val="0054039C"/>
    <w:rsid w:val="00540634"/>
    <w:rsid w:val="00540B4F"/>
    <w:rsid w:val="0054108F"/>
    <w:rsid w:val="00541163"/>
    <w:rsid w:val="005411E4"/>
    <w:rsid w:val="005419F4"/>
    <w:rsid w:val="00542623"/>
    <w:rsid w:val="00542C78"/>
    <w:rsid w:val="005433B7"/>
    <w:rsid w:val="00543427"/>
    <w:rsid w:val="005438AB"/>
    <w:rsid w:val="00543962"/>
    <w:rsid w:val="00543A9E"/>
    <w:rsid w:val="00543B64"/>
    <w:rsid w:val="00543E95"/>
    <w:rsid w:val="00544712"/>
    <w:rsid w:val="0054479D"/>
    <w:rsid w:val="005448F9"/>
    <w:rsid w:val="005457F4"/>
    <w:rsid w:val="00545842"/>
    <w:rsid w:val="00545B99"/>
    <w:rsid w:val="00545C17"/>
    <w:rsid w:val="00545DCE"/>
    <w:rsid w:val="0054608E"/>
    <w:rsid w:val="00546121"/>
    <w:rsid w:val="005463A3"/>
    <w:rsid w:val="00546825"/>
    <w:rsid w:val="00546EE8"/>
    <w:rsid w:val="0054731F"/>
    <w:rsid w:val="0054742D"/>
    <w:rsid w:val="005475A1"/>
    <w:rsid w:val="005479DB"/>
    <w:rsid w:val="005500C7"/>
    <w:rsid w:val="005509F7"/>
    <w:rsid w:val="00550D1B"/>
    <w:rsid w:val="0055117C"/>
    <w:rsid w:val="00551BA5"/>
    <w:rsid w:val="00552118"/>
    <w:rsid w:val="0055255A"/>
    <w:rsid w:val="00552A6C"/>
    <w:rsid w:val="00552F8B"/>
    <w:rsid w:val="005537BB"/>
    <w:rsid w:val="00554426"/>
    <w:rsid w:val="00554570"/>
    <w:rsid w:val="0055468B"/>
    <w:rsid w:val="00554A98"/>
    <w:rsid w:val="00554E87"/>
    <w:rsid w:val="005555A5"/>
    <w:rsid w:val="00555F51"/>
    <w:rsid w:val="00556373"/>
    <w:rsid w:val="00556951"/>
    <w:rsid w:val="00556B9E"/>
    <w:rsid w:val="00556E8B"/>
    <w:rsid w:val="00557265"/>
    <w:rsid w:val="005577A7"/>
    <w:rsid w:val="00557EEC"/>
    <w:rsid w:val="00560782"/>
    <w:rsid w:val="00560AF5"/>
    <w:rsid w:val="00560C51"/>
    <w:rsid w:val="00560CC0"/>
    <w:rsid w:val="00561227"/>
    <w:rsid w:val="0056125F"/>
    <w:rsid w:val="0056186E"/>
    <w:rsid w:val="005618C4"/>
    <w:rsid w:val="00561AA5"/>
    <w:rsid w:val="00561AC8"/>
    <w:rsid w:val="00561B05"/>
    <w:rsid w:val="0056235B"/>
    <w:rsid w:val="00562561"/>
    <w:rsid w:val="00562AC3"/>
    <w:rsid w:val="00563FB1"/>
    <w:rsid w:val="005647F9"/>
    <w:rsid w:val="00564933"/>
    <w:rsid w:val="00564BA7"/>
    <w:rsid w:val="00565492"/>
    <w:rsid w:val="005656E3"/>
    <w:rsid w:val="00565803"/>
    <w:rsid w:val="0056580D"/>
    <w:rsid w:val="00565A8C"/>
    <w:rsid w:val="00565C9F"/>
    <w:rsid w:val="00565D45"/>
    <w:rsid w:val="00565D9B"/>
    <w:rsid w:val="005663DB"/>
    <w:rsid w:val="00566401"/>
    <w:rsid w:val="00566CC4"/>
    <w:rsid w:val="0056709C"/>
    <w:rsid w:val="005670A1"/>
    <w:rsid w:val="00567252"/>
    <w:rsid w:val="00567267"/>
    <w:rsid w:val="00567312"/>
    <w:rsid w:val="00567606"/>
    <w:rsid w:val="00567A61"/>
    <w:rsid w:val="00567F9B"/>
    <w:rsid w:val="0057068E"/>
    <w:rsid w:val="0057099A"/>
    <w:rsid w:val="00571251"/>
    <w:rsid w:val="0057228D"/>
    <w:rsid w:val="00573111"/>
    <w:rsid w:val="0057336E"/>
    <w:rsid w:val="0057383D"/>
    <w:rsid w:val="0057384D"/>
    <w:rsid w:val="0057418A"/>
    <w:rsid w:val="0057436F"/>
    <w:rsid w:val="00574625"/>
    <w:rsid w:val="005746A7"/>
    <w:rsid w:val="005746B2"/>
    <w:rsid w:val="00574700"/>
    <w:rsid w:val="00574781"/>
    <w:rsid w:val="005747FE"/>
    <w:rsid w:val="005749DF"/>
    <w:rsid w:val="00574A87"/>
    <w:rsid w:val="00574AC8"/>
    <w:rsid w:val="00574BBA"/>
    <w:rsid w:val="00575186"/>
    <w:rsid w:val="00575954"/>
    <w:rsid w:val="005761A4"/>
    <w:rsid w:val="00576249"/>
    <w:rsid w:val="00576A3C"/>
    <w:rsid w:val="00576B00"/>
    <w:rsid w:val="00577185"/>
    <w:rsid w:val="005771EC"/>
    <w:rsid w:val="005800D9"/>
    <w:rsid w:val="005800E0"/>
    <w:rsid w:val="005805AE"/>
    <w:rsid w:val="005807DB"/>
    <w:rsid w:val="00580AEF"/>
    <w:rsid w:val="0058115E"/>
    <w:rsid w:val="005811F1"/>
    <w:rsid w:val="00581350"/>
    <w:rsid w:val="005813BF"/>
    <w:rsid w:val="005819EC"/>
    <w:rsid w:val="00581FDA"/>
    <w:rsid w:val="005826D0"/>
    <w:rsid w:val="005829AF"/>
    <w:rsid w:val="00582AD5"/>
    <w:rsid w:val="00582E20"/>
    <w:rsid w:val="00583261"/>
    <w:rsid w:val="005835AD"/>
    <w:rsid w:val="00583941"/>
    <w:rsid w:val="00583DF0"/>
    <w:rsid w:val="005842D3"/>
    <w:rsid w:val="0058477F"/>
    <w:rsid w:val="0058488B"/>
    <w:rsid w:val="00584A35"/>
    <w:rsid w:val="0058505F"/>
    <w:rsid w:val="00585899"/>
    <w:rsid w:val="0058591E"/>
    <w:rsid w:val="00585FA4"/>
    <w:rsid w:val="0058622B"/>
    <w:rsid w:val="00586244"/>
    <w:rsid w:val="0058654B"/>
    <w:rsid w:val="00586805"/>
    <w:rsid w:val="00586B38"/>
    <w:rsid w:val="00586DCF"/>
    <w:rsid w:val="00586EBE"/>
    <w:rsid w:val="0058701E"/>
    <w:rsid w:val="0058713D"/>
    <w:rsid w:val="0058741E"/>
    <w:rsid w:val="00587956"/>
    <w:rsid w:val="00587A6A"/>
    <w:rsid w:val="00587E62"/>
    <w:rsid w:val="00587F55"/>
    <w:rsid w:val="00590066"/>
    <w:rsid w:val="00590372"/>
    <w:rsid w:val="005903B8"/>
    <w:rsid w:val="00590762"/>
    <w:rsid w:val="00590D90"/>
    <w:rsid w:val="00590DAA"/>
    <w:rsid w:val="00591622"/>
    <w:rsid w:val="00591B06"/>
    <w:rsid w:val="005920AB"/>
    <w:rsid w:val="005925E6"/>
    <w:rsid w:val="005926F8"/>
    <w:rsid w:val="0059286E"/>
    <w:rsid w:val="0059289C"/>
    <w:rsid w:val="00592EC3"/>
    <w:rsid w:val="00593158"/>
    <w:rsid w:val="0059383A"/>
    <w:rsid w:val="00593AD4"/>
    <w:rsid w:val="00593CC3"/>
    <w:rsid w:val="00593DE3"/>
    <w:rsid w:val="00593E0F"/>
    <w:rsid w:val="00594235"/>
    <w:rsid w:val="005949A0"/>
    <w:rsid w:val="00594EE1"/>
    <w:rsid w:val="00595091"/>
    <w:rsid w:val="00595374"/>
    <w:rsid w:val="00595558"/>
    <w:rsid w:val="0059585E"/>
    <w:rsid w:val="005959FB"/>
    <w:rsid w:val="005960D0"/>
    <w:rsid w:val="005967C1"/>
    <w:rsid w:val="00596C57"/>
    <w:rsid w:val="00596DFB"/>
    <w:rsid w:val="0059711F"/>
    <w:rsid w:val="00597693"/>
    <w:rsid w:val="0059772A"/>
    <w:rsid w:val="00597A17"/>
    <w:rsid w:val="00597AE6"/>
    <w:rsid w:val="00597AFB"/>
    <w:rsid w:val="00597BC7"/>
    <w:rsid w:val="005A008E"/>
    <w:rsid w:val="005A017E"/>
    <w:rsid w:val="005A019E"/>
    <w:rsid w:val="005A0410"/>
    <w:rsid w:val="005A0864"/>
    <w:rsid w:val="005A0A01"/>
    <w:rsid w:val="005A0B03"/>
    <w:rsid w:val="005A0B53"/>
    <w:rsid w:val="005A0D9B"/>
    <w:rsid w:val="005A113D"/>
    <w:rsid w:val="005A1301"/>
    <w:rsid w:val="005A1346"/>
    <w:rsid w:val="005A14DD"/>
    <w:rsid w:val="005A150B"/>
    <w:rsid w:val="005A1BD2"/>
    <w:rsid w:val="005A1DF0"/>
    <w:rsid w:val="005A22BC"/>
    <w:rsid w:val="005A260E"/>
    <w:rsid w:val="005A2894"/>
    <w:rsid w:val="005A2D17"/>
    <w:rsid w:val="005A33C9"/>
    <w:rsid w:val="005A372C"/>
    <w:rsid w:val="005A3741"/>
    <w:rsid w:val="005A3808"/>
    <w:rsid w:val="005A3994"/>
    <w:rsid w:val="005A39F3"/>
    <w:rsid w:val="005A3AAF"/>
    <w:rsid w:val="005A3BA2"/>
    <w:rsid w:val="005A3D7C"/>
    <w:rsid w:val="005A3EE8"/>
    <w:rsid w:val="005A3F53"/>
    <w:rsid w:val="005A405E"/>
    <w:rsid w:val="005A41F3"/>
    <w:rsid w:val="005A4B96"/>
    <w:rsid w:val="005A543C"/>
    <w:rsid w:val="005A550F"/>
    <w:rsid w:val="005A598E"/>
    <w:rsid w:val="005A5A67"/>
    <w:rsid w:val="005A5A9B"/>
    <w:rsid w:val="005A5D22"/>
    <w:rsid w:val="005A6146"/>
    <w:rsid w:val="005A65CF"/>
    <w:rsid w:val="005A6865"/>
    <w:rsid w:val="005A68A7"/>
    <w:rsid w:val="005A713B"/>
    <w:rsid w:val="005A721E"/>
    <w:rsid w:val="005A7301"/>
    <w:rsid w:val="005A75E1"/>
    <w:rsid w:val="005A7690"/>
    <w:rsid w:val="005A7C1E"/>
    <w:rsid w:val="005A7CA6"/>
    <w:rsid w:val="005B023B"/>
    <w:rsid w:val="005B073D"/>
    <w:rsid w:val="005B0B3A"/>
    <w:rsid w:val="005B0DA5"/>
    <w:rsid w:val="005B1505"/>
    <w:rsid w:val="005B1987"/>
    <w:rsid w:val="005B2205"/>
    <w:rsid w:val="005B314D"/>
    <w:rsid w:val="005B3202"/>
    <w:rsid w:val="005B3477"/>
    <w:rsid w:val="005B3622"/>
    <w:rsid w:val="005B3826"/>
    <w:rsid w:val="005B3A82"/>
    <w:rsid w:val="005B3C6C"/>
    <w:rsid w:val="005B3E28"/>
    <w:rsid w:val="005B5091"/>
    <w:rsid w:val="005B569E"/>
    <w:rsid w:val="005B6100"/>
    <w:rsid w:val="005B6769"/>
    <w:rsid w:val="005B694A"/>
    <w:rsid w:val="005B6B9D"/>
    <w:rsid w:val="005B6D0F"/>
    <w:rsid w:val="005B7A69"/>
    <w:rsid w:val="005B7A98"/>
    <w:rsid w:val="005C035D"/>
    <w:rsid w:val="005C054F"/>
    <w:rsid w:val="005C0C05"/>
    <w:rsid w:val="005C0C46"/>
    <w:rsid w:val="005C1354"/>
    <w:rsid w:val="005C1747"/>
    <w:rsid w:val="005C19AD"/>
    <w:rsid w:val="005C1BD0"/>
    <w:rsid w:val="005C1C0F"/>
    <w:rsid w:val="005C20A6"/>
    <w:rsid w:val="005C21B6"/>
    <w:rsid w:val="005C2351"/>
    <w:rsid w:val="005C2A24"/>
    <w:rsid w:val="005C2A40"/>
    <w:rsid w:val="005C336E"/>
    <w:rsid w:val="005C3436"/>
    <w:rsid w:val="005C416B"/>
    <w:rsid w:val="005C45CC"/>
    <w:rsid w:val="005C46FA"/>
    <w:rsid w:val="005C4850"/>
    <w:rsid w:val="005C4C27"/>
    <w:rsid w:val="005C4C60"/>
    <w:rsid w:val="005C55C4"/>
    <w:rsid w:val="005C5A6C"/>
    <w:rsid w:val="005C5C2B"/>
    <w:rsid w:val="005C66E0"/>
    <w:rsid w:val="005C7097"/>
    <w:rsid w:val="005C71DA"/>
    <w:rsid w:val="005C78AB"/>
    <w:rsid w:val="005C79CE"/>
    <w:rsid w:val="005C79EC"/>
    <w:rsid w:val="005C7A91"/>
    <w:rsid w:val="005C7AB7"/>
    <w:rsid w:val="005C7FA3"/>
    <w:rsid w:val="005D0286"/>
    <w:rsid w:val="005D04CA"/>
    <w:rsid w:val="005D0651"/>
    <w:rsid w:val="005D0AEC"/>
    <w:rsid w:val="005D0CFD"/>
    <w:rsid w:val="005D0F0D"/>
    <w:rsid w:val="005D1238"/>
    <w:rsid w:val="005D1B67"/>
    <w:rsid w:val="005D2344"/>
    <w:rsid w:val="005D23D2"/>
    <w:rsid w:val="005D23F1"/>
    <w:rsid w:val="005D2624"/>
    <w:rsid w:val="005D2DEE"/>
    <w:rsid w:val="005D31BE"/>
    <w:rsid w:val="005D351D"/>
    <w:rsid w:val="005D3603"/>
    <w:rsid w:val="005D3EAF"/>
    <w:rsid w:val="005D3F56"/>
    <w:rsid w:val="005D4498"/>
    <w:rsid w:val="005D45EC"/>
    <w:rsid w:val="005D4B12"/>
    <w:rsid w:val="005D51E6"/>
    <w:rsid w:val="005D5568"/>
    <w:rsid w:val="005D55B6"/>
    <w:rsid w:val="005D5C34"/>
    <w:rsid w:val="005D643C"/>
    <w:rsid w:val="005D6485"/>
    <w:rsid w:val="005D658B"/>
    <w:rsid w:val="005D68EB"/>
    <w:rsid w:val="005D6E4C"/>
    <w:rsid w:val="005D6F97"/>
    <w:rsid w:val="005D6FEB"/>
    <w:rsid w:val="005D7041"/>
    <w:rsid w:val="005D72C7"/>
    <w:rsid w:val="005D79E1"/>
    <w:rsid w:val="005D7B96"/>
    <w:rsid w:val="005E0090"/>
    <w:rsid w:val="005E04F8"/>
    <w:rsid w:val="005E06D8"/>
    <w:rsid w:val="005E133C"/>
    <w:rsid w:val="005E1348"/>
    <w:rsid w:val="005E1509"/>
    <w:rsid w:val="005E1523"/>
    <w:rsid w:val="005E205B"/>
    <w:rsid w:val="005E24A7"/>
    <w:rsid w:val="005E2A50"/>
    <w:rsid w:val="005E3939"/>
    <w:rsid w:val="005E39D6"/>
    <w:rsid w:val="005E3A65"/>
    <w:rsid w:val="005E3DC6"/>
    <w:rsid w:val="005E3E1C"/>
    <w:rsid w:val="005E3F86"/>
    <w:rsid w:val="005E440C"/>
    <w:rsid w:val="005E4F58"/>
    <w:rsid w:val="005E5264"/>
    <w:rsid w:val="005E5312"/>
    <w:rsid w:val="005E581D"/>
    <w:rsid w:val="005E5C7E"/>
    <w:rsid w:val="005E5D84"/>
    <w:rsid w:val="005E608C"/>
    <w:rsid w:val="005E6247"/>
    <w:rsid w:val="005E654B"/>
    <w:rsid w:val="005E737F"/>
    <w:rsid w:val="005E765A"/>
    <w:rsid w:val="005E780A"/>
    <w:rsid w:val="005E7A5C"/>
    <w:rsid w:val="005E7F00"/>
    <w:rsid w:val="005F05CD"/>
    <w:rsid w:val="005F0C87"/>
    <w:rsid w:val="005F0FEF"/>
    <w:rsid w:val="005F1430"/>
    <w:rsid w:val="005F14AF"/>
    <w:rsid w:val="005F182C"/>
    <w:rsid w:val="005F19FB"/>
    <w:rsid w:val="005F1B7A"/>
    <w:rsid w:val="005F1C47"/>
    <w:rsid w:val="005F1D7A"/>
    <w:rsid w:val="005F214A"/>
    <w:rsid w:val="005F2600"/>
    <w:rsid w:val="005F2634"/>
    <w:rsid w:val="005F289B"/>
    <w:rsid w:val="005F2A1F"/>
    <w:rsid w:val="005F2D0C"/>
    <w:rsid w:val="005F2DD7"/>
    <w:rsid w:val="005F2E2C"/>
    <w:rsid w:val="005F3049"/>
    <w:rsid w:val="005F4029"/>
    <w:rsid w:val="005F4B87"/>
    <w:rsid w:val="005F4C1B"/>
    <w:rsid w:val="005F4C3B"/>
    <w:rsid w:val="005F4EBD"/>
    <w:rsid w:val="005F503A"/>
    <w:rsid w:val="005F50B8"/>
    <w:rsid w:val="005F56EE"/>
    <w:rsid w:val="005F5B70"/>
    <w:rsid w:val="005F5E8B"/>
    <w:rsid w:val="005F63F1"/>
    <w:rsid w:val="005F651F"/>
    <w:rsid w:val="005F6B33"/>
    <w:rsid w:val="005F701A"/>
    <w:rsid w:val="005F79DE"/>
    <w:rsid w:val="006003D2"/>
    <w:rsid w:val="00600400"/>
    <w:rsid w:val="00601C2B"/>
    <w:rsid w:val="00602AE5"/>
    <w:rsid w:val="00602FB6"/>
    <w:rsid w:val="00602FD1"/>
    <w:rsid w:val="0060319E"/>
    <w:rsid w:val="00603DB6"/>
    <w:rsid w:val="00603DCB"/>
    <w:rsid w:val="0060457E"/>
    <w:rsid w:val="006047BD"/>
    <w:rsid w:val="00604BB4"/>
    <w:rsid w:val="006055B1"/>
    <w:rsid w:val="006056C6"/>
    <w:rsid w:val="00605B03"/>
    <w:rsid w:val="00605EDF"/>
    <w:rsid w:val="00605F8F"/>
    <w:rsid w:val="00606077"/>
    <w:rsid w:val="0060612F"/>
    <w:rsid w:val="0060629B"/>
    <w:rsid w:val="0060637D"/>
    <w:rsid w:val="006063F3"/>
    <w:rsid w:val="00606663"/>
    <w:rsid w:val="006069A8"/>
    <w:rsid w:val="00606B23"/>
    <w:rsid w:val="0060719E"/>
    <w:rsid w:val="00607275"/>
    <w:rsid w:val="00607B45"/>
    <w:rsid w:val="00607F18"/>
    <w:rsid w:val="00607F61"/>
    <w:rsid w:val="006104AF"/>
    <w:rsid w:val="00610A87"/>
    <w:rsid w:val="00610B51"/>
    <w:rsid w:val="00610C99"/>
    <w:rsid w:val="006110DF"/>
    <w:rsid w:val="006113D5"/>
    <w:rsid w:val="0061190F"/>
    <w:rsid w:val="0061195A"/>
    <w:rsid w:val="00611A4E"/>
    <w:rsid w:val="00611D8B"/>
    <w:rsid w:val="006120C6"/>
    <w:rsid w:val="006120CB"/>
    <w:rsid w:val="00612107"/>
    <w:rsid w:val="006121E2"/>
    <w:rsid w:val="00612597"/>
    <w:rsid w:val="006125A4"/>
    <w:rsid w:val="006125FB"/>
    <w:rsid w:val="00612C60"/>
    <w:rsid w:val="00612D97"/>
    <w:rsid w:val="00612E9D"/>
    <w:rsid w:val="00613100"/>
    <w:rsid w:val="006132F8"/>
    <w:rsid w:val="006133D8"/>
    <w:rsid w:val="006135A1"/>
    <w:rsid w:val="006139A1"/>
    <w:rsid w:val="0061405C"/>
    <w:rsid w:val="006148A2"/>
    <w:rsid w:val="00614FFA"/>
    <w:rsid w:val="006154A4"/>
    <w:rsid w:val="006157E9"/>
    <w:rsid w:val="00616CEF"/>
    <w:rsid w:val="00616D8B"/>
    <w:rsid w:val="00617193"/>
    <w:rsid w:val="00617272"/>
    <w:rsid w:val="00617423"/>
    <w:rsid w:val="00617632"/>
    <w:rsid w:val="006177C9"/>
    <w:rsid w:val="00617D1B"/>
    <w:rsid w:val="00617D21"/>
    <w:rsid w:val="00620511"/>
    <w:rsid w:val="00620FBD"/>
    <w:rsid w:val="00621CF4"/>
    <w:rsid w:val="00622027"/>
    <w:rsid w:val="00622344"/>
    <w:rsid w:val="006224AA"/>
    <w:rsid w:val="006224DA"/>
    <w:rsid w:val="00622B86"/>
    <w:rsid w:val="00622ECA"/>
    <w:rsid w:val="006230FB"/>
    <w:rsid w:val="006233B7"/>
    <w:rsid w:val="00623931"/>
    <w:rsid w:val="00623CA1"/>
    <w:rsid w:val="00623DA8"/>
    <w:rsid w:val="0062417E"/>
    <w:rsid w:val="006247D0"/>
    <w:rsid w:val="00624941"/>
    <w:rsid w:val="00624F02"/>
    <w:rsid w:val="00625327"/>
    <w:rsid w:val="00625EEA"/>
    <w:rsid w:val="00627189"/>
    <w:rsid w:val="00627A56"/>
    <w:rsid w:val="00627A63"/>
    <w:rsid w:val="00627B19"/>
    <w:rsid w:val="00627F04"/>
    <w:rsid w:val="0063038A"/>
    <w:rsid w:val="00630434"/>
    <w:rsid w:val="006307A3"/>
    <w:rsid w:val="00630E81"/>
    <w:rsid w:val="0063135E"/>
    <w:rsid w:val="00631E18"/>
    <w:rsid w:val="00632018"/>
    <w:rsid w:val="0063252F"/>
    <w:rsid w:val="00632CFD"/>
    <w:rsid w:val="00632FDD"/>
    <w:rsid w:val="006333BE"/>
    <w:rsid w:val="0063351F"/>
    <w:rsid w:val="00633F89"/>
    <w:rsid w:val="00633FC4"/>
    <w:rsid w:val="00634044"/>
    <w:rsid w:val="006341A7"/>
    <w:rsid w:val="0063424A"/>
    <w:rsid w:val="0063487E"/>
    <w:rsid w:val="006348EF"/>
    <w:rsid w:val="00635832"/>
    <w:rsid w:val="00635886"/>
    <w:rsid w:val="0063597A"/>
    <w:rsid w:val="006359FF"/>
    <w:rsid w:val="006362DF"/>
    <w:rsid w:val="00636920"/>
    <w:rsid w:val="00636B95"/>
    <w:rsid w:val="00636D6D"/>
    <w:rsid w:val="00637063"/>
    <w:rsid w:val="00637226"/>
    <w:rsid w:val="00637C5A"/>
    <w:rsid w:val="00637D92"/>
    <w:rsid w:val="00637DBB"/>
    <w:rsid w:val="006402D8"/>
    <w:rsid w:val="00640534"/>
    <w:rsid w:val="006406E4"/>
    <w:rsid w:val="0064081C"/>
    <w:rsid w:val="006408F4"/>
    <w:rsid w:val="006409B7"/>
    <w:rsid w:val="00640B53"/>
    <w:rsid w:val="00640DEF"/>
    <w:rsid w:val="00640F36"/>
    <w:rsid w:val="00641374"/>
    <w:rsid w:val="00641626"/>
    <w:rsid w:val="00641D8B"/>
    <w:rsid w:val="00641DFD"/>
    <w:rsid w:val="00641ED1"/>
    <w:rsid w:val="00642324"/>
    <w:rsid w:val="0064275E"/>
    <w:rsid w:val="006428B5"/>
    <w:rsid w:val="00642B59"/>
    <w:rsid w:val="00642C7D"/>
    <w:rsid w:val="006432D2"/>
    <w:rsid w:val="006434F6"/>
    <w:rsid w:val="00643E19"/>
    <w:rsid w:val="00643E39"/>
    <w:rsid w:val="006440FA"/>
    <w:rsid w:val="00644243"/>
    <w:rsid w:val="0064451F"/>
    <w:rsid w:val="0064490B"/>
    <w:rsid w:val="00645047"/>
    <w:rsid w:val="0064538C"/>
    <w:rsid w:val="00645442"/>
    <w:rsid w:val="00645AF0"/>
    <w:rsid w:val="00645C78"/>
    <w:rsid w:val="006460B8"/>
    <w:rsid w:val="006460C5"/>
    <w:rsid w:val="0064678A"/>
    <w:rsid w:val="006467DD"/>
    <w:rsid w:val="006468E3"/>
    <w:rsid w:val="00646C94"/>
    <w:rsid w:val="00646D0E"/>
    <w:rsid w:val="00646D38"/>
    <w:rsid w:val="00646DFC"/>
    <w:rsid w:val="00647266"/>
    <w:rsid w:val="006472E0"/>
    <w:rsid w:val="00647BEB"/>
    <w:rsid w:val="00647C2C"/>
    <w:rsid w:val="00647EAA"/>
    <w:rsid w:val="00647F63"/>
    <w:rsid w:val="0065010A"/>
    <w:rsid w:val="0065014E"/>
    <w:rsid w:val="00650157"/>
    <w:rsid w:val="00650207"/>
    <w:rsid w:val="00650461"/>
    <w:rsid w:val="006506D8"/>
    <w:rsid w:val="00650993"/>
    <w:rsid w:val="006509A2"/>
    <w:rsid w:val="00650E31"/>
    <w:rsid w:val="00650ECB"/>
    <w:rsid w:val="00651315"/>
    <w:rsid w:val="0065152B"/>
    <w:rsid w:val="0065154C"/>
    <w:rsid w:val="00651AB1"/>
    <w:rsid w:val="00651E24"/>
    <w:rsid w:val="00651F8D"/>
    <w:rsid w:val="006520A5"/>
    <w:rsid w:val="0065263F"/>
    <w:rsid w:val="00652832"/>
    <w:rsid w:val="00652BFE"/>
    <w:rsid w:val="00652C6A"/>
    <w:rsid w:val="006530BA"/>
    <w:rsid w:val="00653575"/>
    <w:rsid w:val="006538FA"/>
    <w:rsid w:val="00654601"/>
    <w:rsid w:val="0065489C"/>
    <w:rsid w:val="00654ED7"/>
    <w:rsid w:val="006550B3"/>
    <w:rsid w:val="00655858"/>
    <w:rsid w:val="00655865"/>
    <w:rsid w:val="00655885"/>
    <w:rsid w:val="006562AD"/>
    <w:rsid w:val="00656351"/>
    <w:rsid w:val="00656977"/>
    <w:rsid w:val="00656ADD"/>
    <w:rsid w:val="00656BDB"/>
    <w:rsid w:val="00657234"/>
    <w:rsid w:val="00657295"/>
    <w:rsid w:val="00657545"/>
    <w:rsid w:val="006577FB"/>
    <w:rsid w:val="0065780E"/>
    <w:rsid w:val="00657CA6"/>
    <w:rsid w:val="0066094F"/>
    <w:rsid w:val="00660AD6"/>
    <w:rsid w:val="00660FC7"/>
    <w:rsid w:val="006611B3"/>
    <w:rsid w:val="0066168E"/>
    <w:rsid w:val="00661BEF"/>
    <w:rsid w:val="00662039"/>
    <w:rsid w:val="00662589"/>
    <w:rsid w:val="0066286D"/>
    <w:rsid w:val="00663152"/>
    <w:rsid w:val="006631BB"/>
    <w:rsid w:val="006635A2"/>
    <w:rsid w:val="00663AFD"/>
    <w:rsid w:val="006643DF"/>
    <w:rsid w:val="00664B56"/>
    <w:rsid w:val="00664F68"/>
    <w:rsid w:val="0066537F"/>
    <w:rsid w:val="00665E57"/>
    <w:rsid w:val="00665E6E"/>
    <w:rsid w:val="0066601D"/>
    <w:rsid w:val="00666078"/>
    <w:rsid w:val="006664B4"/>
    <w:rsid w:val="00666657"/>
    <w:rsid w:val="00666CA6"/>
    <w:rsid w:val="00666E8B"/>
    <w:rsid w:val="00667114"/>
    <w:rsid w:val="00667D98"/>
    <w:rsid w:val="006705B1"/>
    <w:rsid w:val="00670BF5"/>
    <w:rsid w:val="00670E71"/>
    <w:rsid w:val="00670E8A"/>
    <w:rsid w:val="00671392"/>
    <w:rsid w:val="00671E24"/>
    <w:rsid w:val="00672107"/>
    <w:rsid w:val="006724AA"/>
    <w:rsid w:val="00672B26"/>
    <w:rsid w:val="006739AB"/>
    <w:rsid w:val="00673E29"/>
    <w:rsid w:val="006740C6"/>
    <w:rsid w:val="00674129"/>
    <w:rsid w:val="00674680"/>
    <w:rsid w:val="006746A1"/>
    <w:rsid w:val="006747B7"/>
    <w:rsid w:val="0067492D"/>
    <w:rsid w:val="00675287"/>
    <w:rsid w:val="0067571D"/>
    <w:rsid w:val="0067572B"/>
    <w:rsid w:val="00675941"/>
    <w:rsid w:val="00675DD9"/>
    <w:rsid w:val="00675F38"/>
    <w:rsid w:val="0067645B"/>
    <w:rsid w:val="00676A77"/>
    <w:rsid w:val="006771E0"/>
    <w:rsid w:val="00677419"/>
    <w:rsid w:val="006775D0"/>
    <w:rsid w:val="00677703"/>
    <w:rsid w:val="00677779"/>
    <w:rsid w:val="00677C75"/>
    <w:rsid w:val="00680234"/>
    <w:rsid w:val="0068023F"/>
    <w:rsid w:val="006805AA"/>
    <w:rsid w:val="00680B23"/>
    <w:rsid w:val="00680E01"/>
    <w:rsid w:val="0068123D"/>
    <w:rsid w:val="00681391"/>
    <w:rsid w:val="00681458"/>
    <w:rsid w:val="00681712"/>
    <w:rsid w:val="0068182B"/>
    <w:rsid w:val="0068190C"/>
    <w:rsid w:val="00681AFA"/>
    <w:rsid w:val="00681C9F"/>
    <w:rsid w:val="00681F6F"/>
    <w:rsid w:val="0068216C"/>
    <w:rsid w:val="00682560"/>
    <w:rsid w:val="00682771"/>
    <w:rsid w:val="00682D4D"/>
    <w:rsid w:val="00682E33"/>
    <w:rsid w:val="0068375C"/>
    <w:rsid w:val="00683910"/>
    <w:rsid w:val="00683AB2"/>
    <w:rsid w:val="00683D7A"/>
    <w:rsid w:val="0068458F"/>
    <w:rsid w:val="00684B3E"/>
    <w:rsid w:val="0068500C"/>
    <w:rsid w:val="0068516F"/>
    <w:rsid w:val="006858B7"/>
    <w:rsid w:val="006866A9"/>
    <w:rsid w:val="00686A69"/>
    <w:rsid w:val="00687211"/>
    <w:rsid w:val="00687535"/>
    <w:rsid w:val="0068784F"/>
    <w:rsid w:val="00687878"/>
    <w:rsid w:val="0068792D"/>
    <w:rsid w:val="00690130"/>
    <w:rsid w:val="0069022A"/>
    <w:rsid w:val="00690B42"/>
    <w:rsid w:val="00690F15"/>
    <w:rsid w:val="0069110E"/>
    <w:rsid w:val="006912CB"/>
    <w:rsid w:val="00691948"/>
    <w:rsid w:val="00691961"/>
    <w:rsid w:val="006919B1"/>
    <w:rsid w:val="00692440"/>
    <w:rsid w:val="00692B9D"/>
    <w:rsid w:val="00692BDB"/>
    <w:rsid w:val="00692D79"/>
    <w:rsid w:val="00692F9E"/>
    <w:rsid w:val="006931DD"/>
    <w:rsid w:val="006934E1"/>
    <w:rsid w:val="00693687"/>
    <w:rsid w:val="006936BF"/>
    <w:rsid w:val="00693AAF"/>
    <w:rsid w:val="00693C5B"/>
    <w:rsid w:val="00693EE8"/>
    <w:rsid w:val="00693FCE"/>
    <w:rsid w:val="00694554"/>
    <w:rsid w:val="006945F4"/>
    <w:rsid w:val="0069477F"/>
    <w:rsid w:val="00694F81"/>
    <w:rsid w:val="00694F84"/>
    <w:rsid w:val="006952B2"/>
    <w:rsid w:val="0069582D"/>
    <w:rsid w:val="006959EA"/>
    <w:rsid w:val="00695C11"/>
    <w:rsid w:val="00695C16"/>
    <w:rsid w:val="00695D6A"/>
    <w:rsid w:val="00696317"/>
    <w:rsid w:val="00696513"/>
    <w:rsid w:val="00696679"/>
    <w:rsid w:val="006966F9"/>
    <w:rsid w:val="006969E7"/>
    <w:rsid w:val="00696A5C"/>
    <w:rsid w:val="00696BAC"/>
    <w:rsid w:val="00696BB4"/>
    <w:rsid w:val="00696FA1"/>
    <w:rsid w:val="0069733E"/>
    <w:rsid w:val="00697441"/>
    <w:rsid w:val="0069787D"/>
    <w:rsid w:val="00697C36"/>
    <w:rsid w:val="00697C53"/>
    <w:rsid w:val="00697D45"/>
    <w:rsid w:val="006A0435"/>
    <w:rsid w:val="006A059A"/>
    <w:rsid w:val="006A08D5"/>
    <w:rsid w:val="006A0DE1"/>
    <w:rsid w:val="006A0F30"/>
    <w:rsid w:val="006A0FA5"/>
    <w:rsid w:val="006A14E4"/>
    <w:rsid w:val="006A19D4"/>
    <w:rsid w:val="006A2236"/>
    <w:rsid w:val="006A2584"/>
    <w:rsid w:val="006A2681"/>
    <w:rsid w:val="006A3122"/>
    <w:rsid w:val="006A348C"/>
    <w:rsid w:val="006A3BAB"/>
    <w:rsid w:val="006A3BAF"/>
    <w:rsid w:val="006A3F7E"/>
    <w:rsid w:val="006A4165"/>
    <w:rsid w:val="006A419E"/>
    <w:rsid w:val="006A4225"/>
    <w:rsid w:val="006A4535"/>
    <w:rsid w:val="006A4744"/>
    <w:rsid w:val="006A498B"/>
    <w:rsid w:val="006A4C2D"/>
    <w:rsid w:val="006A4E78"/>
    <w:rsid w:val="006A4F85"/>
    <w:rsid w:val="006A535F"/>
    <w:rsid w:val="006A55BA"/>
    <w:rsid w:val="006A57A9"/>
    <w:rsid w:val="006A614D"/>
    <w:rsid w:val="006A6712"/>
    <w:rsid w:val="006A7151"/>
    <w:rsid w:val="006A71C0"/>
    <w:rsid w:val="006A7583"/>
    <w:rsid w:val="006A77CF"/>
    <w:rsid w:val="006A7885"/>
    <w:rsid w:val="006A7B51"/>
    <w:rsid w:val="006A7C5D"/>
    <w:rsid w:val="006A7ED3"/>
    <w:rsid w:val="006B0D69"/>
    <w:rsid w:val="006B1227"/>
    <w:rsid w:val="006B1529"/>
    <w:rsid w:val="006B163A"/>
    <w:rsid w:val="006B164E"/>
    <w:rsid w:val="006B1876"/>
    <w:rsid w:val="006B1A9C"/>
    <w:rsid w:val="006B24FB"/>
    <w:rsid w:val="006B292B"/>
    <w:rsid w:val="006B29E1"/>
    <w:rsid w:val="006B315B"/>
    <w:rsid w:val="006B35DA"/>
    <w:rsid w:val="006B35DB"/>
    <w:rsid w:val="006B36D0"/>
    <w:rsid w:val="006B3879"/>
    <w:rsid w:val="006B388E"/>
    <w:rsid w:val="006B3EE4"/>
    <w:rsid w:val="006B4056"/>
    <w:rsid w:val="006B41C4"/>
    <w:rsid w:val="006B4632"/>
    <w:rsid w:val="006B49AE"/>
    <w:rsid w:val="006B5401"/>
    <w:rsid w:val="006B5721"/>
    <w:rsid w:val="006B592E"/>
    <w:rsid w:val="006B5BA4"/>
    <w:rsid w:val="006B5E14"/>
    <w:rsid w:val="006B621E"/>
    <w:rsid w:val="006B6222"/>
    <w:rsid w:val="006B653F"/>
    <w:rsid w:val="006B65CB"/>
    <w:rsid w:val="006B664D"/>
    <w:rsid w:val="006B66DC"/>
    <w:rsid w:val="006B6980"/>
    <w:rsid w:val="006B6C48"/>
    <w:rsid w:val="006B7461"/>
    <w:rsid w:val="006B7794"/>
    <w:rsid w:val="006B7EBF"/>
    <w:rsid w:val="006C0302"/>
    <w:rsid w:val="006C0428"/>
    <w:rsid w:val="006C1796"/>
    <w:rsid w:val="006C1945"/>
    <w:rsid w:val="006C1FB3"/>
    <w:rsid w:val="006C2449"/>
    <w:rsid w:val="006C27FD"/>
    <w:rsid w:val="006C2AB7"/>
    <w:rsid w:val="006C2B32"/>
    <w:rsid w:val="006C342C"/>
    <w:rsid w:val="006C378F"/>
    <w:rsid w:val="006C3DF2"/>
    <w:rsid w:val="006C3F2E"/>
    <w:rsid w:val="006C4052"/>
    <w:rsid w:val="006C45AE"/>
    <w:rsid w:val="006C4634"/>
    <w:rsid w:val="006C4CAE"/>
    <w:rsid w:val="006C4CF1"/>
    <w:rsid w:val="006C5AAD"/>
    <w:rsid w:val="006C63EA"/>
    <w:rsid w:val="006C668B"/>
    <w:rsid w:val="006C6C73"/>
    <w:rsid w:val="006C6EF1"/>
    <w:rsid w:val="006C78DC"/>
    <w:rsid w:val="006C7973"/>
    <w:rsid w:val="006C7A00"/>
    <w:rsid w:val="006C7C77"/>
    <w:rsid w:val="006C7E8B"/>
    <w:rsid w:val="006C7ED4"/>
    <w:rsid w:val="006C7F95"/>
    <w:rsid w:val="006D07EA"/>
    <w:rsid w:val="006D0940"/>
    <w:rsid w:val="006D0945"/>
    <w:rsid w:val="006D109F"/>
    <w:rsid w:val="006D11B3"/>
    <w:rsid w:val="006D1B2D"/>
    <w:rsid w:val="006D1CA5"/>
    <w:rsid w:val="006D22D7"/>
    <w:rsid w:val="006D23A2"/>
    <w:rsid w:val="006D241D"/>
    <w:rsid w:val="006D2761"/>
    <w:rsid w:val="006D2B5E"/>
    <w:rsid w:val="006D2C2E"/>
    <w:rsid w:val="006D2D63"/>
    <w:rsid w:val="006D2F11"/>
    <w:rsid w:val="006D3036"/>
    <w:rsid w:val="006D3788"/>
    <w:rsid w:val="006D3EEC"/>
    <w:rsid w:val="006D3FBA"/>
    <w:rsid w:val="006D4006"/>
    <w:rsid w:val="006D4390"/>
    <w:rsid w:val="006D47BB"/>
    <w:rsid w:val="006D4837"/>
    <w:rsid w:val="006D4B7E"/>
    <w:rsid w:val="006D4C44"/>
    <w:rsid w:val="006D4E64"/>
    <w:rsid w:val="006D514D"/>
    <w:rsid w:val="006D5816"/>
    <w:rsid w:val="006D5F7D"/>
    <w:rsid w:val="006D61B2"/>
    <w:rsid w:val="006D6B4B"/>
    <w:rsid w:val="006D7475"/>
    <w:rsid w:val="006D75AE"/>
    <w:rsid w:val="006D7CBF"/>
    <w:rsid w:val="006D7FD6"/>
    <w:rsid w:val="006E0CF8"/>
    <w:rsid w:val="006E1271"/>
    <w:rsid w:val="006E136C"/>
    <w:rsid w:val="006E13E9"/>
    <w:rsid w:val="006E1AA9"/>
    <w:rsid w:val="006E1AB0"/>
    <w:rsid w:val="006E1AE2"/>
    <w:rsid w:val="006E1D88"/>
    <w:rsid w:val="006E21AD"/>
    <w:rsid w:val="006E2419"/>
    <w:rsid w:val="006E26BE"/>
    <w:rsid w:val="006E2750"/>
    <w:rsid w:val="006E2A70"/>
    <w:rsid w:val="006E2B4D"/>
    <w:rsid w:val="006E2D6F"/>
    <w:rsid w:val="006E3006"/>
    <w:rsid w:val="006E3291"/>
    <w:rsid w:val="006E33EF"/>
    <w:rsid w:val="006E3842"/>
    <w:rsid w:val="006E3CF2"/>
    <w:rsid w:val="006E4109"/>
    <w:rsid w:val="006E4378"/>
    <w:rsid w:val="006E44CD"/>
    <w:rsid w:val="006E555D"/>
    <w:rsid w:val="006E57BF"/>
    <w:rsid w:val="006E5893"/>
    <w:rsid w:val="006E62D9"/>
    <w:rsid w:val="006E6CE7"/>
    <w:rsid w:val="006E742B"/>
    <w:rsid w:val="006E7538"/>
    <w:rsid w:val="006E7B14"/>
    <w:rsid w:val="006E7EDE"/>
    <w:rsid w:val="006F01B0"/>
    <w:rsid w:val="006F0593"/>
    <w:rsid w:val="006F0AD7"/>
    <w:rsid w:val="006F0C7C"/>
    <w:rsid w:val="006F1151"/>
    <w:rsid w:val="006F14F3"/>
    <w:rsid w:val="006F175C"/>
    <w:rsid w:val="006F193F"/>
    <w:rsid w:val="006F19DA"/>
    <w:rsid w:val="006F1E28"/>
    <w:rsid w:val="006F225F"/>
    <w:rsid w:val="006F30CB"/>
    <w:rsid w:val="006F3174"/>
    <w:rsid w:val="006F359D"/>
    <w:rsid w:val="006F393D"/>
    <w:rsid w:val="006F3D21"/>
    <w:rsid w:val="006F3D97"/>
    <w:rsid w:val="006F3DD0"/>
    <w:rsid w:val="006F410F"/>
    <w:rsid w:val="006F4566"/>
    <w:rsid w:val="006F4A23"/>
    <w:rsid w:val="006F4C81"/>
    <w:rsid w:val="006F68BC"/>
    <w:rsid w:val="006F68BE"/>
    <w:rsid w:val="006F69CB"/>
    <w:rsid w:val="006F7DFD"/>
    <w:rsid w:val="007001C1"/>
    <w:rsid w:val="00700618"/>
    <w:rsid w:val="007006F4"/>
    <w:rsid w:val="00700922"/>
    <w:rsid w:val="00700C2D"/>
    <w:rsid w:val="0070167F"/>
    <w:rsid w:val="007019CA"/>
    <w:rsid w:val="00701C27"/>
    <w:rsid w:val="00701E3F"/>
    <w:rsid w:val="0070203C"/>
    <w:rsid w:val="007027A9"/>
    <w:rsid w:val="00702A1D"/>
    <w:rsid w:val="00702DA8"/>
    <w:rsid w:val="007035B8"/>
    <w:rsid w:val="00703D39"/>
    <w:rsid w:val="00704170"/>
    <w:rsid w:val="00704484"/>
    <w:rsid w:val="00704817"/>
    <w:rsid w:val="007048BC"/>
    <w:rsid w:val="007048F0"/>
    <w:rsid w:val="00704943"/>
    <w:rsid w:val="00704B14"/>
    <w:rsid w:val="00705228"/>
    <w:rsid w:val="00705AB5"/>
    <w:rsid w:val="00705AF9"/>
    <w:rsid w:val="00705C29"/>
    <w:rsid w:val="00705C97"/>
    <w:rsid w:val="00705E44"/>
    <w:rsid w:val="0070656C"/>
    <w:rsid w:val="00706935"/>
    <w:rsid w:val="00706C50"/>
    <w:rsid w:val="00706D35"/>
    <w:rsid w:val="00706D5D"/>
    <w:rsid w:val="00706FB2"/>
    <w:rsid w:val="0070728F"/>
    <w:rsid w:val="00707334"/>
    <w:rsid w:val="0070755E"/>
    <w:rsid w:val="0070769A"/>
    <w:rsid w:val="00707BD1"/>
    <w:rsid w:val="00707BDE"/>
    <w:rsid w:val="00707D03"/>
    <w:rsid w:val="00710000"/>
    <w:rsid w:val="00710210"/>
    <w:rsid w:val="00710D2D"/>
    <w:rsid w:val="0071172C"/>
    <w:rsid w:val="0071178E"/>
    <w:rsid w:val="00711B95"/>
    <w:rsid w:val="00712319"/>
    <w:rsid w:val="00712472"/>
    <w:rsid w:val="007125EF"/>
    <w:rsid w:val="00712935"/>
    <w:rsid w:val="00712F45"/>
    <w:rsid w:val="0071344E"/>
    <w:rsid w:val="00714940"/>
    <w:rsid w:val="00714E16"/>
    <w:rsid w:val="007159EA"/>
    <w:rsid w:val="00715B8B"/>
    <w:rsid w:val="00716042"/>
    <w:rsid w:val="007161AA"/>
    <w:rsid w:val="00716542"/>
    <w:rsid w:val="00716C83"/>
    <w:rsid w:val="00716D1A"/>
    <w:rsid w:val="00716E01"/>
    <w:rsid w:val="007173CD"/>
    <w:rsid w:val="007177D2"/>
    <w:rsid w:val="00717855"/>
    <w:rsid w:val="007178E1"/>
    <w:rsid w:val="00717CD0"/>
    <w:rsid w:val="00720414"/>
    <w:rsid w:val="0072050A"/>
    <w:rsid w:val="0072090E"/>
    <w:rsid w:val="0072093B"/>
    <w:rsid w:val="00720E9E"/>
    <w:rsid w:val="0072188E"/>
    <w:rsid w:val="00721AD9"/>
    <w:rsid w:val="00721B43"/>
    <w:rsid w:val="00721BB2"/>
    <w:rsid w:val="007222DF"/>
    <w:rsid w:val="007224A3"/>
    <w:rsid w:val="00722510"/>
    <w:rsid w:val="00722849"/>
    <w:rsid w:val="007239D6"/>
    <w:rsid w:val="00723BC6"/>
    <w:rsid w:val="00723E02"/>
    <w:rsid w:val="00724A2D"/>
    <w:rsid w:val="00724ACE"/>
    <w:rsid w:val="00724AE8"/>
    <w:rsid w:val="00724BF3"/>
    <w:rsid w:val="00725059"/>
    <w:rsid w:val="0072527D"/>
    <w:rsid w:val="007252DE"/>
    <w:rsid w:val="00725B89"/>
    <w:rsid w:val="0072607E"/>
    <w:rsid w:val="007260BF"/>
    <w:rsid w:val="0072613B"/>
    <w:rsid w:val="00726297"/>
    <w:rsid w:val="00726A75"/>
    <w:rsid w:val="00726B20"/>
    <w:rsid w:val="00726C3D"/>
    <w:rsid w:val="00726CDF"/>
    <w:rsid w:val="00726FA6"/>
    <w:rsid w:val="007272E3"/>
    <w:rsid w:val="00727854"/>
    <w:rsid w:val="00727E07"/>
    <w:rsid w:val="007304A2"/>
    <w:rsid w:val="00730F1E"/>
    <w:rsid w:val="00731306"/>
    <w:rsid w:val="007313AF"/>
    <w:rsid w:val="00731448"/>
    <w:rsid w:val="00731AA3"/>
    <w:rsid w:val="00731FCE"/>
    <w:rsid w:val="00732033"/>
    <w:rsid w:val="00732292"/>
    <w:rsid w:val="00732586"/>
    <w:rsid w:val="007327C6"/>
    <w:rsid w:val="00732CC0"/>
    <w:rsid w:val="0073325C"/>
    <w:rsid w:val="0073396C"/>
    <w:rsid w:val="00734323"/>
    <w:rsid w:val="007343D6"/>
    <w:rsid w:val="0073470C"/>
    <w:rsid w:val="00734B7F"/>
    <w:rsid w:val="007353C3"/>
    <w:rsid w:val="00735822"/>
    <w:rsid w:val="00735907"/>
    <w:rsid w:val="00736120"/>
    <w:rsid w:val="00736292"/>
    <w:rsid w:val="0073633D"/>
    <w:rsid w:val="007365D0"/>
    <w:rsid w:val="00736D3D"/>
    <w:rsid w:val="00736EFC"/>
    <w:rsid w:val="00737177"/>
    <w:rsid w:val="00737284"/>
    <w:rsid w:val="007376C2"/>
    <w:rsid w:val="00737A7C"/>
    <w:rsid w:val="0074096C"/>
    <w:rsid w:val="00740EE7"/>
    <w:rsid w:val="00740F15"/>
    <w:rsid w:val="00741304"/>
    <w:rsid w:val="0074134C"/>
    <w:rsid w:val="00741501"/>
    <w:rsid w:val="007417FF"/>
    <w:rsid w:val="0074204C"/>
    <w:rsid w:val="0074244B"/>
    <w:rsid w:val="007425AC"/>
    <w:rsid w:val="00742721"/>
    <w:rsid w:val="00742822"/>
    <w:rsid w:val="00742C54"/>
    <w:rsid w:val="00742D43"/>
    <w:rsid w:val="00743235"/>
    <w:rsid w:val="007438F7"/>
    <w:rsid w:val="00743CE1"/>
    <w:rsid w:val="007445F9"/>
    <w:rsid w:val="00744817"/>
    <w:rsid w:val="00744D20"/>
    <w:rsid w:val="00745C08"/>
    <w:rsid w:val="00745D29"/>
    <w:rsid w:val="00745E3C"/>
    <w:rsid w:val="00746477"/>
    <w:rsid w:val="007465B5"/>
    <w:rsid w:val="0074722C"/>
    <w:rsid w:val="007478F7"/>
    <w:rsid w:val="00747CB6"/>
    <w:rsid w:val="00747DB8"/>
    <w:rsid w:val="00750214"/>
    <w:rsid w:val="0075037A"/>
    <w:rsid w:val="0075067C"/>
    <w:rsid w:val="007509C1"/>
    <w:rsid w:val="00750DC6"/>
    <w:rsid w:val="00750DDC"/>
    <w:rsid w:val="00750F7A"/>
    <w:rsid w:val="0075115D"/>
    <w:rsid w:val="00751249"/>
    <w:rsid w:val="0075160D"/>
    <w:rsid w:val="0075162B"/>
    <w:rsid w:val="007522C6"/>
    <w:rsid w:val="0075282A"/>
    <w:rsid w:val="00752AF6"/>
    <w:rsid w:val="00753429"/>
    <w:rsid w:val="00753700"/>
    <w:rsid w:val="007538EC"/>
    <w:rsid w:val="00753C79"/>
    <w:rsid w:val="00753D71"/>
    <w:rsid w:val="00753E71"/>
    <w:rsid w:val="00754544"/>
    <w:rsid w:val="00754786"/>
    <w:rsid w:val="00754B1A"/>
    <w:rsid w:val="00754B9B"/>
    <w:rsid w:val="00755762"/>
    <w:rsid w:val="00755B19"/>
    <w:rsid w:val="00755D45"/>
    <w:rsid w:val="007562A2"/>
    <w:rsid w:val="00756993"/>
    <w:rsid w:val="00756ADA"/>
    <w:rsid w:val="00756B1E"/>
    <w:rsid w:val="00756BC3"/>
    <w:rsid w:val="00756F01"/>
    <w:rsid w:val="0075794F"/>
    <w:rsid w:val="00757F97"/>
    <w:rsid w:val="00760C4F"/>
    <w:rsid w:val="007614C8"/>
    <w:rsid w:val="00761541"/>
    <w:rsid w:val="00761AD6"/>
    <w:rsid w:val="00761ECC"/>
    <w:rsid w:val="0076220D"/>
    <w:rsid w:val="00762552"/>
    <w:rsid w:val="007625C4"/>
    <w:rsid w:val="00762A8C"/>
    <w:rsid w:val="00762ECE"/>
    <w:rsid w:val="00762F10"/>
    <w:rsid w:val="00763B8C"/>
    <w:rsid w:val="007642BF"/>
    <w:rsid w:val="00764416"/>
    <w:rsid w:val="007644C2"/>
    <w:rsid w:val="00764AB8"/>
    <w:rsid w:val="00764FC6"/>
    <w:rsid w:val="00765055"/>
    <w:rsid w:val="007653D0"/>
    <w:rsid w:val="00765797"/>
    <w:rsid w:val="00765839"/>
    <w:rsid w:val="00765CCA"/>
    <w:rsid w:val="00765F7B"/>
    <w:rsid w:val="007663D0"/>
    <w:rsid w:val="007663FF"/>
    <w:rsid w:val="00766422"/>
    <w:rsid w:val="007665CD"/>
    <w:rsid w:val="007669C0"/>
    <w:rsid w:val="00766FEE"/>
    <w:rsid w:val="00770620"/>
    <w:rsid w:val="0077068E"/>
    <w:rsid w:val="00770693"/>
    <w:rsid w:val="007708CF"/>
    <w:rsid w:val="0077103D"/>
    <w:rsid w:val="007719B2"/>
    <w:rsid w:val="00771AD2"/>
    <w:rsid w:val="00772310"/>
    <w:rsid w:val="00772943"/>
    <w:rsid w:val="00772DC0"/>
    <w:rsid w:val="00772EF3"/>
    <w:rsid w:val="0077313F"/>
    <w:rsid w:val="007731E8"/>
    <w:rsid w:val="007738FA"/>
    <w:rsid w:val="00773B88"/>
    <w:rsid w:val="007742EF"/>
    <w:rsid w:val="0077449A"/>
    <w:rsid w:val="0077480C"/>
    <w:rsid w:val="0077481E"/>
    <w:rsid w:val="00774D12"/>
    <w:rsid w:val="00774ED7"/>
    <w:rsid w:val="007750EB"/>
    <w:rsid w:val="00775E59"/>
    <w:rsid w:val="00775F8E"/>
    <w:rsid w:val="00776565"/>
    <w:rsid w:val="00776F8B"/>
    <w:rsid w:val="00777429"/>
    <w:rsid w:val="007774B6"/>
    <w:rsid w:val="00777657"/>
    <w:rsid w:val="00777C97"/>
    <w:rsid w:val="00777CFC"/>
    <w:rsid w:val="00777DED"/>
    <w:rsid w:val="00780421"/>
    <w:rsid w:val="00780E54"/>
    <w:rsid w:val="00780FFE"/>
    <w:rsid w:val="0078131B"/>
    <w:rsid w:val="007815D4"/>
    <w:rsid w:val="00781832"/>
    <w:rsid w:val="00781BCA"/>
    <w:rsid w:val="00781D75"/>
    <w:rsid w:val="00782659"/>
    <w:rsid w:val="00782801"/>
    <w:rsid w:val="00782AC5"/>
    <w:rsid w:val="00782D41"/>
    <w:rsid w:val="00782EA2"/>
    <w:rsid w:val="00783660"/>
    <w:rsid w:val="00783891"/>
    <w:rsid w:val="00783D34"/>
    <w:rsid w:val="00783D39"/>
    <w:rsid w:val="00783D91"/>
    <w:rsid w:val="00784163"/>
    <w:rsid w:val="00784277"/>
    <w:rsid w:val="007848E1"/>
    <w:rsid w:val="00784BD7"/>
    <w:rsid w:val="00784FA9"/>
    <w:rsid w:val="0078549C"/>
    <w:rsid w:val="00785B0C"/>
    <w:rsid w:val="00785C4B"/>
    <w:rsid w:val="00785CF9"/>
    <w:rsid w:val="0078686D"/>
    <w:rsid w:val="007869BB"/>
    <w:rsid w:val="00786D9A"/>
    <w:rsid w:val="007903CD"/>
    <w:rsid w:val="00790920"/>
    <w:rsid w:val="00790E6A"/>
    <w:rsid w:val="00791106"/>
    <w:rsid w:val="007917E8"/>
    <w:rsid w:val="00792311"/>
    <w:rsid w:val="0079249F"/>
    <w:rsid w:val="00792532"/>
    <w:rsid w:val="0079273A"/>
    <w:rsid w:val="007929C9"/>
    <w:rsid w:val="00792BFB"/>
    <w:rsid w:val="00793002"/>
    <w:rsid w:val="00793183"/>
    <w:rsid w:val="00793500"/>
    <w:rsid w:val="007936DE"/>
    <w:rsid w:val="00793DC1"/>
    <w:rsid w:val="00794029"/>
    <w:rsid w:val="007942B5"/>
    <w:rsid w:val="00794A68"/>
    <w:rsid w:val="00794B46"/>
    <w:rsid w:val="00794E88"/>
    <w:rsid w:val="00795080"/>
    <w:rsid w:val="007951C2"/>
    <w:rsid w:val="00795511"/>
    <w:rsid w:val="0079570A"/>
    <w:rsid w:val="007957F7"/>
    <w:rsid w:val="00795C90"/>
    <w:rsid w:val="00795DE4"/>
    <w:rsid w:val="00795DF7"/>
    <w:rsid w:val="0079637A"/>
    <w:rsid w:val="0079658D"/>
    <w:rsid w:val="00796718"/>
    <w:rsid w:val="00796CCD"/>
    <w:rsid w:val="00796D6B"/>
    <w:rsid w:val="00796DA3"/>
    <w:rsid w:val="00796E4C"/>
    <w:rsid w:val="00796E53"/>
    <w:rsid w:val="007970F6"/>
    <w:rsid w:val="00797D9D"/>
    <w:rsid w:val="007A025F"/>
    <w:rsid w:val="007A03BD"/>
    <w:rsid w:val="007A0522"/>
    <w:rsid w:val="007A06B5"/>
    <w:rsid w:val="007A0C0F"/>
    <w:rsid w:val="007A0E53"/>
    <w:rsid w:val="007A13B3"/>
    <w:rsid w:val="007A1AB8"/>
    <w:rsid w:val="007A1D1A"/>
    <w:rsid w:val="007A1D59"/>
    <w:rsid w:val="007A1DBC"/>
    <w:rsid w:val="007A2155"/>
    <w:rsid w:val="007A21FF"/>
    <w:rsid w:val="007A24CE"/>
    <w:rsid w:val="007A25E7"/>
    <w:rsid w:val="007A26BC"/>
    <w:rsid w:val="007A28CF"/>
    <w:rsid w:val="007A2B6D"/>
    <w:rsid w:val="007A3C32"/>
    <w:rsid w:val="007A407D"/>
    <w:rsid w:val="007A410C"/>
    <w:rsid w:val="007A47D0"/>
    <w:rsid w:val="007A4D22"/>
    <w:rsid w:val="007A4F01"/>
    <w:rsid w:val="007A4F37"/>
    <w:rsid w:val="007A5122"/>
    <w:rsid w:val="007A52F7"/>
    <w:rsid w:val="007A5DE2"/>
    <w:rsid w:val="007A67F9"/>
    <w:rsid w:val="007A7288"/>
    <w:rsid w:val="007A7667"/>
    <w:rsid w:val="007A76D7"/>
    <w:rsid w:val="007A7CB1"/>
    <w:rsid w:val="007A7F7A"/>
    <w:rsid w:val="007B0EE1"/>
    <w:rsid w:val="007B0EF5"/>
    <w:rsid w:val="007B1A61"/>
    <w:rsid w:val="007B1CA0"/>
    <w:rsid w:val="007B1DAD"/>
    <w:rsid w:val="007B1E36"/>
    <w:rsid w:val="007B2049"/>
    <w:rsid w:val="007B2059"/>
    <w:rsid w:val="007B2084"/>
    <w:rsid w:val="007B260A"/>
    <w:rsid w:val="007B27B4"/>
    <w:rsid w:val="007B2AC1"/>
    <w:rsid w:val="007B2B30"/>
    <w:rsid w:val="007B2D8A"/>
    <w:rsid w:val="007B2EDF"/>
    <w:rsid w:val="007B2F01"/>
    <w:rsid w:val="007B33FC"/>
    <w:rsid w:val="007B3425"/>
    <w:rsid w:val="007B36AB"/>
    <w:rsid w:val="007B3FDD"/>
    <w:rsid w:val="007B40E2"/>
    <w:rsid w:val="007B41A1"/>
    <w:rsid w:val="007B4770"/>
    <w:rsid w:val="007B490B"/>
    <w:rsid w:val="007B4DE1"/>
    <w:rsid w:val="007B535E"/>
    <w:rsid w:val="007B5420"/>
    <w:rsid w:val="007B57A9"/>
    <w:rsid w:val="007B57B6"/>
    <w:rsid w:val="007B5A45"/>
    <w:rsid w:val="007B5DE8"/>
    <w:rsid w:val="007B6298"/>
    <w:rsid w:val="007B651A"/>
    <w:rsid w:val="007B66DB"/>
    <w:rsid w:val="007B6741"/>
    <w:rsid w:val="007B6BC7"/>
    <w:rsid w:val="007B7599"/>
    <w:rsid w:val="007B77C5"/>
    <w:rsid w:val="007B7C85"/>
    <w:rsid w:val="007B7CDF"/>
    <w:rsid w:val="007B7FAC"/>
    <w:rsid w:val="007C0440"/>
    <w:rsid w:val="007C08EB"/>
    <w:rsid w:val="007C0DAA"/>
    <w:rsid w:val="007C0FFB"/>
    <w:rsid w:val="007C1022"/>
    <w:rsid w:val="007C1137"/>
    <w:rsid w:val="007C1501"/>
    <w:rsid w:val="007C17FA"/>
    <w:rsid w:val="007C1870"/>
    <w:rsid w:val="007C1881"/>
    <w:rsid w:val="007C1B2C"/>
    <w:rsid w:val="007C209F"/>
    <w:rsid w:val="007C2145"/>
    <w:rsid w:val="007C2B2F"/>
    <w:rsid w:val="007C2B51"/>
    <w:rsid w:val="007C2CB4"/>
    <w:rsid w:val="007C2F5E"/>
    <w:rsid w:val="007C35D2"/>
    <w:rsid w:val="007C4133"/>
    <w:rsid w:val="007C428E"/>
    <w:rsid w:val="007C4AA6"/>
    <w:rsid w:val="007C4AC9"/>
    <w:rsid w:val="007C4CF0"/>
    <w:rsid w:val="007C5446"/>
    <w:rsid w:val="007C575A"/>
    <w:rsid w:val="007C5E95"/>
    <w:rsid w:val="007C66C0"/>
    <w:rsid w:val="007C670A"/>
    <w:rsid w:val="007C67AB"/>
    <w:rsid w:val="007C6C6D"/>
    <w:rsid w:val="007C709B"/>
    <w:rsid w:val="007C7A94"/>
    <w:rsid w:val="007C7C21"/>
    <w:rsid w:val="007C7F2A"/>
    <w:rsid w:val="007D015A"/>
    <w:rsid w:val="007D030D"/>
    <w:rsid w:val="007D0C7E"/>
    <w:rsid w:val="007D15A6"/>
    <w:rsid w:val="007D1670"/>
    <w:rsid w:val="007D17C7"/>
    <w:rsid w:val="007D218B"/>
    <w:rsid w:val="007D22E6"/>
    <w:rsid w:val="007D2F23"/>
    <w:rsid w:val="007D32CC"/>
    <w:rsid w:val="007D3716"/>
    <w:rsid w:val="007D3992"/>
    <w:rsid w:val="007D4323"/>
    <w:rsid w:val="007D43C7"/>
    <w:rsid w:val="007D4401"/>
    <w:rsid w:val="007D455B"/>
    <w:rsid w:val="007D49B6"/>
    <w:rsid w:val="007D4A84"/>
    <w:rsid w:val="007D56B1"/>
    <w:rsid w:val="007D57A5"/>
    <w:rsid w:val="007D5C3E"/>
    <w:rsid w:val="007D5E57"/>
    <w:rsid w:val="007D600F"/>
    <w:rsid w:val="007D6F4B"/>
    <w:rsid w:val="007E0303"/>
    <w:rsid w:val="007E0426"/>
    <w:rsid w:val="007E0668"/>
    <w:rsid w:val="007E06AD"/>
    <w:rsid w:val="007E09AD"/>
    <w:rsid w:val="007E0D20"/>
    <w:rsid w:val="007E0EA5"/>
    <w:rsid w:val="007E10C6"/>
    <w:rsid w:val="007E1FD2"/>
    <w:rsid w:val="007E246C"/>
    <w:rsid w:val="007E2796"/>
    <w:rsid w:val="007E2EB0"/>
    <w:rsid w:val="007E34D1"/>
    <w:rsid w:val="007E36F9"/>
    <w:rsid w:val="007E396A"/>
    <w:rsid w:val="007E398F"/>
    <w:rsid w:val="007E3D1E"/>
    <w:rsid w:val="007E4E0A"/>
    <w:rsid w:val="007E500E"/>
    <w:rsid w:val="007E5307"/>
    <w:rsid w:val="007E5AA1"/>
    <w:rsid w:val="007E5CF9"/>
    <w:rsid w:val="007E5D0B"/>
    <w:rsid w:val="007E5D3F"/>
    <w:rsid w:val="007E5FB3"/>
    <w:rsid w:val="007E62AF"/>
    <w:rsid w:val="007E648F"/>
    <w:rsid w:val="007E665D"/>
    <w:rsid w:val="007E6928"/>
    <w:rsid w:val="007E6CEC"/>
    <w:rsid w:val="007E6D8D"/>
    <w:rsid w:val="007E7328"/>
    <w:rsid w:val="007E771E"/>
    <w:rsid w:val="007F0108"/>
    <w:rsid w:val="007F0583"/>
    <w:rsid w:val="007F0A8E"/>
    <w:rsid w:val="007F139F"/>
    <w:rsid w:val="007F16D3"/>
    <w:rsid w:val="007F1B6D"/>
    <w:rsid w:val="007F1B80"/>
    <w:rsid w:val="007F1CC3"/>
    <w:rsid w:val="007F2110"/>
    <w:rsid w:val="007F23A4"/>
    <w:rsid w:val="007F2FC3"/>
    <w:rsid w:val="007F3685"/>
    <w:rsid w:val="007F3A1B"/>
    <w:rsid w:val="007F3A6C"/>
    <w:rsid w:val="007F3C81"/>
    <w:rsid w:val="007F41A2"/>
    <w:rsid w:val="007F4258"/>
    <w:rsid w:val="007F4AA3"/>
    <w:rsid w:val="007F4F73"/>
    <w:rsid w:val="007F5215"/>
    <w:rsid w:val="007F5909"/>
    <w:rsid w:val="007F5A22"/>
    <w:rsid w:val="007F6340"/>
    <w:rsid w:val="007F640C"/>
    <w:rsid w:val="007F66DD"/>
    <w:rsid w:val="007F6735"/>
    <w:rsid w:val="007F6797"/>
    <w:rsid w:val="007F6B8E"/>
    <w:rsid w:val="007F7457"/>
    <w:rsid w:val="007F79F2"/>
    <w:rsid w:val="0080031C"/>
    <w:rsid w:val="00800485"/>
    <w:rsid w:val="008005BD"/>
    <w:rsid w:val="008009A9"/>
    <w:rsid w:val="00800DEB"/>
    <w:rsid w:val="0080147A"/>
    <w:rsid w:val="008014BE"/>
    <w:rsid w:val="00801722"/>
    <w:rsid w:val="00801A5F"/>
    <w:rsid w:val="00801DE6"/>
    <w:rsid w:val="00801F68"/>
    <w:rsid w:val="008021E3"/>
    <w:rsid w:val="00802CF5"/>
    <w:rsid w:val="00802D2E"/>
    <w:rsid w:val="00802DDC"/>
    <w:rsid w:val="008032E9"/>
    <w:rsid w:val="00803332"/>
    <w:rsid w:val="00803523"/>
    <w:rsid w:val="00803560"/>
    <w:rsid w:val="008039B2"/>
    <w:rsid w:val="00803AC2"/>
    <w:rsid w:val="00804236"/>
    <w:rsid w:val="00804290"/>
    <w:rsid w:val="008048E9"/>
    <w:rsid w:val="00804B7E"/>
    <w:rsid w:val="00804CCC"/>
    <w:rsid w:val="00804F6A"/>
    <w:rsid w:val="008055AF"/>
    <w:rsid w:val="00805722"/>
    <w:rsid w:val="008057B9"/>
    <w:rsid w:val="00805B91"/>
    <w:rsid w:val="008068FA"/>
    <w:rsid w:val="00807203"/>
    <w:rsid w:val="008074EB"/>
    <w:rsid w:val="00807A6E"/>
    <w:rsid w:val="00807BD3"/>
    <w:rsid w:val="00807CAF"/>
    <w:rsid w:val="00810713"/>
    <w:rsid w:val="00811896"/>
    <w:rsid w:val="00811B5D"/>
    <w:rsid w:val="00812259"/>
    <w:rsid w:val="008127DF"/>
    <w:rsid w:val="00812856"/>
    <w:rsid w:val="00812B15"/>
    <w:rsid w:val="00813041"/>
    <w:rsid w:val="00813661"/>
    <w:rsid w:val="008136E9"/>
    <w:rsid w:val="00813CD8"/>
    <w:rsid w:val="00814685"/>
    <w:rsid w:val="00814703"/>
    <w:rsid w:val="008148D5"/>
    <w:rsid w:val="00814A97"/>
    <w:rsid w:val="00814BC7"/>
    <w:rsid w:val="0081504A"/>
    <w:rsid w:val="00815206"/>
    <w:rsid w:val="00815215"/>
    <w:rsid w:val="00815F8E"/>
    <w:rsid w:val="008167AE"/>
    <w:rsid w:val="00817041"/>
    <w:rsid w:val="0081708D"/>
    <w:rsid w:val="008170DB"/>
    <w:rsid w:val="00817302"/>
    <w:rsid w:val="00817545"/>
    <w:rsid w:val="00817923"/>
    <w:rsid w:val="00817954"/>
    <w:rsid w:val="00817A95"/>
    <w:rsid w:val="00817E09"/>
    <w:rsid w:val="0082001C"/>
    <w:rsid w:val="0082058E"/>
    <w:rsid w:val="0082094A"/>
    <w:rsid w:val="008209B5"/>
    <w:rsid w:val="00820FBE"/>
    <w:rsid w:val="0082133D"/>
    <w:rsid w:val="00821385"/>
    <w:rsid w:val="00821696"/>
    <w:rsid w:val="00821724"/>
    <w:rsid w:val="00822405"/>
    <w:rsid w:val="00822426"/>
    <w:rsid w:val="008228B9"/>
    <w:rsid w:val="008232D3"/>
    <w:rsid w:val="00823AFF"/>
    <w:rsid w:val="0082432C"/>
    <w:rsid w:val="00824936"/>
    <w:rsid w:val="00825060"/>
    <w:rsid w:val="0082564F"/>
    <w:rsid w:val="008256B1"/>
    <w:rsid w:val="00825D3E"/>
    <w:rsid w:val="00825FBB"/>
    <w:rsid w:val="00826A59"/>
    <w:rsid w:val="00826F92"/>
    <w:rsid w:val="0082713B"/>
    <w:rsid w:val="0082728E"/>
    <w:rsid w:val="00827833"/>
    <w:rsid w:val="00827B5E"/>
    <w:rsid w:val="00827D2A"/>
    <w:rsid w:val="00830CB1"/>
    <w:rsid w:val="0083183F"/>
    <w:rsid w:val="00831BC6"/>
    <w:rsid w:val="008324CA"/>
    <w:rsid w:val="00832660"/>
    <w:rsid w:val="008327A6"/>
    <w:rsid w:val="00832BEA"/>
    <w:rsid w:val="008334D6"/>
    <w:rsid w:val="008337A1"/>
    <w:rsid w:val="0083385B"/>
    <w:rsid w:val="00833B1C"/>
    <w:rsid w:val="00833E3D"/>
    <w:rsid w:val="008340B5"/>
    <w:rsid w:val="00834695"/>
    <w:rsid w:val="008347CE"/>
    <w:rsid w:val="00834870"/>
    <w:rsid w:val="00834D5F"/>
    <w:rsid w:val="008350A4"/>
    <w:rsid w:val="008357E7"/>
    <w:rsid w:val="0083622D"/>
    <w:rsid w:val="008365B1"/>
    <w:rsid w:val="00836715"/>
    <w:rsid w:val="00836796"/>
    <w:rsid w:val="008367E5"/>
    <w:rsid w:val="00836B9A"/>
    <w:rsid w:val="008374D1"/>
    <w:rsid w:val="008376A3"/>
    <w:rsid w:val="0083797D"/>
    <w:rsid w:val="008400C5"/>
    <w:rsid w:val="00840C46"/>
    <w:rsid w:val="00840C68"/>
    <w:rsid w:val="00840F74"/>
    <w:rsid w:val="008420A5"/>
    <w:rsid w:val="008420BC"/>
    <w:rsid w:val="00842DB9"/>
    <w:rsid w:val="0084407B"/>
    <w:rsid w:val="00844656"/>
    <w:rsid w:val="0084496A"/>
    <w:rsid w:val="008452E0"/>
    <w:rsid w:val="0084545B"/>
    <w:rsid w:val="00845752"/>
    <w:rsid w:val="00845A12"/>
    <w:rsid w:val="00845C81"/>
    <w:rsid w:val="0084657E"/>
    <w:rsid w:val="00846A4E"/>
    <w:rsid w:val="00846D00"/>
    <w:rsid w:val="00846F7F"/>
    <w:rsid w:val="00847493"/>
    <w:rsid w:val="00847524"/>
    <w:rsid w:val="00847590"/>
    <w:rsid w:val="00847B38"/>
    <w:rsid w:val="00847CFE"/>
    <w:rsid w:val="008505BA"/>
    <w:rsid w:val="008506CC"/>
    <w:rsid w:val="008514D0"/>
    <w:rsid w:val="008514EA"/>
    <w:rsid w:val="008517A2"/>
    <w:rsid w:val="008517BB"/>
    <w:rsid w:val="00851D66"/>
    <w:rsid w:val="00851D6D"/>
    <w:rsid w:val="008523C5"/>
    <w:rsid w:val="00852B08"/>
    <w:rsid w:val="00852BB1"/>
    <w:rsid w:val="00852D61"/>
    <w:rsid w:val="0085311E"/>
    <w:rsid w:val="00853226"/>
    <w:rsid w:val="00853837"/>
    <w:rsid w:val="00853CF7"/>
    <w:rsid w:val="008543E1"/>
    <w:rsid w:val="0085481D"/>
    <w:rsid w:val="00854DE3"/>
    <w:rsid w:val="0085563D"/>
    <w:rsid w:val="00855AAF"/>
    <w:rsid w:val="00856594"/>
    <w:rsid w:val="008566DD"/>
    <w:rsid w:val="00856BDA"/>
    <w:rsid w:val="00856C88"/>
    <w:rsid w:val="00857704"/>
    <w:rsid w:val="00857705"/>
    <w:rsid w:val="00857E80"/>
    <w:rsid w:val="008604C6"/>
    <w:rsid w:val="008606B2"/>
    <w:rsid w:val="00860ACA"/>
    <w:rsid w:val="00860C68"/>
    <w:rsid w:val="00860D42"/>
    <w:rsid w:val="00860F1F"/>
    <w:rsid w:val="00861CA7"/>
    <w:rsid w:val="00862B04"/>
    <w:rsid w:val="00862B65"/>
    <w:rsid w:val="008636AB"/>
    <w:rsid w:val="00863D67"/>
    <w:rsid w:val="00863E32"/>
    <w:rsid w:val="00864535"/>
    <w:rsid w:val="00864547"/>
    <w:rsid w:val="00864A4A"/>
    <w:rsid w:val="00864B58"/>
    <w:rsid w:val="00865304"/>
    <w:rsid w:val="008653D9"/>
    <w:rsid w:val="008655C8"/>
    <w:rsid w:val="00865A9C"/>
    <w:rsid w:val="00865BB9"/>
    <w:rsid w:val="00865EAA"/>
    <w:rsid w:val="008662C1"/>
    <w:rsid w:val="00866361"/>
    <w:rsid w:val="0086671F"/>
    <w:rsid w:val="0086692F"/>
    <w:rsid w:val="00866C9C"/>
    <w:rsid w:val="00866F05"/>
    <w:rsid w:val="008670B0"/>
    <w:rsid w:val="008678CF"/>
    <w:rsid w:val="00867990"/>
    <w:rsid w:val="008700BE"/>
    <w:rsid w:val="00870189"/>
    <w:rsid w:val="008701DF"/>
    <w:rsid w:val="008703E8"/>
    <w:rsid w:val="0087064B"/>
    <w:rsid w:val="008707D1"/>
    <w:rsid w:val="00871519"/>
    <w:rsid w:val="0087179B"/>
    <w:rsid w:val="008718BA"/>
    <w:rsid w:val="00871C79"/>
    <w:rsid w:val="00871D08"/>
    <w:rsid w:val="00871FE9"/>
    <w:rsid w:val="00872615"/>
    <w:rsid w:val="008729CF"/>
    <w:rsid w:val="00872B03"/>
    <w:rsid w:val="00872BEB"/>
    <w:rsid w:val="00872E5C"/>
    <w:rsid w:val="0087336A"/>
    <w:rsid w:val="008733F8"/>
    <w:rsid w:val="00873750"/>
    <w:rsid w:val="008738FA"/>
    <w:rsid w:val="00873EE7"/>
    <w:rsid w:val="0087472D"/>
    <w:rsid w:val="00874C55"/>
    <w:rsid w:val="00875189"/>
    <w:rsid w:val="008755EA"/>
    <w:rsid w:val="008758D5"/>
    <w:rsid w:val="00875A69"/>
    <w:rsid w:val="00875AF2"/>
    <w:rsid w:val="00875C1F"/>
    <w:rsid w:val="00875D9C"/>
    <w:rsid w:val="008761DD"/>
    <w:rsid w:val="00876AE2"/>
    <w:rsid w:val="00876F35"/>
    <w:rsid w:val="008770AA"/>
    <w:rsid w:val="008771D9"/>
    <w:rsid w:val="00877403"/>
    <w:rsid w:val="00877826"/>
    <w:rsid w:val="00877945"/>
    <w:rsid w:val="00877A76"/>
    <w:rsid w:val="00877C34"/>
    <w:rsid w:val="00880052"/>
    <w:rsid w:val="0088024E"/>
    <w:rsid w:val="00880419"/>
    <w:rsid w:val="00880B04"/>
    <w:rsid w:val="00880DE7"/>
    <w:rsid w:val="00880F83"/>
    <w:rsid w:val="00881206"/>
    <w:rsid w:val="008812F8"/>
    <w:rsid w:val="0088134F"/>
    <w:rsid w:val="008815BA"/>
    <w:rsid w:val="008817EA"/>
    <w:rsid w:val="008818A2"/>
    <w:rsid w:val="0088195D"/>
    <w:rsid w:val="00881C9A"/>
    <w:rsid w:val="00881FC0"/>
    <w:rsid w:val="0088233A"/>
    <w:rsid w:val="0088241D"/>
    <w:rsid w:val="008824D7"/>
    <w:rsid w:val="0088259F"/>
    <w:rsid w:val="00882D8E"/>
    <w:rsid w:val="00883244"/>
    <w:rsid w:val="008833A0"/>
    <w:rsid w:val="00883807"/>
    <w:rsid w:val="00883990"/>
    <w:rsid w:val="00883A86"/>
    <w:rsid w:val="00883C18"/>
    <w:rsid w:val="0088457E"/>
    <w:rsid w:val="0088478F"/>
    <w:rsid w:val="00884868"/>
    <w:rsid w:val="008848BF"/>
    <w:rsid w:val="00884D2F"/>
    <w:rsid w:val="00884F19"/>
    <w:rsid w:val="008850EE"/>
    <w:rsid w:val="00885EF1"/>
    <w:rsid w:val="00886F58"/>
    <w:rsid w:val="00886F9F"/>
    <w:rsid w:val="00887818"/>
    <w:rsid w:val="0088792B"/>
    <w:rsid w:val="00890222"/>
    <w:rsid w:val="0089053B"/>
    <w:rsid w:val="00890B18"/>
    <w:rsid w:val="00891416"/>
    <w:rsid w:val="00891551"/>
    <w:rsid w:val="00891794"/>
    <w:rsid w:val="0089209D"/>
    <w:rsid w:val="00892161"/>
    <w:rsid w:val="008922B2"/>
    <w:rsid w:val="00892D48"/>
    <w:rsid w:val="00892EEE"/>
    <w:rsid w:val="0089338E"/>
    <w:rsid w:val="00893EB3"/>
    <w:rsid w:val="00894AF3"/>
    <w:rsid w:val="00894DD1"/>
    <w:rsid w:val="008951F1"/>
    <w:rsid w:val="00895607"/>
    <w:rsid w:val="00895CDE"/>
    <w:rsid w:val="00895D46"/>
    <w:rsid w:val="00895E91"/>
    <w:rsid w:val="0089644A"/>
    <w:rsid w:val="008966E8"/>
    <w:rsid w:val="008976C7"/>
    <w:rsid w:val="0089770C"/>
    <w:rsid w:val="00897886"/>
    <w:rsid w:val="00897D8D"/>
    <w:rsid w:val="00897FCE"/>
    <w:rsid w:val="008A12A1"/>
    <w:rsid w:val="008A1321"/>
    <w:rsid w:val="008A15A4"/>
    <w:rsid w:val="008A1BE2"/>
    <w:rsid w:val="008A259E"/>
    <w:rsid w:val="008A2677"/>
    <w:rsid w:val="008A2BE5"/>
    <w:rsid w:val="008A2C95"/>
    <w:rsid w:val="008A30E0"/>
    <w:rsid w:val="008A32BC"/>
    <w:rsid w:val="008A33EF"/>
    <w:rsid w:val="008A34E1"/>
    <w:rsid w:val="008A3878"/>
    <w:rsid w:val="008A3C14"/>
    <w:rsid w:val="008A3E7F"/>
    <w:rsid w:val="008A4439"/>
    <w:rsid w:val="008A4EDE"/>
    <w:rsid w:val="008A5350"/>
    <w:rsid w:val="008A5EED"/>
    <w:rsid w:val="008A6174"/>
    <w:rsid w:val="008A6288"/>
    <w:rsid w:val="008A645F"/>
    <w:rsid w:val="008A69A6"/>
    <w:rsid w:val="008A6D1A"/>
    <w:rsid w:val="008A6DF6"/>
    <w:rsid w:val="008A7037"/>
    <w:rsid w:val="008A707C"/>
    <w:rsid w:val="008A74C0"/>
    <w:rsid w:val="008A7B38"/>
    <w:rsid w:val="008A7DAD"/>
    <w:rsid w:val="008B01F0"/>
    <w:rsid w:val="008B02D7"/>
    <w:rsid w:val="008B10DB"/>
    <w:rsid w:val="008B1922"/>
    <w:rsid w:val="008B20ED"/>
    <w:rsid w:val="008B2C2D"/>
    <w:rsid w:val="008B2CFD"/>
    <w:rsid w:val="008B2D66"/>
    <w:rsid w:val="008B3C6C"/>
    <w:rsid w:val="008B3F11"/>
    <w:rsid w:val="008B3FE6"/>
    <w:rsid w:val="008B4551"/>
    <w:rsid w:val="008B461E"/>
    <w:rsid w:val="008B46E8"/>
    <w:rsid w:val="008B51AF"/>
    <w:rsid w:val="008B52E6"/>
    <w:rsid w:val="008B5323"/>
    <w:rsid w:val="008B58DB"/>
    <w:rsid w:val="008B58EF"/>
    <w:rsid w:val="008B5B03"/>
    <w:rsid w:val="008B5E45"/>
    <w:rsid w:val="008B68CB"/>
    <w:rsid w:val="008B6F2E"/>
    <w:rsid w:val="008B74B0"/>
    <w:rsid w:val="008B7549"/>
    <w:rsid w:val="008B7FB2"/>
    <w:rsid w:val="008C0105"/>
    <w:rsid w:val="008C022A"/>
    <w:rsid w:val="008C040E"/>
    <w:rsid w:val="008C04B5"/>
    <w:rsid w:val="008C07F0"/>
    <w:rsid w:val="008C09BB"/>
    <w:rsid w:val="008C0B53"/>
    <w:rsid w:val="008C0B7A"/>
    <w:rsid w:val="008C1392"/>
    <w:rsid w:val="008C13A6"/>
    <w:rsid w:val="008C169E"/>
    <w:rsid w:val="008C1739"/>
    <w:rsid w:val="008C1847"/>
    <w:rsid w:val="008C1FB7"/>
    <w:rsid w:val="008C23AF"/>
    <w:rsid w:val="008C2ADB"/>
    <w:rsid w:val="008C2BEE"/>
    <w:rsid w:val="008C340D"/>
    <w:rsid w:val="008C4165"/>
    <w:rsid w:val="008C4208"/>
    <w:rsid w:val="008C42A3"/>
    <w:rsid w:val="008C42CD"/>
    <w:rsid w:val="008C4768"/>
    <w:rsid w:val="008C4814"/>
    <w:rsid w:val="008C517B"/>
    <w:rsid w:val="008C5470"/>
    <w:rsid w:val="008C597C"/>
    <w:rsid w:val="008C5B08"/>
    <w:rsid w:val="008C5D50"/>
    <w:rsid w:val="008C5F81"/>
    <w:rsid w:val="008C60E8"/>
    <w:rsid w:val="008C6470"/>
    <w:rsid w:val="008C653B"/>
    <w:rsid w:val="008C6746"/>
    <w:rsid w:val="008C67BE"/>
    <w:rsid w:val="008C69E7"/>
    <w:rsid w:val="008C6A86"/>
    <w:rsid w:val="008C6EF0"/>
    <w:rsid w:val="008C6F6A"/>
    <w:rsid w:val="008C6FB2"/>
    <w:rsid w:val="008C73C9"/>
    <w:rsid w:val="008C7501"/>
    <w:rsid w:val="008C75CF"/>
    <w:rsid w:val="008C777E"/>
    <w:rsid w:val="008C7C6D"/>
    <w:rsid w:val="008C7DDF"/>
    <w:rsid w:val="008D0121"/>
    <w:rsid w:val="008D0EE6"/>
    <w:rsid w:val="008D1448"/>
    <w:rsid w:val="008D1459"/>
    <w:rsid w:val="008D1A9E"/>
    <w:rsid w:val="008D1CB6"/>
    <w:rsid w:val="008D1CEF"/>
    <w:rsid w:val="008D1CF2"/>
    <w:rsid w:val="008D1E9E"/>
    <w:rsid w:val="008D2127"/>
    <w:rsid w:val="008D25CA"/>
    <w:rsid w:val="008D260B"/>
    <w:rsid w:val="008D26C3"/>
    <w:rsid w:val="008D27A4"/>
    <w:rsid w:val="008D342C"/>
    <w:rsid w:val="008D34BD"/>
    <w:rsid w:val="008D375D"/>
    <w:rsid w:val="008D3ADD"/>
    <w:rsid w:val="008D3D52"/>
    <w:rsid w:val="008D46A8"/>
    <w:rsid w:val="008D46CB"/>
    <w:rsid w:val="008D47FF"/>
    <w:rsid w:val="008D48E2"/>
    <w:rsid w:val="008D4AA2"/>
    <w:rsid w:val="008D4B69"/>
    <w:rsid w:val="008D4B7F"/>
    <w:rsid w:val="008D4C1B"/>
    <w:rsid w:val="008D4C82"/>
    <w:rsid w:val="008D4F1E"/>
    <w:rsid w:val="008D5056"/>
    <w:rsid w:val="008D5616"/>
    <w:rsid w:val="008D600E"/>
    <w:rsid w:val="008D706B"/>
    <w:rsid w:val="008D724E"/>
    <w:rsid w:val="008E0625"/>
    <w:rsid w:val="008E115D"/>
    <w:rsid w:val="008E151C"/>
    <w:rsid w:val="008E1571"/>
    <w:rsid w:val="008E1D2F"/>
    <w:rsid w:val="008E1E6B"/>
    <w:rsid w:val="008E1F65"/>
    <w:rsid w:val="008E2157"/>
    <w:rsid w:val="008E21EF"/>
    <w:rsid w:val="008E23F5"/>
    <w:rsid w:val="008E25D5"/>
    <w:rsid w:val="008E37D2"/>
    <w:rsid w:val="008E38B5"/>
    <w:rsid w:val="008E396A"/>
    <w:rsid w:val="008E3C3F"/>
    <w:rsid w:val="008E3EAA"/>
    <w:rsid w:val="008E4024"/>
    <w:rsid w:val="008E40D2"/>
    <w:rsid w:val="008E447A"/>
    <w:rsid w:val="008E46AB"/>
    <w:rsid w:val="008E482E"/>
    <w:rsid w:val="008E4B37"/>
    <w:rsid w:val="008E4EB7"/>
    <w:rsid w:val="008E4FF7"/>
    <w:rsid w:val="008E54C3"/>
    <w:rsid w:val="008E551A"/>
    <w:rsid w:val="008E56DB"/>
    <w:rsid w:val="008E5808"/>
    <w:rsid w:val="008E58C1"/>
    <w:rsid w:val="008E5D01"/>
    <w:rsid w:val="008E5E13"/>
    <w:rsid w:val="008E62F4"/>
    <w:rsid w:val="008E6482"/>
    <w:rsid w:val="008E6836"/>
    <w:rsid w:val="008E6AC7"/>
    <w:rsid w:val="008E6C10"/>
    <w:rsid w:val="008E7473"/>
    <w:rsid w:val="008E754D"/>
    <w:rsid w:val="008E7569"/>
    <w:rsid w:val="008E75B2"/>
    <w:rsid w:val="008E7659"/>
    <w:rsid w:val="008E7D48"/>
    <w:rsid w:val="008E7DED"/>
    <w:rsid w:val="008F039E"/>
    <w:rsid w:val="008F07F6"/>
    <w:rsid w:val="008F0F73"/>
    <w:rsid w:val="008F107A"/>
    <w:rsid w:val="008F10F7"/>
    <w:rsid w:val="008F1AA7"/>
    <w:rsid w:val="008F1F67"/>
    <w:rsid w:val="008F2286"/>
    <w:rsid w:val="008F2471"/>
    <w:rsid w:val="008F25A2"/>
    <w:rsid w:val="008F2B3F"/>
    <w:rsid w:val="008F2BE6"/>
    <w:rsid w:val="008F3265"/>
    <w:rsid w:val="008F3428"/>
    <w:rsid w:val="008F367D"/>
    <w:rsid w:val="008F4624"/>
    <w:rsid w:val="008F48DC"/>
    <w:rsid w:val="008F5787"/>
    <w:rsid w:val="008F59C4"/>
    <w:rsid w:val="008F5B0D"/>
    <w:rsid w:val="008F614F"/>
    <w:rsid w:val="008F645B"/>
    <w:rsid w:val="008F655C"/>
    <w:rsid w:val="008F6EF7"/>
    <w:rsid w:val="008F74D7"/>
    <w:rsid w:val="008F7565"/>
    <w:rsid w:val="008F762E"/>
    <w:rsid w:val="008F76F8"/>
    <w:rsid w:val="008F7750"/>
    <w:rsid w:val="008F791E"/>
    <w:rsid w:val="008F7FD4"/>
    <w:rsid w:val="0090009E"/>
    <w:rsid w:val="00900A55"/>
    <w:rsid w:val="00900F7A"/>
    <w:rsid w:val="009010FF"/>
    <w:rsid w:val="009012E0"/>
    <w:rsid w:val="00901395"/>
    <w:rsid w:val="009014A2"/>
    <w:rsid w:val="009015E4"/>
    <w:rsid w:val="0090186E"/>
    <w:rsid w:val="00901B03"/>
    <w:rsid w:val="00901C06"/>
    <w:rsid w:val="00901DDC"/>
    <w:rsid w:val="00901E88"/>
    <w:rsid w:val="0090273E"/>
    <w:rsid w:val="00902980"/>
    <w:rsid w:val="00902E9D"/>
    <w:rsid w:val="00903088"/>
    <w:rsid w:val="009030C3"/>
    <w:rsid w:val="00903133"/>
    <w:rsid w:val="0090336C"/>
    <w:rsid w:val="0090352D"/>
    <w:rsid w:val="009035C6"/>
    <w:rsid w:val="00903EA1"/>
    <w:rsid w:val="00903FDA"/>
    <w:rsid w:val="0090451F"/>
    <w:rsid w:val="009046BC"/>
    <w:rsid w:val="0090511C"/>
    <w:rsid w:val="00905682"/>
    <w:rsid w:val="0090574B"/>
    <w:rsid w:val="00905DAB"/>
    <w:rsid w:val="00905ECC"/>
    <w:rsid w:val="009061D0"/>
    <w:rsid w:val="00906759"/>
    <w:rsid w:val="009067D1"/>
    <w:rsid w:val="00906947"/>
    <w:rsid w:val="00906AFC"/>
    <w:rsid w:val="009070A6"/>
    <w:rsid w:val="009072F3"/>
    <w:rsid w:val="0090756E"/>
    <w:rsid w:val="00907A04"/>
    <w:rsid w:val="00907D4D"/>
    <w:rsid w:val="00907D9A"/>
    <w:rsid w:val="00910640"/>
    <w:rsid w:val="00910B49"/>
    <w:rsid w:val="00911115"/>
    <w:rsid w:val="00911315"/>
    <w:rsid w:val="0091134C"/>
    <w:rsid w:val="00911647"/>
    <w:rsid w:val="0091166A"/>
    <w:rsid w:val="009123D8"/>
    <w:rsid w:val="00912D25"/>
    <w:rsid w:val="009130C6"/>
    <w:rsid w:val="009131B8"/>
    <w:rsid w:val="00913D56"/>
    <w:rsid w:val="00914237"/>
    <w:rsid w:val="0091443C"/>
    <w:rsid w:val="00914452"/>
    <w:rsid w:val="0091472E"/>
    <w:rsid w:val="00914C9E"/>
    <w:rsid w:val="00916073"/>
    <w:rsid w:val="00916303"/>
    <w:rsid w:val="00916661"/>
    <w:rsid w:val="0091687D"/>
    <w:rsid w:val="00916C09"/>
    <w:rsid w:val="00916D93"/>
    <w:rsid w:val="00917722"/>
    <w:rsid w:val="009179F9"/>
    <w:rsid w:val="00917A68"/>
    <w:rsid w:val="00917F78"/>
    <w:rsid w:val="0092081B"/>
    <w:rsid w:val="00920846"/>
    <w:rsid w:val="00920A07"/>
    <w:rsid w:val="00920AC7"/>
    <w:rsid w:val="00920D7E"/>
    <w:rsid w:val="00921050"/>
    <w:rsid w:val="00921AAD"/>
    <w:rsid w:val="00921DC7"/>
    <w:rsid w:val="00921E13"/>
    <w:rsid w:val="009222A8"/>
    <w:rsid w:val="009226F7"/>
    <w:rsid w:val="00922E4D"/>
    <w:rsid w:val="00923403"/>
    <w:rsid w:val="00923528"/>
    <w:rsid w:val="00924207"/>
    <w:rsid w:val="00924346"/>
    <w:rsid w:val="00924B19"/>
    <w:rsid w:val="00924D36"/>
    <w:rsid w:val="00924E31"/>
    <w:rsid w:val="009251B9"/>
    <w:rsid w:val="00925382"/>
    <w:rsid w:val="00925403"/>
    <w:rsid w:val="009259DC"/>
    <w:rsid w:val="00925B4C"/>
    <w:rsid w:val="00925CBD"/>
    <w:rsid w:val="00925EAC"/>
    <w:rsid w:val="00925F8F"/>
    <w:rsid w:val="00925FED"/>
    <w:rsid w:val="009266F9"/>
    <w:rsid w:val="0092689F"/>
    <w:rsid w:val="00926BCD"/>
    <w:rsid w:val="00926D4C"/>
    <w:rsid w:val="009272DC"/>
    <w:rsid w:val="00927604"/>
    <w:rsid w:val="009278E6"/>
    <w:rsid w:val="00927A4C"/>
    <w:rsid w:val="00927B6F"/>
    <w:rsid w:val="00930029"/>
    <w:rsid w:val="00930AEB"/>
    <w:rsid w:val="00930BA6"/>
    <w:rsid w:val="00930DE7"/>
    <w:rsid w:val="00931BCD"/>
    <w:rsid w:val="00931F78"/>
    <w:rsid w:val="009321FA"/>
    <w:rsid w:val="0093246B"/>
    <w:rsid w:val="009331F7"/>
    <w:rsid w:val="00933387"/>
    <w:rsid w:val="00933A3A"/>
    <w:rsid w:val="00933D96"/>
    <w:rsid w:val="00933F45"/>
    <w:rsid w:val="00933F49"/>
    <w:rsid w:val="00934196"/>
    <w:rsid w:val="00934424"/>
    <w:rsid w:val="00934BC2"/>
    <w:rsid w:val="00934FE3"/>
    <w:rsid w:val="00935E1C"/>
    <w:rsid w:val="00935EE5"/>
    <w:rsid w:val="009367E6"/>
    <w:rsid w:val="00936872"/>
    <w:rsid w:val="0093741C"/>
    <w:rsid w:val="00937517"/>
    <w:rsid w:val="00937C22"/>
    <w:rsid w:val="00937F35"/>
    <w:rsid w:val="009409B2"/>
    <w:rsid w:val="00940BCF"/>
    <w:rsid w:val="00941156"/>
    <w:rsid w:val="009413B6"/>
    <w:rsid w:val="009413F5"/>
    <w:rsid w:val="00941778"/>
    <w:rsid w:val="0094183D"/>
    <w:rsid w:val="00941919"/>
    <w:rsid w:val="00941AE3"/>
    <w:rsid w:val="00941CEA"/>
    <w:rsid w:val="00941E93"/>
    <w:rsid w:val="00942CD0"/>
    <w:rsid w:val="00942F6F"/>
    <w:rsid w:val="009431E9"/>
    <w:rsid w:val="009435C8"/>
    <w:rsid w:val="0094398B"/>
    <w:rsid w:val="00943F2E"/>
    <w:rsid w:val="0094425A"/>
    <w:rsid w:val="00944757"/>
    <w:rsid w:val="00945476"/>
    <w:rsid w:val="00945AFA"/>
    <w:rsid w:val="00945B16"/>
    <w:rsid w:val="00946019"/>
    <w:rsid w:val="00946502"/>
    <w:rsid w:val="00946530"/>
    <w:rsid w:val="00946A35"/>
    <w:rsid w:val="00946D01"/>
    <w:rsid w:val="00946E39"/>
    <w:rsid w:val="009508CB"/>
    <w:rsid w:val="00950D16"/>
    <w:rsid w:val="00951535"/>
    <w:rsid w:val="00951604"/>
    <w:rsid w:val="00951867"/>
    <w:rsid w:val="00951A7D"/>
    <w:rsid w:val="00951CA1"/>
    <w:rsid w:val="00951EBE"/>
    <w:rsid w:val="0095238E"/>
    <w:rsid w:val="00952618"/>
    <w:rsid w:val="009529E3"/>
    <w:rsid w:val="009532CA"/>
    <w:rsid w:val="00953454"/>
    <w:rsid w:val="0095395C"/>
    <w:rsid w:val="009539D8"/>
    <w:rsid w:val="00953A68"/>
    <w:rsid w:val="00953F6D"/>
    <w:rsid w:val="00954152"/>
    <w:rsid w:val="0095455D"/>
    <w:rsid w:val="009549D3"/>
    <w:rsid w:val="00955099"/>
    <w:rsid w:val="0095531F"/>
    <w:rsid w:val="00955835"/>
    <w:rsid w:val="00955ADD"/>
    <w:rsid w:val="00956741"/>
    <w:rsid w:val="00956758"/>
    <w:rsid w:val="00956A78"/>
    <w:rsid w:val="00956D1A"/>
    <w:rsid w:val="0095749F"/>
    <w:rsid w:val="009575D9"/>
    <w:rsid w:val="00957E94"/>
    <w:rsid w:val="009607E6"/>
    <w:rsid w:val="00960873"/>
    <w:rsid w:val="00960961"/>
    <w:rsid w:val="009615EA"/>
    <w:rsid w:val="00961A99"/>
    <w:rsid w:val="00961FA2"/>
    <w:rsid w:val="00962503"/>
    <w:rsid w:val="00962B16"/>
    <w:rsid w:val="0096334F"/>
    <w:rsid w:val="009634B1"/>
    <w:rsid w:val="009634CA"/>
    <w:rsid w:val="00963D96"/>
    <w:rsid w:val="009640C0"/>
    <w:rsid w:val="00964363"/>
    <w:rsid w:val="00964E8E"/>
    <w:rsid w:val="00965239"/>
    <w:rsid w:val="00965A14"/>
    <w:rsid w:val="00966A6E"/>
    <w:rsid w:val="009671CB"/>
    <w:rsid w:val="009673C9"/>
    <w:rsid w:val="009673D2"/>
    <w:rsid w:val="009675BA"/>
    <w:rsid w:val="00967994"/>
    <w:rsid w:val="00967AD4"/>
    <w:rsid w:val="009706B1"/>
    <w:rsid w:val="00970AF4"/>
    <w:rsid w:val="00970B64"/>
    <w:rsid w:val="00970D16"/>
    <w:rsid w:val="009713F4"/>
    <w:rsid w:val="00971484"/>
    <w:rsid w:val="009715C2"/>
    <w:rsid w:val="009716B5"/>
    <w:rsid w:val="00972259"/>
    <w:rsid w:val="009723C0"/>
    <w:rsid w:val="00972585"/>
    <w:rsid w:val="00972A8A"/>
    <w:rsid w:val="00972B62"/>
    <w:rsid w:val="00972D2F"/>
    <w:rsid w:val="00973120"/>
    <w:rsid w:val="009732EE"/>
    <w:rsid w:val="00973ECC"/>
    <w:rsid w:val="00974149"/>
    <w:rsid w:val="0097455C"/>
    <w:rsid w:val="009746F9"/>
    <w:rsid w:val="009747E4"/>
    <w:rsid w:val="00974A9F"/>
    <w:rsid w:val="00974B93"/>
    <w:rsid w:val="00974CF1"/>
    <w:rsid w:val="00974F3C"/>
    <w:rsid w:val="00975B33"/>
    <w:rsid w:val="00975E75"/>
    <w:rsid w:val="00976020"/>
    <w:rsid w:val="0097614A"/>
    <w:rsid w:val="0097650E"/>
    <w:rsid w:val="00976526"/>
    <w:rsid w:val="00976733"/>
    <w:rsid w:val="00976A56"/>
    <w:rsid w:val="00980255"/>
    <w:rsid w:val="009804B3"/>
    <w:rsid w:val="009807FF"/>
    <w:rsid w:val="00980931"/>
    <w:rsid w:val="00980BD4"/>
    <w:rsid w:val="00980F94"/>
    <w:rsid w:val="00981715"/>
    <w:rsid w:val="00981CE5"/>
    <w:rsid w:val="00981D04"/>
    <w:rsid w:val="00981ED6"/>
    <w:rsid w:val="00981FA2"/>
    <w:rsid w:val="00982017"/>
    <w:rsid w:val="00982FA7"/>
    <w:rsid w:val="009830AF"/>
    <w:rsid w:val="00983581"/>
    <w:rsid w:val="009836A6"/>
    <w:rsid w:val="00983926"/>
    <w:rsid w:val="00984342"/>
    <w:rsid w:val="009848DB"/>
    <w:rsid w:val="00984C2A"/>
    <w:rsid w:val="0098526F"/>
    <w:rsid w:val="00985278"/>
    <w:rsid w:val="009855B8"/>
    <w:rsid w:val="00985C18"/>
    <w:rsid w:val="00985CD8"/>
    <w:rsid w:val="0098649A"/>
    <w:rsid w:val="0098669B"/>
    <w:rsid w:val="009870B7"/>
    <w:rsid w:val="009871C1"/>
    <w:rsid w:val="009875E5"/>
    <w:rsid w:val="00987B95"/>
    <w:rsid w:val="00987C62"/>
    <w:rsid w:val="0099000F"/>
    <w:rsid w:val="009901E7"/>
    <w:rsid w:val="009906EA"/>
    <w:rsid w:val="009908E6"/>
    <w:rsid w:val="0099091B"/>
    <w:rsid w:val="00990E88"/>
    <w:rsid w:val="00991406"/>
    <w:rsid w:val="00991655"/>
    <w:rsid w:val="0099187E"/>
    <w:rsid w:val="009922DC"/>
    <w:rsid w:val="00992502"/>
    <w:rsid w:val="009925B9"/>
    <w:rsid w:val="00992606"/>
    <w:rsid w:val="009926F7"/>
    <w:rsid w:val="00992B00"/>
    <w:rsid w:val="00993279"/>
    <w:rsid w:val="009932CC"/>
    <w:rsid w:val="00993C3F"/>
    <w:rsid w:val="00994058"/>
    <w:rsid w:val="00994437"/>
    <w:rsid w:val="009944D5"/>
    <w:rsid w:val="009945C6"/>
    <w:rsid w:val="009946CB"/>
    <w:rsid w:val="009946F1"/>
    <w:rsid w:val="009952BB"/>
    <w:rsid w:val="009952F8"/>
    <w:rsid w:val="009956D3"/>
    <w:rsid w:val="00995968"/>
    <w:rsid w:val="00995C14"/>
    <w:rsid w:val="00996A74"/>
    <w:rsid w:val="00996AFB"/>
    <w:rsid w:val="00996C0C"/>
    <w:rsid w:val="00996D0C"/>
    <w:rsid w:val="009973C6"/>
    <w:rsid w:val="009976D9"/>
    <w:rsid w:val="009A0003"/>
    <w:rsid w:val="009A042B"/>
    <w:rsid w:val="009A0460"/>
    <w:rsid w:val="009A0740"/>
    <w:rsid w:val="009A0D4D"/>
    <w:rsid w:val="009A0F94"/>
    <w:rsid w:val="009A1EFE"/>
    <w:rsid w:val="009A1FEF"/>
    <w:rsid w:val="009A215A"/>
    <w:rsid w:val="009A2A4F"/>
    <w:rsid w:val="009A2A7A"/>
    <w:rsid w:val="009A2A9D"/>
    <w:rsid w:val="009A2DE1"/>
    <w:rsid w:val="009A3D09"/>
    <w:rsid w:val="009A3F74"/>
    <w:rsid w:val="009A4294"/>
    <w:rsid w:val="009A4C7B"/>
    <w:rsid w:val="009A5812"/>
    <w:rsid w:val="009A5997"/>
    <w:rsid w:val="009A5ACC"/>
    <w:rsid w:val="009A5ACD"/>
    <w:rsid w:val="009A5B5C"/>
    <w:rsid w:val="009A6066"/>
    <w:rsid w:val="009A62A9"/>
    <w:rsid w:val="009A635C"/>
    <w:rsid w:val="009A6579"/>
    <w:rsid w:val="009A68B3"/>
    <w:rsid w:val="009A6B45"/>
    <w:rsid w:val="009A6EC4"/>
    <w:rsid w:val="009A735B"/>
    <w:rsid w:val="009B02DC"/>
    <w:rsid w:val="009B0866"/>
    <w:rsid w:val="009B12DA"/>
    <w:rsid w:val="009B1445"/>
    <w:rsid w:val="009B160E"/>
    <w:rsid w:val="009B1A1C"/>
    <w:rsid w:val="009B1B54"/>
    <w:rsid w:val="009B208A"/>
    <w:rsid w:val="009B2550"/>
    <w:rsid w:val="009B25C3"/>
    <w:rsid w:val="009B2DA0"/>
    <w:rsid w:val="009B3055"/>
    <w:rsid w:val="009B3808"/>
    <w:rsid w:val="009B3FB3"/>
    <w:rsid w:val="009B4386"/>
    <w:rsid w:val="009B44CF"/>
    <w:rsid w:val="009B45CA"/>
    <w:rsid w:val="009B45E3"/>
    <w:rsid w:val="009B4970"/>
    <w:rsid w:val="009B49F5"/>
    <w:rsid w:val="009B4A98"/>
    <w:rsid w:val="009B4E68"/>
    <w:rsid w:val="009B53A1"/>
    <w:rsid w:val="009B54D4"/>
    <w:rsid w:val="009B5614"/>
    <w:rsid w:val="009B5735"/>
    <w:rsid w:val="009B5958"/>
    <w:rsid w:val="009B5D94"/>
    <w:rsid w:val="009B5EFD"/>
    <w:rsid w:val="009B5F92"/>
    <w:rsid w:val="009B6ACB"/>
    <w:rsid w:val="009B6AEE"/>
    <w:rsid w:val="009B7FB4"/>
    <w:rsid w:val="009C01C5"/>
    <w:rsid w:val="009C01DD"/>
    <w:rsid w:val="009C0986"/>
    <w:rsid w:val="009C189B"/>
    <w:rsid w:val="009C2154"/>
    <w:rsid w:val="009C21A7"/>
    <w:rsid w:val="009C2771"/>
    <w:rsid w:val="009C2863"/>
    <w:rsid w:val="009C2A6E"/>
    <w:rsid w:val="009C2BE6"/>
    <w:rsid w:val="009C2D35"/>
    <w:rsid w:val="009C2D95"/>
    <w:rsid w:val="009C3411"/>
    <w:rsid w:val="009C384C"/>
    <w:rsid w:val="009C3D84"/>
    <w:rsid w:val="009C4DF6"/>
    <w:rsid w:val="009C507E"/>
    <w:rsid w:val="009C5462"/>
    <w:rsid w:val="009C5575"/>
    <w:rsid w:val="009C5DB3"/>
    <w:rsid w:val="009C5E5F"/>
    <w:rsid w:val="009C6559"/>
    <w:rsid w:val="009C65B5"/>
    <w:rsid w:val="009C6EBF"/>
    <w:rsid w:val="009C72EA"/>
    <w:rsid w:val="009C7A44"/>
    <w:rsid w:val="009C7C08"/>
    <w:rsid w:val="009C7CED"/>
    <w:rsid w:val="009D03BF"/>
    <w:rsid w:val="009D07D0"/>
    <w:rsid w:val="009D08EE"/>
    <w:rsid w:val="009D0B37"/>
    <w:rsid w:val="009D0FDB"/>
    <w:rsid w:val="009D15A7"/>
    <w:rsid w:val="009D1867"/>
    <w:rsid w:val="009D1B17"/>
    <w:rsid w:val="009D1E80"/>
    <w:rsid w:val="009D2135"/>
    <w:rsid w:val="009D2531"/>
    <w:rsid w:val="009D27E5"/>
    <w:rsid w:val="009D3969"/>
    <w:rsid w:val="009D39DE"/>
    <w:rsid w:val="009D3B0E"/>
    <w:rsid w:val="009D3BAE"/>
    <w:rsid w:val="009D427C"/>
    <w:rsid w:val="009D42D3"/>
    <w:rsid w:val="009D4A25"/>
    <w:rsid w:val="009D4DEE"/>
    <w:rsid w:val="009D517F"/>
    <w:rsid w:val="009D6020"/>
    <w:rsid w:val="009D6138"/>
    <w:rsid w:val="009D663A"/>
    <w:rsid w:val="009D6700"/>
    <w:rsid w:val="009D67B3"/>
    <w:rsid w:val="009D72B8"/>
    <w:rsid w:val="009D748E"/>
    <w:rsid w:val="009D7718"/>
    <w:rsid w:val="009D780B"/>
    <w:rsid w:val="009D7C56"/>
    <w:rsid w:val="009E0356"/>
    <w:rsid w:val="009E060F"/>
    <w:rsid w:val="009E0EE7"/>
    <w:rsid w:val="009E176B"/>
    <w:rsid w:val="009E25EE"/>
    <w:rsid w:val="009E27A1"/>
    <w:rsid w:val="009E298D"/>
    <w:rsid w:val="009E2996"/>
    <w:rsid w:val="009E2CAB"/>
    <w:rsid w:val="009E2D0F"/>
    <w:rsid w:val="009E301E"/>
    <w:rsid w:val="009E310E"/>
    <w:rsid w:val="009E3554"/>
    <w:rsid w:val="009E37C8"/>
    <w:rsid w:val="009E3D96"/>
    <w:rsid w:val="009E55E1"/>
    <w:rsid w:val="009E5861"/>
    <w:rsid w:val="009E5A6F"/>
    <w:rsid w:val="009E5CCF"/>
    <w:rsid w:val="009E5D4D"/>
    <w:rsid w:val="009E5D7F"/>
    <w:rsid w:val="009E6141"/>
    <w:rsid w:val="009E678B"/>
    <w:rsid w:val="009E67F3"/>
    <w:rsid w:val="009E6E38"/>
    <w:rsid w:val="009E705D"/>
    <w:rsid w:val="009E79D7"/>
    <w:rsid w:val="009E7DD0"/>
    <w:rsid w:val="009E7DFC"/>
    <w:rsid w:val="009E7EB3"/>
    <w:rsid w:val="009F021C"/>
    <w:rsid w:val="009F0C9A"/>
    <w:rsid w:val="009F0F5A"/>
    <w:rsid w:val="009F1B44"/>
    <w:rsid w:val="009F1B9F"/>
    <w:rsid w:val="009F1BB0"/>
    <w:rsid w:val="009F246B"/>
    <w:rsid w:val="009F260D"/>
    <w:rsid w:val="009F271A"/>
    <w:rsid w:val="009F2A7A"/>
    <w:rsid w:val="009F3331"/>
    <w:rsid w:val="009F3529"/>
    <w:rsid w:val="009F39EF"/>
    <w:rsid w:val="009F3B50"/>
    <w:rsid w:val="009F406E"/>
    <w:rsid w:val="009F4321"/>
    <w:rsid w:val="009F4370"/>
    <w:rsid w:val="009F43A3"/>
    <w:rsid w:val="009F4637"/>
    <w:rsid w:val="009F4684"/>
    <w:rsid w:val="009F4953"/>
    <w:rsid w:val="009F4C4C"/>
    <w:rsid w:val="009F51DC"/>
    <w:rsid w:val="009F5230"/>
    <w:rsid w:val="009F549E"/>
    <w:rsid w:val="009F5517"/>
    <w:rsid w:val="009F57D1"/>
    <w:rsid w:val="009F5F2D"/>
    <w:rsid w:val="009F6ABC"/>
    <w:rsid w:val="009F7DFB"/>
    <w:rsid w:val="00A00222"/>
    <w:rsid w:val="00A005BC"/>
    <w:rsid w:val="00A00A03"/>
    <w:rsid w:val="00A00F7E"/>
    <w:rsid w:val="00A010E4"/>
    <w:rsid w:val="00A01384"/>
    <w:rsid w:val="00A0155D"/>
    <w:rsid w:val="00A01705"/>
    <w:rsid w:val="00A01C0F"/>
    <w:rsid w:val="00A01C52"/>
    <w:rsid w:val="00A01ECA"/>
    <w:rsid w:val="00A0204E"/>
    <w:rsid w:val="00A02425"/>
    <w:rsid w:val="00A024E4"/>
    <w:rsid w:val="00A02899"/>
    <w:rsid w:val="00A028D4"/>
    <w:rsid w:val="00A028ED"/>
    <w:rsid w:val="00A02953"/>
    <w:rsid w:val="00A02A87"/>
    <w:rsid w:val="00A02AA3"/>
    <w:rsid w:val="00A02E22"/>
    <w:rsid w:val="00A02F42"/>
    <w:rsid w:val="00A03149"/>
    <w:rsid w:val="00A031DD"/>
    <w:rsid w:val="00A035F5"/>
    <w:rsid w:val="00A0377B"/>
    <w:rsid w:val="00A0430B"/>
    <w:rsid w:val="00A04B2C"/>
    <w:rsid w:val="00A04B5F"/>
    <w:rsid w:val="00A04BA4"/>
    <w:rsid w:val="00A0584B"/>
    <w:rsid w:val="00A06468"/>
    <w:rsid w:val="00A06789"/>
    <w:rsid w:val="00A06A3B"/>
    <w:rsid w:val="00A06B52"/>
    <w:rsid w:val="00A06F97"/>
    <w:rsid w:val="00A07699"/>
    <w:rsid w:val="00A07A66"/>
    <w:rsid w:val="00A07E55"/>
    <w:rsid w:val="00A1004B"/>
    <w:rsid w:val="00A104ED"/>
    <w:rsid w:val="00A1055F"/>
    <w:rsid w:val="00A10999"/>
    <w:rsid w:val="00A10A7F"/>
    <w:rsid w:val="00A10AAD"/>
    <w:rsid w:val="00A1136F"/>
    <w:rsid w:val="00A11B38"/>
    <w:rsid w:val="00A11D52"/>
    <w:rsid w:val="00A1238B"/>
    <w:rsid w:val="00A1258F"/>
    <w:rsid w:val="00A1283B"/>
    <w:rsid w:val="00A128B8"/>
    <w:rsid w:val="00A12E09"/>
    <w:rsid w:val="00A13986"/>
    <w:rsid w:val="00A13B2C"/>
    <w:rsid w:val="00A13F99"/>
    <w:rsid w:val="00A14013"/>
    <w:rsid w:val="00A14030"/>
    <w:rsid w:val="00A14064"/>
    <w:rsid w:val="00A14531"/>
    <w:rsid w:val="00A14855"/>
    <w:rsid w:val="00A15420"/>
    <w:rsid w:val="00A15742"/>
    <w:rsid w:val="00A1587A"/>
    <w:rsid w:val="00A159C0"/>
    <w:rsid w:val="00A15AC3"/>
    <w:rsid w:val="00A16010"/>
    <w:rsid w:val="00A160F5"/>
    <w:rsid w:val="00A16176"/>
    <w:rsid w:val="00A16360"/>
    <w:rsid w:val="00A1654D"/>
    <w:rsid w:val="00A16B5C"/>
    <w:rsid w:val="00A16BB3"/>
    <w:rsid w:val="00A17F55"/>
    <w:rsid w:val="00A20006"/>
    <w:rsid w:val="00A20011"/>
    <w:rsid w:val="00A202B5"/>
    <w:rsid w:val="00A20BDA"/>
    <w:rsid w:val="00A20D89"/>
    <w:rsid w:val="00A20D8C"/>
    <w:rsid w:val="00A21126"/>
    <w:rsid w:val="00A21663"/>
    <w:rsid w:val="00A21BF5"/>
    <w:rsid w:val="00A22072"/>
    <w:rsid w:val="00A2209A"/>
    <w:rsid w:val="00A22273"/>
    <w:rsid w:val="00A22725"/>
    <w:rsid w:val="00A23068"/>
    <w:rsid w:val="00A232F2"/>
    <w:rsid w:val="00A233EA"/>
    <w:rsid w:val="00A235C7"/>
    <w:rsid w:val="00A23605"/>
    <w:rsid w:val="00A236CB"/>
    <w:rsid w:val="00A23A2A"/>
    <w:rsid w:val="00A23BF1"/>
    <w:rsid w:val="00A23CFE"/>
    <w:rsid w:val="00A24062"/>
    <w:rsid w:val="00A2464C"/>
    <w:rsid w:val="00A24EDD"/>
    <w:rsid w:val="00A24EDE"/>
    <w:rsid w:val="00A250D5"/>
    <w:rsid w:val="00A25184"/>
    <w:rsid w:val="00A25252"/>
    <w:rsid w:val="00A258E0"/>
    <w:rsid w:val="00A260E2"/>
    <w:rsid w:val="00A26254"/>
    <w:rsid w:val="00A2669D"/>
    <w:rsid w:val="00A26742"/>
    <w:rsid w:val="00A268AD"/>
    <w:rsid w:val="00A26F58"/>
    <w:rsid w:val="00A272A5"/>
    <w:rsid w:val="00A27373"/>
    <w:rsid w:val="00A27582"/>
    <w:rsid w:val="00A27D50"/>
    <w:rsid w:val="00A300D7"/>
    <w:rsid w:val="00A3036E"/>
    <w:rsid w:val="00A3038A"/>
    <w:rsid w:val="00A30B58"/>
    <w:rsid w:val="00A30CE5"/>
    <w:rsid w:val="00A310D4"/>
    <w:rsid w:val="00A3113E"/>
    <w:rsid w:val="00A3189A"/>
    <w:rsid w:val="00A31EB8"/>
    <w:rsid w:val="00A3212D"/>
    <w:rsid w:val="00A32374"/>
    <w:rsid w:val="00A326CB"/>
    <w:rsid w:val="00A32CE1"/>
    <w:rsid w:val="00A32E87"/>
    <w:rsid w:val="00A33B76"/>
    <w:rsid w:val="00A33F2F"/>
    <w:rsid w:val="00A340F7"/>
    <w:rsid w:val="00A34257"/>
    <w:rsid w:val="00A3461A"/>
    <w:rsid w:val="00A346D3"/>
    <w:rsid w:val="00A34BE3"/>
    <w:rsid w:val="00A35075"/>
    <w:rsid w:val="00A350C2"/>
    <w:rsid w:val="00A352F8"/>
    <w:rsid w:val="00A35561"/>
    <w:rsid w:val="00A355CC"/>
    <w:rsid w:val="00A357A9"/>
    <w:rsid w:val="00A35B62"/>
    <w:rsid w:val="00A35F89"/>
    <w:rsid w:val="00A3621E"/>
    <w:rsid w:val="00A36396"/>
    <w:rsid w:val="00A364DF"/>
    <w:rsid w:val="00A36B67"/>
    <w:rsid w:val="00A36BA4"/>
    <w:rsid w:val="00A36BF0"/>
    <w:rsid w:val="00A36CC7"/>
    <w:rsid w:val="00A3702C"/>
    <w:rsid w:val="00A37138"/>
    <w:rsid w:val="00A37442"/>
    <w:rsid w:val="00A3753C"/>
    <w:rsid w:val="00A37B26"/>
    <w:rsid w:val="00A37E15"/>
    <w:rsid w:val="00A37E9B"/>
    <w:rsid w:val="00A37EEE"/>
    <w:rsid w:val="00A37F40"/>
    <w:rsid w:val="00A40989"/>
    <w:rsid w:val="00A40C31"/>
    <w:rsid w:val="00A4150C"/>
    <w:rsid w:val="00A415D5"/>
    <w:rsid w:val="00A41E03"/>
    <w:rsid w:val="00A4278F"/>
    <w:rsid w:val="00A42D99"/>
    <w:rsid w:val="00A4332A"/>
    <w:rsid w:val="00A43373"/>
    <w:rsid w:val="00A43494"/>
    <w:rsid w:val="00A436EE"/>
    <w:rsid w:val="00A43BC1"/>
    <w:rsid w:val="00A43EC4"/>
    <w:rsid w:val="00A43F58"/>
    <w:rsid w:val="00A44744"/>
    <w:rsid w:val="00A454DC"/>
    <w:rsid w:val="00A45842"/>
    <w:rsid w:val="00A458D0"/>
    <w:rsid w:val="00A45D14"/>
    <w:rsid w:val="00A46425"/>
    <w:rsid w:val="00A466EC"/>
    <w:rsid w:val="00A47419"/>
    <w:rsid w:val="00A477A3"/>
    <w:rsid w:val="00A503A4"/>
    <w:rsid w:val="00A5073C"/>
    <w:rsid w:val="00A50889"/>
    <w:rsid w:val="00A508A2"/>
    <w:rsid w:val="00A50CA1"/>
    <w:rsid w:val="00A50CB0"/>
    <w:rsid w:val="00A50CD4"/>
    <w:rsid w:val="00A5113D"/>
    <w:rsid w:val="00A513D3"/>
    <w:rsid w:val="00A515B8"/>
    <w:rsid w:val="00A51986"/>
    <w:rsid w:val="00A51B47"/>
    <w:rsid w:val="00A51BC9"/>
    <w:rsid w:val="00A51F5A"/>
    <w:rsid w:val="00A527C4"/>
    <w:rsid w:val="00A52822"/>
    <w:rsid w:val="00A52EF8"/>
    <w:rsid w:val="00A5382A"/>
    <w:rsid w:val="00A539B4"/>
    <w:rsid w:val="00A53A70"/>
    <w:rsid w:val="00A53B51"/>
    <w:rsid w:val="00A53E4D"/>
    <w:rsid w:val="00A54362"/>
    <w:rsid w:val="00A54621"/>
    <w:rsid w:val="00A5543F"/>
    <w:rsid w:val="00A55513"/>
    <w:rsid w:val="00A55721"/>
    <w:rsid w:val="00A55789"/>
    <w:rsid w:val="00A55883"/>
    <w:rsid w:val="00A55968"/>
    <w:rsid w:val="00A566CE"/>
    <w:rsid w:val="00A56AFF"/>
    <w:rsid w:val="00A56D53"/>
    <w:rsid w:val="00A56DD9"/>
    <w:rsid w:val="00A56E13"/>
    <w:rsid w:val="00A57C06"/>
    <w:rsid w:val="00A6002D"/>
    <w:rsid w:val="00A60070"/>
    <w:rsid w:val="00A60B46"/>
    <w:rsid w:val="00A60BB0"/>
    <w:rsid w:val="00A60C26"/>
    <w:rsid w:val="00A60EDA"/>
    <w:rsid w:val="00A60F32"/>
    <w:rsid w:val="00A6103F"/>
    <w:rsid w:val="00A612B0"/>
    <w:rsid w:val="00A612FA"/>
    <w:rsid w:val="00A6142D"/>
    <w:rsid w:val="00A61552"/>
    <w:rsid w:val="00A61B30"/>
    <w:rsid w:val="00A623CA"/>
    <w:rsid w:val="00A62626"/>
    <w:rsid w:val="00A62936"/>
    <w:rsid w:val="00A62A3A"/>
    <w:rsid w:val="00A62CC2"/>
    <w:rsid w:val="00A62F81"/>
    <w:rsid w:val="00A62FD2"/>
    <w:rsid w:val="00A63165"/>
    <w:rsid w:val="00A63BED"/>
    <w:rsid w:val="00A642D7"/>
    <w:rsid w:val="00A6444F"/>
    <w:rsid w:val="00A64B3C"/>
    <w:rsid w:val="00A64F51"/>
    <w:rsid w:val="00A656CD"/>
    <w:rsid w:val="00A65915"/>
    <w:rsid w:val="00A65D1A"/>
    <w:rsid w:val="00A6618B"/>
    <w:rsid w:val="00A66445"/>
    <w:rsid w:val="00A66843"/>
    <w:rsid w:val="00A66A4B"/>
    <w:rsid w:val="00A671E1"/>
    <w:rsid w:val="00A67A23"/>
    <w:rsid w:val="00A67B87"/>
    <w:rsid w:val="00A7068F"/>
    <w:rsid w:val="00A70E02"/>
    <w:rsid w:val="00A7117D"/>
    <w:rsid w:val="00A716F7"/>
    <w:rsid w:val="00A718B1"/>
    <w:rsid w:val="00A72B04"/>
    <w:rsid w:val="00A72D17"/>
    <w:rsid w:val="00A72EBF"/>
    <w:rsid w:val="00A737AE"/>
    <w:rsid w:val="00A737CB"/>
    <w:rsid w:val="00A73840"/>
    <w:rsid w:val="00A7395A"/>
    <w:rsid w:val="00A73972"/>
    <w:rsid w:val="00A740AF"/>
    <w:rsid w:val="00A746B5"/>
    <w:rsid w:val="00A74A08"/>
    <w:rsid w:val="00A75524"/>
    <w:rsid w:val="00A7553A"/>
    <w:rsid w:val="00A755A4"/>
    <w:rsid w:val="00A7629F"/>
    <w:rsid w:val="00A76700"/>
    <w:rsid w:val="00A76ED1"/>
    <w:rsid w:val="00A7701A"/>
    <w:rsid w:val="00A773C5"/>
    <w:rsid w:val="00A77761"/>
    <w:rsid w:val="00A77A1D"/>
    <w:rsid w:val="00A77E2C"/>
    <w:rsid w:val="00A77EE7"/>
    <w:rsid w:val="00A803AF"/>
    <w:rsid w:val="00A80447"/>
    <w:rsid w:val="00A80456"/>
    <w:rsid w:val="00A80B20"/>
    <w:rsid w:val="00A80C05"/>
    <w:rsid w:val="00A8106B"/>
    <w:rsid w:val="00A811BC"/>
    <w:rsid w:val="00A8173C"/>
    <w:rsid w:val="00A817D8"/>
    <w:rsid w:val="00A818BF"/>
    <w:rsid w:val="00A81F7B"/>
    <w:rsid w:val="00A82039"/>
    <w:rsid w:val="00A8216B"/>
    <w:rsid w:val="00A821DD"/>
    <w:rsid w:val="00A826D8"/>
    <w:rsid w:val="00A82709"/>
    <w:rsid w:val="00A828CB"/>
    <w:rsid w:val="00A828D2"/>
    <w:rsid w:val="00A82F95"/>
    <w:rsid w:val="00A830CF"/>
    <w:rsid w:val="00A83241"/>
    <w:rsid w:val="00A834E6"/>
    <w:rsid w:val="00A83CB8"/>
    <w:rsid w:val="00A83CC5"/>
    <w:rsid w:val="00A8408A"/>
    <w:rsid w:val="00A84707"/>
    <w:rsid w:val="00A84F8B"/>
    <w:rsid w:val="00A852F5"/>
    <w:rsid w:val="00A8562C"/>
    <w:rsid w:val="00A85A4E"/>
    <w:rsid w:val="00A85F4A"/>
    <w:rsid w:val="00A86448"/>
    <w:rsid w:val="00A8645C"/>
    <w:rsid w:val="00A864E4"/>
    <w:rsid w:val="00A86FDE"/>
    <w:rsid w:val="00A87096"/>
    <w:rsid w:val="00A87DA4"/>
    <w:rsid w:val="00A900CC"/>
    <w:rsid w:val="00A90496"/>
    <w:rsid w:val="00A90B66"/>
    <w:rsid w:val="00A90D97"/>
    <w:rsid w:val="00A90F8A"/>
    <w:rsid w:val="00A9136B"/>
    <w:rsid w:val="00A9152D"/>
    <w:rsid w:val="00A919DD"/>
    <w:rsid w:val="00A91CF8"/>
    <w:rsid w:val="00A92671"/>
    <w:rsid w:val="00A92AC4"/>
    <w:rsid w:val="00A92F58"/>
    <w:rsid w:val="00A93059"/>
    <w:rsid w:val="00A930C1"/>
    <w:rsid w:val="00A930C6"/>
    <w:rsid w:val="00A93104"/>
    <w:rsid w:val="00A93360"/>
    <w:rsid w:val="00A9336E"/>
    <w:rsid w:val="00A9388A"/>
    <w:rsid w:val="00A93D68"/>
    <w:rsid w:val="00A94275"/>
    <w:rsid w:val="00A9435C"/>
    <w:rsid w:val="00A943F1"/>
    <w:rsid w:val="00A9495C"/>
    <w:rsid w:val="00A94E35"/>
    <w:rsid w:val="00A94F24"/>
    <w:rsid w:val="00A94FF0"/>
    <w:rsid w:val="00A95123"/>
    <w:rsid w:val="00A957C5"/>
    <w:rsid w:val="00A95A7B"/>
    <w:rsid w:val="00A96109"/>
    <w:rsid w:val="00A9630F"/>
    <w:rsid w:val="00A96370"/>
    <w:rsid w:val="00A96602"/>
    <w:rsid w:val="00A96C54"/>
    <w:rsid w:val="00A970EB"/>
    <w:rsid w:val="00A973BB"/>
    <w:rsid w:val="00A97662"/>
    <w:rsid w:val="00A97BD8"/>
    <w:rsid w:val="00A97E40"/>
    <w:rsid w:val="00A97F21"/>
    <w:rsid w:val="00AA017A"/>
    <w:rsid w:val="00AA0306"/>
    <w:rsid w:val="00AA04FC"/>
    <w:rsid w:val="00AA0556"/>
    <w:rsid w:val="00AA0B29"/>
    <w:rsid w:val="00AA111E"/>
    <w:rsid w:val="00AA125A"/>
    <w:rsid w:val="00AA16FB"/>
    <w:rsid w:val="00AA1C51"/>
    <w:rsid w:val="00AA223F"/>
    <w:rsid w:val="00AA2456"/>
    <w:rsid w:val="00AA267A"/>
    <w:rsid w:val="00AA29DA"/>
    <w:rsid w:val="00AA2A79"/>
    <w:rsid w:val="00AA2CE4"/>
    <w:rsid w:val="00AA313A"/>
    <w:rsid w:val="00AA34B5"/>
    <w:rsid w:val="00AA3A16"/>
    <w:rsid w:val="00AA3F9D"/>
    <w:rsid w:val="00AA41D9"/>
    <w:rsid w:val="00AA5041"/>
    <w:rsid w:val="00AA53DE"/>
    <w:rsid w:val="00AA54C9"/>
    <w:rsid w:val="00AA57BE"/>
    <w:rsid w:val="00AA5995"/>
    <w:rsid w:val="00AA59F7"/>
    <w:rsid w:val="00AA5A11"/>
    <w:rsid w:val="00AA5ACA"/>
    <w:rsid w:val="00AA6F6A"/>
    <w:rsid w:val="00AA72D0"/>
    <w:rsid w:val="00AA749E"/>
    <w:rsid w:val="00AA74E8"/>
    <w:rsid w:val="00AA7854"/>
    <w:rsid w:val="00AA7BC6"/>
    <w:rsid w:val="00AA7E86"/>
    <w:rsid w:val="00AB009B"/>
    <w:rsid w:val="00AB0656"/>
    <w:rsid w:val="00AB096E"/>
    <w:rsid w:val="00AB0BAB"/>
    <w:rsid w:val="00AB177D"/>
    <w:rsid w:val="00AB1B70"/>
    <w:rsid w:val="00AB21A2"/>
    <w:rsid w:val="00AB24B7"/>
    <w:rsid w:val="00AB2A37"/>
    <w:rsid w:val="00AB2CAA"/>
    <w:rsid w:val="00AB2E45"/>
    <w:rsid w:val="00AB2F5D"/>
    <w:rsid w:val="00AB2FC1"/>
    <w:rsid w:val="00AB3301"/>
    <w:rsid w:val="00AB37D4"/>
    <w:rsid w:val="00AB39F6"/>
    <w:rsid w:val="00AB3AD1"/>
    <w:rsid w:val="00AB3AE8"/>
    <w:rsid w:val="00AB3DEA"/>
    <w:rsid w:val="00AB4199"/>
    <w:rsid w:val="00AB46AF"/>
    <w:rsid w:val="00AB49E6"/>
    <w:rsid w:val="00AB4C89"/>
    <w:rsid w:val="00AB5192"/>
    <w:rsid w:val="00AB5203"/>
    <w:rsid w:val="00AB53F7"/>
    <w:rsid w:val="00AB61C1"/>
    <w:rsid w:val="00AB6496"/>
    <w:rsid w:val="00AB6B01"/>
    <w:rsid w:val="00AB6CEE"/>
    <w:rsid w:val="00AB6CF5"/>
    <w:rsid w:val="00AB6EDD"/>
    <w:rsid w:val="00AB7608"/>
    <w:rsid w:val="00AC044A"/>
    <w:rsid w:val="00AC04E6"/>
    <w:rsid w:val="00AC0F4D"/>
    <w:rsid w:val="00AC1261"/>
    <w:rsid w:val="00AC132D"/>
    <w:rsid w:val="00AC13D3"/>
    <w:rsid w:val="00AC156C"/>
    <w:rsid w:val="00AC1997"/>
    <w:rsid w:val="00AC199B"/>
    <w:rsid w:val="00AC2163"/>
    <w:rsid w:val="00AC2505"/>
    <w:rsid w:val="00AC254E"/>
    <w:rsid w:val="00AC2738"/>
    <w:rsid w:val="00AC2C9F"/>
    <w:rsid w:val="00AC2FCA"/>
    <w:rsid w:val="00AC3365"/>
    <w:rsid w:val="00AC3FEE"/>
    <w:rsid w:val="00AC4547"/>
    <w:rsid w:val="00AC4663"/>
    <w:rsid w:val="00AC4CF3"/>
    <w:rsid w:val="00AC5424"/>
    <w:rsid w:val="00AC5666"/>
    <w:rsid w:val="00AC5873"/>
    <w:rsid w:val="00AC5E01"/>
    <w:rsid w:val="00AC623C"/>
    <w:rsid w:val="00AC6B5C"/>
    <w:rsid w:val="00AC7A9B"/>
    <w:rsid w:val="00AC7EA9"/>
    <w:rsid w:val="00AC7FA3"/>
    <w:rsid w:val="00AD0156"/>
    <w:rsid w:val="00AD0420"/>
    <w:rsid w:val="00AD06B5"/>
    <w:rsid w:val="00AD08F3"/>
    <w:rsid w:val="00AD0C8F"/>
    <w:rsid w:val="00AD137E"/>
    <w:rsid w:val="00AD15D8"/>
    <w:rsid w:val="00AD1877"/>
    <w:rsid w:val="00AD1885"/>
    <w:rsid w:val="00AD1DBF"/>
    <w:rsid w:val="00AD242A"/>
    <w:rsid w:val="00AD2456"/>
    <w:rsid w:val="00AD25E3"/>
    <w:rsid w:val="00AD3125"/>
    <w:rsid w:val="00AD3959"/>
    <w:rsid w:val="00AD3C4F"/>
    <w:rsid w:val="00AD4C72"/>
    <w:rsid w:val="00AD4D58"/>
    <w:rsid w:val="00AD4E63"/>
    <w:rsid w:val="00AD50D9"/>
    <w:rsid w:val="00AD56E5"/>
    <w:rsid w:val="00AD5739"/>
    <w:rsid w:val="00AD5E03"/>
    <w:rsid w:val="00AD603E"/>
    <w:rsid w:val="00AD6595"/>
    <w:rsid w:val="00AD6692"/>
    <w:rsid w:val="00AD6ABC"/>
    <w:rsid w:val="00AD6C6B"/>
    <w:rsid w:val="00AD6DE3"/>
    <w:rsid w:val="00AD6FE0"/>
    <w:rsid w:val="00AD7054"/>
    <w:rsid w:val="00AD7ADA"/>
    <w:rsid w:val="00AD7D19"/>
    <w:rsid w:val="00AD7F57"/>
    <w:rsid w:val="00AE0316"/>
    <w:rsid w:val="00AE0D35"/>
    <w:rsid w:val="00AE0E27"/>
    <w:rsid w:val="00AE1242"/>
    <w:rsid w:val="00AE1536"/>
    <w:rsid w:val="00AE163A"/>
    <w:rsid w:val="00AE1C39"/>
    <w:rsid w:val="00AE2099"/>
    <w:rsid w:val="00AE2297"/>
    <w:rsid w:val="00AE249F"/>
    <w:rsid w:val="00AE2BB2"/>
    <w:rsid w:val="00AE2C8B"/>
    <w:rsid w:val="00AE349D"/>
    <w:rsid w:val="00AE3613"/>
    <w:rsid w:val="00AE39A8"/>
    <w:rsid w:val="00AE39D1"/>
    <w:rsid w:val="00AE3C63"/>
    <w:rsid w:val="00AE3E9B"/>
    <w:rsid w:val="00AE535B"/>
    <w:rsid w:val="00AE5475"/>
    <w:rsid w:val="00AE55DB"/>
    <w:rsid w:val="00AE5621"/>
    <w:rsid w:val="00AE5AA9"/>
    <w:rsid w:val="00AE5BDE"/>
    <w:rsid w:val="00AE6138"/>
    <w:rsid w:val="00AE66B0"/>
    <w:rsid w:val="00AE6C78"/>
    <w:rsid w:val="00AE75CA"/>
    <w:rsid w:val="00AE76AB"/>
    <w:rsid w:val="00AE7727"/>
    <w:rsid w:val="00AE7779"/>
    <w:rsid w:val="00AE793A"/>
    <w:rsid w:val="00AE7B47"/>
    <w:rsid w:val="00AE7D2C"/>
    <w:rsid w:val="00AE7FE4"/>
    <w:rsid w:val="00AF009E"/>
    <w:rsid w:val="00AF02AA"/>
    <w:rsid w:val="00AF0517"/>
    <w:rsid w:val="00AF0A98"/>
    <w:rsid w:val="00AF0C57"/>
    <w:rsid w:val="00AF0F39"/>
    <w:rsid w:val="00AF1208"/>
    <w:rsid w:val="00AF1385"/>
    <w:rsid w:val="00AF1449"/>
    <w:rsid w:val="00AF1BA5"/>
    <w:rsid w:val="00AF1BF2"/>
    <w:rsid w:val="00AF282D"/>
    <w:rsid w:val="00AF3041"/>
    <w:rsid w:val="00AF3352"/>
    <w:rsid w:val="00AF34AA"/>
    <w:rsid w:val="00AF383B"/>
    <w:rsid w:val="00AF3F94"/>
    <w:rsid w:val="00AF44B4"/>
    <w:rsid w:val="00AF46CC"/>
    <w:rsid w:val="00AF4935"/>
    <w:rsid w:val="00AF4AFD"/>
    <w:rsid w:val="00AF4D81"/>
    <w:rsid w:val="00AF4E14"/>
    <w:rsid w:val="00AF4EBD"/>
    <w:rsid w:val="00AF4F03"/>
    <w:rsid w:val="00AF4F56"/>
    <w:rsid w:val="00AF502A"/>
    <w:rsid w:val="00AF5103"/>
    <w:rsid w:val="00AF5568"/>
    <w:rsid w:val="00AF567C"/>
    <w:rsid w:val="00AF58D7"/>
    <w:rsid w:val="00AF5AF5"/>
    <w:rsid w:val="00AF5FFF"/>
    <w:rsid w:val="00AF6749"/>
    <w:rsid w:val="00AF6C16"/>
    <w:rsid w:val="00AF6C27"/>
    <w:rsid w:val="00AF6C40"/>
    <w:rsid w:val="00AF6C98"/>
    <w:rsid w:val="00AF6D97"/>
    <w:rsid w:val="00AF7E34"/>
    <w:rsid w:val="00B009EA"/>
    <w:rsid w:val="00B00DF9"/>
    <w:rsid w:val="00B00DFD"/>
    <w:rsid w:val="00B01F03"/>
    <w:rsid w:val="00B0210B"/>
    <w:rsid w:val="00B0241D"/>
    <w:rsid w:val="00B025B8"/>
    <w:rsid w:val="00B02686"/>
    <w:rsid w:val="00B02A20"/>
    <w:rsid w:val="00B02B2C"/>
    <w:rsid w:val="00B02B3A"/>
    <w:rsid w:val="00B02B63"/>
    <w:rsid w:val="00B02EDE"/>
    <w:rsid w:val="00B030D4"/>
    <w:rsid w:val="00B034B1"/>
    <w:rsid w:val="00B034D4"/>
    <w:rsid w:val="00B0372F"/>
    <w:rsid w:val="00B03857"/>
    <w:rsid w:val="00B04333"/>
    <w:rsid w:val="00B04DAC"/>
    <w:rsid w:val="00B04EF7"/>
    <w:rsid w:val="00B05036"/>
    <w:rsid w:val="00B0548C"/>
    <w:rsid w:val="00B058E7"/>
    <w:rsid w:val="00B05C5D"/>
    <w:rsid w:val="00B0613F"/>
    <w:rsid w:val="00B06DB7"/>
    <w:rsid w:val="00B06E9F"/>
    <w:rsid w:val="00B07082"/>
    <w:rsid w:val="00B07BE2"/>
    <w:rsid w:val="00B07C8E"/>
    <w:rsid w:val="00B07EEF"/>
    <w:rsid w:val="00B1009E"/>
    <w:rsid w:val="00B101CC"/>
    <w:rsid w:val="00B10228"/>
    <w:rsid w:val="00B1030C"/>
    <w:rsid w:val="00B1043A"/>
    <w:rsid w:val="00B10476"/>
    <w:rsid w:val="00B1047D"/>
    <w:rsid w:val="00B10A60"/>
    <w:rsid w:val="00B10D8A"/>
    <w:rsid w:val="00B11148"/>
    <w:rsid w:val="00B112CD"/>
    <w:rsid w:val="00B1140C"/>
    <w:rsid w:val="00B1167F"/>
    <w:rsid w:val="00B117BD"/>
    <w:rsid w:val="00B118CA"/>
    <w:rsid w:val="00B11F1D"/>
    <w:rsid w:val="00B11FF6"/>
    <w:rsid w:val="00B12118"/>
    <w:rsid w:val="00B1215E"/>
    <w:rsid w:val="00B1245F"/>
    <w:rsid w:val="00B1282C"/>
    <w:rsid w:val="00B12855"/>
    <w:rsid w:val="00B1288E"/>
    <w:rsid w:val="00B1290B"/>
    <w:rsid w:val="00B12AFC"/>
    <w:rsid w:val="00B12F2C"/>
    <w:rsid w:val="00B1317B"/>
    <w:rsid w:val="00B133E7"/>
    <w:rsid w:val="00B135A6"/>
    <w:rsid w:val="00B136A1"/>
    <w:rsid w:val="00B136B2"/>
    <w:rsid w:val="00B13A67"/>
    <w:rsid w:val="00B13F0F"/>
    <w:rsid w:val="00B147F2"/>
    <w:rsid w:val="00B14938"/>
    <w:rsid w:val="00B149E4"/>
    <w:rsid w:val="00B14A6C"/>
    <w:rsid w:val="00B15026"/>
    <w:rsid w:val="00B15576"/>
    <w:rsid w:val="00B155D2"/>
    <w:rsid w:val="00B157D7"/>
    <w:rsid w:val="00B1580D"/>
    <w:rsid w:val="00B158F0"/>
    <w:rsid w:val="00B16638"/>
    <w:rsid w:val="00B16916"/>
    <w:rsid w:val="00B16B38"/>
    <w:rsid w:val="00B16B3E"/>
    <w:rsid w:val="00B16DF7"/>
    <w:rsid w:val="00B16F56"/>
    <w:rsid w:val="00B170A6"/>
    <w:rsid w:val="00B17481"/>
    <w:rsid w:val="00B1795A"/>
    <w:rsid w:val="00B17A35"/>
    <w:rsid w:val="00B17F6A"/>
    <w:rsid w:val="00B17F6D"/>
    <w:rsid w:val="00B2013E"/>
    <w:rsid w:val="00B20738"/>
    <w:rsid w:val="00B20D97"/>
    <w:rsid w:val="00B20F3A"/>
    <w:rsid w:val="00B20F9B"/>
    <w:rsid w:val="00B217FA"/>
    <w:rsid w:val="00B2274C"/>
    <w:rsid w:val="00B228C9"/>
    <w:rsid w:val="00B22A51"/>
    <w:rsid w:val="00B2338F"/>
    <w:rsid w:val="00B23695"/>
    <w:rsid w:val="00B23A81"/>
    <w:rsid w:val="00B2417B"/>
    <w:rsid w:val="00B2478C"/>
    <w:rsid w:val="00B24850"/>
    <w:rsid w:val="00B24A4F"/>
    <w:rsid w:val="00B252B2"/>
    <w:rsid w:val="00B2634A"/>
    <w:rsid w:val="00B26521"/>
    <w:rsid w:val="00B26CBD"/>
    <w:rsid w:val="00B26F44"/>
    <w:rsid w:val="00B2723C"/>
    <w:rsid w:val="00B27733"/>
    <w:rsid w:val="00B27893"/>
    <w:rsid w:val="00B2797D"/>
    <w:rsid w:val="00B27F7F"/>
    <w:rsid w:val="00B30067"/>
    <w:rsid w:val="00B30084"/>
    <w:rsid w:val="00B3009C"/>
    <w:rsid w:val="00B30436"/>
    <w:rsid w:val="00B30B23"/>
    <w:rsid w:val="00B30CC9"/>
    <w:rsid w:val="00B30F0A"/>
    <w:rsid w:val="00B3123A"/>
    <w:rsid w:val="00B313B6"/>
    <w:rsid w:val="00B31551"/>
    <w:rsid w:val="00B31718"/>
    <w:rsid w:val="00B31AFF"/>
    <w:rsid w:val="00B31CE2"/>
    <w:rsid w:val="00B31E95"/>
    <w:rsid w:val="00B321B8"/>
    <w:rsid w:val="00B327D7"/>
    <w:rsid w:val="00B329CF"/>
    <w:rsid w:val="00B32CB5"/>
    <w:rsid w:val="00B32E11"/>
    <w:rsid w:val="00B32EAA"/>
    <w:rsid w:val="00B33BFB"/>
    <w:rsid w:val="00B33E2D"/>
    <w:rsid w:val="00B34113"/>
    <w:rsid w:val="00B344E7"/>
    <w:rsid w:val="00B34B17"/>
    <w:rsid w:val="00B34B81"/>
    <w:rsid w:val="00B34C81"/>
    <w:rsid w:val="00B350DA"/>
    <w:rsid w:val="00B356C0"/>
    <w:rsid w:val="00B358B0"/>
    <w:rsid w:val="00B358B6"/>
    <w:rsid w:val="00B3598D"/>
    <w:rsid w:val="00B35BC1"/>
    <w:rsid w:val="00B35F30"/>
    <w:rsid w:val="00B35F5F"/>
    <w:rsid w:val="00B36739"/>
    <w:rsid w:val="00B367AF"/>
    <w:rsid w:val="00B368D5"/>
    <w:rsid w:val="00B36D5F"/>
    <w:rsid w:val="00B36F08"/>
    <w:rsid w:val="00B3714F"/>
    <w:rsid w:val="00B3719C"/>
    <w:rsid w:val="00B375A6"/>
    <w:rsid w:val="00B375BC"/>
    <w:rsid w:val="00B3780D"/>
    <w:rsid w:val="00B378C9"/>
    <w:rsid w:val="00B37953"/>
    <w:rsid w:val="00B37A4B"/>
    <w:rsid w:val="00B37FFC"/>
    <w:rsid w:val="00B402E1"/>
    <w:rsid w:val="00B40702"/>
    <w:rsid w:val="00B409AB"/>
    <w:rsid w:val="00B40B6A"/>
    <w:rsid w:val="00B41215"/>
    <w:rsid w:val="00B41B22"/>
    <w:rsid w:val="00B41D87"/>
    <w:rsid w:val="00B425CC"/>
    <w:rsid w:val="00B42E1F"/>
    <w:rsid w:val="00B43417"/>
    <w:rsid w:val="00B434E7"/>
    <w:rsid w:val="00B435F3"/>
    <w:rsid w:val="00B4364F"/>
    <w:rsid w:val="00B4554B"/>
    <w:rsid w:val="00B45746"/>
    <w:rsid w:val="00B45E0F"/>
    <w:rsid w:val="00B46062"/>
    <w:rsid w:val="00B463C8"/>
    <w:rsid w:val="00B46B88"/>
    <w:rsid w:val="00B47707"/>
    <w:rsid w:val="00B47AB1"/>
    <w:rsid w:val="00B47FEC"/>
    <w:rsid w:val="00B500A2"/>
    <w:rsid w:val="00B506A4"/>
    <w:rsid w:val="00B50E81"/>
    <w:rsid w:val="00B511EB"/>
    <w:rsid w:val="00B52013"/>
    <w:rsid w:val="00B52B29"/>
    <w:rsid w:val="00B52DAD"/>
    <w:rsid w:val="00B52F19"/>
    <w:rsid w:val="00B530F5"/>
    <w:rsid w:val="00B53508"/>
    <w:rsid w:val="00B5397A"/>
    <w:rsid w:val="00B541DE"/>
    <w:rsid w:val="00B5484C"/>
    <w:rsid w:val="00B54ACB"/>
    <w:rsid w:val="00B55273"/>
    <w:rsid w:val="00B5554D"/>
    <w:rsid w:val="00B55720"/>
    <w:rsid w:val="00B559FD"/>
    <w:rsid w:val="00B56608"/>
    <w:rsid w:val="00B56A32"/>
    <w:rsid w:val="00B5723D"/>
    <w:rsid w:val="00B574AD"/>
    <w:rsid w:val="00B57D60"/>
    <w:rsid w:val="00B57FCE"/>
    <w:rsid w:val="00B60498"/>
    <w:rsid w:val="00B61225"/>
    <w:rsid w:val="00B6130E"/>
    <w:rsid w:val="00B61604"/>
    <w:rsid w:val="00B61AD0"/>
    <w:rsid w:val="00B61BDD"/>
    <w:rsid w:val="00B61D0B"/>
    <w:rsid w:val="00B61F51"/>
    <w:rsid w:val="00B61F56"/>
    <w:rsid w:val="00B62833"/>
    <w:rsid w:val="00B629DF"/>
    <w:rsid w:val="00B62F11"/>
    <w:rsid w:val="00B6339B"/>
    <w:rsid w:val="00B63A27"/>
    <w:rsid w:val="00B63D52"/>
    <w:rsid w:val="00B64EEB"/>
    <w:rsid w:val="00B6578D"/>
    <w:rsid w:val="00B65BD4"/>
    <w:rsid w:val="00B65C83"/>
    <w:rsid w:val="00B66047"/>
    <w:rsid w:val="00B66F6D"/>
    <w:rsid w:val="00B6709F"/>
    <w:rsid w:val="00B679E9"/>
    <w:rsid w:val="00B67E5A"/>
    <w:rsid w:val="00B7017C"/>
    <w:rsid w:val="00B70246"/>
    <w:rsid w:val="00B70A62"/>
    <w:rsid w:val="00B70A87"/>
    <w:rsid w:val="00B70FA7"/>
    <w:rsid w:val="00B71462"/>
    <w:rsid w:val="00B716C4"/>
    <w:rsid w:val="00B717DE"/>
    <w:rsid w:val="00B718E1"/>
    <w:rsid w:val="00B7199F"/>
    <w:rsid w:val="00B71D8D"/>
    <w:rsid w:val="00B72118"/>
    <w:rsid w:val="00B722E4"/>
    <w:rsid w:val="00B723D6"/>
    <w:rsid w:val="00B725CB"/>
    <w:rsid w:val="00B7293C"/>
    <w:rsid w:val="00B72E02"/>
    <w:rsid w:val="00B731A9"/>
    <w:rsid w:val="00B734C4"/>
    <w:rsid w:val="00B73510"/>
    <w:rsid w:val="00B735C9"/>
    <w:rsid w:val="00B73D7F"/>
    <w:rsid w:val="00B74180"/>
    <w:rsid w:val="00B74431"/>
    <w:rsid w:val="00B748CC"/>
    <w:rsid w:val="00B749A5"/>
    <w:rsid w:val="00B74BCC"/>
    <w:rsid w:val="00B74BE0"/>
    <w:rsid w:val="00B751CD"/>
    <w:rsid w:val="00B75526"/>
    <w:rsid w:val="00B758F2"/>
    <w:rsid w:val="00B76340"/>
    <w:rsid w:val="00B76920"/>
    <w:rsid w:val="00B772E3"/>
    <w:rsid w:val="00B8077B"/>
    <w:rsid w:val="00B81116"/>
    <w:rsid w:val="00B8113B"/>
    <w:rsid w:val="00B814C4"/>
    <w:rsid w:val="00B816A7"/>
    <w:rsid w:val="00B816D0"/>
    <w:rsid w:val="00B81C27"/>
    <w:rsid w:val="00B81DD1"/>
    <w:rsid w:val="00B82891"/>
    <w:rsid w:val="00B82A3F"/>
    <w:rsid w:val="00B82C0D"/>
    <w:rsid w:val="00B82D89"/>
    <w:rsid w:val="00B83419"/>
    <w:rsid w:val="00B8388F"/>
    <w:rsid w:val="00B83C7B"/>
    <w:rsid w:val="00B83D73"/>
    <w:rsid w:val="00B8474F"/>
    <w:rsid w:val="00B847F7"/>
    <w:rsid w:val="00B84D09"/>
    <w:rsid w:val="00B84D26"/>
    <w:rsid w:val="00B84DA1"/>
    <w:rsid w:val="00B85FA5"/>
    <w:rsid w:val="00B86052"/>
    <w:rsid w:val="00B867CB"/>
    <w:rsid w:val="00B86AED"/>
    <w:rsid w:val="00B86D0E"/>
    <w:rsid w:val="00B87387"/>
    <w:rsid w:val="00B87741"/>
    <w:rsid w:val="00B87E90"/>
    <w:rsid w:val="00B87F17"/>
    <w:rsid w:val="00B87FBA"/>
    <w:rsid w:val="00B908A1"/>
    <w:rsid w:val="00B90B2A"/>
    <w:rsid w:val="00B90B93"/>
    <w:rsid w:val="00B90DB3"/>
    <w:rsid w:val="00B912FD"/>
    <w:rsid w:val="00B91625"/>
    <w:rsid w:val="00B92155"/>
    <w:rsid w:val="00B92F54"/>
    <w:rsid w:val="00B93110"/>
    <w:rsid w:val="00B93116"/>
    <w:rsid w:val="00B931C8"/>
    <w:rsid w:val="00B93208"/>
    <w:rsid w:val="00B933EA"/>
    <w:rsid w:val="00B93436"/>
    <w:rsid w:val="00B93760"/>
    <w:rsid w:val="00B93806"/>
    <w:rsid w:val="00B938CE"/>
    <w:rsid w:val="00B93A83"/>
    <w:rsid w:val="00B94171"/>
    <w:rsid w:val="00B94346"/>
    <w:rsid w:val="00B945E5"/>
    <w:rsid w:val="00B94AA5"/>
    <w:rsid w:val="00B94B7A"/>
    <w:rsid w:val="00B94BE5"/>
    <w:rsid w:val="00B94CD6"/>
    <w:rsid w:val="00B94D2B"/>
    <w:rsid w:val="00B94E5D"/>
    <w:rsid w:val="00B950A8"/>
    <w:rsid w:val="00B95351"/>
    <w:rsid w:val="00B95821"/>
    <w:rsid w:val="00B95837"/>
    <w:rsid w:val="00B96E28"/>
    <w:rsid w:val="00B96EC6"/>
    <w:rsid w:val="00B96F90"/>
    <w:rsid w:val="00B97051"/>
    <w:rsid w:val="00B978CC"/>
    <w:rsid w:val="00B97F01"/>
    <w:rsid w:val="00B97F61"/>
    <w:rsid w:val="00BA057E"/>
    <w:rsid w:val="00BA0810"/>
    <w:rsid w:val="00BA086C"/>
    <w:rsid w:val="00BA1011"/>
    <w:rsid w:val="00BA1A91"/>
    <w:rsid w:val="00BA1C61"/>
    <w:rsid w:val="00BA2EDF"/>
    <w:rsid w:val="00BA3402"/>
    <w:rsid w:val="00BA34FA"/>
    <w:rsid w:val="00BA3574"/>
    <w:rsid w:val="00BA3D9A"/>
    <w:rsid w:val="00BA435E"/>
    <w:rsid w:val="00BA43A8"/>
    <w:rsid w:val="00BA47CC"/>
    <w:rsid w:val="00BA4FA6"/>
    <w:rsid w:val="00BA508D"/>
    <w:rsid w:val="00BA5707"/>
    <w:rsid w:val="00BA578A"/>
    <w:rsid w:val="00BA578E"/>
    <w:rsid w:val="00BA5A71"/>
    <w:rsid w:val="00BA6112"/>
    <w:rsid w:val="00BA6151"/>
    <w:rsid w:val="00BA61AB"/>
    <w:rsid w:val="00BA655D"/>
    <w:rsid w:val="00BA67F1"/>
    <w:rsid w:val="00BA6A33"/>
    <w:rsid w:val="00BA729B"/>
    <w:rsid w:val="00BA75FB"/>
    <w:rsid w:val="00BA7688"/>
    <w:rsid w:val="00BA7755"/>
    <w:rsid w:val="00BA7A90"/>
    <w:rsid w:val="00BB0C2C"/>
    <w:rsid w:val="00BB0F06"/>
    <w:rsid w:val="00BB0FD8"/>
    <w:rsid w:val="00BB133C"/>
    <w:rsid w:val="00BB14EF"/>
    <w:rsid w:val="00BB1628"/>
    <w:rsid w:val="00BB1808"/>
    <w:rsid w:val="00BB187E"/>
    <w:rsid w:val="00BB1983"/>
    <w:rsid w:val="00BB1C6F"/>
    <w:rsid w:val="00BB27EE"/>
    <w:rsid w:val="00BB37F9"/>
    <w:rsid w:val="00BB4745"/>
    <w:rsid w:val="00BB4C37"/>
    <w:rsid w:val="00BB4EF2"/>
    <w:rsid w:val="00BB51E8"/>
    <w:rsid w:val="00BB5856"/>
    <w:rsid w:val="00BB63C0"/>
    <w:rsid w:val="00BB7047"/>
    <w:rsid w:val="00BB73C7"/>
    <w:rsid w:val="00BB7640"/>
    <w:rsid w:val="00BB79CF"/>
    <w:rsid w:val="00BB7DFC"/>
    <w:rsid w:val="00BB7E5D"/>
    <w:rsid w:val="00BC090C"/>
    <w:rsid w:val="00BC1348"/>
    <w:rsid w:val="00BC17A8"/>
    <w:rsid w:val="00BC236E"/>
    <w:rsid w:val="00BC25E4"/>
    <w:rsid w:val="00BC27DC"/>
    <w:rsid w:val="00BC2AB7"/>
    <w:rsid w:val="00BC2B1D"/>
    <w:rsid w:val="00BC2B7D"/>
    <w:rsid w:val="00BC2C0E"/>
    <w:rsid w:val="00BC3B95"/>
    <w:rsid w:val="00BC3CB5"/>
    <w:rsid w:val="00BC3D2B"/>
    <w:rsid w:val="00BC4A7A"/>
    <w:rsid w:val="00BC5089"/>
    <w:rsid w:val="00BC5441"/>
    <w:rsid w:val="00BC59D9"/>
    <w:rsid w:val="00BC59E7"/>
    <w:rsid w:val="00BC5CC8"/>
    <w:rsid w:val="00BC5E01"/>
    <w:rsid w:val="00BC5ED1"/>
    <w:rsid w:val="00BC66F7"/>
    <w:rsid w:val="00BC69E5"/>
    <w:rsid w:val="00BC69F7"/>
    <w:rsid w:val="00BC6CF0"/>
    <w:rsid w:val="00BC6DB4"/>
    <w:rsid w:val="00BC7811"/>
    <w:rsid w:val="00BD048E"/>
    <w:rsid w:val="00BD0621"/>
    <w:rsid w:val="00BD094E"/>
    <w:rsid w:val="00BD0B32"/>
    <w:rsid w:val="00BD0C87"/>
    <w:rsid w:val="00BD12C1"/>
    <w:rsid w:val="00BD13F7"/>
    <w:rsid w:val="00BD1522"/>
    <w:rsid w:val="00BD216E"/>
    <w:rsid w:val="00BD21C4"/>
    <w:rsid w:val="00BD2357"/>
    <w:rsid w:val="00BD2835"/>
    <w:rsid w:val="00BD2C04"/>
    <w:rsid w:val="00BD31EE"/>
    <w:rsid w:val="00BD324F"/>
    <w:rsid w:val="00BD327D"/>
    <w:rsid w:val="00BD333F"/>
    <w:rsid w:val="00BD3BF7"/>
    <w:rsid w:val="00BD3D81"/>
    <w:rsid w:val="00BD3EB5"/>
    <w:rsid w:val="00BD3FBD"/>
    <w:rsid w:val="00BD44BE"/>
    <w:rsid w:val="00BD4676"/>
    <w:rsid w:val="00BD47F6"/>
    <w:rsid w:val="00BD488E"/>
    <w:rsid w:val="00BD525D"/>
    <w:rsid w:val="00BD550F"/>
    <w:rsid w:val="00BD5575"/>
    <w:rsid w:val="00BD57C3"/>
    <w:rsid w:val="00BD5BF6"/>
    <w:rsid w:val="00BD5FC0"/>
    <w:rsid w:val="00BD5FE6"/>
    <w:rsid w:val="00BD6574"/>
    <w:rsid w:val="00BD6821"/>
    <w:rsid w:val="00BD6D8A"/>
    <w:rsid w:val="00BD7A59"/>
    <w:rsid w:val="00BD7B51"/>
    <w:rsid w:val="00BD7F11"/>
    <w:rsid w:val="00BE0833"/>
    <w:rsid w:val="00BE0FB2"/>
    <w:rsid w:val="00BE0FCD"/>
    <w:rsid w:val="00BE1024"/>
    <w:rsid w:val="00BE123A"/>
    <w:rsid w:val="00BE1264"/>
    <w:rsid w:val="00BE1302"/>
    <w:rsid w:val="00BE16E3"/>
    <w:rsid w:val="00BE19D8"/>
    <w:rsid w:val="00BE1CC1"/>
    <w:rsid w:val="00BE1E9B"/>
    <w:rsid w:val="00BE21CC"/>
    <w:rsid w:val="00BE2288"/>
    <w:rsid w:val="00BE254C"/>
    <w:rsid w:val="00BE2580"/>
    <w:rsid w:val="00BE27DE"/>
    <w:rsid w:val="00BE2B7F"/>
    <w:rsid w:val="00BE2BC6"/>
    <w:rsid w:val="00BE314D"/>
    <w:rsid w:val="00BE317F"/>
    <w:rsid w:val="00BE3C4C"/>
    <w:rsid w:val="00BE3E1F"/>
    <w:rsid w:val="00BE3F41"/>
    <w:rsid w:val="00BE4402"/>
    <w:rsid w:val="00BE4A49"/>
    <w:rsid w:val="00BE4E7B"/>
    <w:rsid w:val="00BE54C2"/>
    <w:rsid w:val="00BE617A"/>
    <w:rsid w:val="00BE627C"/>
    <w:rsid w:val="00BE650B"/>
    <w:rsid w:val="00BE67F1"/>
    <w:rsid w:val="00BE6825"/>
    <w:rsid w:val="00BE6A16"/>
    <w:rsid w:val="00BE6BB8"/>
    <w:rsid w:val="00BE6E8A"/>
    <w:rsid w:val="00BE6F01"/>
    <w:rsid w:val="00BE7567"/>
    <w:rsid w:val="00BE7BE3"/>
    <w:rsid w:val="00BE7F63"/>
    <w:rsid w:val="00BE7F66"/>
    <w:rsid w:val="00BE7FB5"/>
    <w:rsid w:val="00BE7FD2"/>
    <w:rsid w:val="00BF05E4"/>
    <w:rsid w:val="00BF0713"/>
    <w:rsid w:val="00BF1181"/>
    <w:rsid w:val="00BF1B17"/>
    <w:rsid w:val="00BF1EFF"/>
    <w:rsid w:val="00BF22ED"/>
    <w:rsid w:val="00BF2458"/>
    <w:rsid w:val="00BF2A9D"/>
    <w:rsid w:val="00BF2C49"/>
    <w:rsid w:val="00BF2D19"/>
    <w:rsid w:val="00BF3458"/>
    <w:rsid w:val="00BF3910"/>
    <w:rsid w:val="00BF3C53"/>
    <w:rsid w:val="00BF3F31"/>
    <w:rsid w:val="00BF4954"/>
    <w:rsid w:val="00BF4C64"/>
    <w:rsid w:val="00BF5191"/>
    <w:rsid w:val="00BF59EB"/>
    <w:rsid w:val="00BF5A4A"/>
    <w:rsid w:val="00BF5A5C"/>
    <w:rsid w:val="00BF5F8E"/>
    <w:rsid w:val="00BF614A"/>
    <w:rsid w:val="00BF6C66"/>
    <w:rsid w:val="00BF6E18"/>
    <w:rsid w:val="00BF6FCA"/>
    <w:rsid w:val="00BF715D"/>
    <w:rsid w:val="00BF7894"/>
    <w:rsid w:val="00C000E5"/>
    <w:rsid w:val="00C00159"/>
    <w:rsid w:val="00C002AB"/>
    <w:rsid w:val="00C00337"/>
    <w:rsid w:val="00C0079C"/>
    <w:rsid w:val="00C00979"/>
    <w:rsid w:val="00C00D30"/>
    <w:rsid w:val="00C00D6D"/>
    <w:rsid w:val="00C013CB"/>
    <w:rsid w:val="00C01734"/>
    <w:rsid w:val="00C01BA6"/>
    <w:rsid w:val="00C01F4F"/>
    <w:rsid w:val="00C02552"/>
    <w:rsid w:val="00C02DE4"/>
    <w:rsid w:val="00C03220"/>
    <w:rsid w:val="00C0341A"/>
    <w:rsid w:val="00C03513"/>
    <w:rsid w:val="00C03527"/>
    <w:rsid w:val="00C0383F"/>
    <w:rsid w:val="00C04375"/>
    <w:rsid w:val="00C044CE"/>
    <w:rsid w:val="00C046F5"/>
    <w:rsid w:val="00C04918"/>
    <w:rsid w:val="00C04A93"/>
    <w:rsid w:val="00C04C48"/>
    <w:rsid w:val="00C04C53"/>
    <w:rsid w:val="00C0529E"/>
    <w:rsid w:val="00C053D9"/>
    <w:rsid w:val="00C05A11"/>
    <w:rsid w:val="00C05A37"/>
    <w:rsid w:val="00C0606C"/>
    <w:rsid w:val="00C060A2"/>
    <w:rsid w:val="00C061A2"/>
    <w:rsid w:val="00C06703"/>
    <w:rsid w:val="00C0785E"/>
    <w:rsid w:val="00C10052"/>
    <w:rsid w:val="00C10340"/>
    <w:rsid w:val="00C1035C"/>
    <w:rsid w:val="00C10681"/>
    <w:rsid w:val="00C10DF4"/>
    <w:rsid w:val="00C1107C"/>
    <w:rsid w:val="00C1109A"/>
    <w:rsid w:val="00C1179C"/>
    <w:rsid w:val="00C1190B"/>
    <w:rsid w:val="00C121A5"/>
    <w:rsid w:val="00C121F0"/>
    <w:rsid w:val="00C125E1"/>
    <w:rsid w:val="00C1284D"/>
    <w:rsid w:val="00C13806"/>
    <w:rsid w:val="00C139C0"/>
    <w:rsid w:val="00C1461A"/>
    <w:rsid w:val="00C14CF9"/>
    <w:rsid w:val="00C14D2D"/>
    <w:rsid w:val="00C14F9F"/>
    <w:rsid w:val="00C1543B"/>
    <w:rsid w:val="00C15564"/>
    <w:rsid w:val="00C157F9"/>
    <w:rsid w:val="00C15964"/>
    <w:rsid w:val="00C168B6"/>
    <w:rsid w:val="00C173EC"/>
    <w:rsid w:val="00C175A8"/>
    <w:rsid w:val="00C175FB"/>
    <w:rsid w:val="00C17C4F"/>
    <w:rsid w:val="00C17D90"/>
    <w:rsid w:val="00C17F7F"/>
    <w:rsid w:val="00C20257"/>
    <w:rsid w:val="00C206A4"/>
    <w:rsid w:val="00C206B7"/>
    <w:rsid w:val="00C206D2"/>
    <w:rsid w:val="00C20933"/>
    <w:rsid w:val="00C20949"/>
    <w:rsid w:val="00C20989"/>
    <w:rsid w:val="00C20DAC"/>
    <w:rsid w:val="00C21321"/>
    <w:rsid w:val="00C21D75"/>
    <w:rsid w:val="00C21D86"/>
    <w:rsid w:val="00C22460"/>
    <w:rsid w:val="00C2281C"/>
    <w:rsid w:val="00C22A05"/>
    <w:rsid w:val="00C22F90"/>
    <w:rsid w:val="00C23D9F"/>
    <w:rsid w:val="00C23DF5"/>
    <w:rsid w:val="00C23F42"/>
    <w:rsid w:val="00C24023"/>
    <w:rsid w:val="00C242FA"/>
    <w:rsid w:val="00C246EB"/>
    <w:rsid w:val="00C24934"/>
    <w:rsid w:val="00C24C3A"/>
    <w:rsid w:val="00C25283"/>
    <w:rsid w:val="00C2532B"/>
    <w:rsid w:val="00C25412"/>
    <w:rsid w:val="00C25524"/>
    <w:rsid w:val="00C25A95"/>
    <w:rsid w:val="00C25ABA"/>
    <w:rsid w:val="00C265E6"/>
    <w:rsid w:val="00C26CEE"/>
    <w:rsid w:val="00C27400"/>
    <w:rsid w:val="00C276FE"/>
    <w:rsid w:val="00C278B5"/>
    <w:rsid w:val="00C27A00"/>
    <w:rsid w:val="00C27CBC"/>
    <w:rsid w:val="00C27F77"/>
    <w:rsid w:val="00C27FF5"/>
    <w:rsid w:val="00C27FF7"/>
    <w:rsid w:val="00C31054"/>
    <w:rsid w:val="00C318C6"/>
    <w:rsid w:val="00C31AE7"/>
    <w:rsid w:val="00C32423"/>
    <w:rsid w:val="00C32489"/>
    <w:rsid w:val="00C3284A"/>
    <w:rsid w:val="00C32A77"/>
    <w:rsid w:val="00C32A85"/>
    <w:rsid w:val="00C32BC6"/>
    <w:rsid w:val="00C32DDA"/>
    <w:rsid w:val="00C33547"/>
    <w:rsid w:val="00C336E2"/>
    <w:rsid w:val="00C33A7A"/>
    <w:rsid w:val="00C33D20"/>
    <w:rsid w:val="00C33E62"/>
    <w:rsid w:val="00C342AA"/>
    <w:rsid w:val="00C3500E"/>
    <w:rsid w:val="00C35606"/>
    <w:rsid w:val="00C35CBC"/>
    <w:rsid w:val="00C35DAA"/>
    <w:rsid w:val="00C3625E"/>
    <w:rsid w:val="00C3667C"/>
    <w:rsid w:val="00C36E83"/>
    <w:rsid w:val="00C36F06"/>
    <w:rsid w:val="00C37D4B"/>
    <w:rsid w:val="00C37D9A"/>
    <w:rsid w:val="00C37DA1"/>
    <w:rsid w:val="00C406AC"/>
    <w:rsid w:val="00C406F8"/>
    <w:rsid w:val="00C406FC"/>
    <w:rsid w:val="00C40A82"/>
    <w:rsid w:val="00C40B17"/>
    <w:rsid w:val="00C40C87"/>
    <w:rsid w:val="00C40DF7"/>
    <w:rsid w:val="00C411FC"/>
    <w:rsid w:val="00C4145D"/>
    <w:rsid w:val="00C41B2D"/>
    <w:rsid w:val="00C41E31"/>
    <w:rsid w:val="00C420FE"/>
    <w:rsid w:val="00C42525"/>
    <w:rsid w:val="00C431F9"/>
    <w:rsid w:val="00C43D45"/>
    <w:rsid w:val="00C43E92"/>
    <w:rsid w:val="00C44927"/>
    <w:rsid w:val="00C44996"/>
    <w:rsid w:val="00C44C29"/>
    <w:rsid w:val="00C44FC3"/>
    <w:rsid w:val="00C4507F"/>
    <w:rsid w:val="00C45928"/>
    <w:rsid w:val="00C4592E"/>
    <w:rsid w:val="00C45A07"/>
    <w:rsid w:val="00C45C0A"/>
    <w:rsid w:val="00C45C80"/>
    <w:rsid w:val="00C460F5"/>
    <w:rsid w:val="00C46767"/>
    <w:rsid w:val="00C46E17"/>
    <w:rsid w:val="00C46FAE"/>
    <w:rsid w:val="00C4730E"/>
    <w:rsid w:val="00C475B7"/>
    <w:rsid w:val="00C478AF"/>
    <w:rsid w:val="00C47969"/>
    <w:rsid w:val="00C47CC3"/>
    <w:rsid w:val="00C47E57"/>
    <w:rsid w:val="00C50254"/>
    <w:rsid w:val="00C5080A"/>
    <w:rsid w:val="00C50E57"/>
    <w:rsid w:val="00C5122A"/>
    <w:rsid w:val="00C51487"/>
    <w:rsid w:val="00C51635"/>
    <w:rsid w:val="00C51B42"/>
    <w:rsid w:val="00C523A9"/>
    <w:rsid w:val="00C523F0"/>
    <w:rsid w:val="00C527AD"/>
    <w:rsid w:val="00C52A91"/>
    <w:rsid w:val="00C530FD"/>
    <w:rsid w:val="00C54511"/>
    <w:rsid w:val="00C545D9"/>
    <w:rsid w:val="00C54A5A"/>
    <w:rsid w:val="00C54FAA"/>
    <w:rsid w:val="00C55500"/>
    <w:rsid w:val="00C562F2"/>
    <w:rsid w:val="00C56892"/>
    <w:rsid w:val="00C56F32"/>
    <w:rsid w:val="00C56F90"/>
    <w:rsid w:val="00C570DF"/>
    <w:rsid w:val="00C57213"/>
    <w:rsid w:val="00C57957"/>
    <w:rsid w:val="00C600B5"/>
    <w:rsid w:val="00C6043F"/>
    <w:rsid w:val="00C6112F"/>
    <w:rsid w:val="00C62074"/>
    <w:rsid w:val="00C623D3"/>
    <w:rsid w:val="00C62511"/>
    <w:rsid w:val="00C62549"/>
    <w:rsid w:val="00C6284B"/>
    <w:rsid w:val="00C62B7E"/>
    <w:rsid w:val="00C62FE9"/>
    <w:rsid w:val="00C63355"/>
    <w:rsid w:val="00C63520"/>
    <w:rsid w:val="00C63584"/>
    <w:rsid w:val="00C63CB2"/>
    <w:rsid w:val="00C641EF"/>
    <w:rsid w:val="00C649B0"/>
    <w:rsid w:val="00C64DF9"/>
    <w:rsid w:val="00C64E33"/>
    <w:rsid w:val="00C64F70"/>
    <w:rsid w:val="00C65031"/>
    <w:rsid w:val="00C658A1"/>
    <w:rsid w:val="00C65927"/>
    <w:rsid w:val="00C65AD6"/>
    <w:rsid w:val="00C66092"/>
    <w:rsid w:val="00C6624D"/>
    <w:rsid w:val="00C675F9"/>
    <w:rsid w:val="00C676DA"/>
    <w:rsid w:val="00C67940"/>
    <w:rsid w:val="00C67A51"/>
    <w:rsid w:val="00C67B4D"/>
    <w:rsid w:val="00C67BAD"/>
    <w:rsid w:val="00C67E15"/>
    <w:rsid w:val="00C702ED"/>
    <w:rsid w:val="00C70365"/>
    <w:rsid w:val="00C707C8"/>
    <w:rsid w:val="00C70BB3"/>
    <w:rsid w:val="00C70FB6"/>
    <w:rsid w:val="00C710A6"/>
    <w:rsid w:val="00C714B3"/>
    <w:rsid w:val="00C71903"/>
    <w:rsid w:val="00C71C32"/>
    <w:rsid w:val="00C72211"/>
    <w:rsid w:val="00C72EF4"/>
    <w:rsid w:val="00C733C7"/>
    <w:rsid w:val="00C733E3"/>
    <w:rsid w:val="00C735BD"/>
    <w:rsid w:val="00C73E1F"/>
    <w:rsid w:val="00C748E7"/>
    <w:rsid w:val="00C74B68"/>
    <w:rsid w:val="00C74B69"/>
    <w:rsid w:val="00C74DDF"/>
    <w:rsid w:val="00C74E1B"/>
    <w:rsid w:val="00C751C2"/>
    <w:rsid w:val="00C76308"/>
    <w:rsid w:val="00C76C96"/>
    <w:rsid w:val="00C76F31"/>
    <w:rsid w:val="00C772E3"/>
    <w:rsid w:val="00C77854"/>
    <w:rsid w:val="00C77A69"/>
    <w:rsid w:val="00C77BE4"/>
    <w:rsid w:val="00C77C85"/>
    <w:rsid w:val="00C77D0B"/>
    <w:rsid w:val="00C77E1A"/>
    <w:rsid w:val="00C8033B"/>
    <w:rsid w:val="00C804C7"/>
    <w:rsid w:val="00C80588"/>
    <w:rsid w:val="00C805F5"/>
    <w:rsid w:val="00C81584"/>
    <w:rsid w:val="00C8161D"/>
    <w:rsid w:val="00C81B5B"/>
    <w:rsid w:val="00C82441"/>
    <w:rsid w:val="00C82522"/>
    <w:rsid w:val="00C827F0"/>
    <w:rsid w:val="00C82BCE"/>
    <w:rsid w:val="00C82E4D"/>
    <w:rsid w:val="00C83005"/>
    <w:rsid w:val="00C833DC"/>
    <w:rsid w:val="00C8377A"/>
    <w:rsid w:val="00C837B5"/>
    <w:rsid w:val="00C83B5A"/>
    <w:rsid w:val="00C83DEE"/>
    <w:rsid w:val="00C8439E"/>
    <w:rsid w:val="00C844CB"/>
    <w:rsid w:val="00C84B7A"/>
    <w:rsid w:val="00C84E5B"/>
    <w:rsid w:val="00C850A6"/>
    <w:rsid w:val="00C852B8"/>
    <w:rsid w:val="00C857B8"/>
    <w:rsid w:val="00C85A35"/>
    <w:rsid w:val="00C85B77"/>
    <w:rsid w:val="00C85EF8"/>
    <w:rsid w:val="00C8608F"/>
    <w:rsid w:val="00C86203"/>
    <w:rsid w:val="00C86499"/>
    <w:rsid w:val="00C864A4"/>
    <w:rsid w:val="00C864F2"/>
    <w:rsid w:val="00C8650C"/>
    <w:rsid w:val="00C86AD5"/>
    <w:rsid w:val="00C86C93"/>
    <w:rsid w:val="00C86FBB"/>
    <w:rsid w:val="00C871F5"/>
    <w:rsid w:val="00C8755E"/>
    <w:rsid w:val="00C876BC"/>
    <w:rsid w:val="00C87A1C"/>
    <w:rsid w:val="00C87D85"/>
    <w:rsid w:val="00C905E1"/>
    <w:rsid w:val="00C9074C"/>
    <w:rsid w:val="00C90B4B"/>
    <w:rsid w:val="00C90EE0"/>
    <w:rsid w:val="00C91436"/>
    <w:rsid w:val="00C91927"/>
    <w:rsid w:val="00C91B9A"/>
    <w:rsid w:val="00C92417"/>
    <w:rsid w:val="00C92584"/>
    <w:rsid w:val="00C92611"/>
    <w:rsid w:val="00C92786"/>
    <w:rsid w:val="00C92B3C"/>
    <w:rsid w:val="00C936B4"/>
    <w:rsid w:val="00C936C2"/>
    <w:rsid w:val="00C9402F"/>
    <w:rsid w:val="00C9424A"/>
    <w:rsid w:val="00C9447D"/>
    <w:rsid w:val="00C9497D"/>
    <w:rsid w:val="00C94CE4"/>
    <w:rsid w:val="00C94ED2"/>
    <w:rsid w:val="00C94FA3"/>
    <w:rsid w:val="00C9501E"/>
    <w:rsid w:val="00C9556D"/>
    <w:rsid w:val="00C95C6D"/>
    <w:rsid w:val="00C967F0"/>
    <w:rsid w:val="00C972C5"/>
    <w:rsid w:val="00C97A63"/>
    <w:rsid w:val="00C97AE5"/>
    <w:rsid w:val="00C97DA7"/>
    <w:rsid w:val="00CA07A6"/>
    <w:rsid w:val="00CA0BE1"/>
    <w:rsid w:val="00CA0C2C"/>
    <w:rsid w:val="00CA1479"/>
    <w:rsid w:val="00CA1542"/>
    <w:rsid w:val="00CA1657"/>
    <w:rsid w:val="00CA189F"/>
    <w:rsid w:val="00CA1D25"/>
    <w:rsid w:val="00CA1DDD"/>
    <w:rsid w:val="00CA1FF5"/>
    <w:rsid w:val="00CA26FD"/>
    <w:rsid w:val="00CA27A4"/>
    <w:rsid w:val="00CA2A58"/>
    <w:rsid w:val="00CA2D08"/>
    <w:rsid w:val="00CA2E92"/>
    <w:rsid w:val="00CA2F8A"/>
    <w:rsid w:val="00CA2F9D"/>
    <w:rsid w:val="00CA385F"/>
    <w:rsid w:val="00CA3BFA"/>
    <w:rsid w:val="00CA40C9"/>
    <w:rsid w:val="00CA472D"/>
    <w:rsid w:val="00CA48A2"/>
    <w:rsid w:val="00CA4A44"/>
    <w:rsid w:val="00CA4AD7"/>
    <w:rsid w:val="00CA4E21"/>
    <w:rsid w:val="00CA506A"/>
    <w:rsid w:val="00CA56FD"/>
    <w:rsid w:val="00CA58AE"/>
    <w:rsid w:val="00CA5CAA"/>
    <w:rsid w:val="00CA5DA7"/>
    <w:rsid w:val="00CA67B6"/>
    <w:rsid w:val="00CA76B9"/>
    <w:rsid w:val="00CA7921"/>
    <w:rsid w:val="00CA7A3F"/>
    <w:rsid w:val="00CA7B7E"/>
    <w:rsid w:val="00CA7DE3"/>
    <w:rsid w:val="00CB015C"/>
    <w:rsid w:val="00CB051D"/>
    <w:rsid w:val="00CB08CD"/>
    <w:rsid w:val="00CB0A58"/>
    <w:rsid w:val="00CB0A93"/>
    <w:rsid w:val="00CB0F80"/>
    <w:rsid w:val="00CB1181"/>
    <w:rsid w:val="00CB144B"/>
    <w:rsid w:val="00CB1DD3"/>
    <w:rsid w:val="00CB1E38"/>
    <w:rsid w:val="00CB25AE"/>
    <w:rsid w:val="00CB27B9"/>
    <w:rsid w:val="00CB2B79"/>
    <w:rsid w:val="00CB320A"/>
    <w:rsid w:val="00CB346E"/>
    <w:rsid w:val="00CB44D9"/>
    <w:rsid w:val="00CB4A51"/>
    <w:rsid w:val="00CB4F88"/>
    <w:rsid w:val="00CB5351"/>
    <w:rsid w:val="00CB57C9"/>
    <w:rsid w:val="00CB5949"/>
    <w:rsid w:val="00CB5EC5"/>
    <w:rsid w:val="00CB62D9"/>
    <w:rsid w:val="00CB665C"/>
    <w:rsid w:val="00CB6AF3"/>
    <w:rsid w:val="00CB749A"/>
    <w:rsid w:val="00CB7ADA"/>
    <w:rsid w:val="00CB7C6D"/>
    <w:rsid w:val="00CC0892"/>
    <w:rsid w:val="00CC10C1"/>
    <w:rsid w:val="00CC14C2"/>
    <w:rsid w:val="00CC16BD"/>
    <w:rsid w:val="00CC19B9"/>
    <w:rsid w:val="00CC1C4E"/>
    <w:rsid w:val="00CC1FF8"/>
    <w:rsid w:val="00CC226A"/>
    <w:rsid w:val="00CC22FE"/>
    <w:rsid w:val="00CC24AC"/>
    <w:rsid w:val="00CC2717"/>
    <w:rsid w:val="00CC3048"/>
    <w:rsid w:val="00CC349F"/>
    <w:rsid w:val="00CC34A2"/>
    <w:rsid w:val="00CC3B63"/>
    <w:rsid w:val="00CC42C0"/>
    <w:rsid w:val="00CC43CA"/>
    <w:rsid w:val="00CC45C2"/>
    <w:rsid w:val="00CC472F"/>
    <w:rsid w:val="00CC4C57"/>
    <w:rsid w:val="00CC4C68"/>
    <w:rsid w:val="00CC4FB4"/>
    <w:rsid w:val="00CC5DA4"/>
    <w:rsid w:val="00CC62C6"/>
    <w:rsid w:val="00CC6559"/>
    <w:rsid w:val="00CC6B95"/>
    <w:rsid w:val="00CC6D69"/>
    <w:rsid w:val="00CC6F54"/>
    <w:rsid w:val="00CC72A6"/>
    <w:rsid w:val="00CC733F"/>
    <w:rsid w:val="00CC75F4"/>
    <w:rsid w:val="00CC77DA"/>
    <w:rsid w:val="00CC78BB"/>
    <w:rsid w:val="00CC7917"/>
    <w:rsid w:val="00CC79AB"/>
    <w:rsid w:val="00CD0297"/>
    <w:rsid w:val="00CD02B8"/>
    <w:rsid w:val="00CD04E7"/>
    <w:rsid w:val="00CD06DD"/>
    <w:rsid w:val="00CD08F8"/>
    <w:rsid w:val="00CD0C08"/>
    <w:rsid w:val="00CD112F"/>
    <w:rsid w:val="00CD1408"/>
    <w:rsid w:val="00CD16AF"/>
    <w:rsid w:val="00CD1FDC"/>
    <w:rsid w:val="00CD26EA"/>
    <w:rsid w:val="00CD2DB6"/>
    <w:rsid w:val="00CD2E5C"/>
    <w:rsid w:val="00CD33DF"/>
    <w:rsid w:val="00CD3E66"/>
    <w:rsid w:val="00CD3F91"/>
    <w:rsid w:val="00CD3FE1"/>
    <w:rsid w:val="00CD489D"/>
    <w:rsid w:val="00CD5DD1"/>
    <w:rsid w:val="00CD5E88"/>
    <w:rsid w:val="00CD671A"/>
    <w:rsid w:val="00CD6959"/>
    <w:rsid w:val="00CD6C8C"/>
    <w:rsid w:val="00CD7274"/>
    <w:rsid w:val="00CD754B"/>
    <w:rsid w:val="00CD7C83"/>
    <w:rsid w:val="00CD7CF3"/>
    <w:rsid w:val="00CD7F21"/>
    <w:rsid w:val="00CE0064"/>
    <w:rsid w:val="00CE039F"/>
    <w:rsid w:val="00CE04F2"/>
    <w:rsid w:val="00CE0801"/>
    <w:rsid w:val="00CE0AFB"/>
    <w:rsid w:val="00CE0E45"/>
    <w:rsid w:val="00CE1076"/>
    <w:rsid w:val="00CE1C24"/>
    <w:rsid w:val="00CE1EF4"/>
    <w:rsid w:val="00CE2676"/>
    <w:rsid w:val="00CE2E2D"/>
    <w:rsid w:val="00CE2E7E"/>
    <w:rsid w:val="00CE3342"/>
    <w:rsid w:val="00CE3D89"/>
    <w:rsid w:val="00CE3F42"/>
    <w:rsid w:val="00CE43E3"/>
    <w:rsid w:val="00CE4A4E"/>
    <w:rsid w:val="00CE4D78"/>
    <w:rsid w:val="00CE4F29"/>
    <w:rsid w:val="00CE4F84"/>
    <w:rsid w:val="00CE5968"/>
    <w:rsid w:val="00CE5DA7"/>
    <w:rsid w:val="00CE5DB5"/>
    <w:rsid w:val="00CE64A2"/>
    <w:rsid w:val="00CE65E5"/>
    <w:rsid w:val="00CE69D0"/>
    <w:rsid w:val="00CE6A54"/>
    <w:rsid w:val="00CE7186"/>
    <w:rsid w:val="00CE75D9"/>
    <w:rsid w:val="00CE776C"/>
    <w:rsid w:val="00CE776E"/>
    <w:rsid w:val="00CF023F"/>
    <w:rsid w:val="00CF090D"/>
    <w:rsid w:val="00CF0CDF"/>
    <w:rsid w:val="00CF1441"/>
    <w:rsid w:val="00CF156D"/>
    <w:rsid w:val="00CF16F3"/>
    <w:rsid w:val="00CF17CA"/>
    <w:rsid w:val="00CF24EA"/>
    <w:rsid w:val="00CF27FB"/>
    <w:rsid w:val="00CF28B0"/>
    <w:rsid w:val="00CF2D53"/>
    <w:rsid w:val="00CF31FB"/>
    <w:rsid w:val="00CF3D52"/>
    <w:rsid w:val="00CF4DB6"/>
    <w:rsid w:val="00CF507E"/>
    <w:rsid w:val="00CF59D8"/>
    <w:rsid w:val="00CF5CBE"/>
    <w:rsid w:val="00CF5D68"/>
    <w:rsid w:val="00CF5D85"/>
    <w:rsid w:val="00CF6184"/>
    <w:rsid w:val="00CF66C7"/>
    <w:rsid w:val="00CF69D9"/>
    <w:rsid w:val="00CF6C0B"/>
    <w:rsid w:val="00CF742D"/>
    <w:rsid w:val="00CF7955"/>
    <w:rsid w:val="00CF7DD8"/>
    <w:rsid w:val="00D0004A"/>
    <w:rsid w:val="00D0059C"/>
    <w:rsid w:val="00D01146"/>
    <w:rsid w:val="00D0124C"/>
    <w:rsid w:val="00D0124F"/>
    <w:rsid w:val="00D01658"/>
    <w:rsid w:val="00D02278"/>
    <w:rsid w:val="00D02467"/>
    <w:rsid w:val="00D02716"/>
    <w:rsid w:val="00D027FA"/>
    <w:rsid w:val="00D02968"/>
    <w:rsid w:val="00D02BDD"/>
    <w:rsid w:val="00D02D35"/>
    <w:rsid w:val="00D02F24"/>
    <w:rsid w:val="00D03036"/>
    <w:rsid w:val="00D03E94"/>
    <w:rsid w:val="00D04793"/>
    <w:rsid w:val="00D048E5"/>
    <w:rsid w:val="00D051AD"/>
    <w:rsid w:val="00D05270"/>
    <w:rsid w:val="00D05831"/>
    <w:rsid w:val="00D06094"/>
    <w:rsid w:val="00D06398"/>
    <w:rsid w:val="00D07367"/>
    <w:rsid w:val="00D07CD8"/>
    <w:rsid w:val="00D07E60"/>
    <w:rsid w:val="00D100E4"/>
    <w:rsid w:val="00D10699"/>
    <w:rsid w:val="00D1092F"/>
    <w:rsid w:val="00D1129E"/>
    <w:rsid w:val="00D116A6"/>
    <w:rsid w:val="00D11782"/>
    <w:rsid w:val="00D11BBE"/>
    <w:rsid w:val="00D11EB4"/>
    <w:rsid w:val="00D12632"/>
    <w:rsid w:val="00D126B2"/>
    <w:rsid w:val="00D12AD9"/>
    <w:rsid w:val="00D12E14"/>
    <w:rsid w:val="00D13687"/>
    <w:rsid w:val="00D139DB"/>
    <w:rsid w:val="00D13B5C"/>
    <w:rsid w:val="00D140AC"/>
    <w:rsid w:val="00D148FF"/>
    <w:rsid w:val="00D14BBE"/>
    <w:rsid w:val="00D14DBE"/>
    <w:rsid w:val="00D158CA"/>
    <w:rsid w:val="00D15996"/>
    <w:rsid w:val="00D15C8B"/>
    <w:rsid w:val="00D15CE6"/>
    <w:rsid w:val="00D15F28"/>
    <w:rsid w:val="00D160D2"/>
    <w:rsid w:val="00D1643A"/>
    <w:rsid w:val="00D165A9"/>
    <w:rsid w:val="00D166DB"/>
    <w:rsid w:val="00D16836"/>
    <w:rsid w:val="00D16846"/>
    <w:rsid w:val="00D168EC"/>
    <w:rsid w:val="00D1693D"/>
    <w:rsid w:val="00D16D41"/>
    <w:rsid w:val="00D16F45"/>
    <w:rsid w:val="00D17168"/>
    <w:rsid w:val="00D17A1F"/>
    <w:rsid w:val="00D17CB3"/>
    <w:rsid w:val="00D2001F"/>
    <w:rsid w:val="00D20C3D"/>
    <w:rsid w:val="00D20C80"/>
    <w:rsid w:val="00D20DC2"/>
    <w:rsid w:val="00D20DF2"/>
    <w:rsid w:val="00D21236"/>
    <w:rsid w:val="00D21403"/>
    <w:rsid w:val="00D21C91"/>
    <w:rsid w:val="00D21EE9"/>
    <w:rsid w:val="00D22833"/>
    <w:rsid w:val="00D22CA5"/>
    <w:rsid w:val="00D22E9F"/>
    <w:rsid w:val="00D230C4"/>
    <w:rsid w:val="00D23278"/>
    <w:rsid w:val="00D23363"/>
    <w:rsid w:val="00D23F6D"/>
    <w:rsid w:val="00D2445E"/>
    <w:rsid w:val="00D245B1"/>
    <w:rsid w:val="00D24893"/>
    <w:rsid w:val="00D24A47"/>
    <w:rsid w:val="00D24D3F"/>
    <w:rsid w:val="00D24F6E"/>
    <w:rsid w:val="00D25190"/>
    <w:rsid w:val="00D25743"/>
    <w:rsid w:val="00D25AEB"/>
    <w:rsid w:val="00D25C69"/>
    <w:rsid w:val="00D25E02"/>
    <w:rsid w:val="00D25EE9"/>
    <w:rsid w:val="00D26355"/>
    <w:rsid w:val="00D2638E"/>
    <w:rsid w:val="00D26629"/>
    <w:rsid w:val="00D26707"/>
    <w:rsid w:val="00D2693F"/>
    <w:rsid w:val="00D26AF4"/>
    <w:rsid w:val="00D270AE"/>
    <w:rsid w:val="00D2732F"/>
    <w:rsid w:val="00D273BC"/>
    <w:rsid w:val="00D275C5"/>
    <w:rsid w:val="00D27873"/>
    <w:rsid w:val="00D278F5"/>
    <w:rsid w:val="00D27939"/>
    <w:rsid w:val="00D279BC"/>
    <w:rsid w:val="00D27D84"/>
    <w:rsid w:val="00D27FF7"/>
    <w:rsid w:val="00D30458"/>
    <w:rsid w:val="00D304C9"/>
    <w:rsid w:val="00D306C7"/>
    <w:rsid w:val="00D309E5"/>
    <w:rsid w:val="00D30D2E"/>
    <w:rsid w:val="00D30EDD"/>
    <w:rsid w:val="00D312C9"/>
    <w:rsid w:val="00D312E3"/>
    <w:rsid w:val="00D31408"/>
    <w:rsid w:val="00D316A1"/>
    <w:rsid w:val="00D31A1F"/>
    <w:rsid w:val="00D31A86"/>
    <w:rsid w:val="00D31ABB"/>
    <w:rsid w:val="00D31B64"/>
    <w:rsid w:val="00D31BD3"/>
    <w:rsid w:val="00D31DF9"/>
    <w:rsid w:val="00D31E19"/>
    <w:rsid w:val="00D32326"/>
    <w:rsid w:val="00D3269D"/>
    <w:rsid w:val="00D32ABB"/>
    <w:rsid w:val="00D32B61"/>
    <w:rsid w:val="00D333A2"/>
    <w:rsid w:val="00D33950"/>
    <w:rsid w:val="00D34153"/>
    <w:rsid w:val="00D342FB"/>
    <w:rsid w:val="00D3438C"/>
    <w:rsid w:val="00D3440B"/>
    <w:rsid w:val="00D34AB9"/>
    <w:rsid w:val="00D35058"/>
    <w:rsid w:val="00D3507C"/>
    <w:rsid w:val="00D3568A"/>
    <w:rsid w:val="00D35902"/>
    <w:rsid w:val="00D359F9"/>
    <w:rsid w:val="00D35CA3"/>
    <w:rsid w:val="00D36099"/>
    <w:rsid w:val="00D362E5"/>
    <w:rsid w:val="00D36886"/>
    <w:rsid w:val="00D36F50"/>
    <w:rsid w:val="00D371D1"/>
    <w:rsid w:val="00D37D4C"/>
    <w:rsid w:val="00D37DDB"/>
    <w:rsid w:val="00D40332"/>
    <w:rsid w:val="00D40D88"/>
    <w:rsid w:val="00D411EB"/>
    <w:rsid w:val="00D413FC"/>
    <w:rsid w:val="00D4158A"/>
    <w:rsid w:val="00D419CC"/>
    <w:rsid w:val="00D41D59"/>
    <w:rsid w:val="00D41E6B"/>
    <w:rsid w:val="00D42B56"/>
    <w:rsid w:val="00D42CE6"/>
    <w:rsid w:val="00D43276"/>
    <w:rsid w:val="00D43487"/>
    <w:rsid w:val="00D4371B"/>
    <w:rsid w:val="00D43734"/>
    <w:rsid w:val="00D43D23"/>
    <w:rsid w:val="00D444D2"/>
    <w:rsid w:val="00D445AF"/>
    <w:rsid w:val="00D446A8"/>
    <w:rsid w:val="00D44745"/>
    <w:rsid w:val="00D44C63"/>
    <w:rsid w:val="00D44DF4"/>
    <w:rsid w:val="00D451C1"/>
    <w:rsid w:val="00D45692"/>
    <w:rsid w:val="00D457A2"/>
    <w:rsid w:val="00D459AB"/>
    <w:rsid w:val="00D459E1"/>
    <w:rsid w:val="00D45B91"/>
    <w:rsid w:val="00D45D70"/>
    <w:rsid w:val="00D4600C"/>
    <w:rsid w:val="00D46757"/>
    <w:rsid w:val="00D47183"/>
    <w:rsid w:val="00D471DD"/>
    <w:rsid w:val="00D47342"/>
    <w:rsid w:val="00D478B0"/>
    <w:rsid w:val="00D478D9"/>
    <w:rsid w:val="00D500A3"/>
    <w:rsid w:val="00D50328"/>
    <w:rsid w:val="00D506F9"/>
    <w:rsid w:val="00D50B29"/>
    <w:rsid w:val="00D50C77"/>
    <w:rsid w:val="00D50E0C"/>
    <w:rsid w:val="00D50EC4"/>
    <w:rsid w:val="00D51213"/>
    <w:rsid w:val="00D512F6"/>
    <w:rsid w:val="00D51470"/>
    <w:rsid w:val="00D5176F"/>
    <w:rsid w:val="00D51E54"/>
    <w:rsid w:val="00D52120"/>
    <w:rsid w:val="00D522BE"/>
    <w:rsid w:val="00D52556"/>
    <w:rsid w:val="00D52619"/>
    <w:rsid w:val="00D530B3"/>
    <w:rsid w:val="00D53144"/>
    <w:rsid w:val="00D53A31"/>
    <w:rsid w:val="00D53B5F"/>
    <w:rsid w:val="00D53DA2"/>
    <w:rsid w:val="00D54048"/>
    <w:rsid w:val="00D5451E"/>
    <w:rsid w:val="00D54AC5"/>
    <w:rsid w:val="00D54B24"/>
    <w:rsid w:val="00D54E12"/>
    <w:rsid w:val="00D558DC"/>
    <w:rsid w:val="00D55B9D"/>
    <w:rsid w:val="00D55C25"/>
    <w:rsid w:val="00D55F98"/>
    <w:rsid w:val="00D56082"/>
    <w:rsid w:val="00D561C3"/>
    <w:rsid w:val="00D56E91"/>
    <w:rsid w:val="00D5727E"/>
    <w:rsid w:val="00D5740C"/>
    <w:rsid w:val="00D5746F"/>
    <w:rsid w:val="00D5765E"/>
    <w:rsid w:val="00D57ABE"/>
    <w:rsid w:val="00D57EB8"/>
    <w:rsid w:val="00D60504"/>
    <w:rsid w:val="00D60B56"/>
    <w:rsid w:val="00D60FAF"/>
    <w:rsid w:val="00D610DB"/>
    <w:rsid w:val="00D614D8"/>
    <w:rsid w:val="00D6197F"/>
    <w:rsid w:val="00D61ABC"/>
    <w:rsid w:val="00D61D6F"/>
    <w:rsid w:val="00D61E1C"/>
    <w:rsid w:val="00D61EA8"/>
    <w:rsid w:val="00D61EAA"/>
    <w:rsid w:val="00D62AC3"/>
    <w:rsid w:val="00D62DAE"/>
    <w:rsid w:val="00D62EB5"/>
    <w:rsid w:val="00D62F32"/>
    <w:rsid w:val="00D63084"/>
    <w:rsid w:val="00D63287"/>
    <w:rsid w:val="00D638AE"/>
    <w:rsid w:val="00D63E46"/>
    <w:rsid w:val="00D643E0"/>
    <w:rsid w:val="00D64805"/>
    <w:rsid w:val="00D6480A"/>
    <w:rsid w:val="00D64908"/>
    <w:rsid w:val="00D64A2B"/>
    <w:rsid w:val="00D64A81"/>
    <w:rsid w:val="00D64CE6"/>
    <w:rsid w:val="00D65377"/>
    <w:rsid w:val="00D65574"/>
    <w:rsid w:val="00D65C74"/>
    <w:rsid w:val="00D65D93"/>
    <w:rsid w:val="00D66A7B"/>
    <w:rsid w:val="00D674C4"/>
    <w:rsid w:val="00D70798"/>
    <w:rsid w:val="00D707AA"/>
    <w:rsid w:val="00D70A69"/>
    <w:rsid w:val="00D70A86"/>
    <w:rsid w:val="00D70DCE"/>
    <w:rsid w:val="00D71063"/>
    <w:rsid w:val="00D7152E"/>
    <w:rsid w:val="00D71905"/>
    <w:rsid w:val="00D71FF2"/>
    <w:rsid w:val="00D72703"/>
    <w:rsid w:val="00D72A1F"/>
    <w:rsid w:val="00D72A76"/>
    <w:rsid w:val="00D72B85"/>
    <w:rsid w:val="00D72D63"/>
    <w:rsid w:val="00D72FEC"/>
    <w:rsid w:val="00D733B1"/>
    <w:rsid w:val="00D734F5"/>
    <w:rsid w:val="00D73810"/>
    <w:rsid w:val="00D73E47"/>
    <w:rsid w:val="00D748DE"/>
    <w:rsid w:val="00D74C4E"/>
    <w:rsid w:val="00D74F99"/>
    <w:rsid w:val="00D750B5"/>
    <w:rsid w:val="00D750E1"/>
    <w:rsid w:val="00D75684"/>
    <w:rsid w:val="00D76066"/>
    <w:rsid w:val="00D7643F"/>
    <w:rsid w:val="00D76627"/>
    <w:rsid w:val="00D76AD6"/>
    <w:rsid w:val="00D77308"/>
    <w:rsid w:val="00D80695"/>
    <w:rsid w:val="00D80925"/>
    <w:rsid w:val="00D81010"/>
    <w:rsid w:val="00D81221"/>
    <w:rsid w:val="00D81531"/>
    <w:rsid w:val="00D816F8"/>
    <w:rsid w:val="00D81D17"/>
    <w:rsid w:val="00D82086"/>
    <w:rsid w:val="00D820A3"/>
    <w:rsid w:val="00D82116"/>
    <w:rsid w:val="00D822EC"/>
    <w:rsid w:val="00D82B99"/>
    <w:rsid w:val="00D82BD4"/>
    <w:rsid w:val="00D82CDA"/>
    <w:rsid w:val="00D82E18"/>
    <w:rsid w:val="00D83385"/>
    <w:rsid w:val="00D83560"/>
    <w:rsid w:val="00D8368C"/>
    <w:rsid w:val="00D83B13"/>
    <w:rsid w:val="00D83DA4"/>
    <w:rsid w:val="00D83FB3"/>
    <w:rsid w:val="00D840DD"/>
    <w:rsid w:val="00D843E2"/>
    <w:rsid w:val="00D84451"/>
    <w:rsid w:val="00D8495C"/>
    <w:rsid w:val="00D84D70"/>
    <w:rsid w:val="00D8572F"/>
    <w:rsid w:val="00D864FB"/>
    <w:rsid w:val="00D86D0C"/>
    <w:rsid w:val="00D86E2D"/>
    <w:rsid w:val="00D8777F"/>
    <w:rsid w:val="00D8793C"/>
    <w:rsid w:val="00D87BC7"/>
    <w:rsid w:val="00D87C91"/>
    <w:rsid w:val="00D904C0"/>
    <w:rsid w:val="00D9060B"/>
    <w:rsid w:val="00D90740"/>
    <w:rsid w:val="00D909B6"/>
    <w:rsid w:val="00D90C0A"/>
    <w:rsid w:val="00D90D24"/>
    <w:rsid w:val="00D913F5"/>
    <w:rsid w:val="00D9155B"/>
    <w:rsid w:val="00D91AA2"/>
    <w:rsid w:val="00D91C12"/>
    <w:rsid w:val="00D9200B"/>
    <w:rsid w:val="00D92092"/>
    <w:rsid w:val="00D9236A"/>
    <w:rsid w:val="00D92374"/>
    <w:rsid w:val="00D92F0D"/>
    <w:rsid w:val="00D94195"/>
    <w:rsid w:val="00D94ED3"/>
    <w:rsid w:val="00D94FA9"/>
    <w:rsid w:val="00D95136"/>
    <w:rsid w:val="00D95210"/>
    <w:rsid w:val="00D95EBC"/>
    <w:rsid w:val="00D96193"/>
    <w:rsid w:val="00D962E2"/>
    <w:rsid w:val="00D9686A"/>
    <w:rsid w:val="00D96AD2"/>
    <w:rsid w:val="00D96E1A"/>
    <w:rsid w:val="00D96EE1"/>
    <w:rsid w:val="00D9744B"/>
    <w:rsid w:val="00D97E7E"/>
    <w:rsid w:val="00DA04F7"/>
    <w:rsid w:val="00DA0BB6"/>
    <w:rsid w:val="00DA0BFB"/>
    <w:rsid w:val="00DA13B6"/>
    <w:rsid w:val="00DA144B"/>
    <w:rsid w:val="00DA1680"/>
    <w:rsid w:val="00DA1AD3"/>
    <w:rsid w:val="00DA1C94"/>
    <w:rsid w:val="00DA1EAF"/>
    <w:rsid w:val="00DA1EE5"/>
    <w:rsid w:val="00DA2153"/>
    <w:rsid w:val="00DA2C84"/>
    <w:rsid w:val="00DA34A3"/>
    <w:rsid w:val="00DA34C1"/>
    <w:rsid w:val="00DA3669"/>
    <w:rsid w:val="00DA3AB4"/>
    <w:rsid w:val="00DA53B7"/>
    <w:rsid w:val="00DA546C"/>
    <w:rsid w:val="00DA565E"/>
    <w:rsid w:val="00DA5BA1"/>
    <w:rsid w:val="00DA6775"/>
    <w:rsid w:val="00DA70A0"/>
    <w:rsid w:val="00DA719E"/>
    <w:rsid w:val="00DA7D7E"/>
    <w:rsid w:val="00DA7E03"/>
    <w:rsid w:val="00DA7E38"/>
    <w:rsid w:val="00DA7F35"/>
    <w:rsid w:val="00DB0344"/>
    <w:rsid w:val="00DB0369"/>
    <w:rsid w:val="00DB08C7"/>
    <w:rsid w:val="00DB1161"/>
    <w:rsid w:val="00DB11C3"/>
    <w:rsid w:val="00DB159A"/>
    <w:rsid w:val="00DB199A"/>
    <w:rsid w:val="00DB1DE9"/>
    <w:rsid w:val="00DB2241"/>
    <w:rsid w:val="00DB2253"/>
    <w:rsid w:val="00DB2AC7"/>
    <w:rsid w:val="00DB2C65"/>
    <w:rsid w:val="00DB2E16"/>
    <w:rsid w:val="00DB3913"/>
    <w:rsid w:val="00DB3B70"/>
    <w:rsid w:val="00DB410B"/>
    <w:rsid w:val="00DB465B"/>
    <w:rsid w:val="00DB470B"/>
    <w:rsid w:val="00DB4C06"/>
    <w:rsid w:val="00DB4C18"/>
    <w:rsid w:val="00DB4CAB"/>
    <w:rsid w:val="00DB4FF4"/>
    <w:rsid w:val="00DB52F7"/>
    <w:rsid w:val="00DB5509"/>
    <w:rsid w:val="00DB56A8"/>
    <w:rsid w:val="00DB5A3F"/>
    <w:rsid w:val="00DB5D52"/>
    <w:rsid w:val="00DB5FDA"/>
    <w:rsid w:val="00DB60C5"/>
    <w:rsid w:val="00DB6261"/>
    <w:rsid w:val="00DB6EE1"/>
    <w:rsid w:val="00DB6F94"/>
    <w:rsid w:val="00DB705F"/>
    <w:rsid w:val="00DB7221"/>
    <w:rsid w:val="00DB7471"/>
    <w:rsid w:val="00DB7472"/>
    <w:rsid w:val="00DB7692"/>
    <w:rsid w:val="00DB7990"/>
    <w:rsid w:val="00DC008C"/>
    <w:rsid w:val="00DC0688"/>
    <w:rsid w:val="00DC0AD8"/>
    <w:rsid w:val="00DC12E6"/>
    <w:rsid w:val="00DC1F70"/>
    <w:rsid w:val="00DC21B6"/>
    <w:rsid w:val="00DC2753"/>
    <w:rsid w:val="00DC2A5B"/>
    <w:rsid w:val="00DC2D98"/>
    <w:rsid w:val="00DC30E2"/>
    <w:rsid w:val="00DC331A"/>
    <w:rsid w:val="00DC35D1"/>
    <w:rsid w:val="00DC35DF"/>
    <w:rsid w:val="00DC367C"/>
    <w:rsid w:val="00DC3CC8"/>
    <w:rsid w:val="00DC3F01"/>
    <w:rsid w:val="00DC44F1"/>
    <w:rsid w:val="00DC45EF"/>
    <w:rsid w:val="00DC4696"/>
    <w:rsid w:val="00DC5197"/>
    <w:rsid w:val="00DC558C"/>
    <w:rsid w:val="00DC5EA0"/>
    <w:rsid w:val="00DC62EA"/>
    <w:rsid w:val="00DC6461"/>
    <w:rsid w:val="00DC64FC"/>
    <w:rsid w:val="00DC65E7"/>
    <w:rsid w:val="00DC66E4"/>
    <w:rsid w:val="00DC6BE9"/>
    <w:rsid w:val="00DC6D81"/>
    <w:rsid w:val="00DC7085"/>
    <w:rsid w:val="00DC74D1"/>
    <w:rsid w:val="00DC74E2"/>
    <w:rsid w:val="00DC76DB"/>
    <w:rsid w:val="00DD09EB"/>
    <w:rsid w:val="00DD0A5F"/>
    <w:rsid w:val="00DD0C95"/>
    <w:rsid w:val="00DD117C"/>
    <w:rsid w:val="00DD1240"/>
    <w:rsid w:val="00DD1267"/>
    <w:rsid w:val="00DD1370"/>
    <w:rsid w:val="00DD1867"/>
    <w:rsid w:val="00DD1F56"/>
    <w:rsid w:val="00DD231E"/>
    <w:rsid w:val="00DD2B3F"/>
    <w:rsid w:val="00DD3263"/>
    <w:rsid w:val="00DD3887"/>
    <w:rsid w:val="00DD3988"/>
    <w:rsid w:val="00DD3A24"/>
    <w:rsid w:val="00DD3CE5"/>
    <w:rsid w:val="00DD3D8A"/>
    <w:rsid w:val="00DD3DA3"/>
    <w:rsid w:val="00DD3DC8"/>
    <w:rsid w:val="00DD3E90"/>
    <w:rsid w:val="00DD3EE9"/>
    <w:rsid w:val="00DD44A0"/>
    <w:rsid w:val="00DD4C7F"/>
    <w:rsid w:val="00DD51E1"/>
    <w:rsid w:val="00DD5BA8"/>
    <w:rsid w:val="00DD6033"/>
    <w:rsid w:val="00DD6045"/>
    <w:rsid w:val="00DD6692"/>
    <w:rsid w:val="00DD6837"/>
    <w:rsid w:val="00DD6BF8"/>
    <w:rsid w:val="00DD6F5F"/>
    <w:rsid w:val="00DD7487"/>
    <w:rsid w:val="00DD74DB"/>
    <w:rsid w:val="00DD7622"/>
    <w:rsid w:val="00DE0F0E"/>
    <w:rsid w:val="00DE1504"/>
    <w:rsid w:val="00DE152B"/>
    <w:rsid w:val="00DE157D"/>
    <w:rsid w:val="00DE176A"/>
    <w:rsid w:val="00DE1A60"/>
    <w:rsid w:val="00DE1CA3"/>
    <w:rsid w:val="00DE1CC8"/>
    <w:rsid w:val="00DE1D65"/>
    <w:rsid w:val="00DE23D4"/>
    <w:rsid w:val="00DE241B"/>
    <w:rsid w:val="00DE2455"/>
    <w:rsid w:val="00DE2EAB"/>
    <w:rsid w:val="00DE32D1"/>
    <w:rsid w:val="00DE3342"/>
    <w:rsid w:val="00DE37A2"/>
    <w:rsid w:val="00DE38E8"/>
    <w:rsid w:val="00DE3C37"/>
    <w:rsid w:val="00DE43B4"/>
    <w:rsid w:val="00DE469A"/>
    <w:rsid w:val="00DE4D85"/>
    <w:rsid w:val="00DE4D93"/>
    <w:rsid w:val="00DE4EA9"/>
    <w:rsid w:val="00DE5158"/>
    <w:rsid w:val="00DE5231"/>
    <w:rsid w:val="00DE54D0"/>
    <w:rsid w:val="00DE587C"/>
    <w:rsid w:val="00DE5BE7"/>
    <w:rsid w:val="00DE5F72"/>
    <w:rsid w:val="00DE60E0"/>
    <w:rsid w:val="00DE616E"/>
    <w:rsid w:val="00DE6461"/>
    <w:rsid w:val="00DE6877"/>
    <w:rsid w:val="00DE68C2"/>
    <w:rsid w:val="00DE694A"/>
    <w:rsid w:val="00DE6FBA"/>
    <w:rsid w:val="00DE7312"/>
    <w:rsid w:val="00DE792E"/>
    <w:rsid w:val="00DE7C5C"/>
    <w:rsid w:val="00DE7D4E"/>
    <w:rsid w:val="00DF04A4"/>
    <w:rsid w:val="00DF0BB1"/>
    <w:rsid w:val="00DF0D56"/>
    <w:rsid w:val="00DF0D74"/>
    <w:rsid w:val="00DF18EB"/>
    <w:rsid w:val="00DF2073"/>
    <w:rsid w:val="00DF2463"/>
    <w:rsid w:val="00DF2924"/>
    <w:rsid w:val="00DF29DA"/>
    <w:rsid w:val="00DF2B92"/>
    <w:rsid w:val="00DF2DE2"/>
    <w:rsid w:val="00DF38A0"/>
    <w:rsid w:val="00DF3BDD"/>
    <w:rsid w:val="00DF46B2"/>
    <w:rsid w:val="00DF46C7"/>
    <w:rsid w:val="00DF4A4B"/>
    <w:rsid w:val="00DF4BD8"/>
    <w:rsid w:val="00DF4F92"/>
    <w:rsid w:val="00DF52BC"/>
    <w:rsid w:val="00DF5594"/>
    <w:rsid w:val="00DF5618"/>
    <w:rsid w:val="00DF580E"/>
    <w:rsid w:val="00DF5869"/>
    <w:rsid w:val="00DF5E30"/>
    <w:rsid w:val="00DF60B6"/>
    <w:rsid w:val="00DF61D1"/>
    <w:rsid w:val="00DF6463"/>
    <w:rsid w:val="00DF7018"/>
    <w:rsid w:val="00DF771A"/>
    <w:rsid w:val="00E00237"/>
    <w:rsid w:val="00E00313"/>
    <w:rsid w:val="00E00524"/>
    <w:rsid w:val="00E00E0A"/>
    <w:rsid w:val="00E01080"/>
    <w:rsid w:val="00E01351"/>
    <w:rsid w:val="00E014A2"/>
    <w:rsid w:val="00E01E44"/>
    <w:rsid w:val="00E0275B"/>
    <w:rsid w:val="00E027B3"/>
    <w:rsid w:val="00E02A79"/>
    <w:rsid w:val="00E02AC1"/>
    <w:rsid w:val="00E033BB"/>
    <w:rsid w:val="00E04075"/>
    <w:rsid w:val="00E0481F"/>
    <w:rsid w:val="00E0497B"/>
    <w:rsid w:val="00E049A2"/>
    <w:rsid w:val="00E04B82"/>
    <w:rsid w:val="00E05361"/>
    <w:rsid w:val="00E0566C"/>
    <w:rsid w:val="00E05881"/>
    <w:rsid w:val="00E05CE8"/>
    <w:rsid w:val="00E05DD6"/>
    <w:rsid w:val="00E0602A"/>
    <w:rsid w:val="00E06171"/>
    <w:rsid w:val="00E063DE"/>
    <w:rsid w:val="00E06A41"/>
    <w:rsid w:val="00E06B43"/>
    <w:rsid w:val="00E07458"/>
    <w:rsid w:val="00E076A2"/>
    <w:rsid w:val="00E07AE1"/>
    <w:rsid w:val="00E07FF9"/>
    <w:rsid w:val="00E1047B"/>
    <w:rsid w:val="00E10571"/>
    <w:rsid w:val="00E1069C"/>
    <w:rsid w:val="00E106F1"/>
    <w:rsid w:val="00E10B6B"/>
    <w:rsid w:val="00E127D1"/>
    <w:rsid w:val="00E12866"/>
    <w:rsid w:val="00E12A90"/>
    <w:rsid w:val="00E12AD6"/>
    <w:rsid w:val="00E12F24"/>
    <w:rsid w:val="00E13223"/>
    <w:rsid w:val="00E13C24"/>
    <w:rsid w:val="00E13D82"/>
    <w:rsid w:val="00E140B7"/>
    <w:rsid w:val="00E14498"/>
    <w:rsid w:val="00E14975"/>
    <w:rsid w:val="00E14FC1"/>
    <w:rsid w:val="00E15038"/>
    <w:rsid w:val="00E15097"/>
    <w:rsid w:val="00E15532"/>
    <w:rsid w:val="00E156F6"/>
    <w:rsid w:val="00E1576C"/>
    <w:rsid w:val="00E157D0"/>
    <w:rsid w:val="00E15914"/>
    <w:rsid w:val="00E15C4D"/>
    <w:rsid w:val="00E16073"/>
    <w:rsid w:val="00E161CE"/>
    <w:rsid w:val="00E163A8"/>
    <w:rsid w:val="00E1644D"/>
    <w:rsid w:val="00E168FA"/>
    <w:rsid w:val="00E1724D"/>
    <w:rsid w:val="00E173C6"/>
    <w:rsid w:val="00E1749E"/>
    <w:rsid w:val="00E17724"/>
    <w:rsid w:val="00E200B7"/>
    <w:rsid w:val="00E20236"/>
    <w:rsid w:val="00E20248"/>
    <w:rsid w:val="00E20364"/>
    <w:rsid w:val="00E20384"/>
    <w:rsid w:val="00E203CD"/>
    <w:rsid w:val="00E2140D"/>
    <w:rsid w:val="00E215B1"/>
    <w:rsid w:val="00E21BFF"/>
    <w:rsid w:val="00E21E9E"/>
    <w:rsid w:val="00E21F59"/>
    <w:rsid w:val="00E226DC"/>
    <w:rsid w:val="00E22832"/>
    <w:rsid w:val="00E228C9"/>
    <w:rsid w:val="00E22CE3"/>
    <w:rsid w:val="00E22D33"/>
    <w:rsid w:val="00E232BD"/>
    <w:rsid w:val="00E23307"/>
    <w:rsid w:val="00E23B6C"/>
    <w:rsid w:val="00E24DC0"/>
    <w:rsid w:val="00E25448"/>
    <w:rsid w:val="00E257D6"/>
    <w:rsid w:val="00E2583E"/>
    <w:rsid w:val="00E26A87"/>
    <w:rsid w:val="00E27600"/>
    <w:rsid w:val="00E27671"/>
    <w:rsid w:val="00E2771F"/>
    <w:rsid w:val="00E27961"/>
    <w:rsid w:val="00E27984"/>
    <w:rsid w:val="00E279C7"/>
    <w:rsid w:val="00E30747"/>
    <w:rsid w:val="00E309DB"/>
    <w:rsid w:val="00E30D0C"/>
    <w:rsid w:val="00E30F3A"/>
    <w:rsid w:val="00E3143C"/>
    <w:rsid w:val="00E31761"/>
    <w:rsid w:val="00E31BCD"/>
    <w:rsid w:val="00E3267A"/>
    <w:rsid w:val="00E3395C"/>
    <w:rsid w:val="00E33B02"/>
    <w:rsid w:val="00E33B0F"/>
    <w:rsid w:val="00E33D00"/>
    <w:rsid w:val="00E33F1C"/>
    <w:rsid w:val="00E34134"/>
    <w:rsid w:val="00E34BB5"/>
    <w:rsid w:val="00E35605"/>
    <w:rsid w:val="00E3660A"/>
    <w:rsid w:val="00E36A2C"/>
    <w:rsid w:val="00E36C01"/>
    <w:rsid w:val="00E36DD6"/>
    <w:rsid w:val="00E372A6"/>
    <w:rsid w:val="00E3796C"/>
    <w:rsid w:val="00E37B29"/>
    <w:rsid w:val="00E407BD"/>
    <w:rsid w:val="00E40C75"/>
    <w:rsid w:val="00E40EF7"/>
    <w:rsid w:val="00E4112F"/>
    <w:rsid w:val="00E41836"/>
    <w:rsid w:val="00E41B8D"/>
    <w:rsid w:val="00E41E2F"/>
    <w:rsid w:val="00E41E57"/>
    <w:rsid w:val="00E41ED1"/>
    <w:rsid w:val="00E428CE"/>
    <w:rsid w:val="00E42D6F"/>
    <w:rsid w:val="00E431CF"/>
    <w:rsid w:val="00E433B6"/>
    <w:rsid w:val="00E435BA"/>
    <w:rsid w:val="00E4419F"/>
    <w:rsid w:val="00E44808"/>
    <w:rsid w:val="00E44A45"/>
    <w:rsid w:val="00E455F4"/>
    <w:rsid w:val="00E4566A"/>
    <w:rsid w:val="00E45CBB"/>
    <w:rsid w:val="00E45E85"/>
    <w:rsid w:val="00E45ED0"/>
    <w:rsid w:val="00E46326"/>
    <w:rsid w:val="00E46509"/>
    <w:rsid w:val="00E46588"/>
    <w:rsid w:val="00E4666E"/>
    <w:rsid w:val="00E46893"/>
    <w:rsid w:val="00E46B27"/>
    <w:rsid w:val="00E46C7A"/>
    <w:rsid w:val="00E473D9"/>
    <w:rsid w:val="00E478AB"/>
    <w:rsid w:val="00E47AC3"/>
    <w:rsid w:val="00E50000"/>
    <w:rsid w:val="00E50207"/>
    <w:rsid w:val="00E5053A"/>
    <w:rsid w:val="00E509BF"/>
    <w:rsid w:val="00E50BDB"/>
    <w:rsid w:val="00E50CF4"/>
    <w:rsid w:val="00E51AB4"/>
    <w:rsid w:val="00E51BE3"/>
    <w:rsid w:val="00E51F9A"/>
    <w:rsid w:val="00E523FE"/>
    <w:rsid w:val="00E5290A"/>
    <w:rsid w:val="00E52A81"/>
    <w:rsid w:val="00E52B4B"/>
    <w:rsid w:val="00E52DBB"/>
    <w:rsid w:val="00E53402"/>
    <w:rsid w:val="00E5351C"/>
    <w:rsid w:val="00E53642"/>
    <w:rsid w:val="00E53664"/>
    <w:rsid w:val="00E53AFC"/>
    <w:rsid w:val="00E546BC"/>
    <w:rsid w:val="00E550C5"/>
    <w:rsid w:val="00E551D4"/>
    <w:rsid w:val="00E55F2D"/>
    <w:rsid w:val="00E56043"/>
    <w:rsid w:val="00E5624B"/>
    <w:rsid w:val="00E5629E"/>
    <w:rsid w:val="00E565BF"/>
    <w:rsid w:val="00E56A86"/>
    <w:rsid w:val="00E56B3A"/>
    <w:rsid w:val="00E56BD7"/>
    <w:rsid w:val="00E56EA9"/>
    <w:rsid w:val="00E56F21"/>
    <w:rsid w:val="00E57A27"/>
    <w:rsid w:val="00E57A29"/>
    <w:rsid w:val="00E57AB9"/>
    <w:rsid w:val="00E57B15"/>
    <w:rsid w:val="00E6047A"/>
    <w:rsid w:val="00E609FD"/>
    <w:rsid w:val="00E60FBE"/>
    <w:rsid w:val="00E614C7"/>
    <w:rsid w:val="00E61531"/>
    <w:rsid w:val="00E61DF4"/>
    <w:rsid w:val="00E624D8"/>
    <w:rsid w:val="00E6289E"/>
    <w:rsid w:val="00E62D28"/>
    <w:rsid w:val="00E62E84"/>
    <w:rsid w:val="00E63280"/>
    <w:rsid w:val="00E63498"/>
    <w:rsid w:val="00E63554"/>
    <w:rsid w:val="00E636AA"/>
    <w:rsid w:val="00E63952"/>
    <w:rsid w:val="00E63B49"/>
    <w:rsid w:val="00E63CAE"/>
    <w:rsid w:val="00E63EAF"/>
    <w:rsid w:val="00E63FEA"/>
    <w:rsid w:val="00E6438D"/>
    <w:rsid w:val="00E6497A"/>
    <w:rsid w:val="00E64999"/>
    <w:rsid w:val="00E64B72"/>
    <w:rsid w:val="00E64FED"/>
    <w:rsid w:val="00E6566E"/>
    <w:rsid w:val="00E65A7F"/>
    <w:rsid w:val="00E65E40"/>
    <w:rsid w:val="00E660A4"/>
    <w:rsid w:val="00E6616E"/>
    <w:rsid w:val="00E66253"/>
    <w:rsid w:val="00E66939"/>
    <w:rsid w:val="00E669DA"/>
    <w:rsid w:val="00E66A29"/>
    <w:rsid w:val="00E66B42"/>
    <w:rsid w:val="00E67638"/>
    <w:rsid w:val="00E67990"/>
    <w:rsid w:val="00E67AD0"/>
    <w:rsid w:val="00E67AD3"/>
    <w:rsid w:val="00E701BA"/>
    <w:rsid w:val="00E703DC"/>
    <w:rsid w:val="00E7092B"/>
    <w:rsid w:val="00E70C98"/>
    <w:rsid w:val="00E71674"/>
    <w:rsid w:val="00E717C5"/>
    <w:rsid w:val="00E7198F"/>
    <w:rsid w:val="00E724BF"/>
    <w:rsid w:val="00E72518"/>
    <w:rsid w:val="00E73400"/>
    <w:rsid w:val="00E73621"/>
    <w:rsid w:val="00E7372D"/>
    <w:rsid w:val="00E73A12"/>
    <w:rsid w:val="00E73C17"/>
    <w:rsid w:val="00E73EAE"/>
    <w:rsid w:val="00E750BA"/>
    <w:rsid w:val="00E754B3"/>
    <w:rsid w:val="00E7629C"/>
    <w:rsid w:val="00E7693C"/>
    <w:rsid w:val="00E77135"/>
    <w:rsid w:val="00E77BCA"/>
    <w:rsid w:val="00E77D0E"/>
    <w:rsid w:val="00E803DD"/>
    <w:rsid w:val="00E803F3"/>
    <w:rsid w:val="00E8045E"/>
    <w:rsid w:val="00E80B74"/>
    <w:rsid w:val="00E81314"/>
    <w:rsid w:val="00E813A3"/>
    <w:rsid w:val="00E81539"/>
    <w:rsid w:val="00E8193F"/>
    <w:rsid w:val="00E81A96"/>
    <w:rsid w:val="00E83025"/>
    <w:rsid w:val="00E83180"/>
    <w:rsid w:val="00E83268"/>
    <w:rsid w:val="00E83EB5"/>
    <w:rsid w:val="00E8442F"/>
    <w:rsid w:val="00E85235"/>
    <w:rsid w:val="00E85238"/>
    <w:rsid w:val="00E85520"/>
    <w:rsid w:val="00E8577C"/>
    <w:rsid w:val="00E858D9"/>
    <w:rsid w:val="00E85938"/>
    <w:rsid w:val="00E8604E"/>
    <w:rsid w:val="00E865C6"/>
    <w:rsid w:val="00E8660C"/>
    <w:rsid w:val="00E86760"/>
    <w:rsid w:val="00E86BAB"/>
    <w:rsid w:val="00E86C9F"/>
    <w:rsid w:val="00E86F54"/>
    <w:rsid w:val="00E87083"/>
    <w:rsid w:val="00E87960"/>
    <w:rsid w:val="00E90AD8"/>
    <w:rsid w:val="00E9103D"/>
    <w:rsid w:val="00E91587"/>
    <w:rsid w:val="00E91951"/>
    <w:rsid w:val="00E919AC"/>
    <w:rsid w:val="00E91A6C"/>
    <w:rsid w:val="00E91D41"/>
    <w:rsid w:val="00E91E45"/>
    <w:rsid w:val="00E929BF"/>
    <w:rsid w:val="00E92ADA"/>
    <w:rsid w:val="00E92D4A"/>
    <w:rsid w:val="00E92DD1"/>
    <w:rsid w:val="00E938A2"/>
    <w:rsid w:val="00E93E78"/>
    <w:rsid w:val="00E9450B"/>
    <w:rsid w:val="00E9475F"/>
    <w:rsid w:val="00E948DC"/>
    <w:rsid w:val="00E9492A"/>
    <w:rsid w:val="00E94A19"/>
    <w:rsid w:val="00E94BB8"/>
    <w:rsid w:val="00E9506C"/>
    <w:rsid w:val="00E9519E"/>
    <w:rsid w:val="00E956B1"/>
    <w:rsid w:val="00E95A36"/>
    <w:rsid w:val="00E95B8E"/>
    <w:rsid w:val="00E95EDA"/>
    <w:rsid w:val="00E962B4"/>
    <w:rsid w:val="00E9635B"/>
    <w:rsid w:val="00E96637"/>
    <w:rsid w:val="00E967E4"/>
    <w:rsid w:val="00E96EC3"/>
    <w:rsid w:val="00E974B1"/>
    <w:rsid w:val="00E97768"/>
    <w:rsid w:val="00E9780D"/>
    <w:rsid w:val="00E9787F"/>
    <w:rsid w:val="00EA0095"/>
    <w:rsid w:val="00EA0723"/>
    <w:rsid w:val="00EA0BA2"/>
    <w:rsid w:val="00EA0EEB"/>
    <w:rsid w:val="00EA1071"/>
    <w:rsid w:val="00EA1833"/>
    <w:rsid w:val="00EA1869"/>
    <w:rsid w:val="00EA1B5B"/>
    <w:rsid w:val="00EA2E65"/>
    <w:rsid w:val="00EA2F44"/>
    <w:rsid w:val="00EA30E7"/>
    <w:rsid w:val="00EA3A6B"/>
    <w:rsid w:val="00EA3FAA"/>
    <w:rsid w:val="00EA4039"/>
    <w:rsid w:val="00EA41B7"/>
    <w:rsid w:val="00EA4564"/>
    <w:rsid w:val="00EA4590"/>
    <w:rsid w:val="00EA45A2"/>
    <w:rsid w:val="00EA47D9"/>
    <w:rsid w:val="00EA482F"/>
    <w:rsid w:val="00EA4AFB"/>
    <w:rsid w:val="00EA4D1C"/>
    <w:rsid w:val="00EA581A"/>
    <w:rsid w:val="00EA5A4A"/>
    <w:rsid w:val="00EA5B3A"/>
    <w:rsid w:val="00EA60E3"/>
    <w:rsid w:val="00EA62AD"/>
    <w:rsid w:val="00EA6671"/>
    <w:rsid w:val="00EA68A3"/>
    <w:rsid w:val="00EA6973"/>
    <w:rsid w:val="00EA7025"/>
    <w:rsid w:val="00EA779D"/>
    <w:rsid w:val="00EA78ED"/>
    <w:rsid w:val="00EA7A6E"/>
    <w:rsid w:val="00EA7D0C"/>
    <w:rsid w:val="00EA7DD0"/>
    <w:rsid w:val="00EB012B"/>
    <w:rsid w:val="00EB08C8"/>
    <w:rsid w:val="00EB0DE8"/>
    <w:rsid w:val="00EB0FDC"/>
    <w:rsid w:val="00EB0FEA"/>
    <w:rsid w:val="00EB1051"/>
    <w:rsid w:val="00EB1560"/>
    <w:rsid w:val="00EB159F"/>
    <w:rsid w:val="00EB18B1"/>
    <w:rsid w:val="00EB1E13"/>
    <w:rsid w:val="00EB1E2C"/>
    <w:rsid w:val="00EB217A"/>
    <w:rsid w:val="00EB21AB"/>
    <w:rsid w:val="00EB2B6A"/>
    <w:rsid w:val="00EB2CF1"/>
    <w:rsid w:val="00EB2EC8"/>
    <w:rsid w:val="00EB2FEC"/>
    <w:rsid w:val="00EB3314"/>
    <w:rsid w:val="00EB3A8E"/>
    <w:rsid w:val="00EB3E17"/>
    <w:rsid w:val="00EB4237"/>
    <w:rsid w:val="00EB4343"/>
    <w:rsid w:val="00EB4A5E"/>
    <w:rsid w:val="00EB4E48"/>
    <w:rsid w:val="00EB4FE5"/>
    <w:rsid w:val="00EB56BA"/>
    <w:rsid w:val="00EB5AC9"/>
    <w:rsid w:val="00EB60C8"/>
    <w:rsid w:val="00EB60CD"/>
    <w:rsid w:val="00EB65E3"/>
    <w:rsid w:val="00EB6A44"/>
    <w:rsid w:val="00EB6E05"/>
    <w:rsid w:val="00EB718E"/>
    <w:rsid w:val="00EB76B4"/>
    <w:rsid w:val="00EB7749"/>
    <w:rsid w:val="00EB794D"/>
    <w:rsid w:val="00EB7A49"/>
    <w:rsid w:val="00EB7A86"/>
    <w:rsid w:val="00EB7E3F"/>
    <w:rsid w:val="00EC0444"/>
    <w:rsid w:val="00EC0501"/>
    <w:rsid w:val="00EC105B"/>
    <w:rsid w:val="00EC146E"/>
    <w:rsid w:val="00EC16C9"/>
    <w:rsid w:val="00EC1826"/>
    <w:rsid w:val="00EC1F6A"/>
    <w:rsid w:val="00EC20B6"/>
    <w:rsid w:val="00EC21FD"/>
    <w:rsid w:val="00EC241F"/>
    <w:rsid w:val="00EC3375"/>
    <w:rsid w:val="00EC36C5"/>
    <w:rsid w:val="00EC3D64"/>
    <w:rsid w:val="00EC3DA7"/>
    <w:rsid w:val="00EC401C"/>
    <w:rsid w:val="00EC50BB"/>
    <w:rsid w:val="00EC51D3"/>
    <w:rsid w:val="00EC55A1"/>
    <w:rsid w:val="00EC57F9"/>
    <w:rsid w:val="00EC58CE"/>
    <w:rsid w:val="00EC59F1"/>
    <w:rsid w:val="00EC5A18"/>
    <w:rsid w:val="00EC5E11"/>
    <w:rsid w:val="00EC6560"/>
    <w:rsid w:val="00EC6D40"/>
    <w:rsid w:val="00EC6DCB"/>
    <w:rsid w:val="00EC723C"/>
    <w:rsid w:val="00EC7792"/>
    <w:rsid w:val="00EC78FC"/>
    <w:rsid w:val="00EC7D17"/>
    <w:rsid w:val="00ED00EE"/>
    <w:rsid w:val="00ED0342"/>
    <w:rsid w:val="00ED068D"/>
    <w:rsid w:val="00ED0BD4"/>
    <w:rsid w:val="00ED156E"/>
    <w:rsid w:val="00ED1940"/>
    <w:rsid w:val="00ED1A2E"/>
    <w:rsid w:val="00ED1C7A"/>
    <w:rsid w:val="00ED201D"/>
    <w:rsid w:val="00ED219B"/>
    <w:rsid w:val="00ED2397"/>
    <w:rsid w:val="00ED255F"/>
    <w:rsid w:val="00ED2DAB"/>
    <w:rsid w:val="00ED2E16"/>
    <w:rsid w:val="00ED366E"/>
    <w:rsid w:val="00ED3D6E"/>
    <w:rsid w:val="00ED3EE6"/>
    <w:rsid w:val="00ED3F25"/>
    <w:rsid w:val="00ED433E"/>
    <w:rsid w:val="00ED4414"/>
    <w:rsid w:val="00ED448E"/>
    <w:rsid w:val="00ED457E"/>
    <w:rsid w:val="00ED45AD"/>
    <w:rsid w:val="00ED47F7"/>
    <w:rsid w:val="00ED483D"/>
    <w:rsid w:val="00ED536A"/>
    <w:rsid w:val="00ED565E"/>
    <w:rsid w:val="00ED57CE"/>
    <w:rsid w:val="00ED5816"/>
    <w:rsid w:val="00ED5C23"/>
    <w:rsid w:val="00ED5CAE"/>
    <w:rsid w:val="00ED66F9"/>
    <w:rsid w:val="00ED68A6"/>
    <w:rsid w:val="00ED6A34"/>
    <w:rsid w:val="00ED6C28"/>
    <w:rsid w:val="00ED72F9"/>
    <w:rsid w:val="00ED772E"/>
    <w:rsid w:val="00ED7861"/>
    <w:rsid w:val="00ED78AF"/>
    <w:rsid w:val="00ED7CDB"/>
    <w:rsid w:val="00EE0224"/>
    <w:rsid w:val="00EE02D4"/>
    <w:rsid w:val="00EE0501"/>
    <w:rsid w:val="00EE05FD"/>
    <w:rsid w:val="00EE0632"/>
    <w:rsid w:val="00EE0802"/>
    <w:rsid w:val="00EE112D"/>
    <w:rsid w:val="00EE1B2C"/>
    <w:rsid w:val="00EE203B"/>
    <w:rsid w:val="00EE27E2"/>
    <w:rsid w:val="00EE2A97"/>
    <w:rsid w:val="00EE2BB3"/>
    <w:rsid w:val="00EE2CB2"/>
    <w:rsid w:val="00EE2E46"/>
    <w:rsid w:val="00EE363D"/>
    <w:rsid w:val="00EE3EFC"/>
    <w:rsid w:val="00EE41BB"/>
    <w:rsid w:val="00EE4283"/>
    <w:rsid w:val="00EE4CCE"/>
    <w:rsid w:val="00EE50CE"/>
    <w:rsid w:val="00EE50DA"/>
    <w:rsid w:val="00EE549F"/>
    <w:rsid w:val="00EE5644"/>
    <w:rsid w:val="00EE5849"/>
    <w:rsid w:val="00EE594E"/>
    <w:rsid w:val="00EE59DD"/>
    <w:rsid w:val="00EE61A3"/>
    <w:rsid w:val="00EE65A4"/>
    <w:rsid w:val="00EE6882"/>
    <w:rsid w:val="00EE697B"/>
    <w:rsid w:val="00EE713D"/>
    <w:rsid w:val="00EE7318"/>
    <w:rsid w:val="00EE732F"/>
    <w:rsid w:val="00EE7B01"/>
    <w:rsid w:val="00EE7CB7"/>
    <w:rsid w:val="00EF0058"/>
    <w:rsid w:val="00EF00E4"/>
    <w:rsid w:val="00EF00EC"/>
    <w:rsid w:val="00EF01B1"/>
    <w:rsid w:val="00EF01EC"/>
    <w:rsid w:val="00EF048D"/>
    <w:rsid w:val="00EF077F"/>
    <w:rsid w:val="00EF0D3D"/>
    <w:rsid w:val="00EF1923"/>
    <w:rsid w:val="00EF2526"/>
    <w:rsid w:val="00EF27B8"/>
    <w:rsid w:val="00EF2A0C"/>
    <w:rsid w:val="00EF2C62"/>
    <w:rsid w:val="00EF2E5D"/>
    <w:rsid w:val="00EF2F10"/>
    <w:rsid w:val="00EF3038"/>
    <w:rsid w:val="00EF30ED"/>
    <w:rsid w:val="00EF3242"/>
    <w:rsid w:val="00EF32BB"/>
    <w:rsid w:val="00EF34DD"/>
    <w:rsid w:val="00EF359D"/>
    <w:rsid w:val="00EF3690"/>
    <w:rsid w:val="00EF3C72"/>
    <w:rsid w:val="00EF3F99"/>
    <w:rsid w:val="00EF4064"/>
    <w:rsid w:val="00EF437B"/>
    <w:rsid w:val="00EF4D76"/>
    <w:rsid w:val="00EF4DCC"/>
    <w:rsid w:val="00EF4FBC"/>
    <w:rsid w:val="00EF56E1"/>
    <w:rsid w:val="00EF5D5F"/>
    <w:rsid w:val="00EF62DC"/>
    <w:rsid w:val="00EF6CE9"/>
    <w:rsid w:val="00EF70F0"/>
    <w:rsid w:val="00EF7127"/>
    <w:rsid w:val="00EF72B9"/>
    <w:rsid w:val="00EF7ABC"/>
    <w:rsid w:val="00EF7E7D"/>
    <w:rsid w:val="00F00A29"/>
    <w:rsid w:val="00F00D39"/>
    <w:rsid w:val="00F00DC2"/>
    <w:rsid w:val="00F00EB5"/>
    <w:rsid w:val="00F00EE3"/>
    <w:rsid w:val="00F01972"/>
    <w:rsid w:val="00F02443"/>
    <w:rsid w:val="00F02DE6"/>
    <w:rsid w:val="00F02F40"/>
    <w:rsid w:val="00F0319D"/>
    <w:rsid w:val="00F03279"/>
    <w:rsid w:val="00F0371F"/>
    <w:rsid w:val="00F037EC"/>
    <w:rsid w:val="00F041A4"/>
    <w:rsid w:val="00F04216"/>
    <w:rsid w:val="00F044E4"/>
    <w:rsid w:val="00F049F5"/>
    <w:rsid w:val="00F04A85"/>
    <w:rsid w:val="00F051FE"/>
    <w:rsid w:val="00F05D4E"/>
    <w:rsid w:val="00F06400"/>
    <w:rsid w:val="00F0756E"/>
    <w:rsid w:val="00F0756F"/>
    <w:rsid w:val="00F10642"/>
    <w:rsid w:val="00F11053"/>
    <w:rsid w:val="00F1165B"/>
    <w:rsid w:val="00F11843"/>
    <w:rsid w:val="00F11866"/>
    <w:rsid w:val="00F1262B"/>
    <w:rsid w:val="00F12B5B"/>
    <w:rsid w:val="00F12C18"/>
    <w:rsid w:val="00F130C1"/>
    <w:rsid w:val="00F13632"/>
    <w:rsid w:val="00F13A16"/>
    <w:rsid w:val="00F13FFE"/>
    <w:rsid w:val="00F14676"/>
    <w:rsid w:val="00F15234"/>
    <w:rsid w:val="00F153F5"/>
    <w:rsid w:val="00F1569C"/>
    <w:rsid w:val="00F15818"/>
    <w:rsid w:val="00F1589E"/>
    <w:rsid w:val="00F15C44"/>
    <w:rsid w:val="00F15D19"/>
    <w:rsid w:val="00F161A3"/>
    <w:rsid w:val="00F163AD"/>
    <w:rsid w:val="00F16C58"/>
    <w:rsid w:val="00F16C6B"/>
    <w:rsid w:val="00F200A0"/>
    <w:rsid w:val="00F20DA7"/>
    <w:rsid w:val="00F212FE"/>
    <w:rsid w:val="00F217E6"/>
    <w:rsid w:val="00F21ADE"/>
    <w:rsid w:val="00F21BBE"/>
    <w:rsid w:val="00F21D43"/>
    <w:rsid w:val="00F21E28"/>
    <w:rsid w:val="00F21F05"/>
    <w:rsid w:val="00F21F64"/>
    <w:rsid w:val="00F21FA7"/>
    <w:rsid w:val="00F22160"/>
    <w:rsid w:val="00F2265A"/>
    <w:rsid w:val="00F226F7"/>
    <w:rsid w:val="00F2298B"/>
    <w:rsid w:val="00F2302A"/>
    <w:rsid w:val="00F23436"/>
    <w:rsid w:val="00F23799"/>
    <w:rsid w:val="00F24060"/>
    <w:rsid w:val="00F244C9"/>
    <w:rsid w:val="00F24722"/>
    <w:rsid w:val="00F24843"/>
    <w:rsid w:val="00F24BB7"/>
    <w:rsid w:val="00F24BD1"/>
    <w:rsid w:val="00F24DF5"/>
    <w:rsid w:val="00F25461"/>
    <w:rsid w:val="00F2565E"/>
    <w:rsid w:val="00F2591B"/>
    <w:rsid w:val="00F25AF8"/>
    <w:rsid w:val="00F25B25"/>
    <w:rsid w:val="00F25C22"/>
    <w:rsid w:val="00F262D1"/>
    <w:rsid w:val="00F263C2"/>
    <w:rsid w:val="00F263E5"/>
    <w:rsid w:val="00F264AB"/>
    <w:rsid w:val="00F26E3F"/>
    <w:rsid w:val="00F26EE7"/>
    <w:rsid w:val="00F26FB2"/>
    <w:rsid w:val="00F26FE4"/>
    <w:rsid w:val="00F2761F"/>
    <w:rsid w:val="00F277DA"/>
    <w:rsid w:val="00F3047F"/>
    <w:rsid w:val="00F30B76"/>
    <w:rsid w:val="00F31194"/>
    <w:rsid w:val="00F314F6"/>
    <w:rsid w:val="00F3186F"/>
    <w:rsid w:val="00F31AE8"/>
    <w:rsid w:val="00F31BD3"/>
    <w:rsid w:val="00F31BD7"/>
    <w:rsid w:val="00F31C14"/>
    <w:rsid w:val="00F324C6"/>
    <w:rsid w:val="00F324F7"/>
    <w:rsid w:val="00F32670"/>
    <w:rsid w:val="00F327C6"/>
    <w:rsid w:val="00F32B16"/>
    <w:rsid w:val="00F33320"/>
    <w:rsid w:val="00F33BEA"/>
    <w:rsid w:val="00F33D2C"/>
    <w:rsid w:val="00F33DE8"/>
    <w:rsid w:val="00F34180"/>
    <w:rsid w:val="00F3431E"/>
    <w:rsid w:val="00F34F4E"/>
    <w:rsid w:val="00F356CB"/>
    <w:rsid w:val="00F35791"/>
    <w:rsid w:val="00F35DB7"/>
    <w:rsid w:val="00F3603C"/>
    <w:rsid w:val="00F3690E"/>
    <w:rsid w:val="00F36A44"/>
    <w:rsid w:val="00F3706F"/>
    <w:rsid w:val="00F379F2"/>
    <w:rsid w:val="00F400D7"/>
    <w:rsid w:val="00F401EA"/>
    <w:rsid w:val="00F401EF"/>
    <w:rsid w:val="00F40286"/>
    <w:rsid w:val="00F40C51"/>
    <w:rsid w:val="00F40C91"/>
    <w:rsid w:val="00F40CD3"/>
    <w:rsid w:val="00F40ECC"/>
    <w:rsid w:val="00F40F87"/>
    <w:rsid w:val="00F41054"/>
    <w:rsid w:val="00F41310"/>
    <w:rsid w:val="00F4144F"/>
    <w:rsid w:val="00F41665"/>
    <w:rsid w:val="00F41A92"/>
    <w:rsid w:val="00F41FD9"/>
    <w:rsid w:val="00F42045"/>
    <w:rsid w:val="00F42303"/>
    <w:rsid w:val="00F4242E"/>
    <w:rsid w:val="00F42439"/>
    <w:rsid w:val="00F425B2"/>
    <w:rsid w:val="00F426E3"/>
    <w:rsid w:val="00F42CBF"/>
    <w:rsid w:val="00F4312D"/>
    <w:rsid w:val="00F43DC4"/>
    <w:rsid w:val="00F443F7"/>
    <w:rsid w:val="00F443FB"/>
    <w:rsid w:val="00F4458A"/>
    <w:rsid w:val="00F44732"/>
    <w:rsid w:val="00F44891"/>
    <w:rsid w:val="00F44E54"/>
    <w:rsid w:val="00F45122"/>
    <w:rsid w:val="00F451D7"/>
    <w:rsid w:val="00F4564E"/>
    <w:rsid w:val="00F45C4F"/>
    <w:rsid w:val="00F45C84"/>
    <w:rsid w:val="00F45EA8"/>
    <w:rsid w:val="00F45FD0"/>
    <w:rsid w:val="00F467FB"/>
    <w:rsid w:val="00F46C5E"/>
    <w:rsid w:val="00F46D00"/>
    <w:rsid w:val="00F46F6B"/>
    <w:rsid w:val="00F47053"/>
    <w:rsid w:val="00F47230"/>
    <w:rsid w:val="00F47829"/>
    <w:rsid w:val="00F47DED"/>
    <w:rsid w:val="00F47EE0"/>
    <w:rsid w:val="00F47F78"/>
    <w:rsid w:val="00F50129"/>
    <w:rsid w:val="00F50362"/>
    <w:rsid w:val="00F5087D"/>
    <w:rsid w:val="00F50B1C"/>
    <w:rsid w:val="00F50CCA"/>
    <w:rsid w:val="00F51215"/>
    <w:rsid w:val="00F514C8"/>
    <w:rsid w:val="00F51721"/>
    <w:rsid w:val="00F520EA"/>
    <w:rsid w:val="00F524C7"/>
    <w:rsid w:val="00F5268A"/>
    <w:rsid w:val="00F52864"/>
    <w:rsid w:val="00F5293E"/>
    <w:rsid w:val="00F529C3"/>
    <w:rsid w:val="00F52A1B"/>
    <w:rsid w:val="00F52C34"/>
    <w:rsid w:val="00F52E27"/>
    <w:rsid w:val="00F52EC3"/>
    <w:rsid w:val="00F530F8"/>
    <w:rsid w:val="00F53203"/>
    <w:rsid w:val="00F53DEC"/>
    <w:rsid w:val="00F53E49"/>
    <w:rsid w:val="00F547D9"/>
    <w:rsid w:val="00F54845"/>
    <w:rsid w:val="00F54957"/>
    <w:rsid w:val="00F54997"/>
    <w:rsid w:val="00F54CB7"/>
    <w:rsid w:val="00F54F61"/>
    <w:rsid w:val="00F54FDA"/>
    <w:rsid w:val="00F55253"/>
    <w:rsid w:val="00F5583E"/>
    <w:rsid w:val="00F55878"/>
    <w:rsid w:val="00F55BC9"/>
    <w:rsid w:val="00F56757"/>
    <w:rsid w:val="00F56A31"/>
    <w:rsid w:val="00F56BF2"/>
    <w:rsid w:val="00F57242"/>
    <w:rsid w:val="00F574F6"/>
    <w:rsid w:val="00F575E0"/>
    <w:rsid w:val="00F57645"/>
    <w:rsid w:val="00F5765F"/>
    <w:rsid w:val="00F57C27"/>
    <w:rsid w:val="00F608B5"/>
    <w:rsid w:val="00F608C5"/>
    <w:rsid w:val="00F6091F"/>
    <w:rsid w:val="00F6106A"/>
    <w:rsid w:val="00F6118F"/>
    <w:rsid w:val="00F61217"/>
    <w:rsid w:val="00F614EB"/>
    <w:rsid w:val="00F618AE"/>
    <w:rsid w:val="00F61A22"/>
    <w:rsid w:val="00F61D2B"/>
    <w:rsid w:val="00F6289E"/>
    <w:rsid w:val="00F62CA4"/>
    <w:rsid w:val="00F63149"/>
    <w:rsid w:val="00F632E4"/>
    <w:rsid w:val="00F646B4"/>
    <w:rsid w:val="00F647E8"/>
    <w:rsid w:val="00F64D88"/>
    <w:rsid w:val="00F65495"/>
    <w:rsid w:val="00F656A7"/>
    <w:rsid w:val="00F656AC"/>
    <w:rsid w:val="00F65C6C"/>
    <w:rsid w:val="00F66051"/>
    <w:rsid w:val="00F662E9"/>
    <w:rsid w:val="00F66491"/>
    <w:rsid w:val="00F66BC8"/>
    <w:rsid w:val="00F66DA3"/>
    <w:rsid w:val="00F66DB0"/>
    <w:rsid w:val="00F66DFB"/>
    <w:rsid w:val="00F670C9"/>
    <w:rsid w:val="00F6718C"/>
    <w:rsid w:val="00F671BA"/>
    <w:rsid w:val="00F67800"/>
    <w:rsid w:val="00F6782C"/>
    <w:rsid w:val="00F67C64"/>
    <w:rsid w:val="00F700EA"/>
    <w:rsid w:val="00F70207"/>
    <w:rsid w:val="00F71853"/>
    <w:rsid w:val="00F7199E"/>
    <w:rsid w:val="00F72225"/>
    <w:rsid w:val="00F72352"/>
    <w:rsid w:val="00F72C9F"/>
    <w:rsid w:val="00F73002"/>
    <w:rsid w:val="00F733F4"/>
    <w:rsid w:val="00F7349C"/>
    <w:rsid w:val="00F736CD"/>
    <w:rsid w:val="00F73C4A"/>
    <w:rsid w:val="00F73F39"/>
    <w:rsid w:val="00F73FF7"/>
    <w:rsid w:val="00F74121"/>
    <w:rsid w:val="00F7467B"/>
    <w:rsid w:val="00F74B66"/>
    <w:rsid w:val="00F74DEF"/>
    <w:rsid w:val="00F74E26"/>
    <w:rsid w:val="00F74FAA"/>
    <w:rsid w:val="00F75413"/>
    <w:rsid w:val="00F75647"/>
    <w:rsid w:val="00F7640C"/>
    <w:rsid w:val="00F76729"/>
    <w:rsid w:val="00F7687A"/>
    <w:rsid w:val="00F768F3"/>
    <w:rsid w:val="00F76925"/>
    <w:rsid w:val="00F76B37"/>
    <w:rsid w:val="00F76C7A"/>
    <w:rsid w:val="00F8049C"/>
    <w:rsid w:val="00F804E3"/>
    <w:rsid w:val="00F805C7"/>
    <w:rsid w:val="00F80612"/>
    <w:rsid w:val="00F80D4F"/>
    <w:rsid w:val="00F81361"/>
    <w:rsid w:val="00F81538"/>
    <w:rsid w:val="00F81767"/>
    <w:rsid w:val="00F81809"/>
    <w:rsid w:val="00F81D14"/>
    <w:rsid w:val="00F82531"/>
    <w:rsid w:val="00F82B43"/>
    <w:rsid w:val="00F83805"/>
    <w:rsid w:val="00F83B8C"/>
    <w:rsid w:val="00F83CF6"/>
    <w:rsid w:val="00F8418C"/>
    <w:rsid w:val="00F845D4"/>
    <w:rsid w:val="00F85092"/>
    <w:rsid w:val="00F8535F"/>
    <w:rsid w:val="00F85508"/>
    <w:rsid w:val="00F85742"/>
    <w:rsid w:val="00F85859"/>
    <w:rsid w:val="00F85C5B"/>
    <w:rsid w:val="00F85EA4"/>
    <w:rsid w:val="00F86333"/>
    <w:rsid w:val="00F86349"/>
    <w:rsid w:val="00F86576"/>
    <w:rsid w:val="00F86844"/>
    <w:rsid w:val="00F86A99"/>
    <w:rsid w:val="00F86CD4"/>
    <w:rsid w:val="00F86D96"/>
    <w:rsid w:val="00F86DCD"/>
    <w:rsid w:val="00F8777C"/>
    <w:rsid w:val="00F8792B"/>
    <w:rsid w:val="00F87B09"/>
    <w:rsid w:val="00F87D68"/>
    <w:rsid w:val="00F87DFD"/>
    <w:rsid w:val="00F9008E"/>
    <w:rsid w:val="00F90168"/>
    <w:rsid w:val="00F9026E"/>
    <w:rsid w:val="00F903E7"/>
    <w:rsid w:val="00F90B9E"/>
    <w:rsid w:val="00F90D11"/>
    <w:rsid w:val="00F9145B"/>
    <w:rsid w:val="00F917CF"/>
    <w:rsid w:val="00F91A90"/>
    <w:rsid w:val="00F91D90"/>
    <w:rsid w:val="00F92044"/>
    <w:rsid w:val="00F92B95"/>
    <w:rsid w:val="00F92EF4"/>
    <w:rsid w:val="00F93113"/>
    <w:rsid w:val="00F9321B"/>
    <w:rsid w:val="00F93372"/>
    <w:rsid w:val="00F93413"/>
    <w:rsid w:val="00F936EB"/>
    <w:rsid w:val="00F937A9"/>
    <w:rsid w:val="00F94276"/>
    <w:rsid w:val="00F94582"/>
    <w:rsid w:val="00F94921"/>
    <w:rsid w:val="00F94AAA"/>
    <w:rsid w:val="00F9500E"/>
    <w:rsid w:val="00F95D1A"/>
    <w:rsid w:val="00F96128"/>
    <w:rsid w:val="00F964B2"/>
    <w:rsid w:val="00F96A3F"/>
    <w:rsid w:val="00F96F95"/>
    <w:rsid w:val="00F97B0A"/>
    <w:rsid w:val="00F97D94"/>
    <w:rsid w:val="00FA019F"/>
    <w:rsid w:val="00FA0342"/>
    <w:rsid w:val="00FA07D4"/>
    <w:rsid w:val="00FA0BC4"/>
    <w:rsid w:val="00FA0D01"/>
    <w:rsid w:val="00FA0D96"/>
    <w:rsid w:val="00FA0EB8"/>
    <w:rsid w:val="00FA1187"/>
    <w:rsid w:val="00FA142F"/>
    <w:rsid w:val="00FA1BDF"/>
    <w:rsid w:val="00FA1F72"/>
    <w:rsid w:val="00FA1FF1"/>
    <w:rsid w:val="00FA22AE"/>
    <w:rsid w:val="00FA273A"/>
    <w:rsid w:val="00FA2E65"/>
    <w:rsid w:val="00FA3188"/>
    <w:rsid w:val="00FA333D"/>
    <w:rsid w:val="00FA3859"/>
    <w:rsid w:val="00FA4BFE"/>
    <w:rsid w:val="00FA507D"/>
    <w:rsid w:val="00FA5D69"/>
    <w:rsid w:val="00FA5EBC"/>
    <w:rsid w:val="00FA60BC"/>
    <w:rsid w:val="00FA6E8F"/>
    <w:rsid w:val="00FA6EF2"/>
    <w:rsid w:val="00FA78A7"/>
    <w:rsid w:val="00FA7B58"/>
    <w:rsid w:val="00FB0016"/>
    <w:rsid w:val="00FB05F5"/>
    <w:rsid w:val="00FB0650"/>
    <w:rsid w:val="00FB0CBA"/>
    <w:rsid w:val="00FB20ED"/>
    <w:rsid w:val="00FB27CA"/>
    <w:rsid w:val="00FB292A"/>
    <w:rsid w:val="00FB2B01"/>
    <w:rsid w:val="00FB35B6"/>
    <w:rsid w:val="00FB3D3F"/>
    <w:rsid w:val="00FB41E0"/>
    <w:rsid w:val="00FB43BF"/>
    <w:rsid w:val="00FB4C1A"/>
    <w:rsid w:val="00FB4D0A"/>
    <w:rsid w:val="00FB4E9B"/>
    <w:rsid w:val="00FB502E"/>
    <w:rsid w:val="00FB5631"/>
    <w:rsid w:val="00FB5C25"/>
    <w:rsid w:val="00FB5D6E"/>
    <w:rsid w:val="00FB5DB4"/>
    <w:rsid w:val="00FB63D4"/>
    <w:rsid w:val="00FB63D5"/>
    <w:rsid w:val="00FB6544"/>
    <w:rsid w:val="00FB6814"/>
    <w:rsid w:val="00FB6869"/>
    <w:rsid w:val="00FB68D5"/>
    <w:rsid w:val="00FB6C5B"/>
    <w:rsid w:val="00FB6FA3"/>
    <w:rsid w:val="00FB71FB"/>
    <w:rsid w:val="00FB726D"/>
    <w:rsid w:val="00FB749C"/>
    <w:rsid w:val="00FB78C4"/>
    <w:rsid w:val="00FB7D25"/>
    <w:rsid w:val="00FC0718"/>
    <w:rsid w:val="00FC0B58"/>
    <w:rsid w:val="00FC13A2"/>
    <w:rsid w:val="00FC1932"/>
    <w:rsid w:val="00FC1D81"/>
    <w:rsid w:val="00FC1DB9"/>
    <w:rsid w:val="00FC2355"/>
    <w:rsid w:val="00FC258A"/>
    <w:rsid w:val="00FC2AF6"/>
    <w:rsid w:val="00FC2D5E"/>
    <w:rsid w:val="00FC2E76"/>
    <w:rsid w:val="00FC33FF"/>
    <w:rsid w:val="00FC3A40"/>
    <w:rsid w:val="00FC3C25"/>
    <w:rsid w:val="00FC4348"/>
    <w:rsid w:val="00FC46F5"/>
    <w:rsid w:val="00FC4AA6"/>
    <w:rsid w:val="00FC4BF2"/>
    <w:rsid w:val="00FC4FA1"/>
    <w:rsid w:val="00FC5790"/>
    <w:rsid w:val="00FC5E88"/>
    <w:rsid w:val="00FC68CB"/>
    <w:rsid w:val="00FC69B1"/>
    <w:rsid w:val="00FC6EE9"/>
    <w:rsid w:val="00FC7823"/>
    <w:rsid w:val="00FC78B9"/>
    <w:rsid w:val="00FD0269"/>
    <w:rsid w:val="00FD0561"/>
    <w:rsid w:val="00FD155F"/>
    <w:rsid w:val="00FD177B"/>
    <w:rsid w:val="00FD283D"/>
    <w:rsid w:val="00FD2931"/>
    <w:rsid w:val="00FD325A"/>
    <w:rsid w:val="00FD327B"/>
    <w:rsid w:val="00FD3298"/>
    <w:rsid w:val="00FD3301"/>
    <w:rsid w:val="00FD33F6"/>
    <w:rsid w:val="00FD34E2"/>
    <w:rsid w:val="00FD3E63"/>
    <w:rsid w:val="00FD43F8"/>
    <w:rsid w:val="00FD4412"/>
    <w:rsid w:val="00FD4426"/>
    <w:rsid w:val="00FD47F3"/>
    <w:rsid w:val="00FD4AFA"/>
    <w:rsid w:val="00FD4C3B"/>
    <w:rsid w:val="00FD501F"/>
    <w:rsid w:val="00FD5183"/>
    <w:rsid w:val="00FD526B"/>
    <w:rsid w:val="00FD536E"/>
    <w:rsid w:val="00FD53CD"/>
    <w:rsid w:val="00FD5A4A"/>
    <w:rsid w:val="00FD5EF6"/>
    <w:rsid w:val="00FD6130"/>
    <w:rsid w:val="00FD6163"/>
    <w:rsid w:val="00FD69B2"/>
    <w:rsid w:val="00FD6A6A"/>
    <w:rsid w:val="00FD6CE4"/>
    <w:rsid w:val="00FD7047"/>
    <w:rsid w:val="00FD7245"/>
    <w:rsid w:val="00FD75AE"/>
    <w:rsid w:val="00FD77E2"/>
    <w:rsid w:val="00FD7B0E"/>
    <w:rsid w:val="00FE03EC"/>
    <w:rsid w:val="00FE060F"/>
    <w:rsid w:val="00FE0683"/>
    <w:rsid w:val="00FE0823"/>
    <w:rsid w:val="00FE091F"/>
    <w:rsid w:val="00FE098D"/>
    <w:rsid w:val="00FE0A23"/>
    <w:rsid w:val="00FE0AF5"/>
    <w:rsid w:val="00FE0BE9"/>
    <w:rsid w:val="00FE146D"/>
    <w:rsid w:val="00FE1BAD"/>
    <w:rsid w:val="00FE1CAF"/>
    <w:rsid w:val="00FE2755"/>
    <w:rsid w:val="00FE3011"/>
    <w:rsid w:val="00FE35E5"/>
    <w:rsid w:val="00FE3DC4"/>
    <w:rsid w:val="00FE3EAB"/>
    <w:rsid w:val="00FE42AC"/>
    <w:rsid w:val="00FE4821"/>
    <w:rsid w:val="00FE4A43"/>
    <w:rsid w:val="00FE4B24"/>
    <w:rsid w:val="00FE4D42"/>
    <w:rsid w:val="00FE4E19"/>
    <w:rsid w:val="00FE4FDC"/>
    <w:rsid w:val="00FE514E"/>
    <w:rsid w:val="00FE52BA"/>
    <w:rsid w:val="00FE5C56"/>
    <w:rsid w:val="00FE6142"/>
    <w:rsid w:val="00FE63D4"/>
    <w:rsid w:val="00FE6979"/>
    <w:rsid w:val="00FE6B0B"/>
    <w:rsid w:val="00FE6B52"/>
    <w:rsid w:val="00FE6B83"/>
    <w:rsid w:val="00FE735B"/>
    <w:rsid w:val="00FE75F8"/>
    <w:rsid w:val="00FE784B"/>
    <w:rsid w:val="00FE7C6D"/>
    <w:rsid w:val="00FE7DC2"/>
    <w:rsid w:val="00FE7ECB"/>
    <w:rsid w:val="00FF013A"/>
    <w:rsid w:val="00FF0625"/>
    <w:rsid w:val="00FF0720"/>
    <w:rsid w:val="00FF0753"/>
    <w:rsid w:val="00FF0B64"/>
    <w:rsid w:val="00FF1538"/>
    <w:rsid w:val="00FF16E3"/>
    <w:rsid w:val="00FF176D"/>
    <w:rsid w:val="00FF1801"/>
    <w:rsid w:val="00FF213C"/>
    <w:rsid w:val="00FF27FB"/>
    <w:rsid w:val="00FF2AA4"/>
    <w:rsid w:val="00FF2B22"/>
    <w:rsid w:val="00FF309E"/>
    <w:rsid w:val="00FF3699"/>
    <w:rsid w:val="00FF3A31"/>
    <w:rsid w:val="00FF3DE5"/>
    <w:rsid w:val="00FF3EBC"/>
    <w:rsid w:val="00FF4080"/>
    <w:rsid w:val="00FF419F"/>
    <w:rsid w:val="00FF48A3"/>
    <w:rsid w:val="00FF5BAB"/>
    <w:rsid w:val="00FF63F7"/>
    <w:rsid w:val="00FF6628"/>
    <w:rsid w:val="00FF6C0E"/>
    <w:rsid w:val="00FF6CA8"/>
    <w:rsid w:val="00FF70B5"/>
    <w:rsid w:val="00FF76A8"/>
    <w:rsid w:val="00FF7B7A"/>
    <w:rsid w:val="00FF7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0FFE94"/>
  <w15:docId w15:val="{B44A97AF-0D00-4204-93E6-D40E6C9EF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SimSun"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27C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qFormat/>
    <w:rsid w:val="00F90B9E"/>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qFormat/>
    <w:rsid w:val="00F3690E"/>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qFormat/>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qFormat/>
    <w:pPr>
      <w:numPr>
        <w:ilvl w:val="3"/>
      </w:numPr>
      <w:outlineLvl w:val="3"/>
    </w:pPr>
  </w:style>
  <w:style w:type="paragraph" w:styleId="Heading5">
    <w:name w:val="heading 5"/>
    <w:aliases w:val="H5,H51,h5"/>
    <w:basedOn w:val="Heading3"/>
    <w:next w:val="Normal"/>
    <w:link w:val="Heading5Char"/>
    <w:qFormat/>
    <w:pPr>
      <w:numPr>
        <w:ilvl w:val="4"/>
      </w:numPr>
      <w:tabs>
        <w:tab w:val="clear" w:pos="794"/>
        <w:tab w:val="left" w:pos="907"/>
      </w:tabs>
      <w:outlineLvl w:val="4"/>
    </w:pPr>
  </w:style>
  <w:style w:type="paragraph" w:styleId="Heading6">
    <w:name w:val="heading 6"/>
    <w:aliases w:val="H6,H61,h6"/>
    <w:basedOn w:val="Heading3"/>
    <w:next w:val="Normal"/>
    <w:link w:val="Heading6Char"/>
    <w:qFormat/>
    <w:pPr>
      <w:numPr>
        <w:ilvl w:val="5"/>
      </w:numPr>
      <w:outlineLvl w:val="5"/>
    </w:pPr>
  </w:style>
  <w:style w:type="paragraph" w:styleId="Heading7">
    <w:name w:val="heading 7"/>
    <w:basedOn w:val="Heading3"/>
    <w:next w:val="Normal"/>
    <w:link w:val="Heading7Char"/>
    <w:qFormat/>
    <w:pPr>
      <w:numPr>
        <w:ilvl w:val="6"/>
      </w:numPr>
      <w:outlineLvl w:val="6"/>
    </w:pPr>
  </w:style>
  <w:style w:type="paragraph" w:styleId="Heading8">
    <w:name w:val="heading 8"/>
    <w:basedOn w:val="Heading9"/>
    <w:next w:val="Normal"/>
    <w:link w:val="Heading8Char"/>
    <w:qFormat/>
    <w:pPr>
      <w:numPr>
        <w:ilvl w:val="7"/>
        <w:numId w:val="1"/>
      </w:numPr>
      <w:outlineLvl w:val="7"/>
    </w:pPr>
  </w:style>
  <w:style w:type="paragraph" w:styleId="Heading9">
    <w:name w:val="heading 9"/>
    <w:basedOn w:val="Heading1"/>
    <w:next w:val="Normal"/>
    <w:link w:val="Heading9Char"/>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Pr>
      <w:sz w:val="16"/>
    </w:rPr>
  </w:style>
  <w:style w:type="paragraph" w:styleId="CommentText">
    <w:name w:val="annotation text"/>
    <w:basedOn w:val="Normal"/>
    <w:link w:val="CommentTextChar"/>
    <w:uiPriority w:val="99"/>
  </w:style>
  <w:style w:type="paragraph" w:styleId="TOC8">
    <w:name w:val="toc 8"/>
    <w:basedOn w:val="Normal"/>
    <w:next w:val="Normal"/>
    <w:uiPriority w:val="3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pPr>
      <w:tabs>
        <w:tab w:val="clear" w:pos="2045"/>
        <w:tab w:val="left" w:pos="6354"/>
        <w:tab w:val="right" w:leader="dot" w:pos="9729"/>
      </w:tabs>
      <w:ind w:left="6350" w:right="652" w:hanging="1247"/>
    </w:pPr>
  </w:style>
  <w:style w:type="paragraph" w:styleId="TOC3">
    <w:name w:val="toc 3"/>
    <w:basedOn w:val="Normal"/>
    <w:next w:val="Normal"/>
    <w:uiPriority w:val="39"/>
    <w:qFormat/>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pPr>
      <w:tabs>
        <w:tab w:val="clear" w:pos="2045"/>
        <w:tab w:val="left" w:pos="5108"/>
        <w:tab w:val="left" w:leader="dot" w:pos="9076"/>
      </w:tabs>
      <w:ind w:left="5103" w:right="652" w:hanging="1134"/>
    </w:pPr>
  </w:style>
  <w:style w:type="paragraph" w:styleId="TOC5">
    <w:name w:val="toc 5"/>
    <w:basedOn w:val="TOC3"/>
    <w:uiPriority w:val="39"/>
    <w:pPr>
      <w:tabs>
        <w:tab w:val="clear" w:pos="2045"/>
        <w:tab w:val="left" w:pos="3973"/>
        <w:tab w:val="left" w:leader="dot" w:pos="9076"/>
      </w:tabs>
      <w:ind w:left="3969" w:right="652" w:hanging="1021"/>
    </w:pPr>
  </w:style>
  <w:style w:type="paragraph" w:styleId="TOC4">
    <w:name w:val="toc 4"/>
    <w:basedOn w:val="TOC3"/>
    <w:next w:val="TOC5"/>
    <w:uiPriority w:val="39"/>
    <w:pPr>
      <w:tabs>
        <w:tab w:val="left" w:pos="2952"/>
      </w:tabs>
      <w:ind w:left="2948"/>
    </w:pPr>
  </w:style>
  <w:style w:type="paragraph" w:styleId="TOC2">
    <w:name w:val="toc 2"/>
    <w:basedOn w:val="TOC1"/>
    <w:next w:val="TOC3"/>
    <w:uiPriority w:val="39"/>
    <w:qFormat/>
    <w:pPr>
      <w:tabs>
        <w:tab w:val="left" w:pos="1138"/>
      </w:tabs>
      <w:spacing w:before="29"/>
      <w:ind w:left="1134"/>
    </w:pPr>
  </w:style>
  <w:style w:type="paragraph" w:styleId="TOC1">
    <w:name w:val="toc 1"/>
    <w:basedOn w:val="Normal"/>
    <w:next w:val="TOC2"/>
    <w:uiPriority w:val="39"/>
    <w:qFormat/>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pPr>
      <w:ind w:left="1698"/>
    </w:pPr>
  </w:style>
  <w:style w:type="paragraph" w:styleId="Index6">
    <w:name w:val="index 6"/>
    <w:basedOn w:val="Normal"/>
    <w:next w:val="Normal"/>
    <w:uiPriority w:val="99"/>
    <w:pPr>
      <w:ind w:left="1415"/>
    </w:pPr>
  </w:style>
  <w:style w:type="paragraph" w:styleId="Index5">
    <w:name w:val="index 5"/>
    <w:basedOn w:val="Normal"/>
    <w:next w:val="Normal"/>
    <w:uiPriority w:val="99"/>
    <w:pPr>
      <w:ind w:left="1132"/>
    </w:pPr>
  </w:style>
  <w:style w:type="paragraph" w:styleId="Index4">
    <w:name w:val="index 4"/>
    <w:basedOn w:val="Normal"/>
    <w:next w:val="Normal"/>
    <w:uiPriority w:val="99"/>
    <w:pPr>
      <w:ind w:left="849"/>
    </w:pPr>
  </w:style>
  <w:style w:type="paragraph" w:styleId="Index3">
    <w:name w:val="index 3"/>
    <w:basedOn w:val="Normal"/>
    <w:next w:val="Normal"/>
    <w:uiPriority w:val="99"/>
    <w:pPr>
      <w:ind w:left="566"/>
    </w:pPr>
  </w:style>
  <w:style w:type="paragraph" w:styleId="Index2">
    <w:name w:val="index 2"/>
    <w:basedOn w:val="Normal"/>
    <w:next w:val="Normal"/>
    <w:uiPriority w:val="99"/>
    <w:pPr>
      <w:ind w:left="283"/>
    </w:pPr>
  </w:style>
  <w:style w:type="paragraph" w:styleId="Index1">
    <w:name w:val="index 1"/>
    <w:basedOn w:val="Normal"/>
    <w:next w:val="Normal"/>
    <w:uiPriority w:val="99"/>
    <w:pPr>
      <w:jc w:val="left"/>
    </w:pPr>
  </w:style>
  <w:style w:type="character" w:styleId="LineNumber">
    <w:name w:val="line number"/>
    <w:basedOn w:val="DefaultParagraphFont"/>
    <w:uiPriority w:val="99"/>
  </w:style>
  <w:style w:type="paragraph" w:styleId="IndexHeading">
    <w:name w:val="index heading"/>
    <w:basedOn w:val="Normal"/>
    <w:next w:val="Index1"/>
    <w:uiPriority w:val="9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aliases w:val="h,Header/Footer"/>
    <w:basedOn w:val="Normal"/>
    <w:link w:val="HeaderChar"/>
    <w:pPr>
      <w:tabs>
        <w:tab w:val="clear" w:pos="794"/>
        <w:tab w:val="clear" w:pos="1191"/>
        <w:tab w:val="clear" w:pos="1588"/>
        <w:tab w:val="clear" w:pos="1985"/>
        <w:tab w:val="left" w:pos="907"/>
        <w:tab w:val="center" w:pos="4849"/>
        <w:tab w:val="right" w:pos="9725"/>
      </w:tabs>
    </w:pPr>
  </w:style>
  <w:style w:type="character" w:styleId="FootnoteReference">
    <w:name w:val="footnote reference"/>
    <w:uiPriority w:val="99"/>
    <w:rPr>
      <w:position w:val="6"/>
      <w:sz w:val="16"/>
    </w:rPr>
  </w:style>
  <w:style w:type="paragraph" w:styleId="FootnoteText">
    <w:name w:val="footnote text"/>
    <w:basedOn w:val="Normal"/>
    <w:link w:val="FootnoteTextChar"/>
    <w:uiPriority w:val="99"/>
    <w:pPr>
      <w:tabs>
        <w:tab w:val="left" w:pos="256"/>
      </w:tabs>
    </w:pPr>
    <w:rPr>
      <w:sz w:val="18"/>
    </w:rPr>
  </w:style>
  <w:style w:type="paragraph" w:styleId="NormalIndent">
    <w:name w:val="Normal Indent"/>
    <w:basedOn w:val="Normal"/>
    <w:uiPriority w:val="99"/>
    <w:pPr>
      <w:ind w:left="600"/>
    </w:pPr>
  </w:style>
  <w:style w:type="paragraph" w:customStyle="1" w:styleId="TableLegend">
    <w:name w:val="Table_Legend"/>
    <w:basedOn w:val="Normal"/>
    <w:next w:val="Normal"/>
    <w:uiPriority w:val="9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uiPriority w:val="99"/>
    <w:pPr>
      <w:ind w:left="1588"/>
    </w:pPr>
  </w:style>
  <w:style w:type="paragraph" w:customStyle="1" w:styleId="enumlev3">
    <w:name w:val="enumlev3"/>
    <w:basedOn w:val="enumlev2"/>
    <w:uiPriority w:val="99"/>
    <w:pPr>
      <w:ind w:left="1985"/>
    </w:pPr>
  </w:style>
  <w:style w:type="paragraph" w:customStyle="1" w:styleId="heading1aftertitle">
    <w:name w:val="heading 1aftertitle"/>
    <w:basedOn w:val="Heading1"/>
    <w:next w:val="Normal"/>
    <w:uiPriority w:val="99"/>
    <w:pPr>
      <w:spacing w:before="1134"/>
      <w:outlineLvl w:val="9"/>
    </w:pPr>
  </w:style>
  <w:style w:type="paragraph" w:customStyle="1" w:styleId="Figure">
    <w:name w:val="Figure"/>
    <w:basedOn w:val="Normal"/>
    <w:next w:val="Normal"/>
    <w:uiPriority w:val="99"/>
    <w:pPr>
      <w:spacing w:before="240" w:after="480"/>
      <w:jc w:val="center"/>
    </w:pPr>
  </w:style>
  <w:style w:type="paragraph" w:customStyle="1" w:styleId="FigureLegend">
    <w:name w:val="Figure_Legend"/>
    <w:basedOn w:val="TableLegend"/>
    <w:next w:val="Normal"/>
    <w:uiPriority w:val="99"/>
  </w:style>
  <w:style w:type="paragraph" w:customStyle="1" w:styleId="Figure0">
    <w:name w:val="Figure_#"/>
    <w:basedOn w:val="Normal"/>
    <w:next w:val="FigureTitle"/>
    <w:uiPriority w:val="9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pPr>
      <w:spacing w:after="720"/>
    </w:pPr>
  </w:style>
  <w:style w:type="paragraph" w:customStyle="1" w:styleId="AnnexRef">
    <w:name w:val="Annex_Ref"/>
    <w:basedOn w:val="Normal"/>
    <w:next w:val="AnnexTitle"/>
    <w:uiPriority w:val="99"/>
    <w:pPr>
      <w:spacing w:before="0"/>
      <w:jc w:val="center"/>
    </w:pPr>
  </w:style>
  <w:style w:type="paragraph" w:customStyle="1" w:styleId="AnnexTitle">
    <w:name w:val="Annex_Title"/>
    <w:basedOn w:val="Normal"/>
    <w:next w:val="Normal"/>
    <w:uiPriority w:val="99"/>
    <w:pPr>
      <w:spacing w:after="68"/>
      <w:jc w:val="center"/>
    </w:pPr>
    <w:rPr>
      <w:b/>
      <w:sz w:val="24"/>
    </w:rPr>
  </w:style>
  <w:style w:type="paragraph" w:customStyle="1" w:styleId="Fig">
    <w:name w:val="Fig"/>
    <w:basedOn w:val="Figure"/>
    <w:next w:val="Fig0"/>
    <w:uiPriority w:val="99"/>
    <w:pPr>
      <w:spacing w:before="136" w:after="0"/>
    </w:pPr>
    <w:rPr>
      <w:lang w:val="en-US"/>
    </w:rPr>
  </w:style>
  <w:style w:type="paragraph" w:customStyle="1" w:styleId="Fig0">
    <w:name w:val="Fig_#"/>
    <w:basedOn w:val="Fig"/>
    <w:next w:val="Normal"/>
    <w:uiPriority w:val="99"/>
    <w:pPr>
      <w:jc w:val="left"/>
    </w:pPr>
    <w:rPr>
      <w:color w:val="FF0000"/>
    </w:rPr>
  </w:style>
  <w:style w:type="paragraph" w:customStyle="1" w:styleId="SectionTitle">
    <w:name w:val="Section_Title"/>
    <w:basedOn w:val="Normal"/>
    <w:uiPriority w:val="9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pPr>
      <w:keepNext/>
      <w:keepLines/>
      <w:spacing w:before="720"/>
      <w:jc w:val="left"/>
    </w:pPr>
    <w:rPr>
      <w:b/>
    </w:rPr>
  </w:style>
  <w:style w:type="paragraph" w:customStyle="1" w:styleId="headfoot">
    <w:name w:val="head_foot"/>
    <w:basedOn w:val="Normal"/>
    <w:next w:val="Rec"/>
    <w:uiPriority w:val="99"/>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pPr>
      <w:spacing w:before="960" w:after="240"/>
      <w:jc w:val="right"/>
    </w:pPr>
    <w:rPr>
      <w:rFonts w:ascii="C39T36Lfz" w:hAnsi="C39T36Lfz"/>
      <w:sz w:val="104"/>
    </w:rPr>
  </w:style>
  <w:style w:type="paragraph" w:customStyle="1" w:styleId="Equation">
    <w:name w:val="Equation"/>
    <w:basedOn w:val="Normal"/>
    <w:qFormat/>
    <w:rsid w:val="00EB2B6A"/>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pPr>
      <w:spacing w:before="0"/>
    </w:pPr>
  </w:style>
  <w:style w:type="paragraph" w:customStyle="1" w:styleId="ASN1Italic">
    <w:name w:val="ASN.1 Italic"/>
    <w:basedOn w:val="ASN1"/>
    <w:uiPriority w:val="99"/>
    <w:pPr>
      <w:spacing w:before="0"/>
    </w:pPr>
    <w:rPr>
      <w:b w:val="0"/>
      <w:i/>
      <w:sz w:val="20"/>
    </w:rPr>
  </w:style>
  <w:style w:type="paragraph" w:customStyle="1" w:styleId="Note">
    <w:name w:val="Note"/>
    <w:basedOn w:val="Normal"/>
    <w:next w:val="Normal"/>
    <w:link w:val="NoteChar2"/>
    <w:qFormat/>
    <w:pPr>
      <w:tabs>
        <w:tab w:val="clear" w:pos="794"/>
      </w:tabs>
      <w:spacing w:before="60" w:line="199" w:lineRule="exact"/>
      <w:ind w:firstLine="794"/>
    </w:pPr>
    <w:rPr>
      <w:sz w:val="18"/>
    </w:rPr>
  </w:style>
  <w:style w:type="paragraph" w:customStyle="1" w:styleId="head">
    <w:name w:val="head"/>
    <w:basedOn w:val="headfoot"/>
    <w:next w:val="foot"/>
    <w:uiPriority w:val="99"/>
    <w:rPr>
      <w:color w:val="FFFFFF"/>
    </w:rPr>
  </w:style>
  <w:style w:type="paragraph" w:customStyle="1" w:styleId="foot">
    <w:name w:val="foot"/>
    <w:basedOn w:val="head"/>
    <w:next w:val="Heading1"/>
    <w:uiPriority w:val="99"/>
  </w:style>
  <w:style w:type="paragraph" w:customStyle="1" w:styleId="RecISO">
    <w:name w:val="Rec_ISO_#"/>
    <w:basedOn w:val="Rec"/>
    <w:uiPriority w:val="99"/>
    <w:pPr>
      <w:tabs>
        <w:tab w:val="clear" w:pos="794"/>
        <w:tab w:val="clear" w:pos="1191"/>
        <w:tab w:val="clear" w:pos="1588"/>
        <w:tab w:val="clear" w:pos="1985"/>
      </w:tabs>
    </w:pPr>
  </w:style>
  <w:style w:type="paragraph" w:customStyle="1" w:styleId="RecCCITT">
    <w:name w:val="Rec_CCITT_#"/>
    <w:basedOn w:val="RecISO"/>
    <w:uiPriority w:val="99"/>
    <w:pPr>
      <w:spacing w:before="0"/>
    </w:pPr>
  </w:style>
  <w:style w:type="paragraph" w:styleId="Title">
    <w:name w:val="Title"/>
    <w:basedOn w:val="Normal"/>
    <w:next w:val="heading1aftertitle"/>
    <w:link w:val="TitleChar"/>
    <w:uiPriority w:val="99"/>
    <w:qFormat/>
    <w:pPr>
      <w:spacing w:before="840" w:after="480"/>
      <w:jc w:val="center"/>
    </w:pPr>
    <w:rPr>
      <w:b/>
      <w:sz w:val="24"/>
    </w:rPr>
  </w:style>
  <w:style w:type="paragraph" w:customStyle="1" w:styleId="IndexTitle">
    <w:name w:val="Index_Title"/>
    <w:basedOn w:val="AnnexTitle"/>
    <w:uiPriority w:val="99"/>
  </w:style>
  <w:style w:type="paragraph" w:customStyle="1" w:styleId="Note1">
    <w:name w:val="Note 1"/>
    <w:basedOn w:val="Note"/>
    <w:link w:val="Note1Char"/>
    <w:qFormat/>
    <w:pPr>
      <w:tabs>
        <w:tab w:val="clear" w:pos="1191"/>
        <w:tab w:val="clear" w:pos="1588"/>
        <w:tab w:val="clear" w:pos="1985"/>
      </w:tabs>
      <w:ind w:left="284" w:firstLine="0"/>
    </w:pPr>
  </w:style>
  <w:style w:type="paragraph" w:customStyle="1" w:styleId="Note2">
    <w:name w:val="Note 2"/>
    <w:basedOn w:val="Normal"/>
    <w:uiPriority w:val="99"/>
    <w:qFormat/>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pPr>
      <w:ind w:left="1474"/>
    </w:pPr>
  </w:style>
  <w:style w:type="character" w:styleId="PageNumber">
    <w:name w:val="page number"/>
    <w:basedOn w:val="DefaultParagraphFont"/>
  </w:style>
  <w:style w:type="paragraph" w:customStyle="1" w:styleId="Normalaftertitle">
    <w:name w:val="Normal after title"/>
    <w:basedOn w:val="Normal"/>
    <w:uiPriority w:val="99"/>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uiPriority w:val="39"/>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nhideWhenUsed/>
    <w:rsid w:val="00F670C9"/>
    <w:pPr>
      <w:spacing w:before="0"/>
    </w:pPr>
    <w:rPr>
      <w:rFonts w:ascii="Tahoma" w:hAnsi="Tahoma" w:cs="Tahoma"/>
      <w:sz w:val="16"/>
      <w:szCs w:val="16"/>
    </w:rPr>
  </w:style>
  <w:style w:type="character" w:customStyle="1" w:styleId="BalloonTextChar">
    <w:name w:val="Balloon Text Char"/>
    <w:basedOn w:val="DefaultParagraphFont"/>
    <w:link w:val="BalloonText"/>
    <w:rsid w:val="00F670C9"/>
    <w:rPr>
      <w:rFonts w:ascii="Tahoma" w:hAnsi="Tahoma" w:cs="Tahoma"/>
      <w:sz w:val="16"/>
      <w:szCs w:val="16"/>
      <w:lang w:val="en-GB"/>
    </w:rPr>
  </w:style>
  <w:style w:type="character" w:customStyle="1" w:styleId="Note1Char">
    <w:name w:val="Note 1 Char"/>
    <w:basedOn w:val="DefaultParagraphFont"/>
    <w:link w:val="Note1"/>
    <w:rsid w:val="005E5264"/>
    <w:rPr>
      <w:rFonts w:ascii="Times New Roman" w:hAnsi="Times New Roman"/>
      <w:sz w:val="18"/>
      <w:lang w:val="en-GB"/>
    </w:rPr>
  </w:style>
  <w:style w:type="table" w:styleId="TableGrid">
    <w:name w:val="Table Grid"/>
    <w:basedOn w:val="TableNormal"/>
    <w:rsid w:val="00B9320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B93208"/>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B93208"/>
    <w:rPr>
      <w:rFonts w:ascii="Times New Roman" w:eastAsia="Malgun Gothic" w:hAnsi="Times New Roman"/>
      <w:b/>
      <w:bCs/>
    </w:rPr>
  </w:style>
  <w:style w:type="paragraph" w:customStyle="1" w:styleId="tableheading">
    <w:name w:val="table heading"/>
    <w:basedOn w:val="Normal"/>
    <w:rsid w:val="00F90B9E"/>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rsid w:val="00F90B9E"/>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qFormat/>
    <w:rsid w:val="00F90B9E"/>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qFormat/>
    <w:locked/>
    <w:rsid w:val="00F90B9E"/>
    <w:rPr>
      <w:rFonts w:ascii="Times New Roman" w:eastAsia="Malgun Gothic" w:hAnsi="Times New Roman"/>
      <w:lang w:val="en-GB"/>
    </w:rPr>
  </w:style>
  <w:style w:type="character" w:customStyle="1" w:styleId="CaptionChar1">
    <w:name w:val="Caption Char1"/>
    <w:locked/>
    <w:rsid w:val="003B2EEB"/>
    <w:rPr>
      <w:rFonts w:ascii="Times New Roman" w:eastAsia="Malgun Gothic" w:hAnsi="Times New Roman"/>
      <w:b/>
      <w:bCs/>
      <w:lang w:eastAsia="en-US"/>
    </w:rPr>
  </w:style>
  <w:style w:type="paragraph" w:customStyle="1" w:styleId="Headingi">
    <w:name w:val="Heading_i"/>
    <w:basedOn w:val="Heading3"/>
    <w:next w:val="Normal"/>
    <w:uiPriority w:val="99"/>
    <w:rsid w:val="00333CFB"/>
    <w:pPr>
      <w:tabs>
        <w:tab w:val="num" w:pos="2160"/>
      </w:tabs>
    </w:pPr>
    <w:rPr>
      <w:b w:val="0"/>
      <w:i/>
    </w:rPr>
  </w:style>
  <w:style w:type="character" w:customStyle="1" w:styleId="CommentTextChar">
    <w:name w:val="Comment Text Char"/>
    <w:basedOn w:val="DefaultParagraphFont"/>
    <w:link w:val="CommentText"/>
    <w:uiPriority w:val="99"/>
    <w:rsid w:val="00031EAF"/>
    <w:rPr>
      <w:rFonts w:ascii="Times New Roman" w:hAnsi="Times New Roman"/>
      <w:lang w:val="en-GB"/>
    </w:rPr>
  </w:style>
  <w:style w:type="paragraph" w:customStyle="1" w:styleId="AppendixHeading2">
    <w:name w:val="Appendix Heading 2"/>
    <w:basedOn w:val="Heading2"/>
    <w:uiPriority w:val="99"/>
    <w:rsid w:val="008B2CFD"/>
    <w:pPr>
      <w:keepLines w:val="0"/>
      <w:numPr>
        <w:numId w:val="6"/>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8B2CFD"/>
    <w:pPr>
      <w:keepLines w:val="0"/>
      <w:numPr>
        <w:numId w:val="6"/>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8B2CFD"/>
    <w:pPr>
      <w:keepLines w:val="0"/>
      <w:numPr>
        <w:numId w:val="6"/>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8B2CFD"/>
    <w:pPr>
      <w:keepNext w:val="0"/>
      <w:keepLines w:val="0"/>
      <w:numPr>
        <w:numId w:val="6"/>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C74B69"/>
    <w:pPr>
      <w:ind w:left="720"/>
      <w:contextualSpacing/>
    </w:pPr>
  </w:style>
  <w:style w:type="paragraph" w:styleId="Revision">
    <w:name w:val="Revision"/>
    <w:hidden/>
    <w:uiPriority w:val="99"/>
    <w:rsid w:val="003F7025"/>
    <w:rPr>
      <w:rFonts w:ascii="Times New Roman" w:hAnsi="Times New Roman"/>
      <w:lang w:val="en-GB"/>
    </w:rPr>
  </w:style>
  <w:style w:type="character" w:styleId="Hyperlink">
    <w:name w:val="Hyperlink"/>
    <w:basedOn w:val="DefaultParagraphFont"/>
    <w:unhideWhenUsed/>
    <w:rsid w:val="00785CF9"/>
    <w:rPr>
      <w:color w:val="0563C1" w:themeColor="hyperlink"/>
      <w:u w:val="single"/>
    </w:rPr>
  </w:style>
  <w:style w:type="character" w:customStyle="1" w:styleId="UnresolvedMention1">
    <w:name w:val="Unresolved Mention1"/>
    <w:basedOn w:val="DefaultParagraphFont"/>
    <w:uiPriority w:val="99"/>
    <w:semiHidden/>
    <w:unhideWhenUsed/>
    <w:rsid w:val="00785CF9"/>
    <w:rPr>
      <w:color w:val="605E5C"/>
      <w:shd w:val="clear" w:color="auto" w:fill="E1DFDD"/>
    </w:rPr>
  </w:style>
  <w:style w:type="paragraph" w:styleId="CommentSubject">
    <w:name w:val="annotation subject"/>
    <w:basedOn w:val="CommentText"/>
    <w:next w:val="CommentText"/>
    <w:link w:val="CommentSubjectChar"/>
    <w:uiPriority w:val="99"/>
    <w:unhideWhenUsed/>
    <w:rsid w:val="007E0426"/>
    <w:rPr>
      <w:b/>
      <w:bCs/>
    </w:rPr>
  </w:style>
  <w:style w:type="character" w:customStyle="1" w:styleId="CommentSubjectChar">
    <w:name w:val="Comment Subject Char"/>
    <w:basedOn w:val="CommentTextChar"/>
    <w:link w:val="CommentSubject"/>
    <w:uiPriority w:val="99"/>
    <w:rsid w:val="007E0426"/>
    <w:rPr>
      <w:rFonts w:ascii="Times New Roman" w:hAnsi="Times New Roman"/>
      <w:b/>
      <w:bCs/>
      <w:lang w:val="en-GB"/>
    </w:rPr>
  </w:style>
  <w:style w:type="paragraph" w:customStyle="1" w:styleId="ColorfulList-Accent11">
    <w:name w:val="Colorful List - Accent 11"/>
    <w:basedOn w:val="Normal"/>
    <w:uiPriority w:val="34"/>
    <w:qFormat/>
    <w:rsid w:val="00FA78A7"/>
    <w:pPr>
      <w:ind w:left="720"/>
    </w:pPr>
    <w:rPr>
      <w:rFonts w:eastAsia="Malgun Gothic"/>
    </w:rPr>
  </w:style>
  <w:style w:type="paragraph" w:customStyle="1" w:styleId="toc0">
    <w:name w:val="toc 0"/>
    <w:basedOn w:val="TOC1"/>
    <w:next w:val="TOC1"/>
    <w:uiPriority w:val="99"/>
    <w:rsid w:val="00BC2AB7"/>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BC2AB7"/>
    <w:pPr>
      <w:keepNext/>
      <w:keepLines/>
      <w:spacing w:before="240"/>
      <w:jc w:val="center"/>
    </w:pPr>
    <w:rPr>
      <w:b/>
      <w:sz w:val="28"/>
    </w:rPr>
  </w:style>
  <w:style w:type="paragraph" w:customStyle="1" w:styleId="Normalaftertitle0">
    <w:name w:val="Normal_after_title"/>
    <w:basedOn w:val="Normal"/>
    <w:uiPriority w:val="99"/>
    <w:rsid w:val="00BC2AB7"/>
    <w:pPr>
      <w:spacing w:before="480"/>
    </w:pPr>
  </w:style>
  <w:style w:type="paragraph" w:customStyle="1" w:styleId="AnnexNoTitle">
    <w:name w:val="Annex_NoTitle"/>
    <w:basedOn w:val="Normal"/>
    <w:next w:val="Normalaftertitle0"/>
    <w:uiPriority w:val="99"/>
    <w:rsid w:val="00BC2AB7"/>
    <w:pPr>
      <w:keepNext/>
      <w:keepLines/>
      <w:spacing w:before="720"/>
      <w:jc w:val="center"/>
    </w:pPr>
    <w:rPr>
      <w:b/>
      <w:sz w:val="24"/>
    </w:rPr>
  </w:style>
  <w:style w:type="character" w:customStyle="1" w:styleId="Appdef">
    <w:name w:val="App_def"/>
    <w:basedOn w:val="DefaultParagraphFont"/>
    <w:uiPriority w:val="99"/>
    <w:rsid w:val="00BC2AB7"/>
    <w:rPr>
      <w:rFonts w:ascii="Times New Roman" w:hAnsi="Times New Roman"/>
      <w:b/>
    </w:rPr>
  </w:style>
  <w:style w:type="character" w:customStyle="1" w:styleId="Appref">
    <w:name w:val="App_ref"/>
    <w:basedOn w:val="DefaultParagraphFont"/>
    <w:uiPriority w:val="99"/>
    <w:rsid w:val="00BC2AB7"/>
  </w:style>
  <w:style w:type="paragraph" w:customStyle="1" w:styleId="AppendixNoTitle">
    <w:name w:val="Appendix_NoTitle"/>
    <w:basedOn w:val="AnnexNoTitle"/>
    <w:next w:val="Normalaftertitle0"/>
    <w:uiPriority w:val="99"/>
    <w:rsid w:val="00BC2AB7"/>
    <w:pPr>
      <w:outlineLvl w:val="0"/>
    </w:pPr>
  </w:style>
  <w:style w:type="character" w:customStyle="1" w:styleId="Artdef">
    <w:name w:val="Art_def"/>
    <w:basedOn w:val="DefaultParagraphFont"/>
    <w:uiPriority w:val="99"/>
    <w:rsid w:val="00BC2AB7"/>
    <w:rPr>
      <w:rFonts w:ascii="Times New Roman" w:hAnsi="Times New Roman"/>
      <w:b/>
    </w:rPr>
  </w:style>
  <w:style w:type="paragraph" w:customStyle="1" w:styleId="Reftitle">
    <w:name w:val="Ref_title"/>
    <w:basedOn w:val="Heading1"/>
    <w:next w:val="Reftext"/>
    <w:uiPriority w:val="99"/>
    <w:rsid w:val="00BC2AB7"/>
    <w:pPr>
      <w:numPr>
        <w:numId w:val="90"/>
      </w:numPr>
      <w:spacing w:before="480"/>
      <w:outlineLvl w:val="9"/>
    </w:pPr>
  </w:style>
  <w:style w:type="paragraph" w:customStyle="1" w:styleId="Reftext">
    <w:name w:val="Ref_text"/>
    <w:basedOn w:val="Normal"/>
    <w:uiPriority w:val="99"/>
    <w:rsid w:val="00BC2AB7"/>
    <w:pPr>
      <w:ind w:left="794" w:hanging="794"/>
    </w:pPr>
  </w:style>
  <w:style w:type="paragraph" w:customStyle="1" w:styleId="ArtNo">
    <w:name w:val="Art_No"/>
    <w:basedOn w:val="Normal"/>
    <w:next w:val="Arttitle"/>
    <w:uiPriority w:val="99"/>
    <w:rsid w:val="00BC2AB7"/>
    <w:pPr>
      <w:keepNext/>
      <w:keepLines/>
      <w:spacing w:before="480"/>
      <w:jc w:val="center"/>
    </w:pPr>
    <w:rPr>
      <w:caps/>
      <w:sz w:val="28"/>
    </w:rPr>
  </w:style>
  <w:style w:type="paragraph" w:customStyle="1" w:styleId="Arttitle">
    <w:name w:val="Art_title"/>
    <w:basedOn w:val="Normal"/>
    <w:next w:val="Normalaftertitle0"/>
    <w:uiPriority w:val="99"/>
    <w:rsid w:val="00BC2AB7"/>
    <w:pPr>
      <w:keepNext/>
      <w:keepLines/>
      <w:spacing w:before="240"/>
      <w:jc w:val="center"/>
    </w:pPr>
    <w:rPr>
      <w:b/>
      <w:sz w:val="28"/>
    </w:rPr>
  </w:style>
  <w:style w:type="character" w:customStyle="1" w:styleId="Artref">
    <w:name w:val="Art_ref"/>
    <w:basedOn w:val="DefaultParagraphFont"/>
    <w:uiPriority w:val="99"/>
    <w:rsid w:val="00BC2AB7"/>
  </w:style>
  <w:style w:type="paragraph" w:customStyle="1" w:styleId="Call">
    <w:name w:val="Call"/>
    <w:basedOn w:val="Normal"/>
    <w:next w:val="Normal"/>
    <w:uiPriority w:val="99"/>
    <w:rsid w:val="00BC2AB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C2AB7"/>
    <w:pPr>
      <w:keepNext/>
      <w:keepLines/>
      <w:spacing w:before="480"/>
      <w:jc w:val="center"/>
    </w:pPr>
    <w:rPr>
      <w:b/>
      <w:caps/>
      <w:sz w:val="28"/>
    </w:rPr>
  </w:style>
  <w:style w:type="paragraph" w:customStyle="1" w:styleId="Equationlegend">
    <w:name w:val="Equation_legend"/>
    <w:basedOn w:val="Normal"/>
    <w:uiPriority w:val="99"/>
    <w:rsid w:val="00BC2AB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C2AB7"/>
  </w:style>
  <w:style w:type="paragraph" w:customStyle="1" w:styleId="Tablelegend0">
    <w:name w:val="Table_legend"/>
    <w:basedOn w:val="Normal"/>
    <w:next w:val="Normal"/>
    <w:uiPriority w:val="99"/>
    <w:rsid w:val="00BC2AB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BC2AB7"/>
    <w:pPr>
      <w:keepLines/>
      <w:spacing w:before="240" w:after="120"/>
      <w:jc w:val="center"/>
    </w:pPr>
    <w:rPr>
      <w:b/>
    </w:rPr>
  </w:style>
  <w:style w:type="paragraph" w:customStyle="1" w:styleId="Figurewithouttitle">
    <w:name w:val="Figure_without_title"/>
    <w:basedOn w:val="Normal"/>
    <w:next w:val="Normalaftertitle0"/>
    <w:uiPriority w:val="99"/>
    <w:rsid w:val="00BC2AB7"/>
    <w:pPr>
      <w:keepLines/>
      <w:spacing w:before="240" w:after="120"/>
      <w:jc w:val="center"/>
    </w:pPr>
  </w:style>
  <w:style w:type="paragraph" w:customStyle="1" w:styleId="FooterQP">
    <w:name w:val="Footer_QP"/>
    <w:basedOn w:val="Normal"/>
    <w:rsid w:val="00BC2AB7"/>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BC2AB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C2AB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uiPriority w:val="99"/>
    <w:qFormat/>
    <w:rsid w:val="00BC2AB7"/>
    <w:pPr>
      <w:spacing w:before="181"/>
      <w:ind w:left="794" w:hanging="794"/>
    </w:pPr>
    <w:rPr>
      <w:rFonts w:ascii="Times New Roman Bold" w:hAnsi="Times New Roman Bold"/>
      <w:b/>
    </w:rPr>
  </w:style>
  <w:style w:type="paragraph" w:customStyle="1" w:styleId="PartNo">
    <w:name w:val="Part_No"/>
    <w:basedOn w:val="Normal"/>
    <w:next w:val="Partref"/>
    <w:uiPriority w:val="99"/>
    <w:rsid w:val="00BC2AB7"/>
    <w:pPr>
      <w:keepNext/>
      <w:keepLines/>
      <w:spacing w:before="480" w:after="80"/>
      <w:jc w:val="center"/>
    </w:pPr>
    <w:rPr>
      <w:caps/>
      <w:sz w:val="28"/>
    </w:rPr>
  </w:style>
  <w:style w:type="paragraph" w:customStyle="1" w:styleId="Partref">
    <w:name w:val="Part_ref"/>
    <w:basedOn w:val="Normal"/>
    <w:next w:val="Parttitle"/>
    <w:uiPriority w:val="99"/>
    <w:rsid w:val="00BC2AB7"/>
    <w:pPr>
      <w:keepNext/>
      <w:keepLines/>
      <w:spacing w:before="280"/>
      <w:jc w:val="center"/>
    </w:pPr>
  </w:style>
  <w:style w:type="paragraph" w:customStyle="1" w:styleId="Parttitle">
    <w:name w:val="Part_title"/>
    <w:basedOn w:val="Normal"/>
    <w:next w:val="Normalaftertitle0"/>
    <w:uiPriority w:val="99"/>
    <w:rsid w:val="00BC2AB7"/>
    <w:pPr>
      <w:keepNext/>
      <w:keepLines/>
      <w:spacing w:before="240" w:after="280"/>
      <w:jc w:val="center"/>
    </w:pPr>
    <w:rPr>
      <w:b/>
      <w:sz w:val="28"/>
    </w:rPr>
  </w:style>
  <w:style w:type="paragraph" w:customStyle="1" w:styleId="Recdate">
    <w:name w:val="Rec_date"/>
    <w:basedOn w:val="Normal"/>
    <w:next w:val="Normalaftertitle0"/>
    <w:uiPriority w:val="99"/>
    <w:rsid w:val="00BC2AB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BC2AB7"/>
  </w:style>
  <w:style w:type="paragraph" w:customStyle="1" w:styleId="RecNo">
    <w:name w:val="Rec_No"/>
    <w:basedOn w:val="Normal"/>
    <w:next w:val="Title"/>
    <w:uiPriority w:val="99"/>
    <w:rsid w:val="00BC2AB7"/>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BC2AB7"/>
  </w:style>
  <w:style w:type="paragraph" w:customStyle="1" w:styleId="Questiontitle">
    <w:name w:val="Question_title"/>
    <w:basedOn w:val="Rectitle"/>
    <w:next w:val="Questionref"/>
    <w:uiPriority w:val="99"/>
    <w:rsid w:val="00BC2AB7"/>
  </w:style>
  <w:style w:type="paragraph" w:customStyle="1" w:styleId="Rectitle">
    <w:name w:val="Rec_title"/>
    <w:basedOn w:val="Normal"/>
    <w:next w:val="Recref"/>
    <w:uiPriority w:val="99"/>
    <w:rsid w:val="00BC2AB7"/>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BC2AB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C2AB7"/>
  </w:style>
  <w:style w:type="paragraph" w:customStyle="1" w:styleId="Repdate">
    <w:name w:val="Rep_date"/>
    <w:basedOn w:val="Recdate"/>
    <w:next w:val="Normalaftertitle0"/>
    <w:uiPriority w:val="99"/>
    <w:rsid w:val="00BC2AB7"/>
  </w:style>
  <w:style w:type="paragraph" w:customStyle="1" w:styleId="RepNo">
    <w:name w:val="Rep_No"/>
    <w:basedOn w:val="RecNo"/>
    <w:next w:val="Reptitle"/>
    <w:uiPriority w:val="99"/>
    <w:rsid w:val="00BC2AB7"/>
  </w:style>
  <w:style w:type="paragraph" w:customStyle="1" w:styleId="Reptitle">
    <w:name w:val="Rep_title"/>
    <w:basedOn w:val="Rectitle"/>
    <w:next w:val="Repref"/>
    <w:uiPriority w:val="99"/>
    <w:rsid w:val="00BC2AB7"/>
  </w:style>
  <w:style w:type="paragraph" w:customStyle="1" w:styleId="Repref">
    <w:name w:val="Rep_ref"/>
    <w:basedOn w:val="Recref"/>
    <w:next w:val="Repdate"/>
    <w:uiPriority w:val="99"/>
    <w:rsid w:val="00BC2AB7"/>
  </w:style>
  <w:style w:type="paragraph" w:customStyle="1" w:styleId="Resdate">
    <w:name w:val="Res_date"/>
    <w:basedOn w:val="Recdate"/>
    <w:next w:val="Normalaftertitle0"/>
    <w:uiPriority w:val="99"/>
    <w:rsid w:val="00BC2AB7"/>
  </w:style>
  <w:style w:type="character" w:customStyle="1" w:styleId="Resdef">
    <w:name w:val="Res_def"/>
    <w:basedOn w:val="DefaultParagraphFont"/>
    <w:uiPriority w:val="99"/>
    <w:rsid w:val="00BC2AB7"/>
    <w:rPr>
      <w:rFonts w:ascii="Times New Roman" w:hAnsi="Times New Roman"/>
      <w:b/>
    </w:rPr>
  </w:style>
  <w:style w:type="paragraph" w:customStyle="1" w:styleId="ResNo">
    <w:name w:val="Res_No"/>
    <w:basedOn w:val="RecNo"/>
    <w:next w:val="Restitle"/>
    <w:uiPriority w:val="99"/>
    <w:rsid w:val="00BC2AB7"/>
  </w:style>
  <w:style w:type="paragraph" w:customStyle="1" w:styleId="Restitle">
    <w:name w:val="Res_title"/>
    <w:basedOn w:val="Rectitle"/>
    <w:next w:val="Resref"/>
    <w:uiPriority w:val="99"/>
    <w:rsid w:val="00BC2AB7"/>
  </w:style>
  <w:style w:type="paragraph" w:customStyle="1" w:styleId="Resref">
    <w:name w:val="Res_ref"/>
    <w:basedOn w:val="Recref"/>
    <w:next w:val="Resdate"/>
    <w:uiPriority w:val="99"/>
    <w:rsid w:val="00BC2AB7"/>
  </w:style>
  <w:style w:type="paragraph" w:customStyle="1" w:styleId="Section1">
    <w:name w:val="Section_1"/>
    <w:basedOn w:val="Normal"/>
    <w:next w:val="Normal"/>
    <w:uiPriority w:val="99"/>
    <w:rsid w:val="00BC2AB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C2AB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C2AB7"/>
    <w:pPr>
      <w:keepNext/>
      <w:keepLines/>
      <w:spacing w:before="480" w:after="80"/>
      <w:jc w:val="center"/>
    </w:pPr>
    <w:rPr>
      <w:caps/>
      <w:sz w:val="24"/>
    </w:rPr>
  </w:style>
  <w:style w:type="paragraph" w:customStyle="1" w:styleId="Sectiontitle0">
    <w:name w:val="Section_title"/>
    <w:basedOn w:val="Normal"/>
    <w:uiPriority w:val="99"/>
    <w:rsid w:val="00BC2AB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BC2AB7"/>
    <w:pPr>
      <w:spacing w:before="840" w:after="200"/>
      <w:jc w:val="center"/>
    </w:pPr>
    <w:rPr>
      <w:b/>
      <w:sz w:val="28"/>
    </w:rPr>
  </w:style>
  <w:style w:type="paragraph" w:customStyle="1" w:styleId="SpecialFooter">
    <w:name w:val="Special Footer"/>
    <w:basedOn w:val="Footer"/>
    <w:uiPriority w:val="99"/>
    <w:rsid w:val="00BC2AB7"/>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BC2AB7"/>
    <w:rPr>
      <w:b/>
      <w:color w:val="auto"/>
    </w:rPr>
  </w:style>
  <w:style w:type="paragraph" w:customStyle="1" w:styleId="Tablehead">
    <w:name w:val="Table_head"/>
    <w:basedOn w:val="Tabletext0"/>
    <w:next w:val="Tabletext0"/>
    <w:rsid w:val="00BC2AB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uiPriority w:val="99"/>
    <w:rsid w:val="00BC2AB7"/>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BC2AB7"/>
    <w:pPr>
      <w:keepNext/>
      <w:keepLines/>
      <w:spacing w:before="360" w:after="120"/>
      <w:jc w:val="center"/>
    </w:pPr>
    <w:rPr>
      <w:b/>
    </w:rPr>
  </w:style>
  <w:style w:type="paragraph" w:customStyle="1" w:styleId="Title1">
    <w:name w:val="Title 1"/>
    <w:basedOn w:val="Source"/>
    <w:next w:val="Title2"/>
    <w:uiPriority w:val="99"/>
    <w:rsid w:val="00BC2AB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C2AB7"/>
  </w:style>
  <w:style w:type="paragraph" w:customStyle="1" w:styleId="Title3">
    <w:name w:val="Title 3"/>
    <w:basedOn w:val="Title2"/>
    <w:next w:val="Title4"/>
    <w:uiPriority w:val="99"/>
    <w:rsid w:val="00BC2AB7"/>
    <w:rPr>
      <w:caps w:val="0"/>
    </w:rPr>
  </w:style>
  <w:style w:type="paragraph" w:customStyle="1" w:styleId="Title4">
    <w:name w:val="Title 4"/>
    <w:basedOn w:val="Title3"/>
    <w:next w:val="Heading1"/>
    <w:uiPriority w:val="99"/>
    <w:rsid w:val="00BC2AB7"/>
    <w:rPr>
      <w:b/>
    </w:rPr>
  </w:style>
  <w:style w:type="paragraph" w:customStyle="1" w:styleId="Artheading">
    <w:name w:val="Art_heading"/>
    <w:basedOn w:val="Normal"/>
    <w:next w:val="Normalaftertitle0"/>
    <w:uiPriority w:val="99"/>
    <w:rsid w:val="00BC2AB7"/>
    <w:pPr>
      <w:spacing w:before="480"/>
      <w:jc w:val="center"/>
    </w:pPr>
    <w:rPr>
      <w:b/>
      <w:sz w:val="28"/>
    </w:rPr>
  </w:style>
  <w:style w:type="paragraph" w:customStyle="1" w:styleId="Annexref0">
    <w:name w:val="Annex_ref"/>
    <w:basedOn w:val="Normal"/>
    <w:next w:val="Normal"/>
    <w:uiPriority w:val="99"/>
    <w:rsid w:val="00BC2AB7"/>
    <w:pPr>
      <w:spacing w:before="0"/>
      <w:jc w:val="center"/>
    </w:pPr>
  </w:style>
  <w:style w:type="paragraph" w:customStyle="1" w:styleId="Appendixref">
    <w:name w:val="Appendix_ref"/>
    <w:basedOn w:val="Annexref0"/>
    <w:next w:val="Normalaftertitle0"/>
    <w:uiPriority w:val="99"/>
    <w:rsid w:val="00BC2AB7"/>
  </w:style>
  <w:style w:type="character" w:customStyle="1" w:styleId="ASN1boldchar">
    <w:name w:val="ASN.1 bold char"/>
    <w:basedOn w:val="DefaultParagraphFont"/>
    <w:rsid w:val="00BC2AB7"/>
    <w:rPr>
      <w:rFonts w:ascii="Courier New" w:hAnsi="Courier New"/>
      <w:b/>
      <w:sz w:val="18"/>
    </w:rPr>
  </w:style>
  <w:style w:type="paragraph" w:customStyle="1" w:styleId="ASN1italic0">
    <w:name w:val="ASN.1_italic"/>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BC2AB7"/>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C2AB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C2AB7"/>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BC2AB7"/>
    <w:rPr>
      <w:b/>
    </w:rPr>
  </w:style>
  <w:style w:type="character" w:customStyle="1" w:styleId="href">
    <w:name w:val="href"/>
    <w:basedOn w:val="DefaultParagraphFont"/>
    <w:uiPriority w:val="99"/>
    <w:rsid w:val="00BC2AB7"/>
    <w:rPr>
      <w:lang w:val="fr-FR"/>
    </w:rPr>
  </w:style>
  <w:style w:type="paragraph" w:customStyle="1" w:styleId="Indextitle1">
    <w:name w:val="Index_title"/>
    <w:basedOn w:val="Normal"/>
    <w:uiPriority w:val="99"/>
    <w:rsid w:val="00BC2AB7"/>
    <w:pPr>
      <w:spacing w:after="68"/>
      <w:jc w:val="center"/>
    </w:pPr>
    <w:rPr>
      <w:b/>
      <w:sz w:val="24"/>
    </w:rPr>
  </w:style>
  <w:style w:type="paragraph" w:customStyle="1" w:styleId="Tablefin">
    <w:name w:val="Table_fin"/>
    <w:basedOn w:val="Normal"/>
    <w:next w:val="Normal"/>
    <w:uiPriority w:val="99"/>
    <w:rsid w:val="00BC2AB7"/>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BC2AB7"/>
    <w:rPr>
      <w:rFonts w:ascii="Courier New" w:hAnsi="Courier New"/>
      <w:i/>
      <w:sz w:val="18"/>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BC2AB7"/>
    <w:rPr>
      <w:rFonts w:ascii="Times New Roman" w:hAnsi="Times New Roman"/>
      <w:b/>
      <w:sz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locked/>
    <w:rsid w:val="00BC2AB7"/>
    <w:rPr>
      <w:rFonts w:ascii="Times New Roman" w:hAnsi="Times New Roman"/>
      <w:b/>
      <w:sz w:val="22"/>
      <w:lang w:val="en-GB"/>
    </w:rPr>
  </w:style>
  <w:style w:type="character" w:customStyle="1" w:styleId="Heading3Char">
    <w:name w:val="Heading 3 Char"/>
    <w:aliases w:val="H3 Char,H31 Char,h3 Char"/>
    <w:basedOn w:val="DefaultParagraphFont"/>
    <w:link w:val="Heading3"/>
    <w:locked/>
    <w:rsid w:val="00BC2AB7"/>
    <w:rPr>
      <w:rFonts w:ascii="Times New Roman" w:hAnsi="Times New Roman"/>
      <w:b/>
      <w:lang w:val="en-GB"/>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locked/>
    <w:rsid w:val="00BC2AB7"/>
    <w:rPr>
      <w:rFonts w:ascii="Times New Roman" w:hAnsi="Times New Roman"/>
      <w:b/>
      <w:lang w:val="en-GB"/>
    </w:rPr>
  </w:style>
  <w:style w:type="character" w:customStyle="1" w:styleId="Heading5Char">
    <w:name w:val="Heading 5 Char"/>
    <w:aliases w:val="H5 Char,H51 Char,h5 Char"/>
    <w:basedOn w:val="DefaultParagraphFont"/>
    <w:link w:val="Heading5"/>
    <w:locked/>
    <w:rsid w:val="00BC2AB7"/>
    <w:rPr>
      <w:rFonts w:ascii="Times New Roman" w:hAnsi="Times New Roman"/>
      <w:b/>
      <w:lang w:val="en-GB"/>
    </w:rPr>
  </w:style>
  <w:style w:type="character" w:customStyle="1" w:styleId="Heading6Char">
    <w:name w:val="Heading 6 Char"/>
    <w:aliases w:val="H6 Char,H61 Char,h6 Char"/>
    <w:basedOn w:val="DefaultParagraphFont"/>
    <w:link w:val="Heading6"/>
    <w:locked/>
    <w:rsid w:val="00BC2AB7"/>
    <w:rPr>
      <w:rFonts w:ascii="Times New Roman" w:hAnsi="Times New Roman"/>
      <w:b/>
      <w:lang w:val="en-GB"/>
    </w:rPr>
  </w:style>
  <w:style w:type="character" w:customStyle="1" w:styleId="Heading7Char">
    <w:name w:val="Heading 7 Char"/>
    <w:basedOn w:val="DefaultParagraphFont"/>
    <w:link w:val="Heading7"/>
    <w:locked/>
    <w:rsid w:val="00BC2AB7"/>
    <w:rPr>
      <w:rFonts w:ascii="Times New Roman" w:hAnsi="Times New Roman"/>
      <w:b/>
      <w:lang w:val="en-GB"/>
    </w:rPr>
  </w:style>
  <w:style w:type="character" w:customStyle="1" w:styleId="Heading8Char">
    <w:name w:val="Heading 8 Char"/>
    <w:basedOn w:val="DefaultParagraphFont"/>
    <w:link w:val="Heading8"/>
    <w:locked/>
    <w:rsid w:val="00BC2AB7"/>
    <w:rPr>
      <w:rFonts w:ascii="Times New Roman" w:hAnsi="Times New Roman"/>
      <w:b/>
      <w:sz w:val="24"/>
      <w:lang w:val="en-GB"/>
    </w:rPr>
  </w:style>
  <w:style w:type="character" w:customStyle="1" w:styleId="Heading9Char">
    <w:name w:val="Heading 9 Char"/>
    <w:basedOn w:val="DefaultParagraphFont"/>
    <w:link w:val="Heading9"/>
    <w:locked/>
    <w:rsid w:val="00BC2AB7"/>
    <w:rPr>
      <w:rFonts w:ascii="Times New Roman" w:hAnsi="Times New Roman"/>
      <w:b/>
      <w:sz w:val="24"/>
      <w:lang w:val="en-GB"/>
    </w:rPr>
  </w:style>
  <w:style w:type="paragraph" w:styleId="BodyTextIndent">
    <w:name w:val="Body Text Indent"/>
    <w:basedOn w:val="Normal"/>
    <w:link w:val="BodyTextIndentChar"/>
    <w:uiPriority w:val="99"/>
    <w:rsid w:val="00BC2AB7"/>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BC2AB7"/>
    <w:rPr>
      <w:rFonts w:ascii="Times New Roman" w:eastAsia="Malgun Gothic" w:hAnsi="Times New Roman"/>
      <w:lang w:val="en-GB" w:eastAsia="zh-CN"/>
    </w:rPr>
  </w:style>
  <w:style w:type="character" w:customStyle="1" w:styleId="Heading4CharChar1">
    <w:name w:val="Heading 4 Char Char1"/>
    <w:aliases w:val="Heading 4 Char1 Char Char,Heading 4 Char Char Char Char"/>
    <w:uiPriority w:val="99"/>
    <w:rsid w:val="00BC2AB7"/>
    <w:rPr>
      <w:rFonts w:cs="Times New Roman"/>
      <w:b/>
      <w:bCs/>
      <w:lang w:val="en-GB" w:eastAsia="en-US"/>
    </w:rPr>
  </w:style>
  <w:style w:type="paragraph" w:customStyle="1" w:styleId="ColorfulShading-Accent12">
    <w:name w:val="Colorful Shading - Accent 12"/>
    <w:hidden/>
    <w:uiPriority w:val="99"/>
    <w:semiHidden/>
    <w:rsid w:val="00BC2AB7"/>
    <w:rPr>
      <w:rFonts w:ascii="Times New Roman" w:eastAsia="Malgun Gothic" w:hAnsi="Times New Roman"/>
      <w:lang w:val="en-GB"/>
    </w:rPr>
  </w:style>
  <w:style w:type="character" w:customStyle="1" w:styleId="FooterChar">
    <w:name w:val="Footer Char"/>
    <w:basedOn w:val="DefaultParagraphFont"/>
    <w:link w:val="Footer"/>
    <w:locked/>
    <w:rsid w:val="00BC2AB7"/>
    <w:rPr>
      <w:rFonts w:ascii="Times New Roman" w:hAnsi="Times New Roman"/>
      <w:b/>
      <w:lang w:val="en-GB"/>
    </w:rPr>
  </w:style>
  <w:style w:type="character" w:customStyle="1" w:styleId="HeaderChar">
    <w:name w:val="Header Char"/>
    <w:aliases w:val="h Char,Header/Footer Char"/>
    <w:basedOn w:val="DefaultParagraphFont"/>
    <w:link w:val="Header"/>
    <w:locked/>
    <w:rsid w:val="00BC2AB7"/>
    <w:rPr>
      <w:rFonts w:ascii="Times New Roman" w:hAnsi="Times New Roman"/>
      <w:lang w:val="en-GB"/>
    </w:rPr>
  </w:style>
  <w:style w:type="character" w:customStyle="1" w:styleId="FootnoteTextChar">
    <w:name w:val="Footnote Text Char"/>
    <w:basedOn w:val="DefaultParagraphFont"/>
    <w:link w:val="FootnoteText"/>
    <w:uiPriority w:val="99"/>
    <w:locked/>
    <w:rsid w:val="00BC2AB7"/>
    <w:rPr>
      <w:rFonts w:ascii="Times New Roman" w:hAnsi="Times New Roman"/>
      <w:sz w:val="18"/>
      <w:lang w:val="en-GB"/>
    </w:rPr>
  </w:style>
  <w:style w:type="paragraph" w:customStyle="1" w:styleId="BlancCharChar">
    <w:name w:val="Blanc Char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BC2AB7"/>
    <w:rPr>
      <w:b/>
      <w:sz w:val="8"/>
      <w:lang w:val="en-US" w:eastAsia="en-US"/>
    </w:rPr>
  </w:style>
  <w:style w:type="paragraph" w:customStyle="1" w:styleId="Annex1">
    <w:name w:val="Annex 1"/>
    <w:basedOn w:val="Heading1"/>
    <w:next w:val="Normal"/>
    <w:uiPriority w:val="99"/>
    <w:qFormat/>
    <w:rsid w:val="00BC2AB7"/>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BC2AB7"/>
    <w:pPr>
      <w:keepNext/>
      <w:spacing w:before="240" w:after="720"/>
      <w:jc w:val="center"/>
    </w:pPr>
    <w:rPr>
      <w:rFonts w:eastAsia="Malgun Gothic"/>
      <w:b/>
      <w:bCs/>
    </w:rPr>
  </w:style>
  <w:style w:type="character" w:customStyle="1" w:styleId="NoteChar">
    <w:name w:val="Note Char"/>
    <w:rsid w:val="00BC2AB7"/>
    <w:rPr>
      <w:sz w:val="18"/>
      <w:lang w:val="en-GB" w:eastAsia="en-US"/>
    </w:rPr>
  </w:style>
  <w:style w:type="character" w:customStyle="1" w:styleId="TitleChar">
    <w:name w:val="Title Char"/>
    <w:basedOn w:val="DefaultParagraphFont"/>
    <w:link w:val="Title"/>
    <w:uiPriority w:val="99"/>
    <w:locked/>
    <w:rsid w:val="00BC2AB7"/>
    <w:rPr>
      <w:rFonts w:ascii="Times New Roman" w:hAnsi="Times New Roman"/>
      <w:b/>
      <w:sz w:val="24"/>
      <w:lang w:val="en-GB"/>
    </w:rPr>
  </w:style>
  <w:style w:type="paragraph" w:customStyle="1" w:styleId="Sprechblasentext1">
    <w:name w:val="Sprechblasentext1"/>
    <w:basedOn w:val="Normal"/>
    <w:uiPriority w:val="99"/>
    <w:semiHidden/>
    <w:rsid w:val="00BC2AB7"/>
    <w:rPr>
      <w:rFonts w:ascii="Tahoma" w:eastAsia="Malgun Gothic" w:hAnsi="Tahoma" w:cs="Tahoma"/>
      <w:sz w:val="16"/>
      <w:szCs w:val="16"/>
    </w:rPr>
  </w:style>
  <w:style w:type="paragraph" w:customStyle="1" w:styleId="CourierText">
    <w:name w:val="Courier Text"/>
    <w:basedOn w:val="Normal"/>
    <w:uiPriority w:val="99"/>
    <w:rsid w:val="00BC2AB7"/>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BC2AB7"/>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BC2AB7"/>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BC2AB7"/>
    <w:rPr>
      <w:rFonts w:ascii="Times New Roman" w:eastAsia="Batang" w:hAnsi="Times New Roman"/>
      <w:sz w:val="22"/>
      <w:szCs w:val="22"/>
      <w:lang w:val="en-GB"/>
    </w:rPr>
  </w:style>
  <w:style w:type="paragraph" w:customStyle="1" w:styleId="AppendixHeadingI">
    <w:name w:val="Appendix Heading I"/>
    <w:basedOn w:val="Normal"/>
    <w:uiPriority w:val="99"/>
    <w:rsid w:val="00BC2AB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BC2AB7"/>
    <w:rPr>
      <w:color w:val="800080"/>
      <w:u w:val="single"/>
    </w:rPr>
  </w:style>
  <w:style w:type="paragraph" w:customStyle="1" w:styleId="BlancChar">
    <w:name w:val="Blanc Char"/>
    <w:basedOn w:val="Normal"/>
    <w:next w:val="TableText"/>
    <w:uiPriority w:val="99"/>
    <w:rsid w:val="00BC2AB7"/>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rsid w:val="00BC2AB7"/>
    <w:pPr>
      <w:shd w:val="clear" w:color="auto" w:fill="000080"/>
    </w:pPr>
    <w:rPr>
      <w:rFonts w:eastAsia="Malgun Gothic"/>
      <w:sz w:val="16"/>
      <w:lang w:eastAsia="zh-CN"/>
    </w:rPr>
  </w:style>
  <w:style w:type="character" w:customStyle="1" w:styleId="DocumentMapChar">
    <w:name w:val="Document Map Char"/>
    <w:basedOn w:val="DefaultParagraphFont"/>
    <w:link w:val="DocumentMap"/>
    <w:rsid w:val="00BC2AB7"/>
    <w:rPr>
      <w:rFonts w:ascii="Times New Roman" w:eastAsia="Malgun Gothic" w:hAnsi="Times New Roman"/>
      <w:sz w:val="16"/>
      <w:shd w:val="clear" w:color="auto" w:fill="000080"/>
      <w:lang w:val="en-GB" w:eastAsia="zh-CN"/>
    </w:rPr>
  </w:style>
  <w:style w:type="paragraph" w:styleId="BodyTextIndent3">
    <w:name w:val="Body Text Indent 3"/>
    <w:basedOn w:val="Normal"/>
    <w:link w:val="BodyTextIndent3Char"/>
    <w:uiPriority w:val="99"/>
    <w:rsid w:val="00BC2AB7"/>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BC2AB7"/>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rsid w:val="00BC2AB7"/>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BC2AB7"/>
    <w:rPr>
      <w:rFonts w:ascii="Times New Roman" w:eastAsia="Malgun Gothic" w:hAnsi="Times New Roman"/>
      <w:lang w:val="en-GB" w:eastAsia="zh-CN"/>
    </w:rPr>
  </w:style>
  <w:style w:type="paragraph" w:customStyle="1" w:styleId="11BodyText">
    <w:name w:val="11 BodyText"/>
    <w:basedOn w:val="Normal"/>
    <w:uiPriority w:val="99"/>
    <w:rsid w:val="00BC2AB7"/>
    <w:pPr>
      <w:spacing w:before="0" w:after="220"/>
    </w:pPr>
    <w:rPr>
      <w:rFonts w:eastAsia="Malgun Gothic"/>
    </w:rPr>
  </w:style>
  <w:style w:type="paragraph" w:customStyle="1" w:styleId="Kommentarthema1">
    <w:name w:val="Kommentarthema1"/>
    <w:basedOn w:val="CommentText"/>
    <w:next w:val="CommentText"/>
    <w:uiPriority w:val="99"/>
    <w:semiHidden/>
    <w:rsid w:val="00BC2AB7"/>
    <w:rPr>
      <w:rFonts w:eastAsia="Malgun Gothic"/>
      <w:b/>
      <w:bCs/>
      <w:lang w:eastAsia="zh-CN"/>
    </w:rPr>
  </w:style>
  <w:style w:type="paragraph" w:styleId="BodyText3">
    <w:name w:val="Body Text 3"/>
    <w:basedOn w:val="Normal"/>
    <w:link w:val="BodyText3Char"/>
    <w:uiPriority w:val="99"/>
    <w:rsid w:val="00BC2AB7"/>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BC2AB7"/>
    <w:rPr>
      <w:rFonts w:ascii="Times New Roman" w:eastAsia="Malgun Gothic" w:hAnsi="Times New Roman"/>
      <w:sz w:val="16"/>
      <w:szCs w:val="16"/>
      <w:lang w:val="en-GB" w:eastAsia="zh-CN"/>
    </w:rPr>
  </w:style>
  <w:style w:type="paragraph" w:customStyle="1" w:styleId="figure1">
    <w:name w:val="figure"/>
    <w:basedOn w:val="Normal"/>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BC2AB7"/>
    <w:rPr>
      <w:rFonts w:cs="Times New Roman"/>
      <w:lang w:val="en-US" w:eastAsia="en-US"/>
    </w:rPr>
  </w:style>
  <w:style w:type="paragraph" w:customStyle="1" w:styleId="Annex2">
    <w:name w:val="Annex 2"/>
    <w:basedOn w:val="Normal"/>
    <w:next w:val="Normal"/>
    <w:link w:val="Annex2Char"/>
    <w:uiPriority w:val="99"/>
    <w:qFormat/>
    <w:rsid w:val="00BC2AB7"/>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BC2AB7"/>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BC2AB7"/>
    <w:pPr>
      <w:keepNext/>
      <w:numPr>
        <w:ilvl w:val="3"/>
        <w:numId w:val="23"/>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BC2AB7"/>
    <w:pPr>
      <w:keepNext/>
      <w:numPr>
        <w:ilvl w:val="4"/>
        <w:numId w:val="23"/>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BC2AB7"/>
    <w:rPr>
      <w:rFonts w:ascii="Courier" w:hAnsi="Courier"/>
      <w:sz w:val="22"/>
      <w:lang w:val="en-GB" w:eastAsia="en-US"/>
    </w:rPr>
  </w:style>
  <w:style w:type="paragraph" w:styleId="BodyText2">
    <w:name w:val="Body Text 2"/>
    <w:basedOn w:val="Normal"/>
    <w:link w:val="BodyText2Char"/>
    <w:uiPriority w:val="99"/>
    <w:rsid w:val="00BC2AB7"/>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BC2AB7"/>
    <w:rPr>
      <w:rFonts w:ascii="Times New Roman" w:eastAsia="Malgun Gothic" w:hAnsi="Times New Roman"/>
      <w:lang w:val="en-GB" w:eastAsia="zh-CN"/>
    </w:rPr>
  </w:style>
  <w:style w:type="paragraph" w:customStyle="1" w:styleId="Normal1">
    <w:name w:val="Normal1"/>
    <w:basedOn w:val="TableTitle"/>
    <w:uiPriority w:val="99"/>
    <w:rsid w:val="00BC2AB7"/>
    <w:pPr>
      <w:tabs>
        <w:tab w:val="center" w:pos="4864"/>
      </w:tabs>
      <w:jc w:val="both"/>
    </w:pPr>
    <w:rPr>
      <w:rFonts w:eastAsia="Malgun Gothic"/>
      <w:bCs/>
    </w:rPr>
  </w:style>
  <w:style w:type="paragraph" w:customStyle="1" w:styleId="equation0">
    <w:name w:val="equation"/>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BC2AB7"/>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BC2AB7"/>
    <w:pPr>
      <w:keepNext/>
      <w:spacing w:before="240" w:after="113"/>
      <w:jc w:val="center"/>
    </w:pPr>
    <w:rPr>
      <w:rFonts w:eastAsia="Malgun Gothic"/>
      <w:b/>
      <w:bCs/>
    </w:rPr>
  </w:style>
  <w:style w:type="character" w:customStyle="1" w:styleId="TableTitleCharCharChar1">
    <w:name w:val="Table_Title Char Char Char1"/>
    <w:uiPriority w:val="99"/>
    <w:rsid w:val="00BC2AB7"/>
    <w:rPr>
      <w:b/>
      <w:lang w:val="en-GB" w:eastAsia="en-US"/>
    </w:rPr>
  </w:style>
  <w:style w:type="character" w:customStyle="1" w:styleId="TableTitleCharCharChar">
    <w:name w:val="Table_Title Char Char Char"/>
    <w:uiPriority w:val="99"/>
    <w:rsid w:val="00BC2AB7"/>
    <w:rPr>
      <w:b/>
      <w:lang w:val="en-GB" w:eastAsia="en-US"/>
    </w:rPr>
  </w:style>
  <w:style w:type="character" w:customStyle="1" w:styleId="Annex1Char">
    <w:name w:val="Annex 1 Char"/>
    <w:uiPriority w:val="99"/>
    <w:rsid w:val="00BC2AB7"/>
    <w:rPr>
      <w:b/>
      <w:sz w:val="24"/>
      <w:lang w:val="en-GB" w:eastAsia="en-US"/>
    </w:rPr>
  </w:style>
  <w:style w:type="paragraph" w:customStyle="1" w:styleId="TableTitleChar">
    <w:name w:val="Table_Title Char"/>
    <w:basedOn w:val="Normal"/>
    <w:next w:val="Normal"/>
    <w:uiPriority w:val="99"/>
    <w:rsid w:val="00BC2AB7"/>
    <w:pPr>
      <w:keepNext/>
      <w:spacing w:before="240" w:after="113"/>
      <w:jc w:val="center"/>
    </w:pPr>
    <w:rPr>
      <w:rFonts w:eastAsia="Malgun Gothic"/>
      <w:b/>
      <w:bCs/>
    </w:rPr>
  </w:style>
  <w:style w:type="character" w:customStyle="1" w:styleId="Annex3Char">
    <w:name w:val="Annex 3 Char"/>
    <w:uiPriority w:val="99"/>
    <w:rsid w:val="00BC2AB7"/>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BC2AB7"/>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BC2AB7"/>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BC2AB7"/>
    <w:pPr>
      <w:keepLines w:val="0"/>
      <w:numPr>
        <w:numId w:val="90"/>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BC2AB7"/>
    <w:pPr>
      <w:keepLines w:val="0"/>
      <w:numPr>
        <w:numId w:val="90"/>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BC2AB7"/>
    <w:rPr>
      <w:rFonts w:eastAsia="Batang"/>
      <w:sz w:val="18"/>
      <w:lang w:val="en-GB" w:eastAsia="en-US"/>
    </w:rPr>
  </w:style>
  <w:style w:type="paragraph" w:customStyle="1" w:styleId="StyletableheadingCentered">
    <w:name w:val="Style table heading + Centered"/>
    <w:basedOn w:val="tableheading"/>
    <w:uiPriority w:val="99"/>
    <w:rsid w:val="00BC2AB7"/>
    <w:pPr>
      <w:spacing w:before="20" w:after="40"/>
      <w:jc w:val="center"/>
    </w:pPr>
    <w:rPr>
      <w:rFonts w:eastAsia="Batang"/>
    </w:rPr>
  </w:style>
  <w:style w:type="paragraph" w:customStyle="1" w:styleId="Styleenumlev1Left0Hanging03">
    <w:name w:val="Style enumlev1 + Left:  0&quot; Hanging:  0.3&quot;"/>
    <w:basedOn w:val="enumlev1"/>
    <w:uiPriority w:val="99"/>
    <w:rsid w:val="00BC2AB7"/>
    <w:pPr>
      <w:spacing w:before="136"/>
      <w:ind w:left="432" w:hanging="432"/>
    </w:pPr>
    <w:rPr>
      <w:rFonts w:eastAsia="Batang"/>
    </w:rPr>
  </w:style>
  <w:style w:type="paragraph" w:customStyle="1" w:styleId="StyleNote111ptLeft0">
    <w:name w:val="Style Note 1 + 11 pt Left:  0&quot;"/>
    <w:basedOn w:val="Note1"/>
    <w:uiPriority w:val="99"/>
    <w:rsid w:val="00BC2AB7"/>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BC2AB7"/>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BC2AB7"/>
    <w:pPr>
      <w:ind w:left="1728" w:hanging="1728"/>
    </w:pPr>
    <w:rPr>
      <w:lang w:val="en-US"/>
    </w:rPr>
  </w:style>
  <w:style w:type="paragraph" w:customStyle="1" w:styleId="Annex6">
    <w:name w:val="Annex 6"/>
    <w:basedOn w:val="Annex5"/>
    <w:next w:val="Normal"/>
    <w:autoRedefine/>
    <w:uiPriority w:val="99"/>
    <w:rsid w:val="00BC2AB7"/>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BC2AB7"/>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BC2AB7"/>
    <w:rPr>
      <w:rFonts w:eastAsia="Malgun Gothic"/>
      <w:sz w:val="22"/>
      <w:szCs w:val="22"/>
      <w:lang w:val="en-GB"/>
    </w:rPr>
  </w:style>
  <w:style w:type="paragraph" w:customStyle="1" w:styleId="SVCBulletslevel1CharCharChar">
    <w:name w:val="SVC Bullets level 1 Char Char Char"/>
    <w:link w:val="SVCBulletslevel1CharCharCharChar"/>
    <w:uiPriority w:val="99"/>
    <w:rsid w:val="00BC2AB7"/>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rPr>
  </w:style>
  <w:style w:type="character" w:customStyle="1" w:styleId="Annex3CharCharChar">
    <w:name w:val="Annex 3 Char Char Char"/>
    <w:link w:val="Annex3CharChar"/>
    <w:uiPriority w:val="99"/>
    <w:locked/>
    <w:rsid w:val="00BC2AB7"/>
    <w:rPr>
      <w:rFonts w:eastAsia="Malgun Gothic"/>
      <w:b/>
      <w:bCs/>
      <w:lang w:val="en-GB"/>
    </w:rPr>
  </w:style>
  <w:style w:type="character" w:customStyle="1" w:styleId="SVCBulletslevel1CharChar">
    <w:name w:val="SVC Bullets level 1 Char Char"/>
    <w:link w:val="SVCBulletslevel1Char"/>
    <w:uiPriority w:val="99"/>
    <w:locked/>
    <w:rsid w:val="00BC2AB7"/>
    <w:rPr>
      <w:rFonts w:ascii="Times New Roman" w:hAnsi="Times New Roman"/>
      <w:lang w:val="en-GB"/>
    </w:rPr>
  </w:style>
  <w:style w:type="paragraph" w:customStyle="1" w:styleId="SVCBulletslevel3CharChar">
    <w:name w:val="SVC Bullets level 3 Char Char"/>
    <w:basedOn w:val="SVCBulletslevel3"/>
    <w:link w:val="SVCBulletslevel3CharCharChar"/>
    <w:rsid w:val="00BC2AB7"/>
    <w:rPr>
      <w:rFonts w:ascii="Times" w:hAnsi="Times"/>
      <w:lang w:eastAsia="zh-CN"/>
    </w:rPr>
  </w:style>
  <w:style w:type="paragraph" w:customStyle="1" w:styleId="SVCBulletslevel4Char">
    <w:name w:val="SVC Bullets level 4 Char"/>
    <w:basedOn w:val="SVCBulletslevel3CharChar"/>
    <w:link w:val="SVCBulletslevel4CharChar"/>
    <w:rsid w:val="00BC2AB7"/>
    <w:pPr>
      <w:tabs>
        <w:tab w:val="clear" w:pos="-31680"/>
        <w:tab w:val="num" w:pos="2880"/>
      </w:tabs>
      <w:ind w:left="2880" w:hanging="360"/>
    </w:pPr>
  </w:style>
  <w:style w:type="paragraph" w:customStyle="1" w:styleId="SVCBulletslevel5">
    <w:name w:val="SVC Bullets level 5"/>
    <w:basedOn w:val="SVCBulletslevel4Char"/>
    <w:uiPriority w:val="99"/>
    <w:rsid w:val="00BC2AB7"/>
    <w:pPr>
      <w:tabs>
        <w:tab w:val="clear" w:pos="2880"/>
        <w:tab w:val="num" w:pos="3600"/>
      </w:tabs>
      <w:ind w:left="3600"/>
    </w:pPr>
  </w:style>
  <w:style w:type="paragraph" w:customStyle="1" w:styleId="SVCBulletslevel6">
    <w:name w:val="SVC Bullets level 6"/>
    <w:basedOn w:val="SVCBulletslevel5"/>
    <w:uiPriority w:val="99"/>
    <w:rsid w:val="00BC2AB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BC2AB7"/>
    <w:rPr>
      <w:rFonts w:ascii="Times New Roman" w:eastAsia="Malgun Gothic" w:hAnsi="Times New Roman"/>
      <w:lang w:val="en-GB"/>
    </w:rPr>
  </w:style>
  <w:style w:type="character" w:customStyle="1" w:styleId="SVCBulletslevel3CharCharChar">
    <w:name w:val="SVC Bullets level 3 Char Char Char"/>
    <w:link w:val="SVCBulletslevel3CharChar"/>
    <w:locked/>
    <w:rsid w:val="00BC2AB7"/>
    <w:rPr>
      <w:rFonts w:eastAsia="Malgun Gothic"/>
      <w:lang w:val="en-GB" w:eastAsia="zh-CN"/>
    </w:rPr>
  </w:style>
  <w:style w:type="character" w:customStyle="1" w:styleId="SVCBulletslevel4CharChar">
    <w:name w:val="SVC Bullets level 4 Char Char"/>
    <w:basedOn w:val="SVCBulletslevel3CharCharChar"/>
    <w:link w:val="SVCBulletslevel4Char"/>
    <w:locked/>
    <w:rsid w:val="00BC2AB7"/>
    <w:rPr>
      <w:rFonts w:eastAsia="Malgun Gothic"/>
      <w:lang w:val="en-GB" w:eastAsia="zh-CN"/>
    </w:rPr>
  </w:style>
  <w:style w:type="paragraph" w:customStyle="1" w:styleId="SVCBulletslevel7">
    <w:name w:val="SVC Bullets level 7"/>
    <w:basedOn w:val="SVCBulletslevel6"/>
    <w:uiPriority w:val="99"/>
    <w:rsid w:val="00BC2AB7"/>
    <w:pPr>
      <w:ind w:left="2772"/>
    </w:pPr>
  </w:style>
  <w:style w:type="paragraph" w:customStyle="1" w:styleId="SVCBulletslevel8">
    <w:name w:val="SVC Bullets level 8"/>
    <w:basedOn w:val="SVCBulletslevel7"/>
    <w:uiPriority w:val="99"/>
    <w:rsid w:val="00BC2AB7"/>
    <w:pPr>
      <w:ind w:left="3168"/>
    </w:pPr>
  </w:style>
  <w:style w:type="paragraph" w:customStyle="1" w:styleId="SVCBulletslevel3">
    <w:name w:val="SVC Bullets level 3"/>
    <w:basedOn w:val="Normal"/>
    <w:uiPriority w:val="99"/>
    <w:rsid w:val="00BC2AB7"/>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BC2AB7"/>
    <w:pPr>
      <w:numPr>
        <w:numId w:val="27"/>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BC2AB7"/>
    <w:rPr>
      <w:rFonts w:ascii="Times New Roman" w:eastAsia="Malgun Gothic" w:hAnsi="Times New Roman"/>
      <w:lang w:val="en-GB"/>
    </w:rPr>
  </w:style>
  <w:style w:type="paragraph" w:customStyle="1" w:styleId="FigureCharChar">
    <w:name w:val="Figure_# Char Char"/>
    <w:basedOn w:val="Normal"/>
    <w:next w:val="FigureTitleChar"/>
    <w:link w:val="FigureCharCharChar"/>
    <w:uiPriority w:val="99"/>
    <w:rsid w:val="00BC2AB7"/>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BC2AB7"/>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BC2AB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BC2AB7"/>
    <w:rPr>
      <w:rFonts w:cs="Times New Roman"/>
      <w:lang w:val="en-US" w:eastAsia="en-US"/>
    </w:rPr>
  </w:style>
  <w:style w:type="paragraph" w:customStyle="1" w:styleId="AVCIndentlevel2">
    <w:name w:val="AVC Indent level 2"/>
    <w:basedOn w:val="AVCIndentlevel1"/>
    <w:uiPriority w:val="99"/>
    <w:rsid w:val="00BC2AB7"/>
    <w:pPr>
      <w:ind w:left="794"/>
    </w:pPr>
  </w:style>
  <w:style w:type="paragraph" w:customStyle="1" w:styleId="AVCIndentlevel1">
    <w:name w:val="AVC Indent level 1"/>
    <w:basedOn w:val="Normal"/>
    <w:uiPriority w:val="99"/>
    <w:rsid w:val="00BC2AB7"/>
    <w:pPr>
      <w:tabs>
        <w:tab w:val="left" w:pos="397"/>
      </w:tabs>
      <w:ind w:left="397"/>
      <w:textAlignment w:val="auto"/>
    </w:pPr>
    <w:rPr>
      <w:rFonts w:eastAsia="Malgun Gothic"/>
    </w:rPr>
  </w:style>
  <w:style w:type="paragraph" w:customStyle="1" w:styleId="Style1">
    <w:name w:val="Style1"/>
    <w:basedOn w:val="AVCBulletlevel1CharChar"/>
    <w:uiPriority w:val="99"/>
    <w:rsid w:val="00BC2AB7"/>
    <w:pPr>
      <w:ind w:left="2304" w:hanging="403"/>
    </w:pPr>
  </w:style>
  <w:style w:type="paragraph" w:customStyle="1" w:styleId="AVCEquationlevel2">
    <w:name w:val="AVC Equation level 2"/>
    <w:basedOn w:val="AVCEquationlevel1CharCharCharChar"/>
    <w:uiPriority w:val="99"/>
    <w:rsid w:val="00BC2AB7"/>
    <w:pPr>
      <w:tabs>
        <w:tab w:val="left" w:pos="1191"/>
      </w:tabs>
      <w:ind w:left="1191"/>
    </w:pPr>
  </w:style>
  <w:style w:type="paragraph" w:customStyle="1" w:styleId="AVCBulletlevel2CharChar">
    <w:name w:val="AVC Bullet level 2 Char Char"/>
    <w:basedOn w:val="AVCBulletlevel1CharChar"/>
    <w:link w:val="AVCBulletlevel2CharCharChar"/>
    <w:rsid w:val="00BC2AB7"/>
    <w:pPr>
      <w:tabs>
        <w:tab w:val="clear" w:pos="397"/>
        <w:tab w:val="clear" w:pos="792"/>
        <w:tab w:val="num" w:pos="794"/>
      </w:tabs>
      <w:ind w:left="794" w:hanging="391"/>
    </w:pPr>
  </w:style>
  <w:style w:type="paragraph" w:customStyle="1" w:styleId="AVCEquationlevel3">
    <w:name w:val="AVC Equation level 3"/>
    <w:basedOn w:val="AVCEquationlevel2"/>
    <w:uiPriority w:val="99"/>
    <w:rsid w:val="00BC2AB7"/>
    <w:pPr>
      <w:ind w:left="1588"/>
    </w:pPr>
  </w:style>
  <w:style w:type="character" w:customStyle="1" w:styleId="AVCEquationlevel1Char1">
    <w:name w:val="AVC Equation level 1 Char1"/>
    <w:uiPriority w:val="99"/>
    <w:rsid w:val="00BC2AB7"/>
    <w:rPr>
      <w:sz w:val="22"/>
      <w:lang w:val="en-GB" w:eastAsia="en-US"/>
    </w:rPr>
  </w:style>
  <w:style w:type="character" w:customStyle="1" w:styleId="figureCharCharCharChar0">
    <w:name w:val="figure Char Char Char Char"/>
    <w:link w:val="figureCharCharChar1"/>
    <w:uiPriority w:val="99"/>
    <w:locked/>
    <w:rsid w:val="00BC2AB7"/>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BC2AB7"/>
    <w:rPr>
      <w:rFonts w:ascii="Times New Roman" w:eastAsia="Malgun Gothic" w:hAnsi="Times New Roman"/>
      <w:lang w:val="en-GB"/>
    </w:rPr>
  </w:style>
  <w:style w:type="character" w:customStyle="1" w:styleId="FigureCharCharChar">
    <w:name w:val="Figure_# Char Char Char"/>
    <w:link w:val="FigureCharChar"/>
    <w:uiPriority w:val="99"/>
    <w:locked/>
    <w:rsid w:val="00BC2AB7"/>
    <w:rPr>
      <w:rFonts w:ascii="Times New Roman" w:eastAsia="Malgun Gothic" w:hAnsi="Times New Roman"/>
      <w:lang w:val="en-GB"/>
    </w:rPr>
  </w:style>
  <w:style w:type="paragraph" w:customStyle="1" w:styleId="AVCBulletlevel6">
    <w:name w:val="AVC Bullet level 6"/>
    <w:basedOn w:val="AVCBulletlevel1CharChar"/>
    <w:uiPriority w:val="99"/>
    <w:rsid w:val="00BC2AB7"/>
    <w:pPr>
      <w:numPr>
        <w:numId w:val="31"/>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BC2AB7"/>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BC2AB7"/>
    <w:rPr>
      <w:rFonts w:ascii="Times New Roman" w:eastAsia="Malgun Gothic" w:hAnsi="Times New Roman"/>
      <w:lang w:val="en-GB" w:eastAsia="zh-CN"/>
    </w:rPr>
  </w:style>
  <w:style w:type="character" w:customStyle="1" w:styleId="AVCNumberinglevel2Char">
    <w:name w:val="AVC Numbering level 2 Char"/>
    <w:uiPriority w:val="99"/>
    <w:rsid w:val="00BC2AB7"/>
  </w:style>
  <w:style w:type="paragraph" w:customStyle="1" w:styleId="TableTextCentred">
    <w:name w:val="Table_Text_Centred"/>
    <w:basedOn w:val="TableText"/>
    <w:uiPriority w:val="99"/>
    <w:rsid w:val="00BC2AB7"/>
    <w:pPr>
      <w:jc w:val="center"/>
    </w:pPr>
    <w:rPr>
      <w:rFonts w:eastAsia="Malgun Gothic"/>
      <w:szCs w:val="18"/>
    </w:rPr>
  </w:style>
  <w:style w:type="paragraph" w:customStyle="1" w:styleId="AVCNumberinglevel2">
    <w:name w:val="AVC Numbering level 2"/>
    <w:basedOn w:val="AVCNumberinglevel1"/>
    <w:uiPriority w:val="99"/>
    <w:rsid w:val="00BC2AB7"/>
    <w:pPr>
      <w:tabs>
        <w:tab w:val="left" w:pos="397"/>
      </w:tabs>
      <w:ind w:left="720" w:hanging="720"/>
    </w:pPr>
  </w:style>
  <w:style w:type="paragraph" w:customStyle="1" w:styleId="AVCIndentlevel3">
    <w:name w:val="AVC Indent level 3"/>
    <w:basedOn w:val="AVCIndentlevel2"/>
    <w:uiPriority w:val="99"/>
    <w:rsid w:val="00BC2AB7"/>
    <w:pPr>
      <w:ind w:left="1191"/>
    </w:pPr>
  </w:style>
  <w:style w:type="paragraph" w:customStyle="1" w:styleId="AVCBulletlevel1CharChar">
    <w:name w:val="AVC Bullet level 1 Char Char"/>
    <w:basedOn w:val="Normal"/>
    <w:link w:val="AVCBulletlevel1CharCharChar"/>
    <w:uiPriority w:val="99"/>
    <w:rsid w:val="00BC2AB7"/>
    <w:pPr>
      <w:numPr>
        <w:numId w:val="32"/>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BC2AB7"/>
    <w:rPr>
      <w:sz w:val="22"/>
      <w:lang w:val="en-GB" w:eastAsia="en-US"/>
    </w:rPr>
  </w:style>
  <w:style w:type="character" w:customStyle="1" w:styleId="AVCEquationlevel1Char2">
    <w:name w:val="AVC Equation level 1 Char2"/>
    <w:basedOn w:val="EquationChar1"/>
    <w:uiPriority w:val="99"/>
    <w:locked/>
    <w:rsid w:val="00BC2AB7"/>
    <w:rPr>
      <w:rFonts w:cs="Times New Roman"/>
      <w:sz w:val="22"/>
      <w:szCs w:val="22"/>
      <w:lang w:val="en-GB" w:eastAsia="en-US" w:bidi="ar-SA"/>
    </w:rPr>
  </w:style>
  <w:style w:type="character" w:customStyle="1" w:styleId="AVCEquationlevel2Char">
    <w:name w:val="AVC Equation level 2 Char"/>
    <w:uiPriority w:val="99"/>
    <w:rsid w:val="00BC2AB7"/>
    <w:rPr>
      <w:sz w:val="22"/>
      <w:lang w:val="en-GB" w:eastAsia="en-US"/>
    </w:rPr>
  </w:style>
  <w:style w:type="paragraph" w:customStyle="1" w:styleId="BalloonText1">
    <w:name w:val="Balloon Text1"/>
    <w:basedOn w:val="Normal"/>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BC2AB7"/>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BC2AB7"/>
    <w:rPr>
      <w:rFonts w:ascii="Times New Roman" w:hAnsi="Times New Roman"/>
      <w:lang w:val="en-GB" w:eastAsia="en-US"/>
    </w:rPr>
  </w:style>
  <w:style w:type="paragraph" w:customStyle="1" w:styleId="AVCBulletlevel4">
    <w:name w:val="AVC Bullet level 4"/>
    <w:basedOn w:val="AVCBulletlevel1CharChar"/>
    <w:uiPriority w:val="99"/>
    <w:rsid w:val="00BC2AB7"/>
    <w:pPr>
      <w:numPr>
        <w:numId w:val="29"/>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BC2AB7"/>
    <w:pPr>
      <w:numPr>
        <w:numId w:val="30"/>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BC2AB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BC2AB7"/>
    <w:pPr>
      <w:numPr>
        <w:numId w:val="0"/>
      </w:numPr>
      <w:tabs>
        <w:tab w:val="clear" w:pos="1191"/>
      </w:tabs>
    </w:pPr>
  </w:style>
  <w:style w:type="paragraph" w:customStyle="1" w:styleId="AVCNumberinglevel1">
    <w:name w:val="AVC Numbering level 1"/>
    <w:basedOn w:val="Normal"/>
    <w:uiPriority w:val="99"/>
    <w:rsid w:val="00BC2AB7"/>
    <w:pPr>
      <w:numPr>
        <w:numId w:val="33"/>
      </w:numPr>
      <w:ind w:left="403" w:hanging="403"/>
      <w:textAlignment w:val="auto"/>
    </w:pPr>
    <w:rPr>
      <w:rFonts w:eastAsia="Malgun Gothic"/>
    </w:rPr>
  </w:style>
  <w:style w:type="paragraph" w:customStyle="1" w:styleId="LegendeFigure">
    <w:name w:val="Legende Figure"/>
    <w:basedOn w:val="Caption"/>
    <w:next w:val="Normal"/>
    <w:uiPriority w:val="99"/>
    <w:rsid w:val="00BC2AB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BC2AB7"/>
    <w:rPr>
      <w:rFonts w:eastAsia="Malgun Gothic"/>
      <w:lang w:val="en-GB"/>
    </w:rPr>
  </w:style>
  <w:style w:type="character" w:customStyle="1" w:styleId="AVCBulletlevel3CharCharCharCharChar">
    <w:name w:val="AVC Bullet level 3 Char Char Char Char Char"/>
    <w:link w:val="AVCBulletlevel3CharCharCharChar"/>
    <w:uiPriority w:val="99"/>
    <w:locked/>
    <w:rsid w:val="00BC2AB7"/>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BC2AB7"/>
    <w:pPr>
      <w:numPr>
        <w:numId w:val="34"/>
      </w:numPr>
      <w:tabs>
        <w:tab w:val="clear" w:pos="1182"/>
        <w:tab w:val="clear" w:pos="1985"/>
        <w:tab w:val="num" w:pos="390"/>
        <w:tab w:val="num" w:pos="1117"/>
        <w:tab w:val="left" w:pos="1195"/>
      </w:tabs>
      <w:ind w:left="1117" w:hanging="360"/>
    </w:pPr>
    <w:rPr>
      <w:rFonts w:eastAsia="Times New Roman"/>
      <w:lang w:val="en-US"/>
    </w:rPr>
  </w:style>
  <w:style w:type="character" w:customStyle="1" w:styleId="FigureChar1">
    <w:name w:val="Figure_# Char1"/>
    <w:uiPriority w:val="99"/>
    <w:rsid w:val="00BC2AB7"/>
    <w:rPr>
      <w:rFonts w:cs="Times New Roman"/>
      <w:lang w:val="en-US" w:eastAsia="en-US" w:bidi="ar-SA"/>
    </w:rPr>
  </w:style>
  <w:style w:type="character" w:customStyle="1" w:styleId="Annex4CharCharCharCharChar">
    <w:name w:val="Annex 4 Char Char Char Char Char"/>
    <w:link w:val="Annex4CharCharCharChar"/>
    <w:uiPriority w:val="99"/>
    <w:locked/>
    <w:rsid w:val="00BC2AB7"/>
    <w:rPr>
      <w:rFonts w:eastAsia="Malgun Gothic"/>
      <w:b/>
      <w:bCs/>
    </w:rPr>
  </w:style>
  <w:style w:type="paragraph" w:customStyle="1" w:styleId="AVCBulletlevel1Char1">
    <w:name w:val="AVC Bullet level 1 Char1"/>
    <w:basedOn w:val="Normal"/>
    <w:uiPriority w:val="99"/>
    <w:rsid w:val="00BC2AB7"/>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BC2AB7"/>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BC2AB7"/>
    <w:rPr>
      <w:rFonts w:ascii="Times New Roman" w:eastAsia="Malgun Gothic" w:hAnsi="Times New Roman" w:cs="Times New Roman"/>
      <w:lang w:val="en-GB"/>
    </w:rPr>
  </w:style>
  <w:style w:type="paragraph" w:customStyle="1" w:styleId="SVCNumberinglevel1">
    <w:name w:val="SVC Numbering level 1"/>
    <w:basedOn w:val="SVCBulletslevel1CharCharChar"/>
    <w:uiPriority w:val="99"/>
    <w:rsid w:val="00BC2AB7"/>
    <w:pPr>
      <w:numPr>
        <w:numId w:val="35"/>
      </w:numPr>
      <w:tabs>
        <w:tab w:val="num" w:pos="360"/>
        <w:tab w:val="num" w:pos="2705"/>
      </w:tabs>
      <w:ind w:left="0" w:firstLine="0"/>
      <w:textAlignment w:val="baseline"/>
    </w:pPr>
  </w:style>
  <w:style w:type="paragraph" w:customStyle="1" w:styleId="SVCNumberinglevel2">
    <w:name w:val="SVC Numbering level 2"/>
    <w:basedOn w:val="SVCNumberinglevel1"/>
    <w:uiPriority w:val="99"/>
    <w:rsid w:val="00BC2AB7"/>
    <w:pPr>
      <w:numPr>
        <w:numId w:val="0"/>
      </w:numPr>
    </w:pPr>
  </w:style>
  <w:style w:type="paragraph" w:customStyle="1" w:styleId="SVCNumberinglevel3">
    <w:name w:val="SVC Numbering level 3"/>
    <w:basedOn w:val="SVCNumberinglevel2"/>
    <w:uiPriority w:val="99"/>
    <w:rsid w:val="00BC2AB7"/>
    <w:pPr>
      <w:numPr>
        <w:ilvl w:val="2"/>
        <w:numId w:val="35"/>
      </w:numPr>
      <w:tabs>
        <w:tab w:val="num" w:pos="360"/>
        <w:tab w:val="num" w:pos="1800"/>
        <w:tab w:val="num" w:pos="2160"/>
      </w:tabs>
      <w:ind w:left="1800"/>
    </w:pPr>
  </w:style>
  <w:style w:type="paragraph" w:customStyle="1" w:styleId="SVCNumberinglevel4">
    <w:name w:val="SVC Numbering level 4"/>
    <w:basedOn w:val="SVCNumberinglevel3"/>
    <w:uiPriority w:val="99"/>
    <w:rsid w:val="00BC2AB7"/>
    <w:pPr>
      <w:numPr>
        <w:ilvl w:val="3"/>
      </w:numPr>
      <w:tabs>
        <w:tab w:val="num" w:pos="2520"/>
        <w:tab w:val="num" w:pos="2880"/>
      </w:tabs>
      <w:ind w:left="1800" w:hanging="180"/>
    </w:pPr>
  </w:style>
  <w:style w:type="paragraph" w:customStyle="1" w:styleId="SVCNumberinglevel5">
    <w:name w:val="SVC Numbering level 5"/>
    <w:basedOn w:val="SVCNumberinglevel4"/>
    <w:uiPriority w:val="99"/>
    <w:rsid w:val="00BC2AB7"/>
    <w:pPr>
      <w:numPr>
        <w:ilvl w:val="4"/>
      </w:numPr>
      <w:tabs>
        <w:tab w:val="num" w:pos="3240"/>
        <w:tab w:val="num" w:pos="3600"/>
      </w:tabs>
      <w:ind w:left="1800" w:hanging="180"/>
    </w:pPr>
  </w:style>
  <w:style w:type="paragraph" w:customStyle="1" w:styleId="SVCIndentlevel5">
    <w:name w:val="SVC Indent level 5"/>
    <w:basedOn w:val="SVCIndentlevel4"/>
    <w:uiPriority w:val="99"/>
    <w:rsid w:val="00BC2AB7"/>
    <w:pPr>
      <w:tabs>
        <w:tab w:val="clear" w:pos="1584"/>
      </w:tabs>
      <w:ind w:left="2000"/>
    </w:pPr>
  </w:style>
  <w:style w:type="paragraph" w:customStyle="1" w:styleId="SVCIndentlevel2">
    <w:name w:val="SVC Indent level 2"/>
    <w:basedOn w:val="SVCIndentlevel1"/>
    <w:uiPriority w:val="99"/>
    <w:rsid w:val="00BC2AB7"/>
    <w:pPr>
      <w:ind w:left="800"/>
    </w:pPr>
  </w:style>
  <w:style w:type="paragraph" w:customStyle="1" w:styleId="SVCIndentlevel3">
    <w:name w:val="SVC Indent level 3"/>
    <w:basedOn w:val="SVCIndentlevel2"/>
    <w:uiPriority w:val="99"/>
    <w:rsid w:val="00BC2AB7"/>
    <w:pPr>
      <w:tabs>
        <w:tab w:val="clear" w:pos="792"/>
      </w:tabs>
      <w:ind w:left="1200"/>
    </w:pPr>
  </w:style>
  <w:style w:type="paragraph" w:customStyle="1" w:styleId="SVCIndentlevel4">
    <w:name w:val="SVC Indent level 4"/>
    <w:uiPriority w:val="99"/>
    <w:rsid w:val="00BC2AB7"/>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BC2AB7"/>
    <w:pPr>
      <w:tabs>
        <w:tab w:val="clear" w:pos="403"/>
      </w:tabs>
      <w:ind w:left="403"/>
    </w:pPr>
  </w:style>
  <w:style w:type="character" w:customStyle="1" w:styleId="AVCBulletlevel1CharCharCharChar">
    <w:name w:val="AVC Bullet level 1 Char Char Char Char"/>
    <w:uiPriority w:val="99"/>
    <w:rsid w:val="00BC2AB7"/>
    <w:rPr>
      <w:lang w:val="en-GB" w:eastAsia="en-US"/>
    </w:rPr>
  </w:style>
  <w:style w:type="character" w:customStyle="1" w:styleId="AVCBulletlevel2CharCharChar">
    <w:name w:val="AVC Bullet level 2 Char Char Char"/>
    <w:link w:val="AVCBulletlevel2CharChar"/>
    <w:locked/>
    <w:rsid w:val="00BC2AB7"/>
    <w:rPr>
      <w:rFonts w:eastAsia="Malgun Gothic"/>
      <w:lang w:val="en-GB"/>
    </w:rPr>
  </w:style>
  <w:style w:type="paragraph" w:customStyle="1" w:styleId="AVCBulletlevel3Char">
    <w:name w:val="AVC Bullet level 3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BC2AB7"/>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BC2AB7"/>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BC2AB7"/>
    <w:rPr>
      <w:rFonts w:eastAsia="Malgun Gothic"/>
      <w:lang w:eastAsia="ko-KR"/>
    </w:rPr>
  </w:style>
  <w:style w:type="paragraph" w:customStyle="1" w:styleId="Annex4Char">
    <w:name w:val="Annex 4 Char"/>
    <w:basedOn w:val="Annex3CharChar"/>
    <w:next w:val="Normal"/>
    <w:uiPriority w:val="99"/>
    <w:rsid w:val="00BC2AB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BC2AB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BC2AB7"/>
    <w:pPr>
      <w:numPr>
        <w:numId w:val="0"/>
      </w:numPr>
      <w:tabs>
        <w:tab w:val="clear" w:pos="1985"/>
        <w:tab w:val="num" w:pos="490"/>
      </w:tabs>
      <w:ind w:left="490" w:hanging="390"/>
    </w:pPr>
  </w:style>
  <w:style w:type="character" w:customStyle="1" w:styleId="TableTitleChar1">
    <w:name w:val="Table_Title Char1"/>
    <w:uiPriority w:val="99"/>
    <w:rsid w:val="00BC2AB7"/>
    <w:rPr>
      <w:b/>
      <w:lang w:val="en-GB" w:eastAsia="en-US"/>
    </w:rPr>
  </w:style>
  <w:style w:type="paragraph" w:customStyle="1" w:styleId="AVCBulletlevel1Char">
    <w:name w:val="AVC Bullet level 1 Char"/>
    <w:basedOn w:val="Normal"/>
    <w:link w:val="AVCBulletlevel1CharChar1"/>
    <w:uiPriority w:val="99"/>
    <w:rsid w:val="00BC2AB7"/>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BC2AB7"/>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BC2AB7"/>
    <w:pPr>
      <w:tabs>
        <w:tab w:val="clear" w:pos="403"/>
        <w:tab w:val="num" w:pos="360"/>
      </w:tabs>
      <w:ind w:left="360" w:hanging="360"/>
    </w:pPr>
  </w:style>
  <w:style w:type="paragraph" w:customStyle="1" w:styleId="SVCBulletslevel2Char">
    <w:name w:val="SVC Bullets level 2 Char"/>
    <w:basedOn w:val="Normal"/>
    <w:uiPriority w:val="99"/>
    <w:rsid w:val="00BC2AB7"/>
    <w:rPr>
      <w:rFonts w:eastAsia="Malgun Gothic"/>
    </w:rPr>
  </w:style>
  <w:style w:type="paragraph" w:customStyle="1" w:styleId="SVCBulletslevel4">
    <w:name w:val="SVC Bullets level 4"/>
    <w:basedOn w:val="SVCBulletslevel3"/>
    <w:uiPriority w:val="99"/>
    <w:rsid w:val="00BC2AB7"/>
    <w:pPr>
      <w:tabs>
        <w:tab w:val="clear" w:pos="-31680"/>
        <w:tab w:val="num" w:pos="1800"/>
      </w:tabs>
      <w:ind w:left="1800" w:hanging="360"/>
    </w:pPr>
  </w:style>
  <w:style w:type="paragraph" w:customStyle="1" w:styleId="SVCBulletslevel1Char">
    <w:name w:val="SVC Bullets level 1 Char"/>
    <w:link w:val="SVCBulletslevel1CharChar"/>
    <w:uiPriority w:val="99"/>
    <w:rsid w:val="00BC2AB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BC2AB7"/>
    <w:pPr>
      <w:tabs>
        <w:tab w:val="clear" w:pos="-31680"/>
        <w:tab w:val="num" w:pos="2160"/>
      </w:tabs>
      <w:ind w:left="2160" w:hanging="360"/>
    </w:pPr>
  </w:style>
  <w:style w:type="paragraph" w:customStyle="1" w:styleId="AVCEquationlevel1CharCharChar">
    <w:name w:val="AVC Equation level 1 Char Char Char"/>
    <w:basedOn w:val="Equation"/>
    <w:uiPriority w:val="99"/>
    <w:rsid w:val="00BC2AB7"/>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BC2AB7"/>
    <w:pPr>
      <w:tabs>
        <w:tab w:val="clear" w:pos="792"/>
      </w:tabs>
    </w:pPr>
  </w:style>
  <w:style w:type="paragraph" w:customStyle="1" w:styleId="SVCBulletslevel3Char">
    <w:name w:val="SVC Bullets level 3 Char"/>
    <w:basedOn w:val="SVCBulletslevel3"/>
    <w:uiPriority w:val="99"/>
    <w:rsid w:val="00BC2AB7"/>
    <w:pPr>
      <w:tabs>
        <w:tab w:val="clear" w:pos="-31680"/>
        <w:tab w:val="num" w:pos="720"/>
      </w:tabs>
      <w:ind w:left="1224" w:hanging="1224"/>
    </w:pPr>
  </w:style>
  <w:style w:type="paragraph" w:customStyle="1" w:styleId="00BodyText">
    <w:name w:val="00 BodyText"/>
    <w:basedOn w:val="Normal"/>
    <w:link w:val="00BodyTextChar"/>
    <w:uiPriority w:val="99"/>
    <w:rsid w:val="00BC2AB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BC2AB7"/>
    <w:pPr>
      <w:keepNext/>
      <w:numPr>
        <w:numId w:val="37"/>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Normal"/>
    <w:autoRedefine/>
    <w:uiPriority w:val="99"/>
    <w:rsid w:val="00BC2AB7"/>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BC2AB7"/>
    <w:pPr>
      <w:numPr>
        <w:numId w:val="21"/>
      </w:numPr>
    </w:pPr>
    <w:rPr>
      <w:rFonts w:eastAsia="Malgun Gothic"/>
    </w:rPr>
  </w:style>
  <w:style w:type="paragraph" w:customStyle="1" w:styleId="NormalITU">
    <w:name w:val="Normal_ITU"/>
    <w:basedOn w:val="Normal"/>
    <w:uiPriority w:val="99"/>
    <w:rsid w:val="00BC2AB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BC2AB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BC2AB7"/>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BC2AB7"/>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BC2AB7"/>
    <w:pPr>
      <w:ind w:left="1417"/>
    </w:pPr>
  </w:style>
  <w:style w:type="character" w:customStyle="1" w:styleId="XParagraphChar">
    <w:name w:val="XParagraph Char"/>
    <w:link w:val="XParagraph"/>
    <w:uiPriority w:val="99"/>
    <w:locked/>
    <w:rsid w:val="00BC2AB7"/>
    <w:rPr>
      <w:rFonts w:eastAsia="Malgun Gothic"/>
      <w:sz w:val="22"/>
      <w:szCs w:val="22"/>
      <w:lang w:val="en-GB"/>
    </w:rPr>
  </w:style>
  <w:style w:type="paragraph" w:customStyle="1" w:styleId="XEquation2">
    <w:name w:val="XEquation2"/>
    <w:basedOn w:val="Normal"/>
    <w:uiPriority w:val="99"/>
    <w:rsid w:val="00BC2AB7"/>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BC2AB7"/>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Normal"/>
    <w:uiPriority w:val="99"/>
    <w:rsid w:val="00BC2AB7"/>
    <w:pPr>
      <w:numPr>
        <w:numId w:val="4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BC2AB7"/>
    <w:rPr>
      <w:rFonts w:ascii="Arial" w:eastAsia="SimSun" w:hAnsi="Arial"/>
      <w:b/>
      <w:color w:val="0000FF"/>
      <w:kern w:val="2"/>
      <w:lang w:val="en-US" w:eastAsia="en-US"/>
    </w:rPr>
  </w:style>
  <w:style w:type="paragraph" w:customStyle="1" w:styleId="Bibliography1">
    <w:name w:val="Bibliography1"/>
    <w:basedOn w:val="Normal"/>
    <w:uiPriority w:val="99"/>
    <w:rsid w:val="00BC2AB7"/>
    <w:pPr>
      <w:numPr>
        <w:numId w:val="41"/>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BC2AB7"/>
    <w:rPr>
      <w:rFonts w:eastAsia="Malgun Gothic"/>
      <w:lang w:val="en-GB"/>
    </w:rPr>
  </w:style>
  <w:style w:type="character" w:customStyle="1" w:styleId="Annex3Char1">
    <w:name w:val="Annex 3 Char1"/>
    <w:uiPriority w:val="99"/>
    <w:rsid w:val="00BC2AB7"/>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BC2AB7"/>
    <w:pPr>
      <w:tabs>
        <w:tab w:val="clear" w:pos="397"/>
        <w:tab w:val="clear" w:pos="792"/>
        <w:tab w:val="num" w:pos="794"/>
      </w:tabs>
      <w:ind w:left="794" w:hanging="391"/>
    </w:pPr>
  </w:style>
  <w:style w:type="character" w:customStyle="1" w:styleId="00BodyTextChar">
    <w:name w:val="00 BodyText Char"/>
    <w:link w:val="00BodyText"/>
    <w:uiPriority w:val="99"/>
    <w:locked/>
    <w:rsid w:val="00BC2AB7"/>
    <w:rPr>
      <w:rFonts w:ascii="Arial" w:eastAsia="MS Mincho" w:hAnsi="Arial"/>
      <w:sz w:val="22"/>
      <w:lang w:eastAsia="ja-JP"/>
    </w:rPr>
  </w:style>
  <w:style w:type="paragraph" w:customStyle="1" w:styleId="CharCharCharCharCharCharChar">
    <w:name w:val="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Normal"/>
    <w:next w:val="Normal"/>
    <w:uiPriority w:val="99"/>
    <w:rsid w:val="00BC2AB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BC2AB7"/>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BC2AB7"/>
    <w:pPr>
      <w:numPr>
        <w:numId w:val="2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BC2AB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BC2AB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BC2AB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Normal"/>
    <w:uiPriority w:val="99"/>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BC2AB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BC2AB7"/>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styleId="HTMLPreformatted">
    <w:name w:val="HTML Preformatted"/>
    <w:basedOn w:val="Normal"/>
    <w:link w:val="HTMLPreformattedChar"/>
    <w:uiPriority w:val="99"/>
    <w:rsid w:val="00BC2AB7"/>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BC2AB7"/>
    <w:rPr>
      <w:rFonts w:ascii="Courier New" w:eastAsia="Malgun Gothic" w:hAnsi="Courier New"/>
      <w:lang w:val="en-GB" w:eastAsia="zh-CN"/>
    </w:rPr>
  </w:style>
  <w:style w:type="paragraph" w:customStyle="1" w:styleId="a2">
    <w:name w:val="a2"/>
    <w:basedOn w:val="Heading2"/>
    <w:next w:val="Normal"/>
    <w:uiPriority w:val="99"/>
    <w:rsid w:val="00BC2AB7"/>
    <w:pPr>
      <w:keepLines w:val="0"/>
      <w:numPr>
        <w:numId w:val="42"/>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BC2AB7"/>
    <w:pPr>
      <w:keepLines w:val="0"/>
      <w:numPr>
        <w:numId w:val="42"/>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BC2AB7"/>
    <w:pPr>
      <w:keepLines w:val="0"/>
      <w:numPr>
        <w:numId w:val="42"/>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BC2AB7"/>
    <w:pPr>
      <w:keepLines w:val="0"/>
      <w:numPr>
        <w:numId w:val="42"/>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BC2AB7"/>
    <w:pPr>
      <w:keepLines w:val="0"/>
      <w:numPr>
        <w:numId w:val="42"/>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BC2AB7"/>
    <w:pPr>
      <w:keepNext/>
      <w:pageBreakBefore/>
      <w:numPr>
        <w:numId w:val="4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BC2AB7"/>
    <w:pPr>
      <w:numPr>
        <w:numId w:val="43"/>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BC2AB7"/>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BC2AB7"/>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BC2AB7"/>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BC2AB7"/>
    <w:pPr>
      <w:numPr>
        <w:numId w:val="44"/>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BC2AB7"/>
    <w:pPr>
      <w:numPr>
        <w:ilvl w:val="1"/>
        <w:numId w:val="44"/>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BC2AB7"/>
    <w:pPr>
      <w:numPr>
        <w:ilvl w:val="2"/>
        <w:numId w:val="44"/>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BC2AB7"/>
    <w:pPr>
      <w:numPr>
        <w:ilvl w:val="3"/>
        <w:numId w:val="44"/>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BC2AB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BC2AB7"/>
    <w:rPr>
      <w:rFonts w:eastAsia="Malgun Gothic"/>
      <w:lang w:eastAsia="zh-CN"/>
    </w:rPr>
  </w:style>
  <w:style w:type="character" w:customStyle="1" w:styleId="DateChar">
    <w:name w:val="Date Char"/>
    <w:basedOn w:val="DefaultParagraphFont"/>
    <w:link w:val="Date"/>
    <w:uiPriority w:val="99"/>
    <w:rsid w:val="00BC2AB7"/>
    <w:rPr>
      <w:rFonts w:ascii="Times New Roman" w:eastAsia="Malgun Gothic" w:hAnsi="Times New Roman"/>
      <w:lang w:val="en-GB" w:eastAsia="zh-CN"/>
    </w:rPr>
  </w:style>
  <w:style w:type="paragraph" w:customStyle="1" w:styleId="StyleHeading1Justified">
    <w:name w:val="Style Heading 1 + Justified"/>
    <w:basedOn w:val="Heading1"/>
    <w:rsid w:val="00BC2AB7"/>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BC2AB7"/>
    <w:rPr>
      <w:rFonts w:ascii="Times New Roman" w:eastAsia="Malgun Gothic" w:hAnsi="Times New Roman"/>
      <w:lang w:val="en-GB"/>
    </w:rPr>
  </w:style>
  <w:style w:type="character" w:styleId="Emphasis">
    <w:name w:val="Emphasis"/>
    <w:basedOn w:val="DefaultParagraphFont"/>
    <w:qFormat/>
    <w:rsid w:val="00BC2AB7"/>
    <w:rPr>
      <w:i/>
    </w:rPr>
  </w:style>
  <w:style w:type="paragraph" w:customStyle="1" w:styleId="Style4ptBefore0pt">
    <w:name w:val="Style 4 pt Before:  0 pt"/>
    <w:basedOn w:val="Normal"/>
    <w:uiPriority w:val="99"/>
    <w:rsid w:val="00BC2AB7"/>
    <w:pPr>
      <w:spacing w:before="0"/>
    </w:pPr>
    <w:rPr>
      <w:rFonts w:eastAsia="Malgun Gothic"/>
      <w:sz w:val="24"/>
    </w:rPr>
  </w:style>
  <w:style w:type="paragraph" w:customStyle="1" w:styleId="MediumGrid1-Accent21">
    <w:name w:val="Medium Grid 1 - Accent 21"/>
    <w:basedOn w:val="Normal"/>
    <w:uiPriority w:val="34"/>
    <w:qFormat/>
    <w:rsid w:val="00BC2AB7"/>
    <w:pPr>
      <w:ind w:left="720"/>
    </w:pPr>
    <w:rPr>
      <w:rFonts w:eastAsia="Malgun Gothic"/>
    </w:rPr>
  </w:style>
  <w:style w:type="paragraph" w:customStyle="1" w:styleId="ColorfulShading-Accent11">
    <w:name w:val="Colorful Shading - Accent 11"/>
    <w:hidden/>
    <w:uiPriority w:val="99"/>
    <w:semiHidden/>
    <w:rsid w:val="00BC2AB7"/>
    <w:rPr>
      <w:rFonts w:ascii="Times New Roman" w:eastAsia="Malgun Gothic" w:hAnsi="Times New Roman"/>
      <w:lang w:val="en-GB"/>
    </w:rPr>
  </w:style>
  <w:style w:type="paragraph" w:customStyle="1" w:styleId="MediumList2-Accent22">
    <w:name w:val="Medium List 2 - Accent 22"/>
    <w:hidden/>
    <w:uiPriority w:val="99"/>
    <w:semiHidden/>
    <w:rsid w:val="00BC2AB7"/>
    <w:rPr>
      <w:rFonts w:ascii="Times New Roman" w:eastAsia="Malgun Gothic" w:hAnsi="Times New Roman"/>
      <w:lang w:val="en-GB"/>
    </w:rPr>
  </w:style>
  <w:style w:type="paragraph" w:customStyle="1" w:styleId="MediumGrid1-Accent22">
    <w:name w:val="Medium Grid 1 - Accent 22"/>
    <w:basedOn w:val="Normal"/>
    <w:uiPriority w:val="34"/>
    <w:qFormat/>
    <w:rsid w:val="00BC2AB7"/>
    <w:pPr>
      <w:ind w:left="720"/>
    </w:pPr>
    <w:rPr>
      <w:rFonts w:eastAsia="Malgun Gothic"/>
    </w:rPr>
  </w:style>
  <w:style w:type="paragraph" w:customStyle="1" w:styleId="ColorfulList-Accent12">
    <w:name w:val="Colorful List - Accent 12"/>
    <w:basedOn w:val="Normal"/>
    <w:uiPriority w:val="34"/>
    <w:qFormat/>
    <w:rsid w:val="00BC2AB7"/>
    <w:pPr>
      <w:ind w:left="720"/>
      <w:textAlignment w:val="auto"/>
    </w:pPr>
    <w:rPr>
      <w:rFonts w:eastAsia="Malgun Gothic"/>
    </w:rPr>
  </w:style>
  <w:style w:type="paragraph" w:customStyle="1" w:styleId="annex-heading3">
    <w:name w:val="annex-heading3"/>
    <w:basedOn w:val="Annex3"/>
    <w:link w:val="annex-heading3Char"/>
    <w:qFormat/>
    <w:rsid w:val="00BC2AB7"/>
    <w:pPr>
      <w:tabs>
        <w:tab w:val="clear" w:pos="1440"/>
        <w:tab w:val="clear" w:pos="2160"/>
      </w:tabs>
      <w:textAlignment w:val="auto"/>
    </w:pPr>
  </w:style>
  <w:style w:type="character" w:customStyle="1" w:styleId="annex-heading3Char">
    <w:name w:val="annex-heading3 Char"/>
    <w:link w:val="annex-heading3"/>
    <w:locked/>
    <w:rsid w:val="00BC2AB7"/>
    <w:rPr>
      <w:rFonts w:ascii="Times New Roman" w:eastAsia="Malgun Gothic" w:hAnsi="Times New Roman"/>
      <w:b/>
      <w:bCs/>
      <w:lang w:val="en-GB"/>
    </w:rPr>
  </w:style>
  <w:style w:type="paragraph" w:customStyle="1" w:styleId="ColorfulShading-Accent13">
    <w:name w:val="Colorful Shading - Accent 13"/>
    <w:hidden/>
    <w:uiPriority w:val="99"/>
    <w:semiHidden/>
    <w:rsid w:val="00BC2AB7"/>
    <w:rPr>
      <w:rFonts w:ascii="Times New Roman" w:eastAsia="Malgun Gothic" w:hAnsi="Times New Roman"/>
      <w:lang w:val="en-GB"/>
    </w:rPr>
  </w:style>
  <w:style w:type="paragraph" w:customStyle="1" w:styleId="ColorfulList-Accent13">
    <w:name w:val="Colorful List - Accent 13"/>
    <w:basedOn w:val="Normal"/>
    <w:uiPriority w:val="34"/>
    <w:qFormat/>
    <w:rsid w:val="00BC2AB7"/>
    <w:pPr>
      <w:ind w:left="720"/>
      <w:textAlignment w:val="auto"/>
    </w:pPr>
    <w:rPr>
      <w:rFonts w:eastAsia="Malgun Gothic"/>
    </w:rPr>
  </w:style>
  <w:style w:type="paragraph" w:customStyle="1" w:styleId="3N">
    <w:name w:val="3N"/>
    <w:basedOn w:val="Normal"/>
    <w:link w:val="3NChar"/>
    <w:qFormat/>
    <w:rsid w:val="00BC2AB7"/>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BC2AB7"/>
    <w:rPr>
      <w:rFonts w:ascii="Times New Roman" w:eastAsia="Malgun Gothic" w:hAnsi="Times New Roman"/>
      <w:lang w:val="en-GB"/>
    </w:rPr>
  </w:style>
  <w:style w:type="paragraph" w:customStyle="1" w:styleId="st">
    <w:name w:val="st"/>
    <w:basedOn w:val="Normal"/>
    <w:rsid w:val="00BC2AB7"/>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rsid w:val="00BC2AB7"/>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BC2AB7"/>
    <w:pPr>
      <w:keepNext/>
      <w:keepLines/>
      <w:numPr>
        <w:ilvl w:val="5"/>
        <w:numId w:val="87"/>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BC2AB7"/>
    <w:pPr>
      <w:spacing w:before="480"/>
      <w:jc w:val="center"/>
    </w:pPr>
    <w:rPr>
      <w:rFonts w:eastAsia="Malgun Gothic"/>
      <w:b/>
      <w:sz w:val="24"/>
    </w:rPr>
  </w:style>
  <w:style w:type="paragraph" w:customStyle="1" w:styleId="3H6">
    <w:name w:val="3H6"/>
    <w:basedOn w:val="Normal"/>
    <w:uiPriority w:val="99"/>
    <w:rsid w:val="00BC2AB7"/>
    <w:pPr>
      <w:tabs>
        <w:tab w:val="num" w:pos="794"/>
      </w:tabs>
    </w:pPr>
    <w:rPr>
      <w:rFonts w:eastAsia="Malgun Gothic"/>
    </w:rPr>
  </w:style>
  <w:style w:type="paragraph" w:customStyle="1" w:styleId="3H7">
    <w:name w:val="3H7"/>
    <w:basedOn w:val="Normal"/>
    <w:uiPriority w:val="99"/>
    <w:rsid w:val="00BC2AB7"/>
    <w:pPr>
      <w:tabs>
        <w:tab w:val="num" w:pos="794"/>
      </w:tabs>
    </w:pPr>
    <w:rPr>
      <w:rFonts w:eastAsia="Malgun Gothic"/>
    </w:rPr>
  </w:style>
  <w:style w:type="paragraph" w:customStyle="1" w:styleId="3H9">
    <w:name w:val="3H9"/>
    <w:basedOn w:val="Normal"/>
    <w:uiPriority w:val="99"/>
    <w:rsid w:val="00BC2AB7"/>
    <w:pPr>
      <w:tabs>
        <w:tab w:val="clear" w:pos="794"/>
      </w:tabs>
    </w:pPr>
    <w:rPr>
      <w:rFonts w:eastAsia="Malgun Gothic"/>
    </w:rPr>
  </w:style>
  <w:style w:type="character" w:customStyle="1" w:styleId="hps">
    <w:name w:val="hps"/>
    <w:rsid w:val="00BC2AB7"/>
  </w:style>
  <w:style w:type="paragraph" w:customStyle="1" w:styleId="3HeaderFooter">
    <w:name w:val="3HeaderFooter"/>
    <w:basedOn w:val="3N"/>
    <w:link w:val="3HeaderFooterChar"/>
    <w:qFormat/>
    <w:rsid w:val="00BC2AB7"/>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BC2AB7"/>
    <w:rPr>
      <w:rFonts w:ascii="Times New Roman" w:eastAsia="Malgun Gothic" w:hAnsi="Times New Roman"/>
      <w:b/>
      <w:sz w:val="22"/>
      <w:szCs w:val="22"/>
      <w:lang w:val="en-GB"/>
    </w:rPr>
  </w:style>
  <w:style w:type="paragraph" w:customStyle="1" w:styleId="3L1">
    <w:name w:val="3L1"/>
    <w:basedOn w:val="3H1"/>
    <w:link w:val="3L1Char"/>
    <w:qFormat/>
    <w:rsid w:val="00BC2AB7"/>
    <w:pPr>
      <w:keepLines w:val="0"/>
      <w:widowControl w:val="0"/>
      <w:outlineLvl w:val="9"/>
    </w:pPr>
    <w:rPr>
      <w:bCs/>
    </w:rPr>
  </w:style>
  <w:style w:type="paragraph" w:customStyle="1" w:styleId="3H0">
    <w:name w:val="3H0"/>
    <w:next w:val="3N"/>
    <w:link w:val="3H0Char"/>
    <w:uiPriority w:val="99"/>
    <w:qFormat/>
    <w:rsid w:val="00BC2AB7"/>
    <w:pPr>
      <w:keepNext/>
      <w:keepLines/>
      <w:numPr>
        <w:numId w:val="87"/>
      </w:numPr>
      <w:spacing w:before="313"/>
      <w:jc w:val="both"/>
      <w:outlineLvl w:val="1"/>
    </w:pPr>
    <w:rPr>
      <w:rFonts w:ascii="Times New Roman" w:eastAsia="Malgun Gothic" w:hAnsi="Times New Roman"/>
      <w:b/>
      <w:sz w:val="22"/>
      <w:lang w:val="en-GB"/>
    </w:rPr>
  </w:style>
  <w:style w:type="character" w:customStyle="1" w:styleId="3L1Char">
    <w:name w:val="3L1 Char"/>
    <w:link w:val="3L1"/>
    <w:locked/>
    <w:rsid w:val="00BC2AB7"/>
    <w:rPr>
      <w:rFonts w:ascii="Times New Roman" w:eastAsia="Malgun Gothic" w:hAnsi="Times New Roman"/>
      <w:b/>
      <w:bCs/>
      <w:lang w:val="en-GB"/>
    </w:rPr>
  </w:style>
  <w:style w:type="paragraph" w:customStyle="1" w:styleId="3H1">
    <w:name w:val="3H1"/>
    <w:basedOn w:val="3H0"/>
    <w:next w:val="3N"/>
    <w:link w:val="3H1Char"/>
    <w:uiPriority w:val="99"/>
    <w:qFormat/>
    <w:rsid w:val="00BC2AB7"/>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BC2AB7"/>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BC2AB7"/>
    <w:pPr>
      <w:spacing w:after="60"/>
    </w:pPr>
    <w:rPr>
      <w:noProof/>
    </w:rPr>
  </w:style>
  <w:style w:type="character" w:customStyle="1" w:styleId="3H1Char">
    <w:name w:val="3H1 Char"/>
    <w:link w:val="3H1"/>
    <w:uiPriority w:val="99"/>
    <w:locked/>
    <w:rsid w:val="00BC2AB7"/>
    <w:rPr>
      <w:rFonts w:ascii="Times New Roman" w:eastAsia="Malgun Gothic" w:hAnsi="Times New Roman"/>
      <w:b/>
      <w:lang w:val="en-GB"/>
    </w:rPr>
  </w:style>
  <w:style w:type="paragraph" w:customStyle="1" w:styleId="3H3">
    <w:name w:val="3H3"/>
    <w:basedOn w:val="3H2"/>
    <w:next w:val="3N"/>
    <w:link w:val="3H3Char"/>
    <w:uiPriority w:val="99"/>
    <w:qFormat/>
    <w:rsid w:val="00BC2AB7"/>
    <w:pPr>
      <w:numPr>
        <w:ilvl w:val="3"/>
      </w:numPr>
      <w:tabs>
        <w:tab w:val="clear" w:pos="794"/>
        <w:tab w:val="num" w:pos="360"/>
      </w:tabs>
      <w:ind w:left="2880" w:hanging="360"/>
      <w:outlineLvl w:val="4"/>
    </w:pPr>
  </w:style>
  <w:style w:type="character" w:customStyle="1" w:styleId="3TableChar">
    <w:name w:val="3Table Char"/>
    <w:link w:val="3Table"/>
    <w:locked/>
    <w:rsid w:val="00BC2AB7"/>
    <w:rPr>
      <w:rFonts w:ascii="Times New Roman" w:eastAsia="Malgun Gothic" w:hAnsi="Times New Roman"/>
      <w:noProof/>
      <w:lang w:val="en-GB"/>
    </w:rPr>
  </w:style>
  <w:style w:type="paragraph" w:customStyle="1" w:styleId="3H4">
    <w:name w:val="3H4"/>
    <w:basedOn w:val="3H3"/>
    <w:next w:val="3N"/>
    <w:link w:val="3H4Char"/>
    <w:uiPriority w:val="99"/>
    <w:qFormat/>
    <w:rsid w:val="00BC2AB7"/>
    <w:pPr>
      <w:numPr>
        <w:ilvl w:val="4"/>
      </w:numPr>
      <w:tabs>
        <w:tab w:val="clear" w:pos="794"/>
        <w:tab w:val="num" w:pos="360"/>
      </w:tabs>
      <w:ind w:left="3600"/>
      <w:outlineLvl w:val="5"/>
    </w:pPr>
  </w:style>
  <w:style w:type="character" w:customStyle="1" w:styleId="3H2Char">
    <w:name w:val="3H2 Char"/>
    <w:link w:val="3H2"/>
    <w:uiPriority w:val="99"/>
    <w:locked/>
    <w:rsid w:val="00BC2AB7"/>
    <w:rPr>
      <w:rFonts w:ascii="Times New Roman" w:eastAsia="Malgun Gothic" w:hAnsi="Times New Roman"/>
      <w:b/>
      <w:lang w:val="en-GB"/>
    </w:rPr>
  </w:style>
  <w:style w:type="paragraph" w:customStyle="1" w:styleId="3L1Note">
    <w:name w:val="3L1Note"/>
    <w:basedOn w:val="3L1"/>
    <w:link w:val="3L1NoteChar"/>
    <w:qFormat/>
    <w:rsid w:val="00BC2AB7"/>
    <w:pPr>
      <w:numPr>
        <w:ilvl w:val="0"/>
        <w:numId w:val="0"/>
      </w:numPr>
      <w:ind w:left="794"/>
    </w:pPr>
  </w:style>
  <w:style w:type="character" w:customStyle="1" w:styleId="3H3Char">
    <w:name w:val="3H3 Char"/>
    <w:link w:val="3H3"/>
    <w:uiPriority w:val="99"/>
    <w:locked/>
    <w:rsid w:val="00BC2AB7"/>
    <w:rPr>
      <w:rFonts w:ascii="Times New Roman" w:eastAsia="Malgun Gothic" w:hAnsi="Times New Roman"/>
      <w:b/>
      <w:lang w:val="en-GB"/>
    </w:rPr>
  </w:style>
  <w:style w:type="character" w:customStyle="1" w:styleId="3DVCAnnexLevel0Char">
    <w:name w:val="3DVC Annex Level 0 Char"/>
    <w:rsid w:val="00BC2AB7"/>
    <w:rPr>
      <w:rFonts w:ascii="Times New Roman" w:hAnsi="Times New Roman"/>
      <w:b/>
      <w:sz w:val="22"/>
      <w:lang w:val="en-GB" w:eastAsia="en-US"/>
    </w:rPr>
  </w:style>
  <w:style w:type="character" w:customStyle="1" w:styleId="3L1NoteChar">
    <w:name w:val="3L1Note Char"/>
    <w:link w:val="3L1Note"/>
    <w:locked/>
    <w:rsid w:val="00BC2AB7"/>
    <w:rPr>
      <w:rFonts w:ascii="Times New Roman" w:eastAsia="Malgun Gothic" w:hAnsi="Times New Roman"/>
      <w:b/>
      <w:bCs/>
      <w:lang w:val="en-GB"/>
    </w:rPr>
  </w:style>
  <w:style w:type="character" w:customStyle="1" w:styleId="3DVCLevel1Char">
    <w:name w:val="3DVC Level 1 Char"/>
    <w:rsid w:val="00BC2AB7"/>
    <w:rPr>
      <w:rFonts w:ascii="Times New Roman" w:hAnsi="Times New Roman"/>
      <w:b/>
      <w:lang w:val="en-GB" w:eastAsia="en-US"/>
    </w:rPr>
  </w:style>
  <w:style w:type="paragraph" w:customStyle="1" w:styleId="3EdNotes">
    <w:name w:val="3EdNotes"/>
    <w:basedOn w:val="Normal"/>
    <w:link w:val="3EdNotesChar"/>
    <w:uiPriority w:val="99"/>
    <w:qFormat/>
    <w:rsid w:val="00BC2AB7"/>
    <w:pPr>
      <w:numPr>
        <w:numId w:val="85"/>
      </w:numPr>
      <w:tabs>
        <w:tab w:val="clear" w:pos="794"/>
        <w:tab w:val="left" w:pos="284"/>
      </w:tabs>
      <w:spacing w:before="0"/>
    </w:pPr>
    <w:rPr>
      <w:rFonts w:eastAsia="Malgun Gothic"/>
    </w:rPr>
  </w:style>
  <w:style w:type="character" w:customStyle="1" w:styleId="3H4Char">
    <w:name w:val="3H4 Char"/>
    <w:link w:val="3H4"/>
    <w:uiPriority w:val="99"/>
    <w:locked/>
    <w:rsid w:val="00BC2AB7"/>
    <w:rPr>
      <w:rFonts w:ascii="Times New Roman" w:eastAsia="Malgun Gothic" w:hAnsi="Times New Roman"/>
      <w:b/>
      <w:lang w:val="en-GB"/>
    </w:rPr>
  </w:style>
  <w:style w:type="character" w:customStyle="1" w:styleId="3DVCLevel2Char">
    <w:name w:val="3DVC Level 2 Char"/>
    <w:rsid w:val="00BC2AB7"/>
    <w:rPr>
      <w:rFonts w:ascii="Times New Roman" w:hAnsi="Times New Roman"/>
      <w:b/>
      <w:lang w:val="en-GB"/>
    </w:rPr>
  </w:style>
  <w:style w:type="character" w:customStyle="1" w:styleId="3EdNotesChar">
    <w:name w:val="3EdNotes Char"/>
    <w:link w:val="3EdNotes"/>
    <w:uiPriority w:val="99"/>
    <w:locked/>
    <w:rsid w:val="00BC2AB7"/>
    <w:rPr>
      <w:rFonts w:ascii="Times New Roman" w:eastAsia="Malgun Gothic" w:hAnsi="Times New Roman"/>
      <w:lang w:val="en-GB"/>
    </w:rPr>
  </w:style>
  <w:style w:type="paragraph" w:customStyle="1" w:styleId="3TOCLOFLOT">
    <w:name w:val="3TOCLOFLOT"/>
    <w:basedOn w:val="3N"/>
    <w:link w:val="3TOCLOFLOTChar"/>
    <w:qFormat/>
    <w:rsid w:val="00BC2AB7"/>
    <w:pPr>
      <w:keepNext/>
      <w:jc w:val="center"/>
      <w:outlineLvl w:val="0"/>
    </w:pPr>
    <w:rPr>
      <w:b/>
      <w:caps/>
      <w:sz w:val="24"/>
      <w:szCs w:val="24"/>
    </w:rPr>
  </w:style>
  <w:style w:type="character" w:customStyle="1" w:styleId="3TOCLOFLOTChar">
    <w:name w:val="3TOCLOFLOT Char"/>
    <w:link w:val="3TOCLOFLOT"/>
    <w:locked/>
    <w:rsid w:val="00BC2AB7"/>
    <w:rPr>
      <w:rFonts w:ascii="Times New Roman" w:eastAsia="Malgun Gothic" w:hAnsi="Times New Roman"/>
      <w:b/>
      <w:caps/>
      <w:sz w:val="24"/>
      <w:szCs w:val="24"/>
      <w:lang w:val="en-GB"/>
    </w:rPr>
  </w:style>
  <w:style w:type="paragraph" w:customStyle="1" w:styleId="Note1CharCharCharCharCharChar">
    <w:name w:val="Note 1 Char Char Char Char Char Char"/>
    <w:basedOn w:val="Normal"/>
    <w:uiPriority w:val="99"/>
    <w:rsid w:val="00BC2AB7"/>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BC2AB7"/>
    <w:rPr>
      <w:rFonts w:ascii="Times New Roman" w:hAnsi="Times New Roman"/>
      <w:b/>
      <w:lang w:val="en-GB"/>
    </w:rPr>
  </w:style>
  <w:style w:type="paragraph" w:customStyle="1" w:styleId="3S0">
    <w:name w:val="3S0"/>
    <w:basedOn w:val="Normal"/>
    <w:link w:val="3S0Char"/>
    <w:uiPriority w:val="99"/>
    <w:qFormat/>
    <w:rsid w:val="00BC2AB7"/>
    <w:pPr>
      <w:ind w:left="794" w:hanging="794"/>
    </w:pPr>
    <w:rPr>
      <w:rFonts w:eastAsia="Malgun Gothic"/>
    </w:rPr>
  </w:style>
  <w:style w:type="character" w:customStyle="1" w:styleId="3H0Char">
    <w:name w:val="3H0 Char"/>
    <w:link w:val="3H0"/>
    <w:uiPriority w:val="99"/>
    <w:locked/>
    <w:rsid w:val="00BC2AB7"/>
    <w:rPr>
      <w:rFonts w:ascii="Times New Roman" w:eastAsia="Malgun Gothic" w:hAnsi="Times New Roman"/>
      <w:b/>
      <w:sz w:val="22"/>
      <w:lang w:val="en-GB"/>
    </w:rPr>
  </w:style>
  <w:style w:type="character" w:customStyle="1" w:styleId="3DVCLevel4Char">
    <w:name w:val="3DVC Level 4 Char"/>
    <w:rsid w:val="00BC2AB7"/>
    <w:rPr>
      <w:rFonts w:ascii="Times New Roman" w:hAnsi="Times New Roman"/>
      <w:b/>
      <w:lang w:val="en-GB"/>
    </w:rPr>
  </w:style>
  <w:style w:type="character" w:customStyle="1" w:styleId="3S0Char">
    <w:name w:val="3S0 Char"/>
    <w:link w:val="3S0"/>
    <w:uiPriority w:val="99"/>
    <w:locked/>
    <w:rsid w:val="00BC2AB7"/>
    <w:rPr>
      <w:rFonts w:ascii="Times New Roman" w:eastAsia="Malgun Gothic" w:hAnsi="Times New Roman"/>
      <w:lang w:val="en-GB"/>
    </w:rPr>
  </w:style>
  <w:style w:type="character" w:customStyle="1" w:styleId="3DVCLevel5Char">
    <w:name w:val="3DVC Level 5 Char"/>
    <w:link w:val="3H5"/>
    <w:uiPriority w:val="99"/>
    <w:locked/>
    <w:rsid w:val="00BC2AB7"/>
    <w:rPr>
      <w:rFonts w:ascii="Times New Roman" w:eastAsia="Malgun Gothic" w:hAnsi="Times New Roman"/>
      <w:b/>
      <w:lang w:val="en-GB"/>
    </w:rPr>
  </w:style>
  <w:style w:type="paragraph" w:customStyle="1" w:styleId="4H0">
    <w:name w:val="4H0"/>
    <w:basedOn w:val="3H0"/>
    <w:link w:val="4H0Char"/>
    <w:qFormat/>
    <w:rsid w:val="00BC2AB7"/>
    <w:pPr>
      <w:numPr>
        <w:numId w:val="88"/>
      </w:numPr>
      <w:tabs>
        <w:tab w:val="left" w:pos="794"/>
      </w:tabs>
    </w:pPr>
  </w:style>
  <w:style w:type="paragraph" w:customStyle="1" w:styleId="4H1">
    <w:name w:val="4H1"/>
    <w:basedOn w:val="3N"/>
    <w:link w:val="4H1Char"/>
    <w:qFormat/>
    <w:rsid w:val="00BC2AB7"/>
    <w:pPr>
      <w:numPr>
        <w:ilvl w:val="1"/>
        <w:numId w:val="88"/>
      </w:numPr>
    </w:pPr>
    <w:rPr>
      <w:b/>
    </w:rPr>
  </w:style>
  <w:style w:type="character" w:customStyle="1" w:styleId="4H0Char">
    <w:name w:val="4H0 Char"/>
    <w:link w:val="4H0"/>
    <w:locked/>
    <w:rsid w:val="00BC2AB7"/>
    <w:rPr>
      <w:rFonts w:ascii="Times New Roman" w:eastAsia="Malgun Gothic" w:hAnsi="Times New Roman"/>
      <w:b/>
      <w:sz w:val="22"/>
      <w:lang w:val="en-GB"/>
    </w:rPr>
  </w:style>
  <w:style w:type="paragraph" w:customStyle="1" w:styleId="4H2">
    <w:name w:val="4H2"/>
    <w:basedOn w:val="Normal"/>
    <w:rsid w:val="00BC2AB7"/>
    <w:pPr>
      <w:numPr>
        <w:ilvl w:val="2"/>
        <w:numId w:val="88"/>
      </w:numPr>
    </w:pPr>
    <w:rPr>
      <w:rFonts w:eastAsia="Malgun Gothic"/>
    </w:rPr>
  </w:style>
  <w:style w:type="character" w:customStyle="1" w:styleId="4H1Char">
    <w:name w:val="4H1 Char"/>
    <w:link w:val="4H1"/>
    <w:locked/>
    <w:rsid w:val="00BC2AB7"/>
    <w:rPr>
      <w:rFonts w:ascii="Times New Roman" w:eastAsia="Malgun Gothic" w:hAnsi="Times New Roman"/>
      <w:b/>
      <w:lang w:val="en-GB"/>
    </w:rPr>
  </w:style>
  <w:style w:type="character" w:styleId="SubtleReference">
    <w:name w:val="Subtle Reference"/>
    <w:basedOn w:val="DefaultParagraphFont"/>
    <w:uiPriority w:val="31"/>
    <w:qFormat/>
    <w:rsid w:val="00BC2AB7"/>
    <w:rPr>
      <w:smallCaps/>
      <w:color w:val="C0504D"/>
      <w:u w:val="single"/>
    </w:rPr>
  </w:style>
  <w:style w:type="paragraph" w:customStyle="1" w:styleId="3N0">
    <w:name w:val="3N0"/>
    <w:basedOn w:val="Normal"/>
    <w:link w:val="3N0Char"/>
    <w:qFormat/>
    <w:rsid w:val="00BC2AB7"/>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BC2AB7"/>
    <w:rPr>
      <w:rFonts w:ascii="Times New Roman" w:eastAsia="Malgun Gothic" w:hAnsi="Times New Roman"/>
      <w:lang w:val="en-GB"/>
    </w:rPr>
  </w:style>
  <w:style w:type="paragraph" w:styleId="TOCHeading">
    <w:name w:val="TOC Heading"/>
    <w:basedOn w:val="Heading1"/>
    <w:next w:val="Normal"/>
    <w:uiPriority w:val="39"/>
    <w:unhideWhenUsed/>
    <w:qFormat/>
    <w:rsid w:val="00BC2AB7"/>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BC2AB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BC2AB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BC2AB7"/>
    <w:rPr>
      <w:rFonts w:ascii="Cambria" w:eastAsia="SimSun" w:hAnsi="Cambria"/>
      <w:sz w:val="24"/>
      <w:szCs w:val="24"/>
      <w:shd w:val="pct20" w:color="auto" w:fill="auto"/>
      <w:lang w:val="en-GB"/>
    </w:rPr>
  </w:style>
  <w:style w:type="character" w:customStyle="1" w:styleId="summary">
    <w:name w:val="summary"/>
    <w:rsid w:val="00BC2AB7"/>
  </w:style>
  <w:style w:type="paragraph" w:customStyle="1" w:styleId="Bibliography3">
    <w:name w:val="Bibliography3"/>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BC2AB7"/>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rsid w:val="00BC2AB7"/>
    <w:rPr>
      <w:rFonts w:ascii="Calibri" w:eastAsia="SimSun" w:hAnsi="Calibri" w:cs="Consolas"/>
      <w:sz w:val="22"/>
      <w:szCs w:val="21"/>
    </w:rPr>
  </w:style>
  <w:style w:type="paragraph" w:customStyle="1" w:styleId="ColorfulShading-Accent14">
    <w:name w:val="Colorful Shading - Accent 14"/>
    <w:hidden/>
    <w:uiPriority w:val="99"/>
    <w:semiHidden/>
    <w:rsid w:val="00BC2AB7"/>
    <w:rPr>
      <w:rFonts w:ascii="Times New Roman" w:eastAsia="Malgun Gothic" w:hAnsi="Times New Roman"/>
      <w:lang w:val="en-GB"/>
    </w:rPr>
  </w:style>
  <w:style w:type="paragraph" w:customStyle="1" w:styleId="Bibliography8">
    <w:name w:val="Bibliography8"/>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Normal"/>
    <w:uiPriority w:val="34"/>
    <w:qFormat/>
    <w:rsid w:val="00BC2AB7"/>
    <w:pPr>
      <w:ind w:left="720" w:hanging="794"/>
    </w:pPr>
    <w:rPr>
      <w:rFonts w:eastAsia="Malgun Gothic"/>
    </w:rPr>
  </w:style>
  <w:style w:type="paragraph" w:customStyle="1" w:styleId="Bibliography9">
    <w:name w:val="Bibliography9"/>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Normal"/>
    <w:uiPriority w:val="99"/>
    <w:rsid w:val="00BC2AB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BC2AB7"/>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BC2AB7"/>
    <w:pPr>
      <w:numPr>
        <w:numId w:val="35"/>
      </w:numPr>
    </w:pPr>
  </w:style>
  <w:style w:type="numbering" w:customStyle="1" w:styleId="AVCBullet">
    <w:name w:val="AVC Bullet"/>
    <w:rsid w:val="00BC2AB7"/>
    <w:pPr>
      <w:numPr>
        <w:numId w:val="28"/>
      </w:numPr>
    </w:pPr>
  </w:style>
  <w:style w:type="numbering" w:customStyle="1" w:styleId="3DHeading">
    <w:name w:val="3D Heading"/>
    <w:uiPriority w:val="99"/>
    <w:rsid w:val="00BC2AB7"/>
    <w:pPr>
      <w:numPr>
        <w:numId w:val="86"/>
      </w:numPr>
    </w:pPr>
  </w:style>
  <w:style w:type="numbering" w:customStyle="1" w:styleId="SVCBullets">
    <w:name w:val="SVC Bullets"/>
    <w:rsid w:val="00BC2AB7"/>
    <w:pPr>
      <w:numPr>
        <w:numId w:val="26"/>
      </w:numPr>
    </w:pPr>
  </w:style>
  <w:style w:type="numbering" w:customStyle="1" w:styleId="SVCIndent">
    <w:name w:val="SVC Indent"/>
    <w:rsid w:val="00BC2AB7"/>
    <w:pPr>
      <w:numPr>
        <w:numId w:val="36"/>
      </w:numPr>
    </w:pPr>
  </w:style>
  <w:style w:type="numbering" w:styleId="1ai">
    <w:name w:val="Outline List 1"/>
    <w:basedOn w:val="NoList"/>
    <w:uiPriority w:val="99"/>
    <w:unhideWhenUsed/>
    <w:rsid w:val="00BC2AB7"/>
  </w:style>
  <w:style w:type="numbering" w:customStyle="1" w:styleId="NoList1">
    <w:name w:val="No List1"/>
    <w:next w:val="NoList"/>
    <w:uiPriority w:val="99"/>
    <w:semiHidden/>
    <w:unhideWhenUsed/>
    <w:rsid w:val="00BC2AB7"/>
  </w:style>
  <w:style w:type="numbering" w:customStyle="1" w:styleId="SVCNumbers1">
    <w:name w:val="SVC Numbers1"/>
    <w:rsid w:val="00BC2AB7"/>
  </w:style>
  <w:style w:type="numbering" w:customStyle="1" w:styleId="AVCBullet1">
    <w:name w:val="AVC Bullet1"/>
    <w:rsid w:val="00BC2AB7"/>
  </w:style>
  <w:style w:type="numbering" w:customStyle="1" w:styleId="SVCBullets1">
    <w:name w:val="SVC Bullets1"/>
    <w:rsid w:val="00BC2AB7"/>
  </w:style>
  <w:style w:type="numbering" w:customStyle="1" w:styleId="SVCIndent1">
    <w:name w:val="SVC Indent1"/>
    <w:rsid w:val="00BC2AB7"/>
  </w:style>
  <w:style w:type="numbering" w:customStyle="1" w:styleId="1ai1">
    <w:name w:val="1 / a / i1"/>
    <w:basedOn w:val="NoList"/>
    <w:next w:val="1ai"/>
    <w:uiPriority w:val="99"/>
    <w:semiHidden/>
    <w:unhideWhenUsed/>
    <w:locked/>
    <w:rsid w:val="00BC2AB7"/>
  </w:style>
  <w:style w:type="numbering" w:styleId="111111">
    <w:name w:val="Outline List 2"/>
    <w:basedOn w:val="NoList"/>
    <w:uiPriority w:val="99"/>
    <w:unhideWhenUsed/>
    <w:rsid w:val="00BC2AB7"/>
  </w:style>
  <w:style w:type="numbering" w:customStyle="1" w:styleId="3DHeading1">
    <w:name w:val="3D Heading1"/>
    <w:uiPriority w:val="99"/>
    <w:rsid w:val="00BC2AB7"/>
  </w:style>
  <w:style w:type="numbering" w:styleId="ArticleSection">
    <w:name w:val="Outline List 3"/>
    <w:basedOn w:val="NoList"/>
    <w:uiPriority w:val="99"/>
    <w:unhideWhenUsed/>
    <w:rsid w:val="00BC2AB7"/>
  </w:style>
  <w:style w:type="paragraph" w:customStyle="1" w:styleId="Rec0">
    <w:name w:val="Rec"/>
    <w:basedOn w:val="Title"/>
    <w:rsid w:val="00BC2AB7"/>
  </w:style>
  <w:style w:type="character" w:customStyle="1" w:styleId="Note1CharCharCharCharCharCharChar">
    <w:name w:val="Note 1 Char Char Char Char Char Char Char"/>
    <w:uiPriority w:val="99"/>
    <w:rsid w:val="00BC2AB7"/>
    <w:rPr>
      <w:rFonts w:cs="Times New Roman"/>
      <w:sz w:val="18"/>
      <w:szCs w:val="18"/>
      <w:lang w:val="en-GB" w:eastAsia="en-US"/>
    </w:rPr>
  </w:style>
  <w:style w:type="character" w:customStyle="1" w:styleId="Note1CharCharCharCharCharCharChar1">
    <w:name w:val="Note 1 Char Char Char Char Char Char Char1"/>
    <w:uiPriority w:val="99"/>
    <w:rsid w:val="00BC2AB7"/>
    <w:rPr>
      <w:rFonts w:eastAsia="Batang" w:cs="Times New Roman"/>
      <w:sz w:val="18"/>
      <w:szCs w:val="18"/>
      <w:lang w:val="en-GB" w:eastAsia="en-US" w:bidi="ar-SA"/>
    </w:rPr>
  </w:style>
  <w:style w:type="character" w:customStyle="1" w:styleId="Note3Char">
    <w:name w:val="Note 3 Char"/>
    <w:uiPriority w:val="99"/>
    <w:rsid w:val="00BC2AB7"/>
    <w:rPr>
      <w:rFonts w:eastAsia="Batang" w:cs="Times New Roman"/>
      <w:sz w:val="18"/>
      <w:szCs w:val="18"/>
      <w:lang w:val="en-GB" w:eastAsia="en-US" w:bidi="ar-SA"/>
    </w:rPr>
  </w:style>
  <w:style w:type="character" w:customStyle="1" w:styleId="Annex2Char">
    <w:name w:val="Annex 2 Char"/>
    <w:link w:val="Annex2"/>
    <w:uiPriority w:val="99"/>
    <w:rsid w:val="00BC2AB7"/>
    <w:rPr>
      <w:rFonts w:ascii="Times New Roman" w:eastAsia="Malgun Gothic" w:hAnsi="Times New Roman"/>
      <w:b/>
      <w:bCs/>
      <w:sz w:val="22"/>
      <w:szCs w:val="22"/>
      <w:lang w:val="en-GB"/>
    </w:rPr>
  </w:style>
  <w:style w:type="character" w:customStyle="1" w:styleId="Annex3Char2">
    <w:name w:val="Annex 3 Char2"/>
    <w:link w:val="Annex3"/>
    <w:rsid w:val="00BC2AB7"/>
    <w:rPr>
      <w:rFonts w:ascii="Times New Roman" w:eastAsia="Malgun Gothic" w:hAnsi="Times New Roman"/>
      <w:b/>
      <w:bCs/>
      <w:lang w:val="en-GB"/>
    </w:rPr>
  </w:style>
  <w:style w:type="character" w:styleId="PlaceholderText">
    <w:name w:val="Placeholder Text"/>
    <w:uiPriority w:val="99"/>
    <w:rsid w:val="00BC2AB7"/>
    <w:rPr>
      <w:color w:val="808080"/>
    </w:rPr>
  </w:style>
  <w:style w:type="paragraph" w:customStyle="1" w:styleId="Text">
    <w:name w:val="Text"/>
    <w:basedOn w:val="Normal"/>
    <w:uiPriority w:val="99"/>
    <w:rsid w:val="00BC2AB7"/>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BC2AB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BC2AB7"/>
    <w:rPr>
      <w:rFonts w:eastAsia="Malgun Gothic"/>
    </w:rPr>
  </w:style>
  <w:style w:type="character" w:customStyle="1" w:styleId="EquationTabChar">
    <w:name w:val="EquationTab Char"/>
    <w:link w:val="EquationTab"/>
    <w:rsid w:val="00BC2AB7"/>
    <w:rPr>
      <w:rFonts w:ascii="Times New Roman" w:eastAsia="Malgun Gothic" w:hAnsi="Times New Roman"/>
      <w:lang w:val="en-GB"/>
    </w:rPr>
  </w:style>
  <w:style w:type="paragraph" w:customStyle="1" w:styleId="3H8">
    <w:name w:val="3H8"/>
    <w:basedOn w:val="Normal"/>
    <w:uiPriority w:val="99"/>
    <w:rsid w:val="00BC2AB7"/>
    <w:pPr>
      <w:tabs>
        <w:tab w:val="clear" w:pos="794"/>
      </w:tabs>
    </w:pPr>
    <w:rPr>
      <w:rFonts w:eastAsia="Malgun Gothic"/>
    </w:rPr>
  </w:style>
  <w:style w:type="paragraph" w:customStyle="1" w:styleId="3DVCAnnexSem0">
    <w:name w:val="3DVC Annex Sem 0"/>
    <w:basedOn w:val="Normal"/>
    <w:link w:val="3DVCAnnexSem0Char"/>
    <w:rsid w:val="00BC2AB7"/>
    <w:pPr>
      <w:ind w:left="794" w:hanging="794"/>
    </w:pPr>
    <w:rPr>
      <w:rFonts w:eastAsia="Malgun Gothic"/>
    </w:rPr>
  </w:style>
  <w:style w:type="character" w:customStyle="1" w:styleId="3DVCAnnexSem0Char">
    <w:name w:val="3DVC Annex Sem 0 Char"/>
    <w:link w:val="3DVCAnnexSem0"/>
    <w:rsid w:val="00BC2AB7"/>
    <w:rPr>
      <w:rFonts w:ascii="Times New Roman" w:eastAsia="Malgun Gothic" w:hAnsi="Times New Roman"/>
      <w:lang w:val="en-GB"/>
    </w:rPr>
  </w:style>
  <w:style w:type="paragraph" w:customStyle="1" w:styleId="3DVCnormal">
    <w:name w:val="3DVC normal"/>
    <w:basedOn w:val="Normal"/>
    <w:link w:val="3DVCnormalChar"/>
    <w:qFormat/>
    <w:rsid w:val="00BC2AB7"/>
    <w:pPr>
      <w:widowControl w:val="0"/>
      <w:tabs>
        <w:tab w:val="clear" w:pos="794"/>
        <w:tab w:val="clear" w:pos="1191"/>
        <w:tab w:val="clear" w:pos="1588"/>
        <w:tab w:val="clear" w:pos="1985"/>
      </w:tabs>
    </w:pPr>
    <w:rPr>
      <w:rFonts w:eastAsia="Malgun Gothic"/>
    </w:rPr>
  </w:style>
  <w:style w:type="character" w:customStyle="1" w:styleId="3DVCnormalChar">
    <w:name w:val="3DVC normal Char"/>
    <w:link w:val="3DVCnormal"/>
    <w:rsid w:val="00BC2AB7"/>
    <w:rPr>
      <w:rFonts w:ascii="Times New Roman" w:eastAsia="Malgun Gothic" w:hAnsi="Times New Roman"/>
      <w:lang w:val="en-GB"/>
    </w:rPr>
  </w:style>
  <w:style w:type="paragraph" w:customStyle="1" w:styleId="3D0">
    <w:name w:val="3D0"/>
    <w:basedOn w:val="3N0"/>
    <w:link w:val="3D0Char"/>
    <w:uiPriority w:val="99"/>
    <w:qFormat/>
    <w:rsid w:val="00BC2AB7"/>
    <w:pPr>
      <w:numPr>
        <w:numId w:val="91"/>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BC2AB7"/>
    <w:pPr>
      <w:numPr>
        <w:ilvl w:val="1"/>
      </w:numPr>
    </w:pPr>
  </w:style>
  <w:style w:type="character" w:customStyle="1" w:styleId="3D0Char">
    <w:name w:val="3D0 Char"/>
    <w:link w:val="3D0"/>
    <w:uiPriority w:val="99"/>
    <w:rsid w:val="00BC2AB7"/>
    <w:rPr>
      <w:rFonts w:ascii="Times New Roman" w:eastAsia="Malgun Gothic" w:hAnsi="Times New Roman"/>
      <w:lang w:val="en-CA"/>
    </w:rPr>
  </w:style>
  <w:style w:type="paragraph" w:customStyle="1" w:styleId="3D2">
    <w:name w:val="3D2"/>
    <w:basedOn w:val="3D1"/>
    <w:link w:val="3D2Char"/>
    <w:uiPriority w:val="99"/>
    <w:qFormat/>
    <w:rsid w:val="00BC2AB7"/>
    <w:pPr>
      <w:numPr>
        <w:ilvl w:val="2"/>
      </w:numPr>
      <w:tabs>
        <w:tab w:val="clear" w:pos="794"/>
        <w:tab w:val="left" w:pos="1072"/>
      </w:tabs>
      <w:ind w:left="1071"/>
    </w:pPr>
    <w:rPr>
      <w:lang w:eastAsia="ko-KR"/>
    </w:rPr>
  </w:style>
  <w:style w:type="character" w:customStyle="1" w:styleId="3D1Char">
    <w:name w:val="3D1 Char"/>
    <w:link w:val="3D1"/>
    <w:uiPriority w:val="99"/>
    <w:rsid w:val="00BC2AB7"/>
    <w:rPr>
      <w:rFonts w:ascii="Times New Roman" w:eastAsia="Malgun Gothic" w:hAnsi="Times New Roman"/>
      <w:lang w:val="en-CA"/>
    </w:rPr>
  </w:style>
  <w:style w:type="paragraph" w:customStyle="1" w:styleId="3D3">
    <w:name w:val="3D3"/>
    <w:basedOn w:val="3D2"/>
    <w:link w:val="3D3Char"/>
    <w:uiPriority w:val="99"/>
    <w:qFormat/>
    <w:rsid w:val="00BC2AB7"/>
    <w:pPr>
      <w:numPr>
        <w:ilvl w:val="3"/>
      </w:numPr>
      <w:tabs>
        <w:tab w:val="clear" w:pos="1072"/>
        <w:tab w:val="clear" w:pos="1191"/>
      </w:tabs>
    </w:pPr>
  </w:style>
  <w:style w:type="character" w:customStyle="1" w:styleId="3D2Char">
    <w:name w:val="3D2 Char"/>
    <w:link w:val="3D2"/>
    <w:uiPriority w:val="99"/>
    <w:rsid w:val="00BC2AB7"/>
    <w:rPr>
      <w:rFonts w:ascii="Times New Roman" w:eastAsia="Malgun Gothic" w:hAnsi="Times New Roman"/>
      <w:lang w:val="en-CA" w:eastAsia="ko-KR"/>
    </w:rPr>
  </w:style>
  <w:style w:type="paragraph" w:customStyle="1" w:styleId="3D4">
    <w:name w:val="3D4"/>
    <w:basedOn w:val="3D3"/>
    <w:link w:val="3D4Char"/>
    <w:uiPriority w:val="99"/>
    <w:qFormat/>
    <w:rsid w:val="00BC2AB7"/>
    <w:pPr>
      <w:numPr>
        <w:ilvl w:val="4"/>
      </w:numPr>
      <w:tabs>
        <w:tab w:val="clear" w:pos="1588"/>
      </w:tabs>
    </w:pPr>
  </w:style>
  <w:style w:type="character" w:customStyle="1" w:styleId="3D3Char">
    <w:name w:val="3D3 Char"/>
    <w:link w:val="3D3"/>
    <w:uiPriority w:val="99"/>
    <w:rsid w:val="00BC2AB7"/>
    <w:rPr>
      <w:rFonts w:ascii="Times New Roman" w:eastAsia="Malgun Gothic" w:hAnsi="Times New Roman"/>
      <w:lang w:val="en-CA" w:eastAsia="ko-KR"/>
    </w:rPr>
  </w:style>
  <w:style w:type="paragraph" w:customStyle="1" w:styleId="3D5">
    <w:name w:val="3D5"/>
    <w:basedOn w:val="3D4"/>
    <w:link w:val="3D5Char"/>
    <w:uiPriority w:val="99"/>
    <w:qFormat/>
    <w:rsid w:val="00BC2AB7"/>
    <w:pPr>
      <w:numPr>
        <w:ilvl w:val="5"/>
      </w:numPr>
      <w:tabs>
        <w:tab w:val="clear" w:pos="1985"/>
      </w:tabs>
    </w:pPr>
  </w:style>
  <w:style w:type="character" w:customStyle="1" w:styleId="3D4Char">
    <w:name w:val="3D4 Char"/>
    <w:link w:val="3D4"/>
    <w:uiPriority w:val="99"/>
    <w:rsid w:val="00BC2AB7"/>
    <w:rPr>
      <w:rFonts w:ascii="Times New Roman" w:eastAsia="Malgun Gothic" w:hAnsi="Times New Roman"/>
      <w:lang w:val="en-CA" w:eastAsia="ko-KR"/>
    </w:rPr>
  </w:style>
  <w:style w:type="paragraph" w:customStyle="1" w:styleId="3D6">
    <w:name w:val="3D6"/>
    <w:basedOn w:val="3D5"/>
    <w:link w:val="3D6Char"/>
    <w:uiPriority w:val="99"/>
    <w:qFormat/>
    <w:rsid w:val="00BC2AB7"/>
    <w:pPr>
      <w:numPr>
        <w:ilvl w:val="6"/>
      </w:numPr>
      <w:tabs>
        <w:tab w:val="clear" w:pos="2381"/>
      </w:tabs>
    </w:pPr>
  </w:style>
  <w:style w:type="character" w:customStyle="1" w:styleId="3D5Char">
    <w:name w:val="3D5 Char"/>
    <w:link w:val="3D5"/>
    <w:uiPriority w:val="99"/>
    <w:rsid w:val="00BC2AB7"/>
    <w:rPr>
      <w:rFonts w:ascii="Times New Roman" w:eastAsia="Malgun Gothic" w:hAnsi="Times New Roman"/>
      <w:lang w:val="en-CA" w:eastAsia="ko-KR"/>
    </w:rPr>
  </w:style>
  <w:style w:type="paragraph" w:customStyle="1" w:styleId="3Tabs">
    <w:name w:val="3 Tabs"/>
    <w:basedOn w:val="3N0"/>
    <w:link w:val="3TabsChar"/>
    <w:qFormat/>
    <w:rsid w:val="00BC2AB7"/>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BC2AB7"/>
    <w:rPr>
      <w:rFonts w:ascii="Times New Roman" w:eastAsia="Malgun Gothic" w:hAnsi="Times New Roman"/>
      <w:lang w:val="en-CA" w:eastAsia="ko-KR"/>
    </w:rPr>
  </w:style>
  <w:style w:type="paragraph" w:customStyle="1" w:styleId="3U1">
    <w:name w:val="3U1"/>
    <w:basedOn w:val="3N0"/>
    <w:uiPriority w:val="99"/>
    <w:qFormat/>
    <w:rsid w:val="00BC2AB7"/>
    <w:pPr>
      <w:numPr>
        <w:ilvl w:val="1"/>
        <w:numId w:val="95"/>
      </w:numPr>
      <w:tabs>
        <w:tab w:val="num" w:pos="360"/>
        <w:tab w:val="num" w:pos="697"/>
      </w:tabs>
      <w:ind w:left="0" w:firstLine="0"/>
    </w:pPr>
  </w:style>
  <w:style w:type="paragraph" w:customStyle="1" w:styleId="3U0">
    <w:name w:val="3U0"/>
    <w:basedOn w:val="3N0"/>
    <w:uiPriority w:val="99"/>
    <w:qFormat/>
    <w:rsid w:val="00BC2AB7"/>
    <w:pPr>
      <w:numPr>
        <w:numId w:val="95"/>
      </w:numPr>
      <w:tabs>
        <w:tab w:val="num" w:pos="360"/>
      </w:tabs>
      <w:ind w:left="0" w:firstLine="0"/>
    </w:pPr>
  </w:style>
  <w:style w:type="paragraph" w:customStyle="1" w:styleId="3U2">
    <w:name w:val="3U2"/>
    <w:basedOn w:val="3U1"/>
    <w:uiPriority w:val="99"/>
    <w:qFormat/>
    <w:rsid w:val="00BC2AB7"/>
    <w:pPr>
      <w:numPr>
        <w:ilvl w:val="2"/>
      </w:numPr>
      <w:tabs>
        <w:tab w:val="num" w:pos="360"/>
        <w:tab w:val="num" w:pos="697"/>
        <w:tab w:val="num" w:pos="1054"/>
      </w:tabs>
      <w:ind w:left="0" w:firstLine="0"/>
    </w:pPr>
  </w:style>
  <w:style w:type="paragraph" w:customStyle="1" w:styleId="3U3">
    <w:name w:val="3U3"/>
    <w:basedOn w:val="3U2"/>
    <w:uiPriority w:val="99"/>
    <w:qFormat/>
    <w:rsid w:val="00BC2AB7"/>
    <w:pPr>
      <w:numPr>
        <w:ilvl w:val="3"/>
      </w:numPr>
      <w:tabs>
        <w:tab w:val="num" w:pos="360"/>
        <w:tab w:val="num" w:pos="697"/>
        <w:tab w:val="num" w:pos="1411"/>
      </w:tabs>
      <w:ind w:left="0" w:firstLine="0"/>
    </w:pPr>
  </w:style>
  <w:style w:type="paragraph" w:customStyle="1" w:styleId="3U4">
    <w:name w:val="3U4"/>
    <w:basedOn w:val="3U3"/>
    <w:uiPriority w:val="99"/>
    <w:qFormat/>
    <w:rsid w:val="00BC2AB7"/>
    <w:pPr>
      <w:numPr>
        <w:ilvl w:val="4"/>
      </w:numPr>
      <w:tabs>
        <w:tab w:val="num" w:pos="360"/>
        <w:tab w:val="num" w:pos="697"/>
        <w:tab w:val="num" w:pos="1768"/>
      </w:tabs>
      <w:ind w:left="0" w:firstLine="0"/>
    </w:pPr>
  </w:style>
  <w:style w:type="paragraph" w:customStyle="1" w:styleId="3U5">
    <w:name w:val="3U5"/>
    <w:basedOn w:val="3U4"/>
    <w:uiPriority w:val="99"/>
    <w:qFormat/>
    <w:rsid w:val="00BC2AB7"/>
    <w:pPr>
      <w:numPr>
        <w:ilvl w:val="5"/>
      </w:numPr>
      <w:tabs>
        <w:tab w:val="num" w:pos="360"/>
        <w:tab w:val="num" w:pos="697"/>
        <w:tab w:val="num" w:pos="2125"/>
      </w:tabs>
      <w:ind w:left="0" w:firstLine="0"/>
    </w:pPr>
  </w:style>
  <w:style w:type="paragraph" w:customStyle="1" w:styleId="3U6">
    <w:name w:val="3U6"/>
    <w:basedOn w:val="3U5"/>
    <w:uiPriority w:val="99"/>
    <w:qFormat/>
    <w:rsid w:val="00BC2AB7"/>
    <w:pPr>
      <w:numPr>
        <w:ilvl w:val="6"/>
      </w:numPr>
      <w:tabs>
        <w:tab w:val="num" w:pos="360"/>
        <w:tab w:val="num" w:pos="697"/>
        <w:tab w:val="num" w:pos="2482"/>
      </w:tabs>
      <w:ind w:left="0" w:firstLine="0"/>
    </w:pPr>
  </w:style>
  <w:style w:type="paragraph" w:customStyle="1" w:styleId="3U7">
    <w:name w:val="3U7"/>
    <w:basedOn w:val="Normal"/>
    <w:uiPriority w:val="99"/>
    <w:qFormat/>
    <w:rsid w:val="00BC2AB7"/>
    <w:pPr>
      <w:numPr>
        <w:ilvl w:val="7"/>
        <w:numId w:val="95"/>
      </w:numPr>
    </w:pPr>
    <w:rPr>
      <w:rFonts w:eastAsia="Malgun Gothic"/>
    </w:rPr>
  </w:style>
  <w:style w:type="paragraph" w:customStyle="1" w:styleId="3U8">
    <w:name w:val="3U8"/>
    <w:basedOn w:val="3U7"/>
    <w:uiPriority w:val="99"/>
    <w:qFormat/>
    <w:rsid w:val="00BC2AB7"/>
    <w:pPr>
      <w:numPr>
        <w:ilvl w:val="8"/>
      </w:numPr>
    </w:pPr>
  </w:style>
  <w:style w:type="character" w:styleId="Strong">
    <w:name w:val="Strong"/>
    <w:uiPriority w:val="22"/>
    <w:qFormat/>
    <w:rsid w:val="00BC2AB7"/>
    <w:rPr>
      <w:b/>
      <w:bCs/>
    </w:rPr>
  </w:style>
  <w:style w:type="paragraph" w:customStyle="1" w:styleId="3D7">
    <w:name w:val="3D7"/>
    <w:basedOn w:val="Normal"/>
    <w:uiPriority w:val="99"/>
    <w:rsid w:val="00BC2AB7"/>
    <w:pPr>
      <w:numPr>
        <w:ilvl w:val="7"/>
        <w:numId w:val="91"/>
      </w:numPr>
    </w:pPr>
    <w:rPr>
      <w:rFonts w:eastAsia="Malgun Gothic"/>
    </w:rPr>
  </w:style>
  <w:style w:type="paragraph" w:customStyle="1" w:styleId="3D8">
    <w:name w:val="3D8"/>
    <w:basedOn w:val="Normal"/>
    <w:uiPriority w:val="99"/>
    <w:rsid w:val="00BC2AB7"/>
    <w:pPr>
      <w:numPr>
        <w:ilvl w:val="8"/>
        <w:numId w:val="91"/>
      </w:numPr>
    </w:pPr>
    <w:rPr>
      <w:rFonts w:eastAsia="Malgun Gothic"/>
    </w:rPr>
  </w:style>
  <w:style w:type="paragraph" w:customStyle="1" w:styleId="3E0">
    <w:name w:val="3E0"/>
    <w:basedOn w:val="3N0"/>
    <w:uiPriority w:val="99"/>
    <w:qFormat/>
    <w:rsid w:val="00BC2AB7"/>
    <w:pPr>
      <w:numPr>
        <w:numId w:val="96"/>
      </w:numPr>
      <w:tabs>
        <w:tab w:val="num" w:pos="360"/>
        <w:tab w:val="center" w:pos="4865"/>
        <w:tab w:val="right" w:pos="9730"/>
      </w:tabs>
      <w:jc w:val="left"/>
    </w:pPr>
  </w:style>
  <w:style w:type="numbering" w:customStyle="1" w:styleId="3Dash">
    <w:name w:val="3Dash"/>
    <w:uiPriority w:val="99"/>
    <w:rsid w:val="00BC2AB7"/>
    <w:pPr>
      <w:numPr>
        <w:numId w:val="92"/>
      </w:numPr>
    </w:pPr>
  </w:style>
  <w:style w:type="paragraph" w:customStyle="1" w:styleId="3E1">
    <w:name w:val="3E1"/>
    <w:basedOn w:val="3E0"/>
    <w:uiPriority w:val="99"/>
    <w:qFormat/>
    <w:rsid w:val="00BC2AB7"/>
    <w:pPr>
      <w:numPr>
        <w:ilvl w:val="1"/>
      </w:numPr>
      <w:tabs>
        <w:tab w:val="num" w:pos="360"/>
      </w:tabs>
      <w:ind w:left="0"/>
    </w:pPr>
  </w:style>
  <w:style w:type="paragraph" w:customStyle="1" w:styleId="3E2">
    <w:name w:val="3E2"/>
    <w:basedOn w:val="3E1"/>
    <w:uiPriority w:val="99"/>
    <w:qFormat/>
    <w:rsid w:val="00BC2AB7"/>
    <w:pPr>
      <w:numPr>
        <w:ilvl w:val="2"/>
      </w:numPr>
      <w:tabs>
        <w:tab w:val="num" w:pos="360"/>
      </w:tabs>
      <w:ind w:left="0"/>
    </w:pPr>
  </w:style>
  <w:style w:type="paragraph" w:customStyle="1" w:styleId="3E3">
    <w:name w:val="3E3"/>
    <w:basedOn w:val="Normal"/>
    <w:uiPriority w:val="99"/>
    <w:qFormat/>
    <w:rsid w:val="00BC2AB7"/>
    <w:pPr>
      <w:numPr>
        <w:ilvl w:val="3"/>
        <w:numId w:val="96"/>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BC2AB7"/>
    <w:pPr>
      <w:numPr>
        <w:ilvl w:val="4"/>
        <w:numId w:val="96"/>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BC2AB7"/>
    <w:pPr>
      <w:numPr>
        <w:ilvl w:val="5"/>
        <w:numId w:val="96"/>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BC2AB7"/>
    <w:pPr>
      <w:numPr>
        <w:ilvl w:val="6"/>
        <w:numId w:val="96"/>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BC2AB7"/>
    <w:pPr>
      <w:numPr>
        <w:ilvl w:val="7"/>
        <w:numId w:val="96"/>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BC2AB7"/>
    <w:pPr>
      <w:numPr>
        <w:ilvl w:val="8"/>
        <w:numId w:val="96"/>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BC2AB7"/>
    <w:pPr>
      <w:numPr>
        <w:numId w:val="93"/>
      </w:numPr>
    </w:pPr>
  </w:style>
  <w:style w:type="numbering" w:customStyle="1" w:styleId="3DNumbering">
    <w:name w:val="3D Numbering"/>
    <w:uiPriority w:val="99"/>
    <w:rsid w:val="00BC2AB7"/>
    <w:pPr>
      <w:numPr>
        <w:numId w:val="94"/>
      </w:numPr>
    </w:pPr>
  </w:style>
  <w:style w:type="character" w:customStyle="1" w:styleId="3TabsChar">
    <w:name w:val="3 Tabs Char"/>
    <w:link w:val="3Tabs"/>
    <w:rsid w:val="00BC2AB7"/>
    <w:rPr>
      <w:rFonts w:ascii="Times New Roman" w:eastAsia="Malgun Gothic" w:hAnsi="Times New Roman"/>
      <w:bCs/>
    </w:rPr>
  </w:style>
  <w:style w:type="paragraph" w:customStyle="1" w:styleId="3N4">
    <w:name w:val="3N4"/>
    <w:basedOn w:val="3N0"/>
    <w:link w:val="3N4Char"/>
    <w:qFormat/>
    <w:rsid w:val="00BC2AB7"/>
    <w:pPr>
      <w:ind w:left="1429"/>
    </w:pPr>
  </w:style>
  <w:style w:type="paragraph" w:customStyle="1" w:styleId="3N3">
    <w:name w:val="3N3"/>
    <w:basedOn w:val="3N4"/>
    <w:link w:val="3N3Char"/>
    <w:qFormat/>
    <w:rsid w:val="00BC2AB7"/>
    <w:pPr>
      <w:ind w:left="1072"/>
    </w:pPr>
  </w:style>
  <w:style w:type="paragraph" w:customStyle="1" w:styleId="3N1">
    <w:name w:val="3N1"/>
    <w:basedOn w:val="3N0"/>
    <w:link w:val="3N1Char"/>
    <w:qFormat/>
    <w:rsid w:val="00BC2AB7"/>
    <w:pPr>
      <w:ind w:left="357"/>
    </w:pPr>
    <w:rPr>
      <w:lang w:eastAsia="ko-KR"/>
    </w:rPr>
  </w:style>
  <w:style w:type="character" w:customStyle="1" w:styleId="3N4Char">
    <w:name w:val="3N4 Char"/>
    <w:link w:val="3N4"/>
    <w:rsid w:val="00BC2AB7"/>
    <w:rPr>
      <w:rFonts w:ascii="Times New Roman" w:eastAsia="Malgun Gothic" w:hAnsi="Times New Roman"/>
      <w:lang w:val="en-GB"/>
    </w:rPr>
  </w:style>
  <w:style w:type="character" w:customStyle="1" w:styleId="3N3Char">
    <w:name w:val="3N3 Char"/>
    <w:link w:val="3N3"/>
    <w:rsid w:val="00BC2AB7"/>
    <w:rPr>
      <w:rFonts w:ascii="Times New Roman" w:eastAsia="Malgun Gothic" w:hAnsi="Times New Roman"/>
      <w:lang w:val="en-GB"/>
    </w:rPr>
  </w:style>
  <w:style w:type="paragraph" w:customStyle="1" w:styleId="3N2">
    <w:name w:val="3N2"/>
    <w:basedOn w:val="3N1"/>
    <w:link w:val="3N2Char"/>
    <w:qFormat/>
    <w:rsid w:val="00BC2AB7"/>
    <w:pPr>
      <w:ind w:left="714"/>
    </w:pPr>
  </w:style>
  <w:style w:type="character" w:customStyle="1" w:styleId="3N1Char">
    <w:name w:val="3N1 Char"/>
    <w:link w:val="3N1"/>
    <w:rsid w:val="00BC2AB7"/>
    <w:rPr>
      <w:rFonts w:ascii="Times New Roman" w:eastAsia="Malgun Gothic" w:hAnsi="Times New Roman"/>
      <w:lang w:val="en-GB" w:eastAsia="ko-KR"/>
    </w:rPr>
  </w:style>
  <w:style w:type="paragraph" w:customStyle="1" w:styleId="3N5">
    <w:name w:val="3N5"/>
    <w:basedOn w:val="3N4"/>
    <w:link w:val="3N5Char"/>
    <w:qFormat/>
    <w:rsid w:val="00BC2AB7"/>
    <w:pPr>
      <w:ind w:left="1786"/>
    </w:pPr>
  </w:style>
  <w:style w:type="character" w:customStyle="1" w:styleId="3N2Char">
    <w:name w:val="3N2 Char"/>
    <w:link w:val="3N2"/>
    <w:rsid w:val="00BC2AB7"/>
    <w:rPr>
      <w:rFonts w:ascii="Times New Roman" w:eastAsia="Malgun Gothic" w:hAnsi="Times New Roman"/>
      <w:lang w:val="en-GB" w:eastAsia="ko-KR"/>
    </w:rPr>
  </w:style>
  <w:style w:type="paragraph" w:customStyle="1" w:styleId="3N6">
    <w:name w:val="3N6"/>
    <w:basedOn w:val="3N5"/>
    <w:link w:val="3N6Char"/>
    <w:qFormat/>
    <w:rsid w:val="00BC2AB7"/>
    <w:pPr>
      <w:ind w:left="2143"/>
    </w:pPr>
  </w:style>
  <w:style w:type="character" w:customStyle="1" w:styleId="3N5Char">
    <w:name w:val="3N5 Char"/>
    <w:link w:val="3N5"/>
    <w:rsid w:val="00BC2AB7"/>
    <w:rPr>
      <w:rFonts w:ascii="Times New Roman" w:eastAsia="Malgun Gothic" w:hAnsi="Times New Roman"/>
      <w:lang w:val="en-GB"/>
    </w:rPr>
  </w:style>
  <w:style w:type="paragraph" w:customStyle="1" w:styleId="3N7">
    <w:name w:val="3N7"/>
    <w:basedOn w:val="3N6"/>
    <w:link w:val="3N7Char"/>
    <w:qFormat/>
    <w:rsid w:val="00BC2AB7"/>
    <w:pPr>
      <w:ind w:left="2500"/>
    </w:pPr>
  </w:style>
  <w:style w:type="character" w:customStyle="1" w:styleId="3N6Char">
    <w:name w:val="3N6 Char"/>
    <w:link w:val="3N6"/>
    <w:rsid w:val="00BC2AB7"/>
    <w:rPr>
      <w:rFonts w:ascii="Times New Roman" w:eastAsia="Malgun Gothic" w:hAnsi="Times New Roman"/>
      <w:lang w:val="en-GB"/>
    </w:rPr>
  </w:style>
  <w:style w:type="paragraph" w:customStyle="1" w:styleId="3N8">
    <w:name w:val="3N8"/>
    <w:basedOn w:val="3N7"/>
    <w:link w:val="3N8Char"/>
    <w:qFormat/>
    <w:rsid w:val="00BC2AB7"/>
    <w:pPr>
      <w:ind w:left="2858"/>
    </w:pPr>
  </w:style>
  <w:style w:type="character" w:customStyle="1" w:styleId="3N7Char">
    <w:name w:val="3N7 Char"/>
    <w:link w:val="3N7"/>
    <w:rsid w:val="00BC2AB7"/>
    <w:rPr>
      <w:rFonts w:ascii="Times New Roman" w:eastAsia="Malgun Gothic" w:hAnsi="Times New Roman"/>
      <w:lang w:val="en-GB"/>
    </w:rPr>
  </w:style>
  <w:style w:type="character" w:customStyle="1" w:styleId="3N8Char">
    <w:name w:val="3N8 Char"/>
    <w:link w:val="3N8"/>
    <w:rsid w:val="00BC2AB7"/>
    <w:rPr>
      <w:rFonts w:ascii="Times New Roman" w:eastAsia="Malgun Gothic" w:hAnsi="Times New Roman"/>
      <w:lang w:val="en-GB"/>
    </w:rPr>
  </w:style>
  <w:style w:type="paragraph" w:customStyle="1" w:styleId="Syntax">
    <w:name w:val="Syntax"/>
    <w:basedOn w:val="Normal"/>
    <w:link w:val="SyntaxChar"/>
    <w:qFormat/>
    <w:rsid w:val="00BC2AB7"/>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BC2AB7"/>
    <w:rPr>
      <w:rFonts w:ascii="Times New Roman" w:eastAsia="Malgun Gothic" w:hAnsi="Times New Roman"/>
      <w:bCs/>
      <w:lang w:val="en-CA"/>
    </w:rPr>
  </w:style>
  <w:style w:type="paragraph" w:customStyle="1" w:styleId="3DNote">
    <w:name w:val="3D Note"/>
    <w:basedOn w:val="3EdNotes"/>
    <w:link w:val="3DNoteChar"/>
    <w:uiPriority w:val="99"/>
    <w:qFormat/>
    <w:rsid w:val="00BC2AB7"/>
    <w:pPr>
      <w:numPr>
        <w:numId w:val="0"/>
      </w:numPr>
      <w:tabs>
        <w:tab w:val="num" w:pos="1915"/>
      </w:tabs>
      <w:ind w:left="1915" w:hanging="720"/>
    </w:pPr>
    <w:rPr>
      <w:lang w:val="en-CA"/>
    </w:rPr>
  </w:style>
  <w:style w:type="character" w:customStyle="1" w:styleId="3DNoteChar">
    <w:name w:val="3D Note Char"/>
    <w:link w:val="3DNote"/>
    <w:uiPriority w:val="99"/>
    <w:rsid w:val="00BC2AB7"/>
    <w:rPr>
      <w:rFonts w:ascii="Times New Roman" w:eastAsia="Malgun Gothic" w:hAnsi="Times New Roman"/>
      <w:lang w:val="en-CA"/>
    </w:rPr>
  </w:style>
  <w:style w:type="paragraph" w:customStyle="1" w:styleId="3DEdNote">
    <w:name w:val="3D Ed. Note"/>
    <w:basedOn w:val="Note1"/>
    <w:link w:val="3DEdNoteChar"/>
    <w:qFormat/>
    <w:rsid w:val="00BC2AB7"/>
    <w:pPr>
      <w:spacing w:line="240" w:lineRule="auto"/>
      <w:ind w:left="288"/>
    </w:pPr>
    <w:rPr>
      <w:rFonts w:eastAsia="Malgun Gothic"/>
    </w:rPr>
  </w:style>
  <w:style w:type="character" w:customStyle="1" w:styleId="NoteChar2">
    <w:name w:val="Note Char2"/>
    <w:link w:val="Note"/>
    <w:uiPriority w:val="99"/>
    <w:rsid w:val="00BC2AB7"/>
    <w:rPr>
      <w:rFonts w:ascii="Times New Roman" w:hAnsi="Times New Roman"/>
      <w:sz w:val="18"/>
      <w:lang w:val="en-GB"/>
    </w:rPr>
  </w:style>
  <w:style w:type="character" w:customStyle="1" w:styleId="3DEdNoteChar">
    <w:name w:val="3D Ed. Note Char"/>
    <w:basedOn w:val="Note1Char"/>
    <w:link w:val="3DEdNote"/>
    <w:rsid w:val="00BC2AB7"/>
    <w:rPr>
      <w:rFonts w:ascii="Times New Roman" w:eastAsia="Malgun Gothic" w:hAnsi="Times New Roman"/>
      <w:sz w:val="18"/>
      <w:lang w:val="en-GB"/>
    </w:rPr>
  </w:style>
  <w:style w:type="paragraph" w:customStyle="1" w:styleId="3AmdHead">
    <w:name w:val="3 Amd Head"/>
    <w:basedOn w:val="3N0"/>
    <w:link w:val="3AmdHeadChar"/>
    <w:qFormat/>
    <w:rsid w:val="00BC2AB7"/>
    <w:rPr>
      <w:b/>
      <w:sz w:val="22"/>
      <w:szCs w:val="22"/>
      <w:lang w:val="en-CA"/>
    </w:rPr>
  </w:style>
  <w:style w:type="character" w:customStyle="1" w:styleId="3AmdHeadChar">
    <w:name w:val="3 Amd Head Char"/>
    <w:link w:val="3AmdHead"/>
    <w:rsid w:val="00BC2AB7"/>
    <w:rPr>
      <w:rFonts w:ascii="Times New Roman" w:eastAsia="Malgun Gothic" w:hAnsi="Times New Roman"/>
      <w:b/>
      <w:sz w:val="22"/>
      <w:szCs w:val="22"/>
      <w:lang w:val="en-CA"/>
    </w:rPr>
  </w:style>
  <w:style w:type="paragraph" w:customStyle="1" w:styleId="LightGrid-Accent31">
    <w:name w:val="Light Grid - Accent 31"/>
    <w:basedOn w:val="Normal"/>
    <w:uiPriority w:val="34"/>
    <w:qFormat/>
    <w:rsid w:val="00D3507C"/>
    <w:pPr>
      <w:tabs>
        <w:tab w:val="clear" w:pos="794"/>
        <w:tab w:val="clear" w:pos="1191"/>
        <w:tab w:val="clear" w:pos="1588"/>
        <w:tab w:val="clear" w:pos="1985"/>
        <w:tab w:val="left" w:pos="360"/>
        <w:tab w:val="left" w:pos="720"/>
        <w:tab w:val="left" w:pos="1080"/>
        <w:tab w:val="left" w:pos="1440"/>
      </w:tabs>
      <w:ind w:leftChars="400" w:left="840"/>
      <w:jc w:val="left"/>
    </w:pPr>
    <w:rPr>
      <w:rFonts w:eastAsia="MS Mincho"/>
      <w:sz w:val="22"/>
      <w:lang w:val="en-CA"/>
    </w:rPr>
  </w:style>
  <w:style w:type="character" w:customStyle="1" w:styleId="PlainTable51">
    <w:name w:val="Plain Table 51"/>
    <w:uiPriority w:val="31"/>
    <w:qFormat/>
    <w:rsid w:val="00D3507C"/>
    <w:rPr>
      <w:smallCaps/>
      <w:color w:val="C0504D"/>
      <w:u w:val="single"/>
    </w:rPr>
  </w:style>
  <w:style w:type="paragraph" w:customStyle="1" w:styleId="GridTable31">
    <w:name w:val="Grid Table 31"/>
    <w:basedOn w:val="Heading1"/>
    <w:next w:val="Normal"/>
    <w:uiPriority w:val="39"/>
    <w:unhideWhenUsed/>
    <w:qFormat/>
    <w:rsid w:val="00D3507C"/>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Cambria" w:hAnsi="Cambria"/>
      <w:bCs/>
      <w:color w:val="365F91"/>
      <w:sz w:val="28"/>
      <w:szCs w:val="28"/>
      <w:lang w:val="en-CA" w:eastAsia="ja-JP"/>
    </w:rPr>
  </w:style>
  <w:style w:type="character" w:customStyle="1" w:styleId="Heading2Char1">
    <w:name w:val="Heading 2 Char1"/>
    <w:aliases w:val="H Char"/>
    <w:uiPriority w:val="99"/>
    <w:rsid w:val="00D3507C"/>
    <w:rPr>
      <w:rFonts w:ascii="Cambria" w:eastAsia="SimSun" w:hAnsi="Cambria" w:cs="Times New Roman"/>
      <w:b/>
      <w:bCs/>
      <w:i/>
      <w:iCs/>
      <w:sz w:val="28"/>
      <w:szCs w:val="28"/>
      <w:lang w:val="en-GB" w:eastAsia="en-US"/>
    </w:rPr>
  </w:style>
  <w:style w:type="character" w:customStyle="1" w:styleId="Heading1Char2">
    <w:name w:val="Heading 1 Char2"/>
    <w:uiPriority w:val="99"/>
    <w:rsid w:val="00D3507C"/>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D3507C"/>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D3507C"/>
    <w:rPr>
      <w:rFonts w:ascii="Times New Roman" w:hAnsi="Times New Roman"/>
      <w:lang w:val="en-GB"/>
    </w:rPr>
  </w:style>
  <w:style w:type="paragraph" w:customStyle="1" w:styleId="FigureCaption">
    <w:name w:val="Figure Caption"/>
    <w:basedOn w:val="Normal"/>
    <w:uiPriority w:val="99"/>
    <w:qFormat/>
    <w:rsid w:val="00D3507C"/>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D3507C"/>
    <w:rPr>
      <w:color w:val="808080"/>
    </w:rPr>
  </w:style>
  <w:style w:type="paragraph" w:customStyle="1" w:styleId="zzSTDTitle">
    <w:name w:val="zzSTDTitle"/>
    <w:basedOn w:val="Normal"/>
    <w:next w:val="Normal"/>
    <w:rsid w:val="00D3507C"/>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D3507C"/>
  </w:style>
  <w:style w:type="numbering" w:customStyle="1" w:styleId="NoList2">
    <w:name w:val="No List2"/>
    <w:next w:val="NoList"/>
    <w:semiHidden/>
    <w:rsid w:val="00D3507C"/>
  </w:style>
  <w:style w:type="character" w:customStyle="1" w:styleId="apple-converted-space">
    <w:name w:val="apple-converted-space"/>
    <w:rsid w:val="00D3507C"/>
  </w:style>
  <w:style w:type="table" w:customStyle="1" w:styleId="TableGrid3">
    <w:name w:val="Table Grid3"/>
    <w:basedOn w:val="TableNormal"/>
    <w:next w:val="TableGrid"/>
    <w:rsid w:val="00D3507C"/>
    <w:rPr>
      <w:rFonts w:ascii="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D3507C"/>
    <w:rPr>
      <w:rFonts w:ascii="Times New Roman" w:hAnsi="Times New Roman"/>
      <w:sz w:val="22"/>
    </w:rPr>
  </w:style>
  <w:style w:type="paragraph" w:customStyle="1" w:styleId="p1">
    <w:name w:val="p1"/>
    <w:basedOn w:val="Normal"/>
    <w:rsid w:val="00D3507C"/>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D3507C"/>
  </w:style>
  <w:style w:type="paragraph" w:customStyle="1" w:styleId="MediumList2-Accent23">
    <w:name w:val="Medium List 2 - Accent 23"/>
    <w:hidden/>
    <w:uiPriority w:val="71"/>
    <w:rsid w:val="00D3507C"/>
    <w:rPr>
      <w:rFonts w:ascii="Times New Roman" w:hAnsi="Times New Roman"/>
      <w:sz w:val="22"/>
    </w:rPr>
  </w:style>
  <w:style w:type="paragraph" w:customStyle="1" w:styleId="ColorfulShading-Accent15">
    <w:name w:val="Colorful Shading - Accent 15"/>
    <w:hidden/>
    <w:uiPriority w:val="62"/>
    <w:rsid w:val="00D3507C"/>
    <w:rPr>
      <w:rFonts w:ascii="Times New Roman" w:hAnsi="Times New Roman"/>
      <w:sz w:val="22"/>
    </w:rPr>
  </w:style>
  <w:style w:type="paragraph" w:customStyle="1" w:styleId="Term">
    <w:name w:val="Term"/>
    <w:basedOn w:val="ColorfulList-Accent11"/>
    <w:autoRedefine/>
    <w:qFormat/>
    <w:rsid w:val="00D3507C"/>
    <w:pPr>
      <w:numPr>
        <w:numId w:val="11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D3507C"/>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D3507C"/>
    <w:rPr>
      <w:rFonts w:eastAsia="BatangChe"/>
      <w:sz w:val="24"/>
    </w:rPr>
  </w:style>
  <w:style w:type="character" w:customStyle="1" w:styleId="UnresolvedMention2">
    <w:name w:val="Unresolved Mention2"/>
    <w:basedOn w:val="DefaultParagraphFont"/>
    <w:uiPriority w:val="99"/>
    <w:semiHidden/>
    <w:unhideWhenUsed/>
    <w:rsid w:val="00C92B3C"/>
    <w:rPr>
      <w:color w:val="605E5C"/>
      <w:shd w:val="clear" w:color="auto" w:fill="E1DFDD"/>
    </w:rPr>
  </w:style>
  <w:style w:type="table" w:customStyle="1" w:styleId="TableGrid4">
    <w:name w:val="Table Grid4"/>
    <w:basedOn w:val="TableNormal"/>
    <w:next w:val="TableGrid"/>
    <w:rsid w:val="00500788"/>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0">
    <w:name w:val="Unresolved Mention2"/>
    <w:basedOn w:val="DefaultParagraphFont"/>
    <w:uiPriority w:val="99"/>
    <w:semiHidden/>
    <w:unhideWhenUsed/>
    <w:rsid w:val="00AD1DBF"/>
    <w:rPr>
      <w:color w:val="605E5C"/>
      <w:shd w:val="clear" w:color="auto" w:fill="E1DFDD"/>
    </w:rPr>
  </w:style>
  <w:style w:type="character" w:customStyle="1" w:styleId="ListParagraphChar">
    <w:name w:val="List Paragraph Char"/>
    <w:link w:val="ListParagraph"/>
    <w:uiPriority w:val="34"/>
    <w:rsid w:val="00244B64"/>
    <w:rPr>
      <w:rFonts w:ascii="Times New Roman" w:hAnsi="Times New Roman"/>
      <w:lang w:val="en-GB"/>
    </w:rPr>
  </w:style>
  <w:style w:type="paragraph" w:customStyle="1" w:styleId="Default">
    <w:name w:val="Default"/>
    <w:rsid w:val="0042293F"/>
    <w:pPr>
      <w:widowControl w:val="0"/>
      <w:autoSpaceDE w:val="0"/>
      <w:autoSpaceDN w:val="0"/>
      <w:adjustRightInd w:val="0"/>
    </w:pPr>
    <w:rPr>
      <w:rFonts w:ascii="Times New Roman" w:hAnsi="Times New Roman"/>
      <w:color w:val="000000"/>
      <w:sz w:val="24"/>
      <w:szCs w:val="24"/>
    </w:rPr>
  </w:style>
  <w:style w:type="paragraph" w:customStyle="1" w:styleId="n">
    <w:name w:val="n"/>
    <w:basedOn w:val="Normalaftertitle0"/>
    <w:rsid w:val="00FC2355"/>
  </w:style>
  <w:style w:type="table" w:customStyle="1" w:styleId="1">
    <w:name w:val="표 구분선1"/>
    <w:basedOn w:val="TableNormal"/>
    <w:next w:val="TableGrid"/>
    <w:rsid w:val="00B97F01"/>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B97F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6460">
      <w:bodyDiv w:val="1"/>
      <w:marLeft w:val="0"/>
      <w:marRight w:val="0"/>
      <w:marTop w:val="0"/>
      <w:marBottom w:val="0"/>
      <w:divBdr>
        <w:top w:val="none" w:sz="0" w:space="0" w:color="auto"/>
        <w:left w:val="none" w:sz="0" w:space="0" w:color="auto"/>
        <w:bottom w:val="none" w:sz="0" w:space="0" w:color="auto"/>
        <w:right w:val="none" w:sz="0" w:space="0" w:color="auto"/>
      </w:divBdr>
    </w:div>
    <w:div w:id="37241953">
      <w:bodyDiv w:val="1"/>
      <w:marLeft w:val="0"/>
      <w:marRight w:val="0"/>
      <w:marTop w:val="0"/>
      <w:marBottom w:val="0"/>
      <w:divBdr>
        <w:top w:val="none" w:sz="0" w:space="0" w:color="auto"/>
        <w:left w:val="none" w:sz="0" w:space="0" w:color="auto"/>
        <w:bottom w:val="none" w:sz="0" w:space="0" w:color="auto"/>
        <w:right w:val="none" w:sz="0" w:space="0" w:color="auto"/>
      </w:divBdr>
    </w:div>
    <w:div w:id="188221323">
      <w:bodyDiv w:val="1"/>
      <w:marLeft w:val="0"/>
      <w:marRight w:val="0"/>
      <w:marTop w:val="0"/>
      <w:marBottom w:val="0"/>
      <w:divBdr>
        <w:top w:val="none" w:sz="0" w:space="0" w:color="auto"/>
        <w:left w:val="none" w:sz="0" w:space="0" w:color="auto"/>
        <w:bottom w:val="none" w:sz="0" w:space="0" w:color="auto"/>
        <w:right w:val="none" w:sz="0" w:space="0" w:color="auto"/>
      </w:divBdr>
    </w:div>
    <w:div w:id="410926166">
      <w:bodyDiv w:val="1"/>
      <w:marLeft w:val="0"/>
      <w:marRight w:val="0"/>
      <w:marTop w:val="0"/>
      <w:marBottom w:val="0"/>
      <w:divBdr>
        <w:top w:val="none" w:sz="0" w:space="0" w:color="auto"/>
        <w:left w:val="none" w:sz="0" w:space="0" w:color="auto"/>
        <w:bottom w:val="none" w:sz="0" w:space="0" w:color="auto"/>
        <w:right w:val="none" w:sz="0" w:space="0" w:color="auto"/>
      </w:divBdr>
    </w:div>
    <w:div w:id="504050459">
      <w:bodyDiv w:val="1"/>
      <w:marLeft w:val="0"/>
      <w:marRight w:val="0"/>
      <w:marTop w:val="0"/>
      <w:marBottom w:val="0"/>
      <w:divBdr>
        <w:top w:val="none" w:sz="0" w:space="0" w:color="auto"/>
        <w:left w:val="none" w:sz="0" w:space="0" w:color="auto"/>
        <w:bottom w:val="none" w:sz="0" w:space="0" w:color="auto"/>
        <w:right w:val="none" w:sz="0" w:space="0" w:color="auto"/>
      </w:divBdr>
    </w:div>
    <w:div w:id="936475850">
      <w:bodyDiv w:val="1"/>
      <w:marLeft w:val="0"/>
      <w:marRight w:val="0"/>
      <w:marTop w:val="0"/>
      <w:marBottom w:val="0"/>
      <w:divBdr>
        <w:top w:val="none" w:sz="0" w:space="0" w:color="auto"/>
        <w:left w:val="none" w:sz="0" w:space="0" w:color="auto"/>
        <w:bottom w:val="none" w:sz="0" w:space="0" w:color="auto"/>
        <w:right w:val="none" w:sz="0" w:space="0" w:color="auto"/>
      </w:divBdr>
    </w:div>
    <w:div w:id="1120413902">
      <w:bodyDiv w:val="1"/>
      <w:marLeft w:val="0"/>
      <w:marRight w:val="0"/>
      <w:marTop w:val="0"/>
      <w:marBottom w:val="0"/>
      <w:divBdr>
        <w:top w:val="none" w:sz="0" w:space="0" w:color="auto"/>
        <w:left w:val="none" w:sz="0" w:space="0" w:color="auto"/>
        <w:bottom w:val="none" w:sz="0" w:space="0" w:color="auto"/>
        <w:right w:val="none" w:sz="0" w:space="0" w:color="auto"/>
      </w:divBdr>
    </w:div>
    <w:div w:id="1423137252">
      <w:bodyDiv w:val="1"/>
      <w:marLeft w:val="0"/>
      <w:marRight w:val="0"/>
      <w:marTop w:val="0"/>
      <w:marBottom w:val="0"/>
      <w:divBdr>
        <w:top w:val="none" w:sz="0" w:space="0" w:color="auto"/>
        <w:left w:val="none" w:sz="0" w:space="0" w:color="auto"/>
        <w:bottom w:val="none" w:sz="0" w:space="0" w:color="auto"/>
        <w:right w:val="none" w:sz="0" w:space="0" w:color="auto"/>
      </w:divBdr>
      <w:divsChild>
        <w:div w:id="74473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773396">
              <w:marLeft w:val="0"/>
              <w:marRight w:val="0"/>
              <w:marTop w:val="0"/>
              <w:marBottom w:val="0"/>
              <w:divBdr>
                <w:top w:val="none" w:sz="0" w:space="0" w:color="auto"/>
                <w:left w:val="none" w:sz="0" w:space="0" w:color="auto"/>
                <w:bottom w:val="none" w:sz="0" w:space="0" w:color="auto"/>
                <w:right w:val="none" w:sz="0" w:space="0" w:color="auto"/>
              </w:divBdr>
              <w:divsChild>
                <w:div w:id="111988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44622">
      <w:bodyDiv w:val="1"/>
      <w:marLeft w:val="0"/>
      <w:marRight w:val="0"/>
      <w:marTop w:val="0"/>
      <w:marBottom w:val="0"/>
      <w:divBdr>
        <w:top w:val="none" w:sz="0" w:space="0" w:color="auto"/>
        <w:left w:val="none" w:sz="0" w:space="0" w:color="auto"/>
        <w:bottom w:val="none" w:sz="0" w:space="0" w:color="auto"/>
        <w:right w:val="none" w:sz="0" w:space="0" w:color="auto"/>
      </w:divBdr>
    </w:div>
    <w:div w:id="1684824647">
      <w:bodyDiv w:val="1"/>
      <w:marLeft w:val="0"/>
      <w:marRight w:val="0"/>
      <w:marTop w:val="0"/>
      <w:marBottom w:val="0"/>
      <w:divBdr>
        <w:top w:val="none" w:sz="0" w:space="0" w:color="auto"/>
        <w:left w:val="none" w:sz="0" w:space="0" w:color="auto"/>
        <w:bottom w:val="none" w:sz="0" w:space="0" w:color="auto"/>
        <w:right w:val="none" w:sz="0" w:space="0" w:color="auto"/>
      </w:divBdr>
      <w:divsChild>
        <w:div w:id="1322738517">
          <w:marLeft w:val="0"/>
          <w:marRight w:val="0"/>
          <w:marTop w:val="0"/>
          <w:marBottom w:val="0"/>
          <w:divBdr>
            <w:top w:val="none" w:sz="0" w:space="0" w:color="auto"/>
            <w:left w:val="none" w:sz="0" w:space="0" w:color="auto"/>
            <w:bottom w:val="none" w:sz="0" w:space="0" w:color="auto"/>
            <w:right w:val="none" w:sz="0" w:space="0" w:color="auto"/>
          </w:divBdr>
          <w:divsChild>
            <w:div w:id="1111626261">
              <w:marLeft w:val="0"/>
              <w:marRight w:val="0"/>
              <w:marTop w:val="0"/>
              <w:marBottom w:val="0"/>
              <w:divBdr>
                <w:top w:val="none" w:sz="0" w:space="0" w:color="auto"/>
                <w:left w:val="none" w:sz="0" w:space="0" w:color="auto"/>
                <w:bottom w:val="none" w:sz="0" w:space="0" w:color="auto"/>
                <w:right w:val="none" w:sz="0" w:space="0" w:color="auto"/>
              </w:divBdr>
              <w:divsChild>
                <w:div w:id="72865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487126">
      <w:bodyDiv w:val="1"/>
      <w:marLeft w:val="0"/>
      <w:marRight w:val="0"/>
      <w:marTop w:val="0"/>
      <w:marBottom w:val="0"/>
      <w:divBdr>
        <w:top w:val="none" w:sz="0" w:space="0" w:color="auto"/>
        <w:left w:val="none" w:sz="0" w:space="0" w:color="auto"/>
        <w:bottom w:val="none" w:sz="0" w:space="0" w:color="auto"/>
        <w:right w:val="none" w:sz="0" w:space="0" w:color="auto"/>
      </w:divBdr>
    </w:div>
    <w:div w:id="2088116099">
      <w:bodyDiv w:val="1"/>
      <w:marLeft w:val="0"/>
      <w:marRight w:val="0"/>
      <w:marTop w:val="0"/>
      <w:marBottom w:val="0"/>
      <w:divBdr>
        <w:top w:val="none" w:sz="0" w:space="0" w:color="auto"/>
        <w:left w:val="none" w:sz="0" w:space="0" w:color="auto"/>
        <w:bottom w:val="none" w:sz="0" w:space="0" w:color="auto"/>
        <w:right w:val="none" w:sz="0" w:space="0" w:color="auto"/>
      </w:divBdr>
    </w:div>
    <w:div w:id="2136943597">
      <w:bodyDiv w:val="1"/>
      <w:marLeft w:val="0"/>
      <w:marRight w:val="0"/>
      <w:marTop w:val="0"/>
      <w:marBottom w:val="0"/>
      <w:divBdr>
        <w:top w:val="none" w:sz="0" w:space="0" w:color="auto"/>
        <w:left w:val="none" w:sz="0" w:space="0" w:color="auto"/>
        <w:bottom w:val="none" w:sz="0" w:space="0" w:color="auto"/>
        <w:right w:val="none" w:sz="0" w:space="0" w:color="auto"/>
      </w:divBdr>
    </w:div>
    <w:div w:id="2137330104">
      <w:bodyDiv w:val="1"/>
      <w:marLeft w:val="0"/>
      <w:marRight w:val="0"/>
      <w:marTop w:val="0"/>
      <w:marBottom w:val="0"/>
      <w:divBdr>
        <w:top w:val="none" w:sz="0" w:space="0" w:color="auto"/>
        <w:left w:val="none" w:sz="0" w:space="0" w:color="auto"/>
        <w:bottom w:val="none" w:sz="0" w:space="0" w:color="auto"/>
        <w:right w:val="none" w:sz="0" w:space="0" w:color="auto"/>
      </w:divBdr>
      <w:divsChild>
        <w:div w:id="2039887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2745869">
              <w:marLeft w:val="0"/>
              <w:marRight w:val="0"/>
              <w:marTop w:val="0"/>
              <w:marBottom w:val="0"/>
              <w:divBdr>
                <w:top w:val="none" w:sz="0" w:space="0" w:color="auto"/>
                <w:left w:val="none" w:sz="0" w:space="0" w:color="auto"/>
                <w:bottom w:val="none" w:sz="0" w:space="0" w:color="auto"/>
                <w:right w:val="none" w:sz="0" w:space="0" w:color="auto"/>
              </w:divBdr>
              <w:divsChild>
                <w:div w:id="8810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45377-ACE2-4A9C-A3C4-A5982080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Template>
  <TotalTime>4</TotalTime>
  <Pages>8</Pages>
  <Words>2901</Words>
  <Characters>16541</Characters>
  <Application>Microsoft Office Word</Application>
  <DocSecurity>0</DocSecurity>
  <Lines>137</Lines>
  <Paragraphs>38</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
  <cp:lastModifiedBy>Li Zhang</cp:lastModifiedBy>
  <cp:revision>13</cp:revision>
  <cp:lastPrinted>2018-08-10T01:41:00Z</cp:lastPrinted>
  <dcterms:created xsi:type="dcterms:W3CDTF">2019-09-26T16:15:00Z</dcterms:created>
  <dcterms:modified xsi:type="dcterms:W3CDTF">2019-09-26T16:19:00Z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1564076512</vt:lpwstr>
  </property>
</Properties>
</file>