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F00B8" w14:textId="581F4F84" w:rsidR="00D9739A" w:rsidRPr="00084198" w:rsidRDefault="00D9739A" w:rsidP="00D9739A">
      <w:pPr>
        <w:pStyle w:val="Heading4"/>
        <w:numPr>
          <w:ilvl w:val="3"/>
          <w:numId w:val="6"/>
        </w:numPr>
        <w:jc w:val="left"/>
        <w:rPr>
          <w:noProof/>
          <w:lang w:val="en-CA"/>
        </w:rPr>
      </w:pPr>
      <w:bookmarkStart w:id="0" w:name="_Ref525240294"/>
      <w:r w:rsidRPr="00084198">
        <w:rPr>
          <w:noProof/>
          <w:lang w:val="en-CA"/>
        </w:rPr>
        <w:t>Derivation process for ALF transpose and filter index for luma samples</w:t>
      </w:r>
      <w:bookmarkEnd w:id="0"/>
    </w:p>
    <w:p w14:paraId="59CB6364" w14:textId="77777777" w:rsidR="00D9739A" w:rsidRPr="00084198" w:rsidRDefault="00D9739A" w:rsidP="00D9739A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Inputs of this process are:</w:t>
      </w:r>
    </w:p>
    <w:p w14:paraId="6AB0D748" w14:textId="77777777" w:rsidR="00D9739A" w:rsidRPr="00084198" w:rsidRDefault="00D9739A" w:rsidP="00D9739A">
      <w:pPr>
        <w:numPr>
          <w:ilvl w:val="0"/>
          <w:numId w:val="3"/>
        </w:numPr>
        <w:tabs>
          <w:tab w:val="clear" w:pos="794"/>
          <w:tab w:val="num" w:pos="284"/>
          <w:tab w:val="left" w:pos="709"/>
        </w:tabs>
        <w:ind w:left="284" w:hanging="284"/>
        <w:rPr>
          <w:noProof/>
          <w:lang w:val="en-CA"/>
        </w:rPr>
      </w:pPr>
      <w:r w:rsidRPr="00084198">
        <w:rPr>
          <w:noProof/>
          <w:lang w:val="en-CA" w:eastAsia="ko-KR"/>
        </w:rPr>
        <w:t>a luma location ( xCtb, yCtb ) specifying the top-left sample of the current luma coding tree block relative to the top left sample of the current picture,</w:t>
      </w:r>
    </w:p>
    <w:p w14:paraId="1D3FCAD6" w14:textId="77777777" w:rsidR="00D9739A" w:rsidRPr="00084198" w:rsidRDefault="00D9739A" w:rsidP="00D9739A">
      <w:pPr>
        <w:numPr>
          <w:ilvl w:val="0"/>
          <w:numId w:val="3"/>
        </w:numPr>
        <w:tabs>
          <w:tab w:val="clear" w:pos="794"/>
          <w:tab w:val="num" w:pos="284"/>
          <w:tab w:val="left" w:pos="709"/>
        </w:tabs>
        <w:ind w:left="284" w:hanging="284"/>
        <w:rPr>
          <w:noProof/>
          <w:lang w:val="en-CA"/>
        </w:rPr>
      </w:pPr>
      <w:r w:rsidRPr="00084198">
        <w:rPr>
          <w:noProof/>
          <w:lang w:val="en-CA"/>
        </w:rPr>
        <w:t>a reconstructed luma picture sample array recPicture</w:t>
      </w:r>
      <w:r w:rsidRPr="00084198">
        <w:rPr>
          <w:noProof/>
          <w:vertAlign w:val="subscript"/>
          <w:lang w:val="en-CA" w:eastAsia="ko-KR"/>
        </w:rPr>
        <w:t>L</w:t>
      </w:r>
      <w:r w:rsidRPr="00084198">
        <w:rPr>
          <w:noProof/>
          <w:lang w:val="en-CA"/>
        </w:rPr>
        <w:t xml:space="preserve"> prior to the adaptive loop filtering process.</w:t>
      </w:r>
    </w:p>
    <w:p w14:paraId="335539E0" w14:textId="77777777" w:rsidR="00D9739A" w:rsidRPr="00084198" w:rsidRDefault="00D9739A" w:rsidP="00D9739A">
      <w:pPr>
        <w:tabs>
          <w:tab w:val="left" w:pos="284"/>
        </w:tabs>
        <w:ind w:left="284" w:hanging="284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Outputs of this process are</w:t>
      </w:r>
    </w:p>
    <w:p w14:paraId="679A20D0" w14:textId="77777777" w:rsidR="00D9739A" w:rsidRPr="00084198" w:rsidRDefault="00D9739A" w:rsidP="00D9739A">
      <w:pPr>
        <w:numPr>
          <w:ilvl w:val="0"/>
          <w:numId w:val="3"/>
        </w:numPr>
        <w:tabs>
          <w:tab w:val="clear" w:pos="794"/>
          <w:tab w:val="num" w:pos="284"/>
          <w:tab w:val="left" w:pos="709"/>
        </w:tabs>
        <w:ind w:left="284" w:hanging="284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classification filter index array filtIdx[ x ][ y ] with x, y = 0..CtbSizeY </w:t>
      </w:r>
      <w:r w:rsidRPr="00084198">
        <w:rPr>
          <w:noProof/>
          <w:lang w:val="en-CA"/>
        </w:rPr>
        <w:t>−</w:t>
      </w:r>
      <w:r w:rsidRPr="00084198">
        <w:rPr>
          <w:noProof/>
          <w:lang w:val="en-CA" w:eastAsia="ko-KR"/>
        </w:rPr>
        <w:t> 1,</w:t>
      </w:r>
    </w:p>
    <w:p w14:paraId="1EE9AE9F" w14:textId="77777777" w:rsidR="00D9739A" w:rsidRPr="00084198" w:rsidRDefault="00D9739A" w:rsidP="00D9739A">
      <w:pPr>
        <w:numPr>
          <w:ilvl w:val="0"/>
          <w:numId w:val="3"/>
        </w:numPr>
        <w:tabs>
          <w:tab w:val="clear" w:pos="794"/>
          <w:tab w:val="num" w:pos="284"/>
          <w:tab w:val="left" w:pos="709"/>
        </w:tabs>
        <w:ind w:left="284" w:hanging="284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transpose index array transposeIdx[ x ][ y ] with x, y = 0..CtbSizeY </w:t>
      </w:r>
      <w:r w:rsidRPr="00084198">
        <w:rPr>
          <w:noProof/>
          <w:lang w:val="en-CA"/>
        </w:rPr>
        <w:t>−</w:t>
      </w:r>
      <w:r w:rsidRPr="00084198">
        <w:rPr>
          <w:noProof/>
          <w:lang w:val="en-CA" w:eastAsia="ko-KR"/>
        </w:rPr>
        <w:t> 1.</w:t>
      </w:r>
    </w:p>
    <w:p w14:paraId="05DCC230" w14:textId="77777777" w:rsidR="00D9739A" w:rsidRDefault="00D9739A" w:rsidP="00D9739A">
      <w:pPr>
        <w:tabs>
          <w:tab w:val="clear" w:pos="794"/>
          <w:tab w:val="left" w:pos="709"/>
        </w:tabs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variables ac[ x ][ y ], sumH[ x ][ y ], sumV[ x ][ y ], sumD0[ x ][ y ], sumD1[ x ][ y ] and sumOfHV[ x ][ y ] with x, y = 0..( CtbSizeY − 1 ) &gt;&gt; 2 are derived as follows:</w:t>
      </w:r>
    </w:p>
    <w:p w14:paraId="0112564D" w14:textId="77777777" w:rsidR="00D9739A" w:rsidRDefault="00D9739A" w:rsidP="00D9739A">
      <w:pPr>
        <w:numPr>
          <w:ilvl w:val="1"/>
          <w:numId w:val="2"/>
        </w:numPr>
        <w:tabs>
          <w:tab w:val="clear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360" w:hanging="360"/>
        <w:textAlignment w:val="auto"/>
        <w:rPr>
          <w:noProof/>
          <w:lang w:val="en-CA" w:eastAsia="ko-KR"/>
        </w:rPr>
      </w:pPr>
      <w:r>
        <w:rPr>
          <w:lang w:val="en-CA" w:eastAsia="ko-KR"/>
        </w:rPr>
        <w:t>The</w:t>
      </w:r>
      <w:r>
        <w:rPr>
          <w:noProof/>
          <w:lang w:val="en-CA" w:eastAsia="ko-KR"/>
        </w:rPr>
        <w:t xml:space="preserve"> variables x4 and y4 are set as ( x &lt;&lt; 2 ) and ( y &lt;&lt; 2 ), respectively.</w:t>
      </w:r>
    </w:p>
    <w:p w14:paraId="3785778E" w14:textId="77777777" w:rsidR="00D9739A" w:rsidRDefault="00D9739A" w:rsidP="00D9739A">
      <w:pPr>
        <w:numPr>
          <w:ilvl w:val="0"/>
          <w:numId w:val="2"/>
        </w:numPr>
        <w:tabs>
          <w:tab w:val="clear" w:pos="79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textAlignment w:val="auto"/>
        <w:rPr>
          <w:noProof/>
          <w:lang w:val="en-CA" w:eastAsia="ko-KR"/>
        </w:rPr>
      </w:pPr>
      <w:r w:rsidRPr="00945AFA">
        <w:rPr>
          <w:noProof/>
          <w:lang w:val="en-CA" w:eastAsia="ko-KR"/>
        </w:rPr>
        <w:t xml:space="preserve">The </w:t>
      </w:r>
      <w:r w:rsidRPr="00945AFA">
        <w:rPr>
          <w:lang w:val="en-CA" w:eastAsia="ko-KR"/>
        </w:rPr>
        <w:t>variables</w:t>
      </w:r>
      <w:r w:rsidRPr="00945AFA">
        <w:rPr>
          <w:noProof/>
          <w:lang w:val="en-CA" w:eastAsia="ko-KR"/>
        </w:rPr>
        <w:t xml:space="preserve"> </w:t>
      </w:r>
      <w:r>
        <w:rPr>
          <w:noProof/>
          <w:lang w:val="en-CA" w:eastAsia="ko-KR"/>
        </w:rPr>
        <w:t xml:space="preserve">applyAlfLineBufBoundary, </w:t>
      </w:r>
      <w:r w:rsidRPr="00945AFA">
        <w:rPr>
          <w:noProof/>
          <w:lang w:val="en-CA" w:eastAsia="ko-KR"/>
        </w:rPr>
        <w:t>minY, maxY</w:t>
      </w:r>
      <w:r>
        <w:rPr>
          <w:noProof/>
          <w:lang w:val="en-CA" w:eastAsia="ko-KR"/>
        </w:rPr>
        <w:t>,</w:t>
      </w:r>
      <w:r w:rsidRPr="00945AFA">
        <w:rPr>
          <w:noProof/>
          <w:lang w:val="en-CA" w:eastAsia="ko-KR"/>
        </w:rPr>
        <w:t xml:space="preserve"> and ac</w:t>
      </w:r>
      <w:r w:rsidRPr="00084198">
        <w:rPr>
          <w:noProof/>
          <w:lang w:val="en-CA" w:eastAsia="ko-KR"/>
        </w:rPr>
        <w:t>[ </w:t>
      </w:r>
      <w:r>
        <w:rPr>
          <w:noProof/>
          <w:lang w:val="en-CA" w:eastAsia="ko-KR"/>
        </w:rPr>
        <w:t>x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y</w:t>
      </w:r>
      <w:r w:rsidRPr="00084198">
        <w:rPr>
          <w:noProof/>
          <w:lang w:val="en-CA" w:eastAsia="ko-KR"/>
        </w:rPr>
        <w:t> ]</w:t>
      </w:r>
      <w:r w:rsidRPr="00945AFA">
        <w:rPr>
          <w:noProof/>
          <w:lang w:val="en-CA" w:eastAsia="ko-KR"/>
        </w:rPr>
        <w:t xml:space="preserve"> </w:t>
      </w:r>
      <w:bookmarkStart w:id="1" w:name="_GoBack"/>
      <w:bookmarkEnd w:id="1"/>
      <w:r w:rsidRPr="00945AFA">
        <w:rPr>
          <w:noProof/>
          <w:lang w:val="en-CA" w:eastAsia="ko-KR"/>
        </w:rPr>
        <w:t>are derived as follows:</w:t>
      </w:r>
      <w:r>
        <w:rPr>
          <w:noProof/>
          <w:lang w:val="en-CA" w:eastAsia="ko-KR"/>
        </w:rPr>
        <w:t xml:space="preserve"> </w:t>
      </w:r>
    </w:p>
    <w:p w14:paraId="1648432E" w14:textId="2251FBEB" w:rsidR="00D9739A" w:rsidRDefault="00D9739A" w:rsidP="00D9739A">
      <w:pPr>
        <w:numPr>
          <w:ilvl w:val="0"/>
          <w:numId w:val="2"/>
        </w:numPr>
        <w:tabs>
          <w:tab w:val="clear" w:pos="400"/>
          <w:tab w:val="clear" w:pos="794"/>
          <w:tab w:val="num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800"/>
        <w:textAlignment w:val="auto"/>
        <w:rPr>
          <w:lang w:val="en-CA" w:eastAsia="ko-KR"/>
        </w:rPr>
      </w:pPr>
      <w:r w:rsidRPr="00084198">
        <w:rPr>
          <w:lang w:val="en-CA" w:eastAsia="ko-KR"/>
        </w:rPr>
        <w:t xml:space="preserve">If </w:t>
      </w:r>
      <w:r w:rsidRPr="00945AFA">
        <w:rPr>
          <w:lang w:val="en-CA" w:eastAsia="ko-KR"/>
        </w:rPr>
        <w:t>y</w:t>
      </w:r>
      <w:r>
        <w:rPr>
          <w:lang w:val="en-CA" w:eastAsia="ko-KR"/>
        </w:rPr>
        <w:t>4</w:t>
      </w:r>
      <w:r w:rsidRPr="00945AFA">
        <w:rPr>
          <w:lang w:val="en-CA" w:eastAsia="ko-KR"/>
        </w:rPr>
        <w:t xml:space="preserve"> is equal to ( </w:t>
      </w:r>
      <w:proofErr w:type="spellStart"/>
      <w:r w:rsidRPr="00945AFA">
        <w:rPr>
          <w:lang w:val="en-CA" w:eastAsia="ko-KR"/>
        </w:rPr>
        <w:t>CtbSizeY</w:t>
      </w:r>
      <w:proofErr w:type="spellEnd"/>
      <w:r w:rsidRPr="00945AFA">
        <w:rPr>
          <w:noProof/>
          <w:lang w:val="en-CA" w:eastAsia="ko-KR"/>
        </w:rPr>
        <w:t> − </w:t>
      </w:r>
      <w:r w:rsidRPr="00945AFA">
        <w:rPr>
          <w:lang w:val="en-CA" w:eastAsia="ko-KR"/>
        </w:rPr>
        <w:t>8 )</w:t>
      </w:r>
      <w:r>
        <w:rPr>
          <w:lang w:val="en-CA" w:eastAsia="ko-KR"/>
        </w:rPr>
        <w:t xml:space="preserve"> and one of the following condition is true, </w:t>
      </w:r>
      <w:proofErr w:type="spellStart"/>
      <w:r w:rsidRPr="00945AFA">
        <w:rPr>
          <w:lang w:val="en-CA" w:eastAsia="ko-KR"/>
        </w:rPr>
        <w:t>minY</w:t>
      </w:r>
      <w:proofErr w:type="spellEnd"/>
      <w:r w:rsidRPr="00945AFA">
        <w:rPr>
          <w:lang w:val="en-CA" w:eastAsia="ko-KR"/>
        </w:rPr>
        <w:t xml:space="preserve"> is set equal to </w:t>
      </w:r>
      <w:r w:rsidRPr="00945AFA">
        <w:rPr>
          <w:noProof/>
          <w:lang w:val="en-CA" w:eastAsia="ko-KR"/>
        </w:rPr>
        <w:t>−</w:t>
      </w:r>
      <w:r w:rsidRPr="00945AFA">
        <w:rPr>
          <w:lang w:val="en-CA" w:eastAsia="ko-KR"/>
        </w:rPr>
        <w:t xml:space="preserve">2, </w:t>
      </w:r>
      <w:proofErr w:type="spellStart"/>
      <w:r w:rsidRPr="00945AFA">
        <w:rPr>
          <w:lang w:val="en-CA" w:eastAsia="ko-KR"/>
        </w:rPr>
        <w:t>maxY</w:t>
      </w:r>
      <w:proofErr w:type="spellEnd"/>
      <w:r w:rsidRPr="00945AFA">
        <w:rPr>
          <w:lang w:val="en-CA" w:eastAsia="ko-KR"/>
        </w:rPr>
        <w:t xml:space="preserve"> is set equal to 3</w:t>
      </w:r>
      <w:r>
        <w:rPr>
          <w:lang w:val="en-CA" w:eastAsia="ko-KR"/>
        </w:rPr>
        <w:t xml:space="preserve">, </w:t>
      </w:r>
      <w:del w:id="2" w:author="Nan Hu" w:date="2019-11-19T14:56:00Z">
        <w:r w:rsidDel="00D9739A">
          <w:rPr>
            <w:noProof/>
            <w:lang w:val="en-CA" w:eastAsia="ko-KR"/>
          </w:rPr>
          <w:delText>applyAlfLineBufBoundary is set equal to 1,</w:delText>
        </w:r>
        <w:r w:rsidRPr="00945AFA" w:rsidDel="00D9739A">
          <w:rPr>
            <w:lang w:val="en-CA" w:eastAsia="ko-KR"/>
          </w:rPr>
          <w:delText xml:space="preserve"> </w:delText>
        </w:r>
      </w:del>
      <w:r w:rsidRPr="00945AFA">
        <w:rPr>
          <w:lang w:val="en-CA" w:eastAsia="ko-KR"/>
        </w:rPr>
        <w:t>and ac</w:t>
      </w:r>
      <w:r w:rsidRPr="00084198">
        <w:rPr>
          <w:noProof/>
          <w:lang w:val="en-CA" w:eastAsia="ko-KR"/>
        </w:rPr>
        <w:t>[ </w:t>
      </w:r>
      <w:r>
        <w:rPr>
          <w:noProof/>
          <w:lang w:val="en-CA" w:eastAsia="ko-KR"/>
        </w:rPr>
        <w:t>x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y</w:t>
      </w:r>
      <w:r w:rsidRPr="00084198">
        <w:rPr>
          <w:noProof/>
          <w:lang w:val="en-CA" w:eastAsia="ko-KR"/>
        </w:rPr>
        <w:t> ]</w:t>
      </w:r>
      <w:r w:rsidRPr="00945AFA">
        <w:rPr>
          <w:lang w:val="en-CA" w:eastAsia="ko-KR"/>
        </w:rPr>
        <w:t xml:space="preserve"> is set equal to </w:t>
      </w:r>
      <w:del w:id="3" w:author="Nan Hu" w:date="2019-11-19T14:57:00Z">
        <w:r w:rsidRPr="00945AFA" w:rsidDel="00D9739A">
          <w:rPr>
            <w:lang w:val="en-CA" w:eastAsia="ko-KR"/>
          </w:rPr>
          <w:delText>96</w:delText>
        </w:r>
      </w:del>
      <w:ins w:id="4" w:author="Nan Hu" w:date="2019-11-19T14:57:00Z">
        <w:r>
          <w:rPr>
            <w:lang w:val="en-CA" w:eastAsia="ko-KR"/>
          </w:rPr>
          <w:t>3</w:t>
        </w:r>
      </w:ins>
      <w:r>
        <w:rPr>
          <w:lang w:val="en-CA" w:eastAsia="ko-KR"/>
        </w:rPr>
        <w:t>.</w:t>
      </w:r>
    </w:p>
    <w:p w14:paraId="6D45EA50" w14:textId="77777777" w:rsidR="00D9739A" w:rsidRDefault="00D9739A" w:rsidP="00D9739A">
      <w:pPr>
        <w:numPr>
          <w:ilvl w:val="1"/>
          <w:numId w:val="2"/>
        </w:numPr>
        <w:tabs>
          <w:tab w:val="clear" w:pos="800"/>
          <w:tab w:val="clear" w:pos="1191"/>
          <w:tab w:val="num" w:pos="12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1200"/>
        <w:textAlignment w:val="auto"/>
        <w:rPr>
          <w:lang w:val="en-CA" w:eastAsia="ko-KR"/>
        </w:rPr>
      </w:pPr>
      <w:r>
        <w:rPr>
          <w:lang w:val="en-CA" w:eastAsia="ko-KR"/>
        </w:rPr>
        <w:t>T</w:t>
      </w:r>
      <w:r w:rsidRPr="00084198">
        <w:rPr>
          <w:noProof/>
          <w:lang w:val="en-CA" w:eastAsia="ko-KR"/>
        </w:rPr>
        <w:t xml:space="preserve">he </w:t>
      </w:r>
      <w:r>
        <w:rPr>
          <w:noProof/>
          <w:lang w:val="en-CA" w:eastAsia="ko-KR"/>
        </w:rPr>
        <w:t>bottom</w:t>
      </w:r>
      <w:r w:rsidRPr="00084198">
        <w:rPr>
          <w:noProof/>
          <w:lang w:val="en-CA" w:eastAsia="ko-KR"/>
        </w:rPr>
        <w:t xml:space="preserve"> boundary of the current coding tree block is the </w:t>
      </w:r>
      <w:r>
        <w:rPr>
          <w:noProof/>
          <w:lang w:val="en-CA" w:eastAsia="ko-KR"/>
        </w:rPr>
        <w:t>bottom</w:t>
      </w:r>
      <w:r w:rsidRPr="00084198">
        <w:rPr>
          <w:noProof/>
          <w:lang w:val="en-CA" w:eastAsia="ko-KR"/>
        </w:rPr>
        <w:t xml:space="preserve"> boundary of the </w:t>
      </w:r>
      <w:r>
        <w:rPr>
          <w:noProof/>
          <w:lang w:val="en-CA" w:eastAsia="ko-KR"/>
        </w:rPr>
        <w:t xml:space="preserve">picture and </w:t>
      </w:r>
      <w:proofErr w:type="spellStart"/>
      <w:r w:rsidRPr="00084198">
        <w:rPr>
          <w:lang w:val="en-CA" w:eastAsia="ko-KR"/>
        </w:rPr>
        <w:t>pic_height_in_luma_samples</w:t>
      </w:r>
      <w:proofErr w:type="spellEnd"/>
      <w:r w:rsidRPr="00084198">
        <w:rPr>
          <w:lang w:val="en-CA" w:eastAsia="ko-KR"/>
        </w:rPr>
        <w:t> </w:t>
      </w:r>
      <w:r w:rsidRPr="00945AFA">
        <w:rPr>
          <w:noProof/>
          <w:lang w:val="en-CA" w:eastAsia="ko-KR"/>
        </w:rPr>
        <w:t>−</w:t>
      </w:r>
      <w:r w:rsidRPr="00084198">
        <w:rPr>
          <w:lang w:val="en-CA" w:eastAsia="ko-KR"/>
        </w:rPr>
        <w:t> </w:t>
      </w:r>
      <w:proofErr w:type="spellStart"/>
      <w:r>
        <w:rPr>
          <w:lang w:val="en-CA" w:eastAsia="ko-KR"/>
        </w:rPr>
        <w:t>yCtb</w:t>
      </w:r>
      <w:proofErr w:type="spellEnd"/>
      <w:r w:rsidRPr="00084198">
        <w:rPr>
          <w:lang w:val="en-CA" w:eastAsia="ko-KR"/>
        </w:rPr>
        <w:t> </w:t>
      </w:r>
      <w:r>
        <w:rPr>
          <w:lang w:val="en-CA" w:eastAsia="ko-KR"/>
        </w:rPr>
        <w:t>&gt;</w:t>
      </w:r>
      <w:r w:rsidRPr="00084198">
        <w:rPr>
          <w:lang w:val="en-CA" w:eastAsia="ko-KR"/>
        </w:rPr>
        <w:t> </w:t>
      </w:r>
      <w:proofErr w:type="spellStart"/>
      <w:r>
        <w:rPr>
          <w:lang w:val="en-CA" w:eastAsia="ko-KR"/>
        </w:rPr>
        <w:t>CtbSizeY</w:t>
      </w:r>
      <w:proofErr w:type="spellEnd"/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−</w:t>
      </w:r>
      <w:r w:rsidRPr="00084198">
        <w:rPr>
          <w:lang w:val="en-CA" w:eastAsia="ko-KR"/>
        </w:rPr>
        <w:t> </w:t>
      </w:r>
      <w:r>
        <w:rPr>
          <w:lang w:val="en-CA" w:eastAsia="ko-KR"/>
        </w:rPr>
        <w:t>4.</w:t>
      </w:r>
    </w:p>
    <w:p w14:paraId="2E3AFE84" w14:textId="77777777" w:rsidR="00D9739A" w:rsidRPr="00DF54FC" w:rsidRDefault="00D9739A" w:rsidP="00D9739A">
      <w:pPr>
        <w:numPr>
          <w:ilvl w:val="1"/>
          <w:numId w:val="2"/>
        </w:numPr>
        <w:tabs>
          <w:tab w:val="clear" w:pos="800"/>
          <w:tab w:val="clear" w:pos="1191"/>
          <w:tab w:val="num" w:pos="12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1200"/>
        <w:textAlignment w:val="auto"/>
        <w:rPr>
          <w:lang w:val="en-CA" w:eastAsia="ko-KR"/>
        </w:rPr>
      </w:pPr>
      <w:r>
        <w:rPr>
          <w:noProof/>
          <w:lang w:val="en-CA" w:eastAsia="ko-KR"/>
        </w:rPr>
        <w:t>The bottom boundary of the current coding tree block is not the bottom boudary of the picture.</w:t>
      </w:r>
    </w:p>
    <w:p w14:paraId="2842E6BF" w14:textId="52822826" w:rsidR="00D9739A" w:rsidRDefault="00D9739A" w:rsidP="00D9739A">
      <w:pPr>
        <w:numPr>
          <w:ilvl w:val="0"/>
          <w:numId w:val="2"/>
        </w:numPr>
        <w:tabs>
          <w:tab w:val="clear" w:pos="400"/>
          <w:tab w:val="clear" w:pos="794"/>
          <w:tab w:val="left" w:pos="709"/>
          <w:tab w:val="num" w:pos="800"/>
        </w:tabs>
        <w:ind w:left="800"/>
        <w:rPr>
          <w:noProof/>
          <w:lang w:val="en-CA" w:eastAsia="ko-KR"/>
        </w:rPr>
      </w:pPr>
      <w:r>
        <w:rPr>
          <w:noProof/>
          <w:lang w:val="en-CA" w:eastAsia="ko-KR"/>
        </w:rPr>
        <w:t>Otherwise, i</w:t>
      </w:r>
      <w:r w:rsidRPr="00945AFA">
        <w:rPr>
          <w:noProof/>
          <w:lang w:val="en-CA" w:eastAsia="ko-KR"/>
        </w:rPr>
        <w:t xml:space="preserve">f </w:t>
      </w:r>
      <w:r w:rsidRPr="00945AFA">
        <w:rPr>
          <w:lang w:val="en-CA" w:eastAsia="ko-KR"/>
        </w:rPr>
        <w:t>y</w:t>
      </w:r>
      <w:r>
        <w:rPr>
          <w:lang w:val="en-CA" w:eastAsia="ko-KR"/>
        </w:rPr>
        <w:t>4</w:t>
      </w:r>
      <w:r w:rsidRPr="00945AFA">
        <w:rPr>
          <w:lang w:val="en-CA" w:eastAsia="ko-KR"/>
        </w:rPr>
        <w:t xml:space="preserve"> is equal to ( </w:t>
      </w:r>
      <w:proofErr w:type="spellStart"/>
      <w:r w:rsidRPr="00945AFA">
        <w:rPr>
          <w:lang w:val="en-CA" w:eastAsia="ko-KR"/>
        </w:rPr>
        <w:t>CtbSizeY</w:t>
      </w:r>
      <w:proofErr w:type="spellEnd"/>
      <w:r w:rsidRPr="00945AFA">
        <w:rPr>
          <w:noProof/>
          <w:lang w:val="en-CA" w:eastAsia="ko-KR"/>
        </w:rPr>
        <w:t> − </w:t>
      </w:r>
      <w:r>
        <w:rPr>
          <w:lang w:val="en-CA" w:eastAsia="ko-KR"/>
        </w:rPr>
        <w:t>4</w:t>
      </w:r>
      <w:r w:rsidRPr="00945AFA">
        <w:rPr>
          <w:lang w:val="en-CA" w:eastAsia="ko-KR"/>
        </w:rPr>
        <w:t xml:space="preserve"> ) </w:t>
      </w:r>
      <w:r w:rsidRPr="00B76012">
        <w:rPr>
          <w:lang w:val="en-CA" w:eastAsia="ko-KR"/>
        </w:rPr>
        <w:t xml:space="preserve">and </w:t>
      </w:r>
      <w:r w:rsidRPr="00DF54FC">
        <w:rPr>
          <w:lang w:val="en-CA" w:eastAsia="ko-KR"/>
        </w:rPr>
        <w:t xml:space="preserve">one of the following condition is true, </w:t>
      </w:r>
      <w:proofErr w:type="spellStart"/>
      <w:r w:rsidRPr="00DF54FC">
        <w:rPr>
          <w:lang w:val="en-CA" w:eastAsia="ko-KR"/>
        </w:rPr>
        <w:t>minY</w:t>
      </w:r>
      <w:proofErr w:type="spellEnd"/>
      <w:r w:rsidRPr="00DF54FC">
        <w:rPr>
          <w:lang w:val="en-CA" w:eastAsia="ko-KR"/>
        </w:rPr>
        <w:t xml:space="preserve"> is set equal to </w:t>
      </w:r>
      <w:r>
        <w:rPr>
          <w:noProof/>
          <w:lang w:val="en-CA" w:eastAsia="ko-KR"/>
        </w:rPr>
        <w:t>0</w:t>
      </w:r>
      <w:r w:rsidRPr="00B76012">
        <w:rPr>
          <w:lang w:val="en-CA" w:eastAsia="ko-KR"/>
        </w:rPr>
        <w:t xml:space="preserve">, </w:t>
      </w:r>
      <w:proofErr w:type="spellStart"/>
      <w:r w:rsidRPr="00B76012">
        <w:rPr>
          <w:lang w:val="en-CA" w:eastAsia="ko-KR"/>
        </w:rPr>
        <w:t>maxY</w:t>
      </w:r>
      <w:proofErr w:type="spellEnd"/>
      <w:r w:rsidRPr="00B76012">
        <w:rPr>
          <w:lang w:val="en-CA" w:eastAsia="ko-KR"/>
        </w:rPr>
        <w:t xml:space="preserve"> is set equal to </w:t>
      </w:r>
      <w:r>
        <w:rPr>
          <w:lang w:val="en-CA" w:eastAsia="ko-KR"/>
        </w:rPr>
        <w:t xml:space="preserve">5, </w:t>
      </w:r>
      <w:del w:id="5" w:author="Nan Hu" w:date="2019-11-19T14:57:00Z">
        <w:r w:rsidDel="00D9739A">
          <w:rPr>
            <w:noProof/>
            <w:lang w:val="en-CA" w:eastAsia="ko-KR"/>
          </w:rPr>
          <w:delText>applyAlfLineBufBoundary is set equal to 1,</w:delText>
        </w:r>
        <w:r w:rsidRPr="00B76012" w:rsidDel="00D9739A">
          <w:rPr>
            <w:lang w:val="en-CA" w:eastAsia="ko-KR"/>
          </w:rPr>
          <w:delText xml:space="preserve"> </w:delText>
        </w:r>
      </w:del>
      <w:r w:rsidRPr="00B76012">
        <w:rPr>
          <w:lang w:val="en-CA" w:eastAsia="ko-KR"/>
        </w:rPr>
        <w:t>and ac</w:t>
      </w:r>
      <w:r w:rsidRPr="00084198">
        <w:rPr>
          <w:noProof/>
          <w:lang w:val="en-CA" w:eastAsia="ko-KR"/>
        </w:rPr>
        <w:t>[ </w:t>
      </w:r>
      <w:r>
        <w:rPr>
          <w:noProof/>
          <w:lang w:val="en-CA" w:eastAsia="ko-KR"/>
        </w:rPr>
        <w:t>x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y</w:t>
      </w:r>
      <w:r w:rsidRPr="00084198">
        <w:rPr>
          <w:noProof/>
          <w:lang w:val="en-CA" w:eastAsia="ko-KR"/>
        </w:rPr>
        <w:t> ]</w:t>
      </w:r>
      <w:r w:rsidRPr="00B76012">
        <w:rPr>
          <w:lang w:val="en-CA" w:eastAsia="ko-KR"/>
        </w:rPr>
        <w:t xml:space="preserve"> is set equal to </w:t>
      </w:r>
      <w:del w:id="6" w:author="Nan Hu" w:date="2019-11-19T14:58:00Z">
        <w:r w:rsidRPr="00B76012" w:rsidDel="00D9739A">
          <w:rPr>
            <w:lang w:val="en-CA" w:eastAsia="ko-KR"/>
          </w:rPr>
          <w:delText>96</w:delText>
        </w:r>
      </w:del>
      <w:ins w:id="7" w:author="Nan Hu" w:date="2019-11-19T14:58:00Z">
        <w:r>
          <w:rPr>
            <w:lang w:val="en-CA" w:eastAsia="ko-KR"/>
          </w:rPr>
          <w:t>3</w:t>
        </w:r>
      </w:ins>
      <w:r>
        <w:rPr>
          <w:lang w:val="en-CA" w:eastAsia="ko-KR"/>
        </w:rPr>
        <w:t>.</w:t>
      </w:r>
    </w:p>
    <w:p w14:paraId="299AEA3B" w14:textId="77777777" w:rsidR="00D9739A" w:rsidRDefault="00D9739A" w:rsidP="00D9739A">
      <w:pPr>
        <w:numPr>
          <w:ilvl w:val="1"/>
          <w:numId w:val="2"/>
        </w:numPr>
        <w:tabs>
          <w:tab w:val="clear" w:pos="800"/>
          <w:tab w:val="clear" w:pos="1191"/>
          <w:tab w:val="num" w:pos="12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1200"/>
        <w:textAlignment w:val="auto"/>
        <w:rPr>
          <w:lang w:val="en-CA" w:eastAsia="ko-KR"/>
        </w:rPr>
      </w:pPr>
      <w:r>
        <w:rPr>
          <w:lang w:val="en-CA" w:eastAsia="ko-KR"/>
        </w:rPr>
        <w:t>T</w:t>
      </w:r>
      <w:r w:rsidRPr="00084198">
        <w:rPr>
          <w:noProof/>
          <w:lang w:val="en-CA" w:eastAsia="ko-KR"/>
        </w:rPr>
        <w:t xml:space="preserve">he </w:t>
      </w:r>
      <w:r>
        <w:rPr>
          <w:noProof/>
          <w:lang w:val="en-CA" w:eastAsia="ko-KR"/>
        </w:rPr>
        <w:t>bottom</w:t>
      </w:r>
      <w:r w:rsidRPr="00084198">
        <w:rPr>
          <w:noProof/>
          <w:lang w:val="en-CA" w:eastAsia="ko-KR"/>
        </w:rPr>
        <w:t xml:space="preserve"> boundary of the current coding tree block is the </w:t>
      </w:r>
      <w:r>
        <w:rPr>
          <w:noProof/>
          <w:lang w:val="en-CA" w:eastAsia="ko-KR"/>
        </w:rPr>
        <w:t>bottom</w:t>
      </w:r>
      <w:r w:rsidRPr="00084198">
        <w:rPr>
          <w:noProof/>
          <w:lang w:val="en-CA" w:eastAsia="ko-KR"/>
        </w:rPr>
        <w:t xml:space="preserve"> boundary of the </w:t>
      </w:r>
      <w:r>
        <w:rPr>
          <w:noProof/>
          <w:lang w:val="en-CA" w:eastAsia="ko-KR"/>
        </w:rPr>
        <w:t xml:space="preserve">picture and </w:t>
      </w:r>
      <w:proofErr w:type="spellStart"/>
      <w:r w:rsidRPr="00084198">
        <w:rPr>
          <w:lang w:val="en-CA" w:eastAsia="ko-KR"/>
        </w:rPr>
        <w:t>pic_height_in_luma_samples</w:t>
      </w:r>
      <w:proofErr w:type="spellEnd"/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−</w:t>
      </w:r>
      <w:r w:rsidRPr="00084198">
        <w:rPr>
          <w:lang w:val="en-CA" w:eastAsia="ko-KR"/>
        </w:rPr>
        <w:t> </w:t>
      </w:r>
      <w:proofErr w:type="spellStart"/>
      <w:r>
        <w:rPr>
          <w:lang w:val="en-CA" w:eastAsia="ko-KR"/>
        </w:rPr>
        <w:t>yCtb</w:t>
      </w:r>
      <w:proofErr w:type="spellEnd"/>
      <w:r w:rsidRPr="00084198">
        <w:rPr>
          <w:lang w:val="en-CA" w:eastAsia="ko-KR"/>
        </w:rPr>
        <w:t> </w:t>
      </w:r>
      <w:r>
        <w:rPr>
          <w:lang w:val="en-CA" w:eastAsia="ko-KR"/>
        </w:rPr>
        <w:t>&gt;</w:t>
      </w:r>
      <w:r w:rsidRPr="00084198">
        <w:rPr>
          <w:lang w:val="en-CA" w:eastAsia="ko-KR"/>
        </w:rPr>
        <w:t> </w:t>
      </w:r>
      <w:proofErr w:type="spellStart"/>
      <w:r>
        <w:rPr>
          <w:lang w:val="en-CA" w:eastAsia="ko-KR"/>
        </w:rPr>
        <w:t>CtbSizeY</w:t>
      </w:r>
      <w:proofErr w:type="spellEnd"/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−</w:t>
      </w:r>
      <w:r w:rsidRPr="00084198">
        <w:rPr>
          <w:lang w:val="en-CA" w:eastAsia="ko-KR"/>
        </w:rPr>
        <w:t> </w:t>
      </w:r>
      <w:r>
        <w:rPr>
          <w:lang w:val="en-CA" w:eastAsia="ko-KR"/>
        </w:rPr>
        <w:t>4.</w:t>
      </w:r>
    </w:p>
    <w:p w14:paraId="37189FCB" w14:textId="77777777" w:rsidR="00D9739A" w:rsidRPr="00B76012" w:rsidRDefault="00D9739A" w:rsidP="00D9739A">
      <w:pPr>
        <w:numPr>
          <w:ilvl w:val="1"/>
          <w:numId w:val="2"/>
        </w:numPr>
        <w:tabs>
          <w:tab w:val="clear" w:pos="800"/>
          <w:tab w:val="clear" w:pos="1191"/>
          <w:tab w:val="num" w:pos="12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1200"/>
        <w:textAlignment w:val="auto"/>
        <w:rPr>
          <w:lang w:val="en-CA" w:eastAsia="ko-KR"/>
        </w:rPr>
      </w:pPr>
      <w:r>
        <w:rPr>
          <w:noProof/>
          <w:lang w:val="en-CA" w:eastAsia="ko-KR"/>
        </w:rPr>
        <w:t>The bottom boundary of the current coding tree block is not the bottom boudary of the picture</w:t>
      </w:r>
    </w:p>
    <w:p w14:paraId="46B6F7BA" w14:textId="358215E1" w:rsidR="00D9739A" w:rsidRPr="00285837" w:rsidRDefault="00D9739A" w:rsidP="00D9739A">
      <w:pPr>
        <w:pStyle w:val="ListParagraph"/>
        <w:numPr>
          <w:ilvl w:val="0"/>
          <w:numId w:val="5"/>
        </w:numPr>
        <w:tabs>
          <w:tab w:val="clear" w:pos="400"/>
          <w:tab w:val="clear" w:pos="794"/>
          <w:tab w:val="left" w:pos="709"/>
          <w:tab w:val="num" w:pos="800"/>
        </w:tabs>
        <w:ind w:left="800"/>
        <w:rPr>
          <w:noProof/>
          <w:lang w:val="en-CA" w:eastAsia="ko-KR"/>
        </w:rPr>
      </w:pPr>
      <w:r w:rsidRPr="00B76012">
        <w:rPr>
          <w:noProof/>
          <w:lang w:val="en-CA" w:eastAsia="ko-KR"/>
        </w:rPr>
        <w:t>Otherwise</w:t>
      </w:r>
      <w:r w:rsidRPr="00B76012">
        <w:rPr>
          <w:lang w:val="en-CA" w:eastAsia="ko-KR"/>
        </w:rPr>
        <w:t xml:space="preserve">, </w:t>
      </w:r>
      <w:proofErr w:type="spellStart"/>
      <w:r w:rsidRPr="00B76012">
        <w:rPr>
          <w:lang w:val="en-CA" w:eastAsia="ko-KR"/>
        </w:rPr>
        <w:t>minY</w:t>
      </w:r>
      <w:proofErr w:type="spellEnd"/>
      <w:r w:rsidRPr="00B76012">
        <w:rPr>
          <w:lang w:val="en-CA" w:eastAsia="ko-KR"/>
        </w:rPr>
        <w:t xml:space="preserve"> is set equal to </w:t>
      </w:r>
      <w:r w:rsidRPr="00B76012">
        <w:rPr>
          <w:noProof/>
          <w:lang w:val="en-CA" w:eastAsia="ko-KR"/>
        </w:rPr>
        <w:t>−</w:t>
      </w:r>
      <w:r w:rsidRPr="00116EE6">
        <w:rPr>
          <w:lang w:val="en-CA" w:eastAsia="ko-KR"/>
        </w:rPr>
        <w:t>2</w:t>
      </w:r>
      <w:ins w:id="8" w:author="Nan Hu" w:date="2019-11-19T14:57:00Z">
        <w:r>
          <w:rPr>
            <w:lang w:val="en-CA" w:eastAsia="ko-KR"/>
          </w:rPr>
          <w:t>,</w:t>
        </w:r>
      </w:ins>
      <w:r w:rsidRPr="00116EE6">
        <w:rPr>
          <w:lang w:val="en-CA" w:eastAsia="ko-KR"/>
        </w:rPr>
        <w:t xml:space="preserve"> </w:t>
      </w:r>
      <w:del w:id="9" w:author="Nan Hu" w:date="2019-11-19T14:57:00Z">
        <w:r w:rsidRPr="00116EE6" w:rsidDel="00D9739A">
          <w:rPr>
            <w:lang w:val="en-CA" w:eastAsia="ko-KR"/>
          </w:rPr>
          <w:delText xml:space="preserve">and </w:delText>
        </w:r>
      </w:del>
      <w:proofErr w:type="spellStart"/>
      <w:r w:rsidRPr="00116EE6">
        <w:rPr>
          <w:lang w:val="en-CA" w:eastAsia="ko-KR"/>
        </w:rPr>
        <w:t>maxY</w:t>
      </w:r>
      <w:proofErr w:type="spellEnd"/>
      <w:r w:rsidRPr="00116EE6">
        <w:rPr>
          <w:lang w:val="en-CA" w:eastAsia="ko-KR"/>
        </w:rPr>
        <w:t xml:space="preserve"> is set equal to 5</w:t>
      </w:r>
      <w:r>
        <w:rPr>
          <w:lang w:val="en-CA" w:eastAsia="ko-KR"/>
        </w:rPr>
        <w:t xml:space="preserve">, </w:t>
      </w:r>
      <w:del w:id="10" w:author="Nan Hu" w:date="2019-11-19T14:57:00Z">
        <w:r w:rsidDel="00D9739A">
          <w:rPr>
            <w:noProof/>
            <w:lang w:val="en-CA" w:eastAsia="ko-KR"/>
          </w:rPr>
          <w:delText>applyAlfLineBufBoundary is set equal to 0</w:delText>
        </w:r>
        <w:r w:rsidRPr="00116EE6" w:rsidDel="00D9739A">
          <w:rPr>
            <w:lang w:val="en-CA" w:eastAsia="ko-KR"/>
          </w:rPr>
          <w:delText xml:space="preserve"> </w:delText>
        </w:r>
      </w:del>
      <w:r w:rsidRPr="00116EE6">
        <w:rPr>
          <w:lang w:val="en-CA" w:eastAsia="ko-KR"/>
        </w:rPr>
        <w:t>and ac</w:t>
      </w:r>
      <w:r w:rsidRPr="00084198">
        <w:rPr>
          <w:noProof/>
          <w:lang w:val="en-CA" w:eastAsia="ko-KR"/>
        </w:rPr>
        <w:t>[ </w:t>
      </w:r>
      <w:r>
        <w:rPr>
          <w:noProof/>
          <w:lang w:val="en-CA" w:eastAsia="ko-KR"/>
        </w:rPr>
        <w:t>x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y</w:t>
      </w:r>
      <w:r w:rsidRPr="00084198">
        <w:rPr>
          <w:noProof/>
          <w:lang w:val="en-CA" w:eastAsia="ko-KR"/>
        </w:rPr>
        <w:t> ]</w:t>
      </w:r>
      <w:r w:rsidRPr="00116EE6">
        <w:rPr>
          <w:lang w:val="en-CA" w:eastAsia="ko-KR"/>
        </w:rPr>
        <w:t xml:space="preserve"> is set equal to </w:t>
      </w:r>
      <w:del w:id="11" w:author="Nan Hu" w:date="2019-11-19T14:58:00Z">
        <w:r w:rsidRPr="00116EE6" w:rsidDel="00D9739A">
          <w:rPr>
            <w:lang w:val="en-CA" w:eastAsia="ko-KR"/>
          </w:rPr>
          <w:delText>64</w:delText>
        </w:r>
      </w:del>
      <w:ins w:id="12" w:author="Nan Hu" w:date="2019-11-19T14:58:00Z">
        <w:r>
          <w:rPr>
            <w:lang w:val="en-CA" w:eastAsia="ko-KR"/>
          </w:rPr>
          <w:t>2</w:t>
        </w:r>
      </w:ins>
      <w:r w:rsidRPr="00116EE6">
        <w:rPr>
          <w:lang w:val="en-CA" w:eastAsia="ko-KR"/>
        </w:rPr>
        <w:t>.</w:t>
      </w:r>
    </w:p>
    <w:p w14:paraId="744A7142" w14:textId="77777777" w:rsidR="00D9739A" w:rsidRDefault="00D9739A" w:rsidP="00D9739A">
      <w:pPr>
        <w:numPr>
          <w:ilvl w:val="1"/>
          <w:numId w:val="2"/>
        </w:numPr>
        <w:tabs>
          <w:tab w:val="clear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360" w:hanging="360"/>
        <w:textAlignment w:val="auto"/>
        <w:rPr>
          <w:rFonts w:eastAsia="Malgun Gothic"/>
          <w:noProof/>
          <w:szCs w:val="22"/>
          <w:lang w:val="en-CA"/>
        </w:rPr>
      </w:pPr>
      <w:r w:rsidRPr="00084198">
        <w:rPr>
          <w:rFonts w:eastAsia="Malgun Gothic"/>
          <w:noProof/>
          <w:szCs w:val="22"/>
          <w:lang w:val="en-CA"/>
        </w:rPr>
        <w:t xml:space="preserve">The variables </w:t>
      </w:r>
      <w:proofErr w:type="spellStart"/>
      <w:r w:rsidRPr="00084198">
        <w:rPr>
          <w:lang w:val="en-CA" w:eastAsia="ko-KR"/>
        </w:rPr>
        <w:t>clipLeftPos</w:t>
      </w:r>
      <w:proofErr w:type="spellEnd"/>
      <w:r w:rsidRPr="00084198">
        <w:rPr>
          <w:lang w:val="en-CA" w:eastAsia="ko-KR"/>
        </w:rPr>
        <w:t xml:space="preserve">, </w:t>
      </w:r>
      <w:proofErr w:type="spellStart"/>
      <w:r w:rsidRPr="00084198">
        <w:rPr>
          <w:lang w:val="en-CA" w:eastAsia="ko-KR"/>
        </w:rPr>
        <w:t>clipRightPos</w:t>
      </w:r>
      <w:proofErr w:type="spellEnd"/>
      <w:r w:rsidRPr="00084198">
        <w:rPr>
          <w:lang w:val="en-CA" w:eastAsia="ko-KR"/>
        </w:rPr>
        <w:t xml:space="preserve">, </w:t>
      </w:r>
      <w:r w:rsidRPr="00084198">
        <w:rPr>
          <w:rFonts w:eastAsia="Malgun Gothic"/>
          <w:noProof/>
          <w:szCs w:val="22"/>
          <w:lang w:val="en-CA"/>
        </w:rPr>
        <w:t>clipTopPos</w:t>
      </w:r>
      <w:r>
        <w:rPr>
          <w:rFonts w:eastAsia="Malgun Gothic"/>
          <w:noProof/>
          <w:szCs w:val="22"/>
          <w:lang w:val="en-CA"/>
        </w:rPr>
        <w:t>,</w:t>
      </w:r>
      <w:r w:rsidRPr="00084198">
        <w:rPr>
          <w:rFonts w:eastAsia="Malgun Gothic"/>
          <w:noProof/>
          <w:szCs w:val="22"/>
          <w:lang w:val="en-CA"/>
        </w:rPr>
        <w:t xml:space="preserve"> clipBottomPos</w:t>
      </w:r>
      <w:r>
        <w:rPr>
          <w:rFonts w:eastAsia="Malgun Gothic"/>
          <w:noProof/>
          <w:szCs w:val="22"/>
          <w:lang w:val="en-CA"/>
        </w:rPr>
        <w:t xml:space="preserve">, </w:t>
      </w:r>
      <w:r w:rsidRPr="0041206A">
        <w:rPr>
          <w:rFonts w:eastAsia="Malgun Gothic"/>
          <w:noProof/>
          <w:szCs w:val="22"/>
          <w:lang w:val="en-CA"/>
        </w:rPr>
        <w:t>clipTopLeftFlag and clipBotRightFlag</w:t>
      </w:r>
      <w:r w:rsidRPr="00084198">
        <w:rPr>
          <w:rFonts w:eastAsia="Malgun Gothic"/>
          <w:noProof/>
          <w:szCs w:val="22"/>
          <w:lang w:val="en-CA"/>
        </w:rPr>
        <w:t xml:space="preserve"> are derived by invoking the ALF boundary position derivation process as specified in clause </w:t>
      </w:r>
      <w:r w:rsidRPr="00084198">
        <w:rPr>
          <w:rFonts w:eastAsia="Malgun Gothic"/>
          <w:noProof/>
          <w:szCs w:val="22"/>
          <w:lang w:val="en-CA"/>
        </w:rPr>
        <w:fldChar w:fldCharType="begin" w:fldLock="1"/>
      </w:r>
      <w:r w:rsidRPr="00084198">
        <w:rPr>
          <w:rFonts w:eastAsia="Malgun Gothic"/>
          <w:noProof/>
          <w:szCs w:val="22"/>
          <w:lang w:val="en-CA"/>
        </w:rPr>
        <w:instrText xml:space="preserve"> REF _Ref14736842 \r \h </w:instrText>
      </w:r>
      <w:r w:rsidRPr="00084198">
        <w:rPr>
          <w:rFonts w:eastAsia="Malgun Gothic"/>
          <w:noProof/>
          <w:szCs w:val="22"/>
          <w:lang w:val="en-CA"/>
        </w:rPr>
      </w:r>
      <w:r w:rsidRPr="00084198">
        <w:rPr>
          <w:rFonts w:eastAsia="Malgun Gothic"/>
          <w:noProof/>
          <w:szCs w:val="22"/>
          <w:lang w:val="en-CA"/>
        </w:rPr>
        <w:fldChar w:fldCharType="separate"/>
      </w:r>
      <w:r>
        <w:rPr>
          <w:rFonts w:eastAsia="Malgun Gothic"/>
          <w:noProof/>
          <w:szCs w:val="22"/>
          <w:lang w:val="en-CA"/>
        </w:rPr>
        <w:t>8.8.5.5</w:t>
      </w:r>
      <w:r w:rsidRPr="00084198">
        <w:rPr>
          <w:rFonts w:eastAsia="Malgun Gothic"/>
          <w:noProof/>
          <w:szCs w:val="22"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 xml:space="preserve"> with ( xCtb, yCtb ) and ( x</w:t>
      </w:r>
      <w:r>
        <w:rPr>
          <w:rFonts w:eastAsia="Malgun Gothic"/>
          <w:noProof/>
          <w:szCs w:val="22"/>
          <w:lang w:val="en-CA"/>
        </w:rPr>
        <w:t>4</w:t>
      </w:r>
      <w:r w:rsidRPr="00084198">
        <w:rPr>
          <w:rFonts w:eastAsia="Malgun Gothic"/>
          <w:noProof/>
          <w:szCs w:val="22"/>
          <w:lang w:val="en-CA"/>
        </w:rPr>
        <w:t>, y</w:t>
      </w:r>
      <w:r>
        <w:rPr>
          <w:rFonts w:eastAsia="Malgun Gothic"/>
          <w:noProof/>
          <w:szCs w:val="22"/>
          <w:lang w:val="en-CA"/>
        </w:rPr>
        <w:t>4</w:t>
      </w:r>
      <w:r w:rsidRPr="00084198">
        <w:rPr>
          <w:rFonts w:eastAsia="Malgun Gothic"/>
          <w:noProof/>
          <w:szCs w:val="22"/>
          <w:lang w:val="en-CA"/>
        </w:rPr>
        <w:t> ) as inputs.</w:t>
      </w:r>
    </w:p>
    <w:p w14:paraId="66E7F73F" w14:textId="77777777" w:rsidR="00D9739A" w:rsidRPr="00084198" w:rsidRDefault="00D9739A" w:rsidP="00D9739A">
      <w:pPr>
        <w:numPr>
          <w:ilvl w:val="1"/>
          <w:numId w:val="2"/>
        </w:numPr>
        <w:tabs>
          <w:tab w:val="clear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360" w:hanging="360"/>
        <w:textAlignment w:val="auto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locations (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</w:t>
      </w:r>
      <w:r w:rsidRPr="00084198">
        <w:rPr>
          <w:noProof/>
          <w:vertAlign w:val="subscript"/>
          <w:lang w:val="en-CA" w:eastAsia="ko-KR"/>
        </w:rPr>
        <w:t> + i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</w:t>
      </w:r>
      <w:r w:rsidRPr="00084198">
        <w:rPr>
          <w:noProof/>
          <w:vertAlign w:val="subscript"/>
          <w:lang w:val="en-CA" w:eastAsia="ko-KR"/>
        </w:rPr>
        <w:t> + j</w:t>
      </w:r>
      <w:r w:rsidRPr="00084198">
        <w:rPr>
          <w:noProof/>
          <w:lang w:val="en-CA" w:eastAsia="ko-KR"/>
        </w:rPr>
        <w:t xml:space="preserve"> ) for each of the corresponding luma samples inside the given array </w:t>
      </w:r>
      <w:r w:rsidRPr="00084198">
        <w:rPr>
          <w:noProof/>
          <w:lang w:val="en-CA"/>
        </w:rPr>
        <w:t>recPicture</w:t>
      </w:r>
      <w:r w:rsidRPr="00084198">
        <w:rPr>
          <w:noProof/>
          <w:lang w:val="en-CA" w:eastAsia="ko-KR"/>
        </w:rPr>
        <w:t xml:space="preserve"> of luma samples </w:t>
      </w:r>
      <w:r w:rsidRPr="00084198">
        <w:rPr>
          <w:lang w:val="en-CA" w:eastAsia="ko-KR"/>
        </w:rPr>
        <w:t xml:space="preserve">with </w:t>
      </w:r>
      <w:proofErr w:type="spellStart"/>
      <w:r w:rsidRPr="00084198">
        <w:rPr>
          <w:lang w:val="en-CA" w:eastAsia="ko-KR"/>
        </w:rPr>
        <w:t>i</w:t>
      </w:r>
      <w:proofErr w:type="spellEnd"/>
      <w:r w:rsidRPr="00084198">
        <w:rPr>
          <w:lang w:val="en-CA" w:eastAsia="ko-KR"/>
        </w:rPr>
        <w:t>, j = −</w:t>
      </w:r>
      <w:proofErr w:type="gramStart"/>
      <w:r>
        <w:rPr>
          <w:lang w:val="en-CA" w:eastAsia="ko-KR"/>
        </w:rPr>
        <w:t>3</w:t>
      </w:r>
      <w:r w:rsidRPr="00084198">
        <w:rPr>
          <w:lang w:val="en-CA" w:eastAsia="ko-KR"/>
        </w:rPr>
        <w:t>..</w:t>
      </w:r>
      <w:proofErr w:type="gramEnd"/>
      <w:r>
        <w:rPr>
          <w:lang w:val="en-CA" w:eastAsia="ko-KR"/>
        </w:rPr>
        <w:t>6</w:t>
      </w:r>
      <w:r w:rsidRPr="00084198">
        <w:rPr>
          <w:lang w:val="en-CA" w:eastAsia="ko-KR"/>
        </w:rPr>
        <w:t xml:space="preserve"> </w:t>
      </w:r>
      <w:r w:rsidRPr="00084198">
        <w:rPr>
          <w:noProof/>
          <w:lang w:val="en-CA" w:eastAsia="ko-KR"/>
        </w:rPr>
        <w:t>are derived as follows:</w:t>
      </w:r>
    </w:p>
    <w:p w14:paraId="6C0518E8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lang w:val="en-CA"/>
        </w:rPr>
      </w:pPr>
      <w:r w:rsidRPr="00084198">
        <w:rPr>
          <w:noProof/>
          <w:lang w:val="en-CA" w:eastAsia="ko-KR"/>
        </w:rPr>
        <w:t>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</w:t>
      </w:r>
      <w:r w:rsidRPr="00084198">
        <w:rPr>
          <w:noProof/>
          <w:vertAlign w:val="subscript"/>
          <w:lang w:val="en-CA" w:eastAsia="ko-KR"/>
        </w:rPr>
        <w:t> + i</w:t>
      </w:r>
      <w:r w:rsidRPr="00084198">
        <w:rPr>
          <w:noProof/>
          <w:lang w:val="en-CA" w:eastAsia="ko-KR"/>
        </w:rPr>
        <w:t> = Clip3( 0, pic_width_in_luma_samples − 1, </w:t>
      </w:r>
      <w:proofErr w:type="spellStart"/>
      <w:r w:rsidRPr="00084198">
        <w:rPr>
          <w:lang w:val="en-CA" w:eastAsia="ko-KR"/>
        </w:rPr>
        <w:t>xCtb</w:t>
      </w:r>
      <w:proofErr w:type="spellEnd"/>
      <w:r w:rsidRPr="00084198">
        <w:rPr>
          <w:lang w:val="en-CA" w:eastAsia="ko-KR"/>
        </w:rPr>
        <w:t> + </w:t>
      </w:r>
      <w:r w:rsidRPr="00084198">
        <w:rPr>
          <w:noProof/>
          <w:lang w:val="en-CA" w:eastAsia="ko-KR"/>
        </w:rPr>
        <w:t>x</w:t>
      </w:r>
      <w:r>
        <w:rPr>
          <w:noProof/>
          <w:lang w:val="en-CA" w:eastAsia="ko-KR"/>
        </w:rPr>
        <w:t>4</w:t>
      </w:r>
      <w:r w:rsidRPr="00084198">
        <w:rPr>
          <w:lang w:val="en-CA" w:eastAsia="ko-KR"/>
        </w:rPr>
        <w:t> + </w:t>
      </w:r>
      <w:proofErr w:type="spellStart"/>
      <w:proofErr w:type="gramStart"/>
      <w:r w:rsidRPr="00084198">
        <w:rPr>
          <w:lang w:val="en-CA" w:eastAsia="ko-KR"/>
        </w:rPr>
        <w:t>i</w:t>
      </w:r>
      <w:proofErr w:type="spellEnd"/>
      <w:r w:rsidRPr="00084198">
        <w:rPr>
          <w:noProof/>
          <w:lang w:val="en-CA" w:eastAsia="ko-KR"/>
        </w:rPr>
        <w:t> )</w:t>
      </w:r>
      <w:proofErr w:type="gramEnd"/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1427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1A996123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vertAlign w:val="subscript"/>
          <w:lang w:val="en-CA" w:eastAsia="ko-KR"/>
        </w:rPr>
      </w:pPr>
      <w:r w:rsidRPr="00084198">
        <w:rPr>
          <w:noProof/>
          <w:lang w:val="en-CA" w:eastAsia="ko-KR"/>
        </w:rPr>
        <w:t>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</w:t>
      </w:r>
      <w:r w:rsidRPr="00084198">
        <w:rPr>
          <w:noProof/>
          <w:vertAlign w:val="subscript"/>
          <w:lang w:val="en-CA" w:eastAsia="ko-KR"/>
        </w:rPr>
        <w:t> + j</w:t>
      </w:r>
      <w:r w:rsidRPr="00084198">
        <w:rPr>
          <w:noProof/>
          <w:lang w:val="en-CA" w:eastAsia="ko-KR"/>
        </w:rPr>
        <w:t> = Clip3( 0, pic_height_in_luma_samples − 1, </w:t>
      </w:r>
      <w:proofErr w:type="spellStart"/>
      <w:r w:rsidRPr="00084198">
        <w:rPr>
          <w:lang w:val="en-CA" w:eastAsia="ko-KR"/>
        </w:rPr>
        <w:t>yCtb</w:t>
      </w:r>
      <w:proofErr w:type="spellEnd"/>
      <w:r w:rsidRPr="00084198">
        <w:rPr>
          <w:lang w:val="en-CA" w:eastAsia="ko-KR"/>
        </w:rPr>
        <w:t> + </w:t>
      </w:r>
      <w:r w:rsidRPr="00084198">
        <w:rPr>
          <w:noProof/>
          <w:lang w:val="en-CA" w:eastAsia="ko-KR"/>
        </w:rPr>
        <w:t>y</w:t>
      </w:r>
      <w:r>
        <w:rPr>
          <w:noProof/>
          <w:lang w:val="en-CA" w:eastAsia="ko-KR"/>
        </w:rPr>
        <w:t>4</w:t>
      </w:r>
      <w:r w:rsidRPr="00084198">
        <w:rPr>
          <w:lang w:val="en-CA" w:eastAsia="ko-KR"/>
        </w:rPr>
        <w:t> + </w:t>
      </w:r>
      <w:proofErr w:type="gramStart"/>
      <w:r w:rsidRPr="00084198">
        <w:rPr>
          <w:lang w:val="en-CA" w:eastAsia="ko-KR"/>
        </w:rPr>
        <w:t>j</w:t>
      </w:r>
      <w:r w:rsidRPr="00084198">
        <w:rPr>
          <w:noProof/>
          <w:lang w:val="en-CA" w:eastAsia="ko-KR"/>
        </w:rPr>
        <w:t> )</w:t>
      </w:r>
      <w:proofErr w:type="gramEnd"/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1428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09304214" w14:textId="77777777" w:rsidR="00D9739A" w:rsidRPr="00E85360" w:rsidRDefault="00D9739A" w:rsidP="00D9739A">
      <w:pPr>
        <w:numPr>
          <w:ilvl w:val="0"/>
          <w:numId w:val="2"/>
        </w:numPr>
        <w:tabs>
          <w:tab w:val="clear" w:pos="400"/>
          <w:tab w:val="clear" w:pos="794"/>
          <w:tab w:val="num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800"/>
        <w:textAlignment w:val="auto"/>
        <w:rPr>
          <w:rFonts w:eastAsia="Malgun Gothic"/>
          <w:noProof/>
          <w:szCs w:val="22"/>
          <w:lang w:val="en-CA"/>
        </w:rPr>
      </w:pPr>
      <w:r w:rsidRPr="00035FD6">
        <w:rPr>
          <w:lang w:val="en-CA" w:eastAsia="ko-KR"/>
        </w:rPr>
        <w:t>The</w:t>
      </w:r>
      <w:r w:rsidRPr="00035FD6">
        <w:rPr>
          <w:noProof/>
          <w:lang w:val="en-CA" w:eastAsia="ko-KR"/>
        </w:rPr>
        <w:t xml:space="preserve"> variables h</w:t>
      </w:r>
      <w:r w:rsidRPr="00035FD6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</w:t>
      </w:r>
      <w:r w:rsidRPr="00035FD6">
        <w:rPr>
          <w:noProof/>
          <w:vertAlign w:val="subscript"/>
          <w:lang w:val="en-CA" w:eastAsia="ko-KR"/>
        </w:rPr>
        <w:t> + i</w:t>
      </w:r>
      <w:r w:rsidRPr="00035FD6">
        <w:rPr>
          <w:lang w:val="en-CA" w:eastAsia="ko-KR"/>
        </w:rPr>
        <w:t xml:space="preserve"> and v</w:t>
      </w:r>
      <w:r w:rsidRPr="00035FD6">
        <w:rPr>
          <w:vertAlign w:val="subscript"/>
          <w:lang w:val="en-CA" w:eastAsia="ko-KR"/>
        </w:rPr>
        <w:t>y</w:t>
      </w:r>
      <w:r>
        <w:rPr>
          <w:vertAlign w:val="subscript"/>
          <w:lang w:val="en-CA" w:eastAsia="ko-KR"/>
        </w:rPr>
        <w:t>4</w:t>
      </w:r>
      <w:r w:rsidRPr="00035FD6">
        <w:rPr>
          <w:vertAlign w:val="subscript"/>
          <w:lang w:val="en-CA" w:eastAsia="ko-KR"/>
        </w:rPr>
        <w:t> + j</w:t>
      </w:r>
      <w:r w:rsidRPr="00035FD6">
        <w:rPr>
          <w:lang w:val="en-CA" w:eastAsia="ko-KR"/>
        </w:rPr>
        <w:t xml:space="preserve"> are modified by invoking the ALF sample padding process as specified in clause</w:t>
      </w:r>
      <w:r>
        <w:rPr>
          <w:lang w:val="en-CA" w:eastAsia="ko-KR"/>
        </w:rPr>
        <w:t> </w:t>
      </w:r>
      <w:r>
        <w:rPr>
          <w:lang w:val="en-CA" w:eastAsia="ko-KR"/>
        </w:rPr>
        <w:fldChar w:fldCharType="begin" w:fldLock="1"/>
      </w:r>
      <w:r>
        <w:rPr>
          <w:lang w:val="en-CA" w:eastAsia="ko-KR"/>
        </w:rPr>
        <w:instrText xml:space="preserve"> REF _Ref23347554 \r \h </w:instrText>
      </w:r>
      <w:r>
        <w:rPr>
          <w:lang w:val="en-CA" w:eastAsia="ko-KR"/>
        </w:rPr>
      </w:r>
      <w:r>
        <w:rPr>
          <w:lang w:val="en-CA" w:eastAsia="ko-KR"/>
        </w:rPr>
        <w:fldChar w:fldCharType="separate"/>
      </w:r>
      <w:r>
        <w:rPr>
          <w:lang w:val="en-CA" w:eastAsia="ko-KR"/>
        </w:rPr>
        <w:t>8.8.5.6</w:t>
      </w:r>
      <w:r>
        <w:rPr>
          <w:lang w:val="en-CA" w:eastAsia="ko-KR"/>
        </w:rPr>
        <w:fldChar w:fldCharType="end"/>
      </w:r>
      <w:r w:rsidRPr="00035FD6">
        <w:rPr>
          <w:lang w:val="en-CA" w:eastAsia="ko-KR"/>
        </w:rPr>
        <w:t xml:space="preserve"> with </w:t>
      </w:r>
      <w:r w:rsidRPr="00035FD6">
        <w:rPr>
          <w:rFonts w:eastAsia="Malgun Gothic"/>
          <w:noProof/>
          <w:szCs w:val="22"/>
          <w:lang w:val="en-CA"/>
        </w:rPr>
        <w:t>( xCtb, yCtb ), (</w:t>
      </w:r>
      <w:r>
        <w:rPr>
          <w:rFonts w:eastAsia="Malgun Gothic"/>
          <w:noProof/>
          <w:szCs w:val="22"/>
          <w:lang w:val="en-CA"/>
        </w:rPr>
        <w:t> </w:t>
      </w:r>
      <w:r w:rsidRPr="00035FD6">
        <w:rPr>
          <w:noProof/>
          <w:lang w:val="en-CA" w:eastAsia="ko-KR"/>
        </w:rPr>
        <w:t>h</w:t>
      </w:r>
      <w:r w:rsidRPr="00A047DA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</w:t>
      </w:r>
      <w:r w:rsidRPr="00A047DA">
        <w:rPr>
          <w:noProof/>
          <w:vertAlign w:val="subscript"/>
          <w:lang w:val="en-CA" w:eastAsia="ko-KR"/>
        </w:rPr>
        <w:t> + i</w:t>
      </w:r>
      <w:r w:rsidRPr="00A047DA">
        <w:rPr>
          <w:noProof/>
          <w:lang w:val="en-CA" w:eastAsia="ko-KR"/>
        </w:rPr>
        <w:t xml:space="preserve">, </w:t>
      </w:r>
      <w:r w:rsidRPr="00A047DA">
        <w:rPr>
          <w:lang w:val="en-CA" w:eastAsia="ko-KR"/>
        </w:rPr>
        <w:t>v</w:t>
      </w:r>
      <w:r w:rsidRPr="00A047DA">
        <w:rPr>
          <w:vertAlign w:val="subscript"/>
          <w:lang w:val="en-CA" w:eastAsia="ko-KR"/>
        </w:rPr>
        <w:t>y</w:t>
      </w:r>
      <w:r>
        <w:rPr>
          <w:vertAlign w:val="subscript"/>
          <w:lang w:val="en-CA" w:eastAsia="ko-KR"/>
        </w:rPr>
        <w:t>4</w:t>
      </w:r>
      <w:r w:rsidRPr="00A047DA">
        <w:rPr>
          <w:vertAlign w:val="subscript"/>
          <w:lang w:val="en-CA" w:eastAsia="ko-KR"/>
        </w:rPr>
        <w:t> + j</w:t>
      </w:r>
      <w:r w:rsidRPr="005C35CF">
        <w:rPr>
          <w:lang w:val="en-CA" w:eastAsia="ko-KR"/>
        </w:rPr>
        <w:t xml:space="preserve"> )</w:t>
      </w:r>
      <w:r w:rsidRPr="005C35CF">
        <w:rPr>
          <w:noProof/>
          <w:lang w:val="en-CA" w:eastAsia="ko-KR"/>
        </w:rPr>
        <w:t xml:space="preserve">, </w:t>
      </w:r>
      <w:r>
        <w:rPr>
          <w:noProof/>
          <w:lang w:val="en-CA" w:eastAsia="ko-KR"/>
        </w:rPr>
        <w:t xml:space="preserve">the variable isChroma set equal to </w:t>
      </w:r>
      <w:r w:rsidRPr="005C35CF">
        <w:rPr>
          <w:noProof/>
          <w:lang w:val="en-CA" w:eastAsia="ko-KR"/>
        </w:rPr>
        <w:t xml:space="preserve">0, </w:t>
      </w:r>
      <w:proofErr w:type="spellStart"/>
      <w:r w:rsidRPr="005C35CF">
        <w:rPr>
          <w:lang w:val="en-CA" w:eastAsia="ko-KR"/>
        </w:rPr>
        <w:t>clipLeftPos</w:t>
      </w:r>
      <w:proofErr w:type="spellEnd"/>
      <w:r w:rsidRPr="005C35CF">
        <w:rPr>
          <w:lang w:val="en-CA" w:eastAsia="ko-KR"/>
        </w:rPr>
        <w:t xml:space="preserve">, </w:t>
      </w:r>
      <w:proofErr w:type="spellStart"/>
      <w:r w:rsidRPr="005C35CF">
        <w:rPr>
          <w:lang w:val="en-CA" w:eastAsia="ko-KR"/>
        </w:rPr>
        <w:t>clipRightPos</w:t>
      </w:r>
      <w:proofErr w:type="spellEnd"/>
      <w:r w:rsidRPr="005C35CF">
        <w:rPr>
          <w:lang w:val="en-CA" w:eastAsia="ko-KR"/>
        </w:rPr>
        <w:t xml:space="preserve">, </w:t>
      </w:r>
      <w:r w:rsidRPr="005C35CF">
        <w:rPr>
          <w:rFonts w:eastAsia="Malgun Gothic"/>
          <w:noProof/>
          <w:szCs w:val="22"/>
          <w:lang w:val="en-CA"/>
        </w:rPr>
        <w:t>clipTopPos, clipBottomPos, clipTopLeftFlag and clipBotRightFlag as input</w:t>
      </w:r>
      <w:r w:rsidRPr="00E85360">
        <w:rPr>
          <w:lang w:val="en-CA" w:eastAsia="ko-KR"/>
        </w:rPr>
        <w:t>.</w:t>
      </w:r>
    </w:p>
    <w:p w14:paraId="1B639BE3" w14:textId="77777777" w:rsidR="00D9739A" w:rsidRPr="00084198" w:rsidRDefault="00D9739A" w:rsidP="00D9739A">
      <w:pPr>
        <w:numPr>
          <w:ilvl w:val="1"/>
          <w:numId w:val="2"/>
        </w:numPr>
        <w:tabs>
          <w:tab w:val="clear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360" w:hanging="360"/>
        <w:textAlignment w:val="auto"/>
        <w:rPr>
          <w:noProof/>
          <w:lang w:val="en-CA" w:eastAsia="ko-KR"/>
        </w:rPr>
      </w:pPr>
      <w:r w:rsidRPr="00994457">
        <w:rPr>
          <w:noProof/>
          <w:lang w:val="en-CA" w:eastAsia="ko-KR"/>
        </w:rPr>
        <w:t>The</w:t>
      </w:r>
      <w:r w:rsidRPr="00084198">
        <w:rPr>
          <w:noProof/>
          <w:lang w:val="en-CA" w:eastAsia="ko-KR"/>
        </w:rPr>
        <w:t xml:space="preserve"> variables filtH[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], filtV[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], filtD0[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 and filtD1[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 xml:space="preserve"> ] with 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,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= − 2..</w:t>
      </w:r>
      <w:r>
        <w:rPr>
          <w:noProof/>
          <w:lang w:val="en-CA" w:eastAsia="ko-KR"/>
        </w:rPr>
        <w:t>5</w:t>
      </w:r>
      <w:r w:rsidRPr="00084198">
        <w:rPr>
          <w:noProof/>
          <w:lang w:val="en-CA" w:eastAsia="ko-KR"/>
        </w:rPr>
        <w:t xml:space="preserve"> are derived as follows:</w:t>
      </w:r>
    </w:p>
    <w:p w14:paraId="576003CB" w14:textId="77777777" w:rsidR="00D9739A" w:rsidRPr="00084198" w:rsidRDefault="00D9739A" w:rsidP="00D9739A">
      <w:pPr>
        <w:numPr>
          <w:ilvl w:val="1"/>
          <w:numId w:val="2"/>
        </w:numPr>
        <w:tabs>
          <w:tab w:val="clear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567" w:hanging="270"/>
        <w:textAlignment w:val="auto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 xml:space="preserve">If both 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 xml:space="preserve"> and 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 xml:space="preserve"> are even numbers or both 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 xml:space="preserve"> and 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 xml:space="preserve"> are </w:t>
      </w:r>
      <w:r>
        <w:rPr>
          <w:noProof/>
          <w:lang w:val="en-CA" w:eastAsia="ko-KR"/>
        </w:rPr>
        <w:t xml:space="preserve">not </w:t>
      </w:r>
      <w:r w:rsidRPr="00084198">
        <w:rPr>
          <w:noProof/>
          <w:lang w:val="en-CA" w:eastAsia="ko-KR"/>
        </w:rPr>
        <w:t>even numbers, the following applies:</w:t>
      </w:r>
    </w:p>
    <w:p w14:paraId="197E62A8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3261"/>
        </w:tabs>
        <w:spacing w:after="0"/>
        <w:ind w:left="1418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filtH[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 = Abs( (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lang w:val="en-CA" w:eastAsia="ko-KR"/>
        </w:rPr>
        <w:t> ]  &lt;&lt;  1 ) −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</w:t>
      </w:r>
      <w:r w:rsidRPr="00084198">
        <w:rPr>
          <w:noProof/>
          <w:vertAlign w:val="subscript"/>
          <w:lang w:val="en-CA" w:eastAsia="ko-KR"/>
        </w:rPr>
        <w:t> </w:t>
      </w:r>
      <w:r>
        <w:rPr>
          <w:noProof/>
          <w:vertAlign w:val="subscript"/>
          <w:lang w:val="en-CA" w:eastAsia="ko-KR"/>
        </w:rPr>
        <w:t>+  i </w:t>
      </w:r>
      <w:r w:rsidRPr="00084198">
        <w:rPr>
          <w:noProof/>
          <w:vertAlign w:val="subscript"/>
          <w:lang w:val="en-CA" w:eastAsia="ko-KR"/>
        </w:rPr>
        <w:t>− 1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+j</w:t>
      </w:r>
      <w:r w:rsidRPr="00084198">
        <w:rPr>
          <w:noProof/>
          <w:lang w:val="en-CA" w:eastAsia="ko-KR"/>
        </w:rPr>
        <w:t> ] − 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1429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  <w:r w:rsidRPr="00084198">
        <w:rPr>
          <w:noProof/>
          <w:lang w:val="en-CA"/>
        </w:rPr>
        <w:br/>
      </w:r>
      <w:r w:rsidRPr="00084198">
        <w:rPr>
          <w:noProof/>
          <w:lang w:val="en-CA" w:eastAsia="ko-KR"/>
        </w:rPr>
        <w:tab/>
        <w:t>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vertAlign w:val="subscript"/>
          <w:lang w:val="en-CA" w:eastAsia="ko-KR"/>
        </w:rPr>
        <w:t> + 1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lang w:val="en-CA" w:eastAsia="ko-KR"/>
        </w:rPr>
        <w:t> ] )</w:t>
      </w:r>
    </w:p>
    <w:p w14:paraId="209B8DB1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3261"/>
        </w:tabs>
        <w:spacing w:after="0"/>
        <w:ind w:left="1418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lastRenderedPageBreak/>
        <w:t>filtV[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 = Abs( (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lang w:val="en-CA" w:eastAsia="ko-KR"/>
        </w:rPr>
        <w:t> ]  &lt;&lt;  1 ) −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vertAlign w:val="subscript"/>
          <w:lang w:val="en-CA" w:eastAsia="ko-KR"/>
        </w:rPr>
        <w:t> − 1</w:t>
      </w:r>
      <w:r w:rsidRPr="00084198">
        <w:rPr>
          <w:noProof/>
          <w:lang w:val="en-CA" w:eastAsia="ko-KR"/>
        </w:rPr>
        <w:t> ] − 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1430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  <w:r w:rsidRPr="00084198">
        <w:rPr>
          <w:noProof/>
          <w:lang w:val="en-CA"/>
        </w:rPr>
        <w:br/>
      </w:r>
      <w:r w:rsidRPr="00084198">
        <w:rPr>
          <w:noProof/>
          <w:lang w:val="en-CA" w:eastAsia="ko-KR"/>
        </w:rPr>
        <w:tab/>
        <w:t>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vertAlign w:val="subscript"/>
          <w:lang w:val="en-CA" w:eastAsia="ko-KR"/>
        </w:rPr>
        <w:t> + 1</w:t>
      </w:r>
      <w:r w:rsidRPr="00084198">
        <w:rPr>
          <w:noProof/>
          <w:lang w:val="en-CA" w:eastAsia="ko-KR"/>
        </w:rPr>
        <w:t> ] )</w:t>
      </w:r>
    </w:p>
    <w:p w14:paraId="0A977DCB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3402"/>
        </w:tabs>
        <w:spacing w:after="0"/>
        <w:ind w:left="1418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filtD0[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 = Abs( (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lang w:val="en-CA" w:eastAsia="ko-KR"/>
        </w:rPr>
        <w:t> ]  &lt;&lt;  1 ) −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vertAlign w:val="subscript"/>
          <w:lang w:val="en-CA" w:eastAsia="ko-KR"/>
        </w:rPr>
        <w:t> − 1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vertAlign w:val="subscript"/>
          <w:lang w:val="en-CA" w:eastAsia="ko-KR"/>
        </w:rPr>
        <w:t> − 1</w:t>
      </w:r>
      <w:r w:rsidRPr="00084198">
        <w:rPr>
          <w:noProof/>
          <w:lang w:val="en-CA" w:eastAsia="ko-KR"/>
        </w:rPr>
        <w:t> ] − 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1431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  <w:r w:rsidRPr="00084198">
        <w:rPr>
          <w:noProof/>
          <w:lang w:val="en-CA"/>
        </w:rPr>
        <w:br/>
      </w:r>
      <w:r w:rsidRPr="00084198">
        <w:rPr>
          <w:noProof/>
          <w:lang w:val="en-CA" w:eastAsia="ko-KR"/>
        </w:rPr>
        <w:tab/>
        <w:t>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vertAlign w:val="subscript"/>
          <w:lang w:val="en-CA" w:eastAsia="ko-KR"/>
        </w:rPr>
        <w:t> + 1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vertAlign w:val="subscript"/>
          <w:lang w:val="en-CA" w:eastAsia="ko-KR"/>
        </w:rPr>
        <w:t> + 1</w:t>
      </w:r>
      <w:r w:rsidRPr="00084198">
        <w:rPr>
          <w:noProof/>
          <w:lang w:val="en-CA" w:eastAsia="ko-KR"/>
        </w:rPr>
        <w:t> ] )</w:t>
      </w:r>
    </w:p>
    <w:p w14:paraId="70C19AF4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3402"/>
        </w:tabs>
        <w:spacing w:after="0"/>
        <w:ind w:left="1418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filtD1[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 = Abs( (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lang w:val="en-CA" w:eastAsia="ko-KR"/>
        </w:rPr>
        <w:t> ]  &lt;&lt;  1 ) − 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vertAlign w:val="subscript"/>
          <w:lang w:val="en-CA" w:eastAsia="ko-KR"/>
        </w:rPr>
        <w:t> + 1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vertAlign w:val="subscript"/>
          <w:lang w:val="en-CA" w:eastAsia="ko-KR"/>
        </w:rPr>
        <w:t> − 1</w:t>
      </w:r>
      <w:r w:rsidRPr="00084198">
        <w:rPr>
          <w:noProof/>
          <w:lang w:val="en-CA" w:eastAsia="ko-KR"/>
        </w:rPr>
        <w:t> ] − 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1432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  <w:r w:rsidRPr="00084198">
        <w:rPr>
          <w:noProof/>
          <w:lang w:val="en-CA"/>
        </w:rPr>
        <w:br/>
      </w:r>
      <w:r w:rsidRPr="00084198">
        <w:rPr>
          <w:noProof/>
          <w:lang w:val="en-CA" w:eastAsia="ko-KR"/>
        </w:rPr>
        <w:tab/>
        <w:t>recPicture[ h</w:t>
      </w:r>
      <w:r w:rsidRPr="00084198">
        <w:rPr>
          <w:noProof/>
          <w:vertAlign w:val="subscript"/>
          <w:lang w:val="en-CA" w:eastAsia="ko-KR"/>
        </w:rPr>
        <w:t>x</w:t>
      </w:r>
      <w:r>
        <w:rPr>
          <w:noProof/>
          <w:vertAlign w:val="subscript"/>
          <w:lang w:val="en-CA" w:eastAsia="ko-KR"/>
        </w:rPr>
        <w:t>4 + i</w:t>
      </w:r>
      <w:r w:rsidRPr="00084198">
        <w:rPr>
          <w:noProof/>
          <w:vertAlign w:val="subscript"/>
          <w:lang w:val="en-CA" w:eastAsia="ko-KR"/>
        </w:rPr>
        <w:t> − 1</w:t>
      </w:r>
      <w:r w:rsidRPr="00084198">
        <w:rPr>
          <w:noProof/>
          <w:lang w:val="en-CA" w:eastAsia="ko-KR"/>
        </w:rPr>
        <w:t>, v</w:t>
      </w:r>
      <w:r w:rsidRPr="00084198">
        <w:rPr>
          <w:noProof/>
          <w:vertAlign w:val="subscript"/>
          <w:lang w:val="en-CA" w:eastAsia="ko-KR"/>
        </w:rPr>
        <w:t>y</w:t>
      </w:r>
      <w:r>
        <w:rPr>
          <w:noProof/>
          <w:vertAlign w:val="subscript"/>
          <w:lang w:val="en-CA" w:eastAsia="ko-KR"/>
        </w:rPr>
        <w:t>4 + j</w:t>
      </w:r>
      <w:r w:rsidRPr="00084198">
        <w:rPr>
          <w:noProof/>
          <w:vertAlign w:val="subscript"/>
          <w:lang w:val="en-CA" w:eastAsia="ko-KR"/>
        </w:rPr>
        <w:t> + 1</w:t>
      </w:r>
      <w:r w:rsidRPr="00084198">
        <w:rPr>
          <w:noProof/>
          <w:lang w:val="en-CA" w:eastAsia="ko-KR"/>
        </w:rPr>
        <w:t> ] )</w:t>
      </w:r>
    </w:p>
    <w:p w14:paraId="4E62640C" w14:textId="77777777" w:rsidR="00D9739A" w:rsidRPr="00084198" w:rsidRDefault="00D9739A" w:rsidP="00D9739A">
      <w:pPr>
        <w:numPr>
          <w:ilvl w:val="1"/>
          <w:numId w:val="2"/>
        </w:numPr>
        <w:tabs>
          <w:tab w:val="clear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567" w:hanging="270"/>
        <w:textAlignment w:val="auto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Otherwise, filtH[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], filtV[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], filtD0[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 and filtD1[ </w:t>
      </w:r>
      <w:r>
        <w:rPr>
          <w:noProof/>
          <w:lang w:val="en-CA" w:eastAsia="ko-KR"/>
        </w:rPr>
        <w:t>i</w:t>
      </w:r>
      <w:r w:rsidRPr="00084198">
        <w:rPr>
          <w:noProof/>
          <w:lang w:val="en-CA" w:eastAsia="ko-KR"/>
        </w:rPr>
        <w:t> ][ </w:t>
      </w:r>
      <w:r>
        <w:rPr>
          <w:noProof/>
          <w:lang w:val="en-CA" w:eastAsia="ko-KR"/>
        </w:rPr>
        <w:t>j</w:t>
      </w:r>
      <w:r w:rsidRPr="00084198">
        <w:rPr>
          <w:noProof/>
          <w:lang w:val="en-CA" w:eastAsia="ko-KR"/>
        </w:rPr>
        <w:t> ] are set equal to 0.</w:t>
      </w:r>
    </w:p>
    <w:p w14:paraId="2FA4FF4B" w14:textId="77777777" w:rsidR="00D9739A" w:rsidRPr="00084198" w:rsidRDefault="00D9739A" w:rsidP="00D9739A">
      <w:pPr>
        <w:numPr>
          <w:ilvl w:val="1"/>
          <w:numId w:val="2"/>
        </w:numPr>
        <w:tabs>
          <w:tab w:val="clear" w:pos="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ind w:left="360" w:hanging="360"/>
        <w:textAlignment w:val="auto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variables sumH[ x ][ y ], sumV[ x ][ y ], sumD0[ x ][ y ], sumD1[ x ][ y ] and sumOfHV[ x ][ y ] are derived as follows:</w:t>
      </w:r>
    </w:p>
    <w:p w14:paraId="67E2BF67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clear" w:pos="4849"/>
          <w:tab w:val="left" w:pos="5130"/>
        </w:tabs>
        <w:spacing w:after="0"/>
        <w:ind w:left="1350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sumH[ x ][ y ] = 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i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j</w:t>
      </w:r>
      <w:r w:rsidRPr="00084198">
        <w:rPr>
          <w:noProof/>
          <w:lang w:val="en-CA" w:eastAsia="ko-KR"/>
        </w:rPr>
        <w:t xml:space="preserve"> filtH[ </w:t>
      </w:r>
      <w:r>
        <w:rPr>
          <w:noProof/>
          <w:lang w:val="en-CA" w:eastAsia="ko-KR"/>
        </w:rPr>
        <w:t>i</w:t>
      </w:r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][ </w:t>
      </w:r>
      <w:r>
        <w:rPr>
          <w:noProof/>
          <w:lang w:val="en-CA" w:eastAsia="ko-KR"/>
        </w:rPr>
        <w:t>j </w:t>
      </w:r>
      <w:r w:rsidRPr="00084198">
        <w:rPr>
          <w:noProof/>
          <w:lang w:val="en-CA" w:eastAsia="ko-KR"/>
        </w:rPr>
        <w:t>]</w:t>
      </w:r>
      <w:r>
        <w:rPr>
          <w:noProof/>
          <w:lang w:val="en-CA" w:eastAsia="ko-KR"/>
        </w:rPr>
        <w:t xml:space="preserve">, </w:t>
      </w:r>
      <w:r w:rsidRPr="00084198">
        <w:rPr>
          <w:noProof/>
          <w:lang w:val="en-CA" w:eastAsia="ko-KR"/>
        </w:rPr>
        <w:t>with i = − 2..</w:t>
      </w:r>
      <w:r>
        <w:rPr>
          <w:noProof/>
          <w:lang w:val="en-CA" w:eastAsia="ko-KR"/>
        </w:rPr>
        <w:t>5</w:t>
      </w:r>
      <w:r w:rsidRPr="00084198">
        <w:rPr>
          <w:noProof/>
          <w:lang w:val="en-CA" w:eastAsia="ko-KR"/>
        </w:rPr>
        <w:t>, j = minY..maxY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1433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00D5C67C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clear" w:pos="4849"/>
          <w:tab w:val="left" w:pos="5130"/>
        </w:tabs>
        <w:spacing w:after="0"/>
        <w:ind w:left="1350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sumV[ x ][ y ] = 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i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j</w:t>
      </w:r>
      <w:r w:rsidRPr="00084198">
        <w:rPr>
          <w:noProof/>
          <w:lang w:val="en-CA" w:eastAsia="ko-KR"/>
        </w:rPr>
        <w:t xml:space="preserve"> filtV[ </w:t>
      </w:r>
      <w:proofErr w:type="gramStart"/>
      <w:r>
        <w:rPr>
          <w:noProof/>
          <w:lang w:val="en-CA" w:eastAsia="ko-KR"/>
        </w:rPr>
        <w:t>i</w:t>
      </w:r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]</w:t>
      </w:r>
      <w:proofErr w:type="gramEnd"/>
      <w:r w:rsidRPr="00084198">
        <w:rPr>
          <w:noProof/>
          <w:lang w:val="en-CA" w:eastAsia="ko-KR"/>
        </w:rPr>
        <w:t>[ </w:t>
      </w:r>
      <w:r>
        <w:rPr>
          <w:noProof/>
          <w:lang w:val="en-CA" w:eastAsia="ko-KR"/>
        </w:rPr>
        <w:t>j</w:t>
      </w:r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]</w:t>
      </w:r>
      <w:r>
        <w:rPr>
          <w:noProof/>
          <w:lang w:val="en-CA" w:eastAsia="ko-KR"/>
        </w:rPr>
        <w:t>,</w:t>
      </w:r>
      <w:r w:rsidRPr="00084198" w:rsidDel="00480722">
        <w:rPr>
          <w:noProof/>
          <w:lang w:val="en-CA" w:eastAsia="ko-KR"/>
        </w:rPr>
        <w:t xml:space="preserve"> </w:t>
      </w:r>
      <w:r w:rsidRPr="00084198">
        <w:rPr>
          <w:noProof/>
          <w:lang w:val="en-CA" w:eastAsia="ko-KR"/>
        </w:rPr>
        <w:t>with i = − 2..</w:t>
      </w:r>
      <w:r>
        <w:rPr>
          <w:noProof/>
          <w:lang w:val="en-CA" w:eastAsia="ko-KR"/>
        </w:rPr>
        <w:t>5</w:t>
      </w:r>
      <w:r w:rsidRPr="00084198">
        <w:rPr>
          <w:noProof/>
          <w:lang w:val="en-CA" w:eastAsia="ko-KR"/>
        </w:rPr>
        <w:t>, j = minY..maxY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1434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242C4463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clear" w:pos="4849"/>
          <w:tab w:val="left" w:pos="5130"/>
        </w:tabs>
        <w:spacing w:after="0"/>
        <w:ind w:left="1350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sumD0[ x ][ y ] = 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i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j</w:t>
      </w:r>
      <w:r w:rsidRPr="00084198">
        <w:rPr>
          <w:noProof/>
          <w:lang w:val="en-CA" w:eastAsia="ko-KR"/>
        </w:rPr>
        <w:t xml:space="preserve"> filtD0[ </w:t>
      </w:r>
      <w:r>
        <w:rPr>
          <w:noProof/>
          <w:lang w:val="en-CA" w:eastAsia="ko-KR"/>
        </w:rPr>
        <w:t>i</w:t>
      </w:r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][ </w:t>
      </w:r>
      <w:r>
        <w:rPr>
          <w:noProof/>
          <w:lang w:val="en-CA" w:eastAsia="ko-KR"/>
        </w:rPr>
        <w:t>j</w:t>
      </w:r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]</w:t>
      </w:r>
      <w:r>
        <w:rPr>
          <w:noProof/>
          <w:lang w:val="en-CA" w:eastAsia="ko-KR"/>
        </w:rPr>
        <w:t>,</w:t>
      </w:r>
      <w:r w:rsidRPr="00084198" w:rsidDel="00480722">
        <w:rPr>
          <w:noProof/>
          <w:lang w:val="en-CA" w:eastAsia="ko-KR"/>
        </w:rPr>
        <w:t xml:space="preserve"> </w:t>
      </w:r>
      <w:r w:rsidRPr="00084198">
        <w:rPr>
          <w:noProof/>
          <w:lang w:val="en-CA" w:eastAsia="ko-KR"/>
        </w:rPr>
        <w:t>with i = − 2..</w:t>
      </w:r>
      <w:r>
        <w:rPr>
          <w:noProof/>
          <w:lang w:val="en-CA" w:eastAsia="ko-KR"/>
        </w:rPr>
        <w:t>5</w:t>
      </w:r>
      <w:r w:rsidRPr="00084198">
        <w:rPr>
          <w:noProof/>
          <w:lang w:val="en-CA" w:eastAsia="ko-KR"/>
        </w:rPr>
        <w:t>, j = minY..maxY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1435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51484C6D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clear" w:pos="4849"/>
          <w:tab w:val="left" w:pos="5130"/>
        </w:tabs>
        <w:spacing w:after="0"/>
        <w:ind w:left="1350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sumD1[ x ][ y ] = 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i</w:t>
      </w:r>
      <w:r w:rsidRPr="00084198">
        <w:rPr>
          <w:noProof/>
          <w:lang w:val="en-CA" w:eastAsia="ko-KR"/>
        </w:rPr>
        <w:sym w:font="Symbol" w:char="F053"/>
      </w:r>
      <w:r w:rsidRPr="00084198">
        <w:rPr>
          <w:noProof/>
          <w:vertAlign w:val="subscript"/>
          <w:lang w:val="en-CA" w:eastAsia="ko-KR"/>
        </w:rPr>
        <w:t>j</w:t>
      </w:r>
      <w:r w:rsidRPr="00084198">
        <w:rPr>
          <w:noProof/>
          <w:lang w:val="en-CA" w:eastAsia="ko-KR"/>
        </w:rPr>
        <w:t xml:space="preserve"> filtD1[ </w:t>
      </w:r>
      <w:r>
        <w:rPr>
          <w:noProof/>
          <w:lang w:val="en-CA" w:eastAsia="ko-KR"/>
        </w:rPr>
        <w:t>i</w:t>
      </w:r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][ </w:t>
      </w:r>
      <w:r>
        <w:rPr>
          <w:noProof/>
          <w:lang w:val="en-CA" w:eastAsia="ko-KR"/>
        </w:rPr>
        <w:t>j</w:t>
      </w:r>
      <w:r w:rsidRPr="00084198">
        <w:rPr>
          <w:lang w:val="en-CA" w:eastAsia="ko-KR"/>
        </w:rPr>
        <w:t> </w:t>
      </w:r>
      <w:r w:rsidRPr="00084198">
        <w:rPr>
          <w:noProof/>
          <w:lang w:val="en-CA" w:eastAsia="ko-KR"/>
        </w:rPr>
        <w:t>]</w:t>
      </w:r>
      <w:r>
        <w:rPr>
          <w:noProof/>
          <w:lang w:val="en-CA" w:eastAsia="ko-KR"/>
        </w:rPr>
        <w:t xml:space="preserve">, </w:t>
      </w:r>
      <w:r w:rsidRPr="00084198">
        <w:rPr>
          <w:noProof/>
          <w:lang w:val="en-CA" w:eastAsia="ko-KR"/>
        </w:rPr>
        <w:t>with i = − 2..</w:t>
      </w:r>
      <w:r>
        <w:rPr>
          <w:noProof/>
          <w:lang w:val="en-CA" w:eastAsia="ko-KR"/>
        </w:rPr>
        <w:t>5</w:t>
      </w:r>
      <w:r w:rsidRPr="00084198">
        <w:rPr>
          <w:noProof/>
          <w:lang w:val="en-CA" w:eastAsia="ko-KR"/>
        </w:rPr>
        <w:t>, j = minY..maxY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1436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5DA8DB5C" w14:textId="77777777" w:rsidR="00D9739A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after="0"/>
        <w:ind w:left="1350"/>
        <w:rPr>
          <w:rFonts w:eastAsia="Malgun Gothic"/>
          <w:noProof/>
          <w:szCs w:val="22"/>
          <w:lang w:val="en-CA"/>
        </w:rPr>
      </w:pPr>
      <w:r w:rsidRPr="00084198">
        <w:rPr>
          <w:noProof/>
          <w:lang w:val="en-CA" w:eastAsia="ko-KR"/>
        </w:rPr>
        <w:t>sumOfHV[ x ][ y ] = sumH[ x ][ y ] + sumV[ x ][ y ]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1437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31F42DD7" w14:textId="77777777" w:rsidR="00D9739A" w:rsidRPr="00084198" w:rsidRDefault="00D9739A" w:rsidP="00D9739A">
      <w:pPr>
        <w:tabs>
          <w:tab w:val="clear" w:pos="794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textAlignment w:val="auto"/>
        <w:rPr>
          <w:noProof/>
          <w:lang w:val="en-CA" w:eastAsia="ko-KR"/>
        </w:rPr>
      </w:pPr>
      <w:r>
        <w:rPr>
          <w:noProof/>
          <w:lang w:val="en-CA" w:eastAsia="ko-KR"/>
        </w:rPr>
        <w:t>The classification filter index array filtIdx and transpose index array transposeIdx are derived by the following steps:</w:t>
      </w:r>
    </w:p>
    <w:p w14:paraId="7F8F6DA3" w14:textId="77777777" w:rsidR="00D9739A" w:rsidRPr="00084198" w:rsidRDefault="00D9739A" w:rsidP="00D9739A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09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 xml:space="preserve">The variables dir1[ x ][ y ], dir2[ x ][ y ] and </w:t>
      </w:r>
      <w:r w:rsidRPr="00084198">
        <w:rPr>
          <w:rFonts w:eastAsia="PMingLiU"/>
          <w:noProof/>
          <w:lang w:val="en-CA" w:eastAsia="zh-TW"/>
        </w:rPr>
        <w:t>dirS</w:t>
      </w:r>
      <w:r w:rsidRPr="00084198">
        <w:rPr>
          <w:noProof/>
          <w:lang w:val="en-CA" w:eastAsia="ko-KR"/>
        </w:rPr>
        <w:t>[ x ][ y ] with x, y = 0..CtbSizeY − 1 are derived as follows:</w:t>
      </w:r>
    </w:p>
    <w:p w14:paraId="3C6E12EE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</w:tabs>
        <w:ind w:left="1134" w:hanging="42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variables hv1, hv0 and dirHV are derived as follows:</w:t>
      </w:r>
    </w:p>
    <w:p w14:paraId="65D91318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  <w:tab w:val="clear" w:pos="1191"/>
        </w:tabs>
        <w:ind w:left="1560" w:hanging="42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If sumV[ x &gt;&gt; 2 ][ y &gt;&gt; 2 ] is greater than sumH[ x &gt;&gt; 2 ][ y &gt;&gt; 2 ], the following applies:</w:t>
      </w:r>
    </w:p>
    <w:p w14:paraId="53BE695E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hv1 = sumV[ x &gt;&gt; 2 ][ y &gt;&gt; 2 ]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1438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4ADD1955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hv0 = sumH[ x &gt;&gt; 2 ][ y &gt;&gt; 2 ] 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ab/>
      </w:r>
      <w:r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1439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1F21B815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dirHV = 1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1440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6B9FCE2D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  <w:tab w:val="clear" w:pos="1191"/>
        </w:tabs>
        <w:ind w:left="1560" w:hanging="42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Otherwise, the following applies:</w:t>
      </w:r>
    </w:p>
    <w:p w14:paraId="6CB5784D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hv1 = sumH[ x &gt;&gt; 2 ][ y &gt;&gt; 2 ]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1441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08D507CE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hv0 = sumV[ x &gt;&gt; 2 ][ y &gt;&gt; 2 ]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1442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6F99179D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dirHV = 3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1443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5F2BE190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</w:tabs>
        <w:ind w:left="1134" w:hanging="42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variables d1, d0 and dirD are derived as follows:</w:t>
      </w:r>
    </w:p>
    <w:p w14:paraId="31793126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  <w:tab w:val="clear" w:pos="1191"/>
        </w:tabs>
        <w:ind w:left="1560" w:hanging="42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If sumD0[ x &gt;&gt; 2 ][ y &gt;&gt; 2 ] is greater than sumD1[ x &gt;&gt; 2 ][ y &gt;&gt; 2 ], the following applies:</w:t>
      </w:r>
    </w:p>
    <w:p w14:paraId="115F3E7F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d1 = sumD0[ x &gt;&gt; 2 ][ y &gt;&gt; 2 ]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1444</w:t>
      </w:r>
      <w:r w:rsidRPr="00084198"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0DED50C0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d0 = sumD1[ x &gt;&gt; 2 ][ y &gt;&gt; 2 ]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1445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643F9B95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dirD = 0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1446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7740880E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  <w:tab w:val="clear" w:pos="1191"/>
        </w:tabs>
        <w:ind w:left="1560" w:hanging="42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Otherwise, the following applies:</w:t>
      </w:r>
    </w:p>
    <w:p w14:paraId="01B074A1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d1 = sumD1[ x &gt;&gt; 2 ][ y &gt;&gt; 2 ]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1447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6976FB8F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d0 = sumD0[ x &gt;&gt; 2 ][ y &gt;&gt; 2 ]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1448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149D8A33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dirD = 2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1449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7ACB8A8F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</w:tabs>
        <w:ind w:left="1134" w:hanging="42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lastRenderedPageBreak/>
        <w:t>The variables hvd1, hvd0, are derived as follows:</w:t>
      </w:r>
    </w:p>
    <w:p w14:paraId="6D8F8D74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hvd1 = ( d1 * hv0 &gt; hv1 * d0 )  ?  d1  :  hv1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1450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37327E92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hvd0 = ( d1 * hv0 &gt; hv1 * d0 )  ?  d0  :  hv0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1451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272E8261" w14:textId="77777777" w:rsidR="00D9739A" w:rsidRPr="00084198" w:rsidRDefault="00D9739A" w:rsidP="00D9739A">
      <w:pPr>
        <w:numPr>
          <w:ilvl w:val="0"/>
          <w:numId w:val="2"/>
        </w:numPr>
        <w:tabs>
          <w:tab w:val="clear" w:pos="400"/>
          <w:tab w:val="clear" w:pos="794"/>
        </w:tabs>
        <w:ind w:left="1134" w:hanging="425"/>
        <w:rPr>
          <w:rFonts w:eastAsia="PMingLiU"/>
          <w:noProof/>
          <w:lang w:val="en-CA" w:eastAsia="zh-TW"/>
        </w:rPr>
      </w:pPr>
      <w:r w:rsidRPr="00084198">
        <w:rPr>
          <w:rFonts w:eastAsia="PMingLiU"/>
          <w:noProof/>
          <w:lang w:val="en-CA" w:eastAsia="zh-TW"/>
        </w:rPr>
        <w:t>The variables dirS</w:t>
      </w:r>
      <w:r w:rsidRPr="00084198">
        <w:rPr>
          <w:noProof/>
          <w:lang w:val="en-CA" w:eastAsia="ko-KR"/>
        </w:rPr>
        <w:t>[ x ][ y ]</w:t>
      </w:r>
      <w:r w:rsidRPr="00084198">
        <w:rPr>
          <w:rFonts w:eastAsia="PMingLiU"/>
          <w:noProof/>
          <w:lang w:val="en-CA" w:eastAsia="zh-TW"/>
        </w:rPr>
        <w:t xml:space="preserve">, </w:t>
      </w:r>
      <w:r w:rsidRPr="00084198">
        <w:rPr>
          <w:noProof/>
          <w:lang w:val="en-CA" w:eastAsia="ko-KR"/>
        </w:rPr>
        <w:t>dir1[ x ][ y ] and dir2[ x ][ y ]</w:t>
      </w:r>
      <w:r w:rsidRPr="00084198">
        <w:rPr>
          <w:rFonts w:eastAsia="PMingLiU"/>
          <w:noProof/>
          <w:lang w:val="en-CA" w:eastAsia="zh-TW"/>
        </w:rPr>
        <w:t xml:space="preserve"> derived as follows:</w:t>
      </w:r>
    </w:p>
    <w:p w14:paraId="3E4C86D3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dir1[ x ][ y ] = ( d1 * hv0 &gt; hv1 * d0 )  ?  dirD  :  dirHV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1452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18DD205A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dir2[ x ][ y ] = ( d1 * hv0 &gt; hv1 * d0 )  ?  dirHV  :  dirD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1453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762ECC0C" w14:textId="77777777" w:rsidR="00D9739A" w:rsidRPr="00084198" w:rsidRDefault="00D9739A" w:rsidP="00D9739A">
      <w:pPr>
        <w:pStyle w:val="Equation"/>
        <w:tabs>
          <w:tab w:val="clear" w:pos="794"/>
          <w:tab w:val="clear" w:pos="1588"/>
        </w:tabs>
        <w:spacing w:after="0"/>
        <w:ind w:left="1985"/>
        <w:rPr>
          <w:rFonts w:eastAsia="PMingLiU"/>
          <w:noProof/>
          <w:lang w:val="en-CA" w:eastAsia="zh-TW"/>
        </w:rPr>
      </w:pPr>
      <w:r w:rsidRPr="00084198">
        <w:rPr>
          <w:rFonts w:eastAsia="PMingLiU"/>
          <w:noProof/>
          <w:lang w:val="en-CA" w:eastAsia="zh-TW"/>
        </w:rPr>
        <w:t>dirS</w:t>
      </w:r>
      <w:r w:rsidRPr="00084198">
        <w:rPr>
          <w:noProof/>
          <w:lang w:val="en-CA" w:eastAsia="ko-KR"/>
        </w:rPr>
        <w:t>[ x ][ y ] </w:t>
      </w:r>
      <w:r w:rsidRPr="00084198">
        <w:rPr>
          <w:rFonts w:eastAsia="PMingLiU"/>
          <w:noProof/>
          <w:lang w:val="en-CA" w:eastAsia="zh-TW"/>
        </w:rPr>
        <w:t>=</w:t>
      </w:r>
      <w:r w:rsidRPr="00084198">
        <w:rPr>
          <w:noProof/>
          <w:lang w:val="en-CA" w:eastAsia="ko-KR"/>
        </w:rPr>
        <w:t> ( hvd1</w:t>
      </w:r>
      <w:r>
        <w:rPr>
          <w:noProof/>
          <w:lang w:val="en-CA" w:eastAsia="ko-KR"/>
        </w:rPr>
        <w:t> *2</w:t>
      </w:r>
      <w:r w:rsidRPr="00084198">
        <w:rPr>
          <w:noProof/>
          <w:lang w:val="en-CA" w:eastAsia="ko-KR"/>
        </w:rPr>
        <w:t> &gt; </w:t>
      </w:r>
      <w:r>
        <w:rPr>
          <w:noProof/>
          <w:lang w:val="en-CA" w:eastAsia="ko-KR"/>
        </w:rPr>
        <w:t>9</w:t>
      </w:r>
      <w:r w:rsidRPr="00084198">
        <w:rPr>
          <w:noProof/>
          <w:lang w:val="en-CA" w:eastAsia="ko-KR"/>
        </w:rPr>
        <w:t> * hvd0 )  ?  </w:t>
      </w:r>
      <w:r>
        <w:rPr>
          <w:rFonts w:eastAsia="PMingLiU"/>
          <w:noProof/>
          <w:lang w:val="en-CA" w:eastAsia="zh-TW"/>
        </w:rPr>
        <w:t>2</w:t>
      </w:r>
      <w:r w:rsidRPr="00084198">
        <w:rPr>
          <w:rFonts w:eastAsia="PMingLiU"/>
          <w:noProof/>
          <w:lang w:val="en-CA" w:eastAsia="zh-TW"/>
        </w:rPr>
        <w:t>  :  ( ( </w:t>
      </w:r>
      <w:r w:rsidRPr="00084198">
        <w:rPr>
          <w:noProof/>
          <w:lang w:val="en-CA" w:eastAsia="ko-KR"/>
        </w:rPr>
        <w:t>hvd1 &gt; </w:t>
      </w:r>
      <w:r>
        <w:rPr>
          <w:noProof/>
          <w:lang w:val="en-CA" w:eastAsia="ko-KR"/>
        </w:rPr>
        <w:t>2</w:t>
      </w:r>
      <w:r w:rsidRPr="00084198">
        <w:rPr>
          <w:noProof/>
          <w:lang w:val="en-CA" w:eastAsia="ko-KR"/>
        </w:rPr>
        <w:t> * hvd0 )  ?  </w:t>
      </w:r>
      <w:r>
        <w:rPr>
          <w:noProof/>
          <w:lang w:val="en-CA" w:eastAsia="ko-KR"/>
        </w:rPr>
        <w:t>1</w:t>
      </w:r>
      <w:r w:rsidRPr="00084198">
        <w:rPr>
          <w:noProof/>
          <w:lang w:val="en-CA" w:eastAsia="ko-KR"/>
        </w:rPr>
        <w:t>  :  0 )</w:t>
      </w:r>
      <w:r w:rsidRPr="00084198">
        <w:rPr>
          <w:noProof/>
          <w:lang w:val="en-CA" w:eastAsia="ko-KR"/>
        </w:rPr>
        <w:tab/>
      </w:r>
      <w:r w:rsidRPr="00084198">
        <w:rPr>
          <w:rFonts w:eastAsia="Malgun Gothic"/>
          <w:noProof/>
          <w:szCs w:val="22"/>
          <w:lang w:val="en-CA"/>
        </w:rPr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1454</w:t>
      </w:r>
      <w:r>
        <w:rPr>
          <w:noProof/>
          <w:lang w:val="en-CA"/>
        </w:rPr>
        <w:fldChar w:fldCharType="end"/>
      </w:r>
      <w:r w:rsidRPr="00084198">
        <w:rPr>
          <w:rFonts w:eastAsia="Malgun Gothic"/>
          <w:noProof/>
          <w:szCs w:val="22"/>
          <w:lang w:val="en-CA"/>
        </w:rPr>
        <w:t>)</w:t>
      </w:r>
    </w:p>
    <w:p w14:paraId="7C56E0C4" w14:textId="77777777" w:rsidR="00D9739A" w:rsidRPr="00084198" w:rsidRDefault="00D9739A" w:rsidP="00D9739A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09"/>
        <w:textAlignment w:val="auto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 xml:space="preserve">The variable </w:t>
      </w:r>
      <w:r w:rsidRPr="00084198">
        <w:rPr>
          <w:rFonts w:eastAsia="PMingLiU"/>
          <w:noProof/>
          <w:lang w:val="en-CA" w:eastAsia="zh-TW"/>
        </w:rPr>
        <w:t>avgVar</w:t>
      </w:r>
      <w:r w:rsidRPr="00084198">
        <w:rPr>
          <w:noProof/>
          <w:lang w:val="en-CA" w:eastAsia="ko-KR"/>
        </w:rPr>
        <w:t>[ x ][ y ] with x, y = 0..CtbSizeY − 1 is derived as follows:</w:t>
      </w:r>
    </w:p>
    <w:p w14:paraId="2BF9BB83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after="0"/>
        <w:ind w:left="851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varTab[ ] = {</w:t>
      </w:r>
      <w:r w:rsidRPr="00084198">
        <w:rPr>
          <w:noProof/>
          <w:lang w:val="en-CA"/>
        </w:rPr>
        <w:t xml:space="preserve"> </w:t>
      </w:r>
      <w:r w:rsidRPr="00084198">
        <w:rPr>
          <w:noProof/>
          <w:lang w:val="en-CA" w:eastAsia="ko-KR"/>
        </w:rPr>
        <w:t>0, 1, 2, 2, 2, 2, 2, 3, 3, 3, 3, 3, 3, 3, 3, 4 }</w:t>
      </w:r>
      <w:r w:rsidRPr="00084198">
        <w:rPr>
          <w:noProof/>
          <w:lang w:val="en-CA" w:eastAsia="ko-KR"/>
        </w:rPr>
        <w:tab/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1455</w:t>
      </w:r>
      <w:r>
        <w:rPr>
          <w:noProof/>
          <w:lang w:val="en-CA"/>
        </w:rPr>
        <w:fldChar w:fldCharType="end"/>
      </w:r>
      <w:r w:rsidRPr="00084198">
        <w:rPr>
          <w:noProof/>
          <w:lang w:val="en-CA" w:eastAsia="ko-KR"/>
        </w:rPr>
        <w:t>)</w:t>
      </w:r>
    </w:p>
    <w:p w14:paraId="269B5141" w14:textId="657C5A04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2970"/>
        </w:tabs>
        <w:spacing w:after="0"/>
        <w:ind w:left="851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avgVar[ x ][ y ] = varTab[ Clip3( 0, 15,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1456</w:t>
      </w:r>
      <w:r>
        <w:rPr>
          <w:noProof/>
          <w:lang w:val="en-CA"/>
        </w:rPr>
        <w:fldChar w:fldCharType="end"/>
      </w:r>
      <w:r w:rsidRPr="00084198">
        <w:rPr>
          <w:noProof/>
          <w:lang w:val="en-CA" w:eastAsia="ko-KR"/>
        </w:rPr>
        <w:t>)</w:t>
      </w:r>
      <w:r w:rsidRPr="00084198">
        <w:rPr>
          <w:noProof/>
          <w:lang w:val="en-CA" w:eastAsia="ko-KR"/>
        </w:rPr>
        <w:br/>
      </w:r>
      <w:r w:rsidRPr="00084198">
        <w:rPr>
          <w:noProof/>
          <w:lang w:val="en-CA" w:eastAsia="ko-KR"/>
        </w:rPr>
        <w:tab/>
        <w:t>( sumOfHV[ x &gt;&gt; 2 ][ y &gt;&gt; 2 ] * ac[ x &gt;&gt; 2 ][ y &gt;&gt; 2 ] ) &gt;&gt; ( </w:t>
      </w:r>
      <w:del w:id="13" w:author="Nan Hu" w:date="2019-11-19T14:58:00Z">
        <w:r w:rsidDel="00D9739A">
          <w:rPr>
            <w:noProof/>
            <w:lang w:val="en-CA" w:eastAsia="ko-KR"/>
          </w:rPr>
          <w:delText>4</w:delText>
        </w:r>
        <w:r w:rsidRPr="00084198" w:rsidDel="00D9739A">
          <w:rPr>
            <w:noProof/>
            <w:lang w:val="en-CA" w:eastAsia="ko-KR"/>
          </w:rPr>
          <w:delText> + </w:delText>
        </w:r>
      </w:del>
      <w:r>
        <w:rPr>
          <w:noProof/>
          <w:lang w:val="en-CA" w:eastAsia="ko-KR"/>
        </w:rPr>
        <w:t>BitDepth</w:t>
      </w:r>
      <w:r w:rsidRPr="00084198">
        <w:rPr>
          <w:noProof/>
          <w:lang w:val="en-CA" w:eastAsia="ko-KR"/>
        </w:rPr>
        <w:t> </w:t>
      </w:r>
      <w:ins w:id="14" w:author="Nan Hu" w:date="2019-11-19T14:58:00Z">
        <w:r>
          <w:rPr>
            <w:noProof/>
            <w:lang w:val="en-CA" w:eastAsia="ko-KR"/>
          </w:rPr>
          <w:t xml:space="preserve">– 1 </w:t>
        </w:r>
      </w:ins>
      <w:r w:rsidRPr="00084198">
        <w:rPr>
          <w:noProof/>
          <w:lang w:val="en-CA" w:eastAsia="ko-KR"/>
        </w:rPr>
        <w:t>) ) ]</w:t>
      </w:r>
    </w:p>
    <w:p w14:paraId="2F88FB16" w14:textId="77777777" w:rsidR="00D9739A" w:rsidRPr="00084198" w:rsidRDefault="00D9739A" w:rsidP="00D9739A">
      <w:pPr>
        <w:numPr>
          <w:ilvl w:val="0"/>
          <w:numId w:val="4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ind w:left="709"/>
        <w:textAlignment w:val="auto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The classification filter index array filtIdx[ x ][ y ] and the transpose index array transposeIdx[ x ][ y ] with x = y = 0..CtbSizeY </w:t>
      </w:r>
      <w:r w:rsidRPr="00084198">
        <w:rPr>
          <w:noProof/>
          <w:lang w:val="en-CA"/>
        </w:rPr>
        <w:t>−</w:t>
      </w:r>
      <w:r w:rsidRPr="00084198">
        <w:rPr>
          <w:noProof/>
          <w:lang w:val="en-CA" w:eastAsia="ko-KR"/>
        </w:rPr>
        <w:t> 1 are derived as follows:</w:t>
      </w:r>
    </w:p>
    <w:p w14:paraId="351557FB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after="0"/>
        <w:ind w:left="851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transposeTable[ ] = { 0, 1, 0, 2, 2, 3, 1, 3 }</w:t>
      </w:r>
    </w:p>
    <w:p w14:paraId="0EDCFB9F" w14:textId="77777777" w:rsidR="00D9739A" w:rsidRPr="0009688B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after="0"/>
        <w:ind w:left="851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transposeIdx[ x ][ y ] = transposeTable[ dir1[ x ][ y ] * 2 + ( </w:t>
      </w:r>
      <w:r w:rsidRPr="00683D42">
        <w:rPr>
          <w:noProof/>
          <w:lang w:val="en-CA" w:eastAsia="ko-KR"/>
        </w:rPr>
        <w:t>dir2[ x ]</w:t>
      </w:r>
      <w:r w:rsidRPr="00244B4D">
        <w:rPr>
          <w:noProof/>
          <w:lang w:val="en-CA" w:eastAsia="ko-KR"/>
        </w:rPr>
        <w:t>[ y ]</w:t>
      </w:r>
      <w:r w:rsidRPr="00045212">
        <w:rPr>
          <w:noProof/>
          <w:lang w:val="en-CA" w:eastAsia="ko-KR"/>
        </w:rPr>
        <w:t> &gt;&gt; 1 ) ]</w:t>
      </w:r>
    </w:p>
    <w:p w14:paraId="4EADC885" w14:textId="77777777" w:rsidR="00D9739A" w:rsidRPr="00683D42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after="0"/>
        <w:ind w:left="851"/>
        <w:rPr>
          <w:noProof/>
          <w:lang w:val="en-CA" w:eastAsia="ko-KR"/>
        </w:rPr>
      </w:pPr>
      <w:r w:rsidRPr="00221399">
        <w:rPr>
          <w:noProof/>
          <w:lang w:val="en-CA" w:eastAsia="ko-KR"/>
        </w:rPr>
        <w:t>filtIdx[ x ][ y ] = avgVar[ x ][ y ]</w:t>
      </w:r>
    </w:p>
    <w:p w14:paraId="7BF27446" w14:textId="77777777" w:rsidR="00D9739A" w:rsidRPr="00683D42" w:rsidRDefault="00D9739A" w:rsidP="00D9739A">
      <w:pPr>
        <w:numPr>
          <w:ilvl w:val="0"/>
          <w:numId w:val="2"/>
        </w:numPr>
        <w:tabs>
          <w:tab w:val="clear" w:pos="400"/>
          <w:tab w:val="clear" w:pos="794"/>
        </w:tabs>
        <w:ind w:left="1134" w:hanging="425"/>
        <w:rPr>
          <w:noProof/>
          <w:lang w:val="en-CA" w:eastAsia="ko-KR"/>
        </w:rPr>
      </w:pPr>
      <w:r w:rsidRPr="00636634">
        <w:rPr>
          <w:rFonts w:eastAsia="PMingLiU"/>
          <w:noProof/>
          <w:lang w:val="en-CA" w:eastAsia="zh-TW"/>
        </w:rPr>
        <w:t>When</w:t>
      </w:r>
      <w:r w:rsidRPr="00683D42">
        <w:rPr>
          <w:noProof/>
          <w:lang w:val="en-CA" w:eastAsia="ko-KR"/>
        </w:rPr>
        <w:t xml:space="preserve"> dirS[ x ][ y ] is not equal 0, filtIdx[ x ][ y ] is modified as follows:</w:t>
      </w:r>
    </w:p>
    <w:p w14:paraId="1F639918" w14:textId="77777777" w:rsidR="00D9739A" w:rsidRPr="00084198" w:rsidRDefault="00D9739A" w:rsidP="00D9739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spacing w:after="0"/>
        <w:ind w:left="851"/>
        <w:rPr>
          <w:rFonts w:eastAsia="PMingLiU"/>
          <w:noProof/>
          <w:lang w:val="en-CA" w:eastAsia="zh-TW"/>
        </w:rPr>
      </w:pPr>
      <w:r w:rsidRPr="00084198">
        <w:rPr>
          <w:noProof/>
          <w:lang w:val="en-CA" w:eastAsia="ko-KR"/>
        </w:rPr>
        <w:t>filtIdx[ x ][ y ] += ( ( ( dir1[ x ][ y ] &amp; 0x1 ) &lt;&lt; 1 ) + dirS[ x ][ y ] ) * 5</w:t>
      </w:r>
      <w:r w:rsidRPr="00084198">
        <w:rPr>
          <w:noProof/>
          <w:lang w:val="en-CA" w:eastAsia="ko-KR"/>
        </w:rPr>
        <w:tab/>
        <w:t>(</w:t>
      </w:r>
      <w:r>
        <w:rPr>
          <w:noProof/>
          <w:lang w:val="en-CA"/>
        </w:rPr>
        <w:fldChar w:fldCharType="begin" w:fldLock="1"/>
      </w:r>
      <w:r>
        <w:rPr>
          <w:noProof/>
          <w:lang w:val="en-CA"/>
        </w:rPr>
        <w:instrText xml:space="preserve"> SEQ Equation \* ARABIC </w:instrText>
      </w:r>
      <w:r>
        <w:rPr>
          <w:noProof/>
          <w:lang w:val="en-CA"/>
        </w:rPr>
        <w:fldChar w:fldCharType="separate"/>
      </w:r>
      <w:r>
        <w:rPr>
          <w:noProof/>
          <w:lang w:val="en-CA"/>
        </w:rPr>
        <w:t>1457</w:t>
      </w:r>
      <w:r>
        <w:rPr>
          <w:noProof/>
          <w:lang w:val="en-CA"/>
        </w:rPr>
        <w:fldChar w:fldCharType="end"/>
      </w:r>
      <w:r w:rsidRPr="00084198">
        <w:rPr>
          <w:noProof/>
          <w:lang w:val="en-CA" w:eastAsia="ko-KR"/>
        </w:rPr>
        <w:t>)</w:t>
      </w:r>
    </w:p>
    <w:p w14:paraId="4AF4E457" w14:textId="77777777" w:rsidR="007C3B12" w:rsidRPr="00D9739A" w:rsidRDefault="00D9739A">
      <w:pPr>
        <w:rPr>
          <w:lang w:val="en-CA"/>
        </w:rPr>
      </w:pPr>
    </w:p>
    <w:sectPr w:rsidR="007C3B12" w:rsidRPr="00D97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4BD"/>
    <w:multiLevelType w:val="hybridMultilevel"/>
    <w:tmpl w:val="5566B432"/>
    <w:lvl w:ilvl="0" w:tplc="FFFFFFFF">
      <w:start w:val="5"/>
      <w:numFmt w:val="bullet"/>
      <w:lvlText w:val="–"/>
      <w:lvlJc w:val="left"/>
      <w:pPr>
        <w:tabs>
          <w:tab w:val="num" w:pos="-309"/>
        </w:tabs>
        <w:ind w:left="-309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731"/>
        </w:tabs>
        <w:ind w:left="731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  <w:rPr>
        <w:rFonts w:cs="Times New Roman"/>
      </w:rPr>
    </w:lvl>
  </w:abstractNum>
  <w:abstractNum w:abstractNumId="1" w15:restartNumberingAfterBreak="0">
    <w:nsid w:val="2C8A689A"/>
    <w:multiLevelType w:val="hybridMultilevel"/>
    <w:tmpl w:val="5CDCFED6"/>
    <w:lvl w:ilvl="0" w:tplc="716E0202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390C43"/>
    <w:multiLevelType w:val="multilevel"/>
    <w:tmpl w:val="51DCFFEE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423007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76A43C1"/>
    <w:multiLevelType w:val="hybridMultilevel"/>
    <w:tmpl w:val="1B76D5A2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84CC2C8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  <w:lang w:val="en-GB"/>
      </w:rPr>
    </w:lvl>
    <w:lvl w:ilvl="3" w:tplc="84CC2C8A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  <w:lang w:val="en-GB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611C48BF"/>
    <w:multiLevelType w:val="hybridMultilevel"/>
    <w:tmpl w:val="DC02C6C0"/>
    <w:lvl w:ilvl="0" w:tplc="84CC2C8A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  <w:lang w:val="en-GB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an Hu">
    <w15:presenceInfo w15:providerId="AD" w15:userId="S::nanh@qti.qualcomm.com::3618843d-2054-4bcf-ad49-76f523b6d2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39A"/>
    <w:rsid w:val="00032CDE"/>
    <w:rsid w:val="000973A2"/>
    <w:rsid w:val="00D9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40ECC"/>
  <w15:chartTrackingRefBased/>
  <w15:docId w15:val="{27BAD491-FB45-43F5-A27C-7ACC8BB3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39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SimSun" w:hAnsi="Times New Roman" w:cs="Times New Roman"/>
      <w:sz w:val="20"/>
      <w:szCs w:val="20"/>
      <w:lang w:val="en-GB" w:eastAsia="en-US"/>
    </w:rPr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qFormat/>
    <w:rsid w:val="00D9739A"/>
    <w:pPr>
      <w:keepNext/>
      <w:keepLines/>
      <w:numPr>
        <w:numId w:val="1"/>
      </w:numPr>
      <w:spacing w:before="360"/>
      <w:jc w:val="left"/>
      <w:outlineLvl w:val="0"/>
    </w:pPr>
    <w:rPr>
      <w:b/>
      <w:sz w:val="24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qFormat/>
    <w:rsid w:val="00D9739A"/>
    <w:pPr>
      <w:keepNext/>
      <w:keepLines/>
      <w:numPr>
        <w:ilvl w:val="1"/>
        <w:numId w:val="1"/>
      </w:numPr>
      <w:spacing w:before="360"/>
      <w:outlineLvl w:val="1"/>
    </w:pPr>
    <w:rPr>
      <w:b/>
      <w:sz w:val="22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D9739A"/>
    <w:pPr>
      <w:keepNext/>
      <w:keepLines/>
      <w:numPr>
        <w:ilvl w:val="2"/>
        <w:numId w:val="1"/>
      </w:numPr>
      <w:spacing w:before="181"/>
      <w:outlineLvl w:val="2"/>
    </w:pPr>
    <w:rPr>
      <w:b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qFormat/>
    <w:rsid w:val="00D9739A"/>
    <w:pPr>
      <w:numPr>
        <w:ilvl w:val="3"/>
      </w:numPr>
      <w:outlineLvl w:val="3"/>
    </w:pPr>
  </w:style>
  <w:style w:type="paragraph" w:styleId="Heading5">
    <w:name w:val="heading 5"/>
    <w:aliases w:val="H5,H51,h5"/>
    <w:basedOn w:val="Heading3"/>
    <w:next w:val="Normal"/>
    <w:link w:val="Heading5Char"/>
    <w:qFormat/>
    <w:rsid w:val="00D9739A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aliases w:val="H6,H61,h6"/>
    <w:basedOn w:val="Heading3"/>
    <w:next w:val="Normal"/>
    <w:link w:val="Heading6Char"/>
    <w:qFormat/>
    <w:rsid w:val="00D9739A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D9739A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D9739A"/>
    <w:pPr>
      <w:numPr>
        <w:ilvl w:val="7"/>
        <w:numId w:val="1"/>
      </w:numPr>
      <w:tabs>
        <w:tab w:val="clear" w:pos="794"/>
        <w:tab w:val="clear" w:pos="1191"/>
        <w:tab w:val="clear" w:pos="1588"/>
        <w:tab w:val="clear" w:pos="1985"/>
      </w:tabs>
      <w:spacing w:before="360"/>
      <w:jc w:val="center"/>
      <w:outlineLvl w:val="7"/>
    </w:pPr>
    <w:rPr>
      <w:rFonts w:ascii="Times New Roman" w:eastAsia="SimSun" w:hAnsi="Times New Roman" w:cs="Times New Roman"/>
      <w:b/>
      <w:i w:val="0"/>
      <w:iCs w:val="0"/>
      <w:color w:val="auto"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739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739A"/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D9739A"/>
    <w:rPr>
      <w:rFonts w:ascii="Times New Roman" w:eastAsia="SimSun" w:hAnsi="Times New Roman" w:cs="Times New Roman"/>
      <w:b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D9739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basedOn w:val="DefaultParagraphFont"/>
    <w:link w:val="Heading4"/>
    <w:rsid w:val="00D9739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D9739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D9739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D9739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D9739A"/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paragraph" w:customStyle="1" w:styleId="Equation">
    <w:name w:val="Equation"/>
    <w:basedOn w:val="Normal"/>
    <w:qFormat/>
    <w:rsid w:val="00D9739A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</w:style>
  <w:style w:type="paragraph" w:styleId="ListParagraph">
    <w:name w:val="List Paragraph"/>
    <w:basedOn w:val="Normal"/>
    <w:link w:val="ListParagraphChar"/>
    <w:uiPriority w:val="34"/>
    <w:qFormat/>
    <w:rsid w:val="00D9739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D9739A"/>
    <w:rPr>
      <w:rFonts w:ascii="Times New Roman" w:eastAsia="SimSun" w:hAnsi="Times New Roman" w:cs="Times New Roman"/>
      <w:sz w:val="20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739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0" ma:contentTypeDescription="Create a new document." ma:contentTypeScope="" ma:versionID="2fc0b81177bd7707e2eb3338882a96e8">
  <xsd:schema xmlns:xsd="http://www.w3.org/2001/XMLSchema" xmlns:xs="http://www.w3.org/2001/XMLSchema" xmlns:p="http://schemas.microsoft.com/office/2006/metadata/properties" xmlns:ns3="bcc01d59-85de-4ef9-881e-76d8b6a6f841" targetNamespace="http://schemas.microsoft.com/office/2006/metadata/properties" ma:root="true" ma:fieldsID="1577b0c791d18d60285b0f7ec90f275c" ns3:_="">
    <xsd:import namespace="bcc01d59-85de-4ef9-881e-76d8b6a6f8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6BB505-D7AE-43FF-A0F0-CCD7BEBE9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1D952-98CB-4597-86E2-4A99F934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76AE01-5D7E-4A00-A3D6-C74283858C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1103</Words>
  <Characters>6291</Characters>
  <Application>Microsoft Office Word</Application>
  <DocSecurity>0</DocSecurity>
  <Lines>52</Lines>
  <Paragraphs>14</Paragraphs>
  <ScaleCrop>false</ScaleCrop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Hu</dc:creator>
  <cp:keywords/>
  <dc:description/>
  <cp:lastModifiedBy>Nan Hu</cp:lastModifiedBy>
  <cp:revision>1</cp:revision>
  <dcterms:created xsi:type="dcterms:W3CDTF">2019-11-19T22:55:00Z</dcterms:created>
  <dcterms:modified xsi:type="dcterms:W3CDTF">2019-11-19T22:59:00Z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