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3CEA" w:rsidRDefault="001B3CEA" w:rsidP="001B3CEA">
      <w:pPr>
        <w:pStyle w:val="Heading3"/>
        <w:numPr>
          <w:ilvl w:val="2"/>
          <w:numId w:val="2"/>
        </w:numPr>
        <w:rPr>
          <w:rFonts w:hint="eastAsia"/>
          <w:noProof/>
          <w:lang w:val="en-CA" w:eastAsia="zh-CN"/>
        </w:rPr>
      </w:pPr>
      <w:bookmarkStart w:id="0" w:name="_Ref522189399"/>
      <w:bookmarkStart w:id="1" w:name="_Toc24573157"/>
      <w:r w:rsidRPr="00084198">
        <w:rPr>
          <w:noProof/>
          <w:lang w:val="en-CA"/>
        </w:rPr>
        <w:t>Scaling process for transform coefficients</w:t>
      </w:r>
      <w:bookmarkEnd w:id="0"/>
      <w:bookmarkEnd w:id="1"/>
    </w:p>
    <w:p w:rsidR="001B3CEA" w:rsidRDefault="001B3CEA" w:rsidP="001B3CEA">
      <w:pPr>
        <w:rPr>
          <w:rFonts w:hint="eastAsia"/>
          <w:lang w:val="en-CA"/>
        </w:rPr>
      </w:pPr>
    </w:p>
    <w:p w:rsidR="001B3CEA" w:rsidRDefault="001B3CEA" w:rsidP="001B3CEA">
      <w:pPr>
        <w:rPr>
          <w:rFonts w:hint="eastAsia"/>
          <w:lang w:val="en-CA"/>
        </w:rPr>
      </w:pPr>
      <w:r>
        <w:rPr>
          <w:lang w:val="en-CA"/>
        </w:rPr>
        <w:t>…</w:t>
      </w:r>
    </w:p>
    <w:p w:rsidR="001B3CEA" w:rsidRPr="00084198" w:rsidRDefault="001B3CEA" w:rsidP="001B3CEA">
      <w:pPr>
        <w:rPr>
          <w:noProof/>
          <w:lang w:val="en-CA"/>
        </w:rPr>
      </w:pPr>
      <w:r w:rsidRPr="00084198">
        <w:rPr>
          <w:noProof/>
          <w:lang w:val="en-CA"/>
        </w:rPr>
        <w:t>The quantization parameter qP is derived as follows:</w:t>
      </w:r>
    </w:p>
    <w:p w:rsidR="001B3CEA" w:rsidRPr="00084198" w:rsidRDefault="001B3CEA" w:rsidP="001B3CEA">
      <w:pPr>
        <w:numPr>
          <w:ilvl w:val="0"/>
          <w:numId w:val="3"/>
        </w:numPr>
        <w:tabs>
          <w:tab w:val="left" w:pos="72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noProof/>
          <w:lang w:val="en-CA"/>
        </w:rPr>
      </w:pPr>
      <w:r w:rsidRPr="00084198">
        <w:rPr>
          <w:noProof/>
          <w:lang w:val="en-CA"/>
        </w:rPr>
        <w:t>If cIdx is equal to 0, the following applies:</w:t>
      </w:r>
    </w:p>
    <w:p w:rsidR="001B3CEA" w:rsidRDefault="001B3CEA" w:rsidP="001B3CEA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00"/>
        <w:rPr>
          <w:rFonts w:hint="eastAsia"/>
          <w:noProof/>
          <w:lang w:val="en-CA" w:eastAsia="zh-CN"/>
        </w:rPr>
      </w:pPr>
      <w:r w:rsidRPr="00084198">
        <w:rPr>
          <w:noProof/>
          <w:lang w:val="en-CA"/>
        </w:rPr>
        <w:t>qP = Qp</w:t>
      </w:r>
      <w:r w:rsidRPr="00084198">
        <w:rPr>
          <w:noProof/>
          <w:lang w:val="en-CA" w:eastAsia="ko-KR"/>
        </w:rPr>
        <w:t>′</w:t>
      </w:r>
      <w:r w:rsidRPr="00084198">
        <w:rPr>
          <w:noProof/>
          <w:vertAlign w:val="subscript"/>
          <w:lang w:val="en-CA"/>
        </w:rPr>
        <w:t>Y</w:t>
      </w:r>
      <w:r>
        <w:rPr>
          <w:noProof/>
          <w:lang w:val="en-CA"/>
        </w:rPr>
        <w:tab/>
      </w:r>
      <w:r w:rsidRPr="00084198">
        <w:rPr>
          <w:noProof/>
          <w:lang w:val="en-CA"/>
        </w:rPr>
        <w:tab/>
        <w:t>(</w:t>
      </w:r>
      <w:r w:rsidRPr="00084198">
        <w:rPr>
          <w:noProof/>
          <w:lang w:val="en-CA"/>
        </w:rPr>
        <w:fldChar w:fldCharType="begin" w:fldLock="1"/>
      </w:r>
      <w:r w:rsidRPr="00084198">
        <w:rPr>
          <w:noProof/>
          <w:lang w:val="en-CA"/>
        </w:rPr>
        <w:instrText xml:space="preserve"> SEQ Equation \* ARABIC </w:instrText>
      </w:r>
      <w:r w:rsidRPr="00084198">
        <w:rPr>
          <w:noProof/>
          <w:lang w:val="en-CA"/>
        </w:rPr>
        <w:fldChar w:fldCharType="separate"/>
      </w:r>
      <w:r>
        <w:rPr>
          <w:noProof/>
          <w:lang w:val="en-CA"/>
        </w:rPr>
        <w:t>1129</w:t>
      </w:r>
      <w:r w:rsidRPr="00084198">
        <w:rPr>
          <w:noProof/>
          <w:lang w:val="en-CA"/>
        </w:rPr>
        <w:fldChar w:fldCharType="end"/>
      </w:r>
      <w:r w:rsidRPr="00084198">
        <w:rPr>
          <w:noProof/>
          <w:lang w:val="en-CA"/>
        </w:rPr>
        <w:t>)</w:t>
      </w:r>
    </w:p>
    <w:p w:rsidR="001B3CEA" w:rsidRPr="00084198" w:rsidRDefault="001B3CEA" w:rsidP="001B3CEA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00"/>
        <w:rPr>
          <w:rFonts w:hint="eastAsia"/>
          <w:noProof/>
          <w:lang w:val="en-CA" w:eastAsia="zh-CN"/>
        </w:rPr>
      </w:pPr>
      <w:r>
        <w:rPr>
          <w:rFonts w:hint="eastAsia"/>
          <w:noProof/>
          <w:highlight w:val="yellow"/>
          <w:lang w:val="en-CA" w:eastAsia="zh-CN"/>
        </w:rPr>
        <w:t xml:space="preserve">actQpOffset = </w:t>
      </w:r>
      <w:r w:rsidR="00D57D34">
        <w:rPr>
          <w:rFonts w:hint="eastAsia"/>
          <w:noProof/>
          <w:highlight w:val="yellow"/>
          <w:lang w:val="en-CA" w:eastAsia="zh-CN"/>
        </w:rPr>
        <w:t>-</w:t>
      </w:r>
      <w:r w:rsidRPr="001B3CEA">
        <w:rPr>
          <w:rFonts w:hint="eastAsia"/>
          <w:noProof/>
          <w:highlight w:val="yellow"/>
          <w:lang w:val="en-CA" w:eastAsia="zh-CN"/>
        </w:rPr>
        <w:t>5</w:t>
      </w:r>
    </w:p>
    <w:p w:rsidR="001B3CEA" w:rsidRPr="00084198" w:rsidRDefault="001B3CEA" w:rsidP="001B3CEA">
      <w:pPr>
        <w:numPr>
          <w:ilvl w:val="0"/>
          <w:numId w:val="3"/>
        </w:numPr>
        <w:tabs>
          <w:tab w:val="left" w:pos="72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noProof/>
          <w:lang w:val="en-CA"/>
        </w:rPr>
      </w:pPr>
      <w:r w:rsidRPr="00084198">
        <w:rPr>
          <w:noProof/>
          <w:lang w:val="en-CA"/>
        </w:rPr>
        <w:t>Otherwise, if TuCResMode</w:t>
      </w:r>
      <w:r w:rsidRPr="00084198">
        <w:rPr>
          <w:noProof/>
          <w:lang w:val="en-CA" w:eastAsia="ko-KR"/>
        </w:rPr>
        <w:t>[ xTbY ][ yTbY ] is equal to 2</w:t>
      </w:r>
      <w:r w:rsidRPr="00084198">
        <w:rPr>
          <w:noProof/>
          <w:lang w:val="en-CA"/>
        </w:rPr>
        <w:t>, the following applies:</w:t>
      </w:r>
    </w:p>
    <w:p w:rsidR="001B3CEA" w:rsidRDefault="001B3CEA" w:rsidP="001B3CEA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00"/>
        <w:rPr>
          <w:rFonts w:hint="eastAsia"/>
          <w:noProof/>
          <w:lang w:val="en-CA" w:eastAsia="zh-CN"/>
        </w:rPr>
      </w:pPr>
      <w:r w:rsidRPr="00084198">
        <w:rPr>
          <w:noProof/>
          <w:lang w:val="en-CA"/>
        </w:rPr>
        <w:t>qP = Qp</w:t>
      </w:r>
      <w:r w:rsidRPr="00084198">
        <w:rPr>
          <w:noProof/>
          <w:lang w:val="en-CA" w:eastAsia="ko-KR"/>
        </w:rPr>
        <w:t>′</w:t>
      </w:r>
      <w:r w:rsidRPr="00084198">
        <w:rPr>
          <w:noProof/>
          <w:vertAlign w:val="subscript"/>
          <w:lang w:val="en-CA"/>
        </w:rPr>
        <w:t>CbCr</w:t>
      </w:r>
      <w:r>
        <w:rPr>
          <w:noProof/>
          <w:lang w:val="en-CA"/>
        </w:rPr>
        <w:tab/>
      </w:r>
      <w:r w:rsidRPr="00084198">
        <w:rPr>
          <w:noProof/>
          <w:lang w:val="en-CA"/>
        </w:rPr>
        <w:tab/>
        <w:t>(</w:t>
      </w:r>
      <w:r w:rsidRPr="00084198">
        <w:rPr>
          <w:noProof/>
          <w:lang w:val="en-CA"/>
        </w:rPr>
        <w:fldChar w:fldCharType="begin" w:fldLock="1"/>
      </w:r>
      <w:r w:rsidRPr="00084198">
        <w:rPr>
          <w:noProof/>
          <w:lang w:val="en-CA"/>
        </w:rPr>
        <w:instrText xml:space="preserve"> SEQ Equation \* ARABIC </w:instrText>
      </w:r>
      <w:r w:rsidRPr="00084198">
        <w:rPr>
          <w:noProof/>
          <w:lang w:val="en-CA"/>
        </w:rPr>
        <w:fldChar w:fldCharType="separate"/>
      </w:r>
      <w:r>
        <w:rPr>
          <w:noProof/>
          <w:lang w:val="en-CA"/>
        </w:rPr>
        <w:t>1130</w:t>
      </w:r>
      <w:r w:rsidRPr="00084198">
        <w:rPr>
          <w:noProof/>
          <w:lang w:val="en-CA"/>
        </w:rPr>
        <w:fldChar w:fldCharType="end"/>
      </w:r>
      <w:r w:rsidRPr="00084198">
        <w:rPr>
          <w:noProof/>
          <w:lang w:val="en-CA"/>
        </w:rPr>
        <w:t>)</w:t>
      </w:r>
    </w:p>
    <w:p w:rsidR="001B3CEA" w:rsidRPr="00084198" w:rsidRDefault="001B3CEA" w:rsidP="001B3CEA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00"/>
        <w:rPr>
          <w:rFonts w:hint="eastAsia"/>
          <w:noProof/>
          <w:lang w:val="en-CA" w:eastAsia="zh-CN"/>
        </w:rPr>
      </w:pPr>
      <w:r>
        <w:rPr>
          <w:rFonts w:hint="eastAsia"/>
          <w:noProof/>
          <w:highlight w:val="yellow"/>
          <w:lang w:val="en-CA" w:eastAsia="zh-CN"/>
        </w:rPr>
        <w:t xml:space="preserve">actQpOffset = </w:t>
      </w:r>
      <w:r w:rsidR="00D57D34">
        <w:rPr>
          <w:rFonts w:hint="eastAsia"/>
          <w:noProof/>
          <w:highlight w:val="yellow"/>
          <w:lang w:val="en-CA" w:eastAsia="zh-CN"/>
        </w:rPr>
        <w:t>-</w:t>
      </w:r>
      <w:r w:rsidRPr="001B3CEA">
        <w:rPr>
          <w:rFonts w:hint="eastAsia"/>
          <w:noProof/>
          <w:highlight w:val="yellow"/>
          <w:lang w:val="en-CA" w:eastAsia="zh-CN"/>
        </w:rPr>
        <w:t>5</w:t>
      </w:r>
    </w:p>
    <w:p w:rsidR="001B3CEA" w:rsidRPr="00084198" w:rsidRDefault="001B3CEA" w:rsidP="001B3CEA">
      <w:pPr>
        <w:numPr>
          <w:ilvl w:val="0"/>
          <w:numId w:val="3"/>
        </w:numPr>
        <w:tabs>
          <w:tab w:val="left" w:pos="72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noProof/>
          <w:lang w:val="en-CA"/>
        </w:rPr>
      </w:pPr>
      <w:r w:rsidRPr="00084198">
        <w:rPr>
          <w:noProof/>
          <w:lang w:val="en-CA"/>
        </w:rPr>
        <w:t>Otherwise, if cIdx is equal to 1, the following applies:</w:t>
      </w:r>
    </w:p>
    <w:p w:rsidR="001B3CEA" w:rsidRDefault="001B3CEA" w:rsidP="001B3CEA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00"/>
        <w:rPr>
          <w:rFonts w:hint="eastAsia"/>
          <w:noProof/>
          <w:lang w:val="en-CA" w:eastAsia="zh-CN"/>
        </w:rPr>
      </w:pPr>
      <w:r w:rsidRPr="00084198">
        <w:rPr>
          <w:noProof/>
          <w:lang w:val="en-CA"/>
        </w:rPr>
        <w:t>qP = Qp</w:t>
      </w:r>
      <w:r w:rsidRPr="00084198">
        <w:rPr>
          <w:noProof/>
          <w:lang w:val="en-CA" w:eastAsia="ko-KR"/>
        </w:rPr>
        <w:t>′</w:t>
      </w:r>
      <w:r w:rsidRPr="00084198">
        <w:rPr>
          <w:noProof/>
          <w:vertAlign w:val="subscript"/>
          <w:lang w:val="en-CA"/>
        </w:rPr>
        <w:t>Cb</w:t>
      </w:r>
      <w:r>
        <w:rPr>
          <w:noProof/>
          <w:vertAlign w:val="subscript"/>
          <w:lang w:val="en-CA"/>
        </w:rPr>
        <w:tab/>
      </w:r>
      <w:r w:rsidRPr="00084198">
        <w:rPr>
          <w:noProof/>
          <w:lang w:val="en-CA"/>
        </w:rPr>
        <w:tab/>
        <w:t>(</w:t>
      </w:r>
      <w:r w:rsidRPr="00084198">
        <w:rPr>
          <w:noProof/>
          <w:lang w:val="en-CA"/>
        </w:rPr>
        <w:fldChar w:fldCharType="begin" w:fldLock="1"/>
      </w:r>
      <w:r w:rsidRPr="00084198">
        <w:rPr>
          <w:noProof/>
          <w:lang w:val="en-CA"/>
        </w:rPr>
        <w:instrText xml:space="preserve"> SEQ Equation \* ARABIC </w:instrText>
      </w:r>
      <w:r w:rsidRPr="00084198">
        <w:rPr>
          <w:noProof/>
          <w:lang w:val="en-CA"/>
        </w:rPr>
        <w:fldChar w:fldCharType="separate"/>
      </w:r>
      <w:r>
        <w:rPr>
          <w:noProof/>
          <w:lang w:val="en-CA"/>
        </w:rPr>
        <w:t>1131</w:t>
      </w:r>
      <w:r w:rsidRPr="00084198">
        <w:rPr>
          <w:noProof/>
          <w:lang w:val="en-CA"/>
        </w:rPr>
        <w:fldChar w:fldCharType="end"/>
      </w:r>
      <w:r w:rsidRPr="00084198">
        <w:rPr>
          <w:noProof/>
          <w:lang w:val="en-CA"/>
        </w:rPr>
        <w:t>)</w:t>
      </w:r>
    </w:p>
    <w:p w:rsidR="001B3CEA" w:rsidRPr="00084198" w:rsidRDefault="001B3CEA" w:rsidP="001B3CEA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00"/>
        <w:rPr>
          <w:rFonts w:hint="eastAsia"/>
          <w:noProof/>
          <w:lang w:val="en-CA" w:eastAsia="zh-CN"/>
        </w:rPr>
      </w:pPr>
      <w:r>
        <w:rPr>
          <w:rFonts w:hint="eastAsia"/>
          <w:noProof/>
          <w:highlight w:val="yellow"/>
          <w:lang w:val="en-CA" w:eastAsia="zh-CN"/>
        </w:rPr>
        <w:t xml:space="preserve">actQpOffset = </w:t>
      </w:r>
      <w:r w:rsidR="00D57D34">
        <w:rPr>
          <w:rFonts w:hint="eastAsia"/>
          <w:noProof/>
          <w:highlight w:val="yellow"/>
          <w:lang w:val="en-CA" w:eastAsia="zh-CN"/>
        </w:rPr>
        <w:t>-</w:t>
      </w:r>
      <w:r w:rsidRPr="001B3CEA">
        <w:rPr>
          <w:rFonts w:hint="eastAsia"/>
          <w:noProof/>
          <w:highlight w:val="yellow"/>
          <w:lang w:val="en-CA" w:eastAsia="zh-CN"/>
        </w:rPr>
        <w:t>5</w:t>
      </w:r>
    </w:p>
    <w:p w:rsidR="001B3CEA" w:rsidRPr="00084198" w:rsidRDefault="001B3CEA" w:rsidP="001B3CEA">
      <w:pPr>
        <w:numPr>
          <w:ilvl w:val="0"/>
          <w:numId w:val="3"/>
        </w:numPr>
        <w:tabs>
          <w:tab w:val="left" w:pos="72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noProof/>
          <w:lang w:val="en-CA"/>
        </w:rPr>
      </w:pPr>
      <w:r w:rsidRPr="00084198">
        <w:rPr>
          <w:noProof/>
          <w:lang w:val="en-CA"/>
        </w:rPr>
        <w:t>Otherwise (cIdx is equal to 2), the following applies:</w:t>
      </w:r>
    </w:p>
    <w:p w:rsidR="001B3CEA" w:rsidRDefault="001B3CEA" w:rsidP="001B3CEA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00"/>
        <w:rPr>
          <w:rFonts w:hint="eastAsia"/>
          <w:noProof/>
          <w:lang w:val="en-CA" w:eastAsia="zh-CN"/>
        </w:rPr>
      </w:pPr>
      <w:r w:rsidRPr="00084198">
        <w:rPr>
          <w:noProof/>
          <w:lang w:val="en-CA"/>
        </w:rPr>
        <w:t>qP = Qp</w:t>
      </w:r>
      <w:r w:rsidRPr="00084198">
        <w:rPr>
          <w:noProof/>
          <w:lang w:val="en-CA" w:eastAsia="ko-KR"/>
        </w:rPr>
        <w:t>′</w:t>
      </w:r>
      <w:r w:rsidRPr="00084198">
        <w:rPr>
          <w:noProof/>
          <w:vertAlign w:val="subscript"/>
          <w:lang w:val="en-CA"/>
        </w:rPr>
        <w:t>Cr</w:t>
      </w:r>
      <w:r>
        <w:rPr>
          <w:noProof/>
          <w:lang w:val="en-CA"/>
        </w:rPr>
        <w:tab/>
      </w:r>
      <w:r w:rsidRPr="00084198">
        <w:rPr>
          <w:noProof/>
          <w:lang w:val="en-CA"/>
        </w:rPr>
        <w:tab/>
        <w:t>(</w:t>
      </w:r>
      <w:r w:rsidRPr="00084198">
        <w:rPr>
          <w:noProof/>
          <w:lang w:val="en-CA"/>
        </w:rPr>
        <w:fldChar w:fldCharType="begin" w:fldLock="1"/>
      </w:r>
      <w:r w:rsidRPr="00084198">
        <w:rPr>
          <w:noProof/>
          <w:lang w:val="en-CA"/>
        </w:rPr>
        <w:instrText xml:space="preserve"> SEQ Equation \* ARABIC </w:instrText>
      </w:r>
      <w:r w:rsidRPr="00084198">
        <w:rPr>
          <w:noProof/>
          <w:lang w:val="en-CA"/>
        </w:rPr>
        <w:fldChar w:fldCharType="separate"/>
      </w:r>
      <w:r>
        <w:rPr>
          <w:noProof/>
          <w:lang w:val="en-CA"/>
        </w:rPr>
        <w:t>1132</w:t>
      </w:r>
      <w:r w:rsidRPr="00084198">
        <w:rPr>
          <w:noProof/>
          <w:lang w:val="en-CA"/>
        </w:rPr>
        <w:fldChar w:fldCharType="end"/>
      </w:r>
      <w:r w:rsidRPr="00084198">
        <w:rPr>
          <w:noProof/>
          <w:lang w:val="en-CA"/>
        </w:rPr>
        <w:t>)</w:t>
      </w:r>
    </w:p>
    <w:p w:rsidR="001B3CEA" w:rsidRPr="00084198" w:rsidRDefault="001B3CEA" w:rsidP="001B3CEA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00"/>
        <w:rPr>
          <w:rFonts w:hint="eastAsia"/>
          <w:noProof/>
          <w:lang w:val="en-CA" w:eastAsia="zh-CN"/>
        </w:rPr>
      </w:pPr>
      <w:r w:rsidRPr="00D57D34">
        <w:rPr>
          <w:rFonts w:hint="eastAsia"/>
          <w:noProof/>
          <w:highlight w:val="yellow"/>
          <w:lang w:val="en-CA" w:eastAsia="zh-CN"/>
        </w:rPr>
        <w:t xml:space="preserve">actQpOffset = </w:t>
      </w:r>
      <w:r w:rsidR="00D57D34" w:rsidRPr="00D57D34">
        <w:rPr>
          <w:rFonts w:hint="eastAsia"/>
          <w:noProof/>
          <w:highlight w:val="yellow"/>
          <w:lang w:val="en-CA" w:eastAsia="zh-CN"/>
        </w:rPr>
        <w:t>-</w:t>
      </w:r>
      <w:r w:rsidRPr="00D57D34">
        <w:rPr>
          <w:rFonts w:hint="eastAsia"/>
          <w:noProof/>
          <w:highlight w:val="yellow"/>
          <w:lang w:val="en-CA" w:eastAsia="zh-CN"/>
        </w:rPr>
        <w:t>3</w:t>
      </w:r>
    </w:p>
    <w:p w:rsidR="001B3CEA" w:rsidRPr="00084198" w:rsidRDefault="001B3CEA" w:rsidP="001B3CEA">
      <w:pPr>
        <w:rPr>
          <w:noProof/>
          <w:lang w:val="en-CA"/>
        </w:rPr>
      </w:pPr>
      <w:r w:rsidRPr="00084198">
        <w:rPr>
          <w:noProof/>
          <w:lang w:val="en-CA"/>
        </w:rPr>
        <w:t xml:space="preserve">The quantization parameter qP is </w:t>
      </w:r>
      <w:r>
        <w:rPr>
          <w:noProof/>
          <w:lang w:val="en-CA"/>
        </w:rPr>
        <w:t>modified</w:t>
      </w:r>
      <w:r w:rsidRPr="00084198">
        <w:rPr>
          <w:noProof/>
          <w:lang w:val="en-CA"/>
        </w:rPr>
        <w:t xml:space="preserve"> </w:t>
      </w:r>
      <w:r>
        <w:rPr>
          <w:noProof/>
          <w:lang w:val="en-CA"/>
        </w:rPr>
        <w:t xml:space="preserve">and the variables rectNonTsFlag and bdShift are derived </w:t>
      </w:r>
      <w:r w:rsidRPr="00084198">
        <w:rPr>
          <w:noProof/>
          <w:lang w:val="en-CA"/>
        </w:rPr>
        <w:t>as follows:</w:t>
      </w:r>
    </w:p>
    <w:p w:rsidR="001B3CEA" w:rsidRPr="00084198" w:rsidRDefault="001B3CEA" w:rsidP="001B3CEA">
      <w:pPr>
        <w:numPr>
          <w:ilvl w:val="0"/>
          <w:numId w:val="3"/>
        </w:numPr>
        <w:tabs>
          <w:tab w:val="left" w:pos="72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noProof/>
          <w:lang w:val="en-CA"/>
        </w:rPr>
      </w:pPr>
      <w:r w:rsidRPr="00084198">
        <w:rPr>
          <w:noProof/>
          <w:lang w:val="en-CA"/>
        </w:rPr>
        <w:t>If transform_skip_flag[ xTbY ][ yTbY ]</w:t>
      </w:r>
      <w:r>
        <w:rPr>
          <w:noProof/>
          <w:lang w:val="en-CA"/>
        </w:rPr>
        <w:t>[ cIdx ]</w:t>
      </w:r>
      <w:r w:rsidRPr="00084198">
        <w:rPr>
          <w:noProof/>
          <w:lang w:val="en-CA"/>
        </w:rPr>
        <w:t xml:space="preserve"> is equal to 0, the following applies:</w:t>
      </w:r>
    </w:p>
    <w:p w:rsidR="001B3CEA" w:rsidRPr="00084198" w:rsidRDefault="001B3CEA" w:rsidP="001B3CEA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00"/>
        <w:rPr>
          <w:noProof/>
          <w:lang w:val="en-CA"/>
        </w:rPr>
      </w:pPr>
      <w:r w:rsidRPr="00084198">
        <w:rPr>
          <w:noProof/>
          <w:lang w:val="en-CA"/>
        </w:rPr>
        <w:t>qP = qP</w:t>
      </w:r>
      <w:r w:rsidRPr="00601C0D">
        <w:rPr>
          <w:noProof/>
          <w:lang w:val="en-CA"/>
        </w:rPr>
        <w:t xml:space="preserve"> </w:t>
      </w:r>
      <w:del w:id="2" w:author="Jie Zhao/LGEMR Video Codec Part(jie.zhao@lge.com)" w:date="2019-12-11T09:50:00Z">
        <w:r w:rsidRPr="00084198" w:rsidDel="001B3CEA">
          <w:rPr>
            <w:noProof/>
            <w:lang w:val="en-CA" w:eastAsia="ko-KR"/>
          </w:rPr>
          <w:delText>−</w:delText>
        </w:r>
        <w:r w:rsidRPr="00601C0D" w:rsidDel="001B3CEA">
          <w:rPr>
            <w:noProof/>
            <w:lang w:val="en-CA"/>
          </w:rPr>
          <w:delText xml:space="preserve"> </w:delText>
        </w:r>
      </w:del>
      <w:ins w:id="3" w:author="Jie Zhao/LGEMR Video Codec Part(jie.zhao@lge.com)" w:date="2019-12-11T09:50:00Z">
        <w:r>
          <w:rPr>
            <w:rFonts w:hint="eastAsia"/>
            <w:noProof/>
            <w:lang w:val="en-CA" w:eastAsia="zh-CN"/>
          </w:rPr>
          <w:t>+</w:t>
        </w:r>
        <w:r w:rsidRPr="00601C0D">
          <w:rPr>
            <w:noProof/>
            <w:lang w:val="en-CA"/>
          </w:rPr>
          <w:t xml:space="preserve"> </w:t>
        </w:r>
      </w:ins>
      <w:r w:rsidRPr="00601C0D">
        <w:rPr>
          <w:noProof/>
          <w:lang w:val="en-CA"/>
        </w:rPr>
        <w:t>(</w:t>
      </w:r>
      <w:r>
        <w:rPr>
          <w:noProof/>
          <w:lang w:val="en-CA"/>
        </w:rPr>
        <w:t xml:space="preserve"> </w:t>
      </w:r>
      <w:r w:rsidRPr="00601C0D">
        <w:rPr>
          <w:noProof/>
          <w:lang w:val="en-CA"/>
        </w:rPr>
        <w:t>cu_act_enabled_flag[</w:t>
      </w:r>
      <w:r>
        <w:rPr>
          <w:noProof/>
          <w:lang w:val="en-CA"/>
        </w:rPr>
        <w:t> </w:t>
      </w:r>
      <w:r w:rsidRPr="00601C0D">
        <w:rPr>
          <w:noProof/>
          <w:lang w:val="en-CA"/>
        </w:rPr>
        <w:t>xTbY</w:t>
      </w:r>
      <w:r>
        <w:rPr>
          <w:noProof/>
          <w:lang w:val="en-CA"/>
        </w:rPr>
        <w:t> </w:t>
      </w:r>
      <w:r w:rsidRPr="00601C0D">
        <w:rPr>
          <w:noProof/>
          <w:lang w:val="en-CA"/>
        </w:rPr>
        <w:t>][</w:t>
      </w:r>
      <w:r>
        <w:rPr>
          <w:noProof/>
          <w:lang w:val="en-CA"/>
        </w:rPr>
        <w:t> </w:t>
      </w:r>
      <w:r w:rsidRPr="00601C0D">
        <w:rPr>
          <w:noProof/>
          <w:lang w:val="en-CA"/>
        </w:rPr>
        <w:t>yTbY</w:t>
      </w:r>
      <w:r>
        <w:rPr>
          <w:noProof/>
          <w:lang w:val="en-CA"/>
        </w:rPr>
        <w:t> </w:t>
      </w:r>
      <w:r w:rsidRPr="00601C0D">
        <w:rPr>
          <w:noProof/>
          <w:lang w:val="en-CA"/>
        </w:rPr>
        <w:t>]</w:t>
      </w:r>
      <w:r>
        <w:rPr>
          <w:noProof/>
          <w:lang w:val="en-CA"/>
        </w:rPr>
        <w:t xml:space="preserve"> </w:t>
      </w:r>
      <w:r w:rsidRPr="00601C0D">
        <w:rPr>
          <w:noProof/>
          <w:lang w:val="en-CA"/>
        </w:rPr>
        <w:t xml:space="preserve">? </w:t>
      </w:r>
      <w:r w:rsidRPr="001B3CEA">
        <w:rPr>
          <w:strike/>
          <w:noProof/>
          <w:color w:val="FF0000"/>
          <w:lang w:val="en-CA"/>
        </w:rPr>
        <w:t>5</w:t>
      </w:r>
      <w:r w:rsidRPr="00601C0D">
        <w:rPr>
          <w:noProof/>
          <w:lang w:val="en-CA"/>
        </w:rPr>
        <w:t xml:space="preserve"> </w:t>
      </w:r>
      <w:r w:rsidRPr="001B3CEA">
        <w:rPr>
          <w:rFonts w:hint="eastAsia"/>
          <w:noProof/>
          <w:highlight w:val="yellow"/>
          <w:lang w:val="en-CA" w:eastAsia="zh-CN"/>
        </w:rPr>
        <w:t>actQpOffset</w:t>
      </w:r>
      <w:r w:rsidRPr="00601C0D">
        <w:rPr>
          <w:noProof/>
          <w:lang w:val="en-CA"/>
        </w:rPr>
        <w:t>: 0</w:t>
      </w:r>
      <w:r>
        <w:rPr>
          <w:noProof/>
          <w:lang w:val="en-CA"/>
        </w:rPr>
        <w:t xml:space="preserve"> </w:t>
      </w:r>
      <w:r w:rsidRPr="00601C0D">
        <w:rPr>
          <w:noProof/>
          <w:lang w:val="en-CA"/>
        </w:rPr>
        <w:t>)</w:t>
      </w:r>
      <w:r w:rsidRPr="00084198">
        <w:rPr>
          <w:noProof/>
          <w:lang w:val="en-CA"/>
        </w:rPr>
        <w:tab/>
        <w:t>(</w:t>
      </w:r>
      <w:r w:rsidRPr="00084198">
        <w:rPr>
          <w:noProof/>
          <w:lang w:val="en-CA"/>
        </w:rPr>
        <w:fldChar w:fldCharType="begin" w:fldLock="1"/>
      </w:r>
      <w:r w:rsidRPr="00084198">
        <w:rPr>
          <w:noProof/>
          <w:lang w:val="en-CA"/>
        </w:rPr>
        <w:instrText xml:space="preserve"> SEQ Equation \* ARABIC </w:instrText>
      </w:r>
      <w:r w:rsidRPr="00084198">
        <w:rPr>
          <w:noProof/>
          <w:lang w:val="en-CA"/>
        </w:rPr>
        <w:fldChar w:fldCharType="separate"/>
      </w:r>
      <w:r>
        <w:rPr>
          <w:noProof/>
          <w:lang w:val="en-CA"/>
        </w:rPr>
        <w:t>1133</w:t>
      </w:r>
      <w:r w:rsidRPr="00084198">
        <w:rPr>
          <w:noProof/>
          <w:lang w:val="en-CA"/>
        </w:rPr>
        <w:fldChar w:fldCharType="end"/>
      </w:r>
      <w:r w:rsidRPr="00084198">
        <w:rPr>
          <w:noProof/>
          <w:lang w:val="en-CA"/>
        </w:rPr>
        <w:t>)</w:t>
      </w:r>
    </w:p>
    <w:p w:rsidR="001B3CEA" w:rsidRPr="00084198" w:rsidRDefault="001B3CEA" w:rsidP="001B3CEA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00"/>
        <w:rPr>
          <w:noProof/>
          <w:lang w:val="en-CA" w:eastAsia="ko-KR"/>
        </w:rPr>
      </w:pPr>
      <w:r w:rsidRPr="00084198">
        <w:rPr>
          <w:noProof/>
          <w:lang w:val="en-CA" w:eastAsia="ko-KR"/>
        </w:rPr>
        <w:t>rectNonTsFlag = (</w:t>
      </w:r>
      <w:r>
        <w:rPr>
          <w:noProof/>
          <w:lang w:val="en-CA" w:eastAsia="ko-KR"/>
        </w:rPr>
        <w:t> </w:t>
      </w:r>
      <w:r w:rsidRPr="00084198">
        <w:rPr>
          <w:noProof/>
          <w:lang w:val="en-CA" w:eastAsia="ko-KR"/>
        </w:rPr>
        <w:t>( ( Log2( nTbW ) + Log2( nTbH ) ) &amp; 1 )  = =  1</w:t>
      </w:r>
      <w:r>
        <w:rPr>
          <w:noProof/>
          <w:lang w:val="en-CA" w:eastAsia="ko-KR"/>
        </w:rPr>
        <w:t> )</w:t>
      </w:r>
      <w:r w:rsidRPr="00084198">
        <w:rPr>
          <w:noProof/>
          <w:lang w:val="en-CA" w:eastAsia="ko-KR"/>
        </w:rPr>
        <w:t>  ?  1 : 0</w:t>
      </w:r>
      <w:r w:rsidRPr="00084198">
        <w:rPr>
          <w:noProof/>
          <w:lang w:val="en-CA" w:eastAsia="ko-KR"/>
        </w:rPr>
        <w:tab/>
      </w:r>
      <w:r w:rsidRPr="00084198">
        <w:rPr>
          <w:noProof/>
          <w:lang w:val="en-CA"/>
        </w:rPr>
        <w:t>(</w:t>
      </w:r>
      <w:r w:rsidRPr="00084198">
        <w:rPr>
          <w:noProof/>
          <w:lang w:val="en-CA"/>
        </w:rPr>
        <w:fldChar w:fldCharType="begin" w:fldLock="1"/>
      </w:r>
      <w:r w:rsidRPr="00084198">
        <w:rPr>
          <w:noProof/>
          <w:lang w:val="en-CA"/>
        </w:rPr>
        <w:instrText xml:space="preserve"> SEQ Equation \* ARABIC </w:instrText>
      </w:r>
      <w:r w:rsidRPr="00084198">
        <w:rPr>
          <w:noProof/>
          <w:lang w:val="en-CA"/>
        </w:rPr>
        <w:fldChar w:fldCharType="separate"/>
      </w:r>
      <w:r>
        <w:rPr>
          <w:noProof/>
          <w:lang w:val="en-CA"/>
        </w:rPr>
        <w:t>1134</w:t>
      </w:r>
      <w:r w:rsidRPr="00084198">
        <w:rPr>
          <w:noProof/>
          <w:lang w:val="en-CA"/>
        </w:rPr>
        <w:fldChar w:fldCharType="end"/>
      </w:r>
      <w:r w:rsidRPr="00084198">
        <w:rPr>
          <w:noProof/>
          <w:lang w:val="en-CA"/>
        </w:rPr>
        <w:t>)</w:t>
      </w:r>
    </w:p>
    <w:p w:rsidR="001B3CEA" w:rsidRPr="00084198" w:rsidRDefault="001B3CEA" w:rsidP="001B3CEA">
      <w:pPr>
        <w:pStyle w:val="Equation"/>
        <w:tabs>
          <w:tab w:val="clear" w:pos="794"/>
          <w:tab w:val="clear" w:pos="1588"/>
          <w:tab w:val="left" w:pos="851"/>
          <w:tab w:val="left" w:pos="1620"/>
          <w:tab w:val="left" w:pos="2250"/>
        </w:tabs>
        <w:ind w:left="800"/>
        <w:rPr>
          <w:noProof/>
          <w:lang w:val="en-CA"/>
        </w:rPr>
      </w:pPr>
      <w:r w:rsidRPr="00084198">
        <w:rPr>
          <w:noProof/>
          <w:lang w:val="en-CA" w:eastAsia="ko-KR"/>
        </w:rPr>
        <w:t xml:space="preserve">bdShift = </w:t>
      </w:r>
      <w:r>
        <w:rPr>
          <w:noProof/>
          <w:lang w:val="en-CA" w:eastAsia="ko-KR"/>
        </w:rPr>
        <w:t>B</w:t>
      </w:r>
      <w:r w:rsidRPr="00084198">
        <w:rPr>
          <w:noProof/>
          <w:lang w:val="en-CA" w:eastAsia="ko-KR"/>
        </w:rPr>
        <w:t>itDepth + rectNonTsFlag +</w:t>
      </w:r>
      <w:r>
        <w:rPr>
          <w:noProof/>
          <w:lang w:val="en-CA" w:eastAsia="ko-KR"/>
        </w:rPr>
        <w:tab/>
      </w:r>
      <w:r w:rsidRPr="00084198">
        <w:rPr>
          <w:noProof/>
          <w:lang w:val="en-CA" w:eastAsia="ko-KR"/>
        </w:rPr>
        <w:tab/>
      </w:r>
      <w:r w:rsidRPr="00084198">
        <w:rPr>
          <w:noProof/>
          <w:lang w:val="en-CA"/>
        </w:rPr>
        <w:t>(</w:t>
      </w:r>
      <w:r w:rsidRPr="00084198">
        <w:rPr>
          <w:noProof/>
          <w:lang w:val="en-CA"/>
        </w:rPr>
        <w:fldChar w:fldCharType="begin" w:fldLock="1"/>
      </w:r>
      <w:r w:rsidRPr="00084198">
        <w:rPr>
          <w:noProof/>
          <w:lang w:val="en-CA"/>
        </w:rPr>
        <w:instrText xml:space="preserve"> SEQ Equation \* ARABIC </w:instrText>
      </w:r>
      <w:r w:rsidRPr="00084198">
        <w:rPr>
          <w:noProof/>
          <w:lang w:val="en-CA"/>
        </w:rPr>
        <w:fldChar w:fldCharType="separate"/>
      </w:r>
      <w:r>
        <w:rPr>
          <w:noProof/>
          <w:lang w:val="en-CA"/>
        </w:rPr>
        <w:t>1135</w:t>
      </w:r>
      <w:r w:rsidRPr="00084198">
        <w:rPr>
          <w:noProof/>
          <w:lang w:val="en-CA"/>
        </w:rPr>
        <w:fldChar w:fldCharType="end"/>
      </w:r>
      <w:r w:rsidRPr="00084198">
        <w:rPr>
          <w:noProof/>
          <w:lang w:val="en-CA"/>
        </w:rPr>
        <w:t>)</w:t>
      </w:r>
      <w:r w:rsidRPr="00084198">
        <w:rPr>
          <w:rFonts w:eastAsia="Malgun Gothic"/>
          <w:noProof/>
          <w:lang w:val="en-CA" w:eastAsia="ko-KR"/>
        </w:rPr>
        <w:br/>
      </w:r>
      <w:r>
        <w:rPr>
          <w:noProof/>
          <w:lang w:val="en-CA" w:eastAsia="ko-KR"/>
        </w:rPr>
        <w:tab/>
      </w:r>
      <w:r w:rsidRPr="00084198">
        <w:rPr>
          <w:noProof/>
          <w:lang w:val="en-CA" w:eastAsia="ko-KR"/>
        </w:rPr>
        <w:tab/>
      </w:r>
      <w:r>
        <w:rPr>
          <w:noProof/>
          <w:lang w:val="en-CA" w:eastAsia="ko-KR"/>
        </w:rPr>
        <w:t>( </w:t>
      </w:r>
      <w:r w:rsidRPr="00084198">
        <w:rPr>
          <w:noProof/>
          <w:lang w:val="en-CA" w:eastAsia="ko-KR"/>
        </w:rPr>
        <w:t>( Log2( nTbW ) + Log2( nTbH ) ) / 2 ) − </w:t>
      </w:r>
      <w:r>
        <w:rPr>
          <w:noProof/>
          <w:lang w:val="en-CA" w:eastAsia="ko-KR"/>
        </w:rPr>
        <w:t>5</w:t>
      </w:r>
      <w:r w:rsidRPr="00084198">
        <w:rPr>
          <w:noProof/>
          <w:lang w:val="en-CA" w:eastAsia="ko-KR"/>
        </w:rPr>
        <w:t> + </w:t>
      </w:r>
      <w:r>
        <w:rPr>
          <w:noProof/>
          <w:lang w:val="en-CA" w:eastAsia="ko-KR"/>
        </w:rPr>
        <w:t>pic_dep_quant_enabled_flag</w:t>
      </w:r>
      <w:r w:rsidRPr="00084198">
        <w:rPr>
          <w:noProof/>
          <w:lang w:val="en-CA" w:eastAsia="ko-KR"/>
        </w:rPr>
        <w:tab/>
      </w:r>
    </w:p>
    <w:p w:rsidR="001B3CEA" w:rsidRPr="00084198" w:rsidRDefault="001B3CEA" w:rsidP="001B3CEA">
      <w:pPr>
        <w:numPr>
          <w:ilvl w:val="0"/>
          <w:numId w:val="3"/>
        </w:numPr>
        <w:tabs>
          <w:tab w:val="left" w:pos="720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noProof/>
          <w:lang w:val="en-CA"/>
        </w:rPr>
      </w:pPr>
      <w:r w:rsidRPr="00084198">
        <w:rPr>
          <w:noProof/>
          <w:lang w:val="en-CA"/>
        </w:rPr>
        <w:t>Otherwise</w:t>
      </w:r>
      <w:r>
        <w:rPr>
          <w:noProof/>
          <w:lang w:val="en-CA"/>
        </w:rPr>
        <w:t xml:space="preserve"> (</w:t>
      </w:r>
      <w:r w:rsidRPr="00084198">
        <w:rPr>
          <w:noProof/>
          <w:lang w:val="en-CA"/>
        </w:rPr>
        <w:t>transform_skip_flag[ xTbY ][ yTbY ]</w:t>
      </w:r>
      <w:r>
        <w:rPr>
          <w:noProof/>
          <w:lang w:val="en-CA"/>
        </w:rPr>
        <w:t>[ cIdx ]</w:t>
      </w:r>
      <w:r w:rsidRPr="00084198">
        <w:rPr>
          <w:noProof/>
          <w:lang w:val="en-CA"/>
        </w:rPr>
        <w:t xml:space="preserve"> is equal to 1</w:t>
      </w:r>
      <w:r>
        <w:rPr>
          <w:noProof/>
          <w:lang w:val="en-CA"/>
        </w:rPr>
        <w:t>)</w:t>
      </w:r>
      <w:r w:rsidRPr="00084198">
        <w:rPr>
          <w:noProof/>
          <w:lang w:val="en-CA"/>
        </w:rPr>
        <w:t>, the following applies:</w:t>
      </w:r>
    </w:p>
    <w:p w:rsidR="001B3CEA" w:rsidRPr="00084198" w:rsidRDefault="001B3CEA" w:rsidP="001B3CEA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1418"/>
        </w:tabs>
        <w:ind w:left="800"/>
        <w:rPr>
          <w:noProof/>
          <w:lang w:val="en-CA"/>
        </w:rPr>
      </w:pPr>
      <w:r w:rsidRPr="00084198">
        <w:rPr>
          <w:noProof/>
          <w:lang w:val="en-CA"/>
        </w:rPr>
        <w:t>qP = Max( QpPrimeTsMin,</w:t>
      </w:r>
      <w:r>
        <w:rPr>
          <w:noProof/>
          <w:lang w:val="en-CA"/>
        </w:rPr>
        <w:t> </w:t>
      </w:r>
      <w:r w:rsidRPr="00084198">
        <w:rPr>
          <w:noProof/>
          <w:lang w:val="en-CA"/>
        </w:rPr>
        <w:t>qP )</w:t>
      </w:r>
      <w:r>
        <w:rPr>
          <w:noProof/>
          <w:lang w:val="en-CA"/>
        </w:rPr>
        <w:t> </w:t>
      </w:r>
      <w:del w:id="4" w:author="Jie Zhao/LGEMR Video Codec Part(jie.zhao@lge.com)" w:date="2019-12-11T09:50:00Z">
        <w:r w:rsidRPr="00084198" w:rsidDel="001B3CEA">
          <w:rPr>
            <w:noProof/>
            <w:lang w:val="en-CA" w:eastAsia="ko-KR"/>
          </w:rPr>
          <w:delText>−</w:delText>
        </w:r>
        <w:r w:rsidDel="001B3CEA">
          <w:rPr>
            <w:noProof/>
            <w:lang w:val="en-CA"/>
          </w:rPr>
          <w:delText> </w:delText>
        </w:r>
      </w:del>
      <w:ins w:id="5" w:author="Jie Zhao/LGEMR Video Codec Part(jie.zhao@lge.com)" w:date="2019-12-11T09:50:00Z">
        <w:r>
          <w:rPr>
            <w:rFonts w:hint="eastAsia"/>
            <w:noProof/>
            <w:lang w:val="en-CA" w:eastAsia="zh-CN"/>
          </w:rPr>
          <w:t>+</w:t>
        </w:r>
        <w:r>
          <w:rPr>
            <w:noProof/>
            <w:lang w:val="en-CA"/>
          </w:rPr>
          <w:t> </w:t>
        </w:r>
      </w:ins>
      <w:r w:rsidRPr="00601C0D">
        <w:rPr>
          <w:noProof/>
          <w:lang w:val="en-CA"/>
        </w:rPr>
        <w:t>(</w:t>
      </w:r>
      <w:r>
        <w:rPr>
          <w:noProof/>
          <w:lang w:val="en-CA"/>
        </w:rPr>
        <w:t> </w:t>
      </w:r>
      <w:r w:rsidRPr="00601C0D">
        <w:rPr>
          <w:noProof/>
          <w:lang w:val="en-CA"/>
        </w:rPr>
        <w:t>cu_act_enabled_flag[</w:t>
      </w:r>
      <w:r>
        <w:rPr>
          <w:noProof/>
          <w:lang w:val="en-CA"/>
        </w:rPr>
        <w:t> </w:t>
      </w:r>
      <w:r w:rsidRPr="00601C0D">
        <w:rPr>
          <w:noProof/>
          <w:lang w:val="en-CA"/>
        </w:rPr>
        <w:t>xTbY</w:t>
      </w:r>
      <w:r>
        <w:rPr>
          <w:noProof/>
          <w:lang w:val="en-CA"/>
        </w:rPr>
        <w:t> </w:t>
      </w:r>
      <w:r w:rsidRPr="00601C0D">
        <w:rPr>
          <w:noProof/>
          <w:lang w:val="en-CA"/>
        </w:rPr>
        <w:t>][</w:t>
      </w:r>
      <w:r>
        <w:rPr>
          <w:noProof/>
          <w:lang w:val="en-CA"/>
        </w:rPr>
        <w:t> </w:t>
      </w:r>
      <w:r w:rsidRPr="00601C0D">
        <w:rPr>
          <w:noProof/>
          <w:lang w:val="en-CA"/>
        </w:rPr>
        <w:t>yTbY</w:t>
      </w:r>
      <w:r>
        <w:rPr>
          <w:noProof/>
          <w:lang w:val="en-CA"/>
        </w:rPr>
        <w:t> </w:t>
      </w:r>
      <w:r w:rsidRPr="00601C0D">
        <w:rPr>
          <w:noProof/>
          <w:lang w:val="en-CA"/>
        </w:rPr>
        <w:t>]</w:t>
      </w:r>
      <w:r>
        <w:rPr>
          <w:noProof/>
          <w:lang w:val="en-CA"/>
        </w:rPr>
        <w:t>  </w:t>
      </w:r>
      <w:r w:rsidRPr="00601C0D">
        <w:rPr>
          <w:noProof/>
          <w:lang w:val="en-CA"/>
        </w:rPr>
        <w:t>?</w:t>
      </w:r>
      <w:r>
        <w:rPr>
          <w:noProof/>
          <w:lang w:val="en-CA"/>
        </w:rPr>
        <w:t>  </w:t>
      </w:r>
      <w:r w:rsidRPr="001B3CEA">
        <w:rPr>
          <w:strike/>
          <w:noProof/>
          <w:color w:val="FF0000"/>
          <w:lang w:val="en-CA"/>
        </w:rPr>
        <w:t>5</w:t>
      </w:r>
      <w:r>
        <w:rPr>
          <w:noProof/>
          <w:lang w:val="en-CA"/>
        </w:rPr>
        <w:t> </w:t>
      </w:r>
      <w:r w:rsidRPr="001B3CEA">
        <w:rPr>
          <w:rFonts w:hint="eastAsia"/>
          <w:noProof/>
          <w:highlight w:val="yellow"/>
          <w:lang w:val="en-CA" w:eastAsia="zh-CN"/>
        </w:rPr>
        <w:t>actQpOffset</w:t>
      </w:r>
      <w:r>
        <w:rPr>
          <w:noProof/>
          <w:lang w:val="en-CA"/>
        </w:rPr>
        <w:t> </w:t>
      </w:r>
      <w:r w:rsidRPr="00601C0D">
        <w:rPr>
          <w:noProof/>
          <w:lang w:val="en-CA"/>
        </w:rPr>
        <w:t>:</w:t>
      </w:r>
      <w:r>
        <w:rPr>
          <w:noProof/>
          <w:lang w:val="en-CA"/>
        </w:rPr>
        <w:t>  </w:t>
      </w:r>
      <w:r w:rsidRPr="00601C0D">
        <w:rPr>
          <w:noProof/>
          <w:lang w:val="en-CA"/>
        </w:rPr>
        <w:t>0</w:t>
      </w:r>
      <w:r>
        <w:rPr>
          <w:noProof/>
          <w:lang w:val="en-CA"/>
        </w:rPr>
        <w:t> </w:t>
      </w:r>
      <w:r w:rsidRPr="00601C0D">
        <w:rPr>
          <w:noProof/>
          <w:lang w:val="en-CA"/>
        </w:rPr>
        <w:t>)</w:t>
      </w:r>
      <w:r w:rsidRPr="00084198">
        <w:rPr>
          <w:noProof/>
          <w:lang w:val="en-CA"/>
        </w:rPr>
        <w:tab/>
        <w:t>(</w:t>
      </w:r>
      <w:r w:rsidRPr="00084198">
        <w:rPr>
          <w:noProof/>
          <w:lang w:val="en-CA"/>
        </w:rPr>
        <w:fldChar w:fldCharType="begin" w:fldLock="1"/>
      </w:r>
      <w:r w:rsidRPr="00084198">
        <w:rPr>
          <w:noProof/>
          <w:lang w:val="en-CA"/>
        </w:rPr>
        <w:instrText xml:space="preserve"> SEQ Equation \* ARABIC </w:instrText>
      </w:r>
      <w:r w:rsidRPr="00084198">
        <w:rPr>
          <w:noProof/>
          <w:lang w:val="en-CA"/>
        </w:rPr>
        <w:fldChar w:fldCharType="separate"/>
      </w:r>
      <w:r>
        <w:rPr>
          <w:noProof/>
          <w:lang w:val="en-CA"/>
        </w:rPr>
        <w:t>1136</w:t>
      </w:r>
      <w:r w:rsidRPr="00084198">
        <w:rPr>
          <w:noProof/>
          <w:lang w:val="en-CA"/>
        </w:rPr>
        <w:fldChar w:fldCharType="end"/>
      </w:r>
      <w:r w:rsidRPr="00084198">
        <w:rPr>
          <w:noProof/>
          <w:lang w:val="en-CA"/>
        </w:rPr>
        <w:t>)</w:t>
      </w:r>
    </w:p>
    <w:p w:rsidR="001B3CEA" w:rsidRPr="00084198" w:rsidRDefault="001B3CEA" w:rsidP="001B3CEA">
      <w:pPr>
        <w:pStyle w:val="Equation"/>
        <w:tabs>
          <w:tab w:val="clear" w:pos="794"/>
          <w:tab w:val="clear" w:pos="1588"/>
          <w:tab w:val="left" w:pos="851"/>
          <w:tab w:val="left" w:pos="1134"/>
          <w:tab w:val="left" w:pos="2250"/>
        </w:tabs>
        <w:ind w:left="800"/>
        <w:rPr>
          <w:noProof/>
          <w:lang w:val="en-CA" w:eastAsia="ko-KR"/>
        </w:rPr>
      </w:pPr>
      <w:r w:rsidRPr="00084198">
        <w:rPr>
          <w:noProof/>
          <w:lang w:val="en-CA" w:eastAsia="ko-KR"/>
        </w:rPr>
        <w:t>rectNonTsFlag =</w:t>
      </w:r>
      <w:r>
        <w:rPr>
          <w:noProof/>
          <w:lang w:val="en-CA" w:eastAsia="ko-KR"/>
        </w:rPr>
        <w:t xml:space="preserve"> 0</w:t>
      </w:r>
      <w:r>
        <w:rPr>
          <w:noProof/>
          <w:lang w:val="en-CA" w:eastAsia="ko-KR"/>
        </w:rPr>
        <w:tab/>
      </w:r>
      <w:r w:rsidRPr="00084198">
        <w:rPr>
          <w:noProof/>
          <w:lang w:val="en-CA" w:eastAsia="ko-KR"/>
        </w:rPr>
        <w:tab/>
      </w:r>
      <w:r w:rsidRPr="00084198">
        <w:rPr>
          <w:noProof/>
          <w:lang w:val="en-CA"/>
        </w:rPr>
        <w:t>(</w:t>
      </w:r>
      <w:r w:rsidRPr="00084198">
        <w:rPr>
          <w:noProof/>
          <w:lang w:val="en-CA"/>
        </w:rPr>
        <w:fldChar w:fldCharType="begin" w:fldLock="1"/>
      </w:r>
      <w:r w:rsidRPr="00084198">
        <w:rPr>
          <w:noProof/>
          <w:lang w:val="en-CA"/>
        </w:rPr>
        <w:instrText xml:space="preserve"> SEQ Equation \* ARABIC </w:instrText>
      </w:r>
      <w:r w:rsidRPr="00084198">
        <w:rPr>
          <w:noProof/>
          <w:lang w:val="en-CA"/>
        </w:rPr>
        <w:fldChar w:fldCharType="separate"/>
      </w:r>
      <w:r>
        <w:rPr>
          <w:noProof/>
          <w:lang w:val="en-CA"/>
        </w:rPr>
        <w:t>1137</w:t>
      </w:r>
      <w:r w:rsidRPr="00084198">
        <w:rPr>
          <w:noProof/>
          <w:lang w:val="en-CA"/>
        </w:rPr>
        <w:fldChar w:fldCharType="end"/>
      </w:r>
      <w:r w:rsidRPr="00084198">
        <w:rPr>
          <w:noProof/>
          <w:lang w:val="en-CA"/>
        </w:rPr>
        <w:t>)</w:t>
      </w:r>
    </w:p>
    <w:p w:rsidR="001B3CEA" w:rsidRPr="001B3CEA" w:rsidRDefault="001B3CEA" w:rsidP="00746398">
      <w:pPr>
        <w:pStyle w:val="Equation"/>
        <w:tabs>
          <w:tab w:val="clear" w:pos="794"/>
          <w:tab w:val="clear" w:pos="1588"/>
          <w:tab w:val="left" w:pos="851"/>
          <w:tab w:val="left" w:pos="1620"/>
          <w:tab w:val="left" w:pos="2250"/>
        </w:tabs>
        <w:ind w:left="800"/>
        <w:rPr>
          <w:lang w:val="en-CA"/>
        </w:rPr>
      </w:pPr>
      <w:r w:rsidRPr="00084198">
        <w:rPr>
          <w:noProof/>
          <w:lang w:val="en-CA" w:eastAsia="ko-KR"/>
        </w:rPr>
        <w:t>bdShift =</w:t>
      </w:r>
      <w:r>
        <w:rPr>
          <w:noProof/>
          <w:lang w:val="en-CA" w:eastAsia="ko-KR"/>
        </w:rPr>
        <w:t xml:space="preserve"> 10</w:t>
      </w:r>
      <w:r>
        <w:rPr>
          <w:noProof/>
          <w:lang w:val="en-CA" w:eastAsia="ko-KR"/>
        </w:rPr>
        <w:tab/>
      </w:r>
      <w:r>
        <w:rPr>
          <w:noProof/>
          <w:lang w:val="en-CA" w:eastAsia="ko-KR"/>
        </w:rPr>
        <w:tab/>
      </w:r>
      <w:r w:rsidRPr="00084198">
        <w:rPr>
          <w:noProof/>
          <w:lang w:val="en-CA" w:eastAsia="ko-KR"/>
        </w:rPr>
        <w:tab/>
      </w:r>
      <w:r w:rsidRPr="00084198">
        <w:rPr>
          <w:noProof/>
          <w:lang w:val="en-CA"/>
        </w:rPr>
        <w:t>(</w:t>
      </w:r>
      <w:r w:rsidRPr="00084198">
        <w:rPr>
          <w:noProof/>
          <w:lang w:val="en-CA"/>
        </w:rPr>
        <w:fldChar w:fldCharType="begin" w:fldLock="1"/>
      </w:r>
      <w:r w:rsidRPr="00084198">
        <w:rPr>
          <w:noProof/>
          <w:lang w:val="en-CA"/>
        </w:rPr>
        <w:instrText xml:space="preserve"> SEQ Equation \* ARABIC </w:instrText>
      </w:r>
      <w:r w:rsidRPr="00084198">
        <w:rPr>
          <w:noProof/>
          <w:lang w:val="en-CA"/>
        </w:rPr>
        <w:fldChar w:fldCharType="separate"/>
      </w:r>
      <w:r>
        <w:rPr>
          <w:noProof/>
          <w:lang w:val="en-CA"/>
        </w:rPr>
        <w:t>1138</w:t>
      </w:r>
      <w:r w:rsidRPr="00084198">
        <w:rPr>
          <w:noProof/>
          <w:lang w:val="en-CA"/>
        </w:rPr>
        <w:fldChar w:fldCharType="end"/>
      </w:r>
      <w:r w:rsidRPr="00084198">
        <w:rPr>
          <w:noProof/>
          <w:lang w:val="en-CA"/>
        </w:rPr>
        <w:t>)</w:t>
      </w:r>
      <w:bookmarkStart w:id="6" w:name="_GoBack"/>
      <w:bookmarkEnd w:id="6"/>
    </w:p>
    <w:p w:rsidR="00B820C9" w:rsidRDefault="00B820C9"/>
    <w:sectPr w:rsidR="00B820C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230073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">
    <w:nsid w:val="76C1158C"/>
    <w:multiLevelType w:val="multilevel"/>
    <w:tmpl w:val="8AA444C8"/>
    <w:lvl w:ilvl="0">
      <w:start w:val="8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">
    <w:nsid w:val="7BBF2C3D"/>
    <w:multiLevelType w:val="hybridMultilevel"/>
    <w:tmpl w:val="4352FB3C"/>
    <w:lvl w:ilvl="0" w:tplc="FFFFFFFF">
      <w:start w:val="5"/>
      <w:numFmt w:val="bullet"/>
      <w:lvlText w:val="–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CA140B16">
      <w:numFmt w:val="bullet"/>
      <w:lvlText w:val="–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CEA"/>
    <w:rsid w:val="001B3CEA"/>
    <w:rsid w:val="00746398"/>
    <w:rsid w:val="00B820C9"/>
    <w:rsid w:val="00D57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aliases w:val="Heading U,H1,H11,Œ©o‚µ 1,뙥,?co??E 1,h1,?c,?co?ƒÊ 1,?,Œ,Œ©,Œ...,Œ©oâµ 1,?co?ÄÊ 1,Î,Î©,Î..."/>
    <w:basedOn w:val="Normal"/>
    <w:next w:val="Normal"/>
    <w:link w:val="Heading1Char"/>
    <w:qFormat/>
    <w:rsid w:val="001B3CEA"/>
    <w:pPr>
      <w:keepNext/>
      <w:keepLines/>
      <w:numPr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60" w:after="0" w:line="240" w:lineRule="auto"/>
      <w:textAlignment w:val="baseline"/>
      <w:outlineLvl w:val="0"/>
    </w:pPr>
    <w:rPr>
      <w:rFonts w:ascii="Times New Roman" w:eastAsia="SimSun" w:hAnsi="Times New Roman" w:cs="Times New Roman"/>
      <w:b/>
      <w:sz w:val="24"/>
      <w:szCs w:val="20"/>
      <w:lang w:val="en-GB" w:eastAsia="en-US"/>
    </w:rPr>
  </w:style>
  <w:style w:type="paragraph" w:styleId="Heading2">
    <w:name w:val="heading 2"/>
    <w:aliases w:val="H2,H21,Œ©o‚µ 2,뙥2,?co??E 2,h2,?c1,?co?ƒÊ 2,?2,Œ1,Œ2,Œ©2,...,Œ©_o‚µ 2,Œ©1,Œ©oâµ 2,?co?ÄÊ 2,Î1,Î2,Î©2,Î©_oâµ 2,Î©1"/>
    <w:basedOn w:val="Normal"/>
    <w:next w:val="Normal"/>
    <w:link w:val="Heading2Char"/>
    <w:qFormat/>
    <w:rsid w:val="001B3CEA"/>
    <w:pPr>
      <w:keepNext/>
      <w:keepLines/>
      <w:numPr>
        <w:ilvl w:val="1"/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60" w:after="0" w:line="240" w:lineRule="auto"/>
      <w:jc w:val="both"/>
      <w:textAlignment w:val="baseline"/>
      <w:outlineLvl w:val="1"/>
    </w:pPr>
    <w:rPr>
      <w:rFonts w:ascii="Times New Roman" w:eastAsia="SimSun" w:hAnsi="Times New Roman" w:cs="Times New Roman"/>
      <w:b/>
      <w:szCs w:val="20"/>
      <w:lang w:val="en-GB" w:eastAsia="en-US"/>
    </w:rPr>
  </w:style>
  <w:style w:type="paragraph" w:styleId="Heading3">
    <w:name w:val="heading 3"/>
    <w:aliases w:val="H3,H31,h3"/>
    <w:basedOn w:val="Normal"/>
    <w:next w:val="Normal"/>
    <w:link w:val="Heading3Char"/>
    <w:qFormat/>
    <w:rsid w:val="001B3CEA"/>
    <w:pPr>
      <w:keepNext/>
      <w:keepLines/>
      <w:numPr>
        <w:ilvl w:val="2"/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81" w:after="0" w:line="240" w:lineRule="auto"/>
      <w:jc w:val="both"/>
      <w:textAlignment w:val="baseline"/>
      <w:outlineLvl w:val="2"/>
    </w:pPr>
    <w:rPr>
      <w:rFonts w:ascii="Times New Roman" w:eastAsia="SimSun" w:hAnsi="Times New Roman" w:cs="Times New Roman"/>
      <w:b/>
      <w:sz w:val="20"/>
      <w:szCs w:val="20"/>
      <w:lang w:val="en-GB" w:eastAsia="en-US"/>
    </w:rPr>
  </w:style>
  <w:style w:type="paragraph" w:styleId="Heading4">
    <w:name w:val="heading 4"/>
    <w:aliases w:val="Heading 4 Char1,Heading 4 Char Char,H4,H41,h4,0.1.1.1 Titre 4 + Left:  0&quot;,First line:  0&quot;,0.1.1...,0.1.1.1 Titre 4"/>
    <w:basedOn w:val="Heading3"/>
    <w:next w:val="Normal"/>
    <w:link w:val="Heading4Char"/>
    <w:qFormat/>
    <w:rsid w:val="001B3CEA"/>
    <w:pPr>
      <w:numPr>
        <w:ilvl w:val="3"/>
      </w:numPr>
      <w:outlineLvl w:val="3"/>
    </w:pPr>
  </w:style>
  <w:style w:type="paragraph" w:styleId="Heading5">
    <w:name w:val="heading 5"/>
    <w:aliases w:val="H5,H51,h5"/>
    <w:basedOn w:val="Heading3"/>
    <w:next w:val="Normal"/>
    <w:link w:val="Heading5Char"/>
    <w:qFormat/>
    <w:rsid w:val="001B3CEA"/>
    <w:pPr>
      <w:numPr>
        <w:ilvl w:val="4"/>
      </w:numPr>
      <w:tabs>
        <w:tab w:val="clear" w:pos="794"/>
        <w:tab w:val="left" w:pos="907"/>
      </w:tabs>
      <w:outlineLvl w:val="4"/>
    </w:pPr>
  </w:style>
  <w:style w:type="paragraph" w:styleId="Heading6">
    <w:name w:val="heading 6"/>
    <w:aliases w:val="H6,H61,h6"/>
    <w:basedOn w:val="Heading3"/>
    <w:next w:val="Normal"/>
    <w:link w:val="Heading6Char"/>
    <w:qFormat/>
    <w:rsid w:val="001B3CEA"/>
    <w:pPr>
      <w:numPr>
        <w:ilvl w:val="5"/>
      </w:numPr>
      <w:outlineLvl w:val="5"/>
    </w:pPr>
  </w:style>
  <w:style w:type="paragraph" w:styleId="Heading7">
    <w:name w:val="heading 7"/>
    <w:basedOn w:val="Heading3"/>
    <w:next w:val="Normal"/>
    <w:link w:val="Heading7Char"/>
    <w:qFormat/>
    <w:rsid w:val="001B3CEA"/>
    <w:pPr>
      <w:numPr>
        <w:ilvl w:val="6"/>
      </w:numPr>
      <w:outlineLvl w:val="6"/>
    </w:pPr>
  </w:style>
  <w:style w:type="paragraph" w:styleId="Heading8">
    <w:name w:val="heading 8"/>
    <w:basedOn w:val="Heading9"/>
    <w:next w:val="Normal"/>
    <w:link w:val="Heading8Char"/>
    <w:qFormat/>
    <w:rsid w:val="001B3CEA"/>
    <w:pPr>
      <w:numPr>
        <w:ilvl w:val="7"/>
        <w:numId w:val="1"/>
      </w:numPr>
      <w:overflowPunct w:val="0"/>
      <w:autoSpaceDE w:val="0"/>
      <w:autoSpaceDN w:val="0"/>
      <w:adjustRightInd w:val="0"/>
      <w:spacing w:before="360" w:line="240" w:lineRule="auto"/>
      <w:jc w:val="center"/>
      <w:textAlignment w:val="baseline"/>
      <w:outlineLvl w:val="7"/>
    </w:pPr>
    <w:rPr>
      <w:rFonts w:ascii="Times New Roman" w:eastAsia="SimSun" w:hAnsi="Times New Roman" w:cs="Times New Roman"/>
      <w:b/>
      <w:i w:val="0"/>
      <w:iCs w:val="0"/>
      <w:color w:val="auto"/>
      <w:sz w:val="24"/>
      <w:lang w:val="en-GB"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CE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B3CEA"/>
    <w:rPr>
      <w:rFonts w:ascii="Times New Roman" w:eastAsia="SimSun" w:hAnsi="Times New Roman" w:cs="Times New Roman"/>
      <w:b/>
      <w:sz w:val="24"/>
      <w:szCs w:val="20"/>
      <w:lang w:val="en-GB" w:eastAsia="en-US"/>
    </w:rPr>
  </w:style>
  <w:style w:type="character" w:customStyle="1" w:styleId="Heading2Char">
    <w:name w:val="Heading 2 Char"/>
    <w:basedOn w:val="DefaultParagraphFont"/>
    <w:link w:val="Heading2"/>
    <w:rsid w:val="001B3CEA"/>
    <w:rPr>
      <w:rFonts w:ascii="Times New Roman" w:eastAsia="SimSun" w:hAnsi="Times New Roman" w:cs="Times New Roman"/>
      <w:b/>
      <w:szCs w:val="20"/>
      <w:lang w:val="en-GB" w:eastAsia="en-US"/>
    </w:rPr>
  </w:style>
  <w:style w:type="character" w:customStyle="1" w:styleId="Heading3Char">
    <w:name w:val="Heading 3 Char"/>
    <w:aliases w:val="H3 Char,H31 Char,h3 Char"/>
    <w:basedOn w:val="DefaultParagraphFont"/>
    <w:link w:val="Heading3"/>
    <w:rsid w:val="001B3CEA"/>
    <w:rPr>
      <w:rFonts w:ascii="Times New Roman" w:eastAsia="SimSun" w:hAnsi="Times New Roman" w:cs="Times New Roman"/>
      <w:b/>
      <w:sz w:val="20"/>
      <w:szCs w:val="20"/>
      <w:lang w:val="en-GB" w:eastAsia="en-US"/>
    </w:rPr>
  </w:style>
  <w:style w:type="character" w:customStyle="1" w:styleId="Heading4Char">
    <w:name w:val="Heading 4 Char"/>
    <w:basedOn w:val="DefaultParagraphFont"/>
    <w:link w:val="Heading4"/>
    <w:rsid w:val="001B3CEA"/>
    <w:rPr>
      <w:rFonts w:ascii="Times New Roman" w:eastAsia="SimSun" w:hAnsi="Times New Roman" w:cs="Times New Roman"/>
      <w:b/>
      <w:sz w:val="20"/>
      <w:szCs w:val="20"/>
      <w:lang w:val="en-GB" w:eastAsia="en-US"/>
    </w:rPr>
  </w:style>
  <w:style w:type="character" w:customStyle="1" w:styleId="Heading5Char">
    <w:name w:val="Heading 5 Char"/>
    <w:basedOn w:val="DefaultParagraphFont"/>
    <w:link w:val="Heading5"/>
    <w:rsid w:val="001B3CEA"/>
    <w:rPr>
      <w:rFonts w:ascii="Times New Roman" w:eastAsia="SimSun" w:hAnsi="Times New Roman" w:cs="Times New Roman"/>
      <w:b/>
      <w:sz w:val="20"/>
      <w:szCs w:val="20"/>
      <w:lang w:val="en-GB" w:eastAsia="en-US"/>
    </w:rPr>
  </w:style>
  <w:style w:type="character" w:customStyle="1" w:styleId="Heading6Char">
    <w:name w:val="Heading 6 Char"/>
    <w:basedOn w:val="DefaultParagraphFont"/>
    <w:link w:val="Heading6"/>
    <w:rsid w:val="001B3CEA"/>
    <w:rPr>
      <w:rFonts w:ascii="Times New Roman" w:eastAsia="SimSun" w:hAnsi="Times New Roman" w:cs="Times New Roman"/>
      <w:b/>
      <w:sz w:val="20"/>
      <w:szCs w:val="20"/>
      <w:lang w:val="en-GB" w:eastAsia="en-US"/>
    </w:rPr>
  </w:style>
  <w:style w:type="character" w:customStyle="1" w:styleId="Heading7Char">
    <w:name w:val="Heading 7 Char"/>
    <w:basedOn w:val="DefaultParagraphFont"/>
    <w:link w:val="Heading7"/>
    <w:rsid w:val="001B3CEA"/>
    <w:rPr>
      <w:rFonts w:ascii="Times New Roman" w:eastAsia="SimSun" w:hAnsi="Times New Roman" w:cs="Times New Roman"/>
      <w:b/>
      <w:sz w:val="20"/>
      <w:szCs w:val="20"/>
      <w:lang w:val="en-GB" w:eastAsia="en-US"/>
    </w:rPr>
  </w:style>
  <w:style w:type="character" w:customStyle="1" w:styleId="Heading8Char">
    <w:name w:val="Heading 8 Char"/>
    <w:basedOn w:val="DefaultParagraphFont"/>
    <w:link w:val="Heading8"/>
    <w:rsid w:val="001B3CEA"/>
    <w:rPr>
      <w:rFonts w:ascii="Times New Roman" w:eastAsia="SimSun" w:hAnsi="Times New Roman" w:cs="Times New Roman"/>
      <w:b/>
      <w:sz w:val="24"/>
      <w:szCs w:val="20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CE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Equation">
    <w:name w:val="Equation"/>
    <w:basedOn w:val="Normal"/>
    <w:qFormat/>
    <w:rsid w:val="001B3CEA"/>
    <w:pPr>
      <w:tabs>
        <w:tab w:val="left" w:pos="794"/>
        <w:tab w:val="left" w:pos="1588"/>
        <w:tab w:val="center" w:pos="4849"/>
        <w:tab w:val="right" w:pos="9696"/>
      </w:tabs>
      <w:overflowPunct w:val="0"/>
      <w:autoSpaceDE w:val="0"/>
      <w:autoSpaceDN w:val="0"/>
      <w:adjustRightInd w:val="0"/>
      <w:spacing w:before="193" w:after="240" w:line="240" w:lineRule="auto"/>
      <w:textAlignment w:val="baseline"/>
    </w:pPr>
    <w:rPr>
      <w:rFonts w:ascii="Times New Roman" w:eastAsia="SimSun" w:hAnsi="Times New Roman" w:cs="Times New Roman"/>
      <w:sz w:val="20"/>
      <w:szCs w:val="20"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aliases w:val="Heading U,H1,H11,Œ©o‚µ 1,뙥,?co??E 1,h1,?c,?co?ƒÊ 1,?,Œ,Œ©,Œ...,Œ©oâµ 1,?co?ÄÊ 1,Î,Î©,Î..."/>
    <w:basedOn w:val="Normal"/>
    <w:next w:val="Normal"/>
    <w:link w:val="Heading1Char"/>
    <w:qFormat/>
    <w:rsid w:val="001B3CEA"/>
    <w:pPr>
      <w:keepNext/>
      <w:keepLines/>
      <w:numPr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60" w:after="0" w:line="240" w:lineRule="auto"/>
      <w:textAlignment w:val="baseline"/>
      <w:outlineLvl w:val="0"/>
    </w:pPr>
    <w:rPr>
      <w:rFonts w:ascii="Times New Roman" w:eastAsia="SimSun" w:hAnsi="Times New Roman" w:cs="Times New Roman"/>
      <w:b/>
      <w:sz w:val="24"/>
      <w:szCs w:val="20"/>
      <w:lang w:val="en-GB" w:eastAsia="en-US"/>
    </w:rPr>
  </w:style>
  <w:style w:type="paragraph" w:styleId="Heading2">
    <w:name w:val="heading 2"/>
    <w:aliases w:val="H2,H21,Œ©o‚µ 2,뙥2,?co??E 2,h2,?c1,?co?ƒÊ 2,?2,Œ1,Œ2,Œ©2,...,Œ©_o‚µ 2,Œ©1,Œ©oâµ 2,?co?ÄÊ 2,Î1,Î2,Î©2,Î©_oâµ 2,Î©1"/>
    <w:basedOn w:val="Normal"/>
    <w:next w:val="Normal"/>
    <w:link w:val="Heading2Char"/>
    <w:qFormat/>
    <w:rsid w:val="001B3CEA"/>
    <w:pPr>
      <w:keepNext/>
      <w:keepLines/>
      <w:numPr>
        <w:ilvl w:val="1"/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60" w:after="0" w:line="240" w:lineRule="auto"/>
      <w:jc w:val="both"/>
      <w:textAlignment w:val="baseline"/>
      <w:outlineLvl w:val="1"/>
    </w:pPr>
    <w:rPr>
      <w:rFonts w:ascii="Times New Roman" w:eastAsia="SimSun" w:hAnsi="Times New Roman" w:cs="Times New Roman"/>
      <w:b/>
      <w:szCs w:val="20"/>
      <w:lang w:val="en-GB" w:eastAsia="en-US"/>
    </w:rPr>
  </w:style>
  <w:style w:type="paragraph" w:styleId="Heading3">
    <w:name w:val="heading 3"/>
    <w:aliases w:val="H3,H31,h3"/>
    <w:basedOn w:val="Normal"/>
    <w:next w:val="Normal"/>
    <w:link w:val="Heading3Char"/>
    <w:qFormat/>
    <w:rsid w:val="001B3CEA"/>
    <w:pPr>
      <w:keepNext/>
      <w:keepLines/>
      <w:numPr>
        <w:ilvl w:val="2"/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81" w:after="0" w:line="240" w:lineRule="auto"/>
      <w:jc w:val="both"/>
      <w:textAlignment w:val="baseline"/>
      <w:outlineLvl w:val="2"/>
    </w:pPr>
    <w:rPr>
      <w:rFonts w:ascii="Times New Roman" w:eastAsia="SimSun" w:hAnsi="Times New Roman" w:cs="Times New Roman"/>
      <w:b/>
      <w:sz w:val="20"/>
      <w:szCs w:val="20"/>
      <w:lang w:val="en-GB" w:eastAsia="en-US"/>
    </w:rPr>
  </w:style>
  <w:style w:type="paragraph" w:styleId="Heading4">
    <w:name w:val="heading 4"/>
    <w:aliases w:val="Heading 4 Char1,Heading 4 Char Char,H4,H41,h4,0.1.1.1 Titre 4 + Left:  0&quot;,First line:  0&quot;,0.1.1...,0.1.1.1 Titre 4"/>
    <w:basedOn w:val="Heading3"/>
    <w:next w:val="Normal"/>
    <w:link w:val="Heading4Char"/>
    <w:qFormat/>
    <w:rsid w:val="001B3CEA"/>
    <w:pPr>
      <w:numPr>
        <w:ilvl w:val="3"/>
      </w:numPr>
      <w:outlineLvl w:val="3"/>
    </w:pPr>
  </w:style>
  <w:style w:type="paragraph" w:styleId="Heading5">
    <w:name w:val="heading 5"/>
    <w:aliases w:val="H5,H51,h5"/>
    <w:basedOn w:val="Heading3"/>
    <w:next w:val="Normal"/>
    <w:link w:val="Heading5Char"/>
    <w:qFormat/>
    <w:rsid w:val="001B3CEA"/>
    <w:pPr>
      <w:numPr>
        <w:ilvl w:val="4"/>
      </w:numPr>
      <w:tabs>
        <w:tab w:val="clear" w:pos="794"/>
        <w:tab w:val="left" w:pos="907"/>
      </w:tabs>
      <w:outlineLvl w:val="4"/>
    </w:pPr>
  </w:style>
  <w:style w:type="paragraph" w:styleId="Heading6">
    <w:name w:val="heading 6"/>
    <w:aliases w:val="H6,H61,h6"/>
    <w:basedOn w:val="Heading3"/>
    <w:next w:val="Normal"/>
    <w:link w:val="Heading6Char"/>
    <w:qFormat/>
    <w:rsid w:val="001B3CEA"/>
    <w:pPr>
      <w:numPr>
        <w:ilvl w:val="5"/>
      </w:numPr>
      <w:outlineLvl w:val="5"/>
    </w:pPr>
  </w:style>
  <w:style w:type="paragraph" w:styleId="Heading7">
    <w:name w:val="heading 7"/>
    <w:basedOn w:val="Heading3"/>
    <w:next w:val="Normal"/>
    <w:link w:val="Heading7Char"/>
    <w:qFormat/>
    <w:rsid w:val="001B3CEA"/>
    <w:pPr>
      <w:numPr>
        <w:ilvl w:val="6"/>
      </w:numPr>
      <w:outlineLvl w:val="6"/>
    </w:pPr>
  </w:style>
  <w:style w:type="paragraph" w:styleId="Heading8">
    <w:name w:val="heading 8"/>
    <w:basedOn w:val="Heading9"/>
    <w:next w:val="Normal"/>
    <w:link w:val="Heading8Char"/>
    <w:qFormat/>
    <w:rsid w:val="001B3CEA"/>
    <w:pPr>
      <w:numPr>
        <w:ilvl w:val="7"/>
        <w:numId w:val="1"/>
      </w:numPr>
      <w:overflowPunct w:val="0"/>
      <w:autoSpaceDE w:val="0"/>
      <w:autoSpaceDN w:val="0"/>
      <w:adjustRightInd w:val="0"/>
      <w:spacing w:before="360" w:line="240" w:lineRule="auto"/>
      <w:jc w:val="center"/>
      <w:textAlignment w:val="baseline"/>
      <w:outlineLvl w:val="7"/>
    </w:pPr>
    <w:rPr>
      <w:rFonts w:ascii="Times New Roman" w:eastAsia="SimSun" w:hAnsi="Times New Roman" w:cs="Times New Roman"/>
      <w:b/>
      <w:i w:val="0"/>
      <w:iCs w:val="0"/>
      <w:color w:val="auto"/>
      <w:sz w:val="24"/>
      <w:lang w:val="en-GB" w:eastAsia="en-US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CE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B3CEA"/>
    <w:rPr>
      <w:rFonts w:ascii="Times New Roman" w:eastAsia="SimSun" w:hAnsi="Times New Roman" w:cs="Times New Roman"/>
      <w:b/>
      <w:sz w:val="24"/>
      <w:szCs w:val="20"/>
      <w:lang w:val="en-GB" w:eastAsia="en-US"/>
    </w:rPr>
  </w:style>
  <w:style w:type="character" w:customStyle="1" w:styleId="Heading2Char">
    <w:name w:val="Heading 2 Char"/>
    <w:basedOn w:val="DefaultParagraphFont"/>
    <w:link w:val="Heading2"/>
    <w:rsid w:val="001B3CEA"/>
    <w:rPr>
      <w:rFonts w:ascii="Times New Roman" w:eastAsia="SimSun" w:hAnsi="Times New Roman" w:cs="Times New Roman"/>
      <w:b/>
      <w:szCs w:val="20"/>
      <w:lang w:val="en-GB" w:eastAsia="en-US"/>
    </w:rPr>
  </w:style>
  <w:style w:type="character" w:customStyle="1" w:styleId="Heading3Char">
    <w:name w:val="Heading 3 Char"/>
    <w:aliases w:val="H3 Char,H31 Char,h3 Char"/>
    <w:basedOn w:val="DefaultParagraphFont"/>
    <w:link w:val="Heading3"/>
    <w:rsid w:val="001B3CEA"/>
    <w:rPr>
      <w:rFonts w:ascii="Times New Roman" w:eastAsia="SimSun" w:hAnsi="Times New Roman" w:cs="Times New Roman"/>
      <w:b/>
      <w:sz w:val="20"/>
      <w:szCs w:val="20"/>
      <w:lang w:val="en-GB" w:eastAsia="en-US"/>
    </w:rPr>
  </w:style>
  <w:style w:type="character" w:customStyle="1" w:styleId="Heading4Char">
    <w:name w:val="Heading 4 Char"/>
    <w:basedOn w:val="DefaultParagraphFont"/>
    <w:link w:val="Heading4"/>
    <w:rsid w:val="001B3CEA"/>
    <w:rPr>
      <w:rFonts w:ascii="Times New Roman" w:eastAsia="SimSun" w:hAnsi="Times New Roman" w:cs="Times New Roman"/>
      <w:b/>
      <w:sz w:val="20"/>
      <w:szCs w:val="20"/>
      <w:lang w:val="en-GB" w:eastAsia="en-US"/>
    </w:rPr>
  </w:style>
  <w:style w:type="character" w:customStyle="1" w:styleId="Heading5Char">
    <w:name w:val="Heading 5 Char"/>
    <w:basedOn w:val="DefaultParagraphFont"/>
    <w:link w:val="Heading5"/>
    <w:rsid w:val="001B3CEA"/>
    <w:rPr>
      <w:rFonts w:ascii="Times New Roman" w:eastAsia="SimSun" w:hAnsi="Times New Roman" w:cs="Times New Roman"/>
      <w:b/>
      <w:sz w:val="20"/>
      <w:szCs w:val="20"/>
      <w:lang w:val="en-GB" w:eastAsia="en-US"/>
    </w:rPr>
  </w:style>
  <w:style w:type="character" w:customStyle="1" w:styleId="Heading6Char">
    <w:name w:val="Heading 6 Char"/>
    <w:basedOn w:val="DefaultParagraphFont"/>
    <w:link w:val="Heading6"/>
    <w:rsid w:val="001B3CEA"/>
    <w:rPr>
      <w:rFonts w:ascii="Times New Roman" w:eastAsia="SimSun" w:hAnsi="Times New Roman" w:cs="Times New Roman"/>
      <w:b/>
      <w:sz w:val="20"/>
      <w:szCs w:val="20"/>
      <w:lang w:val="en-GB" w:eastAsia="en-US"/>
    </w:rPr>
  </w:style>
  <w:style w:type="character" w:customStyle="1" w:styleId="Heading7Char">
    <w:name w:val="Heading 7 Char"/>
    <w:basedOn w:val="DefaultParagraphFont"/>
    <w:link w:val="Heading7"/>
    <w:rsid w:val="001B3CEA"/>
    <w:rPr>
      <w:rFonts w:ascii="Times New Roman" w:eastAsia="SimSun" w:hAnsi="Times New Roman" w:cs="Times New Roman"/>
      <w:b/>
      <w:sz w:val="20"/>
      <w:szCs w:val="20"/>
      <w:lang w:val="en-GB" w:eastAsia="en-US"/>
    </w:rPr>
  </w:style>
  <w:style w:type="character" w:customStyle="1" w:styleId="Heading8Char">
    <w:name w:val="Heading 8 Char"/>
    <w:basedOn w:val="DefaultParagraphFont"/>
    <w:link w:val="Heading8"/>
    <w:rsid w:val="001B3CEA"/>
    <w:rPr>
      <w:rFonts w:ascii="Times New Roman" w:eastAsia="SimSun" w:hAnsi="Times New Roman" w:cs="Times New Roman"/>
      <w:b/>
      <w:sz w:val="24"/>
      <w:szCs w:val="20"/>
      <w:lang w:val="en-GB" w:eastAsia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CEA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Equation">
    <w:name w:val="Equation"/>
    <w:basedOn w:val="Normal"/>
    <w:qFormat/>
    <w:rsid w:val="001B3CEA"/>
    <w:pPr>
      <w:tabs>
        <w:tab w:val="left" w:pos="794"/>
        <w:tab w:val="left" w:pos="1588"/>
        <w:tab w:val="center" w:pos="4849"/>
        <w:tab w:val="right" w:pos="9696"/>
      </w:tabs>
      <w:overflowPunct w:val="0"/>
      <w:autoSpaceDE w:val="0"/>
      <w:autoSpaceDN w:val="0"/>
      <w:adjustRightInd w:val="0"/>
      <w:spacing w:before="193" w:after="240" w:line="240" w:lineRule="auto"/>
      <w:textAlignment w:val="baseline"/>
    </w:pPr>
    <w:rPr>
      <w:rFonts w:ascii="Times New Roman" w:eastAsia="SimSun" w:hAnsi="Times New Roman" w:cs="Times New Roman"/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220</Words>
  <Characters>1256</Characters>
  <Application>Microsoft Office Word</Application>
  <DocSecurity>0</DocSecurity>
  <Lines>10</Lines>
  <Paragraphs>2</Paragraphs>
  <ScaleCrop>false</ScaleCrop>
  <Company>Microsoft</Company>
  <LinksUpToDate>false</LinksUpToDate>
  <CharactersWithSpaces>1474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Jie Zhao/LGEMR Video Codec Part(jie.zhao@lge.com)</dc:creator>
  <cp:lastModifiedBy>Jie Zhao/LGEMR Video Codec Part(jie.zhao@lge.com)</cp:lastModifiedBy>
  <cp:revision>3</cp:revision>
  <dcterms:created xsi:type="dcterms:W3CDTF">2019-12-11T17:47:00Z</dcterms:created>
  <dcterms:modified xsi:type="dcterms:W3CDTF">2019-12-11T17:51:00Z</dcterms:modified>
</cp:coreProperties>
</file>