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7886A" w14:textId="77777777" w:rsidR="00C1543B" w:rsidRPr="00125512" w:rsidRDefault="00C1543B" w:rsidP="0085481D">
      <w:pPr>
        <w:rPr>
          <w:noProof/>
          <w:lang w:val="en-CA"/>
        </w:rPr>
      </w:pPr>
    </w:p>
    <w:p w14:paraId="45792745" w14:textId="4233EEC5" w:rsidR="00822405" w:rsidRPr="00125512" w:rsidRDefault="00822405" w:rsidP="00181639">
      <w:pPr>
        <w:pStyle w:val="20"/>
        <w:rPr>
          <w:noProof/>
          <w:lang w:val="en-CA"/>
        </w:rPr>
      </w:pPr>
      <w:bookmarkStart w:id="0" w:name="_Toc14054318"/>
      <w:bookmarkStart w:id="1" w:name="_Toc14054319"/>
      <w:bookmarkStart w:id="2" w:name="_Toc14054320"/>
      <w:bookmarkStart w:id="3" w:name="_Toc14054321"/>
      <w:bookmarkStart w:id="4" w:name="_Toc14054322"/>
      <w:bookmarkStart w:id="5" w:name="_Toc14054323"/>
      <w:bookmarkStart w:id="6" w:name="_Toc14054324"/>
      <w:bookmarkStart w:id="7" w:name="_Toc14054325"/>
      <w:bookmarkStart w:id="8" w:name="_Toc14054326"/>
      <w:bookmarkStart w:id="9" w:name="_Toc14054327"/>
      <w:bookmarkStart w:id="10" w:name="_Toc14054328"/>
      <w:bookmarkStart w:id="11" w:name="_Toc14054329"/>
      <w:bookmarkStart w:id="12" w:name="_Toc14054330"/>
      <w:bookmarkStart w:id="13" w:name="_Toc14054331"/>
      <w:bookmarkStart w:id="14" w:name="_Ref522195046"/>
      <w:bookmarkStart w:id="15" w:name="_Toc33624348"/>
      <w:bookmarkEnd w:id="0"/>
      <w:bookmarkEnd w:id="1"/>
      <w:bookmarkEnd w:id="2"/>
      <w:bookmarkEnd w:id="3"/>
      <w:bookmarkEnd w:id="4"/>
      <w:bookmarkEnd w:id="5"/>
      <w:bookmarkEnd w:id="6"/>
      <w:bookmarkEnd w:id="7"/>
      <w:bookmarkEnd w:id="8"/>
      <w:bookmarkEnd w:id="9"/>
      <w:bookmarkEnd w:id="10"/>
      <w:bookmarkEnd w:id="11"/>
      <w:bookmarkEnd w:id="12"/>
      <w:bookmarkEnd w:id="13"/>
      <w:r w:rsidRPr="00125512">
        <w:rPr>
          <w:noProof/>
          <w:lang w:val="en-CA"/>
        </w:rPr>
        <w:t xml:space="preserve">CABAC parsing process for </w:t>
      </w:r>
      <w:r w:rsidR="00072724" w:rsidRPr="00125512">
        <w:rPr>
          <w:noProof/>
          <w:lang w:val="en-CA"/>
        </w:rPr>
        <w:t>slice</w:t>
      </w:r>
      <w:r w:rsidRPr="00125512">
        <w:rPr>
          <w:noProof/>
          <w:lang w:val="en-CA"/>
        </w:rPr>
        <w:t xml:space="preserve"> data</w:t>
      </w:r>
      <w:bookmarkEnd w:id="14"/>
      <w:bookmarkEnd w:id="15"/>
    </w:p>
    <w:p w14:paraId="7BF13468" w14:textId="063C1FDA" w:rsidR="005C21B6" w:rsidRPr="00181639" w:rsidRDefault="00822405" w:rsidP="00981D04">
      <w:pPr>
        <w:pStyle w:val="30"/>
        <w:rPr>
          <w:noProof/>
          <w:lang w:val="en-CA"/>
        </w:rPr>
      </w:pPr>
      <w:bookmarkStart w:id="16" w:name="_Toc33624349"/>
      <w:r w:rsidRPr="00125512">
        <w:rPr>
          <w:noProof/>
          <w:lang w:val="en-CA"/>
        </w:rPr>
        <w:t>General</w:t>
      </w:r>
      <w:bookmarkStart w:id="17" w:name="_Toc349676302"/>
      <w:bookmarkEnd w:id="16"/>
      <w:bookmarkEnd w:id="17"/>
    </w:p>
    <w:p w14:paraId="79E8ED7C" w14:textId="4346B2A0" w:rsidR="00822405" w:rsidRPr="00125512" w:rsidRDefault="00822405" w:rsidP="00822405">
      <w:pPr>
        <w:pStyle w:val="30"/>
        <w:rPr>
          <w:noProof/>
          <w:lang w:val="en-CA"/>
        </w:rPr>
      </w:pPr>
      <w:bookmarkStart w:id="18" w:name="_Toc534510533"/>
      <w:bookmarkStart w:id="19" w:name="_Toc534510624"/>
      <w:bookmarkStart w:id="20" w:name="_Ref534654349"/>
      <w:bookmarkStart w:id="21" w:name="_Toc33624350"/>
      <w:bookmarkEnd w:id="18"/>
      <w:bookmarkEnd w:id="19"/>
      <w:r w:rsidRPr="00125512">
        <w:rPr>
          <w:noProof/>
          <w:lang w:val="en-CA"/>
        </w:rPr>
        <w:t>Initialization process</w:t>
      </w:r>
      <w:bookmarkEnd w:id="20"/>
      <w:bookmarkEnd w:id="21"/>
    </w:p>
    <w:p w14:paraId="27E0FA6D" w14:textId="6F7BDF2F" w:rsidR="005C21B6" w:rsidRPr="00125512" w:rsidRDefault="005C21B6" w:rsidP="00EA0BA2">
      <w:pPr>
        <w:pStyle w:val="40"/>
        <w:rPr>
          <w:noProof/>
          <w:lang w:val="en-CA"/>
        </w:rPr>
      </w:pPr>
      <w:bookmarkStart w:id="22" w:name="_Toc351408834"/>
      <w:r w:rsidRPr="00125512">
        <w:rPr>
          <w:lang w:val="en-CA"/>
        </w:rPr>
        <w:t>General</w:t>
      </w:r>
      <w:bookmarkEnd w:id="22"/>
    </w:p>
    <w:p w14:paraId="344C32CF" w14:textId="77777777" w:rsidR="009F4637" w:rsidRPr="00125512" w:rsidRDefault="009F4637" w:rsidP="009F4637">
      <w:pPr>
        <w:pStyle w:val="40"/>
        <w:rPr>
          <w:noProof/>
          <w:lang w:val="en-CA"/>
        </w:rPr>
      </w:pPr>
      <w:bookmarkStart w:id="23" w:name="_Ref350088073"/>
      <w:bookmarkStart w:id="24" w:name="_Ref350088186"/>
      <w:bookmarkStart w:id="25" w:name="_Toc351408835"/>
      <w:r w:rsidRPr="00125512">
        <w:rPr>
          <w:lang w:val="en-CA"/>
        </w:rPr>
        <w:t>Initialization</w:t>
      </w:r>
      <w:r w:rsidRPr="00125512">
        <w:rPr>
          <w:noProof/>
          <w:lang w:val="en-CA"/>
        </w:rPr>
        <w:t xml:space="preserve"> process for context variables</w:t>
      </w:r>
      <w:bookmarkEnd w:id="23"/>
      <w:bookmarkEnd w:id="24"/>
      <w:bookmarkEnd w:id="25"/>
    </w:p>
    <w:p w14:paraId="6A460DC2" w14:textId="77777777" w:rsidR="009F4637" w:rsidRPr="00125512" w:rsidRDefault="009F4637" w:rsidP="009F4637">
      <w:pPr>
        <w:rPr>
          <w:noProof/>
          <w:lang w:val="en-CA"/>
        </w:rPr>
      </w:pPr>
      <w:r w:rsidRPr="00125512">
        <w:rPr>
          <w:noProof/>
          <w:lang w:val="en-CA"/>
        </w:rPr>
        <w:t>Outputs of this process are the initialized CABAC context variables indexed by ctxTable and ctxIdx.</w:t>
      </w:r>
    </w:p>
    <w:p w14:paraId="33F79985" w14:textId="77777777" w:rsidR="00266033" w:rsidRPr="00125512" w:rsidRDefault="00266033" w:rsidP="00266033">
      <w:pPr>
        <w:rPr>
          <w:noProof/>
          <w:lang w:val="en-CA"/>
        </w:rPr>
      </w:pPr>
      <w:r w:rsidRPr="00125512">
        <w:rPr>
          <w:noProof/>
          <w:lang w:val="en-CA"/>
        </w:rPr>
        <w:t>For each context variable, the two variables pStateIdx0 and pStateIdx1 are initialized as follows:</w:t>
      </w:r>
    </w:p>
    <w:p w14:paraId="3C5A18C5" w14:textId="1BD3773C" w:rsidR="00157408" w:rsidRPr="00125512" w:rsidRDefault="00157408" w:rsidP="00157408">
      <w:pPr>
        <w:numPr>
          <w:ilvl w:val="0"/>
          <w:numId w:val="8"/>
        </w:numPr>
        <w:tabs>
          <w:tab w:val="clear" w:pos="794"/>
          <w:tab w:val="left" w:pos="400"/>
        </w:tabs>
        <w:spacing w:line="240" w:lineRule="exact"/>
        <w:rPr>
          <w:noProof/>
          <w:lang w:val="en-CA"/>
        </w:rPr>
      </w:pPr>
      <w:r w:rsidRPr="00125512">
        <w:rPr>
          <w:noProof/>
          <w:sz w:val="16"/>
          <w:szCs w:val="16"/>
          <w:lang w:val="en-CA"/>
        </w:rPr>
        <w:fldChar w:fldCharType="begin" w:fldLock="1"/>
      </w:r>
      <w:r w:rsidRPr="00125512">
        <w:rPr>
          <w:noProof/>
          <w:sz w:val="16"/>
          <w:szCs w:val="16"/>
          <w:lang w:val="en-CA"/>
        </w:rPr>
        <w:instrText xml:space="preserve"> REF _Ref15250776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52</w:t>
      </w:r>
      <w:r w:rsidRPr="00125512">
        <w:rPr>
          <w:noProof/>
          <w:sz w:val="16"/>
          <w:szCs w:val="16"/>
          <w:lang w:val="en-CA"/>
        </w:rPr>
        <w:fldChar w:fldCharType="end"/>
      </w:r>
      <w:r w:rsidRPr="00125512">
        <w:rPr>
          <w:noProof/>
          <w:lang w:val="en-CA"/>
        </w:rPr>
        <w:t xml:space="preserve"> to </w:t>
      </w:r>
      <w:r w:rsidRPr="00125512">
        <w:rPr>
          <w:noProof/>
          <w:highlight w:val="yellow"/>
          <w:lang w:val="en-CA"/>
        </w:rPr>
        <w:fldChar w:fldCharType="begin" w:fldLock="1"/>
      </w:r>
      <w:r w:rsidRPr="00125512">
        <w:rPr>
          <w:noProof/>
          <w:lang w:val="en-CA"/>
        </w:rPr>
        <w:instrText xml:space="preserve"> REF _Ref15251212 \h </w:instrText>
      </w:r>
      <w:r w:rsidRPr="00125512">
        <w:rPr>
          <w:noProof/>
          <w:highlight w:val="yellow"/>
          <w:lang w:val="en-CA"/>
        </w:rPr>
      </w:r>
      <w:r w:rsidRPr="00125512">
        <w:rPr>
          <w:noProof/>
          <w:highlight w:val="yellow"/>
          <w:lang w:val="en-CA"/>
        </w:rPr>
        <w:fldChar w:fldCharType="separate"/>
      </w:r>
      <w:r w:rsidR="007032F8" w:rsidRPr="00125512">
        <w:rPr>
          <w:noProof/>
          <w:lang w:val="en-CA"/>
        </w:rPr>
        <w:t>Table </w:t>
      </w:r>
      <w:r w:rsidR="007032F8">
        <w:rPr>
          <w:noProof/>
          <w:lang w:val="en-CA"/>
        </w:rPr>
        <w:t>125</w:t>
      </w:r>
      <w:r w:rsidRPr="00125512">
        <w:rPr>
          <w:noProof/>
          <w:highlight w:val="yellow"/>
          <w:lang w:val="en-CA"/>
        </w:rPr>
        <w:fldChar w:fldCharType="end"/>
      </w:r>
      <w:r w:rsidRPr="00125512">
        <w:rPr>
          <w:noProof/>
          <w:lang w:val="en-CA"/>
        </w:rPr>
        <w:t xml:space="preserve"> contain the values of the 6 bit variable initValue used in the initialization of context variables that are assigned to all syntax elements in subclauses</w:t>
      </w:r>
      <w:r w:rsidR="00FB3E96" w:rsidRPr="00125512">
        <w:rPr>
          <w:noProof/>
          <w:lang w:val="en-CA"/>
        </w:rPr>
        <w:t xml:space="preserve"> </w:t>
      </w:r>
      <w:r w:rsidRPr="00125512">
        <w:rPr>
          <w:noProof/>
          <w:lang w:val="en-CA"/>
        </w:rPr>
        <w:fldChar w:fldCharType="begin" w:fldLock="1"/>
      </w:r>
      <w:r w:rsidRPr="00125512">
        <w:rPr>
          <w:noProof/>
          <w:lang w:val="en-CA"/>
        </w:rPr>
        <w:instrText xml:space="preserve"> REF _Ref349667707 \n \h </w:instrText>
      </w:r>
      <w:r w:rsidRPr="00125512">
        <w:rPr>
          <w:noProof/>
          <w:lang w:val="en-CA"/>
        </w:rPr>
      </w:r>
      <w:r w:rsidRPr="00125512">
        <w:rPr>
          <w:noProof/>
          <w:lang w:val="en-CA"/>
        </w:rPr>
        <w:fldChar w:fldCharType="separate"/>
      </w:r>
      <w:r w:rsidR="007032F8">
        <w:rPr>
          <w:noProof/>
          <w:lang w:val="en-CA"/>
        </w:rPr>
        <w:t>7.3.10.1</w:t>
      </w:r>
      <w:r w:rsidRPr="00125512">
        <w:rPr>
          <w:noProof/>
          <w:lang w:val="en-CA"/>
        </w:rPr>
        <w:fldChar w:fldCharType="end"/>
      </w:r>
      <w:r w:rsidRPr="00125512">
        <w:rPr>
          <w:noProof/>
          <w:lang w:val="en-CA"/>
        </w:rPr>
        <w:t xml:space="preserve"> through </w:t>
      </w:r>
      <w:r w:rsidRPr="00125512">
        <w:rPr>
          <w:noProof/>
          <w:lang w:val="en-CA"/>
        </w:rPr>
        <w:fldChar w:fldCharType="begin" w:fldLock="1"/>
      </w:r>
      <w:r w:rsidRPr="00125512">
        <w:rPr>
          <w:noProof/>
          <w:lang w:val="en-CA"/>
        </w:rPr>
        <w:instrText xml:space="preserve"> REF _Ref291775503 \r \h  \* MERGEFORMAT </w:instrText>
      </w:r>
      <w:r w:rsidRPr="00125512">
        <w:rPr>
          <w:noProof/>
          <w:lang w:val="en-CA"/>
        </w:rPr>
      </w:r>
      <w:r w:rsidRPr="00125512">
        <w:rPr>
          <w:noProof/>
          <w:lang w:val="en-CA"/>
        </w:rPr>
        <w:fldChar w:fldCharType="separate"/>
      </w:r>
      <w:r w:rsidR="007032F8">
        <w:rPr>
          <w:noProof/>
          <w:lang w:val="en-CA"/>
        </w:rPr>
        <w:t>7.3.10.11</w:t>
      </w:r>
      <w:r w:rsidRPr="00125512">
        <w:rPr>
          <w:noProof/>
          <w:lang w:val="en-CA"/>
        </w:rPr>
        <w:fldChar w:fldCharType="end"/>
      </w:r>
      <w:r w:rsidRPr="00125512">
        <w:rPr>
          <w:noProof/>
          <w:lang w:val="en-CA"/>
        </w:rPr>
        <w:t>, except end_of_slice_one_bit, end_of_tile_one_bit, and end_of_subset_one_bit.</w:t>
      </w:r>
    </w:p>
    <w:p w14:paraId="12DCA6A8" w14:textId="57ED4422" w:rsidR="00266033" w:rsidRPr="00125512" w:rsidRDefault="00266033" w:rsidP="004A6E64">
      <w:pPr>
        <w:numPr>
          <w:ilvl w:val="0"/>
          <w:numId w:val="8"/>
        </w:numPr>
        <w:tabs>
          <w:tab w:val="clear" w:pos="794"/>
          <w:tab w:val="left" w:pos="400"/>
        </w:tabs>
        <w:rPr>
          <w:noProof/>
          <w:lang w:val="en-CA"/>
        </w:rPr>
      </w:pPr>
      <w:r w:rsidRPr="00125512">
        <w:rPr>
          <w:noProof/>
          <w:lang w:val="en-CA"/>
        </w:rPr>
        <w:t xml:space="preserve">From the </w:t>
      </w:r>
      <w:r w:rsidR="00FD0561" w:rsidRPr="00125512">
        <w:rPr>
          <w:noProof/>
          <w:lang w:val="en-CA"/>
        </w:rPr>
        <w:t>6</w:t>
      </w:r>
      <w:r w:rsidRPr="00125512">
        <w:rPr>
          <w:noProof/>
          <w:lang w:val="en-CA"/>
        </w:rPr>
        <w:t xml:space="preserve"> bit table entry initValue, the two </w:t>
      </w:r>
      <w:r w:rsidR="00FD0561" w:rsidRPr="00125512">
        <w:rPr>
          <w:noProof/>
          <w:lang w:val="en-CA"/>
        </w:rPr>
        <w:t>3</w:t>
      </w:r>
      <w:r w:rsidRPr="00125512">
        <w:rPr>
          <w:noProof/>
          <w:lang w:val="en-CA"/>
        </w:rPr>
        <w:t xml:space="preserve"> bit variables slopeIdx and offset</w:t>
      </w:r>
      <w:r w:rsidRPr="00125512">
        <w:rPr>
          <w:rFonts w:eastAsia="ＭＳ 明朝"/>
          <w:noProof/>
          <w:lang w:val="en-CA" w:eastAsia="ja-JP"/>
        </w:rPr>
        <w:t>Idx</w:t>
      </w:r>
      <w:r w:rsidRPr="00125512">
        <w:rPr>
          <w:noProof/>
          <w:lang w:val="en-CA"/>
        </w:rPr>
        <w:t xml:space="preserve"> are derived as follows:</w:t>
      </w:r>
    </w:p>
    <w:p w14:paraId="35F234A7" w14:textId="04A0520B" w:rsidR="00266033" w:rsidRPr="00125512" w:rsidRDefault="00266033" w:rsidP="00266033">
      <w:pPr>
        <w:pStyle w:val="Equation"/>
        <w:tabs>
          <w:tab w:val="clear" w:pos="4849"/>
        </w:tabs>
        <w:ind w:left="907"/>
        <w:rPr>
          <w:noProof/>
          <w:lang w:val="en-CA"/>
        </w:rPr>
      </w:pPr>
      <w:r w:rsidRPr="00125512">
        <w:rPr>
          <w:noProof/>
          <w:lang w:val="en-CA"/>
        </w:rPr>
        <w:t xml:space="preserve">slopeIdx = initValue  &gt;&gt;  </w:t>
      </w:r>
      <w:r w:rsidR="00FD0561" w:rsidRPr="00125512">
        <w:rPr>
          <w:noProof/>
          <w:lang w:val="en-CA"/>
        </w:rPr>
        <w:t>3</w:t>
      </w:r>
      <w:r w:rsidRPr="00125512">
        <w:rPr>
          <w:noProof/>
          <w:lang w:val="en-CA"/>
        </w:rPr>
        <w:br/>
      </w:r>
      <w:r w:rsidRPr="00125512">
        <w:rPr>
          <w:rFonts w:eastAsia="ＭＳ 明朝"/>
          <w:noProof/>
          <w:lang w:val="en-CA" w:eastAsia="ja-JP"/>
        </w:rPr>
        <w:t>offsetIdx</w:t>
      </w:r>
      <w:r w:rsidRPr="00125512">
        <w:rPr>
          <w:noProof/>
          <w:lang w:val="en-CA"/>
        </w:rPr>
        <w:t xml:space="preserve"> = initValue &amp; </w:t>
      </w:r>
      <w:r w:rsidR="00FD0561" w:rsidRPr="00125512">
        <w:rPr>
          <w:noProof/>
          <w:lang w:val="en-CA"/>
        </w:rPr>
        <w:t>7</w:t>
      </w:r>
      <w:r w:rsidRPr="00125512">
        <w:rPr>
          <w:noProof/>
          <w:lang w:val="en-CA"/>
        </w:rPr>
        <w:tab/>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1539</w:t>
      </w:r>
      <w:r w:rsidR="00D86592" w:rsidRPr="00125512">
        <w:rPr>
          <w:noProof/>
          <w:lang w:val="en-CA"/>
        </w:rPr>
        <w:fldChar w:fldCharType="end"/>
      </w:r>
      <w:r w:rsidRPr="00125512">
        <w:rPr>
          <w:noProof/>
          <w:lang w:val="en-CA"/>
        </w:rPr>
        <w:t>)</w:t>
      </w:r>
    </w:p>
    <w:p w14:paraId="27DAB84C" w14:textId="77777777" w:rsidR="00266033" w:rsidRPr="00125512" w:rsidRDefault="00266033" w:rsidP="004A6E64">
      <w:pPr>
        <w:numPr>
          <w:ilvl w:val="0"/>
          <w:numId w:val="8"/>
        </w:numPr>
        <w:tabs>
          <w:tab w:val="clear" w:pos="794"/>
          <w:tab w:val="left" w:pos="400"/>
        </w:tabs>
        <w:rPr>
          <w:rFonts w:eastAsia="ＭＳ 明朝"/>
          <w:noProof/>
          <w:lang w:val="en-CA" w:eastAsia="ja-JP"/>
        </w:rPr>
      </w:pPr>
      <w:r w:rsidRPr="00125512">
        <w:rPr>
          <w:rFonts w:eastAsia="ＭＳ 明朝"/>
          <w:noProof/>
          <w:lang w:val="en-CA" w:eastAsia="ja-JP"/>
        </w:rPr>
        <w:t>The variables m and n, used in the initialization of context variables, are derived from slopeIdx and offsetIdx as follows:</w:t>
      </w:r>
    </w:p>
    <w:p w14:paraId="0CDCF5FB" w14:textId="7D7E2CD5" w:rsidR="00266033" w:rsidRPr="00125512" w:rsidRDefault="00266033" w:rsidP="00266033">
      <w:pPr>
        <w:pStyle w:val="Equation"/>
        <w:tabs>
          <w:tab w:val="clear" w:pos="4849"/>
        </w:tabs>
        <w:ind w:left="907"/>
        <w:rPr>
          <w:noProof/>
          <w:lang w:val="en-CA"/>
        </w:rPr>
      </w:pPr>
      <w:r w:rsidRPr="00125512">
        <w:rPr>
          <w:rFonts w:eastAsia="ＭＳ 明朝"/>
          <w:noProof/>
          <w:lang w:val="en-CA" w:eastAsia="ja-JP"/>
        </w:rPr>
        <w:t>m = slopeIdx − 4</w:t>
      </w:r>
      <w:r w:rsidRPr="00125512">
        <w:rPr>
          <w:noProof/>
          <w:lang w:val="en-CA"/>
        </w:rPr>
        <w:br/>
      </w:r>
      <w:r w:rsidRPr="00125512">
        <w:rPr>
          <w:rFonts w:eastAsia="ＭＳ 明朝"/>
          <w:noProof/>
          <w:lang w:val="en-CA" w:eastAsia="ja-JP"/>
        </w:rPr>
        <w:t xml:space="preserve">n = ( offsetIdx  </w:t>
      </w:r>
      <w:r w:rsidR="00FD0561" w:rsidRPr="00125512">
        <w:rPr>
          <w:rFonts w:eastAsia="ＭＳ 明朝"/>
          <w:noProof/>
          <w:lang w:val="en-CA" w:eastAsia="ja-JP"/>
        </w:rPr>
        <w:t>*  18</w:t>
      </w:r>
      <w:r w:rsidRPr="00125512">
        <w:rPr>
          <w:rFonts w:eastAsia="ＭＳ 明朝"/>
          <w:noProof/>
          <w:lang w:val="en-CA" w:eastAsia="ja-JP"/>
        </w:rPr>
        <w:t xml:space="preserve"> ) </w:t>
      </w:r>
      <w:r w:rsidR="002C640E" w:rsidRPr="00125512">
        <w:rPr>
          <w:rFonts w:eastAsia="ＭＳ 明朝"/>
          <w:noProof/>
          <w:lang w:val="en-CA" w:eastAsia="ja-JP"/>
        </w:rPr>
        <w:t xml:space="preserve">+ </w:t>
      </w:r>
      <w:r w:rsidRPr="00125512">
        <w:rPr>
          <w:rFonts w:eastAsia="ＭＳ 明朝"/>
          <w:noProof/>
          <w:lang w:val="en-CA" w:eastAsia="ja-JP"/>
        </w:rPr>
        <w:t>1</w:t>
      </w:r>
      <w:r w:rsidRPr="00125512">
        <w:rPr>
          <w:noProof/>
          <w:lang w:val="en-CA"/>
        </w:rPr>
        <w:tab/>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1540</w:t>
      </w:r>
      <w:r w:rsidR="00D86592" w:rsidRPr="00125512">
        <w:rPr>
          <w:noProof/>
          <w:lang w:val="en-CA"/>
        </w:rPr>
        <w:fldChar w:fldCharType="end"/>
      </w:r>
      <w:r w:rsidRPr="00125512">
        <w:rPr>
          <w:noProof/>
          <w:lang w:val="en-CA"/>
        </w:rPr>
        <w:t>)</w:t>
      </w:r>
    </w:p>
    <w:p w14:paraId="13D564C5" w14:textId="37F1DCAA" w:rsidR="00266033" w:rsidRPr="00125512" w:rsidRDefault="00266033" w:rsidP="004A6E64">
      <w:pPr>
        <w:numPr>
          <w:ilvl w:val="0"/>
          <w:numId w:val="8"/>
        </w:numPr>
        <w:tabs>
          <w:tab w:val="clear" w:pos="794"/>
          <w:tab w:val="left" w:pos="400"/>
        </w:tabs>
        <w:rPr>
          <w:rFonts w:eastAsia="ＭＳ 明朝"/>
          <w:noProof/>
          <w:lang w:val="en-CA" w:eastAsia="ja-JP"/>
        </w:rPr>
      </w:pPr>
      <w:r w:rsidRPr="00125512">
        <w:rPr>
          <w:noProof/>
          <w:lang w:val="en-CA"/>
        </w:rPr>
        <w:t xml:space="preserve">The two values assigned to pStateIdx0 and pStateIdx1 for the initialization are derived from </w:t>
      </w:r>
      <w:r w:rsidR="00B86AED" w:rsidRPr="00125512">
        <w:rPr>
          <w:noProof/>
          <w:lang w:val="en-CA"/>
        </w:rPr>
        <w:t>Slice</w:t>
      </w:r>
      <w:r w:rsidRPr="00125512">
        <w:rPr>
          <w:noProof/>
          <w:lang w:val="en-CA"/>
        </w:rPr>
        <w:t>Qp</w:t>
      </w:r>
      <w:r w:rsidRPr="00125512">
        <w:rPr>
          <w:noProof/>
          <w:vertAlign w:val="subscript"/>
          <w:lang w:val="en-CA"/>
        </w:rPr>
        <w:t>Y</w:t>
      </w:r>
      <w:r w:rsidRPr="00125512">
        <w:rPr>
          <w:noProof/>
          <w:lang w:val="en-CA"/>
        </w:rPr>
        <w:t>, which is derived in Equation </w:t>
      </w:r>
      <w:r w:rsidRPr="00125512">
        <w:rPr>
          <w:noProof/>
          <w:lang w:val="en-CA"/>
        </w:rPr>
        <w:fldChar w:fldCharType="begin" w:fldLock="1"/>
      </w:r>
      <w:r w:rsidRPr="00125512">
        <w:rPr>
          <w:noProof/>
          <w:lang w:val="en-CA"/>
        </w:rPr>
        <w:instrText xml:space="preserve"> REF QPYatSliceLevel_Eqn \h  \* MERGEFORMAT </w:instrText>
      </w:r>
      <w:r w:rsidRPr="00125512">
        <w:rPr>
          <w:noProof/>
          <w:lang w:val="en-CA"/>
        </w:rPr>
      </w:r>
      <w:r w:rsidRPr="00125512">
        <w:rPr>
          <w:noProof/>
          <w:lang w:val="en-CA"/>
        </w:rPr>
        <w:fldChar w:fldCharType="separate"/>
      </w:r>
      <w:r w:rsidR="007032F8" w:rsidRPr="007032F8">
        <w:rPr>
          <w:bCs/>
          <w:noProof/>
          <w:lang w:val="en-CA"/>
        </w:rPr>
        <w:t>143</w:t>
      </w:r>
      <w:r w:rsidRPr="00125512">
        <w:rPr>
          <w:noProof/>
          <w:lang w:val="en-CA"/>
        </w:rPr>
        <w:fldChar w:fldCharType="end"/>
      </w:r>
      <w:r w:rsidRPr="00125512">
        <w:rPr>
          <w:noProof/>
          <w:lang w:val="en-CA"/>
        </w:rPr>
        <w:t xml:space="preserve">. </w:t>
      </w:r>
      <w:r w:rsidRPr="00125512">
        <w:rPr>
          <w:rFonts w:eastAsia="ＭＳ 明朝"/>
          <w:noProof/>
          <w:lang w:val="en-CA" w:eastAsia="ja-JP"/>
        </w:rPr>
        <w:t>Given</w:t>
      </w:r>
      <w:r w:rsidRPr="00125512">
        <w:rPr>
          <w:noProof/>
          <w:lang w:val="en-CA"/>
        </w:rPr>
        <w:t xml:space="preserve"> the variables m and n, the initialization is specified as follows</w:t>
      </w:r>
      <w:r w:rsidRPr="00125512">
        <w:rPr>
          <w:rFonts w:eastAsia="ＭＳ 明朝"/>
          <w:noProof/>
          <w:lang w:val="en-CA" w:eastAsia="ja-JP"/>
        </w:rPr>
        <w:t>:</w:t>
      </w:r>
    </w:p>
    <w:p w14:paraId="7C879116" w14:textId="3993901D" w:rsidR="00266033" w:rsidRPr="00125512" w:rsidRDefault="00266033" w:rsidP="00266033">
      <w:pPr>
        <w:pStyle w:val="Equation"/>
        <w:tabs>
          <w:tab w:val="clear" w:pos="4849"/>
        </w:tabs>
        <w:ind w:left="907"/>
        <w:rPr>
          <w:rFonts w:eastAsia="ＭＳ 明朝"/>
          <w:noProof/>
          <w:lang w:val="en-CA" w:eastAsia="ja-JP"/>
        </w:rPr>
      </w:pPr>
      <w:r w:rsidRPr="00125512">
        <w:rPr>
          <w:noProof/>
          <w:lang w:val="en-CA"/>
        </w:rPr>
        <w:t xml:space="preserve">preCtxState = Clip3( </w:t>
      </w:r>
      <w:r w:rsidR="002C640E" w:rsidRPr="00125512">
        <w:rPr>
          <w:noProof/>
          <w:lang w:val="en-CA"/>
        </w:rPr>
        <w:t>1</w:t>
      </w:r>
      <w:r w:rsidRPr="00125512">
        <w:rPr>
          <w:noProof/>
          <w:lang w:val="en-CA"/>
        </w:rPr>
        <w:t>, 127, ( ( m *</w:t>
      </w:r>
      <w:r w:rsidR="002C640E" w:rsidRPr="00125512">
        <w:rPr>
          <w:noProof/>
          <w:lang w:val="en-CA"/>
        </w:rPr>
        <w:t xml:space="preserve"> (</w:t>
      </w:r>
      <w:r w:rsidRPr="00125512">
        <w:rPr>
          <w:noProof/>
          <w:lang w:val="en-CA"/>
        </w:rPr>
        <w:t xml:space="preserve"> Clip3( 0, 51, </w:t>
      </w:r>
      <w:r w:rsidR="00B86AED" w:rsidRPr="00125512">
        <w:rPr>
          <w:noProof/>
          <w:lang w:val="en-CA"/>
        </w:rPr>
        <w:t>Slice</w:t>
      </w:r>
      <w:r w:rsidRPr="00125512">
        <w:rPr>
          <w:noProof/>
          <w:lang w:val="en-CA"/>
        </w:rPr>
        <w:t>Qp</w:t>
      </w:r>
      <w:r w:rsidRPr="00125512">
        <w:rPr>
          <w:noProof/>
          <w:vertAlign w:val="subscript"/>
          <w:lang w:val="en-CA"/>
        </w:rPr>
        <w:t>Y</w:t>
      </w:r>
      <w:r w:rsidRPr="00125512">
        <w:rPr>
          <w:noProof/>
          <w:lang w:val="en-CA"/>
        </w:rPr>
        <w:t xml:space="preserve"> )</w:t>
      </w:r>
      <w:r w:rsidR="002C640E" w:rsidRPr="00125512">
        <w:rPr>
          <w:rFonts w:eastAsia="ＭＳ 明朝"/>
          <w:noProof/>
          <w:lang w:val="en-CA" w:eastAsia="ja-JP"/>
        </w:rPr>
        <w:t xml:space="preserve"> − 16 )</w:t>
      </w:r>
      <w:r w:rsidRPr="00125512">
        <w:rPr>
          <w:noProof/>
          <w:lang w:val="en-CA"/>
        </w:rPr>
        <w:t xml:space="preserve"> )  &gt;&gt;  </w:t>
      </w:r>
      <w:r w:rsidR="002C640E" w:rsidRPr="00125512">
        <w:rPr>
          <w:noProof/>
          <w:lang w:val="en-CA"/>
        </w:rPr>
        <w:t xml:space="preserve">1 </w:t>
      </w:r>
      <w:r w:rsidRPr="00125512">
        <w:rPr>
          <w:noProof/>
          <w:lang w:val="en-CA"/>
        </w:rPr>
        <w:t>) + n )</w:t>
      </w:r>
      <w:r w:rsidRPr="00125512">
        <w:rPr>
          <w:noProof/>
          <w:lang w:val="en-CA"/>
        </w:rPr>
        <w:tab/>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1541</w:t>
      </w:r>
      <w:r w:rsidR="00D86592" w:rsidRPr="00125512">
        <w:rPr>
          <w:noProof/>
          <w:lang w:val="en-CA"/>
        </w:rPr>
        <w:fldChar w:fldCharType="end"/>
      </w:r>
      <w:r w:rsidRPr="00125512">
        <w:rPr>
          <w:noProof/>
          <w:lang w:val="en-CA"/>
        </w:rPr>
        <w:t>)</w:t>
      </w:r>
    </w:p>
    <w:p w14:paraId="77D5E9AE" w14:textId="31A6362E" w:rsidR="00266033" w:rsidRPr="00125512" w:rsidRDefault="00266033" w:rsidP="004A6E64">
      <w:pPr>
        <w:numPr>
          <w:ilvl w:val="0"/>
          <w:numId w:val="8"/>
        </w:numPr>
        <w:tabs>
          <w:tab w:val="clear" w:pos="794"/>
          <w:tab w:val="left" w:pos="400"/>
        </w:tabs>
        <w:rPr>
          <w:rFonts w:eastAsia="ＭＳ 明朝"/>
          <w:noProof/>
          <w:lang w:val="en-CA" w:eastAsia="ja-JP"/>
        </w:rPr>
      </w:pPr>
      <w:r w:rsidRPr="00125512">
        <w:rPr>
          <w:noProof/>
          <w:lang w:val="en-CA"/>
        </w:rPr>
        <w:t>The two values assigned to pStateIdx0 and pStateIdx1 for the initialization are derived as follows</w:t>
      </w:r>
      <w:r w:rsidRPr="00125512">
        <w:rPr>
          <w:rFonts w:eastAsia="ＭＳ 明朝"/>
          <w:noProof/>
          <w:lang w:val="en-CA" w:eastAsia="ja-JP"/>
        </w:rPr>
        <w:t>:</w:t>
      </w:r>
    </w:p>
    <w:p w14:paraId="6472BF9B" w14:textId="67318A75" w:rsidR="00266033" w:rsidRPr="00125512" w:rsidRDefault="00266033" w:rsidP="00266033">
      <w:pPr>
        <w:pStyle w:val="Equation"/>
        <w:tabs>
          <w:tab w:val="clear" w:pos="4849"/>
        </w:tabs>
        <w:ind w:left="907"/>
        <w:rPr>
          <w:rFonts w:eastAsia="ＭＳ 明朝"/>
          <w:noProof/>
          <w:lang w:val="en-CA" w:eastAsia="ja-JP"/>
        </w:rPr>
      </w:pPr>
      <w:r w:rsidRPr="00125512">
        <w:rPr>
          <w:noProof/>
          <w:lang w:val="en-CA"/>
        </w:rPr>
        <w:t xml:space="preserve">pStateIdx0 = </w:t>
      </w:r>
      <w:r w:rsidRPr="00125512">
        <w:rPr>
          <w:iCs/>
          <w:noProof/>
          <w:lang w:val="en-CA"/>
        </w:rPr>
        <w:t xml:space="preserve">preCtxState </w:t>
      </w:r>
      <w:r w:rsidR="000A64C5" w:rsidRPr="00125512">
        <w:rPr>
          <w:iCs/>
          <w:noProof/>
          <w:lang w:val="en-CA"/>
        </w:rPr>
        <w:t>&lt;&lt; 3</w:t>
      </w:r>
      <w:r w:rsidRPr="00125512">
        <w:rPr>
          <w:noProof/>
          <w:lang w:val="en-CA"/>
        </w:rPr>
        <w:br/>
        <w:t>pStateIdx1 = preCtxState</w:t>
      </w:r>
      <w:r w:rsidR="000A64C5" w:rsidRPr="00125512">
        <w:rPr>
          <w:noProof/>
          <w:lang w:val="en-CA"/>
        </w:rPr>
        <w:t xml:space="preserve"> &lt;&lt; 7</w:t>
      </w:r>
      <w:r w:rsidRPr="00125512">
        <w:rPr>
          <w:noProof/>
          <w:lang w:val="en-CA"/>
        </w:rPr>
        <w:tab/>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1542</w:t>
      </w:r>
      <w:r w:rsidR="00D86592" w:rsidRPr="00125512">
        <w:rPr>
          <w:noProof/>
          <w:lang w:val="en-CA"/>
        </w:rPr>
        <w:fldChar w:fldCharType="end"/>
      </w:r>
      <w:r w:rsidRPr="00125512">
        <w:rPr>
          <w:noProof/>
          <w:lang w:val="en-CA"/>
        </w:rPr>
        <w:t>)</w:t>
      </w:r>
    </w:p>
    <w:p w14:paraId="212D7FD7" w14:textId="79F9D3DC" w:rsidR="00266033" w:rsidRPr="00125512" w:rsidRDefault="00266033" w:rsidP="00266033">
      <w:pPr>
        <w:pStyle w:val="Note1"/>
        <w:rPr>
          <w:noProof/>
          <w:lang w:val="en-CA"/>
        </w:rPr>
      </w:pPr>
      <w:r w:rsidRPr="00125512">
        <w:rPr>
          <w:noProof/>
          <w:lang w:val="en-CA"/>
        </w:rPr>
        <w:t>NOTE </w:t>
      </w:r>
      <w:r w:rsidRPr="00125512">
        <w:rPr>
          <w:noProof/>
          <w:lang w:val="en-CA"/>
        </w:rPr>
        <w:fldChar w:fldCharType="begin" w:fldLock="1"/>
      </w:r>
      <w:r w:rsidRPr="00125512">
        <w:rPr>
          <w:noProof/>
          <w:lang w:val="en-CA"/>
        </w:rPr>
        <w:instrText xml:space="preserve"> SEQ NoteCounter \s 9 \* MERGEFORMAT </w:instrText>
      </w:r>
      <w:r w:rsidRPr="00125512">
        <w:rPr>
          <w:noProof/>
          <w:lang w:val="en-CA"/>
        </w:rPr>
        <w:fldChar w:fldCharType="separate"/>
      </w:r>
      <w:r w:rsidR="007032F8">
        <w:rPr>
          <w:noProof/>
          <w:lang w:val="en-CA"/>
        </w:rPr>
        <w:t>1</w:t>
      </w:r>
      <w:r w:rsidRPr="00125512">
        <w:rPr>
          <w:noProof/>
          <w:lang w:val="en-CA"/>
        </w:rPr>
        <w:fldChar w:fldCharType="end"/>
      </w:r>
      <w:r w:rsidRPr="00125512">
        <w:rPr>
          <w:noProof/>
          <w:lang w:val="en-CA"/>
        </w:rPr>
        <w:t> – The variables pStateIdx0 and pStateIdx1 correspond to probability state indices as further described in subclause </w:t>
      </w:r>
      <w:r w:rsidRPr="00125512">
        <w:rPr>
          <w:noProof/>
          <w:lang w:val="en-CA"/>
        </w:rPr>
        <w:fldChar w:fldCharType="begin" w:fldLock="1"/>
      </w:r>
      <w:r w:rsidRPr="00125512">
        <w:rPr>
          <w:noProof/>
          <w:lang w:val="en-CA"/>
        </w:rPr>
        <w:instrText xml:space="preserve"> REF _Ref24877878 \r \h  \* MERGEFORMAT </w:instrText>
      </w:r>
      <w:r w:rsidRPr="00125512">
        <w:rPr>
          <w:noProof/>
          <w:lang w:val="en-CA"/>
        </w:rPr>
      </w:r>
      <w:r w:rsidRPr="00125512">
        <w:rPr>
          <w:noProof/>
          <w:lang w:val="en-CA"/>
        </w:rPr>
        <w:fldChar w:fldCharType="separate"/>
      </w:r>
      <w:r w:rsidR="007032F8">
        <w:rPr>
          <w:noProof/>
          <w:lang w:val="en-CA"/>
        </w:rPr>
        <w:t>9.3.4.3</w:t>
      </w:r>
      <w:r w:rsidRPr="00125512">
        <w:rPr>
          <w:noProof/>
          <w:lang w:val="en-CA"/>
        </w:rPr>
        <w:fldChar w:fldCharType="end"/>
      </w:r>
      <w:r w:rsidRPr="00125512">
        <w:rPr>
          <w:noProof/>
          <w:lang w:val="en-CA"/>
        </w:rPr>
        <w:t>.</w:t>
      </w:r>
    </w:p>
    <w:p w14:paraId="698E2F79" w14:textId="737A43CC" w:rsidR="00266033" w:rsidRPr="00125512" w:rsidRDefault="00266033" w:rsidP="00266033">
      <w:pPr>
        <w:rPr>
          <w:noProof/>
          <w:lang w:val="en-CA"/>
        </w:rPr>
      </w:pPr>
      <w:r w:rsidRPr="00125512">
        <w:rPr>
          <w:noProof/>
          <w:lang w:val="en-CA"/>
        </w:rPr>
        <w:t xml:space="preserve">In </w:t>
      </w:r>
      <w:r w:rsidRPr="00125512">
        <w:rPr>
          <w:noProof/>
          <w:lang w:val="en-CA"/>
        </w:rPr>
        <w:fldChar w:fldCharType="begin" w:fldLock="1"/>
      </w:r>
      <w:r w:rsidRPr="00125512">
        <w:rPr>
          <w:noProof/>
          <w:lang w:val="en-CA"/>
        </w:rPr>
        <w:instrText xml:space="preserve"> REF _Ref2783045 \h </w:instrText>
      </w:r>
      <w:r w:rsidRPr="00125512">
        <w:rPr>
          <w:noProof/>
          <w:lang w:val="en-CA"/>
        </w:rPr>
      </w:r>
      <w:r w:rsidRPr="00125512">
        <w:rPr>
          <w:noProof/>
          <w:lang w:val="en-CA"/>
        </w:rPr>
        <w:fldChar w:fldCharType="separate"/>
      </w:r>
      <w:r w:rsidR="007032F8" w:rsidRPr="00125512">
        <w:rPr>
          <w:noProof/>
          <w:lang w:val="en-CA"/>
        </w:rPr>
        <w:t>Table </w:t>
      </w:r>
      <w:r w:rsidR="007032F8">
        <w:rPr>
          <w:noProof/>
          <w:lang w:val="en-CA"/>
        </w:rPr>
        <w:t>51</w:t>
      </w:r>
      <w:r w:rsidRPr="00125512">
        <w:rPr>
          <w:noProof/>
          <w:lang w:val="en-CA"/>
        </w:rPr>
        <w:fldChar w:fldCharType="end"/>
      </w:r>
      <w:r w:rsidRPr="00125512">
        <w:rPr>
          <w:noProof/>
          <w:lang w:val="en-CA"/>
        </w:rPr>
        <w:t>, the ctxIdx for which initialization is needed for each of the three initialization types, specified by the variable initType, are listed. Also listed is the table number that includes the values of initValue needed for the initialization</w:t>
      </w:r>
      <w:r w:rsidR="002328E4" w:rsidRPr="00125512">
        <w:rPr>
          <w:noProof/>
          <w:lang w:val="en-CA"/>
        </w:rPr>
        <w:t xml:space="preserve"> for each value of ctxIdx</w:t>
      </w:r>
      <w:r w:rsidRPr="00125512">
        <w:rPr>
          <w:noProof/>
          <w:lang w:val="en-CA"/>
        </w:rPr>
        <w:t xml:space="preserve">. For P and B </w:t>
      </w:r>
      <w:r w:rsidR="00072724" w:rsidRPr="00125512">
        <w:rPr>
          <w:noProof/>
          <w:lang w:val="en-CA"/>
        </w:rPr>
        <w:t>slice</w:t>
      </w:r>
      <w:r w:rsidRPr="00125512">
        <w:rPr>
          <w:noProof/>
          <w:lang w:val="en-CA"/>
        </w:rPr>
        <w:t xml:space="preserve"> types, the derivation of initType depends on the value of the cabac_init_flag syntax element. The variable initType is derived as follows:</w:t>
      </w:r>
    </w:p>
    <w:p w14:paraId="0EC02308" w14:textId="23871BEA" w:rsidR="00266033" w:rsidRPr="00125512" w:rsidRDefault="00266033" w:rsidP="00266033">
      <w:pPr>
        <w:pStyle w:val="Equation"/>
        <w:tabs>
          <w:tab w:val="clear" w:pos="1588"/>
          <w:tab w:val="clear" w:pos="4849"/>
          <w:tab w:val="left" w:pos="1260"/>
        </w:tabs>
        <w:ind w:left="907"/>
        <w:rPr>
          <w:noProof/>
          <w:lang w:val="en-CA"/>
        </w:rPr>
      </w:pPr>
      <w:r w:rsidRPr="00125512">
        <w:rPr>
          <w:noProof/>
          <w:lang w:val="en-CA"/>
        </w:rPr>
        <w:t xml:space="preserve">if( </w:t>
      </w:r>
      <w:r w:rsidR="00E73EAE" w:rsidRPr="00125512">
        <w:rPr>
          <w:noProof/>
          <w:lang w:val="en-CA"/>
        </w:rPr>
        <w:t>slice</w:t>
      </w:r>
      <w:r w:rsidRPr="00125512">
        <w:rPr>
          <w:noProof/>
          <w:lang w:val="en-CA"/>
        </w:rPr>
        <w:t xml:space="preserve">_type  </w:t>
      </w:r>
      <w:r w:rsidRPr="00125512">
        <w:rPr>
          <w:bCs/>
          <w:noProof/>
          <w:lang w:val="en-CA"/>
        </w:rPr>
        <w:t>= =</w:t>
      </w:r>
      <w:r w:rsidRPr="00125512">
        <w:rPr>
          <w:noProof/>
          <w:lang w:val="en-CA"/>
        </w:rPr>
        <w:t xml:space="preserve">  I )</w:t>
      </w:r>
      <w:r w:rsidRPr="00125512">
        <w:rPr>
          <w:noProof/>
          <w:lang w:val="en-CA"/>
        </w:rPr>
        <w:br/>
      </w:r>
      <w:r w:rsidRPr="00125512">
        <w:rPr>
          <w:noProof/>
          <w:lang w:val="en-CA"/>
        </w:rPr>
        <w:tab/>
        <w:t>initType = 0</w:t>
      </w:r>
      <w:r w:rsidRPr="00125512">
        <w:rPr>
          <w:noProof/>
          <w:lang w:val="en-CA"/>
        </w:rPr>
        <w:br/>
        <w:t xml:space="preserve">else if( </w:t>
      </w:r>
      <w:r w:rsidR="00E73EAE" w:rsidRPr="00125512">
        <w:rPr>
          <w:noProof/>
          <w:lang w:val="en-CA"/>
        </w:rPr>
        <w:t>slice</w:t>
      </w:r>
      <w:r w:rsidRPr="00125512">
        <w:rPr>
          <w:noProof/>
          <w:lang w:val="en-CA"/>
        </w:rPr>
        <w:t xml:space="preserve">_type  </w:t>
      </w:r>
      <w:r w:rsidRPr="00125512">
        <w:rPr>
          <w:bCs/>
          <w:noProof/>
          <w:lang w:val="en-CA"/>
        </w:rPr>
        <w:t xml:space="preserve">= = </w:t>
      </w:r>
      <w:r w:rsidRPr="00125512">
        <w:rPr>
          <w:noProof/>
          <w:lang w:val="en-CA"/>
        </w:rPr>
        <w:t xml:space="preserve"> P )</w:t>
      </w:r>
      <w:r w:rsidRPr="00125512">
        <w:rPr>
          <w:noProof/>
          <w:lang w:val="en-CA"/>
        </w:rPr>
        <w:br/>
      </w:r>
      <w:r w:rsidRPr="00125512">
        <w:rPr>
          <w:noProof/>
          <w:lang w:val="en-CA"/>
        </w:rPr>
        <w:tab/>
        <w:t>initType = cabac_init_flag ? 2 : 1</w:t>
      </w:r>
      <w:r w:rsidRPr="00125512">
        <w:rPr>
          <w:noProof/>
          <w:lang w:val="en-CA"/>
        </w:rPr>
        <w:tab/>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1543</w:t>
      </w:r>
      <w:r w:rsidR="00D86592" w:rsidRPr="00125512">
        <w:rPr>
          <w:noProof/>
          <w:lang w:val="en-CA"/>
        </w:rPr>
        <w:fldChar w:fldCharType="end"/>
      </w:r>
      <w:r w:rsidRPr="00125512">
        <w:rPr>
          <w:noProof/>
          <w:lang w:val="en-CA"/>
        </w:rPr>
        <w:t>)</w:t>
      </w:r>
      <w:r w:rsidRPr="00125512">
        <w:rPr>
          <w:noProof/>
          <w:lang w:val="en-CA"/>
        </w:rPr>
        <w:br/>
        <w:t>else</w:t>
      </w:r>
      <w:r w:rsidRPr="00125512">
        <w:rPr>
          <w:noProof/>
          <w:lang w:val="en-CA"/>
        </w:rPr>
        <w:br/>
      </w:r>
      <w:r w:rsidRPr="00125512">
        <w:rPr>
          <w:noProof/>
          <w:lang w:val="en-CA"/>
        </w:rPr>
        <w:tab/>
        <w:t>initType = cabac_init_flag ? 1 : 2</w:t>
      </w:r>
    </w:p>
    <w:p w14:paraId="423B16C3" w14:textId="77777777" w:rsidR="00266033" w:rsidRPr="00125512" w:rsidRDefault="00266033" w:rsidP="00266033">
      <w:pPr>
        <w:rPr>
          <w:noProof/>
          <w:lang w:val="en-CA"/>
        </w:rPr>
      </w:pPr>
    </w:p>
    <w:tbl>
      <w:tblPr>
        <w:tblW w:w="9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955"/>
        <w:gridCol w:w="1008"/>
        <w:gridCol w:w="1187"/>
        <w:gridCol w:w="1537"/>
        <w:gridCol w:w="1256"/>
        <w:gridCol w:w="282"/>
      </w:tblGrid>
      <w:tr w:rsidR="00266033" w:rsidRPr="00F43CC3" w14:paraId="42954B2F" w14:textId="77777777" w:rsidTr="009F4C4C">
        <w:trPr>
          <w:gridAfter w:val="1"/>
          <w:wAfter w:w="282" w:type="dxa"/>
          <w:cantSplit/>
          <w:tblHeader/>
          <w:jc w:val="center"/>
        </w:trPr>
        <w:tc>
          <w:tcPr>
            <w:tcW w:w="9578" w:type="dxa"/>
            <w:gridSpan w:val="6"/>
            <w:tcBorders>
              <w:top w:val="nil"/>
              <w:left w:val="nil"/>
              <w:right w:val="nil"/>
            </w:tcBorders>
          </w:tcPr>
          <w:p w14:paraId="6FE5164C" w14:textId="590091EF" w:rsidR="00266033" w:rsidRPr="00125512" w:rsidRDefault="00266033" w:rsidP="000A2777">
            <w:pPr>
              <w:pStyle w:val="afe"/>
              <w:rPr>
                <w:b w:val="0"/>
                <w:bCs w:val="0"/>
                <w:noProof/>
                <w:sz w:val="16"/>
                <w:lang w:val="en-CA"/>
              </w:rPr>
            </w:pPr>
            <w:bookmarkStart w:id="26" w:name="_Ref2783045"/>
            <w:bookmarkStart w:id="27" w:name="_Ref311228054"/>
            <w:bookmarkStart w:id="28" w:name="_Toc317198837"/>
            <w:bookmarkStart w:id="29" w:name="_Toc351408838"/>
            <w:r w:rsidRPr="00125512">
              <w:rPr>
                <w:noProof/>
                <w:lang w:val="en-CA"/>
              </w:rPr>
              <w:t>Table </w:t>
            </w:r>
            <w:r w:rsidR="00F27A48" w:rsidRPr="00125512">
              <w:rPr>
                <w:noProof/>
                <w:lang w:val="en-CA"/>
              </w:rPr>
              <w:fldChar w:fldCharType="begin" w:fldLock="1"/>
            </w:r>
            <w:r w:rsidR="00F27A48" w:rsidRPr="00125512">
              <w:rPr>
                <w:noProof/>
                <w:lang w:val="en-CA"/>
              </w:rPr>
              <w:instrText xml:space="preserve"> SEQ Table \* ARABIC </w:instrText>
            </w:r>
            <w:r w:rsidR="00F27A48" w:rsidRPr="00125512">
              <w:rPr>
                <w:noProof/>
                <w:lang w:val="en-CA"/>
              </w:rPr>
              <w:fldChar w:fldCharType="separate"/>
            </w:r>
            <w:r w:rsidR="007032F8">
              <w:rPr>
                <w:noProof/>
                <w:lang w:val="en-CA"/>
              </w:rPr>
              <w:t>51</w:t>
            </w:r>
            <w:r w:rsidR="00F27A48" w:rsidRPr="00125512">
              <w:rPr>
                <w:noProof/>
                <w:lang w:val="en-CA"/>
              </w:rPr>
              <w:fldChar w:fldCharType="end"/>
            </w:r>
            <w:bookmarkEnd w:id="26"/>
            <w:r w:rsidRPr="00125512">
              <w:rPr>
                <w:noProof/>
                <w:lang w:val="en-CA"/>
              </w:rPr>
              <w:t xml:space="preserve"> – </w:t>
            </w:r>
            <w:r w:rsidR="00321437" w:rsidRPr="00125512">
              <w:rPr>
                <w:noProof/>
                <w:lang w:val="en-CA"/>
              </w:rPr>
              <w:t>Association of ctxIdx and syntax elements for each initializationType</w:t>
            </w:r>
            <w:r w:rsidR="00321437" w:rsidRPr="00125512">
              <w:rPr>
                <w:noProof/>
                <w:lang w:val="en-CA"/>
              </w:rPr>
              <w:br/>
              <w:t>in the initialization process</w:t>
            </w:r>
          </w:p>
        </w:tc>
      </w:tr>
      <w:tr w:rsidR="00266033" w:rsidRPr="00F43CC3" w14:paraId="1EDA2C32" w14:textId="77777777" w:rsidTr="009F4C4C">
        <w:trPr>
          <w:cantSplit/>
          <w:tblHeader/>
          <w:jc w:val="center"/>
        </w:trPr>
        <w:tc>
          <w:tcPr>
            <w:tcW w:w="1635" w:type="dxa"/>
            <w:vMerge w:val="restart"/>
            <w:vAlign w:val="center"/>
          </w:tcPr>
          <w:p w14:paraId="7472215D" w14:textId="77777777" w:rsidR="00266033" w:rsidRPr="00125512" w:rsidRDefault="00266033" w:rsidP="00266033">
            <w:pPr>
              <w:pStyle w:val="TableText"/>
              <w:keepNext/>
              <w:jc w:val="center"/>
              <w:rPr>
                <w:b/>
                <w:bCs/>
                <w:noProof/>
                <w:sz w:val="16"/>
                <w:lang w:val="en-CA"/>
              </w:rPr>
            </w:pPr>
            <w:r w:rsidRPr="00125512">
              <w:rPr>
                <w:b/>
                <w:bCs/>
                <w:noProof/>
                <w:sz w:val="16"/>
                <w:lang w:val="en-CA"/>
              </w:rPr>
              <w:t>Syntax structure</w:t>
            </w:r>
          </w:p>
        </w:tc>
        <w:tc>
          <w:tcPr>
            <w:tcW w:w="2955" w:type="dxa"/>
            <w:vMerge w:val="restart"/>
            <w:vAlign w:val="center"/>
          </w:tcPr>
          <w:p w14:paraId="5976DE13" w14:textId="77777777" w:rsidR="00266033" w:rsidRPr="00125512" w:rsidRDefault="00266033" w:rsidP="00266033">
            <w:pPr>
              <w:pStyle w:val="TableText"/>
              <w:keepNext/>
              <w:jc w:val="center"/>
              <w:rPr>
                <w:b/>
                <w:bCs/>
                <w:noProof/>
                <w:sz w:val="16"/>
                <w:lang w:val="en-CA"/>
              </w:rPr>
            </w:pPr>
            <w:r w:rsidRPr="00125512">
              <w:rPr>
                <w:b/>
                <w:bCs/>
                <w:noProof/>
                <w:sz w:val="16"/>
                <w:lang w:val="en-CA"/>
              </w:rPr>
              <w:t>Syntax element</w:t>
            </w:r>
          </w:p>
        </w:tc>
        <w:tc>
          <w:tcPr>
            <w:tcW w:w="1008" w:type="dxa"/>
            <w:vMerge w:val="restart"/>
            <w:vAlign w:val="center"/>
          </w:tcPr>
          <w:p w14:paraId="40327151" w14:textId="77777777" w:rsidR="00266033" w:rsidRPr="00125512" w:rsidRDefault="00266033" w:rsidP="00266033">
            <w:pPr>
              <w:pStyle w:val="TableText"/>
              <w:keepNext/>
              <w:jc w:val="center"/>
              <w:rPr>
                <w:b/>
                <w:bCs/>
                <w:noProof/>
                <w:sz w:val="16"/>
                <w:lang w:val="en-CA"/>
              </w:rPr>
            </w:pPr>
            <w:r w:rsidRPr="00125512">
              <w:rPr>
                <w:b/>
                <w:bCs/>
                <w:noProof/>
                <w:sz w:val="16"/>
                <w:lang w:val="en-CA"/>
              </w:rPr>
              <w:t>ctxTable</w:t>
            </w:r>
          </w:p>
        </w:tc>
        <w:tc>
          <w:tcPr>
            <w:tcW w:w="4262" w:type="dxa"/>
            <w:gridSpan w:val="4"/>
          </w:tcPr>
          <w:p w14:paraId="6A321846" w14:textId="77777777" w:rsidR="00266033" w:rsidRPr="00125512" w:rsidRDefault="00266033" w:rsidP="00266033">
            <w:pPr>
              <w:pStyle w:val="TableText"/>
              <w:keepNext/>
              <w:jc w:val="center"/>
              <w:rPr>
                <w:b/>
                <w:bCs/>
                <w:noProof/>
                <w:sz w:val="16"/>
                <w:lang w:val="en-CA"/>
              </w:rPr>
            </w:pPr>
            <w:r w:rsidRPr="00125512">
              <w:rPr>
                <w:b/>
                <w:bCs/>
                <w:noProof/>
                <w:sz w:val="16"/>
                <w:lang w:val="en-CA"/>
              </w:rPr>
              <w:t>initType</w:t>
            </w:r>
          </w:p>
        </w:tc>
      </w:tr>
      <w:tr w:rsidR="00266033" w:rsidRPr="00F43CC3" w14:paraId="09AC7563" w14:textId="77777777" w:rsidTr="009F4C4C">
        <w:trPr>
          <w:cantSplit/>
          <w:tblHeader/>
          <w:jc w:val="center"/>
        </w:trPr>
        <w:tc>
          <w:tcPr>
            <w:tcW w:w="1635" w:type="dxa"/>
            <w:vMerge/>
          </w:tcPr>
          <w:p w14:paraId="32DE29D2" w14:textId="77777777" w:rsidR="00266033" w:rsidRPr="00125512" w:rsidRDefault="00266033" w:rsidP="00266033">
            <w:pPr>
              <w:pStyle w:val="TableText"/>
              <w:keepNext/>
              <w:jc w:val="center"/>
              <w:rPr>
                <w:b/>
                <w:bCs/>
                <w:noProof/>
                <w:sz w:val="16"/>
                <w:lang w:val="en-CA"/>
              </w:rPr>
            </w:pPr>
          </w:p>
        </w:tc>
        <w:tc>
          <w:tcPr>
            <w:tcW w:w="2955" w:type="dxa"/>
            <w:vMerge/>
            <w:vAlign w:val="center"/>
          </w:tcPr>
          <w:p w14:paraId="0FF724D9" w14:textId="77777777" w:rsidR="00266033" w:rsidRPr="00125512" w:rsidRDefault="00266033" w:rsidP="00266033">
            <w:pPr>
              <w:pStyle w:val="TableText"/>
              <w:keepNext/>
              <w:jc w:val="center"/>
              <w:rPr>
                <w:b/>
                <w:bCs/>
                <w:noProof/>
                <w:sz w:val="16"/>
                <w:lang w:val="en-CA"/>
              </w:rPr>
            </w:pPr>
          </w:p>
        </w:tc>
        <w:tc>
          <w:tcPr>
            <w:tcW w:w="1008" w:type="dxa"/>
            <w:vMerge/>
          </w:tcPr>
          <w:p w14:paraId="174D5E38" w14:textId="77777777" w:rsidR="00266033" w:rsidRPr="00125512" w:rsidRDefault="00266033" w:rsidP="00266033">
            <w:pPr>
              <w:pStyle w:val="TableText"/>
              <w:keepNext/>
              <w:jc w:val="center"/>
              <w:rPr>
                <w:b/>
                <w:bCs/>
                <w:noProof/>
                <w:sz w:val="16"/>
                <w:lang w:val="en-CA"/>
              </w:rPr>
            </w:pPr>
          </w:p>
        </w:tc>
        <w:tc>
          <w:tcPr>
            <w:tcW w:w="1187" w:type="dxa"/>
            <w:vAlign w:val="center"/>
          </w:tcPr>
          <w:p w14:paraId="0E244577" w14:textId="77777777" w:rsidR="00266033" w:rsidRPr="00125512" w:rsidRDefault="00266033" w:rsidP="00266033">
            <w:pPr>
              <w:pStyle w:val="TableText"/>
              <w:keepNext/>
              <w:jc w:val="center"/>
              <w:rPr>
                <w:b/>
                <w:bCs/>
                <w:noProof/>
                <w:sz w:val="16"/>
                <w:lang w:val="en-CA"/>
              </w:rPr>
            </w:pPr>
            <w:r w:rsidRPr="00125512">
              <w:rPr>
                <w:b/>
                <w:bCs/>
                <w:noProof/>
                <w:sz w:val="16"/>
                <w:lang w:val="en-CA"/>
              </w:rPr>
              <w:t>0</w:t>
            </w:r>
          </w:p>
        </w:tc>
        <w:tc>
          <w:tcPr>
            <w:tcW w:w="1537" w:type="dxa"/>
            <w:vAlign w:val="center"/>
          </w:tcPr>
          <w:p w14:paraId="2089A5C6" w14:textId="77777777" w:rsidR="00266033" w:rsidRPr="00125512" w:rsidRDefault="00266033" w:rsidP="00266033">
            <w:pPr>
              <w:pStyle w:val="TableText"/>
              <w:keepNext/>
              <w:jc w:val="center"/>
              <w:rPr>
                <w:b/>
                <w:bCs/>
                <w:noProof/>
                <w:sz w:val="16"/>
                <w:lang w:val="en-CA"/>
              </w:rPr>
            </w:pPr>
            <w:r w:rsidRPr="00125512">
              <w:rPr>
                <w:b/>
                <w:bCs/>
                <w:noProof/>
                <w:sz w:val="16"/>
                <w:lang w:val="en-CA"/>
              </w:rPr>
              <w:t>1</w:t>
            </w:r>
          </w:p>
        </w:tc>
        <w:tc>
          <w:tcPr>
            <w:tcW w:w="1538" w:type="dxa"/>
            <w:gridSpan w:val="2"/>
            <w:vAlign w:val="center"/>
          </w:tcPr>
          <w:p w14:paraId="5BA9519A" w14:textId="77777777" w:rsidR="00266033" w:rsidRPr="00125512" w:rsidRDefault="00266033" w:rsidP="00266033">
            <w:pPr>
              <w:pStyle w:val="TableText"/>
              <w:keepNext/>
              <w:jc w:val="center"/>
              <w:rPr>
                <w:b/>
                <w:bCs/>
                <w:noProof/>
                <w:sz w:val="16"/>
                <w:lang w:val="en-CA"/>
              </w:rPr>
            </w:pPr>
            <w:r w:rsidRPr="00125512">
              <w:rPr>
                <w:b/>
                <w:bCs/>
                <w:noProof/>
                <w:sz w:val="16"/>
                <w:lang w:val="en-CA"/>
              </w:rPr>
              <w:t>2</w:t>
            </w:r>
          </w:p>
        </w:tc>
      </w:tr>
      <w:tr w:rsidR="00600943" w:rsidRPr="00F43CC3" w14:paraId="5DE14660" w14:textId="77777777" w:rsidTr="009F4C4C">
        <w:trPr>
          <w:cantSplit/>
          <w:trHeight w:val="290"/>
          <w:jc w:val="center"/>
        </w:trPr>
        <w:tc>
          <w:tcPr>
            <w:tcW w:w="1635" w:type="dxa"/>
            <w:vMerge w:val="restart"/>
          </w:tcPr>
          <w:p w14:paraId="382014C8" w14:textId="77777777" w:rsidR="00600943" w:rsidRPr="00125512" w:rsidRDefault="00600943" w:rsidP="00266033">
            <w:pPr>
              <w:pStyle w:val="TableText"/>
              <w:jc w:val="left"/>
              <w:rPr>
                <w:bCs/>
                <w:noProof/>
                <w:sz w:val="16"/>
                <w:szCs w:val="16"/>
                <w:lang w:val="en-CA"/>
              </w:rPr>
            </w:pPr>
            <w:r w:rsidRPr="00125512">
              <w:rPr>
                <w:bCs/>
                <w:noProof/>
                <w:sz w:val="16"/>
                <w:szCs w:val="16"/>
                <w:lang w:val="en-CA"/>
              </w:rPr>
              <w:t>coding_tree_unit( )</w:t>
            </w:r>
          </w:p>
        </w:tc>
        <w:tc>
          <w:tcPr>
            <w:tcW w:w="2955" w:type="dxa"/>
            <w:vAlign w:val="center"/>
          </w:tcPr>
          <w:p w14:paraId="41CA10E0" w14:textId="77777777" w:rsidR="00600943" w:rsidRPr="00125512" w:rsidRDefault="00600943" w:rsidP="00266033">
            <w:pPr>
              <w:pStyle w:val="TableText"/>
              <w:jc w:val="left"/>
              <w:rPr>
                <w:bCs/>
                <w:noProof/>
                <w:sz w:val="16"/>
                <w:szCs w:val="16"/>
                <w:lang w:val="en-CA"/>
              </w:rPr>
            </w:pPr>
            <w:r w:rsidRPr="00125512">
              <w:rPr>
                <w:noProof/>
                <w:sz w:val="16"/>
                <w:szCs w:val="16"/>
                <w:lang w:val="en-CA" w:eastAsia="ko-KR"/>
              </w:rPr>
              <w:t>alf_ctb_flag</w:t>
            </w:r>
            <w:r w:rsidRPr="00125512">
              <w:rPr>
                <w:rFonts w:eastAsia="PMingLiU"/>
                <w:noProof/>
                <w:sz w:val="16"/>
                <w:szCs w:val="16"/>
                <w:lang w:val="en-CA" w:eastAsia="zh-TW"/>
              </w:rPr>
              <w:t>[ ][ ][ ]</w:t>
            </w:r>
          </w:p>
        </w:tc>
        <w:tc>
          <w:tcPr>
            <w:tcW w:w="1008" w:type="dxa"/>
          </w:tcPr>
          <w:p w14:paraId="7FF64181" w14:textId="58DC8AC9" w:rsidR="00600943" w:rsidRPr="00125512" w:rsidRDefault="00600943" w:rsidP="00EE1B2C">
            <w:pPr>
              <w:pStyle w:val="TableT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_Ref15250776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52</w:t>
            </w:r>
            <w:r w:rsidRPr="00125512">
              <w:rPr>
                <w:noProof/>
                <w:sz w:val="16"/>
                <w:szCs w:val="16"/>
                <w:lang w:val="en-CA"/>
              </w:rPr>
              <w:fldChar w:fldCharType="end"/>
            </w:r>
          </w:p>
        </w:tc>
        <w:tc>
          <w:tcPr>
            <w:tcW w:w="1187" w:type="dxa"/>
            <w:vAlign w:val="center"/>
          </w:tcPr>
          <w:p w14:paraId="253BF3CA" w14:textId="32AB8622" w:rsidR="00600943" w:rsidRPr="00125512" w:rsidRDefault="00600943" w:rsidP="00266033">
            <w:pPr>
              <w:pStyle w:val="TableText"/>
              <w:jc w:val="center"/>
              <w:rPr>
                <w:bCs/>
                <w:noProof/>
                <w:sz w:val="16"/>
                <w:szCs w:val="16"/>
                <w:lang w:val="en-CA"/>
              </w:rPr>
            </w:pPr>
            <w:r w:rsidRPr="00125512">
              <w:rPr>
                <w:bCs/>
                <w:noProof/>
                <w:sz w:val="16"/>
                <w:szCs w:val="16"/>
                <w:lang w:val="en-CA"/>
              </w:rPr>
              <w:t>0..8</w:t>
            </w:r>
          </w:p>
        </w:tc>
        <w:tc>
          <w:tcPr>
            <w:tcW w:w="1537" w:type="dxa"/>
            <w:vAlign w:val="center"/>
          </w:tcPr>
          <w:p w14:paraId="08046507" w14:textId="28D7A33B" w:rsidR="00600943" w:rsidRPr="00125512" w:rsidRDefault="00600943" w:rsidP="00266033">
            <w:pPr>
              <w:pStyle w:val="TableText"/>
              <w:jc w:val="center"/>
              <w:rPr>
                <w:bCs/>
                <w:noProof/>
                <w:sz w:val="16"/>
                <w:szCs w:val="16"/>
                <w:lang w:val="en-CA"/>
              </w:rPr>
            </w:pPr>
            <w:r w:rsidRPr="00125512">
              <w:rPr>
                <w:bCs/>
                <w:noProof/>
                <w:sz w:val="16"/>
                <w:szCs w:val="16"/>
                <w:lang w:val="en-CA"/>
              </w:rPr>
              <w:t>9..17</w:t>
            </w:r>
          </w:p>
        </w:tc>
        <w:tc>
          <w:tcPr>
            <w:tcW w:w="1538" w:type="dxa"/>
            <w:gridSpan w:val="2"/>
            <w:vAlign w:val="center"/>
          </w:tcPr>
          <w:p w14:paraId="2BA46C73" w14:textId="127CDBB6" w:rsidR="00600943" w:rsidRPr="00125512" w:rsidRDefault="00600943" w:rsidP="00266033">
            <w:pPr>
              <w:pStyle w:val="TableText"/>
              <w:jc w:val="center"/>
              <w:rPr>
                <w:bCs/>
                <w:noProof/>
                <w:sz w:val="16"/>
                <w:szCs w:val="16"/>
                <w:lang w:val="en-CA"/>
              </w:rPr>
            </w:pPr>
            <w:r w:rsidRPr="00125512">
              <w:rPr>
                <w:bCs/>
                <w:noProof/>
                <w:sz w:val="16"/>
                <w:szCs w:val="16"/>
                <w:lang w:val="en-CA"/>
              </w:rPr>
              <w:t>18..26</w:t>
            </w:r>
          </w:p>
        </w:tc>
      </w:tr>
      <w:tr w:rsidR="00600943" w:rsidRPr="00F43CC3" w14:paraId="3305461F" w14:textId="77777777" w:rsidTr="009F4C4C">
        <w:trPr>
          <w:cantSplit/>
          <w:trHeight w:val="290"/>
          <w:jc w:val="center"/>
        </w:trPr>
        <w:tc>
          <w:tcPr>
            <w:tcW w:w="1635" w:type="dxa"/>
            <w:vMerge/>
          </w:tcPr>
          <w:p w14:paraId="2184BEB8" w14:textId="77777777" w:rsidR="00600943" w:rsidRPr="00125512" w:rsidRDefault="00600943" w:rsidP="0068023F">
            <w:pPr>
              <w:pStyle w:val="TableText"/>
              <w:jc w:val="left"/>
              <w:rPr>
                <w:bCs/>
                <w:noProof/>
                <w:sz w:val="16"/>
                <w:szCs w:val="16"/>
                <w:lang w:val="en-CA"/>
              </w:rPr>
            </w:pPr>
          </w:p>
        </w:tc>
        <w:tc>
          <w:tcPr>
            <w:tcW w:w="2955" w:type="dxa"/>
            <w:vAlign w:val="center"/>
          </w:tcPr>
          <w:p w14:paraId="7C955EE6" w14:textId="12DF7A70" w:rsidR="00600943" w:rsidRPr="00125512" w:rsidRDefault="00600943" w:rsidP="0068023F">
            <w:pPr>
              <w:pStyle w:val="TableText"/>
              <w:jc w:val="left"/>
              <w:rPr>
                <w:noProof/>
                <w:sz w:val="16"/>
                <w:szCs w:val="16"/>
                <w:lang w:val="en-CA" w:eastAsia="ko-KR"/>
              </w:rPr>
            </w:pPr>
            <w:r w:rsidRPr="00125512">
              <w:rPr>
                <w:noProof/>
                <w:sz w:val="16"/>
                <w:szCs w:val="16"/>
                <w:lang w:val="en-CA" w:eastAsia="ko-KR"/>
              </w:rPr>
              <w:t>alf_use_aps_flag</w:t>
            </w:r>
          </w:p>
        </w:tc>
        <w:tc>
          <w:tcPr>
            <w:tcW w:w="1008" w:type="dxa"/>
          </w:tcPr>
          <w:p w14:paraId="09669764" w14:textId="42CA87A1" w:rsidR="00600943" w:rsidRPr="00125512" w:rsidRDefault="00600943" w:rsidP="0068023F">
            <w:pPr>
              <w:pStyle w:val="TableT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_Ref15250798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53</w:t>
            </w:r>
            <w:r w:rsidRPr="00125512">
              <w:rPr>
                <w:noProof/>
                <w:sz w:val="16"/>
                <w:szCs w:val="16"/>
                <w:lang w:val="en-CA"/>
              </w:rPr>
              <w:fldChar w:fldCharType="end"/>
            </w:r>
          </w:p>
        </w:tc>
        <w:tc>
          <w:tcPr>
            <w:tcW w:w="1187" w:type="dxa"/>
            <w:vAlign w:val="center"/>
          </w:tcPr>
          <w:p w14:paraId="3FCA984B" w14:textId="2D7502DF" w:rsidR="00600943" w:rsidRPr="00125512" w:rsidRDefault="00600943" w:rsidP="0068023F">
            <w:pPr>
              <w:pStyle w:val="TableText"/>
              <w:jc w:val="center"/>
              <w:rPr>
                <w:bCs/>
                <w:noProof/>
                <w:sz w:val="16"/>
                <w:szCs w:val="16"/>
                <w:lang w:val="en-CA"/>
              </w:rPr>
            </w:pPr>
            <w:r w:rsidRPr="00125512">
              <w:rPr>
                <w:bCs/>
                <w:noProof/>
                <w:sz w:val="16"/>
                <w:szCs w:val="16"/>
                <w:lang w:val="en-CA"/>
              </w:rPr>
              <w:t>0</w:t>
            </w:r>
          </w:p>
        </w:tc>
        <w:tc>
          <w:tcPr>
            <w:tcW w:w="1537" w:type="dxa"/>
            <w:vAlign w:val="center"/>
          </w:tcPr>
          <w:p w14:paraId="5A413B3A" w14:textId="0B99D03A" w:rsidR="00600943" w:rsidRPr="00125512" w:rsidRDefault="00600943" w:rsidP="0068023F">
            <w:pPr>
              <w:pStyle w:val="TableText"/>
              <w:jc w:val="center"/>
              <w:rPr>
                <w:bCs/>
                <w:noProof/>
                <w:sz w:val="16"/>
                <w:szCs w:val="16"/>
                <w:lang w:val="en-CA"/>
              </w:rPr>
            </w:pPr>
            <w:r w:rsidRPr="00125512">
              <w:rPr>
                <w:bCs/>
                <w:noProof/>
                <w:sz w:val="16"/>
                <w:szCs w:val="16"/>
                <w:lang w:val="en-CA"/>
              </w:rPr>
              <w:t>1</w:t>
            </w:r>
          </w:p>
        </w:tc>
        <w:tc>
          <w:tcPr>
            <w:tcW w:w="1538" w:type="dxa"/>
            <w:gridSpan w:val="2"/>
            <w:vAlign w:val="center"/>
          </w:tcPr>
          <w:p w14:paraId="138A12F0" w14:textId="2B4EC8E6" w:rsidR="00600943" w:rsidRPr="00125512" w:rsidRDefault="00600943" w:rsidP="0068023F">
            <w:pPr>
              <w:pStyle w:val="TableText"/>
              <w:jc w:val="center"/>
              <w:rPr>
                <w:bCs/>
                <w:noProof/>
                <w:sz w:val="16"/>
                <w:szCs w:val="16"/>
                <w:lang w:val="en-CA"/>
              </w:rPr>
            </w:pPr>
            <w:r w:rsidRPr="00125512">
              <w:rPr>
                <w:bCs/>
                <w:noProof/>
                <w:sz w:val="16"/>
                <w:szCs w:val="16"/>
                <w:lang w:val="en-CA"/>
              </w:rPr>
              <w:t>2</w:t>
            </w:r>
          </w:p>
        </w:tc>
      </w:tr>
      <w:tr w:rsidR="00600943" w:rsidRPr="00F43CC3" w14:paraId="0966E83E" w14:textId="77777777" w:rsidTr="009F4C4C">
        <w:trPr>
          <w:cantSplit/>
          <w:trHeight w:val="290"/>
          <w:jc w:val="center"/>
        </w:trPr>
        <w:tc>
          <w:tcPr>
            <w:tcW w:w="1635" w:type="dxa"/>
            <w:vMerge/>
          </w:tcPr>
          <w:p w14:paraId="2D84A844" w14:textId="77777777" w:rsidR="00600943" w:rsidRPr="00125512" w:rsidRDefault="00600943" w:rsidP="00162800">
            <w:pPr>
              <w:pStyle w:val="TableText"/>
              <w:jc w:val="left"/>
              <w:rPr>
                <w:bCs/>
                <w:noProof/>
                <w:sz w:val="16"/>
                <w:szCs w:val="16"/>
                <w:lang w:val="en-CA"/>
              </w:rPr>
            </w:pPr>
          </w:p>
        </w:tc>
        <w:tc>
          <w:tcPr>
            <w:tcW w:w="2955" w:type="dxa"/>
            <w:vAlign w:val="center"/>
          </w:tcPr>
          <w:p w14:paraId="55380D4C" w14:textId="5357956E" w:rsidR="00600943" w:rsidRPr="00125512" w:rsidRDefault="00600943" w:rsidP="00162800">
            <w:pPr>
              <w:pStyle w:val="TableText"/>
              <w:jc w:val="left"/>
              <w:rPr>
                <w:noProof/>
                <w:sz w:val="16"/>
                <w:szCs w:val="16"/>
                <w:lang w:val="en-CA" w:eastAsia="ko-KR"/>
              </w:rPr>
            </w:pPr>
            <w:r w:rsidRPr="00125512">
              <w:rPr>
                <w:noProof/>
                <w:sz w:val="16"/>
                <w:szCs w:val="16"/>
                <w:lang w:val="en-CA" w:eastAsia="ko-KR"/>
              </w:rPr>
              <w:t>alf_ctb_filter_alt_idx[ ][ ][ ]</w:t>
            </w:r>
          </w:p>
        </w:tc>
        <w:tc>
          <w:tcPr>
            <w:tcW w:w="1008" w:type="dxa"/>
          </w:tcPr>
          <w:p w14:paraId="6262F938" w14:textId="683E8C54" w:rsidR="00600943" w:rsidRPr="00125512" w:rsidRDefault="00600943" w:rsidP="00162800">
            <w:pPr>
              <w:pStyle w:val="TableT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_Ref15250805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56</w:t>
            </w:r>
            <w:r w:rsidRPr="00125512">
              <w:rPr>
                <w:noProof/>
                <w:sz w:val="16"/>
                <w:szCs w:val="16"/>
                <w:lang w:val="en-CA"/>
              </w:rPr>
              <w:fldChar w:fldCharType="end"/>
            </w:r>
          </w:p>
        </w:tc>
        <w:tc>
          <w:tcPr>
            <w:tcW w:w="1187" w:type="dxa"/>
            <w:vAlign w:val="center"/>
          </w:tcPr>
          <w:p w14:paraId="09FFC6AB" w14:textId="3953ACA2" w:rsidR="00600943" w:rsidRPr="00125512" w:rsidRDefault="00600943" w:rsidP="00162800">
            <w:pPr>
              <w:pStyle w:val="TableText"/>
              <w:jc w:val="center"/>
              <w:rPr>
                <w:bCs/>
                <w:noProof/>
                <w:sz w:val="16"/>
                <w:szCs w:val="16"/>
                <w:lang w:val="en-CA"/>
              </w:rPr>
            </w:pPr>
            <w:r w:rsidRPr="00125512">
              <w:rPr>
                <w:bCs/>
                <w:noProof/>
                <w:sz w:val="16"/>
                <w:szCs w:val="16"/>
                <w:lang w:val="en-CA"/>
              </w:rPr>
              <w:t>0..1</w:t>
            </w:r>
          </w:p>
        </w:tc>
        <w:tc>
          <w:tcPr>
            <w:tcW w:w="1537" w:type="dxa"/>
            <w:vAlign w:val="center"/>
          </w:tcPr>
          <w:p w14:paraId="3475421F" w14:textId="4ACE46E2" w:rsidR="00600943" w:rsidRPr="00125512" w:rsidRDefault="00600943" w:rsidP="00162800">
            <w:pPr>
              <w:pStyle w:val="TableText"/>
              <w:jc w:val="center"/>
              <w:rPr>
                <w:bCs/>
                <w:noProof/>
                <w:sz w:val="16"/>
                <w:szCs w:val="16"/>
                <w:lang w:val="en-CA"/>
              </w:rPr>
            </w:pPr>
            <w:r w:rsidRPr="00125512">
              <w:rPr>
                <w:bCs/>
                <w:noProof/>
                <w:sz w:val="16"/>
                <w:szCs w:val="16"/>
                <w:lang w:val="en-CA"/>
              </w:rPr>
              <w:t>2..3</w:t>
            </w:r>
          </w:p>
        </w:tc>
        <w:tc>
          <w:tcPr>
            <w:tcW w:w="1538" w:type="dxa"/>
            <w:gridSpan w:val="2"/>
            <w:vAlign w:val="center"/>
          </w:tcPr>
          <w:p w14:paraId="11767B5A" w14:textId="76991AA1" w:rsidR="00600943" w:rsidRPr="00125512" w:rsidRDefault="00600943" w:rsidP="00162800">
            <w:pPr>
              <w:pStyle w:val="TableText"/>
              <w:jc w:val="center"/>
              <w:rPr>
                <w:bCs/>
                <w:noProof/>
                <w:sz w:val="16"/>
                <w:szCs w:val="16"/>
                <w:lang w:val="en-CA"/>
              </w:rPr>
            </w:pPr>
            <w:r w:rsidRPr="00125512">
              <w:rPr>
                <w:bCs/>
                <w:noProof/>
                <w:sz w:val="16"/>
                <w:szCs w:val="16"/>
                <w:lang w:val="en-CA"/>
              </w:rPr>
              <w:t>4..5</w:t>
            </w:r>
          </w:p>
        </w:tc>
      </w:tr>
      <w:tr w:rsidR="00600943" w:rsidRPr="00F43CC3" w14:paraId="3275AB9E" w14:textId="77777777" w:rsidTr="009F4C4C">
        <w:trPr>
          <w:cantSplit/>
          <w:trHeight w:val="290"/>
          <w:jc w:val="center"/>
        </w:trPr>
        <w:tc>
          <w:tcPr>
            <w:tcW w:w="1635" w:type="dxa"/>
            <w:vMerge/>
          </w:tcPr>
          <w:p w14:paraId="467D28F6" w14:textId="77777777" w:rsidR="00600943" w:rsidRPr="00125512" w:rsidRDefault="00600943" w:rsidP="00600943">
            <w:pPr>
              <w:pStyle w:val="TableText"/>
              <w:jc w:val="left"/>
              <w:rPr>
                <w:bCs/>
                <w:noProof/>
                <w:sz w:val="16"/>
                <w:szCs w:val="16"/>
                <w:lang w:val="en-CA"/>
              </w:rPr>
            </w:pPr>
          </w:p>
        </w:tc>
        <w:tc>
          <w:tcPr>
            <w:tcW w:w="2955" w:type="dxa"/>
            <w:vAlign w:val="center"/>
          </w:tcPr>
          <w:p w14:paraId="4A994B7E" w14:textId="4917DB16" w:rsidR="00600943" w:rsidRPr="00125512" w:rsidRDefault="00600943" w:rsidP="00600943">
            <w:pPr>
              <w:pStyle w:val="TableText"/>
              <w:jc w:val="left"/>
              <w:rPr>
                <w:noProof/>
                <w:sz w:val="16"/>
                <w:szCs w:val="16"/>
                <w:lang w:val="en-CA"/>
              </w:rPr>
            </w:pPr>
            <w:r w:rsidRPr="00125512">
              <w:rPr>
                <w:noProof/>
                <w:sz w:val="16"/>
                <w:szCs w:val="16"/>
                <w:lang w:val="en-CA" w:eastAsia="ko-KR"/>
              </w:rPr>
              <w:t>alf_ctb_cc_cb_idc[ ][ ]</w:t>
            </w:r>
          </w:p>
        </w:tc>
        <w:tc>
          <w:tcPr>
            <w:tcW w:w="1008" w:type="dxa"/>
          </w:tcPr>
          <w:p w14:paraId="75F210B7" w14:textId="11EA5ADE" w:rsidR="00600943" w:rsidRPr="00125512" w:rsidRDefault="00600943" w:rsidP="00600943">
            <w:pPr>
              <w:pStyle w:val="TableT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_Ref30243239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54</w:t>
            </w:r>
            <w:r w:rsidRPr="00125512">
              <w:rPr>
                <w:noProof/>
                <w:sz w:val="16"/>
                <w:szCs w:val="16"/>
                <w:lang w:val="en-CA"/>
              </w:rPr>
              <w:fldChar w:fldCharType="end"/>
            </w:r>
          </w:p>
        </w:tc>
        <w:tc>
          <w:tcPr>
            <w:tcW w:w="1187" w:type="dxa"/>
            <w:vAlign w:val="center"/>
          </w:tcPr>
          <w:p w14:paraId="6278248E" w14:textId="3478A5DC" w:rsidR="00600943" w:rsidRPr="00125512" w:rsidRDefault="00600943" w:rsidP="00600943">
            <w:pPr>
              <w:pStyle w:val="TableText"/>
              <w:jc w:val="center"/>
              <w:rPr>
                <w:bCs/>
                <w:noProof/>
                <w:sz w:val="16"/>
                <w:szCs w:val="16"/>
                <w:lang w:val="en-CA"/>
              </w:rPr>
            </w:pPr>
            <w:r w:rsidRPr="00125512">
              <w:rPr>
                <w:bCs/>
                <w:noProof/>
                <w:sz w:val="16"/>
                <w:szCs w:val="16"/>
                <w:lang w:val="en-CA"/>
              </w:rPr>
              <w:t>0..2</w:t>
            </w:r>
          </w:p>
        </w:tc>
        <w:tc>
          <w:tcPr>
            <w:tcW w:w="1537" w:type="dxa"/>
            <w:vAlign w:val="center"/>
          </w:tcPr>
          <w:p w14:paraId="361F40F7" w14:textId="137FB175" w:rsidR="00600943" w:rsidRPr="00125512" w:rsidRDefault="00600943" w:rsidP="00600943">
            <w:pPr>
              <w:pStyle w:val="TableText"/>
              <w:jc w:val="center"/>
              <w:rPr>
                <w:bCs/>
                <w:noProof/>
                <w:sz w:val="16"/>
                <w:szCs w:val="16"/>
                <w:lang w:val="en-CA"/>
              </w:rPr>
            </w:pPr>
            <w:r w:rsidRPr="00125512">
              <w:rPr>
                <w:bCs/>
                <w:noProof/>
                <w:sz w:val="16"/>
                <w:szCs w:val="16"/>
                <w:lang w:val="en-CA"/>
              </w:rPr>
              <w:t>3..5</w:t>
            </w:r>
          </w:p>
        </w:tc>
        <w:tc>
          <w:tcPr>
            <w:tcW w:w="1538" w:type="dxa"/>
            <w:gridSpan w:val="2"/>
            <w:vAlign w:val="center"/>
          </w:tcPr>
          <w:p w14:paraId="680C145A" w14:textId="24C78263" w:rsidR="00600943" w:rsidRPr="00125512" w:rsidRDefault="00600943" w:rsidP="00600943">
            <w:pPr>
              <w:pStyle w:val="TableText"/>
              <w:jc w:val="center"/>
              <w:rPr>
                <w:bCs/>
                <w:noProof/>
                <w:sz w:val="16"/>
                <w:szCs w:val="16"/>
                <w:lang w:val="en-CA"/>
              </w:rPr>
            </w:pPr>
            <w:r w:rsidRPr="00125512">
              <w:rPr>
                <w:bCs/>
                <w:noProof/>
                <w:sz w:val="16"/>
                <w:szCs w:val="16"/>
                <w:lang w:val="en-CA"/>
              </w:rPr>
              <w:t>6..8</w:t>
            </w:r>
          </w:p>
        </w:tc>
      </w:tr>
      <w:tr w:rsidR="00600943" w:rsidRPr="00F43CC3" w14:paraId="6E42B68B" w14:textId="77777777" w:rsidTr="009F4C4C">
        <w:trPr>
          <w:cantSplit/>
          <w:trHeight w:val="290"/>
          <w:jc w:val="center"/>
        </w:trPr>
        <w:tc>
          <w:tcPr>
            <w:tcW w:w="1635" w:type="dxa"/>
            <w:vMerge/>
          </w:tcPr>
          <w:p w14:paraId="36B48FEE" w14:textId="77777777" w:rsidR="00600943" w:rsidRPr="00125512" w:rsidRDefault="00600943" w:rsidP="00600943">
            <w:pPr>
              <w:pStyle w:val="TableText"/>
              <w:jc w:val="left"/>
              <w:rPr>
                <w:bCs/>
                <w:noProof/>
                <w:sz w:val="16"/>
                <w:szCs w:val="16"/>
                <w:lang w:val="en-CA"/>
              </w:rPr>
            </w:pPr>
          </w:p>
        </w:tc>
        <w:tc>
          <w:tcPr>
            <w:tcW w:w="2955" w:type="dxa"/>
            <w:vAlign w:val="center"/>
          </w:tcPr>
          <w:p w14:paraId="48026D7C" w14:textId="3B582A9A" w:rsidR="00600943" w:rsidRPr="00125512" w:rsidRDefault="00600943" w:rsidP="00600943">
            <w:pPr>
              <w:pStyle w:val="TableText"/>
              <w:jc w:val="left"/>
              <w:rPr>
                <w:noProof/>
                <w:sz w:val="16"/>
                <w:szCs w:val="16"/>
                <w:lang w:val="en-CA" w:eastAsia="ko-KR"/>
              </w:rPr>
            </w:pPr>
            <w:r w:rsidRPr="00125512">
              <w:rPr>
                <w:noProof/>
                <w:sz w:val="16"/>
                <w:szCs w:val="16"/>
                <w:lang w:val="en-CA" w:eastAsia="ko-KR"/>
              </w:rPr>
              <w:t>alf_ctb_cc_cr_idc[ ][ ]</w:t>
            </w:r>
          </w:p>
        </w:tc>
        <w:tc>
          <w:tcPr>
            <w:tcW w:w="1008" w:type="dxa"/>
          </w:tcPr>
          <w:p w14:paraId="202F0797" w14:textId="65FC85F0" w:rsidR="00600943" w:rsidRPr="00125512" w:rsidRDefault="00600943" w:rsidP="00600943">
            <w:pPr>
              <w:pStyle w:val="TableT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_Ref30243250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55</w:t>
            </w:r>
            <w:r w:rsidRPr="00125512">
              <w:rPr>
                <w:noProof/>
                <w:sz w:val="16"/>
                <w:szCs w:val="16"/>
                <w:lang w:val="en-CA"/>
              </w:rPr>
              <w:fldChar w:fldCharType="end"/>
            </w:r>
          </w:p>
        </w:tc>
        <w:tc>
          <w:tcPr>
            <w:tcW w:w="1187" w:type="dxa"/>
            <w:vAlign w:val="center"/>
          </w:tcPr>
          <w:p w14:paraId="4742E1A7" w14:textId="50E06C5B" w:rsidR="00600943" w:rsidRPr="00125512" w:rsidRDefault="00600943" w:rsidP="00600943">
            <w:pPr>
              <w:pStyle w:val="TableText"/>
              <w:jc w:val="center"/>
              <w:rPr>
                <w:bCs/>
                <w:noProof/>
                <w:sz w:val="16"/>
                <w:szCs w:val="16"/>
                <w:lang w:val="en-CA"/>
              </w:rPr>
            </w:pPr>
            <w:r w:rsidRPr="00125512">
              <w:rPr>
                <w:bCs/>
                <w:noProof/>
                <w:sz w:val="16"/>
                <w:szCs w:val="16"/>
                <w:lang w:val="en-CA"/>
              </w:rPr>
              <w:t>0..2</w:t>
            </w:r>
          </w:p>
        </w:tc>
        <w:tc>
          <w:tcPr>
            <w:tcW w:w="1537" w:type="dxa"/>
            <w:vAlign w:val="center"/>
          </w:tcPr>
          <w:p w14:paraId="6BD7AD8A" w14:textId="4CA9C004" w:rsidR="00600943" w:rsidRPr="00125512" w:rsidRDefault="00600943" w:rsidP="00600943">
            <w:pPr>
              <w:pStyle w:val="TableText"/>
              <w:jc w:val="center"/>
              <w:rPr>
                <w:bCs/>
                <w:noProof/>
                <w:sz w:val="16"/>
                <w:szCs w:val="16"/>
                <w:lang w:val="en-CA"/>
              </w:rPr>
            </w:pPr>
            <w:r w:rsidRPr="00125512">
              <w:rPr>
                <w:bCs/>
                <w:noProof/>
                <w:sz w:val="16"/>
                <w:szCs w:val="16"/>
                <w:lang w:val="en-CA"/>
              </w:rPr>
              <w:t>3..5</w:t>
            </w:r>
          </w:p>
        </w:tc>
        <w:tc>
          <w:tcPr>
            <w:tcW w:w="1538" w:type="dxa"/>
            <w:gridSpan w:val="2"/>
            <w:vAlign w:val="center"/>
          </w:tcPr>
          <w:p w14:paraId="4C297A39" w14:textId="273834F1" w:rsidR="00600943" w:rsidRPr="00125512" w:rsidRDefault="00600943" w:rsidP="00600943">
            <w:pPr>
              <w:pStyle w:val="TableText"/>
              <w:jc w:val="center"/>
              <w:rPr>
                <w:bCs/>
                <w:noProof/>
                <w:sz w:val="16"/>
                <w:szCs w:val="16"/>
                <w:lang w:val="en-CA"/>
              </w:rPr>
            </w:pPr>
            <w:r w:rsidRPr="00125512">
              <w:rPr>
                <w:bCs/>
                <w:noProof/>
                <w:sz w:val="16"/>
                <w:szCs w:val="16"/>
                <w:lang w:val="en-CA"/>
              </w:rPr>
              <w:t>6..8</w:t>
            </w:r>
          </w:p>
        </w:tc>
      </w:tr>
      <w:tr w:rsidR="00162800" w:rsidRPr="00F43CC3" w14:paraId="25B2B8CB" w14:textId="77777777" w:rsidTr="009F4C4C">
        <w:trPr>
          <w:cantSplit/>
          <w:trHeight w:val="290"/>
          <w:jc w:val="center"/>
        </w:trPr>
        <w:tc>
          <w:tcPr>
            <w:tcW w:w="1635" w:type="dxa"/>
            <w:vMerge w:val="restart"/>
          </w:tcPr>
          <w:p w14:paraId="2655BF79" w14:textId="77777777" w:rsidR="00162800" w:rsidRPr="00125512" w:rsidRDefault="00162800" w:rsidP="00162800">
            <w:pPr>
              <w:pStyle w:val="TableText"/>
              <w:jc w:val="left"/>
              <w:rPr>
                <w:bCs/>
                <w:noProof/>
                <w:sz w:val="16"/>
                <w:szCs w:val="16"/>
                <w:lang w:val="en-CA"/>
              </w:rPr>
            </w:pPr>
            <w:r w:rsidRPr="00125512">
              <w:rPr>
                <w:noProof/>
                <w:sz w:val="16"/>
                <w:szCs w:val="16"/>
                <w:lang w:val="en-CA"/>
              </w:rPr>
              <w:t>sao( )</w:t>
            </w:r>
          </w:p>
        </w:tc>
        <w:tc>
          <w:tcPr>
            <w:tcW w:w="2955" w:type="dxa"/>
            <w:vAlign w:val="center"/>
          </w:tcPr>
          <w:p w14:paraId="429F3C54" w14:textId="77777777" w:rsidR="00162800" w:rsidRPr="00125512" w:rsidRDefault="00162800" w:rsidP="00162800">
            <w:pPr>
              <w:pStyle w:val="TableText"/>
              <w:jc w:val="left"/>
              <w:rPr>
                <w:bCs/>
                <w:noProof/>
                <w:sz w:val="16"/>
                <w:szCs w:val="16"/>
                <w:lang w:val="en-CA"/>
              </w:rPr>
            </w:pPr>
            <w:r w:rsidRPr="00125512">
              <w:rPr>
                <w:noProof/>
                <w:sz w:val="16"/>
                <w:szCs w:val="16"/>
                <w:lang w:val="en-CA"/>
              </w:rPr>
              <w:t>sao_merge_left_flag</w:t>
            </w:r>
            <w:r w:rsidRPr="00125512">
              <w:rPr>
                <w:noProof/>
                <w:sz w:val="16"/>
                <w:szCs w:val="16"/>
                <w:lang w:val="en-CA"/>
              </w:rPr>
              <w:br/>
              <w:t>sao_merge_up_flag</w:t>
            </w:r>
          </w:p>
        </w:tc>
        <w:tc>
          <w:tcPr>
            <w:tcW w:w="1008" w:type="dxa"/>
          </w:tcPr>
          <w:p w14:paraId="71DA4545" w14:textId="2D310E7F" w:rsidR="00162800" w:rsidRPr="00125512" w:rsidRDefault="006D5F7D" w:rsidP="00162800">
            <w:pPr>
              <w:pStyle w:val="TableT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_Ref15250813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57</w:t>
            </w:r>
            <w:r w:rsidRPr="00125512">
              <w:rPr>
                <w:noProof/>
                <w:sz w:val="16"/>
                <w:szCs w:val="16"/>
                <w:lang w:val="en-CA"/>
              </w:rPr>
              <w:fldChar w:fldCharType="end"/>
            </w:r>
          </w:p>
        </w:tc>
        <w:tc>
          <w:tcPr>
            <w:tcW w:w="1187" w:type="dxa"/>
            <w:vAlign w:val="center"/>
          </w:tcPr>
          <w:p w14:paraId="5DA05157" w14:textId="77777777" w:rsidR="00162800" w:rsidRPr="00125512" w:rsidRDefault="00162800" w:rsidP="00162800">
            <w:pPr>
              <w:pStyle w:val="TableText"/>
              <w:jc w:val="center"/>
              <w:rPr>
                <w:bCs/>
                <w:noProof/>
                <w:sz w:val="16"/>
                <w:szCs w:val="16"/>
                <w:lang w:val="en-CA"/>
              </w:rPr>
            </w:pPr>
            <w:r w:rsidRPr="00125512">
              <w:rPr>
                <w:bCs/>
                <w:noProof/>
                <w:sz w:val="16"/>
                <w:szCs w:val="16"/>
                <w:lang w:val="en-CA"/>
              </w:rPr>
              <w:t>0</w:t>
            </w:r>
          </w:p>
        </w:tc>
        <w:tc>
          <w:tcPr>
            <w:tcW w:w="1537" w:type="dxa"/>
            <w:vAlign w:val="center"/>
          </w:tcPr>
          <w:p w14:paraId="6A5D5862" w14:textId="77777777" w:rsidR="00162800" w:rsidRPr="00125512" w:rsidRDefault="00162800" w:rsidP="00162800">
            <w:pPr>
              <w:pStyle w:val="TableText"/>
              <w:jc w:val="center"/>
              <w:rPr>
                <w:bCs/>
                <w:noProof/>
                <w:sz w:val="16"/>
                <w:szCs w:val="16"/>
                <w:lang w:val="en-CA"/>
              </w:rPr>
            </w:pPr>
            <w:r w:rsidRPr="00125512">
              <w:rPr>
                <w:bCs/>
                <w:noProof/>
                <w:sz w:val="16"/>
                <w:szCs w:val="16"/>
                <w:lang w:val="en-CA"/>
              </w:rPr>
              <w:t>1</w:t>
            </w:r>
          </w:p>
        </w:tc>
        <w:tc>
          <w:tcPr>
            <w:tcW w:w="1538" w:type="dxa"/>
            <w:gridSpan w:val="2"/>
            <w:vAlign w:val="center"/>
          </w:tcPr>
          <w:p w14:paraId="1A14A961" w14:textId="77777777" w:rsidR="00162800" w:rsidRPr="00125512" w:rsidRDefault="00162800" w:rsidP="00162800">
            <w:pPr>
              <w:pStyle w:val="TableText"/>
              <w:jc w:val="center"/>
              <w:rPr>
                <w:bCs/>
                <w:noProof/>
                <w:sz w:val="16"/>
                <w:szCs w:val="16"/>
                <w:lang w:val="en-CA"/>
              </w:rPr>
            </w:pPr>
            <w:r w:rsidRPr="00125512">
              <w:rPr>
                <w:bCs/>
                <w:noProof/>
                <w:sz w:val="16"/>
                <w:szCs w:val="16"/>
                <w:lang w:val="en-CA"/>
              </w:rPr>
              <w:t>2</w:t>
            </w:r>
          </w:p>
        </w:tc>
      </w:tr>
      <w:tr w:rsidR="00162800" w:rsidRPr="00F43CC3" w14:paraId="79244091" w14:textId="77777777" w:rsidTr="009F4C4C">
        <w:trPr>
          <w:cantSplit/>
          <w:trHeight w:val="290"/>
          <w:jc w:val="center"/>
        </w:trPr>
        <w:tc>
          <w:tcPr>
            <w:tcW w:w="1635" w:type="dxa"/>
            <w:vMerge/>
          </w:tcPr>
          <w:p w14:paraId="54681352" w14:textId="77777777" w:rsidR="00162800" w:rsidRPr="00125512" w:rsidRDefault="00162800" w:rsidP="00162800">
            <w:pPr>
              <w:pStyle w:val="TableText"/>
              <w:jc w:val="left"/>
              <w:rPr>
                <w:bCs/>
                <w:noProof/>
                <w:sz w:val="16"/>
                <w:szCs w:val="16"/>
                <w:lang w:val="en-CA"/>
              </w:rPr>
            </w:pPr>
          </w:p>
        </w:tc>
        <w:tc>
          <w:tcPr>
            <w:tcW w:w="2955" w:type="dxa"/>
            <w:vAlign w:val="center"/>
          </w:tcPr>
          <w:p w14:paraId="37BA06E2" w14:textId="77777777" w:rsidR="00162800" w:rsidRPr="00125512" w:rsidRDefault="00162800" w:rsidP="00162800">
            <w:pPr>
              <w:pStyle w:val="TableText"/>
              <w:jc w:val="left"/>
              <w:rPr>
                <w:bCs/>
                <w:noProof/>
                <w:sz w:val="16"/>
                <w:szCs w:val="16"/>
                <w:lang w:val="en-CA"/>
              </w:rPr>
            </w:pPr>
            <w:r w:rsidRPr="00125512">
              <w:rPr>
                <w:noProof/>
                <w:sz w:val="16"/>
                <w:szCs w:val="16"/>
                <w:lang w:val="en-CA"/>
              </w:rPr>
              <w:t>sao_type_idx_luma</w:t>
            </w:r>
            <w:r w:rsidRPr="00125512">
              <w:rPr>
                <w:noProof/>
                <w:sz w:val="16"/>
                <w:szCs w:val="16"/>
                <w:lang w:val="en-CA"/>
              </w:rPr>
              <w:br/>
              <w:t>sao_type_idx_chroma</w:t>
            </w:r>
          </w:p>
        </w:tc>
        <w:tc>
          <w:tcPr>
            <w:tcW w:w="1008" w:type="dxa"/>
          </w:tcPr>
          <w:p w14:paraId="76A6DAA0" w14:textId="252CFA81" w:rsidR="00162800" w:rsidRPr="00125512" w:rsidRDefault="006D5F7D" w:rsidP="00162800">
            <w:pPr>
              <w:pStyle w:val="TableT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_Ref15250827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58</w:t>
            </w:r>
            <w:r w:rsidRPr="00125512">
              <w:rPr>
                <w:noProof/>
                <w:sz w:val="16"/>
                <w:szCs w:val="16"/>
                <w:lang w:val="en-CA"/>
              </w:rPr>
              <w:fldChar w:fldCharType="end"/>
            </w:r>
          </w:p>
        </w:tc>
        <w:tc>
          <w:tcPr>
            <w:tcW w:w="1187" w:type="dxa"/>
            <w:vAlign w:val="center"/>
          </w:tcPr>
          <w:p w14:paraId="7A1E13BF" w14:textId="77777777" w:rsidR="00162800" w:rsidRPr="00125512" w:rsidRDefault="00162800" w:rsidP="00162800">
            <w:pPr>
              <w:pStyle w:val="TableText"/>
              <w:jc w:val="center"/>
              <w:rPr>
                <w:bCs/>
                <w:noProof/>
                <w:sz w:val="16"/>
                <w:szCs w:val="16"/>
                <w:lang w:val="en-CA"/>
              </w:rPr>
            </w:pPr>
            <w:r w:rsidRPr="00125512">
              <w:rPr>
                <w:bCs/>
                <w:noProof/>
                <w:sz w:val="16"/>
                <w:szCs w:val="16"/>
                <w:lang w:val="en-CA"/>
              </w:rPr>
              <w:t>0</w:t>
            </w:r>
          </w:p>
        </w:tc>
        <w:tc>
          <w:tcPr>
            <w:tcW w:w="1537" w:type="dxa"/>
            <w:vAlign w:val="center"/>
          </w:tcPr>
          <w:p w14:paraId="6EE88EAE" w14:textId="77777777" w:rsidR="00162800" w:rsidRPr="00125512" w:rsidRDefault="00162800" w:rsidP="00162800">
            <w:pPr>
              <w:pStyle w:val="TableText"/>
              <w:jc w:val="center"/>
              <w:rPr>
                <w:bCs/>
                <w:noProof/>
                <w:sz w:val="16"/>
                <w:szCs w:val="16"/>
                <w:lang w:val="en-CA"/>
              </w:rPr>
            </w:pPr>
            <w:r w:rsidRPr="00125512">
              <w:rPr>
                <w:bCs/>
                <w:noProof/>
                <w:sz w:val="16"/>
                <w:szCs w:val="16"/>
                <w:lang w:val="en-CA"/>
              </w:rPr>
              <w:t>1</w:t>
            </w:r>
          </w:p>
        </w:tc>
        <w:tc>
          <w:tcPr>
            <w:tcW w:w="1538" w:type="dxa"/>
            <w:gridSpan w:val="2"/>
            <w:vAlign w:val="center"/>
          </w:tcPr>
          <w:p w14:paraId="6AB692A2" w14:textId="77777777" w:rsidR="00162800" w:rsidRPr="00125512" w:rsidRDefault="00162800" w:rsidP="00162800">
            <w:pPr>
              <w:pStyle w:val="TableText"/>
              <w:jc w:val="center"/>
              <w:rPr>
                <w:bCs/>
                <w:noProof/>
                <w:sz w:val="16"/>
                <w:szCs w:val="16"/>
                <w:lang w:val="en-CA"/>
              </w:rPr>
            </w:pPr>
            <w:r w:rsidRPr="00125512">
              <w:rPr>
                <w:bCs/>
                <w:noProof/>
                <w:sz w:val="16"/>
                <w:szCs w:val="16"/>
                <w:lang w:val="en-CA"/>
              </w:rPr>
              <w:t>2</w:t>
            </w:r>
          </w:p>
        </w:tc>
      </w:tr>
      <w:tr w:rsidR="00162800" w:rsidRPr="00F43CC3" w14:paraId="59E2E7A7" w14:textId="77777777" w:rsidTr="009F4C4C">
        <w:trPr>
          <w:cantSplit/>
          <w:trHeight w:val="290"/>
          <w:jc w:val="center"/>
        </w:trPr>
        <w:tc>
          <w:tcPr>
            <w:tcW w:w="1635" w:type="dxa"/>
            <w:vMerge w:val="restart"/>
          </w:tcPr>
          <w:p w14:paraId="7ECDF435" w14:textId="08137903" w:rsidR="00162800" w:rsidRPr="00125512" w:rsidRDefault="00162800" w:rsidP="00162800">
            <w:pPr>
              <w:pStyle w:val="TableText"/>
              <w:jc w:val="left"/>
              <w:rPr>
                <w:bCs/>
                <w:noProof/>
                <w:sz w:val="16"/>
                <w:szCs w:val="16"/>
                <w:lang w:val="en-CA"/>
              </w:rPr>
            </w:pPr>
            <w:r w:rsidRPr="00125512">
              <w:rPr>
                <w:bCs/>
                <w:noProof/>
                <w:sz w:val="16"/>
                <w:szCs w:val="16"/>
                <w:lang w:val="en-CA"/>
              </w:rPr>
              <w:t>coding_tree( )</w:t>
            </w:r>
          </w:p>
        </w:tc>
        <w:tc>
          <w:tcPr>
            <w:tcW w:w="2955" w:type="dxa"/>
            <w:vAlign w:val="center"/>
          </w:tcPr>
          <w:p w14:paraId="3E1E8712" w14:textId="48CA1F28" w:rsidR="00162800" w:rsidRPr="00125512" w:rsidRDefault="00162800" w:rsidP="00162800">
            <w:pPr>
              <w:pStyle w:val="TableText"/>
              <w:jc w:val="left"/>
              <w:rPr>
                <w:bCs/>
                <w:noProof/>
                <w:sz w:val="16"/>
                <w:szCs w:val="16"/>
                <w:lang w:val="en-CA"/>
              </w:rPr>
            </w:pPr>
            <w:r w:rsidRPr="00125512">
              <w:rPr>
                <w:bCs/>
                <w:noProof/>
                <w:sz w:val="16"/>
                <w:szCs w:val="16"/>
                <w:lang w:val="en-CA"/>
              </w:rPr>
              <w:t>split_cu_flag</w:t>
            </w:r>
            <w:r w:rsidRPr="00125512" w:rsidDel="00E919AC">
              <w:rPr>
                <w:bCs/>
                <w:noProof/>
                <w:sz w:val="16"/>
                <w:szCs w:val="16"/>
                <w:lang w:val="en-CA"/>
              </w:rPr>
              <w:t xml:space="preserve"> </w:t>
            </w:r>
            <w:r w:rsidRPr="00125512" w:rsidDel="00BA508D">
              <w:rPr>
                <w:bCs/>
                <w:noProof/>
                <w:sz w:val="16"/>
                <w:szCs w:val="16"/>
                <w:lang w:val="en-CA"/>
              </w:rPr>
              <w:t xml:space="preserve"> </w:t>
            </w:r>
          </w:p>
        </w:tc>
        <w:tc>
          <w:tcPr>
            <w:tcW w:w="1008" w:type="dxa"/>
          </w:tcPr>
          <w:p w14:paraId="34309415" w14:textId="209ACFAA" w:rsidR="00162800" w:rsidRPr="00125512" w:rsidRDefault="006D5F7D" w:rsidP="00162800">
            <w:pPr>
              <w:pStyle w:val="TableText"/>
              <w:jc w:val="center"/>
              <w:rPr>
                <w:bCs/>
                <w:noProof/>
                <w:sz w:val="16"/>
                <w:szCs w:val="16"/>
                <w:lang w:val="en-CA"/>
              </w:rPr>
            </w:pPr>
            <w:r w:rsidRPr="00125512">
              <w:rPr>
                <w:bCs/>
                <w:noProof/>
                <w:sz w:val="16"/>
                <w:szCs w:val="16"/>
                <w:lang w:val="en-CA"/>
              </w:rPr>
              <w:fldChar w:fldCharType="begin" w:fldLock="1"/>
            </w:r>
            <w:r w:rsidRPr="00125512">
              <w:rPr>
                <w:bCs/>
                <w:noProof/>
                <w:sz w:val="16"/>
                <w:szCs w:val="16"/>
                <w:lang w:val="en-CA"/>
              </w:rPr>
              <w:instrText xml:space="preserve"> REF _Ref15250833 \h </w:instrText>
            </w:r>
            <w:r w:rsidRPr="00125512">
              <w:rPr>
                <w:bCs/>
                <w:noProof/>
                <w:sz w:val="16"/>
                <w:szCs w:val="16"/>
                <w:lang w:val="en-CA"/>
              </w:rPr>
            </w:r>
            <w:r w:rsidRPr="00125512">
              <w:rPr>
                <w:bCs/>
                <w:noProof/>
                <w:sz w:val="16"/>
                <w:szCs w:val="16"/>
                <w:lang w:val="en-CA"/>
              </w:rPr>
              <w:fldChar w:fldCharType="separate"/>
            </w:r>
            <w:r w:rsidR="007032F8" w:rsidRPr="00125512">
              <w:rPr>
                <w:noProof/>
                <w:lang w:val="en-CA"/>
              </w:rPr>
              <w:t>Table </w:t>
            </w:r>
            <w:r w:rsidR="007032F8">
              <w:rPr>
                <w:noProof/>
                <w:lang w:val="en-CA"/>
              </w:rPr>
              <w:t>59</w:t>
            </w:r>
            <w:r w:rsidRPr="00125512">
              <w:rPr>
                <w:bCs/>
                <w:noProof/>
                <w:sz w:val="16"/>
                <w:szCs w:val="16"/>
                <w:lang w:val="en-CA"/>
              </w:rPr>
              <w:fldChar w:fldCharType="end"/>
            </w:r>
          </w:p>
        </w:tc>
        <w:tc>
          <w:tcPr>
            <w:tcW w:w="1187" w:type="dxa"/>
            <w:vAlign w:val="center"/>
          </w:tcPr>
          <w:p w14:paraId="46ADBB9A" w14:textId="593FC4E8" w:rsidR="00162800" w:rsidRPr="00125512" w:rsidRDefault="005E765A" w:rsidP="00162800">
            <w:pPr>
              <w:pStyle w:val="TableText"/>
              <w:jc w:val="center"/>
              <w:rPr>
                <w:bCs/>
                <w:noProof/>
                <w:sz w:val="16"/>
                <w:szCs w:val="16"/>
                <w:lang w:val="en-CA"/>
              </w:rPr>
            </w:pPr>
            <w:r w:rsidRPr="00125512">
              <w:rPr>
                <w:bCs/>
                <w:noProof/>
                <w:sz w:val="16"/>
                <w:szCs w:val="16"/>
                <w:lang w:val="en-CA"/>
              </w:rPr>
              <w:t>0..8</w:t>
            </w:r>
          </w:p>
        </w:tc>
        <w:tc>
          <w:tcPr>
            <w:tcW w:w="1537" w:type="dxa"/>
            <w:vAlign w:val="center"/>
          </w:tcPr>
          <w:p w14:paraId="1202D1D9" w14:textId="72549C69" w:rsidR="00162800" w:rsidRPr="00125512" w:rsidRDefault="005E765A" w:rsidP="00162800">
            <w:pPr>
              <w:pStyle w:val="TableText"/>
              <w:jc w:val="center"/>
              <w:rPr>
                <w:bCs/>
                <w:noProof/>
                <w:sz w:val="16"/>
                <w:szCs w:val="16"/>
                <w:lang w:val="en-CA"/>
              </w:rPr>
            </w:pPr>
            <w:r w:rsidRPr="00125512">
              <w:rPr>
                <w:bCs/>
                <w:noProof/>
                <w:sz w:val="16"/>
                <w:szCs w:val="16"/>
                <w:lang w:val="en-CA"/>
              </w:rPr>
              <w:t>9..17</w:t>
            </w:r>
          </w:p>
        </w:tc>
        <w:tc>
          <w:tcPr>
            <w:tcW w:w="1538" w:type="dxa"/>
            <w:gridSpan w:val="2"/>
            <w:vAlign w:val="center"/>
          </w:tcPr>
          <w:p w14:paraId="11392F93" w14:textId="591CB198" w:rsidR="00162800" w:rsidRPr="00125512" w:rsidRDefault="005E765A" w:rsidP="00162800">
            <w:pPr>
              <w:pStyle w:val="TableText"/>
              <w:jc w:val="center"/>
              <w:rPr>
                <w:bCs/>
                <w:noProof/>
                <w:sz w:val="16"/>
                <w:szCs w:val="16"/>
                <w:lang w:val="en-CA"/>
              </w:rPr>
            </w:pPr>
            <w:r w:rsidRPr="00125512">
              <w:rPr>
                <w:bCs/>
                <w:noProof/>
                <w:sz w:val="16"/>
                <w:szCs w:val="16"/>
                <w:lang w:val="en-CA"/>
              </w:rPr>
              <w:t>18..26</w:t>
            </w:r>
          </w:p>
        </w:tc>
      </w:tr>
      <w:tr w:rsidR="00162800" w:rsidRPr="00F43CC3" w14:paraId="144794BA" w14:textId="77777777" w:rsidTr="009F4C4C">
        <w:trPr>
          <w:cantSplit/>
          <w:trHeight w:val="290"/>
          <w:jc w:val="center"/>
        </w:trPr>
        <w:tc>
          <w:tcPr>
            <w:tcW w:w="1635" w:type="dxa"/>
            <w:vMerge/>
          </w:tcPr>
          <w:p w14:paraId="70DDD5EB" w14:textId="5A6DD21F" w:rsidR="00162800" w:rsidRPr="00125512" w:rsidRDefault="00162800" w:rsidP="00162800">
            <w:pPr>
              <w:pStyle w:val="TableText"/>
              <w:keepLines w:val="0"/>
              <w:jc w:val="left"/>
              <w:rPr>
                <w:bCs/>
                <w:noProof/>
                <w:sz w:val="16"/>
                <w:szCs w:val="16"/>
                <w:lang w:val="en-CA"/>
              </w:rPr>
            </w:pPr>
          </w:p>
        </w:tc>
        <w:tc>
          <w:tcPr>
            <w:tcW w:w="2955" w:type="dxa"/>
            <w:vAlign w:val="center"/>
          </w:tcPr>
          <w:p w14:paraId="096499ED" w14:textId="3DC3FB3E" w:rsidR="00162800" w:rsidRPr="00125512" w:rsidRDefault="00162800" w:rsidP="00162800">
            <w:pPr>
              <w:pStyle w:val="TableText"/>
              <w:keepLines w:val="0"/>
              <w:jc w:val="left"/>
              <w:rPr>
                <w:bCs/>
                <w:noProof/>
                <w:sz w:val="16"/>
                <w:szCs w:val="16"/>
                <w:lang w:val="en-CA"/>
              </w:rPr>
            </w:pPr>
            <w:r w:rsidRPr="00125512">
              <w:rPr>
                <w:bCs/>
                <w:noProof/>
                <w:sz w:val="16"/>
                <w:szCs w:val="16"/>
                <w:lang w:val="en-CA"/>
              </w:rPr>
              <w:t>split_qt_flag</w:t>
            </w:r>
            <w:r w:rsidRPr="00125512" w:rsidDel="00E919AC">
              <w:rPr>
                <w:bCs/>
                <w:noProof/>
                <w:sz w:val="16"/>
                <w:szCs w:val="16"/>
                <w:lang w:val="en-CA"/>
              </w:rPr>
              <w:t xml:space="preserve"> </w:t>
            </w:r>
          </w:p>
        </w:tc>
        <w:tc>
          <w:tcPr>
            <w:tcW w:w="1008" w:type="dxa"/>
          </w:tcPr>
          <w:p w14:paraId="7371CED2" w14:textId="792AFB7F" w:rsidR="00162800" w:rsidRPr="00125512" w:rsidRDefault="006D5F7D" w:rsidP="00162800">
            <w:pPr>
              <w:pStyle w:val="TableText"/>
              <w:keepLines w:val="0"/>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_Ref15250837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60</w:t>
            </w:r>
            <w:r w:rsidRPr="00125512">
              <w:rPr>
                <w:noProof/>
                <w:sz w:val="16"/>
                <w:szCs w:val="16"/>
                <w:lang w:val="en-CA"/>
              </w:rPr>
              <w:fldChar w:fldCharType="end"/>
            </w:r>
          </w:p>
        </w:tc>
        <w:tc>
          <w:tcPr>
            <w:tcW w:w="1187" w:type="dxa"/>
            <w:vAlign w:val="center"/>
          </w:tcPr>
          <w:p w14:paraId="70183131" w14:textId="2D707B77" w:rsidR="00162800" w:rsidRPr="00125512" w:rsidRDefault="00ED366E" w:rsidP="00162800">
            <w:pPr>
              <w:pStyle w:val="TableText"/>
              <w:keepLines w:val="0"/>
              <w:jc w:val="center"/>
              <w:rPr>
                <w:bCs/>
                <w:noProof/>
                <w:sz w:val="16"/>
                <w:szCs w:val="16"/>
                <w:lang w:val="en-CA"/>
              </w:rPr>
            </w:pPr>
            <w:r w:rsidRPr="00125512">
              <w:rPr>
                <w:noProof/>
                <w:sz w:val="16"/>
                <w:szCs w:val="16"/>
                <w:lang w:val="en-CA"/>
              </w:rPr>
              <w:t>0..5</w:t>
            </w:r>
          </w:p>
        </w:tc>
        <w:tc>
          <w:tcPr>
            <w:tcW w:w="1537" w:type="dxa"/>
            <w:vAlign w:val="center"/>
          </w:tcPr>
          <w:p w14:paraId="6B241C02" w14:textId="0BE543ED" w:rsidR="00162800" w:rsidRPr="00125512" w:rsidRDefault="00ED366E" w:rsidP="00162800">
            <w:pPr>
              <w:pStyle w:val="TableText"/>
              <w:keepLines w:val="0"/>
              <w:jc w:val="center"/>
              <w:rPr>
                <w:bCs/>
                <w:noProof/>
                <w:sz w:val="16"/>
                <w:szCs w:val="16"/>
                <w:lang w:val="en-CA"/>
              </w:rPr>
            </w:pPr>
            <w:r w:rsidRPr="00125512">
              <w:rPr>
                <w:bCs/>
                <w:noProof/>
                <w:sz w:val="16"/>
                <w:szCs w:val="16"/>
                <w:lang w:val="en-CA"/>
              </w:rPr>
              <w:t>6..11</w:t>
            </w:r>
          </w:p>
        </w:tc>
        <w:tc>
          <w:tcPr>
            <w:tcW w:w="1538" w:type="dxa"/>
            <w:gridSpan w:val="2"/>
            <w:vAlign w:val="center"/>
          </w:tcPr>
          <w:p w14:paraId="635378A1" w14:textId="3AB5D222" w:rsidR="00162800" w:rsidRPr="00125512" w:rsidRDefault="00ED366E" w:rsidP="00162800">
            <w:pPr>
              <w:pStyle w:val="TableText"/>
              <w:keepLines w:val="0"/>
              <w:jc w:val="center"/>
              <w:rPr>
                <w:bCs/>
                <w:noProof/>
                <w:sz w:val="16"/>
                <w:szCs w:val="16"/>
                <w:lang w:val="en-CA"/>
              </w:rPr>
            </w:pPr>
            <w:r w:rsidRPr="00125512">
              <w:rPr>
                <w:bCs/>
                <w:noProof/>
                <w:sz w:val="16"/>
                <w:szCs w:val="16"/>
                <w:lang w:val="en-CA"/>
              </w:rPr>
              <w:t>12..17</w:t>
            </w:r>
          </w:p>
        </w:tc>
      </w:tr>
      <w:tr w:rsidR="00ED366E" w:rsidRPr="00F43CC3" w14:paraId="19ECB7D7" w14:textId="77777777" w:rsidTr="009F4C4C">
        <w:trPr>
          <w:cantSplit/>
          <w:trHeight w:val="290"/>
          <w:jc w:val="center"/>
        </w:trPr>
        <w:tc>
          <w:tcPr>
            <w:tcW w:w="1635" w:type="dxa"/>
            <w:vMerge/>
          </w:tcPr>
          <w:p w14:paraId="19216E0D" w14:textId="77777777" w:rsidR="00ED366E" w:rsidRPr="00125512" w:rsidRDefault="00ED366E" w:rsidP="00ED366E">
            <w:pPr>
              <w:pStyle w:val="TableText"/>
              <w:keepLines w:val="0"/>
              <w:jc w:val="left"/>
              <w:rPr>
                <w:bCs/>
                <w:noProof/>
                <w:sz w:val="16"/>
                <w:szCs w:val="16"/>
                <w:lang w:val="en-CA"/>
              </w:rPr>
            </w:pPr>
          </w:p>
        </w:tc>
        <w:tc>
          <w:tcPr>
            <w:tcW w:w="2955" w:type="dxa"/>
            <w:vAlign w:val="center"/>
          </w:tcPr>
          <w:p w14:paraId="3287B154" w14:textId="77777777" w:rsidR="00ED366E" w:rsidRPr="00125512" w:rsidRDefault="00ED366E" w:rsidP="00ED366E">
            <w:pPr>
              <w:pStyle w:val="TableText"/>
              <w:keepLines w:val="0"/>
              <w:jc w:val="left"/>
              <w:rPr>
                <w:bCs/>
                <w:noProof/>
                <w:sz w:val="16"/>
                <w:szCs w:val="16"/>
                <w:lang w:val="en-CA"/>
              </w:rPr>
            </w:pPr>
            <w:r w:rsidRPr="00125512">
              <w:rPr>
                <w:bCs/>
                <w:noProof/>
                <w:sz w:val="16"/>
                <w:szCs w:val="16"/>
                <w:lang w:val="en-CA"/>
              </w:rPr>
              <w:t>mtt_split_cu_vertical_flag</w:t>
            </w:r>
          </w:p>
        </w:tc>
        <w:tc>
          <w:tcPr>
            <w:tcW w:w="1008" w:type="dxa"/>
          </w:tcPr>
          <w:p w14:paraId="1AAABDBB" w14:textId="2FE60853" w:rsidR="00ED366E" w:rsidRPr="00125512" w:rsidRDefault="006D5F7D" w:rsidP="00ED366E">
            <w:pPr>
              <w:pStyle w:val="TableText"/>
              <w:keepLines w:val="0"/>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_Ref15250842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61</w:t>
            </w:r>
            <w:r w:rsidRPr="00125512">
              <w:rPr>
                <w:noProof/>
                <w:sz w:val="16"/>
                <w:szCs w:val="16"/>
                <w:lang w:val="en-CA"/>
              </w:rPr>
              <w:fldChar w:fldCharType="end"/>
            </w:r>
          </w:p>
        </w:tc>
        <w:tc>
          <w:tcPr>
            <w:tcW w:w="1187" w:type="dxa"/>
          </w:tcPr>
          <w:p w14:paraId="233D7D16" w14:textId="18171723" w:rsidR="00ED366E" w:rsidRPr="00125512" w:rsidRDefault="00ED366E" w:rsidP="00ED366E">
            <w:pPr>
              <w:pStyle w:val="TableText"/>
              <w:keepLines w:val="0"/>
              <w:jc w:val="center"/>
              <w:rPr>
                <w:bCs/>
                <w:noProof/>
                <w:sz w:val="16"/>
                <w:szCs w:val="16"/>
                <w:lang w:val="en-CA"/>
              </w:rPr>
            </w:pPr>
            <w:r w:rsidRPr="00125512">
              <w:rPr>
                <w:noProof/>
                <w:sz w:val="16"/>
                <w:szCs w:val="16"/>
                <w:lang w:val="en-CA"/>
              </w:rPr>
              <w:t>0..4</w:t>
            </w:r>
          </w:p>
        </w:tc>
        <w:tc>
          <w:tcPr>
            <w:tcW w:w="1537" w:type="dxa"/>
            <w:vAlign w:val="center"/>
          </w:tcPr>
          <w:p w14:paraId="08F479C8" w14:textId="48DF4A45" w:rsidR="00ED366E" w:rsidRPr="00125512" w:rsidRDefault="00ED366E" w:rsidP="00ED366E">
            <w:pPr>
              <w:pStyle w:val="TableText"/>
              <w:keepLines w:val="0"/>
              <w:jc w:val="center"/>
              <w:rPr>
                <w:bCs/>
                <w:noProof/>
                <w:sz w:val="16"/>
                <w:szCs w:val="16"/>
                <w:lang w:val="en-CA"/>
              </w:rPr>
            </w:pPr>
            <w:r w:rsidRPr="00125512">
              <w:rPr>
                <w:bCs/>
                <w:noProof/>
                <w:sz w:val="16"/>
                <w:szCs w:val="16"/>
                <w:lang w:val="en-CA"/>
              </w:rPr>
              <w:t>5..9</w:t>
            </w:r>
          </w:p>
        </w:tc>
        <w:tc>
          <w:tcPr>
            <w:tcW w:w="1538" w:type="dxa"/>
            <w:gridSpan w:val="2"/>
            <w:vAlign w:val="center"/>
          </w:tcPr>
          <w:p w14:paraId="25F09765" w14:textId="39310784" w:rsidR="00ED366E" w:rsidRPr="00125512" w:rsidRDefault="00ED366E" w:rsidP="00ED366E">
            <w:pPr>
              <w:pStyle w:val="TableText"/>
              <w:keepLines w:val="0"/>
              <w:jc w:val="center"/>
              <w:rPr>
                <w:bCs/>
                <w:noProof/>
                <w:sz w:val="16"/>
                <w:szCs w:val="16"/>
                <w:lang w:val="en-CA"/>
              </w:rPr>
            </w:pPr>
            <w:r w:rsidRPr="00125512">
              <w:rPr>
                <w:bCs/>
                <w:noProof/>
                <w:sz w:val="16"/>
                <w:szCs w:val="16"/>
                <w:lang w:val="en-CA"/>
              </w:rPr>
              <w:t>10..14</w:t>
            </w:r>
          </w:p>
        </w:tc>
      </w:tr>
      <w:tr w:rsidR="009D15A7" w:rsidRPr="00F43CC3" w14:paraId="15FA1918" w14:textId="77777777" w:rsidTr="009F4C4C">
        <w:trPr>
          <w:cantSplit/>
          <w:trHeight w:val="290"/>
          <w:jc w:val="center"/>
        </w:trPr>
        <w:tc>
          <w:tcPr>
            <w:tcW w:w="1635" w:type="dxa"/>
            <w:vMerge/>
          </w:tcPr>
          <w:p w14:paraId="295564C9" w14:textId="77777777" w:rsidR="009D15A7" w:rsidRPr="00125512" w:rsidRDefault="009D15A7" w:rsidP="009D15A7">
            <w:pPr>
              <w:pStyle w:val="TableText"/>
              <w:keepLines w:val="0"/>
              <w:jc w:val="left"/>
              <w:rPr>
                <w:bCs/>
                <w:noProof/>
                <w:sz w:val="16"/>
                <w:szCs w:val="16"/>
                <w:lang w:val="en-CA"/>
              </w:rPr>
            </w:pPr>
          </w:p>
        </w:tc>
        <w:tc>
          <w:tcPr>
            <w:tcW w:w="2955" w:type="dxa"/>
            <w:vAlign w:val="center"/>
          </w:tcPr>
          <w:p w14:paraId="4C0836E7" w14:textId="77777777" w:rsidR="009D15A7" w:rsidRPr="00125512" w:rsidRDefault="009D15A7" w:rsidP="009D15A7">
            <w:pPr>
              <w:pStyle w:val="TableText"/>
              <w:keepLines w:val="0"/>
              <w:jc w:val="left"/>
              <w:rPr>
                <w:bCs/>
                <w:noProof/>
                <w:sz w:val="16"/>
                <w:szCs w:val="16"/>
                <w:lang w:val="en-CA"/>
              </w:rPr>
            </w:pPr>
            <w:r w:rsidRPr="00125512">
              <w:rPr>
                <w:bCs/>
                <w:noProof/>
                <w:sz w:val="16"/>
                <w:szCs w:val="16"/>
                <w:lang w:val="en-CA"/>
              </w:rPr>
              <w:t>mtt_split_cu_binary_flag</w:t>
            </w:r>
          </w:p>
        </w:tc>
        <w:tc>
          <w:tcPr>
            <w:tcW w:w="1008" w:type="dxa"/>
          </w:tcPr>
          <w:p w14:paraId="722F2B7C" w14:textId="65C17C84" w:rsidR="009D15A7" w:rsidRPr="00125512" w:rsidRDefault="006D5F7D" w:rsidP="009D15A7">
            <w:pPr>
              <w:pStyle w:val="TableText"/>
              <w:keepLines w:val="0"/>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_Ref15250852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62</w:t>
            </w:r>
            <w:r w:rsidRPr="00125512">
              <w:rPr>
                <w:noProof/>
                <w:sz w:val="16"/>
                <w:szCs w:val="16"/>
                <w:lang w:val="en-CA"/>
              </w:rPr>
              <w:fldChar w:fldCharType="end"/>
            </w:r>
          </w:p>
        </w:tc>
        <w:tc>
          <w:tcPr>
            <w:tcW w:w="1187" w:type="dxa"/>
            <w:vAlign w:val="center"/>
          </w:tcPr>
          <w:p w14:paraId="16A41FA6" w14:textId="0A28B28A" w:rsidR="009D15A7" w:rsidRPr="00125512" w:rsidRDefault="009D15A7" w:rsidP="009D15A7">
            <w:pPr>
              <w:pStyle w:val="TableText"/>
              <w:keepLines w:val="0"/>
              <w:jc w:val="center"/>
              <w:rPr>
                <w:bCs/>
                <w:noProof/>
                <w:sz w:val="16"/>
                <w:szCs w:val="16"/>
                <w:lang w:val="en-CA"/>
              </w:rPr>
            </w:pPr>
            <w:r w:rsidRPr="00125512">
              <w:rPr>
                <w:bCs/>
                <w:noProof/>
                <w:sz w:val="16"/>
                <w:szCs w:val="16"/>
                <w:lang w:val="en-CA"/>
              </w:rPr>
              <w:t>0..3</w:t>
            </w:r>
          </w:p>
        </w:tc>
        <w:tc>
          <w:tcPr>
            <w:tcW w:w="1537" w:type="dxa"/>
            <w:vAlign w:val="center"/>
          </w:tcPr>
          <w:p w14:paraId="315ED07D" w14:textId="5655FE92" w:rsidR="009D15A7" w:rsidRPr="00125512" w:rsidRDefault="009D15A7" w:rsidP="009D15A7">
            <w:pPr>
              <w:pStyle w:val="TableText"/>
              <w:keepLines w:val="0"/>
              <w:jc w:val="center"/>
              <w:rPr>
                <w:bCs/>
                <w:noProof/>
                <w:sz w:val="16"/>
                <w:szCs w:val="16"/>
                <w:lang w:val="en-CA"/>
              </w:rPr>
            </w:pPr>
            <w:r w:rsidRPr="00125512">
              <w:rPr>
                <w:bCs/>
                <w:noProof/>
                <w:sz w:val="16"/>
                <w:szCs w:val="16"/>
                <w:lang w:val="en-CA"/>
              </w:rPr>
              <w:t>4..7</w:t>
            </w:r>
          </w:p>
        </w:tc>
        <w:tc>
          <w:tcPr>
            <w:tcW w:w="1538" w:type="dxa"/>
            <w:gridSpan w:val="2"/>
            <w:vAlign w:val="center"/>
          </w:tcPr>
          <w:p w14:paraId="1D711332" w14:textId="3C1407D9" w:rsidR="009D15A7" w:rsidRPr="00125512" w:rsidRDefault="009D15A7" w:rsidP="009D15A7">
            <w:pPr>
              <w:pStyle w:val="TableText"/>
              <w:keepLines w:val="0"/>
              <w:jc w:val="center"/>
              <w:rPr>
                <w:bCs/>
                <w:noProof/>
                <w:sz w:val="16"/>
                <w:szCs w:val="16"/>
                <w:lang w:val="en-CA"/>
              </w:rPr>
            </w:pPr>
            <w:r w:rsidRPr="00125512">
              <w:rPr>
                <w:bCs/>
                <w:noProof/>
                <w:sz w:val="16"/>
                <w:szCs w:val="16"/>
                <w:lang w:val="en-CA"/>
              </w:rPr>
              <w:t>8..11</w:t>
            </w:r>
          </w:p>
        </w:tc>
      </w:tr>
      <w:tr w:rsidR="00ED366E" w:rsidRPr="00F43CC3" w14:paraId="71687654" w14:textId="77777777" w:rsidTr="009F4C4C">
        <w:trPr>
          <w:cantSplit/>
          <w:trHeight w:val="290"/>
          <w:jc w:val="center"/>
        </w:trPr>
        <w:tc>
          <w:tcPr>
            <w:tcW w:w="1635" w:type="dxa"/>
            <w:vMerge/>
          </w:tcPr>
          <w:p w14:paraId="699001D9" w14:textId="77777777" w:rsidR="00ED366E" w:rsidRPr="00125512" w:rsidRDefault="00ED366E" w:rsidP="00ED366E">
            <w:pPr>
              <w:pStyle w:val="TableText"/>
              <w:keepLines w:val="0"/>
              <w:jc w:val="left"/>
              <w:rPr>
                <w:bCs/>
                <w:noProof/>
                <w:sz w:val="16"/>
                <w:szCs w:val="16"/>
                <w:lang w:val="en-CA"/>
              </w:rPr>
            </w:pPr>
          </w:p>
        </w:tc>
        <w:tc>
          <w:tcPr>
            <w:tcW w:w="2955" w:type="dxa"/>
            <w:vAlign w:val="center"/>
          </w:tcPr>
          <w:p w14:paraId="54A3DFA3" w14:textId="3E16DDDB" w:rsidR="00ED366E" w:rsidRPr="00125512" w:rsidRDefault="00ED366E" w:rsidP="00ED366E">
            <w:pPr>
              <w:pStyle w:val="TableText"/>
              <w:keepLines w:val="0"/>
              <w:jc w:val="left"/>
              <w:rPr>
                <w:bCs/>
                <w:noProof/>
                <w:sz w:val="16"/>
                <w:szCs w:val="16"/>
                <w:lang w:val="en-CA"/>
              </w:rPr>
            </w:pPr>
            <w:r w:rsidRPr="00125512">
              <w:rPr>
                <w:bCs/>
                <w:noProof/>
                <w:sz w:val="16"/>
                <w:szCs w:val="16"/>
                <w:lang w:val="en-CA"/>
              </w:rPr>
              <w:t>mode_constraint_flag</w:t>
            </w:r>
          </w:p>
        </w:tc>
        <w:tc>
          <w:tcPr>
            <w:tcW w:w="1008" w:type="dxa"/>
          </w:tcPr>
          <w:p w14:paraId="2DC74915" w14:textId="35DCEB3A" w:rsidR="00ED366E" w:rsidRPr="00125512" w:rsidRDefault="006D5F7D" w:rsidP="00ED366E">
            <w:pPr>
              <w:pStyle w:val="TableText"/>
              <w:keepLines w:val="0"/>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_Ref15250857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63</w:t>
            </w:r>
            <w:r w:rsidRPr="00125512">
              <w:rPr>
                <w:noProof/>
                <w:sz w:val="16"/>
                <w:szCs w:val="16"/>
                <w:lang w:val="en-CA"/>
              </w:rPr>
              <w:fldChar w:fldCharType="end"/>
            </w:r>
          </w:p>
        </w:tc>
        <w:tc>
          <w:tcPr>
            <w:tcW w:w="1187" w:type="dxa"/>
            <w:vAlign w:val="center"/>
          </w:tcPr>
          <w:p w14:paraId="514B6E70" w14:textId="3549FDEF" w:rsidR="00ED366E" w:rsidRPr="00125512" w:rsidRDefault="00ED366E" w:rsidP="00ED366E">
            <w:pPr>
              <w:pStyle w:val="TableText"/>
              <w:keepLines w:val="0"/>
              <w:jc w:val="center"/>
              <w:rPr>
                <w:bCs/>
                <w:noProof/>
                <w:sz w:val="16"/>
                <w:szCs w:val="16"/>
                <w:lang w:val="en-CA"/>
              </w:rPr>
            </w:pPr>
            <w:r w:rsidRPr="00125512">
              <w:rPr>
                <w:bCs/>
                <w:noProof/>
                <w:sz w:val="16"/>
                <w:szCs w:val="16"/>
                <w:lang w:val="en-CA"/>
              </w:rPr>
              <w:t>0..1</w:t>
            </w:r>
          </w:p>
        </w:tc>
        <w:tc>
          <w:tcPr>
            <w:tcW w:w="1537" w:type="dxa"/>
            <w:vAlign w:val="center"/>
          </w:tcPr>
          <w:p w14:paraId="55D8A749" w14:textId="19D88A48" w:rsidR="00ED366E" w:rsidRPr="00125512" w:rsidRDefault="00ED366E" w:rsidP="00ED366E">
            <w:pPr>
              <w:pStyle w:val="TableText"/>
              <w:keepLines w:val="0"/>
              <w:jc w:val="center"/>
              <w:rPr>
                <w:bCs/>
                <w:noProof/>
                <w:sz w:val="16"/>
                <w:szCs w:val="16"/>
                <w:lang w:val="en-CA"/>
              </w:rPr>
            </w:pPr>
            <w:r w:rsidRPr="00125512">
              <w:rPr>
                <w:bCs/>
                <w:noProof/>
                <w:sz w:val="16"/>
                <w:szCs w:val="16"/>
                <w:lang w:val="en-CA"/>
              </w:rPr>
              <w:t>2..3</w:t>
            </w:r>
          </w:p>
        </w:tc>
        <w:tc>
          <w:tcPr>
            <w:tcW w:w="1538" w:type="dxa"/>
            <w:gridSpan w:val="2"/>
            <w:vAlign w:val="center"/>
          </w:tcPr>
          <w:p w14:paraId="73968B3C" w14:textId="233DABFF" w:rsidR="00ED366E" w:rsidRPr="00125512" w:rsidRDefault="00ED366E" w:rsidP="00ED366E">
            <w:pPr>
              <w:pStyle w:val="TableText"/>
              <w:keepLines w:val="0"/>
              <w:jc w:val="center"/>
              <w:rPr>
                <w:bCs/>
                <w:noProof/>
                <w:sz w:val="16"/>
                <w:szCs w:val="16"/>
                <w:lang w:val="en-CA"/>
              </w:rPr>
            </w:pPr>
            <w:r w:rsidRPr="00125512">
              <w:rPr>
                <w:bCs/>
                <w:noProof/>
                <w:sz w:val="16"/>
                <w:szCs w:val="16"/>
                <w:lang w:val="en-CA"/>
              </w:rPr>
              <w:t>4..5</w:t>
            </w:r>
          </w:p>
        </w:tc>
      </w:tr>
      <w:tr w:rsidR="001035D7" w:rsidRPr="00F43CC3" w14:paraId="2D6CDC79" w14:textId="77777777" w:rsidTr="009F4C4C">
        <w:trPr>
          <w:cantSplit/>
          <w:trHeight w:val="290"/>
          <w:jc w:val="center"/>
        </w:trPr>
        <w:tc>
          <w:tcPr>
            <w:tcW w:w="1635" w:type="dxa"/>
            <w:vMerge w:val="restart"/>
          </w:tcPr>
          <w:p w14:paraId="36A15C7A" w14:textId="77777777" w:rsidR="001035D7" w:rsidRPr="00125512" w:rsidRDefault="001035D7" w:rsidP="00162800">
            <w:pPr>
              <w:pStyle w:val="TableText"/>
              <w:keepNext/>
              <w:jc w:val="left"/>
              <w:rPr>
                <w:bCs/>
                <w:noProof/>
                <w:sz w:val="16"/>
                <w:szCs w:val="16"/>
                <w:lang w:val="en-CA"/>
              </w:rPr>
            </w:pPr>
            <w:r w:rsidRPr="00125512">
              <w:rPr>
                <w:bCs/>
                <w:noProof/>
                <w:sz w:val="16"/>
                <w:szCs w:val="16"/>
                <w:lang w:val="en-CA"/>
              </w:rPr>
              <w:lastRenderedPageBreak/>
              <w:t>coding_unit( )</w:t>
            </w:r>
          </w:p>
        </w:tc>
        <w:tc>
          <w:tcPr>
            <w:tcW w:w="2955" w:type="dxa"/>
            <w:vAlign w:val="center"/>
          </w:tcPr>
          <w:p w14:paraId="676574FB" w14:textId="77777777" w:rsidR="001035D7" w:rsidRPr="00125512" w:rsidRDefault="001035D7" w:rsidP="00162800">
            <w:pPr>
              <w:pStyle w:val="TableText"/>
              <w:keepNext/>
              <w:jc w:val="left"/>
              <w:rPr>
                <w:bCs/>
                <w:noProof/>
                <w:sz w:val="16"/>
                <w:szCs w:val="16"/>
                <w:lang w:val="en-CA"/>
              </w:rPr>
            </w:pPr>
            <w:r w:rsidRPr="00125512">
              <w:rPr>
                <w:noProof/>
                <w:sz w:val="16"/>
                <w:szCs w:val="16"/>
                <w:lang w:val="en-CA" w:eastAsia="ko-KR"/>
              </w:rPr>
              <w:t>cu_skip_flag</w:t>
            </w:r>
            <w:r w:rsidRPr="00125512">
              <w:rPr>
                <w:rFonts w:eastAsia="PMingLiU"/>
                <w:noProof/>
                <w:sz w:val="16"/>
                <w:szCs w:val="16"/>
                <w:lang w:val="en-CA" w:eastAsia="zh-TW"/>
              </w:rPr>
              <w:t>[ ][ ]</w:t>
            </w:r>
          </w:p>
        </w:tc>
        <w:tc>
          <w:tcPr>
            <w:tcW w:w="1008" w:type="dxa"/>
          </w:tcPr>
          <w:p w14:paraId="3A45B805" w14:textId="7AC1F7FC" w:rsidR="001035D7" w:rsidRPr="00125512" w:rsidRDefault="001035D7" w:rsidP="00162800">
            <w:pPr>
              <w:pStyle w:val="TableText"/>
              <w:keepNext/>
              <w:jc w:val="center"/>
              <w:rPr>
                <w:bCs/>
                <w:noProof/>
                <w:sz w:val="16"/>
                <w:szCs w:val="16"/>
                <w:lang w:val="en-CA"/>
              </w:rPr>
            </w:pPr>
            <w:r w:rsidRPr="00125512">
              <w:rPr>
                <w:bCs/>
                <w:noProof/>
                <w:sz w:val="16"/>
                <w:szCs w:val="16"/>
                <w:lang w:val="en-CA"/>
              </w:rPr>
              <w:fldChar w:fldCharType="begin" w:fldLock="1"/>
            </w:r>
            <w:r w:rsidRPr="00125512">
              <w:rPr>
                <w:bCs/>
                <w:noProof/>
                <w:sz w:val="16"/>
                <w:szCs w:val="16"/>
                <w:lang w:val="en-CA"/>
              </w:rPr>
              <w:instrText xml:space="preserve"> REF _Ref15250860 \h </w:instrText>
            </w:r>
            <w:r w:rsidRPr="00125512">
              <w:rPr>
                <w:bCs/>
                <w:noProof/>
                <w:sz w:val="16"/>
                <w:szCs w:val="16"/>
                <w:lang w:val="en-CA"/>
              </w:rPr>
            </w:r>
            <w:r w:rsidRPr="00125512">
              <w:rPr>
                <w:bCs/>
                <w:noProof/>
                <w:sz w:val="16"/>
                <w:szCs w:val="16"/>
                <w:lang w:val="en-CA"/>
              </w:rPr>
              <w:fldChar w:fldCharType="separate"/>
            </w:r>
            <w:r w:rsidR="007032F8" w:rsidRPr="00125512">
              <w:rPr>
                <w:noProof/>
                <w:lang w:val="en-CA"/>
              </w:rPr>
              <w:t>Table </w:t>
            </w:r>
            <w:r w:rsidR="007032F8">
              <w:rPr>
                <w:noProof/>
                <w:lang w:val="en-CA"/>
              </w:rPr>
              <w:t>64</w:t>
            </w:r>
            <w:r w:rsidRPr="00125512">
              <w:rPr>
                <w:bCs/>
                <w:noProof/>
                <w:sz w:val="16"/>
                <w:szCs w:val="16"/>
                <w:lang w:val="en-CA"/>
              </w:rPr>
              <w:fldChar w:fldCharType="end"/>
            </w:r>
          </w:p>
        </w:tc>
        <w:tc>
          <w:tcPr>
            <w:tcW w:w="1187" w:type="dxa"/>
            <w:vAlign w:val="center"/>
          </w:tcPr>
          <w:p w14:paraId="1FB174CE" w14:textId="05EF7FCC" w:rsidR="001035D7" w:rsidRPr="00125512" w:rsidRDefault="001035D7" w:rsidP="00162800">
            <w:pPr>
              <w:pStyle w:val="TableText"/>
              <w:keepNext/>
              <w:jc w:val="center"/>
              <w:rPr>
                <w:bCs/>
                <w:noProof/>
                <w:sz w:val="16"/>
                <w:szCs w:val="16"/>
                <w:lang w:val="en-CA"/>
              </w:rPr>
            </w:pPr>
            <w:r w:rsidRPr="00125512">
              <w:rPr>
                <w:bCs/>
                <w:noProof/>
                <w:sz w:val="16"/>
                <w:szCs w:val="16"/>
                <w:lang w:val="en-CA"/>
              </w:rPr>
              <w:t>0..2</w:t>
            </w:r>
          </w:p>
        </w:tc>
        <w:tc>
          <w:tcPr>
            <w:tcW w:w="1537" w:type="dxa"/>
            <w:vAlign w:val="center"/>
          </w:tcPr>
          <w:p w14:paraId="75DAC645" w14:textId="4DC025FF" w:rsidR="001035D7" w:rsidRPr="00125512" w:rsidRDefault="001035D7" w:rsidP="00162800">
            <w:pPr>
              <w:pStyle w:val="TableText"/>
              <w:keepNext/>
              <w:jc w:val="center"/>
              <w:rPr>
                <w:bCs/>
                <w:noProof/>
                <w:sz w:val="16"/>
                <w:szCs w:val="16"/>
                <w:lang w:val="en-CA"/>
              </w:rPr>
            </w:pPr>
            <w:r w:rsidRPr="00125512">
              <w:rPr>
                <w:bCs/>
                <w:noProof/>
                <w:sz w:val="16"/>
                <w:szCs w:val="16"/>
                <w:lang w:val="en-CA"/>
              </w:rPr>
              <w:t>3..5</w:t>
            </w:r>
          </w:p>
        </w:tc>
        <w:tc>
          <w:tcPr>
            <w:tcW w:w="1538" w:type="dxa"/>
            <w:gridSpan w:val="2"/>
            <w:vAlign w:val="center"/>
          </w:tcPr>
          <w:p w14:paraId="64F53130" w14:textId="5F7E78C8" w:rsidR="001035D7" w:rsidRPr="00125512" w:rsidRDefault="001035D7" w:rsidP="00162800">
            <w:pPr>
              <w:pStyle w:val="TableText"/>
              <w:keepNext/>
              <w:jc w:val="center"/>
              <w:rPr>
                <w:bCs/>
                <w:noProof/>
                <w:sz w:val="16"/>
                <w:szCs w:val="16"/>
                <w:lang w:val="en-CA"/>
              </w:rPr>
            </w:pPr>
            <w:r w:rsidRPr="00125512">
              <w:rPr>
                <w:bCs/>
                <w:noProof/>
                <w:sz w:val="16"/>
                <w:szCs w:val="16"/>
                <w:lang w:val="en-CA"/>
              </w:rPr>
              <w:t>6..8</w:t>
            </w:r>
          </w:p>
        </w:tc>
      </w:tr>
      <w:tr w:rsidR="001035D7" w:rsidRPr="00F43CC3" w14:paraId="1889A7ED" w14:textId="77777777" w:rsidTr="009F4C4C">
        <w:trPr>
          <w:cantSplit/>
          <w:trHeight w:val="290"/>
          <w:jc w:val="center"/>
        </w:trPr>
        <w:tc>
          <w:tcPr>
            <w:tcW w:w="1635" w:type="dxa"/>
            <w:vMerge/>
          </w:tcPr>
          <w:p w14:paraId="4452E639" w14:textId="77777777" w:rsidR="001035D7" w:rsidRPr="00125512" w:rsidRDefault="001035D7" w:rsidP="00162800">
            <w:pPr>
              <w:pStyle w:val="TableText"/>
              <w:keepNext/>
              <w:jc w:val="left"/>
              <w:rPr>
                <w:bCs/>
                <w:noProof/>
                <w:sz w:val="16"/>
                <w:szCs w:val="16"/>
                <w:lang w:val="en-CA"/>
              </w:rPr>
            </w:pPr>
          </w:p>
        </w:tc>
        <w:tc>
          <w:tcPr>
            <w:tcW w:w="2955" w:type="dxa"/>
          </w:tcPr>
          <w:p w14:paraId="3B56F17F" w14:textId="77777777" w:rsidR="001035D7" w:rsidRPr="00125512" w:rsidRDefault="001035D7" w:rsidP="00162800">
            <w:pPr>
              <w:pStyle w:val="TableText"/>
              <w:keepNext/>
              <w:jc w:val="left"/>
              <w:rPr>
                <w:noProof/>
                <w:sz w:val="16"/>
                <w:szCs w:val="16"/>
                <w:lang w:val="en-CA" w:eastAsia="ko-KR"/>
              </w:rPr>
            </w:pPr>
            <w:r w:rsidRPr="00125512">
              <w:rPr>
                <w:noProof/>
                <w:sz w:val="16"/>
                <w:szCs w:val="16"/>
                <w:lang w:val="en-CA" w:eastAsia="ko-KR"/>
              </w:rPr>
              <w:t>pred_mode_ibc_flag</w:t>
            </w:r>
          </w:p>
        </w:tc>
        <w:tc>
          <w:tcPr>
            <w:tcW w:w="1008" w:type="dxa"/>
          </w:tcPr>
          <w:p w14:paraId="117B7858" w14:textId="50A799B8" w:rsidR="001035D7" w:rsidRPr="00125512" w:rsidRDefault="001035D7" w:rsidP="00162800">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_Ref15250865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65</w:t>
            </w:r>
            <w:r w:rsidRPr="00125512">
              <w:rPr>
                <w:noProof/>
                <w:sz w:val="16"/>
                <w:szCs w:val="16"/>
                <w:lang w:val="en-CA"/>
              </w:rPr>
              <w:fldChar w:fldCharType="end"/>
            </w:r>
          </w:p>
        </w:tc>
        <w:tc>
          <w:tcPr>
            <w:tcW w:w="1187" w:type="dxa"/>
            <w:vAlign w:val="center"/>
          </w:tcPr>
          <w:p w14:paraId="48C48E54" w14:textId="0827B760" w:rsidR="001035D7" w:rsidRPr="00125512" w:rsidRDefault="001035D7" w:rsidP="00162800">
            <w:pPr>
              <w:pStyle w:val="TableText"/>
              <w:keepNext/>
              <w:jc w:val="center"/>
              <w:rPr>
                <w:bCs/>
                <w:noProof/>
                <w:sz w:val="16"/>
                <w:szCs w:val="16"/>
                <w:lang w:val="en-CA"/>
              </w:rPr>
            </w:pPr>
            <w:r w:rsidRPr="00125512">
              <w:rPr>
                <w:bCs/>
                <w:noProof/>
                <w:sz w:val="16"/>
                <w:szCs w:val="16"/>
                <w:lang w:val="en-CA"/>
              </w:rPr>
              <w:t>0..3</w:t>
            </w:r>
          </w:p>
        </w:tc>
        <w:tc>
          <w:tcPr>
            <w:tcW w:w="1537" w:type="dxa"/>
            <w:vAlign w:val="center"/>
          </w:tcPr>
          <w:p w14:paraId="3794F57F" w14:textId="1F6DBE00" w:rsidR="001035D7" w:rsidRPr="00125512" w:rsidRDefault="001035D7" w:rsidP="00162800">
            <w:pPr>
              <w:pStyle w:val="TableText"/>
              <w:keepNext/>
              <w:jc w:val="center"/>
              <w:rPr>
                <w:bCs/>
                <w:noProof/>
                <w:sz w:val="16"/>
                <w:szCs w:val="16"/>
                <w:lang w:val="en-CA"/>
              </w:rPr>
            </w:pPr>
            <w:r w:rsidRPr="00125512">
              <w:rPr>
                <w:bCs/>
                <w:noProof/>
                <w:sz w:val="16"/>
                <w:szCs w:val="16"/>
                <w:lang w:val="en-CA"/>
              </w:rPr>
              <w:t>4..7</w:t>
            </w:r>
          </w:p>
        </w:tc>
        <w:tc>
          <w:tcPr>
            <w:tcW w:w="1538" w:type="dxa"/>
            <w:gridSpan w:val="2"/>
            <w:vAlign w:val="center"/>
          </w:tcPr>
          <w:p w14:paraId="689ADFD4" w14:textId="2987A51C" w:rsidR="001035D7" w:rsidRPr="00125512" w:rsidRDefault="001035D7" w:rsidP="00162800">
            <w:pPr>
              <w:pStyle w:val="TableText"/>
              <w:keepNext/>
              <w:jc w:val="center"/>
              <w:rPr>
                <w:bCs/>
                <w:noProof/>
                <w:sz w:val="16"/>
                <w:szCs w:val="16"/>
                <w:lang w:val="en-CA"/>
              </w:rPr>
            </w:pPr>
            <w:r w:rsidRPr="00125512">
              <w:rPr>
                <w:bCs/>
                <w:noProof/>
                <w:sz w:val="16"/>
                <w:szCs w:val="16"/>
                <w:lang w:val="en-CA"/>
              </w:rPr>
              <w:t>8..11</w:t>
            </w:r>
          </w:p>
        </w:tc>
      </w:tr>
      <w:tr w:rsidR="001035D7" w:rsidRPr="00F43CC3" w14:paraId="23E46EE2" w14:textId="77777777" w:rsidTr="009F4C4C">
        <w:trPr>
          <w:cantSplit/>
          <w:trHeight w:val="290"/>
          <w:jc w:val="center"/>
        </w:trPr>
        <w:tc>
          <w:tcPr>
            <w:tcW w:w="1635" w:type="dxa"/>
            <w:vMerge/>
          </w:tcPr>
          <w:p w14:paraId="73FBF5C1" w14:textId="77777777" w:rsidR="001035D7" w:rsidRPr="00125512" w:rsidRDefault="001035D7" w:rsidP="00726297">
            <w:pPr>
              <w:pStyle w:val="TableText"/>
              <w:keepNext/>
              <w:jc w:val="left"/>
              <w:rPr>
                <w:noProof/>
                <w:sz w:val="16"/>
                <w:szCs w:val="16"/>
                <w:lang w:val="en-CA" w:eastAsia="ko-KR"/>
              </w:rPr>
            </w:pPr>
          </w:p>
        </w:tc>
        <w:tc>
          <w:tcPr>
            <w:tcW w:w="2955" w:type="dxa"/>
            <w:vAlign w:val="center"/>
          </w:tcPr>
          <w:p w14:paraId="240FD1F8" w14:textId="77777777" w:rsidR="001035D7" w:rsidRPr="00125512" w:rsidRDefault="001035D7" w:rsidP="00726297">
            <w:pPr>
              <w:pStyle w:val="TableText"/>
              <w:keepNext/>
              <w:jc w:val="left"/>
              <w:rPr>
                <w:noProof/>
                <w:sz w:val="16"/>
                <w:szCs w:val="16"/>
                <w:lang w:val="en-CA" w:eastAsia="ko-KR"/>
              </w:rPr>
            </w:pPr>
            <w:r w:rsidRPr="00125512">
              <w:rPr>
                <w:noProof/>
                <w:sz w:val="16"/>
                <w:szCs w:val="16"/>
                <w:lang w:val="en-CA" w:eastAsia="ko-KR"/>
              </w:rPr>
              <w:t>pred_mode_flag</w:t>
            </w:r>
          </w:p>
        </w:tc>
        <w:tc>
          <w:tcPr>
            <w:tcW w:w="1008" w:type="dxa"/>
          </w:tcPr>
          <w:p w14:paraId="0DF6DD74" w14:textId="6B26F08F" w:rsidR="001035D7" w:rsidRPr="00125512" w:rsidRDefault="001035D7" w:rsidP="00726297">
            <w:pPr>
              <w:pStyle w:val="TableText"/>
              <w:keepNext/>
              <w:jc w:val="center"/>
              <w:rPr>
                <w:iCs/>
                <w:noProof/>
                <w:sz w:val="16"/>
                <w:szCs w:val="16"/>
                <w:lang w:val="en-CA"/>
              </w:rPr>
            </w:pPr>
            <w:r w:rsidRPr="00125512">
              <w:rPr>
                <w:iCs/>
                <w:noProof/>
                <w:sz w:val="16"/>
                <w:szCs w:val="16"/>
                <w:lang w:val="en-CA"/>
              </w:rPr>
              <w:fldChar w:fldCharType="begin" w:fldLock="1"/>
            </w:r>
            <w:r w:rsidRPr="00125512">
              <w:rPr>
                <w:iCs/>
                <w:noProof/>
                <w:sz w:val="16"/>
                <w:szCs w:val="16"/>
                <w:lang w:val="en-CA"/>
              </w:rPr>
              <w:instrText xml:space="preserve"> REF _Ref15250869 \h </w:instrText>
            </w:r>
            <w:r w:rsidRPr="00125512">
              <w:rPr>
                <w:iCs/>
                <w:noProof/>
                <w:sz w:val="16"/>
                <w:szCs w:val="16"/>
                <w:lang w:val="en-CA"/>
              </w:rPr>
            </w:r>
            <w:r w:rsidRPr="00125512">
              <w:rPr>
                <w:iCs/>
                <w:noProof/>
                <w:sz w:val="16"/>
                <w:szCs w:val="16"/>
                <w:lang w:val="en-CA"/>
              </w:rPr>
              <w:fldChar w:fldCharType="separate"/>
            </w:r>
            <w:r w:rsidR="007032F8" w:rsidRPr="00125512">
              <w:rPr>
                <w:noProof/>
                <w:lang w:val="en-CA"/>
              </w:rPr>
              <w:t>Table </w:t>
            </w:r>
            <w:r w:rsidR="007032F8">
              <w:rPr>
                <w:noProof/>
                <w:lang w:val="en-CA"/>
              </w:rPr>
              <w:t>66</w:t>
            </w:r>
            <w:r w:rsidRPr="00125512">
              <w:rPr>
                <w:iCs/>
                <w:noProof/>
                <w:sz w:val="16"/>
                <w:szCs w:val="16"/>
                <w:lang w:val="en-CA"/>
              </w:rPr>
              <w:fldChar w:fldCharType="end"/>
            </w:r>
          </w:p>
        </w:tc>
        <w:tc>
          <w:tcPr>
            <w:tcW w:w="1187" w:type="dxa"/>
            <w:vAlign w:val="center"/>
          </w:tcPr>
          <w:p w14:paraId="529A741F" w14:textId="26B7A2D4" w:rsidR="001035D7" w:rsidRPr="00125512" w:rsidRDefault="001035D7" w:rsidP="00726297">
            <w:pPr>
              <w:pStyle w:val="TableText"/>
              <w:keepNext/>
              <w:jc w:val="center"/>
              <w:rPr>
                <w:noProof/>
                <w:sz w:val="16"/>
                <w:szCs w:val="16"/>
                <w:lang w:val="en-CA" w:eastAsia="ko-KR"/>
              </w:rPr>
            </w:pPr>
          </w:p>
        </w:tc>
        <w:tc>
          <w:tcPr>
            <w:tcW w:w="1537" w:type="dxa"/>
            <w:vAlign w:val="center"/>
          </w:tcPr>
          <w:p w14:paraId="0A659FF5" w14:textId="75B2E3B9" w:rsidR="001035D7" w:rsidRPr="00125512" w:rsidRDefault="001035D7" w:rsidP="00726297">
            <w:pPr>
              <w:pStyle w:val="TableText"/>
              <w:keepNext/>
              <w:jc w:val="center"/>
              <w:rPr>
                <w:noProof/>
                <w:sz w:val="16"/>
                <w:szCs w:val="16"/>
                <w:lang w:val="en-CA" w:eastAsia="ko-KR"/>
              </w:rPr>
            </w:pPr>
            <w:r w:rsidRPr="00125512">
              <w:rPr>
                <w:bCs/>
                <w:noProof/>
                <w:sz w:val="16"/>
                <w:szCs w:val="16"/>
                <w:lang w:val="en-CA"/>
              </w:rPr>
              <w:t>0..1</w:t>
            </w:r>
          </w:p>
        </w:tc>
        <w:tc>
          <w:tcPr>
            <w:tcW w:w="1538" w:type="dxa"/>
            <w:gridSpan w:val="2"/>
            <w:vAlign w:val="center"/>
          </w:tcPr>
          <w:p w14:paraId="77B6338C" w14:textId="5D6BB240" w:rsidR="001035D7" w:rsidRPr="00125512" w:rsidRDefault="001035D7" w:rsidP="00726297">
            <w:pPr>
              <w:pStyle w:val="TableText"/>
              <w:keepNext/>
              <w:jc w:val="center"/>
              <w:rPr>
                <w:noProof/>
                <w:sz w:val="16"/>
                <w:szCs w:val="16"/>
                <w:lang w:val="en-CA" w:eastAsia="ko-KR"/>
              </w:rPr>
            </w:pPr>
            <w:r w:rsidRPr="00125512">
              <w:rPr>
                <w:bCs/>
                <w:noProof/>
                <w:sz w:val="16"/>
                <w:szCs w:val="16"/>
                <w:lang w:val="en-CA"/>
              </w:rPr>
              <w:t>2..3</w:t>
            </w:r>
          </w:p>
        </w:tc>
      </w:tr>
      <w:tr w:rsidR="001035D7" w:rsidRPr="00F43CC3" w14:paraId="7137AA7F" w14:textId="77777777" w:rsidTr="009F4C4C">
        <w:trPr>
          <w:cantSplit/>
          <w:trHeight w:val="290"/>
          <w:jc w:val="center"/>
        </w:trPr>
        <w:tc>
          <w:tcPr>
            <w:tcW w:w="1635" w:type="dxa"/>
            <w:vMerge/>
          </w:tcPr>
          <w:p w14:paraId="6C4F9FCE" w14:textId="77777777" w:rsidR="001035D7" w:rsidRPr="00125512" w:rsidRDefault="001035D7" w:rsidP="00924346">
            <w:pPr>
              <w:pStyle w:val="TableText"/>
              <w:keepNext/>
              <w:jc w:val="left"/>
              <w:rPr>
                <w:noProof/>
                <w:sz w:val="16"/>
                <w:szCs w:val="16"/>
                <w:lang w:val="en-CA" w:eastAsia="ko-KR"/>
              </w:rPr>
            </w:pPr>
          </w:p>
        </w:tc>
        <w:tc>
          <w:tcPr>
            <w:tcW w:w="2955" w:type="dxa"/>
            <w:vAlign w:val="center"/>
          </w:tcPr>
          <w:p w14:paraId="45B292C1" w14:textId="19F562A0" w:rsidR="001035D7" w:rsidRPr="00125512" w:rsidRDefault="001035D7" w:rsidP="00924346">
            <w:pPr>
              <w:pStyle w:val="TableText"/>
              <w:keepNext/>
              <w:jc w:val="left"/>
              <w:rPr>
                <w:noProof/>
                <w:sz w:val="16"/>
                <w:szCs w:val="16"/>
                <w:lang w:val="en-CA" w:eastAsia="ko-KR"/>
              </w:rPr>
            </w:pPr>
            <w:r w:rsidRPr="00125512">
              <w:rPr>
                <w:noProof/>
                <w:sz w:val="16"/>
                <w:szCs w:val="16"/>
                <w:lang w:val="en-CA" w:eastAsia="ko-KR"/>
              </w:rPr>
              <w:t>pred_mode_plt_flag</w:t>
            </w:r>
          </w:p>
        </w:tc>
        <w:tc>
          <w:tcPr>
            <w:tcW w:w="1008" w:type="dxa"/>
          </w:tcPr>
          <w:p w14:paraId="6EB4C5C2" w14:textId="69C49676" w:rsidR="001035D7" w:rsidRPr="00125512" w:rsidRDefault="001035D7" w:rsidP="00924346">
            <w:pPr>
              <w:pStyle w:val="TableText"/>
              <w:keepNext/>
              <w:jc w:val="center"/>
              <w:rPr>
                <w:iCs/>
                <w:noProof/>
                <w:sz w:val="16"/>
                <w:szCs w:val="16"/>
                <w:lang w:val="en-CA"/>
              </w:rPr>
            </w:pPr>
            <w:r w:rsidRPr="00125512">
              <w:rPr>
                <w:iCs/>
                <w:noProof/>
                <w:sz w:val="16"/>
                <w:szCs w:val="16"/>
                <w:lang w:val="en-CA"/>
              </w:rPr>
              <w:fldChar w:fldCharType="begin" w:fldLock="1"/>
            </w:r>
            <w:r w:rsidRPr="00125512">
              <w:rPr>
                <w:iCs/>
                <w:noProof/>
                <w:sz w:val="16"/>
                <w:szCs w:val="16"/>
                <w:lang w:val="en-CA"/>
              </w:rPr>
              <w:instrText xml:space="preserve"> REF _Ref15250873 \h </w:instrText>
            </w:r>
            <w:r w:rsidRPr="00125512">
              <w:rPr>
                <w:iCs/>
                <w:noProof/>
                <w:sz w:val="16"/>
                <w:szCs w:val="16"/>
                <w:lang w:val="en-CA"/>
              </w:rPr>
            </w:r>
            <w:r w:rsidRPr="00125512">
              <w:rPr>
                <w:iCs/>
                <w:noProof/>
                <w:sz w:val="16"/>
                <w:szCs w:val="16"/>
                <w:lang w:val="en-CA"/>
              </w:rPr>
              <w:fldChar w:fldCharType="separate"/>
            </w:r>
            <w:r w:rsidR="007032F8" w:rsidRPr="00125512">
              <w:rPr>
                <w:noProof/>
                <w:lang w:val="en-CA"/>
              </w:rPr>
              <w:t>Table </w:t>
            </w:r>
            <w:r w:rsidR="007032F8">
              <w:rPr>
                <w:noProof/>
                <w:lang w:val="en-CA"/>
              </w:rPr>
              <w:t>67</w:t>
            </w:r>
            <w:r w:rsidRPr="00125512">
              <w:rPr>
                <w:iCs/>
                <w:noProof/>
                <w:sz w:val="16"/>
                <w:szCs w:val="16"/>
                <w:lang w:val="en-CA"/>
              </w:rPr>
              <w:fldChar w:fldCharType="end"/>
            </w:r>
          </w:p>
        </w:tc>
        <w:tc>
          <w:tcPr>
            <w:tcW w:w="1187" w:type="dxa"/>
            <w:vAlign w:val="center"/>
          </w:tcPr>
          <w:p w14:paraId="2813A6E7" w14:textId="780AA611"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0</w:t>
            </w:r>
          </w:p>
        </w:tc>
        <w:tc>
          <w:tcPr>
            <w:tcW w:w="1537" w:type="dxa"/>
            <w:vAlign w:val="center"/>
          </w:tcPr>
          <w:p w14:paraId="14F6B679" w14:textId="4B91D907"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1</w:t>
            </w:r>
          </w:p>
        </w:tc>
        <w:tc>
          <w:tcPr>
            <w:tcW w:w="1538" w:type="dxa"/>
            <w:gridSpan w:val="2"/>
            <w:vAlign w:val="center"/>
          </w:tcPr>
          <w:p w14:paraId="57C30F88" w14:textId="353FCF50"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2</w:t>
            </w:r>
          </w:p>
        </w:tc>
      </w:tr>
      <w:tr w:rsidR="009A4EC2" w:rsidRPr="00F43CC3" w14:paraId="31266705" w14:textId="77777777" w:rsidTr="009F4C4C">
        <w:trPr>
          <w:cantSplit/>
          <w:trHeight w:val="290"/>
          <w:jc w:val="center"/>
        </w:trPr>
        <w:tc>
          <w:tcPr>
            <w:tcW w:w="1635" w:type="dxa"/>
            <w:vMerge/>
          </w:tcPr>
          <w:p w14:paraId="3CF81757" w14:textId="77777777" w:rsidR="009A4EC2" w:rsidRPr="00125512" w:rsidRDefault="009A4EC2" w:rsidP="009A4EC2">
            <w:pPr>
              <w:pStyle w:val="TableText"/>
              <w:keepNext/>
              <w:jc w:val="left"/>
              <w:rPr>
                <w:noProof/>
                <w:sz w:val="16"/>
                <w:szCs w:val="16"/>
                <w:lang w:val="en-CA" w:eastAsia="ko-KR"/>
              </w:rPr>
            </w:pPr>
          </w:p>
        </w:tc>
        <w:tc>
          <w:tcPr>
            <w:tcW w:w="2955" w:type="dxa"/>
            <w:vAlign w:val="center"/>
          </w:tcPr>
          <w:p w14:paraId="14A42DF7" w14:textId="08AF3E2D" w:rsidR="009A4EC2" w:rsidRPr="00125512" w:rsidRDefault="009A4EC2" w:rsidP="009A4EC2">
            <w:pPr>
              <w:pStyle w:val="TableText"/>
              <w:keepNext/>
              <w:jc w:val="left"/>
              <w:rPr>
                <w:noProof/>
                <w:sz w:val="16"/>
                <w:szCs w:val="16"/>
                <w:lang w:val="en-CA" w:eastAsia="ko-KR"/>
              </w:rPr>
            </w:pPr>
            <w:r w:rsidRPr="00125512">
              <w:rPr>
                <w:noProof/>
                <w:sz w:val="16"/>
                <w:szCs w:val="16"/>
                <w:lang w:val="en-CA" w:eastAsia="ko-KR"/>
              </w:rPr>
              <w:t>cu_act_enabled_flag</w:t>
            </w:r>
          </w:p>
        </w:tc>
        <w:tc>
          <w:tcPr>
            <w:tcW w:w="1008" w:type="dxa"/>
          </w:tcPr>
          <w:p w14:paraId="79840989" w14:textId="7C686DDD" w:rsidR="009A4EC2" w:rsidRPr="00125512" w:rsidRDefault="00ED6BD1" w:rsidP="009A4EC2">
            <w:pPr>
              <w:pStyle w:val="TableText"/>
              <w:keepNext/>
              <w:jc w:val="center"/>
              <w:rPr>
                <w:iCs/>
                <w:noProof/>
                <w:sz w:val="16"/>
                <w:szCs w:val="16"/>
                <w:lang w:val="en-CA"/>
              </w:rPr>
            </w:pPr>
            <w:r w:rsidRPr="00125512">
              <w:rPr>
                <w:iCs/>
                <w:noProof/>
                <w:sz w:val="16"/>
                <w:szCs w:val="16"/>
                <w:lang w:val="en-CA"/>
              </w:rPr>
              <w:fldChar w:fldCharType="begin" w:fldLock="1"/>
            </w:r>
            <w:r w:rsidRPr="00125512">
              <w:rPr>
                <w:iCs/>
                <w:noProof/>
                <w:sz w:val="16"/>
                <w:szCs w:val="16"/>
                <w:lang w:val="en-CA"/>
              </w:rPr>
              <w:instrText xml:space="preserve"> REF _Ref21808292 \h </w:instrText>
            </w:r>
            <w:r w:rsidRPr="00125512">
              <w:rPr>
                <w:iCs/>
                <w:noProof/>
                <w:sz w:val="16"/>
                <w:szCs w:val="16"/>
                <w:lang w:val="en-CA"/>
              </w:rPr>
            </w:r>
            <w:r w:rsidRPr="00125512">
              <w:rPr>
                <w:iCs/>
                <w:noProof/>
                <w:sz w:val="16"/>
                <w:szCs w:val="16"/>
                <w:lang w:val="en-CA"/>
              </w:rPr>
              <w:fldChar w:fldCharType="separate"/>
            </w:r>
            <w:r w:rsidR="007032F8" w:rsidRPr="00125512">
              <w:rPr>
                <w:noProof/>
                <w:lang w:val="en-CA"/>
              </w:rPr>
              <w:t>Table </w:t>
            </w:r>
            <w:r w:rsidR="007032F8">
              <w:rPr>
                <w:noProof/>
                <w:lang w:val="en-CA"/>
              </w:rPr>
              <w:t>68</w:t>
            </w:r>
            <w:r w:rsidRPr="00125512">
              <w:rPr>
                <w:iCs/>
                <w:noProof/>
                <w:sz w:val="16"/>
                <w:szCs w:val="16"/>
                <w:lang w:val="en-CA"/>
              </w:rPr>
              <w:fldChar w:fldCharType="end"/>
            </w:r>
          </w:p>
        </w:tc>
        <w:tc>
          <w:tcPr>
            <w:tcW w:w="1187" w:type="dxa"/>
            <w:vAlign w:val="center"/>
          </w:tcPr>
          <w:p w14:paraId="596EBE6F" w14:textId="3E26F106" w:rsidR="009A4EC2" w:rsidRPr="00125512" w:rsidRDefault="009A4EC2" w:rsidP="009A4EC2">
            <w:pPr>
              <w:pStyle w:val="TableText"/>
              <w:keepNext/>
              <w:jc w:val="center"/>
              <w:rPr>
                <w:noProof/>
                <w:sz w:val="16"/>
                <w:szCs w:val="16"/>
                <w:lang w:val="en-CA" w:eastAsia="ko-KR"/>
              </w:rPr>
            </w:pPr>
            <w:r w:rsidRPr="00125512">
              <w:rPr>
                <w:noProof/>
                <w:sz w:val="16"/>
                <w:szCs w:val="16"/>
                <w:lang w:val="en-CA" w:eastAsia="ko-KR"/>
              </w:rPr>
              <w:t>0</w:t>
            </w:r>
          </w:p>
        </w:tc>
        <w:tc>
          <w:tcPr>
            <w:tcW w:w="1537" w:type="dxa"/>
            <w:vAlign w:val="center"/>
          </w:tcPr>
          <w:p w14:paraId="088C974C" w14:textId="76F95435" w:rsidR="009A4EC2" w:rsidRPr="00125512" w:rsidRDefault="009A4EC2" w:rsidP="009A4EC2">
            <w:pPr>
              <w:pStyle w:val="TableText"/>
              <w:keepNext/>
              <w:jc w:val="center"/>
              <w:rPr>
                <w:noProof/>
                <w:sz w:val="16"/>
                <w:szCs w:val="16"/>
                <w:lang w:val="en-CA" w:eastAsia="ko-KR"/>
              </w:rPr>
            </w:pPr>
            <w:r w:rsidRPr="00125512">
              <w:rPr>
                <w:noProof/>
                <w:sz w:val="16"/>
                <w:szCs w:val="16"/>
                <w:lang w:val="en-CA" w:eastAsia="ko-KR"/>
              </w:rPr>
              <w:t>1</w:t>
            </w:r>
          </w:p>
        </w:tc>
        <w:tc>
          <w:tcPr>
            <w:tcW w:w="1538" w:type="dxa"/>
            <w:gridSpan w:val="2"/>
            <w:vAlign w:val="center"/>
          </w:tcPr>
          <w:p w14:paraId="1494F276" w14:textId="56207E12" w:rsidR="009A4EC2" w:rsidRPr="00125512" w:rsidRDefault="009A4EC2" w:rsidP="009A4EC2">
            <w:pPr>
              <w:pStyle w:val="TableText"/>
              <w:keepNext/>
              <w:jc w:val="center"/>
              <w:rPr>
                <w:noProof/>
                <w:sz w:val="16"/>
                <w:szCs w:val="16"/>
                <w:lang w:val="en-CA" w:eastAsia="ko-KR"/>
              </w:rPr>
            </w:pPr>
            <w:r w:rsidRPr="00125512">
              <w:rPr>
                <w:noProof/>
                <w:sz w:val="16"/>
                <w:szCs w:val="16"/>
                <w:lang w:val="en-CA" w:eastAsia="ko-KR"/>
              </w:rPr>
              <w:t>2</w:t>
            </w:r>
          </w:p>
        </w:tc>
      </w:tr>
      <w:tr w:rsidR="001035D7" w:rsidRPr="00F43CC3" w14:paraId="4266847A" w14:textId="77777777" w:rsidTr="009F4C4C">
        <w:trPr>
          <w:cantSplit/>
          <w:trHeight w:val="290"/>
          <w:jc w:val="center"/>
        </w:trPr>
        <w:tc>
          <w:tcPr>
            <w:tcW w:w="1635" w:type="dxa"/>
            <w:vMerge/>
          </w:tcPr>
          <w:p w14:paraId="19F66553" w14:textId="77777777" w:rsidR="001035D7" w:rsidRPr="00125512" w:rsidRDefault="001035D7" w:rsidP="00924346">
            <w:pPr>
              <w:pStyle w:val="TableText"/>
              <w:keepNext/>
              <w:jc w:val="left"/>
              <w:rPr>
                <w:noProof/>
                <w:sz w:val="16"/>
                <w:szCs w:val="16"/>
                <w:lang w:val="en-CA" w:eastAsia="ko-KR"/>
              </w:rPr>
            </w:pPr>
          </w:p>
        </w:tc>
        <w:tc>
          <w:tcPr>
            <w:tcW w:w="2955" w:type="dxa"/>
            <w:vAlign w:val="center"/>
          </w:tcPr>
          <w:p w14:paraId="1C99CDE3" w14:textId="10D7B229" w:rsidR="001035D7" w:rsidRPr="00125512" w:rsidRDefault="001035D7" w:rsidP="00924346">
            <w:pPr>
              <w:pStyle w:val="TableText"/>
              <w:keepNext/>
              <w:jc w:val="left"/>
              <w:rPr>
                <w:noProof/>
                <w:sz w:val="16"/>
                <w:szCs w:val="16"/>
                <w:lang w:val="en-CA" w:eastAsia="ko-KR"/>
              </w:rPr>
            </w:pPr>
            <w:r w:rsidRPr="00125512">
              <w:rPr>
                <w:noProof/>
                <w:sz w:val="16"/>
                <w:szCs w:val="16"/>
                <w:lang w:val="en-CA" w:eastAsia="ko-KR"/>
              </w:rPr>
              <w:t>intra_bdpcm_</w:t>
            </w:r>
            <w:r w:rsidR="006F43FC" w:rsidRPr="00125512">
              <w:rPr>
                <w:noProof/>
                <w:sz w:val="16"/>
                <w:szCs w:val="16"/>
                <w:lang w:val="en-CA" w:eastAsia="ko-KR"/>
              </w:rPr>
              <w:t>luma_</w:t>
            </w:r>
            <w:r w:rsidRPr="00125512">
              <w:rPr>
                <w:noProof/>
                <w:sz w:val="16"/>
                <w:szCs w:val="16"/>
                <w:lang w:val="en-CA" w:eastAsia="ko-KR"/>
              </w:rPr>
              <w:t>flag</w:t>
            </w:r>
          </w:p>
        </w:tc>
        <w:tc>
          <w:tcPr>
            <w:tcW w:w="1008" w:type="dxa"/>
          </w:tcPr>
          <w:p w14:paraId="537C41CC" w14:textId="5DC0C3DB" w:rsidR="001035D7" w:rsidRPr="00125512" w:rsidRDefault="001035D7" w:rsidP="00924346">
            <w:pPr>
              <w:pStyle w:val="TableText"/>
              <w:keepNext/>
              <w:jc w:val="center"/>
              <w:rPr>
                <w:iCs/>
                <w:noProof/>
                <w:sz w:val="16"/>
                <w:szCs w:val="16"/>
                <w:lang w:val="en-CA"/>
              </w:rPr>
            </w:pPr>
            <w:r w:rsidRPr="00125512">
              <w:rPr>
                <w:iCs/>
                <w:noProof/>
                <w:sz w:val="16"/>
                <w:szCs w:val="16"/>
                <w:lang w:val="en-CA"/>
              </w:rPr>
              <w:fldChar w:fldCharType="begin" w:fldLock="1"/>
            </w:r>
            <w:r w:rsidRPr="00125512">
              <w:rPr>
                <w:iCs/>
                <w:noProof/>
                <w:sz w:val="16"/>
                <w:szCs w:val="16"/>
                <w:lang w:val="en-CA"/>
              </w:rPr>
              <w:instrText xml:space="preserve"> REF _Ref15250882 \h </w:instrText>
            </w:r>
            <w:r w:rsidRPr="00125512">
              <w:rPr>
                <w:iCs/>
                <w:noProof/>
                <w:sz w:val="16"/>
                <w:szCs w:val="16"/>
                <w:lang w:val="en-CA"/>
              </w:rPr>
            </w:r>
            <w:r w:rsidRPr="00125512">
              <w:rPr>
                <w:iCs/>
                <w:noProof/>
                <w:sz w:val="16"/>
                <w:szCs w:val="16"/>
                <w:lang w:val="en-CA"/>
              </w:rPr>
              <w:fldChar w:fldCharType="separate"/>
            </w:r>
            <w:r w:rsidR="007032F8" w:rsidRPr="00125512">
              <w:rPr>
                <w:noProof/>
                <w:lang w:val="en-CA"/>
              </w:rPr>
              <w:t>Table </w:t>
            </w:r>
            <w:r w:rsidR="007032F8">
              <w:rPr>
                <w:noProof/>
                <w:lang w:val="en-CA"/>
              </w:rPr>
              <w:t>69</w:t>
            </w:r>
            <w:r w:rsidRPr="00125512">
              <w:rPr>
                <w:iCs/>
                <w:noProof/>
                <w:sz w:val="16"/>
                <w:szCs w:val="16"/>
                <w:lang w:val="en-CA"/>
              </w:rPr>
              <w:fldChar w:fldCharType="end"/>
            </w:r>
          </w:p>
        </w:tc>
        <w:tc>
          <w:tcPr>
            <w:tcW w:w="1187" w:type="dxa"/>
            <w:vAlign w:val="center"/>
          </w:tcPr>
          <w:p w14:paraId="60F5221F" w14:textId="2A88792E"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0</w:t>
            </w:r>
          </w:p>
        </w:tc>
        <w:tc>
          <w:tcPr>
            <w:tcW w:w="1537" w:type="dxa"/>
            <w:vAlign w:val="center"/>
          </w:tcPr>
          <w:p w14:paraId="372AF87F" w14:textId="509DAB3B"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1</w:t>
            </w:r>
          </w:p>
        </w:tc>
        <w:tc>
          <w:tcPr>
            <w:tcW w:w="1538" w:type="dxa"/>
            <w:gridSpan w:val="2"/>
            <w:vAlign w:val="center"/>
          </w:tcPr>
          <w:p w14:paraId="068BF5EF" w14:textId="4BBEE840"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2</w:t>
            </w:r>
          </w:p>
        </w:tc>
      </w:tr>
      <w:tr w:rsidR="001035D7" w:rsidRPr="00F43CC3" w14:paraId="5A31A117" w14:textId="77777777" w:rsidTr="009F4C4C">
        <w:trPr>
          <w:cantSplit/>
          <w:trHeight w:val="290"/>
          <w:jc w:val="center"/>
        </w:trPr>
        <w:tc>
          <w:tcPr>
            <w:tcW w:w="1635" w:type="dxa"/>
            <w:vMerge/>
          </w:tcPr>
          <w:p w14:paraId="3BBCD815" w14:textId="77777777" w:rsidR="001035D7" w:rsidRPr="00125512" w:rsidRDefault="001035D7" w:rsidP="00924346">
            <w:pPr>
              <w:pStyle w:val="TableText"/>
              <w:keepNext/>
              <w:jc w:val="left"/>
              <w:rPr>
                <w:noProof/>
                <w:sz w:val="16"/>
                <w:szCs w:val="16"/>
                <w:lang w:val="en-CA" w:eastAsia="ko-KR"/>
              </w:rPr>
            </w:pPr>
          </w:p>
        </w:tc>
        <w:tc>
          <w:tcPr>
            <w:tcW w:w="2955" w:type="dxa"/>
            <w:vAlign w:val="center"/>
          </w:tcPr>
          <w:p w14:paraId="56BA6842" w14:textId="64F7F270" w:rsidR="001035D7" w:rsidRPr="00125512" w:rsidRDefault="001035D7" w:rsidP="00924346">
            <w:pPr>
              <w:pStyle w:val="TableText"/>
              <w:keepNext/>
              <w:jc w:val="left"/>
              <w:rPr>
                <w:noProof/>
                <w:sz w:val="16"/>
                <w:szCs w:val="16"/>
                <w:lang w:val="en-CA" w:eastAsia="ko-KR"/>
              </w:rPr>
            </w:pPr>
            <w:r w:rsidRPr="00125512">
              <w:rPr>
                <w:noProof/>
                <w:sz w:val="16"/>
                <w:szCs w:val="16"/>
                <w:lang w:val="en-CA" w:eastAsia="ko-KR"/>
              </w:rPr>
              <w:t>intra_bdpcm_</w:t>
            </w:r>
            <w:r w:rsidR="006F43FC" w:rsidRPr="00125512">
              <w:rPr>
                <w:noProof/>
                <w:sz w:val="16"/>
                <w:szCs w:val="16"/>
                <w:lang w:val="en-CA" w:eastAsia="ko-KR"/>
              </w:rPr>
              <w:t>luma_</w:t>
            </w:r>
            <w:r w:rsidRPr="00125512">
              <w:rPr>
                <w:noProof/>
                <w:sz w:val="16"/>
                <w:szCs w:val="16"/>
                <w:lang w:val="en-CA" w:eastAsia="ko-KR"/>
              </w:rPr>
              <w:t>dir_flag</w:t>
            </w:r>
          </w:p>
        </w:tc>
        <w:tc>
          <w:tcPr>
            <w:tcW w:w="1008" w:type="dxa"/>
          </w:tcPr>
          <w:p w14:paraId="483E8285" w14:textId="52BEC58C" w:rsidR="001035D7" w:rsidRPr="00125512" w:rsidRDefault="001035D7" w:rsidP="00924346">
            <w:pPr>
              <w:pStyle w:val="TableText"/>
              <w:keepNext/>
              <w:jc w:val="center"/>
              <w:rPr>
                <w:iCs/>
                <w:noProof/>
                <w:sz w:val="16"/>
                <w:szCs w:val="16"/>
                <w:lang w:val="en-CA"/>
              </w:rPr>
            </w:pPr>
            <w:r w:rsidRPr="00125512">
              <w:rPr>
                <w:iCs/>
                <w:noProof/>
                <w:sz w:val="16"/>
                <w:szCs w:val="16"/>
                <w:lang w:val="en-CA"/>
              </w:rPr>
              <w:fldChar w:fldCharType="begin" w:fldLock="1"/>
            </w:r>
            <w:r w:rsidRPr="00125512">
              <w:rPr>
                <w:iCs/>
                <w:noProof/>
                <w:sz w:val="16"/>
                <w:szCs w:val="16"/>
                <w:lang w:val="en-CA"/>
              </w:rPr>
              <w:instrText xml:space="preserve"> REF _Ref15250885 \h </w:instrText>
            </w:r>
            <w:r w:rsidRPr="00125512">
              <w:rPr>
                <w:iCs/>
                <w:noProof/>
                <w:sz w:val="16"/>
                <w:szCs w:val="16"/>
                <w:lang w:val="en-CA"/>
              </w:rPr>
            </w:r>
            <w:r w:rsidRPr="00125512">
              <w:rPr>
                <w:iCs/>
                <w:noProof/>
                <w:sz w:val="16"/>
                <w:szCs w:val="16"/>
                <w:lang w:val="en-CA"/>
              </w:rPr>
              <w:fldChar w:fldCharType="separate"/>
            </w:r>
            <w:r w:rsidR="007032F8" w:rsidRPr="00125512">
              <w:rPr>
                <w:noProof/>
                <w:lang w:val="en-CA"/>
              </w:rPr>
              <w:t>Table </w:t>
            </w:r>
            <w:r w:rsidR="007032F8">
              <w:rPr>
                <w:noProof/>
                <w:lang w:val="en-CA"/>
              </w:rPr>
              <w:t>70</w:t>
            </w:r>
            <w:r w:rsidRPr="00125512">
              <w:rPr>
                <w:iCs/>
                <w:noProof/>
                <w:sz w:val="16"/>
                <w:szCs w:val="16"/>
                <w:lang w:val="en-CA"/>
              </w:rPr>
              <w:fldChar w:fldCharType="end"/>
            </w:r>
          </w:p>
        </w:tc>
        <w:tc>
          <w:tcPr>
            <w:tcW w:w="1187" w:type="dxa"/>
            <w:vAlign w:val="center"/>
          </w:tcPr>
          <w:p w14:paraId="2121FA4A" w14:textId="3441E98B"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0</w:t>
            </w:r>
          </w:p>
        </w:tc>
        <w:tc>
          <w:tcPr>
            <w:tcW w:w="1537" w:type="dxa"/>
            <w:vAlign w:val="center"/>
          </w:tcPr>
          <w:p w14:paraId="2F8BB7C9" w14:textId="5FA95488"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1</w:t>
            </w:r>
          </w:p>
        </w:tc>
        <w:tc>
          <w:tcPr>
            <w:tcW w:w="1538" w:type="dxa"/>
            <w:gridSpan w:val="2"/>
            <w:vAlign w:val="center"/>
          </w:tcPr>
          <w:p w14:paraId="1E1657C3" w14:textId="7E1CD9D7"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2</w:t>
            </w:r>
          </w:p>
        </w:tc>
      </w:tr>
      <w:tr w:rsidR="001035D7" w:rsidRPr="00F43CC3" w14:paraId="5E1EA22C" w14:textId="77777777" w:rsidTr="009F4C4C">
        <w:trPr>
          <w:cantSplit/>
          <w:trHeight w:val="290"/>
          <w:jc w:val="center"/>
        </w:trPr>
        <w:tc>
          <w:tcPr>
            <w:tcW w:w="1635" w:type="dxa"/>
            <w:vMerge/>
          </w:tcPr>
          <w:p w14:paraId="3CD984C1" w14:textId="77777777" w:rsidR="001035D7" w:rsidRPr="00125512" w:rsidRDefault="001035D7" w:rsidP="00924346">
            <w:pPr>
              <w:pStyle w:val="TableText"/>
              <w:keepNext/>
              <w:jc w:val="left"/>
              <w:rPr>
                <w:noProof/>
                <w:sz w:val="16"/>
                <w:szCs w:val="16"/>
                <w:lang w:val="en-CA" w:eastAsia="ko-KR"/>
              </w:rPr>
            </w:pPr>
          </w:p>
        </w:tc>
        <w:tc>
          <w:tcPr>
            <w:tcW w:w="2955" w:type="dxa"/>
          </w:tcPr>
          <w:p w14:paraId="7FC6A891" w14:textId="32188668" w:rsidR="001035D7" w:rsidRPr="00125512" w:rsidRDefault="001035D7" w:rsidP="00924346">
            <w:pPr>
              <w:pStyle w:val="TableText"/>
              <w:keepNext/>
              <w:jc w:val="left"/>
              <w:rPr>
                <w:noProof/>
                <w:sz w:val="16"/>
                <w:szCs w:val="16"/>
                <w:lang w:val="en-CA" w:eastAsia="ko-KR"/>
              </w:rPr>
            </w:pPr>
            <w:r w:rsidRPr="00125512">
              <w:rPr>
                <w:noProof/>
                <w:sz w:val="16"/>
                <w:szCs w:val="16"/>
                <w:lang w:val="en-CA" w:eastAsia="ko-KR"/>
              </w:rPr>
              <w:t>intra_mip_flag[ ][ ]</w:t>
            </w:r>
          </w:p>
        </w:tc>
        <w:tc>
          <w:tcPr>
            <w:tcW w:w="1008" w:type="dxa"/>
          </w:tcPr>
          <w:p w14:paraId="033DB552" w14:textId="29003FA8" w:rsidR="001035D7" w:rsidRPr="00125512" w:rsidRDefault="001035D7" w:rsidP="00924346">
            <w:pPr>
              <w:pStyle w:val="TableText"/>
              <w:keepNext/>
              <w:jc w:val="center"/>
              <w:rPr>
                <w:iCs/>
                <w:noProof/>
                <w:sz w:val="16"/>
                <w:szCs w:val="16"/>
                <w:lang w:val="en-CA"/>
              </w:rPr>
            </w:pPr>
            <w:r w:rsidRPr="00125512">
              <w:rPr>
                <w:iCs/>
                <w:noProof/>
                <w:sz w:val="16"/>
                <w:szCs w:val="16"/>
                <w:lang w:val="en-CA"/>
              </w:rPr>
              <w:fldChar w:fldCharType="begin" w:fldLock="1"/>
            </w:r>
            <w:r w:rsidRPr="00125512">
              <w:rPr>
                <w:iCs/>
                <w:noProof/>
                <w:sz w:val="16"/>
                <w:szCs w:val="16"/>
                <w:lang w:val="en-CA"/>
              </w:rPr>
              <w:instrText xml:space="preserve"> REF _Ref15250889 \h </w:instrText>
            </w:r>
            <w:r w:rsidRPr="00125512">
              <w:rPr>
                <w:iCs/>
                <w:noProof/>
                <w:sz w:val="16"/>
                <w:szCs w:val="16"/>
                <w:lang w:val="en-CA"/>
              </w:rPr>
            </w:r>
            <w:r w:rsidRPr="00125512">
              <w:rPr>
                <w:iCs/>
                <w:noProof/>
                <w:sz w:val="16"/>
                <w:szCs w:val="16"/>
                <w:lang w:val="en-CA"/>
              </w:rPr>
              <w:fldChar w:fldCharType="separate"/>
            </w:r>
            <w:r w:rsidR="007032F8" w:rsidRPr="00125512">
              <w:rPr>
                <w:noProof/>
                <w:lang w:val="en-CA"/>
              </w:rPr>
              <w:t>Table </w:t>
            </w:r>
            <w:r w:rsidR="007032F8">
              <w:rPr>
                <w:noProof/>
                <w:lang w:val="en-CA"/>
              </w:rPr>
              <w:t>71</w:t>
            </w:r>
            <w:r w:rsidRPr="00125512">
              <w:rPr>
                <w:iCs/>
                <w:noProof/>
                <w:sz w:val="16"/>
                <w:szCs w:val="16"/>
                <w:lang w:val="en-CA"/>
              </w:rPr>
              <w:fldChar w:fldCharType="end"/>
            </w:r>
          </w:p>
        </w:tc>
        <w:tc>
          <w:tcPr>
            <w:tcW w:w="1187" w:type="dxa"/>
            <w:vAlign w:val="center"/>
          </w:tcPr>
          <w:p w14:paraId="7161BAF7" w14:textId="660FA2FD" w:rsidR="001035D7" w:rsidRPr="00125512" w:rsidRDefault="001035D7" w:rsidP="00924346">
            <w:pPr>
              <w:pStyle w:val="TableText"/>
              <w:keepNext/>
              <w:jc w:val="center"/>
              <w:rPr>
                <w:noProof/>
                <w:sz w:val="16"/>
                <w:szCs w:val="16"/>
                <w:lang w:val="en-CA" w:eastAsia="ko-KR"/>
              </w:rPr>
            </w:pPr>
            <w:r w:rsidRPr="00125512">
              <w:rPr>
                <w:bCs/>
                <w:noProof/>
                <w:sz w:val="16"/>
                <w:szCs w:val="16"/>
                <w:lang w:val="en-CA"/>
              </w:rPr>
              <w:t>0..3</w:t>
            </w:r>
          </w:p>
        </w:tc>
        <w:tc>
          <w:tcPr>
            <w:tcW w:w="1537" w:type="dxa"/>
            <w:vAlign w:val="center"/>
          </w:tcPr>
          <w:p w14:paraId="4D4E8E11" w14:textId="00ECADF0" w:rsidR="001035D7" w:rsidRPr="00125512" w:rsidRDefault="001035D7" w:rsidP="00924346">
            <w:pPr>
              <w:pStyle w:val="TableText"/>
              <w:keepNext/>
              <w:jc w:val="center"/>
              <w:rPr>
                <w:noProof/>
                <w:sz w:val="16"/>
                <w:szCs w:val="16"/>
                <w:lang w:val="en-CA" w:eastAsia="ko-KR"/>
              </w:rPr>
            </w:pPr>
            <w:r w:rsidRPr="00125512">
              <w:rPr>
                <w:bCs/>
                <w:noProof/>
                <w:sz w:val="16"/>
                <w:szCs w:val="16"/>
                <w:lang w:val="en-CA"/>
              </w:rPr>
              <w:t>4..7</w:t>
            </w:r>
          </w:p>
        </w:tc>
        <w:tc>
          <w:tcPr>
            <w:tcW w:w="1538" w:type="dxa"/>
            <w:gridSpan w:val="2"/>
            <w:vAlign w:val="center"/>
          </w:tcPr>
          <w:p w14:paraId="59AD0827" w14:textId="12D9847E" w:rsidR="001035D7" w:rsidRPr="00125512" w:rsidRDefault="001035D7" w:rsidP="00924346">
            <w:pPr>
              <w:pStyle w:val="TableText"/>
              <w:keepNext/>
              <w:jc w:val="center"/>
              <w:rPr>
                <w:noProof/>
                <w:sz w:val="16"/>
                <w:szCs w:val="16"/>
                <w:lang w:val="en-CA" w:eastAsia="ko-KR"/>
              </w:rPr>
            </w:pPr>
            <w:r w:rsidRPr="00125512">
              <w:rPr>
                <w:bCs/>
                <w:noProof/>
                <w:sz w:val="16"/>
                <w:szCs w:val="16"/>
                <w:lang w:val="en-CA"/>
              </w:rPr>
              <w:t>8..11</w:t>
            </w:r>
          </w:p>
        </w:tc>
      </w:tr>
      <w:tr w:rsidR="001035D7" w:rsidRPr="00F43CC3" w14:paraId="53399CB5" w14:textId="77777777" w:rsidTr="009F4C4C">
        <w:trPr>
          <w:cantSplit/>
          <w:trHeight w:val="290"/>
          <w:jc w:val="center"/>
        </w:trPr>
        <w:tc>
          <w:tcPr>
            <w:tcW w:w="1635" w:type="dxa"/>
            <w:vMerge/>
          </w:tcPr>
          <w:p w14:paraId="0D7E92AC" w14:textId="77777777" w:rsidR="001035D7" w:rsidRPr="00125512" w:rsidRDefault="001035D7" w:rsidP="00924346">
            <w:pPr>
              <w:pStyle w:val="TableText"/>
              <w:keepNext/>
              <w:jc w:val="left"/>
              <w:rPr>
                <w:noProof/>
                <w:sz w:val="16"/>
                <w:szCs w:val="16"/>
                <w:lang w:val="en-CA" w:eastAsia="ko-KR"/>
              </w:rPr>
            </w:pPr>
          </w:p>
        </w:tc>
        <w:tc>
          <w:tcPr>
            <w:tcW w:w="2955" w:type="dxa"/>
            <w:vAlign w:val="center"/>
          </w:tcPr>
          <w:p w14:paraId="4BCD774C" w14:textId="77777777" w:rsidR="001035D7" w:rsidRPr="00125512" w:rsidRDefault="001035D7" w:rsidP="00924346">
            <w:pPr>
              <w:pStyle w:val="TableText"/>
              <w:keepNext/>
              <w:jc w:val="left"/>
              <w:rPr>
                <w:noProof/>
                <w:sz w:val="16"/>
                <w:szCs w:val="16"/>
                <w:lang w:val="en-CA" w:eastAsia="ko-KR"/>
              </w:rPr>
            </w:pPr>
            <w:r w:rsidRPr="00125512">
              <w:rPr>
                <w:noProof/>
                <w:sz w:val="16"/>
                <w:lang w:val="en-CA"/>
              </w:rPr>
              <w:t>intra_luma_ref_idx[ ][ ]</w:t>
            </w:r>
          </w:p>
        </w:tc>
        <w:tc>
          <w:tcPr>
            <w:tcW w:w="1008" w:type="dxa"/>
          </w:tcPr>
          <w:p w14:paraId="24667BE6" w14:textId="7DAD25AF" w:rsidR="001035D7" w:rsidRPr="00125512" w:rsidRDefault="001035D7" w:rsidP="00924346">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_Ref15250893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72</w:t>
            </w:r>
            <w:r w:rsidRPr="00125512">
              <w:rPr>
                <w:noProof/>
                <w:sz w:val="16"/>
                <w:szCs w:val="16"/>
                <w:lang w:val="en-CA"/>
              </w:rPr>
              <w:fldChar w:fldCharType="end"/>
            </w:r>
          </w:p>
        </w:tc>
        <w:tc>
          <w:tcPr>
            <w:tcW w:w="1187" w:type="dxa"/>
            <w:vAlign w:val="center"/>
          </w:tcPr>
          <w:p w14:paraId="0AABDF81" w14:textId="791F708F" w:rsidR="001035D7" w:rsidRPr="00125512" w:rsidRDefault="001035D7" w:rsidP="00924346">
            <w:pPr>
              <w:pStyle w:val="TableText"/>
              <w:keepNext/>
              <w:jc w:val="center"/>
              <w:rPr>
                <w:bCs/>
                <w:noProof/>
                <w:sz w:val="16"/>
                <w:szCs w:val="16"/>
                <w:lang w:val="en-CA"/>
              </w:rPr>
            </w:pPr>
            <w:r w:rsidRPr="00125512">
              <w:rPr>
                <w:bCs/>
                <w:noProof/>
                <w:sz w:val="16"/>
                <w:szCs w:val="16"/>
                <w:lang w:val="en-CA"/>
              </w:rPr>
              <w:t>0..1</w:t>
            </w:r>
          </w:p>
        </w:tc>
        <w:tc>
          <w:tcPr>
            <w:tcW w:w="1537" w:type="dxa"/>
            <w:vAlign w:val="center"/>
          </w:tcPr>
          <w:p w14:paraId="7EAA0D22" w14:textId="462E1DC7" w:rsidR="001035D7" w:rsidRPr="00125512" w:rsidRDefault="001035D7" w:rsidP="00924346">
            <w:pPr>
              <w:pStyle w:val="TableText"/>
              <w:keepNext/>
              <w:jc w:val="center"/>
              <w:rPr>
                <w:bCs/>
                <w:noProof/>
                <w:sz w:val="16"/>
                <w:szCs w:val="16"/>
                <w:lang w:val="en-CA"/>
              </w:rPr>
            </w:pPr>
            <w:r w:rsidRPr="00125512">
              <w:rPr>
                <w:bCs/>
                <w:noProof/>
                <w:sz w:val="16"/>
                <w:szCs w:val="16"/>
                <w:lang w:val="en-CA"/>
              </w:rPr>
              <w:t>2..3</w:t>
            </w:r>
          </w:p>
        </w:tc>
        <w:tc>
          <w:tcPr>
            <w:tcW w:w="1538" w:type="dxa"/>
            <w:gridSpan w:val="2"/>
            <w:vAlign w:val="center"/>
          </w:tcPr>
          <w:p w14:paraId="5CC6D72C" w14:textId="723930A2" w:rsidR="001035D7" w:rsidRPr="00125512" w:rsidRDefault="001035D7" w:rsidP="00924346">
            <w:pPr>
              <w:pStyle w:val="TableText"/>
              <w:keepNext/>
              <w:jc w:val="center"/>
              <w:rPr>
                <w:bCs/>
                <w:noProof/>
                <w:sz w:val="16"/>
                <w:szCs w:val="16"/>
                <w:lang w:val="en-CA"/>
              </w:rPr>
            </w:pPr>
            <w:r w:rsidRPr="00125512">
              <w:rPr>
                <w:bCs/>
                <w:noProof/>
                <w:sz w:val="16"/>
                <w:szCs w:val="16"/>
                <w:lang w:val="en-CA"/>
              </w:rPr>
              <w:t>4..5</w:t>
            </w:r>
          </w:p>
        </w:tc>
      </w:tr>
      <w:tr w:rsidR="001035D7" w:rsidRPr="00F43CC3" w14:paraId="4D99226A" w14:textId="77777777" w:rsidTr="009F4C4C">
        <w:trPr>
          <w:cantSplit/>
          <w:trHeight w:val="290"/>
          <w:jc w:val="center"/>
        </w:trPr>
        <w:tc>
          <w:tcPr>
            <w:tcW w:w="1635" w:type="dxa"/>
            <w:vMerge/>
          </w:tcPr>
          <w:p w14:paraId="643DB0E8" w14:textId="77777777" w:rsidR="001035D7" w:rsidRPr="00125512" w:rsidRDefault="001035D7" w:rsidP="00924346">
            <w:pPr>
              <w:pStyle w:val="TableText"/>
              <w:keepNext/>
              <w:jc w:val="left"/>
              <w:rPr>
                <w:noProof/>
                <w:sz w:val="16"/>
                <w:szCs w:val="16"/>
                <w:lang w:val="en-CA" w:eastAsia="ko-KR"/>
              </w:rPr>
            </w:pPr>
          </w:p>
        </w:tc>
        <w:tc>
          <w:tcPr>
            <w:tcW w:w="2955" w:type="dxa"/>
            <w:vAlign w:val="center"/>
          </w:tcPr>
          <w:p w14:paraId="2DB8965D" w14:textId="77777777" w:rsidR="001035D7" w:rsidRPr="00125512" w:rsidRDefault="001035D7" w:rsidP="00924346">
            <w:pPr>
              <w:pStyle w:val="TableText"/>
              <w:keepNext/>
              <w:jc w:val="left"/>
              <w:rPr>
                <w:noProof/>
                <w:sz w:val="16"/>
                <w:lang w:val="en-CA"/>
              </w:rPr>
            </w:pPr>
            <w:r w:rsidRPr="00125512">
              <w:rPr>
                <w:noProof/>
                <w:sz w:val="16"/>
                <w:lang w:val="en-CA"/>
              </w:rPr>
              <w:t>intra_subpartitions_mode_flag</w:t>
            </w:r>
          </w:p>
        </w:tc>
        <w:tc>
          <w:tcPr>
            <w:tcW w:w="1008" w:type="dxa"/>
          </w:tcPr>
          <w:p w14:paraId="1D6D3EB6" w14:textId="322221D5" w:rsidR="001035D7" w:rsidRPr="00125512" w:rsidRDefault="001035D7" w:rsidP="00924346">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_Ref15250896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73</w:t>
            </w:r>
            <w:r w:rsidRPr="00125512">
              <w:rPr>
                <w:noProof/>
                <w:sz w:val="16"/>
                <w:szCs w:val="16"/>
                <w:lang w:val="en-CA"/>
              </w:rPr>
              <w:fldChar w:fldCharType="end"/>
            </w:r>
          </w:p>
        </w:tc>
        <w:tc>
          <w:tcPr>
            <w:tcW w:w="1187" w:type="dxa"/>
            <w:vAlign w:val="center"/>
          </w:tcPr>
          <w:p w14:paraId="030B8631" w14:textId="62F62BB3"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0</w:t>
            </w:r>
          </w:p>
        </w:tc>
        <w:tc>
          <w:tcPr>
            <w:tcW w:w="1537" w:type="dxa"/>
            <w:vAlign w:val="center"/>
          </w:tcPr>
          <w:p w14:paraId="6C27B082" w14:textId="18F7663E"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1</w:t>
            </w:r>
          </w:p>
        </w:tc>
        <w:tc>
          <w:tcPr>
            <w:tcW w:w="1538" w:type="dxa"/>
            <w:gridSpan w:val="2"/>
            <w:vAlign w:val="center"/>
          </w:tcPr>
          <w:p w14:paraId="49AB5999" w14:textId="661A27CC"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2</w:t>
            </w:r>
          </w:p>
        </w:tc>
      </w:tr>
      <w:tr w:rsidR="001035D7" w:rsidRPr="00F43CC3" w14:paraId="5C714A01" w14:textId="77777777" w:rsidTr="009F4C4C">
        <w:trPr>
          <w:cantSplit/>
          <w:trHeight w:val="290"/>
          <w:jc w:val="center"/>
        </w:trPr>
        <w:tc>
          <w:tcPr>
            <w:tcW w:w="1635" w:type="dxa"/>
            <w:vMerge/>
          </w:tcPr>
          <w:p w14:paraId="06CA2290" w14:textId="77777777" w:rsidR="001035D7" w:rsidRPr="00125512" w:rsidRDefault="001035D7" w:rsidP="00924346">
            <w:pPr>
              <w:pStyle w:val="TableText"/>
              <w:keepNext/>
              <w:jc w:val="left"/>
              <w:rPr>
                <w:noProof/>
                <w:sz w:val="16"/>
                <w:szCs w:val="16"/>
                <w:lang w:val="en-CA" w:eastAsia="ko-KR"/>
              </w:rPr>
            </w:pPr>
          </w:p>
        </w:tc>
        <w:tc>
          <w:tcPr>
            <w:tcW w:w="2955" w:type="dxa"/>
            <w:vAlign w:val="center"/>
          </w:tcPr>
          <w:p w14:paraId="139CB0ED" w14:textId="7888D111" w:rsidR="001035D7" w:rsidRPr="00125512" w:rsidRDefault="001035D7" w:rsidP="00924346">
            <w:pPr>
              <w:pStyle w:val="TableText"/>
              <w:keepNext/>
              <w:jc w:val="left"/>
              <w:rPr>
                <w:noProof/>
                <w:sz w:val="16"/>
                <w:lang w:val="en-CA"/>
              </w:rPr>
            </w:pPr>
            <w:r w:rsidRPr="00125512">
              <w:rPr>
                <w:noProof/>
                <w:sz w:val="16"/>
                <w:lang w:val="en-CA"/>
              </w:rPr>
              <w:t>intra_subpartitions_split_flag</w:t>
            </w:r>
          </w:p>
        </w:tc>
        <w:tc>
          <w:tcPr>
            <w:tcW w:w="1008" w:type="dxa"/>
          </w:tcPr>
          <w:p w14:paraId="7D3C39ED" w14:textId="3E715B6A" w:rsidR="001035D7" w:rsidRPr="00125512" w:rsidRDefault="001035D7" w:rsidP="00924346">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_Ref15250900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74</w:t>
            </w:r>
            <w:r w:rsidRPr="00125512">
              <w:rPr>
                <w:noProof/>
                <w:sz w:val="16"/>
                <w:szCs w:val="16"/>
                <w:lang w:val="en-CA"/>
              </w:rPr>
              <w:fldChar w:fldCharType="end"/>
            </w:r>
          </w:p>
        </w:tc>
        <w:tc>
          <w:tcPr>
            <w:tcW w:w="1187" w:type="dxa"/>
            <w:vAlign w:val="center"/>
          </w:tcPr>
          <w:p w14:paraId="0A874465" w14:textId="5CEA5090"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0</w:t>
            </w:r>
          </w:p>
        </w:tc>
        <w:tc>
          <w:tcPr>
            <w:tcW w:w="1537" w:type="dxa"/>
            <w:vAlign w:val="center"/>
          </w:tcPr>
          <w:p w14:paraId="02577D95" w14:textId="2421832C"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1</w:t>
            </w:r>
          </w:p>
        </w:tc>
        <w:tc>
          <w:tcPr>
            <w:tcW w:w="1538" w:type="dxa"/>
            <w:gridSpan w:val="2"/>
            <w:vAlign w:val="center"/>
          </w:tcPr>
          <w:p w14:paraId="71797B04" w14:textId="34B2072D" w:rsidR="001035D7" w:rsidRPr="00125512" w:rsidRDefault="001035D7" w:rsidP="00924346">
            <w:pPr>
              <w:pStyle w:val="TableText"/>
              <w:keepNext/>
              <w:jc w:val="center"/>
              <w:rPr>
                <w:noProof/>
                <w:sz w:val="16"/>
                <w:szCs w:val="16"/>
                <w:lang w:val="en-CA" w:eastAsia="ko-KR"/>
              </w:rPr>
            </w:pPr>
            <w:r w:rsidRPr="00125512">
              <w:rPr>
                <w:noProof/>
                <w:sz w:val="16"/>
                <w:szCs w:val="16"/>
                <w:lang w:val="en-CA" w:eastAsia="ko-KR"/>
              </w:rPr>
              <w:t>2</w:t>
            </w:r>
          </w:p>
        </w:tc>
      </w:tr>
      <w:tr w:rsidR="001035D7" w:rsidRPr="00F43CC3" w14:paraId="7A3F823E" w14:textId="77777777" w:rsidTr="009F4C4C">
        <w:trPr>
          <w:cantSplit/>
          <w:trHeight w:val="290"/>
          <w:jc w:val="center"/>
        </w:trPr>
        <w:tc>
          <w:tcPr>
            <w:tcW w:w="1635" w:type="dxa"/>
            <w:vMerge/>
          </w:tcPr>
          <w:p w14:paraId="0130FB62" w14:textId="77777777" w:rsidR="001035D7" w:rsidRPr="00125512" w:rsidRDefault="001035D7" w:rsidP="00924346">
            <w:pPr>
              <w:pStyle w:val="TableText"/>
              <w:keepNext/>
              <w:jc w:val="left"/>
              <w:rPr>
                <w:noProof/>
                <w:sz w:val="16"/>
                <w:szCs w:val="16"/>
                <w:lang w:val="en-CA" w:eastAsia="ko-KR"/>
              </w:rPr>
            </w:pPr>
          </w:p>
        </w:tc>
        <w:tc>
          <w:tcPr>
            <w:tcW w:w="2955" w:type="dxa"/>
            <w:vAlign w:val="center"/>
          </w:tcPr>
          <w:p w14:paraId="4F288B1C" w14:textId="77777777" w:rsidR="001035D7" w:rsidRPr="00125512" w:rsidRDefault="001035D7" w:rsidP="00924346">
            <w:pPr>
              <w:pStyle w:val="TableText"/>
              <w:keepNext/>
              <w:jc w:val="left"/>
              <w:rPr>
                <w:noProof/>
                <w:sz w:val="16"/>
                <w:szCs w:val="16"/>
                <w:lang w:val="en-CA" w:eastAsia="ko-KR"/>
              </w:rPr>
            </w:pPr>
            <w:r w:rsidRPr="00125512">
              <w:rPr>
                <w:noProof/>
                <w:sz w:val="16"/>
                <w:szCs w:val="16"/>
                <w:lang w:val="en-CA" w:eastAsia="ko-KR"/>
              </w:rPr>
              <w:t>intra_luma_mpm_flag</w:t>
            </w:r>
            <w:r w:rsidRPr="00125512">
              <w:rPr>
                <w:rFonts w:eastAsia="PMingLiU"/>
                <w:noProof/>
                <w:sz w:val="16"/>
                <w:szCs w:val="16"/>
                <w:lang w:val="en-CA" w:eastAsia="zh-TW"/>
              </w:rPr>
              <w:t>[ ][ ]</w:t>
            </w:r>
          </w:p>
        </w:tc>
        <w:tc>
          <w:tcPr>
            <w:tcW w:w="1008" w:type="dxa"/>
          </w:tcPr>
          <w:p w14:paraId="616D86F7" w14:textId="410EB8BD" w:rsidR="001035D7" w:rsidRPr="00125512" w:rsidRDefault="001035D7" w:rsidP="00924346">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_Ref15250904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75</w:t>
            </w:r>
            <w:r w:rsidRPr="00125512">
              <w:rPr>
                <w:noProof/>
                <w:sz w:val="16"/>
                <w:szCs w:val="16"/>
                <w:lang w:val="en-CA"/>
              </w:rPr>
              <w:fldChar w:fldCharType="end"/>
            </w:r>
          </w:p>
        </w:tc>
        <w:tc>
          <w:tcPr>
            <w:tcW w:w="1187" w:type="dxa"/>
            <w:vAlign w:val="center"/>
          </w:tcPr>
          <w:p w14:paraId="41DF9636" w14:textId="68F8E7F6" w:rsidR="001035D7" w:rsidRPr="00125512" w:rsidRDefault="001035D7" w:rsidP="00924346">
            <w:pPr>
              <w:pStyle w:val="TableText"/>
              <w:keepNext/>
              <w:jc w:val="center"/>
              <w:rPr>
                <w:iCs/>
                <w:noProof/>
                <w:sz w:val="16"/>
                <w:lang w:val="en-CA"/>
              </w:rPr>
            </w:pPr>
            <w:r w:rsidRPr="00125512">
              <w:rPr>
                <w:noProof/>
                <w:sz w:val="16"/>
                <w:szCs w:val="16"/>
                <w:lang w:val="en-CA" w:eastAsia="ko-KR"/>
              </w:rPr>
              <w:t>0</w:t>
            </w:r>
          </w:p>
        </w:tc>
        <w:tc>
          <w:tcPr>
            <w:tcW w:w="1537" w:type="dxa"/>
            <w:vAlign w:val="center"/>
          </w:tcPr>
          <w:p w14:paraId="39925F59" w14:textId="2FE7A7AD" w:rsidR="001035D7" w:rsidRPr="00125512" w:rsidRDefault="001035D7" w:rsidP="00924346">
            <w:pPr>
              <w:pStyle w:val="TableText"/>
              <w:keepNext/>
              <w:jc w:val="center"/>
              <w:rPr>
                <w:iCs/>
                <w:noProof/>
                <w:sz w:val="16"/>
                <w:lang w:val="en-CA"/>
              </w:rPr>
            </w:pPr>
            <w:r w:rsidRPr="00125512">
              <w:rPr>
                <w:noProof/>
                <w:sz w:val="16"/>
                <w:szCs w:val="16"/>
                <w:lang w:val="en-CA" w:eastAsia="ko-KR"/>
              </w:rPr>
              <w:t>1</w:t>
            </w:r>
          </w:p>
        </w:tc>
        <w:tc>
          <w:tcPr>
            <w:tcW w:w="1538" w:type="dxa"/>
            <w:gridSpan w:val="2"/>
            <w:vAlign w:val="center"/>
          </w:tcPr>
          <w:p w14:paraId="3F60A8FB" w14:textId="6518737C" w:rsidR="001035D7" w:rsidRPr="00125512" w:rsidRDefault="001035D7" w:rsidP="00924346">
            <w:pPr>
              <w:pStyle w:val="TableText"/>
              <w:keepNext/>
              <w:jc w:val="center"/>
              <w:rPr>
                <w:iCs/>
                <w:noProof/>
                <w:sz w:val="16"/>
                <w:lang w:val="en-CA"/>
              </w:rPr>
            </w:pPr>
            <w:r w:rsidRPr="00125512">
              <w:rPr>
                <w:noProof/>
                <w:sz w:val="16"/>
                <w:szCs w:val="16"/>
                <w:lang w:val="en-CA" w:eastAsia="ko-KR"/>
              </w:rPr>
              <w:t>2</w:t>
            </w:r>
          </w:p>
        </w:tc>
      </w:tr>
      <w:tr w:rsidR="006A1234" w:rsidRPr="00F43CC3" w14:paraId="70010286" w14:textId="77777777" w:rsidTr="009F4C4C">
        <w:trPr>
          <w:cantSplit/>
          <w:trHeight w:val="290"/>
          <w:jc w:val="center"/>
        </w:trPr>
        <w:tc>
          <w:tcPr>
            <w:tcW w:w="1635" w:type="dxa"/>
            <w:vMerge/>
          </w:tcPr>
          <w:p w14:paraId="298CCD2B" w14:textId="77777777" w:rsidR="006A1234" w:rsidRPr="00125512" w:rsidRDefault="006A1234" w:rsidP="006A1234">
            <w:pPr>
              <w:pStyle w:val="TableText"/>
              <w:keepNext/>
              <w:jc w:val="left"/>
              <w:rPr>
                <w:noProof/>
                <w:sz w:val="16"/>
                <w:szCs w:val="16"/>
                <w:lang w:val="en-CA" w:eastAsia="ko-KR"/>
              </w:rPr>
            </w:pPr>
          </w:p>
        </w:tc>
        <w:tc>
          <w:tcPr>
            <w:tcW w:w="2955" w:type="dxa"/>
            <w:vAlign w:val="center"/>
          </w:tcPr>
          <w:p w14:paraId="19A7A1EC" w14:textId="66B8ED4A" w:rsidR="006A1234" w:rsidRPr="00125512" w:rsidRDefault="006A1234" w:rsidP="006A1234">
            <w:pPr>
              <w:pStyle w:val="TableText"/>
              <w:keepNext/>
              <w:jc w:val="left"/>
              <w:rPr>
                <w:noProof/>
                <w:sz w:val="16"/>
                <w:szCs w:val="16"/>
                <w:lang w:val="en-CA" w:eastAsia="ko-KR"/>
              </w:rPr>
            </w:pPr>
            <w:r w:rsidRPr="008E6DA5">
              <w:rPr>
                <w:noProof/>
                <w:sz w:val="16"/>
                <w:szCs w:val="16"/>
                <w:lang w:val="en-CA" w:eastAsia="ko-KR"/>
              </w:rPr>
              <w:t>intra_bdpcm_chroma_flag</w:t>
            </w:r>
          </w:p>
        </w:tc>
        <w:tc>
          <w:tcPr>
            <w:tcW w:w="1008" w:type="dxa"/>
          </w:tcPr>
          <w:p w14:paraId="4EFB9028" w14:textId="49441A29" w:rsidR="006A1234" w:rsidRPr="00125512" w:rsidRDefault="006A1234" w:rsidP="006A1234">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_Ref21791684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76</w:t>
            </w:r>
            <w:r w:rsidRPr="00125512">
              <w:rPr>
                <w:noProof/>
                <w:sz w:val="16"/>
                <w:szCs w:val="16"/>
                <w:lang w:val="en-CA"/>
              </w:rPr>
              <w:fldChar w:fldCharType="end"/>
            </w:r>
          </w:p>
        </w:tc>
        <w:tc>
          <w:tcPr>
            <w:tcW w:w="1187" w:type="dxa"/>
            <w:vAlign w:val="center"/>
          </w:tcPr>
          <w:p w14:paraId="23D63BEE" w14:textId="02216A52" w:rsidR="006A1234" w:rsidRPr="00125512" w:rsidRDefault="006A1234" w:rsidP="006A1234">
            <w:pPr>
              <w:pStyle w:val="TableText"/>
              <w:keepNext/>
              <w:jc w:val="center"/>
              <w:rPr>
                <w:noProof/>
                <w:sz w:val="16"/>
                <w:szCs w:val="16"/>
                <w:lang w:val="en-CA" w:eastAsia="ko-KR"/>
              </w:rPr>
            </w:pPr>
            <w:r w:rsidRPr="00125512">
              <w:rPr>
                <w:rFonts w:eastAsia="游明朝"/>
                <w:noProof/>
                <w:sz w:val="16"/>
                <w:szCs w:val="16"/>
                <w:lang w:val="en-CA" w:eastAsia="ja-JP"/>
              </w:rPr>
              <w:t>0</w:t>
            </w:r>
          </w:p>
        </w:tc>
        <w:tc>
          <w:tcPr>
            <w:tcW w:w="1537" w:type="dxa"/>
            <w:vAlign w:val="center"/>
          </w:tcPr>
          <w:p w14:paraId="6CC5D46D" w14:textId="56F88D6D" w:rsidR="006A1234" w:rsidRPr="00125512" w:rsidRDefault="006A1234" w:rsidP="006A1234">
            <w:pPr>
              <w:pStyle w:val="TableText"/>
              <w:keepNext/>
              <w:jc w:val="center"/>
              <w:rPr>
                <w:noProof/>
                <w:sz w:val="16"/>
                <w:szCs w:val="16"/>
                <w:lang w:val="en-CA" w:eastAsia="ko-KR"/>
              </w:rPr>
            </w:pPr>
            <w:r w:rsidRPr="00125512">
              <w:rPr>
                <w:rFonts w:eastAsia="游明朝"/>
                <w:noProof/>
                <w:sz w:val="16"/>
                <w:szCs w:val="16"/>
                <w:lang w:val="en-CA" w:eastAsia="ja-JP"/>
              </w:rPr>
              <w:t>1</w:t>
            </w:r>
          </w:p>
        </w:tc>
        <w:tc>
          <w:tcPr>
            <w:tcW w:w="1538" w:type="dxa"/>
            <w:gridSpan w:val="2"/>
            <w:vAlign w:val="center"/>
          </w:tcPr>
          <w:p w14:paraId="7C7357EC" w14:textId="18566CF0" w:rsidR="006A1234" w:rsidRPr="00125512" w:rsidRDefault="006A1234" w:rsidP="006A1234">
            <w:pPr>
              <w:pStyle w:val="TableText"/>
              <w:keepNext/>
              <w:jc w:val="center"/>
              <w:rPr>
                <w:noProof/>
                <w:sz w:val="16"/>
                <w:szCs w:val="16"/>
                <w:lang w:val="en-CA" w:eastAsia="ko-KR"/>
              </w:rPr>
            </w:pPr>
            <w:r w:rsidRPr="00125512">
              <w:rPr>
                <w:rFonts w:eastAsia="游明朝"/>
                <w:noProof/>
                <w:sz w:val="16"/>
                <w:szCs w:val="16"/>
                <w:lang w:val="en-CA" w:eastAsia="ja-JP"/>
              </w:rPr>
              <w:t>2</w:t>
            </w:r>
          </w:p>
        </w:tc>
      </w:tr>
      <w:tr w:rsidR="006A1234" w:rsidRPr="00F43CC3" w14:paraId="2AE70EA3" w14:textId="77777777" w:rsidTr="009F4C4C">
        <w:trPr>
          <w:cantSplit/>
          <w:trHeight w:val="290"/>
          <w:jc w:val="center"/>
        </w:trPr>
        <w:tc>
          <w:tcPr>
            <w:tcW w:w="1635" w:type="dxa"/>
            <w:vMerge/>
          </w:tcPr>
          <w:p w14:paraId="7EC72BBE" w14:textId="77777777" w:rsidR="006A1234" w:rsidRPr="00125512" w:rsidRDefault="006A1234" w:rsidP="006A1234">
            <w:pPr>
              <w:pStyle w:val="TableText"/>
              <w:keepNext/>
              <w:jc w:val="left"/>
              <w:rPr>
                <w:noProof/>
                <w:sz w:val="16"/>
                <w:szCs w:val="16"/>
                <w:lang w:val="en-CA" w:eastAsia="ko-KR"/>
              </w:rPr>
            </w:pPr>
          </w:p>
        </w:tc>
        <w:tc>
          <w:tcPr>
            <w:tcW w:w="2955" w:type="dxa"/>
            <w:vAlign w:val="center"/>
          </w:tcPr>
          <w:p w14:paraId="39E6244A" w14:textId="469DF19A" w:rsidR="006A1234" w:rsidRPr="00125512" w:rsidRDefault="006A1234" w:rsidP="006A1234">
            <w:pPr>
              <w:pStyle w:val="TableText"/>
              <w:keepNext/>
              <w:jc w:val="left"/>
              <w:rPr>
                <w:noProof/>
                <w:sz w:val="16"/>
                <w:szCs w:val="16"/>
                <w:lang w:val="en-CA" w:eastAsia="ko-KR"/>
              </w:rPr>
            </w:pPr>
            <w:r w:rsidRPr="008E6DA5">
              <w:rPr>
                <w:noProof/>
                <w:sz w:val="16"/>
                <w:szCs w:val="16"/>
                <w:lang w:val="en-CA" w:eastAsia="ko-KR"/>
              </w:rPr>
              <w:t>intra_bdpcm_ chroma_dir_flag</w:t>
            </w:r>
          </w:p>
        </w:tc>
        <w:tc>
          <w:tcPr>
            <w:tcW w:w="1008" w:type="dxa"/>
          </w:tcPr>
          <w:p w14:paraId="4D0B05EC" w14:textId="428B82F5" w:rsidR="006A1234" w:rsidRPr="00125512" w:rsidRDefault="006A1234" w:rsidP="006A1234">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_Ref21791696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77</w:t>
            </w:r>
            <w:r w:rsidRPr="00125512">
              <w:rPr>
                <w:noProof/>
                <w:sz w:val="16"/>
                <w:szCs w:val="16"/>
                <w:lang w:val="en-CA"/>
              </w:rPr>
              <w:fldChar w:fldCharType="end"/>
            </w:r>
          </w:p>
        </w:tc>
        <w:tc>
          <w:tcPr>
            <w:tcW w:w="1187" w:type="dxa"/>
            <w:vAlign w:val="center"/>
          </w:tcPr>
          <w:p w14:paraId="3AEEFCCF" w14:textId="2A188E64" w:rsidR="006A1234" w:rsidRPr="00125512" w:rsidRDefault="006A1234" w:rsidP="006A1234">
            <w:pPr>
              <w:pStyle w:val="TableText"/>
              <w:keepNext/>
              <w:jc w:val="center"/>
              <w:rPr>
                <w:noProof/>
                <w:sz w:val="16"/>
                <w:szCs w:val="16"/>
                <w:lang w:val="en-CA" w:eastAsia="ko-KR"/>
              </w:rPr>
            </w:pPr>
            <w:r w:rsidRPr="00125512">
              <w:rPr>
                <w:rFonts w:eastAsia="游明朝"/>
                <w:noProof/>
                <w:sz w:val="16"/>
                <w:szCs w:val="16"/>
                <w:lang w:val="en-CA" w:eastAsia="ja-JP"/>
              </w:rPr>
              <w:t>0</w:t>
            </w:r>
          </w:p>
        </w:tc>
        <w:tc>
          <w:tcPr>
            <w:tcW w:w="1537" w:type="dxa"/>
            <w:vAlign w:val="center"/>
          </w:tcPr>
          <w:p w14:paraId="7D657560" w14:textId="0B1B4A87" w:rsidR="006A1234" w:rsidRPr="00125512" w:rsidRDefault="006A1234" w:rsidP="006A1234">
            <w:pPr>
              <w:pStyle w:val="TableText"/>
              <w:keepNext/>
              <w:jc w:val="center"/>
              <w:rPr>
                <w:noProof/>
                <w:sz w:val="16"/>
                <w:szCs w:val="16"/>
                <w:lang w:val="en-CA" w:eastAsia="ko-KR"/>
              </w:rPr>
            </w:pPr>
            <w:r w:rsidRPr="00125512">
              <w:rPr>
                <w:rFonts w:eastAsia="游明朝"/>
                <w:noProof/>
                <w:sz w:val="16"/>
                <w:szCs w:val="16"/>
                <w:lang w:val="en-CA" w:eastAsia="ja-JP"/>
              </w:rPr>
              <w:t>1</w:t>
            </w:r>
          </w:p>
        </w:tc>
        <w:tc>
          <w:tcPr>
            <w:tcW w:w="1538" w:type="dxa"/>
            <w:gridSpan w:val="2"/>
            <w:vAlign w:val="center"/>
          </w:tcPr>
          <w:p w14:paraId="3854DE75" w14:textId="3106D95D" w:rsidR="006A1234" w:rsidRPr="00125512" w:rsidRDefault="006A1234" w:rsidP="006A1234">
            <w:pPr>
              <w:pStyle w:val="TableText"/>
              <w:keepNext/>
              <w:jc w:val="center"/>
              <w:rPr>
                <w:noProof/>
                <w:sz w:val="16"/>
                <w:szCs w:val="16"/>
                <w:lang w:val="en-CA" w:eastAsia="ko-KR"/>
              </w:rPr>
            </w:pPr>
            <w:r w:rsidRPr="00125512">
              <w:rPr>
                <w:rFonts w:eastAsia="游明朝"/>
                <w:noProof/>
                <w:sz w:val="16"/>
                <w:szCs w:val="16"/>
                <w:lang w:val="en-CA" w:eastAsia="ja-JP"/>
              </w:rPr>
              <w:t>2</w:t>
            </w:r>
          </w:p>
        </w:tc>
      </w:tr>
      <w:tr w:rsidR="001035D7" w:rsidRPr="00F43CC3" w14:paraId="07F671CA" w14:textId="77777777" w:rsidTr="009F4C4C">
        <w:trPr>
          <w:cantSplit/>
          <w:trHeight w:val="290"/>
          <w:jc w:val="center"/>
        </w:trPr>
        <w:tc>
          <w:tcPr>
            <w:tcW w:w="1635" w:type="dxa"/>
            <w:vMerge/>
          </w:tcPr>
          <w:p w14:paraId="63DE00F5" w14:textId="77777777" w:rsidR="001035D7" w:rsidRPr="00125512" w:rsidRDefault="001035D7" w:rsidP="00871C79">
            <w:pPr>
              <w:pStyle w:val="TableText"/>
              <w:keepNext/>
              <w:jc w:val="left"/>
              <w:rPr>
                <w:noProof/>
                <w:sz w:val="16"/>
                <w:szCs w:val="16"/>
                <w:lang w:val="en-CA" w:eastAsia="ko-KR"/>
              </w:rPr>
            </w:pPr>
          </w:p>
        </w:tc>
        <w:tc>
          <w:tcPr>
            <w:tcW w:w="2955" w:type="dxa"/>
            <w:vAlign w:val="center"/>
          </w:tcPr>
          <w:p w14:paraId="56D7A812" w14:textId="29A7B86C" w:rsidR="001035D7" w:rsidRPr="00125512" w:rsidRDefault="001035D7" w:rsidP="00871C79">
            <w:pPr>
              <w:pStyle w:val="TableText"/>
              <w:keepNext/>
              <w:jc w:val="left"/>
              <w:rPr>
                <w:noProof/>
                <w:sz w:val="16"/>
                <w:szCs w:val="16"/>
                <w:lang w:val="en-CA" w:eastAsia="ko-KR"/>
              </w:rPr>
            </w:pPr>
            <w:r w:rsidRPr="00125512">
              <w:rPr>
                <w:noProof/>
                <w:sz w:val="16"/>
                <w:szCs w:val="16"/>
                <w:lang w:val="en-CA" w:eastAsia="ko-KR"/>
              </w:rPr>
              <w:t>cclm_mode_flag</w:t>
            </w:r>
          </w:p>
        </w:tc>
        <w:tc>
          <w:tcPr>
            <w:tcW w:w="1008" w:type="dxa"/>
          </w:tcPr>
          <w:p w14:paraId="2A57980D" w14:textId="26732AED" w:rsidR="001035D7" w:rsidRPr="00125512" w:rsidRDefault="001035D7" w:rsidP="00871C79">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_Ref15321753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78</w:t>
            </w:r>
            <w:r w:rsidRPr="00125512">
              <w:rPr>
                <w:noProof/>
                <w:sz w:val="16"/>
                <w:szCs w:val="16"/>
                <w:lang w:val="en-CA"/>
              </w:rPr>
              <w:fldChar w:fldCharType="end"/>
            </w:r>
          </w:p>
        </w:tc>
        <w:tc>
          <w:tcPr>
            <w:tcW w:w="1187" w:type="dxa"/>
            <w:vAlign w:val="center"/>
          </w:tcPr>
          <w:p w14:paraId="7D70F892" w14:textId="7FB10221" w:rsidR="001035D7" w:rsidRPr="00125512" w:rsidRDefault="001035D7" w:rsidP="00871C79">
            <w:pPr>
              <w:pStyle w:val="TableText"/>
              <w:keepNext/>
              <w:jc w:val="center"/>
              <w:rPr>
                <w:noProof/>
                <w:sz w:val="16"/>
                <w:szCs w:val="16"/>
                <w:lang w:val="en-CA" w:eastAsia="ko-KR"/>
              </w:rPr>
            </w:pPr>
            <w:r w:rsidRPr="00125512">
              <w:rPr>
                <w:noProof/>
                <w:sz w:val="16"/>
                <w:szCs w:val="16"/>
                <w:lang w:val="en-CA" w:eastAsia="ko-KR"/>
              </w:rPr>
              <w:t>0</w:t>
            </w:r>
          </w:p>
        </w:tc>
        <w:tc>
          <w:tcPr>
            <w:tcW w:w="1537" w:type="dxa"/>
            <w:vAlign w:val="center"/>
          </w:tcPr>
          <w:p w14:paraId="71FCEEAC" w14:textId="44AB9975" w:rsidR="001035D7" w:rsidRPr="00125512" w:rsidRDefault="001035D7" w:rsidP="00871C79">
            <w:pPr>
              <w:pStyle w:val="TableText"/>
              <w:keepNext/>
              <w:jc w:val="center"/>
              <w:rPr>
                <w:noProof/>
                <w:sz w:val="16"/>
                <w:szCs w:val="16"/>
                <w:lang w:val="en-CA" w:eastAsia="ko-KR"/>
              </w:rPr>
            </w:pPr>
            <w:r w:rsidRPr="00125512">
              <w:rPr>
                <w:noProof/>
                <w:sz w:val="16"/>
                <w:szCs w:val="16"/>
                <w:lang w:val="en-CA" w:eastAsia="ko-KR"/>
              </w:rPr>
              <w:t>1</w:t>
            </w:r>
          </w:p>
        </w:tc>
        <w:tc>
          <w:tcPr>
            <w:tcW w:w="1538" w:type="dxa"/>
            <w:gridSpan w:val="2"/>
            <w:vAlign w:val="center"/>
          </w:tcPr>
          <w:p w14:paraId="0F5D4395" w14:textId="062B05E2" w:rsidR="001035D7" w:rsidRPr="00125512" w:rsidRDefault="001035D7" w:rsidP="00871C79">
            <w:pPr>
              <w:pStyle w:val="TableText"/>
              <w:keepNext/>
              <w:jc w:val="center"/>
              <w:rPr>
                <w:noProof/>
                <w:sz w:val="16"/>
                <w:szCs w:val="16"/>
                <w:lang w:val="en-CA" w:eastAsia="ko-KR"/>
              </w:rPr>
            </w:pPr>
            <w:r w:rsidRPr="00125512">
              <w:rPr>
                <w:noProof/>
                <w:sz w:val="16"/>
                <w:szCs w:val="16"/>
                <w:lang w:val="en-CA" w:eastAsia="ko-KR"/>
              </w:rPr>
              <w:t>2</w:t>
            </w:r>
          </w:p>
        </w:tc>
      </w:tr>
      <w:tr w:rsidR="00D939D4" w:rsidRPr="00F43CC3" w14:paraId="7D54C64A" w14:textId="77777777" w:rsidTr="009F4C4C">
        <w:trPr>
          <w:cantSplit/>
          <w:trHeight w:val="290"/>
          <w:jc w:val="center"/>
        </w:trPr>
        <w:tc>
          <w:tcPr>
            <w:tcW w:w="1635" w:type="dxa"/>
            <w:vMerge/>
          </w:tcPr>
          <w:p w14:paraId="7C973E13" w14:textId="77777777" w:rsidR="00D939D4" w:rsidRPr="00125512" w:rsidRDefault="00D939D4" w:rsidP="00871C79">
            <w:pPr>
              <w:pStyle w:val="TableText"/>
              <w:keepNext/>
              <w:jc w:val="left"/>
              <w:rPr>
                <w:noProof/>
                <w:sz w:val="16"/>
                <w:szCs w:val="16"/>
                <w:lang w:val="en-CA" w:eastAsia="ko-KR"/>
              </w:rPr>
            </w:pPr>
          </w:p>
        </w:tc>
        <w:tc>
          <w:tcPr>
            <w:tcW w:w="2955" w:type="dxa"/>
            <w:vAlign w:val="center"/>
          </w:tcPr>
          <w:p w14:paraId="513563AD" w14:textId="76968B83" w:rsidR="00D939D4" w:rsidRPr="00125512" w:rsidRDefault="00D939D4" w:rsidP="00871C79">
            <w:pPr>
              <w:pStyle w:val="TableText"/>
              <w:keepNext/>
              <w:jc w:val="left"/>
              <w:rPr>
                <w:noProof/>
                <w:sz w:val="16"/>
                <w:szCs w:val="16"/>
                <w:lang w:val="en-CA" w:eastAsia="ko-KR"/>
              </w:rPr>
            </w:pPr>
            <w:r w:rsidRPr="00125512">
              <w:rPr>
                <w:noProof/>
                <w:sz w:val="16"/>
                <w:szCs w:val="16"/>
                <w:lang w:val="en-CA" w:eastAsia="ko-KR"/>
              </w:rPr>
              <w:t>cclm_mode_idx</w:t>
            </w:r>
          </w:p>
        </w:tc>
        <w:tc>
          <w:tcPr>
            <w:tcW w:w="1008" w:type="dxa"/>
          </w:tcPr>
          <w:p w14:paraId="083DB898" w14:textId="187D6EB4" w:rsidR="00D939D4" w:rsidRPr="00125512" w:rsidRDefault="00D939D4" w:rsidP="00871C79">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_Ref21854585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79</w:t>
            </w:r>
            <w:r w:rsidRPr="00125512">
              <w:rPr>
                <w:noProof/>
                <w:sz w:val="16"/>
                <w:szCs w:val="16"/>
                <w:lang w:val="en-CA"/>
              </w:rPr>
              <w:fldChar w:fldCharType="end"/>
            </w:r>
          </w:p>
        </w:tc>
        <w:tc>
          <w:tcPr>
            <w:tcW w:w="1187" w:type="dxa"/>
            <w:vAlign w:val="center"/>
          </w:tcPr>
          <w:p w14:paraId="42DF6367" w14:textId="233CF0E7" w:rsidR="00D939D4" w:rsidRPr="00125512" w:rsidRDefault="00094DAE" w:rsidP="00871C79">
            <w:pPr>
              <w:pStyle w:val="TableText"/>
              <w:keepNext/>
              <w:jc w:val="center"/>
              <w:rPr>
                <w:noProof/>
                <w:sz w:val="16"/>
                <w:szCs w:val="16"/>
                <w:lang w:val="en-CA" w:eastAsia="ko-KR"/>
              </w:rPr>
            </w:pPr>
            <w:r w:rsidRPr="00125512">
              <w:rPr>
                <w:noProof/>
                <w:sz w:val="16"/>
                <w:szCs w:val="16"/>
                <w:lang w:val="en-CA" w:eastAsia="ko-KR"/>
              </w:rPr>
              <w:t>0</w:t>
            </w:r>
          </w:p>
        </w:tc>
        <w:tc>
          <w:tcPr>
            <w:tcW w:w="1537" w:type="dxa"/>
            <w:vAlign w:val="center"/>
          </w:tcPr>
          <w:p w14:paraId="0EF54B80" w14:textId="58D5300B" w:rsidR="00D939D4" w:rsidRPr="00125512" w:rsidRDefault="00094DAE" w:rsidP="00871C79">
            <w:pPr>
              <w:pStyle w:val="TableText"/>
              <w:keepNext/>
              <w:jc w:val="center"/>
              <w:rPr>
                <w:noProof/>
                <w:sz w:val="16"/>
                <w:szCs w:val="16"/>
                <w:lang w:val="en-CA" w:eastAsia="ko-KR"/>
              </w:rPr>
            </w:pPr>
            <w:r w:rsidRPr="00125512">
              <w:rPr>
                <w:noProof/>
                <w:sz w:val="16"/>
                <w:szCs w:val="16"/>
                <w:lang w:val="en-CA" w:eastAsia="ko-KR"/>
              </w:rPr>
              <w:t>1</w:t>
            </w:r>
          </w:p>
        </w:tc>
        <w:tc>
          <w:tcPr>
            <w:tcW w:w="1538" w:type="dxa"/>
            <w:gridSpan w:val="2"/>
            <w:vAlign w:val="center"/>
          </w:tcPr>
          <w:p w14:paraId="735E223F" w14:textId="17F6E239" w:rsidR="00D939D4" w:rsidRPr="00125512" w:rsidRDefault="00094DAE" w:rsidP="00871C79">
            <w:pPr>
              <w:pStyle w:val="TableText"/>
              <w:keepNext/>
              <w:jc w:val="center"/>
              <w:rPr>
                <w:noProof/>
                <w:sz w:val="16"/>
                <w:szCs w:val="16"/>
                <w:lang w:val="en-CA" w:eastAsia="ko-KR"/>
              </w:rPr>
            </w:pPr>
            <w:r w:rsidRPr="00125512">
              <w:rPr>
                <w:noProof/>
                <w:sz w:val="16"/>
                <w:szCs w:val="16"/>
                <w:lang w:val="en-CA" w:eastAsia="ko-KR"/>
              </w:rPr>
              <w:t>2</w:t>
            </w:r>
          </w:p>
        </w:tc>
      </w:tr>
      <w:tr w:rsidR="001035D7" w:rsidRPr="00F43CC3" w14:paraId="4656BD70" w14:textId="77777777" w:rsidTr="009F4C4C">
        <w:trPr>
          <w:cantSplit/>
          <w:trHeight w:val="290"/>
          <w:jc w:val="center"/>
        </w:trPr>
        <w:tc>
          <w:tcPr>
            <w:tcW w:w="1635" w:type="dxa"/>
            <w:vMerge/>
          </w:tcPr>
          <w:p w14:paraId="1AE58C63" w14:textId="77777777" w:rsidR="001035D7" w:rsidRPr="00125512" w:rsidRDefault="001035D7" w:rsidP="00924346">
            <w:pPr>
              <w:pStyle w:val="TableText"/>
              <w:keepNext/>
              <w:jc w:val="left"/>
              <w:rPr>
                <w:noProof/>
                <w:sz w:val="16"/>
                <w:szCs w:val="16"/>
                <w:lang w:val="en-CA" w:eastAsia="ko-KR"/>
              </w:rPr>
            </w:pPr>
          </w:p>
        </w:tc>
        <w:tc>
          <w:tcPr>
            <w:tcW w:w="2955" w:type="dxa"/>
            <w:vAlign w:val="center"/>
          </w:tcPr>
          <w:p w14:paraId="734767FC" w14:textId="5E36A95E" w:rsidR="001035D7" w:rsidRPr="00125512" w:rsidRDefault="001035D7" w:rsidP="00924346">
            <w:pPr>
              <w:pStyle w:val="TableText"/>
              <w:keepNext/>
              <w:jc w:val="left"/>
              <w:rPr>
                <w:noProof/>
                <w:sz w:val="16"/>
                <w:szCs w:val="16"/>
                <w:lang w:val="en-CA" w:eastAsia="ko-KR"/>
              </w:rPr>
            </w:pPr>
            <w:r w:rsidRPr="00125512">
              <w:rPr>
                <w:noProof/>
                <w:sz w:val="16"/>
                <w:szCs w:val="16"/>
                <w:lang w:val="en-CA" w:eastAsia="ko-KR"/>
              </w:rPr>
              <w:t>intra_chroma_pred_mode</w:t>
            </w:r>
          </w:p>
        </w:tc>
        <w:tc>
          <w:tcPr>
            <w:tcW w:w="1008" w:type="dxa"/>
          </w:tcPr>
          <w:p w14:paraId="156D2D54" w14:textId="3DBA155F" w:rsidR="001035D7" w:rsidRPr="00125512" w:rsidRDefault="001035D7" w:rsidP="00924346">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_Ref15250907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80</w:t>
            </w:r>
            <w:r w:rsidRPr="00125512">
              <w:rPr>
                <w:noProof/>
                <w:sz w:val="16"/>
                <w:szCs w:val="16"/>
                <w:lang w:val="en-CA"/>
              </w:rPr>
              <w:fldChar w:fldCharType="end"/>
            </w:r>
          </w:p>
        </w:tc>
        <w:tc>
          <w:tcPr>
            <w:tcW w:w="1187" w:type="dxa"/>
            <w:vAlign w:val="center"/>
          </w:tcPr>
          <w:p w14:paraId="1870AFE2" w14:textId="05827B58" w:rsidR="001035D7" w:rsidRPr="00125512" w:rsidRDefault="001035D7" w:rsidP="00924346">
            <w:pPr>
              <w:pStyle w:val="TableText"/>
              <w:keepNext/>
              <w:jc w:val="center"/>
              <w:rPr>
                <w:iCs/>
                <w:noProof/>
                <w:sz w:val="16"/>
                <w:lang w:val="en-CA"/>
              </w:rPr>
            </w:pPr>
            <w:r w:rsidRPr="00125512">
              <w:rPr>
                <w:noProof/>
                <w:sz w:val="16"/>
                <w:szCs w:val="16"/>
                <w:lang w:val="en-CA" w:eastAsia="ko-KR"/>
              </w:rPr>
              <w:t>0</w:t>
            </w:r>
          </w:p>
        </w:tc>
        <w:tc>
          <w:tcPr>
            <w:tcW w:w="1537" w:type="dxa"/>
            <w:vAlign w:val="center"/>
          </w:tcPr>
          <w:p w14:paraId="361825B4" w14:textId="79C29C1B" w:rsidR="001035D7" w:rsidRPr="00125512" w:rsidRDefault="001035D7" w:rsidP="00924346">
            <w:pPr>
              <w:pStyle w:val="TableText"/>
              <w:keepNext/>
              <w:jc w:val="center"/>
              <w:rPr>
                <w:iCs/>
                <w:noProof/>
                <w:sz w:val="16"/>
                <w:lang w:val="en-CA"/>
              </w:rPr>
            </w:pPr>
            <w:r w:rsidRPr="00125512">
              <w:rPr>
                <w:noProof/>
                <w:sz w:val="16"/>
                <w:szCs w:val="16"/>
                <w:lang w:val="en-CA" w:eastAsia="ko-KR"/>
              </w:rPr>
              <w:t>1</w:t>
            </w:r>
          </w:p>
        </w:tc>
        <w:tc>
          <w:tcPr>
            <w:tcW w:w="1538" w:type="dxa"/>
            <w:gridSpan w:val="2"/>
            <w:vAlign w:val="center"/>
          </w:tcPr>
          <w:p w14:paraId="576B317F" w14:textId="39EBC067" w:rsidR="001035D7" w:rsidRPr="00125512" w:rsidRDefault="001035D7" w:rsidP="00924346">
            <w:pPr>
              <w:pStyle w:val="TableText"/>
              <w:keepNext/>
              <w:jc w:val="center"/>
              <w:rPr>
                <w:iCs/>
                <w:noProof/>
                <w:sz w:val="16"/>
                <w:lang w:val="en-CA"/>
              </w:rPr>
            </w:pPr>
            <w:r w:rsidRPr="00125512">
              <w:rPr>
                <w:noProof/>
                <w:sz w:val="16"/>
                <w:szCs w:val="16"/>
                <w:lang w:val="en-CA" w:eastAsia="ko-KR"/>
              </w:rPr>
              <w:t>2</w:t>
            </w:r>
          </w:p>
        </w:tc>
      </w:tr>
      <w:tr w:rsidR="001035D7" w:rsidRPr="00F43CC3" w14:paraId="27DA6452" w14:textId="77777777" w:rsidTr="009F4C4C">
        <w:trPr>
          <w:cantSplit/>
          <w:trHeight w:val="290"/>
          <w:jc w:val="center"/>
        </w:trPr>
        <w:tc>
          <w:tcPr>
            <w:tcW w:w="1635" w:type="dxa"/>
            <w:vMerge/>
          </w:tcPr>
          <w:p w14:paraId="0F98BD76" w14:textId="77777777" w:rsidR="001035D7" w:rsidRPr="00125512" w:rsidRDefault="001035D7" w:rsidP="00924346">
            <w:pPr>
              <w:pStyle w:val="TableText"/>
              <w:keepNext/>
              <w:jc w:val="left"/>
              <w:rPr>
                <w:noProof/>
                <w:sz w:val="16"/>
                <w:szCs w:val="16"/>
                <w:lang w:val="en-CA" w:eastAsia="ko-KR"/>
              </w:rPr>
            </w:pPr>
          </w:p>
        </w:tc>
        <w:tc>
          <w:tcPr>
            <w:tcW w:w="2955" w:type="dxa"/>
            <w:vAlign w:val="center"/>
          </w:tcPr>
          <w:p w14:paraId="71A90053" w14:textId="1775D681" w:rsidR="001035D7" w:rsidRPr="00125512" w:rsidRDefault="001035D7" w:rsidP="00924346">
            <w:pPr>
              <w:pStyle w:val="TableText"/>
              <w:keepNext/>
              <w:jc w:val="left"/>
              <w:rPr>
                <w:noProof/>
                <w:sz w:val="16"/>
                <w:szCs w:val="16"/>
                <w:lang w:val="en-CA" w:eastAsia="ko-KR"/>
              </w:rPr>
            </w:pPr>
            <w:r w:rsidRPr="00125512">
              <w:rPr>
                <w:noProof/>
                <w:sz w:val="16"/>
                <w:szCs w:val="16"/>
                <w:lang w:val="en-CA" w:eastAsia="ko-KR"/>
              </w:rPr>
              <w:t>general_merge_flag</w:t>
            </w:r>
            <w:r w:rsidRPr="00125512">
              <w:rPr>
                <w:rFonts w:eastAsia="PMingLiU"/>
                <w:noProof/>
                <w:sz w:val="16"/>
                <w:szCs w:val="16"/>
                <w:lang w:val="en-CA" w:eastAsia="zh-TW"/>
              </w:rPr>
              <w:t>[ ][ ]</w:t>
            </w:r>
          </w:p>
        </w:tc>
        <w:tc>
          <w:tcPr>
            <w:tcW w:w="1008" w:type="dxa"/>
          </w:tcPr>
          <w:p w14:paraId="7B7E73A6" w14:textId="6C6EABAC" w:rsidR="001035D7" w:rsidRPr="00125512" w:rsidRDefault="001035D7" w:rsidP="00924346">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_Ref15250915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81</w:t>
            </w:r>
            <w:r w:rsidRPr="00125512">
              <w:rPr>
                <w:noProof/>
                <w:sz w:val="16"/>
                <w:szCs w:val="16"/>
                <w:lang w:val="en-CA"/>
              </w:rPr>
              <w:fldChar w:fldCharType="end"/>
            </w:r>
          </w:p>
        </w:tc>
        <w:tc>
          <w:tcPr>
            <w:tcW w:w="1187" w:type="dxa"/>
            <w:vAlign w:val="center"/>
          </w:tcPr>
          <w:p w14:paraId="3D279F1E" w14:textId="2A420F8A" w:rsidR="001035D7" w:rsidRPr="00125512" w:rsidRDefault="001035D7" w:rsidP="00924346">
            <w:pPr>
              <w:pStyle w:val="TableText"/>
              <w:keepNext/>
              <w:jc w:val="center"/>
              <w:rPr>
                <w:iCs/>
                <w:noProof/>
                <w:sz w:val="16"/>
                <w:lang w:val="en-CA"/>
              </w:rPr>
            </w:pPr>
            <w:r w:rsidRPr="00125512">
              <w:rPr>
                <w:noProof/>
                <w:sz w:val="16"/>
                <w:szCs w:val="16"/>
                <w:lang w:val="en-CA" w:eastAsia="ko-KR"/>
              </w:rPr>
              <w:t>0</w:t>
            </w:r>
          </w:p>
        </w:tc>
        <w:tc>
          <w:tcPr>
            <w:tcW w:w="1537" w:type="dxa"/>
            <w:vAlign w:val="center"/>
          </w:tcPr>
          <w:p w14:paraId="34100675" w14:textId="435AF3A1" w:rsidR="001035D7" w:rsidRPr="00125512" w:rsidRDefault="001035D7" w:rsidP="00924346">
            <w:pPr>
              <w:pStyle w:val="TableText"/>
              <w:keepNext/>
              <w:jc w:val="center"/>
              <w:rPr>
                <w:iCs/>
                <w:noProof/>
                <w:sz w:val="16"/>
                <w:lang w:val="en-CA"/>
              </w:rPr>
            </w:pPr>
            <w:r w:rsidRPr="00125512">
              <w:rPr>
                <w:noProof/>
                <w:sz w:val="16"/>
                <w:szCs w:val="16"/>
                <w:lang w:val="en-CA" w:eastAsia="ko-KR"/>
              </w:rPr>
              <w:t>1</w:t>
            </w:r>
          </w:p>
        </w:tc>
        <w:tc>
          <w:tcPr>
            <w:tcW w:w="1538" w:type="dxa"/>
            <w:gridSpan w:val="2"/>
            <w:vAlign w:val="center"/>
          </w:tcPr>
          <w:p w14:paraId="65D4980F" w14:textId="134140CE" w:rsidR="001035D7" w:rsidRPr="00125512" w:rsidRDefault="001035D7" w:rsidP="00924346">
            <w:pPr>
              <w:pStyle w:val="TableText"/>
              <w:keepNext/>
              <w:jc w:val="center"/>
              <w:rPr>
                <w:iCs/>
                <w:noProof/>
                <w:sz w:val="16"/>
                <w:lang w:val="en-CA"/>
              </w:rPr>
            </w:pPr>
            <w:r w:rsidRPr="00125512">
              <w:rPr>
                <w:noProof/>
                <w:sz w:val="16"/>
                <w:szCs w:val="16"/>
                <w:lang w:val="en-CA" w:eastAsia="ko-KR"/>
              </w:rPr>
              <w:t>2</w:t>
            </w:r>
          </w:p>
        </w:tc>
      </w:tr>
      <w:tr w:rsidR="001035D7" w:rsidRPr="00F43CC3" w14:paraId="6FB867F3" w14:textId="77777777" w:rsidTr="009F4C4C">
        <w:trPr>
          <w:cantSplit/>
          <w:trHeight w:val="290"/>
          <w:jc w:val="center"/>
        </w:trPr>
        <w:tc>
          <w:tcPr>
            <w:tcW w:w="1635" w:type="dxa"/>
            <w:vMerge/>
          </w:tcPr>
          <w:p w14:paraId="004774B6" w14:textId="77777777" w:rsidR="001035D7" w:rsidRPr="00125512" w:rsidRDefault="001035D7" w:rsidP="00AF1BF2">
            <w:pPr>
              <w:pStyle w:val="TableText"/>
              <w:keepNext/>
              <w:jc w:val="left"/>
              <w:rPr>
                <w:noProof/>
                <w:sz w:val="16"/>
                <w:szCs w:val="16"/>
                <w:lang w:val="en-CA" w:eastAsia="ko-KR"/>
              </w:rPr>
            </w:pPr>
          </w:p>
        </w:tc>
        <w:tc>
          <w:tcPr>
            <w:tcW w:w="2955" w:type="dxa"/>
            <w:vAlign w:val="center"/>
          </w:tcPr>
          <w:p w14:paraId="50551234" w14:textId="77777777" w:rsidR="001035D7" w:rsidRPr="00125512" w:rsidRDefault="001035D7" w:rsidP="00AF1BF2">
            <w:pPr>
              <w:pStyle w:val="TableText"/>
              <w:keepNext/>
              <w:jc w:val="left"/>
              <w:rPr>
                <w:noProof/>
                <w:sz w:val="16"/>
                <w:szCs w:val="16"/>
                <w:lang w:val="en-CA" w:eastAsia="ko-KR"/>
              </w:rPr>
            </w:pPr>
            <w:r w:rsidRPr="00125512">
              <w:rPr>
                <w:noProof/>
                <w:sz w:val="16"/>
                <w:szCs w:val="16"/>
                <w:lang w:val="en-CA" w:eastAsia="ko-KR"/>
              </w:rPr>
              <w:t>inter_pred_idc</w:t>
            </w:r>
            <w:r w:rsidRPr="00125512">
              <w:rPr>
                <w:noProof/>
                <w:sz w:val="16"/>
                <w:szCs w:val="16"/>
                <w:lang w:val="en-CA"/>
              </w:rPr>
              <w:t>[ x0 ][ y0 ]</w:t>
            </w:r>
          </w:p>
        </w:tc>
        <w:tc>
          <w:tcPr>
            <w:tcW w:w="1008" w:type="dxa"/>
          </w:tcPr>
          <w:p w14:paraId="6AA8358C" w14:textId="546277F3" w:rsidR="001035D7" w:rsidRPr="00125512" w:rsidRDefault="001035D7" w:rsidP="00AF1BF2">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_Ref15250923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82</w:t>
            </w:r>
            <w:r w:rsidRPr="00125512">
              <w:rPr>
                <w:noProof/>
                <w:sz w:val="16"/>
                <w:szCs w:val="16"/>
                <w:lang w:val="en-CA"/>
              </w:rPr>
              <w:fldChar w:fldCharType="end"/>
            </w:r>
          </w:p>
        </w:tc>
        <w:tc>
          <w:tcPr>
            <w:tcW w:w="1187" w:type="dxa"/>
          </w:tcPr>
          <w:p w14:paraId="521B3039" w14:textId="6AE6989D" w:rsidR="001035D7" w:rsidRPr="00125512" w:rsidRDefault="001035D7" w:rsidP="00AF1BF2">
            <w:pPr>
              <w:pStyle w:val="TableText"/>
              <w:keepNext/>
              <w:jc w:val="center"/>
              <w:rPr>
                <w:iCs/>
                <w:noProof/>
                <w:sz w:val="16"/>
                <w:lang w:val="en-CA"/>
              </w:rPr>
            </w:pPr>
          </w:p>
        </w:tc>
        <w:tc>
          <w:tcPr>
            <w:tcW w:w="1537" w:type="dxa"/>
            <w:vAlign w:val="center"/>
          </w:tcPr>
          <w:p w14:paraId="7815D7EA" w14:textId="100A7AF1" w:rsidR="001035D7" w:rsidRPr="00125512" w:rsidRDefault="001035D7" w:rsidP="00AF1BF2">
            <w:pPr>
              <w:pStyle w:val="TableText"/>
              <w:keepNext/>
              <w:jc w:val="center"/>
              <w:rPr>
                <w:iCs/>
                <w:noProof/>
                <w:sz w:val="16"/>
                <w:lang w:val="en-CA"/>
              </w:rPr>
            </w:pPr>
            <w:r w:rsidRPr="00125512">
              <w:rPr>
                <w:iCs/>
                <w:noProof/>
                <w:sz w:val="16"/>
                <w:lang w:val="en-CA"/>
              </w:rPr>
              <w:t>0..</w:t>
            </w:r>
            <w:r w:rsidR="001E4BB6" w:rsidRPr="00125512">
              <w:rPr>
                <w:iCs/>
                <w:noProof/>
                <w:sz w:val="16"/>
                <w:lang w:val="en-CA"/>
              </w:rPr>
              <w:t>5</w:t>
            </w:r>
          </w:p>
        </w:tc>
        <w:tc>
          <w:tcPr>
            <w:tcW w:w="1538" w:type="dxa"/>
            <w:gridSpan w:val="2"/>
            <w:vAlign w:val="center"/>
          </w:tcPr>
          <w:p w14:paraId="79092AB5" w14:textId="18C4AB0F" w:rsidR="001035D7" w:rsidRPr="00125512" w:rsidRDefault="001E4BB6" w:rsidP="00AF1BF2">
            <w:pPr>
              <w:pStyle w:val="TableText"/>
              <w:keepNext/>
              <w:jc w:val="center"/>
              <w:rPr>
                <w:iCs/>
                <w:noProof/>
                <w:sz w:val="16"/>
                <w:lang w:val="en-CA"/>
              </w:rPr>
            </w:pPr>
            <w:r w:rsidRPr="00125512">
              <w:rPr>
                <w:bCs/>
                <w:noProof/>
                <w:sz w:val="16"/>
                <w:szCs w:val="16"/>
                <w:lang w:val="en-CA"/>
              </w:rPr>
              <w:t>6</w:t>
            </w:r>
            <w:r w:rsidR="001035D7" w:rsidRPr="00125512">
              <w:rPr>
                <w:bCs/>
                <w:noProof/>
                <w:sz w:val="16"/>
                <w:szCs w:val="16"/>
                <w:lang w:val="en-CA"/>
              </w:rPr>
              <w:t>..</w:t>
            </w:r>
            <w:r w:rsidRPr="00125512">
              <w:rPr>
                <w:bCs/>
                <w:noProof/>
                <w:sz w:val="16"/>
                <w:szCs w:val="16"/>
                <w:lang w:val="en-CA"/>
              </w:rPr>
              <w:t>11</w:t>
            </w:r>
          </w:p>
        </w:tc>
      </w:tr>
      <w:tr w:rsidR="001035D7" w:rsidRPr="00F43CC3" w14:paraId="189CDAD9" w14:textId="77777777" w:rsidTr="009F4C4C">
        <w:trPr>
          <w:cantSplit/>
          <w:trHeight w:val="290"/>
          <w:jc w:val="center"/>
        </w:trPr>
        <w:tc>
          <w:tcPr>
            <w:tcW w:w="1635" w:type="dxa"/>
            <w:vMerge/>
          </w:tcPr>
          <w:p w14:paraId="1078BB68" w14:textId="77777777" w:rsidR="001035D7" w:rsidRPr="00125512" w:rsidRDefault="001035D7" w:rsidP="003575E5">
            <w:pPr>
              <w:pStyle w:val="TableText"/>
              <w:keepNext/>
              <w:jc w:val="left"/>
              <w:rPr>
                <w:noProof/>
                <w:sz w:val="16"/>
                <w:szCs w:val="16"/>
                <w:lang w:val="en-CA" w:eastAsia="ko-KR"/>
              </w:rPr>
            </w:pPr>
          </w:p>
        </w:tc>
        <w:tc>
          <w:tcPr>
            <w:tcW w:w="2955" w:type="dxa"/>
            <w:vAlign w:val="center"/>
          </w:tcPr>
          <w:p w14:paraId="02BA4E71" w14:textId="77777777" w:rsidR="001035D7" w:rsidRPr="00125512" w:rsidRDefault="001035D7" w:rsidP="003575E5">
            <w:pPr>
              <w:pStyle w:val="TableText"/>
              <w:keepNext/>
              <w:jc w:val="left"/>
              <w:rPr>
                <w:noProof/>
                <w:sz w:val="16"/>
                <w:szCs w:val="16"/>
                <w:lang w:val="en-CA" w:eastAsia="ko-KR"/>
              </w:rPr>
            </w:pPr>
            <w:r w:rsidRPr="00125512">
              <w:rPr>
                <w:noProof/>
                <w:sz w:val="16"/>
                <w:szCs w:val="16"/>
                <w:lang w:val="en-CA" w:eastAsia="ko-KR"/>
              </w:rPr>
              <w:t>inter_affine_flag</w:t>
            </w:r>
            <w:r w:rsidRPr="00125512">
              <w:rPr>
                <w:rFonts w:eastAsia="PMingLiU"/>
                <w:noProof/>
                <w:sz w:val="16"/>
                <w:szCs w:val="16"/>
                <w:lang w:val="en-CA" w:eastAsia="zh-TW"/>
              </w:rPr>
              <w:t>[ ][ ]</w:t>
            </w:r>
          </w:p>
        </w:tc>
        <w:tc>
          <w:tcPr>
            <w:tcW w:w="1008" w:type="dxa"/>
          </w:tcPr>
          <w:p w14:paraId="405FE75E" w14:textId="7CB0D07C" w:rsidR="001035D7" w:rsidRPr="00125512" w:rsidRDefault="001035D7"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_Ref15250927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83</w:t>
            </w:r>
            <w:r w:rsidRPr="00125512">
              <w:rPr>
                <w:noProof/>
                <w:sz w:val="16"/>
                <w:szCs w:val="16"/>
                <w:lang w:val="en-CA"/>
              </w:rPr>
              <w:fldChar w:fldCharType="end"/>
            </w:r>
          </w:p>
        </w:tc>
        <w:tc>
          <w:tcPr>
            <w:tcW w:w="1187" w:type="dxa"/>
            <w:vAlign w:val="center"/>
          </w:tcPr>
          <w:p w14:paraId="3A3BE255" w14:textId="0DB821B2" w:rsidR="001035D7" w:rsidRPr="00125512" w:rsidRDefault="001035D7" w:rsidP="003575E5">
            <w:pPr>
              <w:pStyle w:val="TableText"/>
              <w:keepNext/>
              <w:jc w:val="center"/>
              <w:rPr>
                <w:iCs/>
                <w:noProof/>
                <w:sz w:val="16"/>
                <w:lang w:val="en-CA"/>
              </w:rPr>
            </w:pPr>
          </w:p>
        </w:tc>
        <w:tc>
          <w:tcPr>
            <w:tcW w:w="1537" w:type="dxa"/>
            <w:vAlign w:val="center"/>
          </w:tcPr>
          <w:p w14:paraId="2666B7EA" w14:textId="5C380F42" w:rsidR="001035D7" w:rsidRPr="00125512" w:rsidRDefault="001035D7" w:rsidP="003575E5">
            <w:pPr>
              <w:pStyle w:val="TableText"/>
              <w:keepNext/>
              <w:jc w:val="center"/>
              <w:rPr>
                <w:iCs/>
                <w:noProof/>
                <w:sz w:val="16"/>
                <w:lang w:val="en-CA"/>
              </w:rPr>
            </w:pPr>
            <w:r w:rsidRPr="00125512">
              <w:rPr>
                <w:bCs/>
                <w:noProof/>
                <w:sz w:val="16"/>
                <w:szCs w:val="16"/>
                <w:lang w:val="en-CA"/>
              </w:rPr>
              <w:t>0..2</w:t>
            </w:r>
          </w:p>
        </w:tc>
        <w:tc>
          <w:tcPr>
            <w:tcW w:w="1538" w:type="dxa"/>
            <w:gridSpan w:val="2"/>
            <w:vAlign w:val="center"/>
          </w:tcPr>
          <w:p w14:paraId="4DAA481A" w14:textId="52A144E9" w:rsidR="001035D7" w:rsidRPr="00125512" w:rsidRDefault="001035D7" w:rsidP="003575E5">
            <w:pPr>
              <w:pStyle w:val="TableText"/>
              <w:keepNext/>
              <w:jc w:val="center"/>
              <w:rPr>
                <w:iCs/>
                <w:noProof/>
                <w:sz w:val="16"/>
                <w:lang w:val="en-CA"/>
              </w:rPr>
            </w:pPr>
            <w:r w:rsidRPr="00125512">
              <w:rPr>
                <w:bCs/>
                <w:noProof/>
                <w:sz w:val="16"/>
                <w:szCs w:val="16"/>
                <w:lang w:val="en-CA"/>
              </w:rPr>
              <w:t>3..5</w:t>
            </w:r>
          </w:p>
        </w:tc>
      </w:tr>
      <w:tr w:rsidR="001035D7" w:rsidRPr="00F43CC3" w14:paraId="7A22EC4D" w14:textId="77777777" w:rsidTr="009F4C4C">
        <w:trPr>
          <w:cantSplit/>
          <w:trHeight w:val="290"/>
          <w:jc w:val="center"/>
        </w:trPr>
        <w:tc>
          <w:tcPr>
            <w:tcW w:w="1635" w:type="dxa"/>
            <w:vMerge/>
          </w:tcPr>
          <w:p w14:paraId="548482A9" w14:textId="77777777" w:rsidR="001035D7" w:rsidRPr="00125512" w:rsidRDefault="001035D7" w:rsidP="003575E5">
            <w:pPr>
              <w:pStyle w:val="TableText"/>
              <w:keepNext/>
              <w:jc w:val="left"/>
              <w:rPr>
                <w:noProof/>
                <w:sz w:val="16"/>
                <w:szCs w:val="16"/>
                <w:lang w:val="en-CA" w:eastAsia="ko-KR"/>
              </w:rPr>
            </w:pPr>
          </w:p>
        </w:tc>
        <w:tc>
          <w:tcPr>
            <w:tcW w:w="2955" w:type="dxa"/>
            <w:vAlign w:val="center"/>
          </w:tcPr>
          <w:p w14:paraId="7A956056" w14:textId="77777777" w:rsidR="001035D7" w:rsidRPr="00125512" w:rsidRDefault="001035D7" w:rsidP="003575E5">
            <w:pPr>
              <w:pStyle w:val="TableText"/>
              <w:keepNext/>
              <w:jc w:val="left"/>
              <w:rPr>
                <w:noProof/>
                <w:sz w:val="16"/>
                <w:szCs w:val="16"/>
                <w:lang w:val="en-CA" w:eastAsia="ko-KR"/>
              </w:rPr>
            </w:pPr>
            <w:r w:rsidRPr="00125512">
              <w:rPr>
                <w:noProof/>
                <w:sz w:val="16"/>
                <w:szCs w:val="16"/>
                <w:lang w:val="en-CA" w:eastAsia="ko-KR"/>
              </w:rPr>
              <w:t>cu_affine_type_flag</w:t>
            </w:r>
            <w:r w:rsidRPr="00125512">
              <w:rPr>
                <w:rFonts w:eastAsia="PMingLiU"/>
                <w:noProof/>
                <w:sz w:val="16"/>
                <w:szCs w:val="16"/>
                <w:lang w:val="en-CA" w:eastAsia="zh-TW"/>
              </w:rPr>
              <w:t>[ ][ ]</w:t>
            </w:r>
          </w:p>
        </w:tc>
        <w:tc>
          <w:tcPr>
            <w:tcW w:w="1008" w:type="dxa"/>
          </w:tcPr>
          <w:p w14:paraId="4F9DC65E" w14:textId="1182D1C7" w:rsidR="001035D7" w:rsidRPr="00125512" w:rsidRDefault="001035D7"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_Ref15250942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84</w:t>
            </w:r>
            <w:r w:rsidRPr="00125512">
              <w:rPr>
                <w:noProof/>
                <w:sz w:val="16"/>
                <w:szCs w:val="16"/>
                <w:lang w:val="en-CA"/>
              </w:rPr>
              <w:fldChar w:fldCharType="end"/>
            </w:r>
          </w:p>
        </w:tc>
        <w:tc>
          <w:tcPr>
            <w:tcW w:w="1187" w:type="dxa"/>
            <w:vAlign w:val="center"/>
          </w:tcPr>
          <w:p w14:paraId="72CFD930" w14:textId="6DADC5B2" w:rsidR="001035D7" w:rsidRPr="00125512" w:rsidRDefault="001035D7" w:rsidP="003575E5">
            <w:pPr>
              <w:pStyle w:val="TableText"/>
              <w:keepNext/>
              <w:jc w:val="center"/>
              <w:rPr>
                <w:bCs/>
                <w:noProof/>
                <w:sz w:val="16"/>
                <w:szCs w:val="16"/>
                <w:lang w:val="en-CA"/>
              </w:rPr>
            </w:pPr>
          </w:p>
        </w:tc>
        <w:tc>
          <w:tcPr>
            <w:tcW w:w="1537" w:type="dxa"/>
            <w:vAlign w:val="center"/>
          </w:tcPr>
          <w:p w14:paraId="2ACC0CDC" w14:textId="6F2909F1" w:rsidR="001035D7" w:rsidRPr="00125512" w:rsidRDefault="001035D7" w:rsidP="003575E5">
            <w:pPr>
              <w:pStyle w:val="TableText"/>
              <w:keepNext/>
              <w:jc w:val="center"/>
              <w:rPr>
                <w:bCs/>
                <w:noProof/>
                <w:sz w:val="16"/>
                <w:szCs w:val="16"/>
                <w:lang w:val="en-CA"/>
              </w:rPr>
            </w:pPr>
            <w:r w:rsidRPr="00125512">
              <w:rPr>
                <w:noProof/>
                <w:sz w:val="16"/>
                <w:szCs w:val="16"/>
                <w:lang w:val="en-CA" w:eastAsia="ko-KR"/>
              </w:rPr>
              <w:t>0</w:t>
            </w:r>
          </w:p>
        </w:tc>
        <w:tc>
          <w:tcPr>
            <w:tcW w:w="1538" w:type="dxa"/>
            <w:gridSpan w:val="2"/>
            <w:vAlign w:val="center"/>
          </w:tcPr>
          <w:p w14:paraId="711628AA" w14:textId="1074348E" w:rsidR="001035D7" w:rsidRPr="00125512" w:rsidRDefault="001035D7" w:rsidP="003575E5">
            <w:pPr>
              <w:pStyle w:val="TableText"/>
              <w:keepNext/>
              <w:jc w:val="center"/>
              <w:rPr>
                <w:bCs/>
                <w:noProof/>
                <w:sz w:val="16"/>
                <w:szCs w:val="16"/>
                <w:lang w:val="en-CA"/>
              </w:rPr>
            </w:pPr>
            <w:r w:rsidRPr="00125512">
              <w:rPr>
                <w:noProof/>
                <w:sz w:val="16"/>
                <w:szCs w:val="16"/>
                <w:lang w:val="en-CA" w:eastAsia="ko-KR"/>
              </w:rPr>
              <w:t>1</w:t>
            </w:r>
          </w:p>
        </w:tc>
      </w:tr>
      <w:tr w:rsidR="001035D7" w:rsidRPr="00F43CC3" w14:paraId="1019A44D" w14:textId="77777777" w:rsidTr="009F4C4C">
        <w:trPr>
          <w:cantSplit/>
          <w:trHeight w:val="290"/>
          <w:jc w:val="center"/>
        </w:trPr>
        <w:tc>
          <w:tcPr>
            <w:tcW w:w="1635" w:type="dxa"/>
            <w:vMerge/>
          </w:tcPr>
          <w:p w14:paraId="5902916E" w14:textId="77777777" w:rsidR="001035D7" w:rsidRPr="00125512" w:rsidRDefault="001035D7" w:rsidP="003575E5">
            <w:pPr>
              <w:pStyle w:val="TableText"/>
              <w:keepNext/>
              <w:jc w:val="left"/>
              <w:rPr>
                <w:noProof/>
                <w:sz w:val="16"/>
                <w:szCs w:val="16"/>
                <w:lang w:val="en-CA" w:eastAsia="ko-KR"/>
              </w:rPr>
            </w:pPr>
          </w:p>
        </w:tc>
        <w:tc>
          <w:tcPr>
            <w:tcW w:w="2955" w:type="dxa"/>
            <w:vAlign w:val="center"/>
          </w:tcPr>
          <w:p w14:paraId="52920665" w14:textId="6633D3BF" w:rsidR="001035D7" w:rsidRPr="00125512" w:rsidRDefault="001035D7" w:rsidP="003575E5">
            <w:pPr>
              <w:pStyle w:val="TableText"/>
              <w:keepNext/>
              <w:jc w:val="left"/>
              <w:rPr>
                <w:noProof/>
                <w:sz w:val="16"/>
                <w:szCs w:val="16"/>
                <w:lang w:val="en-CA" w:eastAsia="ko-KR"/>
              </w:rPr>
            </w:pPr>
            <w:r w:rsidRPr="00125512">
              <w:rPr>
                <w:noProof/>
                <w:sz w:val="16"/>
                <w:szCs w:val="16"/>
                <w:lang w:val="en-CA" w:eastAsia="ko-KR"/>
              </w:rPr>
              <w:t>sym_mvd_flag</w:t>
            </w:r>
            <w:r w:rsidRPr="00125512">
              <w:rPr>
                <w:rFonts w:eastAsia="PMingLiU"/>
                <w:noProof/>
                <w:sz w:val="16"/>
                <w:szCs w:val="16"/>
                <w:lang w:val="en-CA" w:eastAsia="zh-TW"/>
              </w:rPr>
              <w:t>[ ][ ]</w:t>
            </w:r>
          </w:p>
        </w:tc>
        <w:tc>
          <w:tcPr>
            <w:tcW w:w="1008" w:type="dxa"/>
          </w:tcPr>
          <w:p w14:paraId="470C3DF0" w14:textId="054A9812" w:rsidR="001035D7" w:rsidRPr="00125512" w:rsidRDefault="001035D7"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_Ref15250946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85</w:t>
            </w:r>
            <w:r w:rsidRPr="00125512">
              <w:rPr>
                <w:noProof/>
                <w:sz w:val="16"/>
                <w:szCs w:val="16"/>
                <w:lang w:val="en-CA"/>
              </w:rPr>
              <w:fldChar w:fldCharType="end"/>
            </w:r>
          </w:p>
        </w:tc>
        <w:tc>
          <w:tcPr>
            <w:tcW w:w="1187" w:type="dxa"/>
            <w:vAlign w:val="center"/>
          </w:tcPr>
          <w:p w14:paraId="3BB0F395" w14:textId="45C875F3" w:rsidR="001035D7" w:rsidRPr="00125512" w:rsidRDefault="001035D7" w:rsidP="003575E5">
            <w:pPr>
              <w:pStyle w:val="TableText"/>
              <w:keepNext/>
              <w:jc w:val="center"/>
              <w:rPr>
                <w:bCs/>
                <w:noProof/>
                <w:sz w:val="16"/>
                <w:szCs w:val="16"/>
                <w:lang w:val="en-CA"/>
              </w:rPr>
            </w:pPr>
          </w:p>
        </w:tc>
        <w:tc>
          <w:tcPr>
            <w:tcW w:w="1537" w:type="dxa"/>
            <w:vAlign w:val="center"/>
          </w:tcPr>
          <w:p w14:paraId="0E7D7B57" w14:textId="4EA92E2B" w:rsidR="001035D7" w:rsidRPr="00125512" w:rsidRDefault="001035D7" w:rsidP="003575E5">
            <w:pPr>
              <w:pStyle w:val="TableText"/>
              <w:keepNext/>
              <w:jc w:val="center"/>
              <w:rPr>
                <w:bCs/>
                <w:noProof/>
                <w:sz w:val="16"/>
                <w:szCs w:val="16"/>
                <w:lang w:val="en-CA"/>
              </w:rPr>
            </w:pPr>
            <w:r w:rsidRPr="00125512">
              <w:rPr>
                <w:noProof/>
                <w:sz w:val="16"/>
                <w:szCs w:val="16"/>
                <w:lang w:val="en-CA" w:eastAsia="ko-KR"/>
              </w:rPr>
              <w:t>0</w:t>
            </w:r>
          </w:p>
        </w:tc>
        <w:tc>
          <w:tcPr>
            <w:tcW w:w="1538" w:type="dxa"/>
            <w:gridSpan w:val="2"/>
            <w:vAlign w:val="center"/>
          </w:tcPr>
          <w:p w14:paraId="7EF174C5" w14:textId="49C8E0A4" w:rsidR="001035D7" w:rsidRPr="00125512" w:rsidRDefault="001035D7" w:rsidP="003575E5">
            <w:pPr>
              <w:pStyle w:val="TableText"/>
              <w:keepNext/>
              <w:jc w:val="center"/>
              <w:rPr>
                <w:bCs/>
                <w:noProof/>
                <w:sz w:val="16"/>
                <w:szCs w:val="16"/>
                <w:lang w:val="en-CA"/>
              </w:rPr>
            </w:pPr>
            <w:r w:rsidRPr="00125512">
              <w:rPr>
                <w:noProof/>
                <w:sz w:val="16"/>
                <w:szCs w:val="16"/>
                <w:lang w:val="en-CA" w:eastAsia="ko-KR"/>
              </w:rPr>
              <w:t>1</w:t>
            </w:r>
          </w:p>
        </w:tc>
      </w:tr>
      <w:tr w:rsidR="001035D7" w:rsidRPr="00F43CC3" w14:paraId="0F47CD07" w14:textId="77777777" w:rsidTr="009F4C4C">
        <w:trPr>
          <w:cantSplit/>
          <w:trHeight w:val="290"/>
          <w:jc w:val="center"/>
        </w:trPr>
        <w:tc>
          <w:tcPr>
            <w:tcW w:w="1635" w:type="dxa"/>
            <w:vMerge/>
          </w:tcPr>
          <w:p w14:paraId="28D05191" w14:textId="77777777" w:rsidR="001035D7" w:rsidRPr="00125512" w:rsidRDefault="001035D7" w:rsidP="003575E5">
            <w:pPr>
              <w:pStyle w:val="TableText"/>
              <w:keepNext/>
              <w:jc w:val="left"/>
              <w:rPr>
                <w:noProof/>
                <w:sz w:val="16"/>
                <w:szCs w:val="16"/>
                <w:lang w:val="en-CA" w:eastAsia="ko-KR"/>
              </w:rPr>
            </w:pPr>
          </w:p>
        </w:tc>
        <w:tc>
          <w:tcPr>
            <w:tcW w:w="2955" w:type="dxa"/>
            <w:vAlign w:val="center"/>
          </w:tcPr>
          <w:p w14:paraId="5AD5EA70" w14:textId="42A81272" w:rsidR="001035D7" w:rsidRPr="00125512" w:rsidRDefault="001035D7" w:rsidP="003575E5">
            <w:pPr>
              <w:pStyle w:val="TableText"/>
              <w:keepNext/>
              <w:jc w:val="left"/>
              <w:rPr>
                <w:noProof/>
                <w:sz w:val="16"/>
                <w:szCs w:val="16"/>
                <w:lang w:val="en-CA" w:eastAsia="ko-KR"/>
              </w:rPr>
            </w:pPr>
            <w:r w:rsidRPr="00125512">
              <w:rPr>
                <w:noProof/>
                <w:sz w:val="16"/>
                <w:szCs w:val="16"/>
                <w:lang w:val="en-CA" w:eastAsia="ko-KR"/>
              </w:rPr>
              <w:t>ref_idx_l0</w:t>
            </w:r>
            <w:r w:rsidRPr="00125512">
              <w:rPr>
                <w:rFonts w:eastAsia="PMingLiU"/>
                <w:noProof/>
                <w:sz w:val="16"/>
                <w:szCs w:val="16"/>
                <w:lang w:val="en-CA" w:eastAsia="zh-TW"/>
              </w:rPr>
              <w:t>[ ][ ]</w:t>
            </w:r>
            <w:r w:rsidR="00E42219" w:rsidRPr="00125512">
              <w:rPr>
                <w:rFonts w:eastAsia="PMingLiU"/>
                <w:noProof/>
                <w:sz w:val="16"/>
                <w:szCs w:val="16"/>
                <w:lang w:val="en-CA" w:eastAsia="zh-TW"/>
              </w:rPr>
              <w:t xml:space="preserve">, </w:t>
            </w:r>
            <w:r w:rsidR="00E42219" w:rsidRPr="00125512">
              <w:rPr>
                <w:noProof/>
                <w:sz w:val="16"/>
                <w:szCs w:val="16"/>
                <w:lang w:val="en-CA" w:eastAsia="ko-KR"/>
              </w:rPr>
              <w:t>ref_idx_l1</w:t>
            </w:r>
            <w:r w:rsidR="00E42219" w:rsidRPr="00125512">
              <w:rPr>
                <w:rFonts w:eastAsia="PMingLiU"/>
                <w:noProof/>
                <w:sz w:val="16"/>
                <w:szCs w:val="16"/>
                <w:lang w:val="en-CA" w:eastAsia="zh-TW"/>
              </w:rPr>
              <w:t>[ ][ ]</w:t>
            </w:r>
          </w:p>
        </w:tc>
        <w:tc>
          <w:tcPr>
            <w:tcW w:w="1008" w:type="dxa"/>
          </w:tcPr>
          <w:p w14:paraId="5B8F9E75" w14:textId="6A32D94A" w:rsidR="001035D7" w:rsidRPr="00125512" w:rsidRDefault="001035D7"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_Ref15250958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86</w:t>
            </w:r>
            <w:r w:rsidRPr="00125512">
              <w:rPr>
                <w:noProof/>
                <w:sz w:val="16"/>
                <w:szCs w:val="16"/>
                <w:lang w:val="en-CA"/>
              </w:rPr>
              <w:fldChar w:fldCharType="end"/>
            </w:r>
          </w:p>
        </w:tc>
        <w:tc>
          <w:tcPr>
            <w:tcW w:w="1187" w:type="dxa"/>
            <w:vAlign w:val="center"/>
          </w:tcPr>
          <w:p w14:paraId="2FBECB31" w14:textId="6432C522" w:rsidR="001035D7" w:rsidRPr="00125512" w:rsidRDefault="001035D7" w:rsidP="003575E5">
            <w:pPr>
              <w:pStyle w:val="TableText"/>
              <w:keepNext/>
              <w:jc w:val="center"/>
              <w:rPr>
                <w:iCs/>
                <w:noProof/>
                <w:sz w:val="16"/>
                <w:lang w:val="en-CA"/>
              </w:rPr>
            </w:pPr>
          </w:p>
        </w:tc>
        <w:tc>
          <w:tcPr>
            <w:tcW w:w="1537" w:type="dxa"/>
            <w:vAlign w:val="center"/>
          </w:tcPr>
          <w:p w14:paraId="4585E4BA" w14:textId="1C9A9B93" w:rsidR="001035D7" w:rsidRPr="00125512" w:rsidRDefault="001035D7" w:rsidP="003575E5">
            <w:pPr>
              <w:pStyle w:val="TableText"/>
              <w:keepNext/>
              <w:jc w:val="center"/>
              <w:rPr>
                <w:iCs/>
                <w:noProof/>
                <w:sz w:val="16"/>
                <w:lang w:val="en-CA"/>
              </w:rPr>
            </w:pPr>
            <w:r w:rsidRPr="00125512">
              <w:rPr>
                <w:bCs/>
                <w:noProof/>
                <w:sz w:val="16"/>
                <w:szCs w:val="16"/>
                <w:lang w:val="en-CA"/>
              </w:rPr>
              <w:t>0..1</w:t>
            </w:r>
          </w:p>
        </w:tc>
        <w:tc>
          <w:tcPr>
            <w:tcW w:w="1538" w:type="dxa"/>
            <w:gridSpan w:val="2"/>
            <w:vAlign w:val="center"/>
          </w:tcPr>
          <w:p w14:paraId="3CA489D0" w14:textId="61BB7A8C" w:rsidR="001035D7" w:rsidRPr="00125512" w:rsidRDefault="001035D7" w:rsidP="003575E5">
            <w:pPr>
              <w:pStyle w:val="TableText"/>
              <w:keepNext/>
              <w:jc w:val="center"/>
              <w:rPr>
                <w:iCs/>
                <w:noProof/>
                <w:sz w:val="16"/>
                <w:lang w:val="en-CA"/>
              </w:rPr>
            </w:pPr>
            <w:r w:rsidRPr="00125512">
              <w:rPr>
                <w:bCs/>
                <w:noProof/>
                <w:sz w:val="16"/>
                <w:szCs w:val="16"/>
                <w:lang w:val="en-CA"/>
              </w:rPr>
              <w:t>2..3</w:t>
            </w:r>
          </w:p>
        </w:tc>
      </w:tr>
      <w:tr w:rsidR="001035D7" w:rsidRPr="00F43CC3" w14:paraId="3B3A855E" w14:textId="77777777" w:rsidTr="009F4C4C">
        <w:trPr>
          <w:cantSplit/>
          <w:trHeight w:val="290"/>
          <w:jc w:val="center"/>
        </w:trPr>
        <w:tc>
          <w:tcPr>
            <w:tcW w:w="1635" w:type="dxa"/>
            <w:vMerge/>
          </w:tcPr>
          <w:p w14:paraId="50913E90" w14:textId="77777777" w:rsidR="001035D7" w:rsidRPr="00125512" w:rsidRDefault="001035D7" w:rsidP="00AF1BF2">
            <w:pPr>
              <w:pStyle w:val="TableText"/>
              <w:keepNext/>
              <w:jc w:val="left"/>
              <w:rPr>
                <w:noProof/>
                <w:sz w:val="16"/>
                <w:szCs w:val="16"/>
                <w:lang w:val="en-CA" w:eastAsia="ko-KR"/>
              </w:rPr>
            </w:pPr>
          </w:p>
        </w:tc>
        <w:tc>
          <w:tcPr>
            <w:tcW w:w="2955" w:type="dxa"/>
            <w:vAlign w:val="center"/>
          </w:tcPr>
          <w:p w14:paraId="6F19FCEA" w14:textId="3FF0DD10" w:rsidR="001035D7" w:rsidRPr="00125512" w:rsidRDefault="001035D7" w:rsidP="00AF1BF2">
            <w:pPr>
              <w:pStyle w:val="TableText"/>
              <w:keepNext/>
              <w:jc w:val="left"/>
              <w:rPr>
                <w:noProof/>
                <w:sz w:val="16"/>
                <w:szCs w:val="16"/>
                <w:lang w:val="en-CA" w:eastAsia="ko-KR"/>
              </w:rPr>
            </w:pPr>
            <w:r w:rsidRPr="00125512">
              <w:rPr>
                <w:noProof/>
                <w:sz w:val="16"/>
                <w:szCs w:val="16"/>
                <w:lang w:val="en-CA" w:eastAsia="ko-KR"/>
              </w:rPr>
              <w:t>mvp_l0_flag</w:t>
            </w:r>
            <w:r w:rsidRPr="00125512">
              <w:rPr>
                <w:rFonts w:eastAsia="PMingLiU"/>
                <w:noProof/>
                <w:sz w:val="16"/>
                <w:szCs w:val="16"/>
                <w:lang w:val="en-CA" w:eastAsia="zh-TW"/>
              </w:rPr>
              <w:t>[ ][ ]</w:t>
            </w:r>
            <w:r w:rsidR="00E42219" w:rsidRPr="00125512">
              <w:rPr>
                <w:rFonts w:eastAsia="PMingLiU"/>
                <w:noProof/>
                <w:sz w:val="16"/>
                <w:szCs w:val="16"/>
                <w:lang w:val="en-CA" w:eastAsia="zh-TW"/>
              </w:rPr>
              <w:t xml:space="preserve">, </w:t>
            </w:r>
            <w:r w:rsidR="00E42219" w:rsidRPr="00125512">
              <w:rPr>
                <w:noProof/>
                <w:sz w:val="16"/>
                <w:szCs w:val="16"/>
                <w:lang w:val="en-CA" w:eastAsia="ko-KR"/>
              </w:rPr>
              <w:t>mvp_l1_flag</w:t>
            </w:r>
            <w:r w:rsidR="00E42219" w:rsidRPr="00125512">
              <w:rPr>
                <w:rFonts w:eastAsia="PMingLiU"/>
                <w:noProof/>
                <w:sz w:val="16"/>
                <w:szCs w:val="16"/>
                <w:lang w:val="en-CA" w:eastAsia="zh-TW"/>
              </w:rPr>
              <w:t>[ ][ ]</w:t>
            </w:r>
          </w:p>
        </w:tc>
        <w:tc>
          <w:tcPr>
            <w:tcW w:w="1008" w:type="dxa"/>
          </w:tcPr>
          <w:p w14:paraId="53089EB5" w14:textId="37DE985A" w:rsidR="001035D7" w:rsidRPr="00125512" w:rsidRDefault="001035D7" w:rsidP="00AF1BF2">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_Ref15250962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87</w:t>
            </w:r>
            <w:r w:rsidRPr="00125512">
              <w:rPr>
                <w:noProof/>
                <w:sz w:val="16"/>
                <w:szCs w:val="16"/>
                <w:lang w:val="en-CA"/>
              </w:rPr>
              <w:fldChar w:fldCharType="end"/>
            </w:r>
          </w:p>
        </w:tc>
        <w:tc>
          <w:tcPr>
            <w:tcW w:w="1187" w:type="dxa"/>
            <w:vAlign w:val="center"/>
          </w:tcPr>
          <w:p w14:paraId="0CBD6FC8" w14:textId="4AC628BE" w:rsidR="001035D7" w:rsidRPr="00125512" w:rsidRDefault="001035D7" w:rsidP="00AF1BF2">
            <w:pPr>
              <w:pStyle w:val="TableText"/>
              <w:keepNext/>
              <w:jc w:val="center"/>
              <w:rPr>
                <w:iCs/>
                <w:noProof/>
                <w:sz w:val="16"/>
                <w:lang w:val="en-CA"/>
              </w:rPr>
            </w:pPr>
            <w:r w:rsidRPr="00125512">
              <w:rPr>
                <w:bCs/>
                <w:noProof/>
                <w:sz w:val="16"/>
                <w:szCs w:val="16"/>
                <w:lang w:val="en-CA"/>
              </w:rPr>
              <w:t>0..1</w:t>
            </w:r>
          </w:p>
        </w:tc>
        <w:tc>
          <w:tcPr>
            <w:tcW w:w="1537" w:type="dxa"/>
            <w:vAlign w:val="center"/>
          </w:tcPr>
          <w:p w14:paraId="5A75FFF4" w14:textId="2F15D17F" w:rsidR="001035D7" w:rsidRPr="00125512" w:rsidRDefault="001035D7" w:rsidP="00AF1BF2">
            <w:pPr>
              <w:pStyle w:val="TableText"/>
              <w:keepNext/>
              <w:jc w:val="center"/>
              <w:rPr>
                <w:iCs/>
                <w:noProof/>
                <w:sz w:val="16"/>
                <w:lang w:val="en-CA"/>
              </w:rPr>
            </w:pPr>
            <w:r w:rsidRPr="00125512">
              <w:rPr>
                <w:bCs/>
                <w:noProof/>
                <w:sz w:val="16"/>
                <w:szCs w:val="16"/>
                <w:lang w:val="en-CA"/>
              </w:rPr>
              <w:t>2..3</w:t>
            </w:r>
          </w:p>
        </w:tc>
        <w:tc>
          <w:tcPr>
            <w:tcW w:w="1538" w:type="dxa"/>
            <w:gridSpan w:val="2"/>
            <w:vAlign w:val="center"/>
          </w:tcPr>
          <w:p w14:paraId="7BE92B99" w14:textId="7312D21F" w:rsidR="001035D7" w:rsidRPr="00125512" w:rsidRDefault="001035D7" w:rsidP="00AF1BF2">
            <w:pPr>
              <w:pStyle w:val="TableText"/>
              <w:keepNext/>
              <w:jc w:val="center"/>
              <w:rPr>
                <w:iCs/>
                <w:noProof/>
                <w:sz w:val="16"/>
                <w:lang w:val="en-CA"/>
              </w:rPr>
            </w:pPr>
            <w:r w:rsidRPr="00125512">
              <w:rPr>
                <w:bCs/>
                <w:noProof/>
                <w:sz w:val="16"/>
                <w:szCs w:val="16"/>
                <w:lang w:val="en-CA"/>
              </w:rPr>
              <w:t>4..5</w:t>
            </w:r>
          </w:p>
        </w:tc>
      </w:tr>
      <w:tr w:rsidR="001035D7" w:rsidRPr="00F43CC3" w14:paraId="6A79CDE9" w14:textId="77777777" w:rsidTr="009F4C4C">
        <w:trPr>
          <w:cantSplit/>
          <w:trHeight w:val="290"/>
          <w:jc w:val="center"/>
        </w:trPr>
        <w:tc>
          <w:tcPr>
            <w:tcW w:w="1635" w:type="dxa"/>
            <w:vMerge/>
          </w:tcPr>
          <w:p w14:paraId="3059A081" w14:textId="77777777" w:rsidR="001035D7" w:rsidRPr="00125512" w:rsidRDefault="001035D7" w:rsidP="003575E5">
            <w:pPr>
              <w:pStyle w:val="TableText"/>
              <w:keepNext/>
              <w:jc w:val="left"/>
              <w:rPr>
                <w:noProof/>
                <w:sz w:val="16"/>
                <w:szCs w:val="16"/>
                <w:lang w:val="en-CA" w:eastAsia="ko-KR"/>
              </w:rPr>
            </w:pPr>
          </w:p>
        </w:tc>
        <w:tc>
          <w:tcPr>
            <w:tcW w:w="2955" w:type="dxa"/>
            <w:vAlign w:val="center"/>
          </w:tcPr>
          <w:p w14:paraId="796F3CDE" w14:textId="6927DDA1" w:rsidR="001035D7" w:rsidRPr="00125512" w:rsidRDefault="001035D7" w:rsidP="003575E5">
            <w:pPr>
              <w:pStyle w:val="TableText"/>
              <w:keepNext/>
              <w:jc w:val="left"/>
              <w:rPr>
                <w:noProof/>
                <w:sz w:val="16"/>
                <w:szCs w:val="16"/>
                <w:lang w:val="en-CA" w:eastAsia="ko-KR"/>
              </w:rPr>
            </w:pPr>
            <w:r w:rsidRPr="00125512">
              <w:rPr>
                <w:noProof/>
                <w:sz w:val="16"/>
                <w:szCs w:val="16"/>
                <w:lang w:val="en-CA" w:eastAsia="ko-KR"/>
              </w:rPr>
              <w:t>am</w:t>
            </w:r>
            <w:r w:rsidR="005358D6" w:rsidRPr="00125512">
              <w:rPr>
                <w:noProof/>
                <w:sz w:val="16"/>
                <w:szCs w:val="16"/>
                <w:lang w:val="en-CA" w:eastAsia="ko-KR"/>
              </w:rPr>
              <w:t>v</w:t>
            </w:r>
            <w:r w:rsidRPr="00125512">
              <w:rPr>
                <w:noProof/>
                <w:sz w:val="16"/>
                <w:szCs w:val="16"/>
                <w:lang w:val="en-CA" w:eastAsia="ko-KR"/>
              </w:rPr>
              <w:t>r_flag[ ][ ]</w:t>
            </w:r>
          </w:p>
        </w:tc>
        <w:tc>
          <w:tcPr>
            <w:tcW w:w="1008" w:type="dxa"/>
          </w:tcPr>
          <w:p w14:paraId="3B7EFFD8" w14:textId="1D8D3A86" w:rsidR="001035D7" w:rsidRPr="00125512" w:rsidRDefault="001035D7" w:rsidP="003575E5">
            <w:pPr>
              <w:pStyle w:val="TableText"/>
              <w:keepNext/>
              <w:jc w:val="center"/>
              <w:rPr>
                <w:bCs/>
                <w:noProof/>
                <w:sz w:val="16"/>
                <w:szCs w:val="16"/>
                <w:lang w:val="en-CA"/>
              </w:rPr>
            </w:pPr>
            <w:r w:rsidRPr="00125512">
              <w:rPr>
                <w:bCs/>
                <w:noProof/>
                <w:sz w:val="16"/>
                <w:szCs w:val="16"/>
                <w:lang w:val="en-CA"/>
              </w:rPr>
              <w:fldChar w:fldCharType="begin" w:fldLock="1"/>
            </w:r>
            <w:r w:rsidRPr="00125512">
              <w:rPr>
                <w:bCs/>
                <w:noProof/>
                <w:sz w:val="16"/>
                <w:szCs w:val="16"/>
                <w:lang w:val="en-CA"/>
              </w:rPr>
              <w:instrText xml:space="preserve"> REF _Ref15250977 \h </w:instrText>
            </w:r>
            <w:r w:rsidRPr="00125512">
              <w:rPr>
                <w:bCs/>
                <w:noProof/>
                <w:sz w:val="16"/>
                <w:szCs w:val="16"/>
                <w:lang w:val="en-CA"/>
              </w:rPr>
            </w:r>
            <w:r w:rsidRPr="00125512">
              <w:rPr>
                <w:bCs/>
                <w:noProof/>
                <w:sz w:val="16"/>
                <w:szCs w:val="16"/>
                <w:lang w:val="en-CA"/>
              </w:rPr>
              <w:fldChar w:fldCharType="separate"/>
            </w:r>
            <w:r w:rsidR="007032F8" w:rsidRPr="00125512">
              <w:rPr>
                <w:noProof/>
                <w:lang w:val="en-CA"/>
              </w:rPr>
              <w:t>Table </w:t>
            </w:r>
            <w:r w:rsidR="007032F8">
              <w:rPr>
                <w:noProof/>
                <w:lang w:val="en-CA"/>
              </w:rPr>
              <w:t>88</w:t>
            </w:r>
            <w:r w:rsidRPr="00125512">
              <w:rPr>
                <w:bCs/>
                <w:noProof/>
                <w:sz w:val="16"/>
                <w:szCs w:val="16"/>
                <w:lang w:val="en-CA"/>
              </w:rPr>
              <w:fldChar w:fldCharType="end"/>
            </w:r>
          </w:p>
        </w:tc>
        <w:tc>
          <w:tcPr>
            <w:tcW w:w="1187" w:type="dxa"/>
            <w:vAlign w:val="center"/>
          </w:tcPr>
          <w:p w14:paraId="1229CA3A" w14:textId="58B946C4" w:rsidR="001035D7" w:rsidRPr="00125512" w:rsidRDefault="001035D7" w:rsidP="003575E5">
            <w:pPr>
              <w:pStyle w:val="TableText"/>
              <w:keepNext/>
              <w:jc w:val="center"/>
              <w:rPr>
                <w:bCs/>
                <w:noProof/>
                <w:sz w:val="16"/>
                <w:szCs w:val="16"/>
                <w:lang w:val="en-CA"/>
              </w:rPr>
            </w:pPr>
          </w:p>
        </w:tc>
        <w:tc>
          <w:tcPr>
            <w:tcW w:w="1537" w:type="dxa"/>
            <w:vAlign w:val="center"/>
          </w:tcPr>
          <w:p w14:paraId="683FD4DB" w14:textId="4D9A9F3C" w:rsidR="001035D7" w:rsidRPr="00125512" w:rsidRDefault="001035D7" w:rsidP="003575E5">
            <w:pPr>
              <w:pStyle w:val="TableText"/>
              <w:keepNext/>
              <w:jc w:val="center"/>
              <w:rPr>
                <w:bCs/>
                <w:noProof/>
                <w:sz w:val="16"/>
                <w:szCs w:val="16"/>
                <w:lang w:val="en-CA"/>
              </w:rPr>
            </w:pPr>
            <w:r w:rsidRPr="00125512">
              <w:rPr>
                <w:bCs/>
                <w:noProof/>
                <w:sz w:val="16"/>
                <w:szCs w:val="16"/>
                <w:lang w:val="en-CA"/>
              </w:rPr>
              <w:t>0..1</w:t>
            </w:r>
          </w:p>
        </w:tc>
        <w:tc>
          <w:tcPr>
            <w:tcW w:w="1538" w:type="dxa"/>
            <w:gridSpan w:val="2"/>
            <w:vAlign w:val="center"/>
          </w:tcPr>
          <w:p w14:paraId="73D5C1D4" w14:textId="65D3DBE1" w:rsidR="001035D7" w:rsidRPr="00125512" w:rsidRDefault="001035D7" w:rsidP="003575E5">
            <w:pPr>
              <w:pStyle w:val="TableText"/>
              <w:keepNext/>
              <w:jc w:val="center"/>
              <w:rPr>
                <w:bCs/>
                <w:noProof/>
                <w:sz w:val="16"/>
                <w:szCs w:val="16"/>
                <w:lang w:val="en-CA"/>
              </w:rPr>
            </w:pPr>
            <w:r w:rsidRPr="00125512">
              <w:rPr>
                <w:bCs/>
                <w:noProof/>
                <w:sz w:val="16"/>
                <w:szCs w:val="16"/>
                <w:lang w:val="en-CA"/>
              </w:rPr>
              <w:t>2..3</w:t>
            </w:r>
          </w:p>
        </w:tc>
      </w:tr>
      <w:tr w:rsidR="001035D7" w:rsidRPr="00F43CC3" w14:paraId="5126F5D6" w14:textId="77777777" w:rsidTr="009F4C4C">
        <w:trPr>
          <w:cantSplit/>
          <w:trHeight w:val="290"/>
          <w:jc w:val="center"/>
        </w:trPr>
        <w:tc>
          <w:tcPr>
            <w:tcW w:w="1635" w:type="dxa"/>
            <w:vMerge/>
          </w:tcPr>
          <w:p w14:paraId="5DDD5310" w14:textId="77777777" w:rsidR="001035D7" w:rsidRPr="00125512" w:rsidRDefault="001035D7" w:rsidP="00AF1BF2">
            <w:pPr>
              <w:pStyle w:val="TableText"/>
              <w:keepNext/>
              <w:jc w:val="left"/>
              <w:rPr>
                <w:noProof/>
                <w:sz w:val="16"/>
                <w:szCs w:val="16"/>
                <w:lang w:val="en-CA" w:eastAsia="ko-KR"/>
              </w:rPr>
            </w:pPr>
          </w:p>
        </w:tc>
        <w:tc>
          <w:tcPr>
            <w:tcW w:w="2955" w:type="dxa"/>
            <w:vAlign w:val="center"/>
          </w:tcPr>
          <w:p w14:paraId="0EC86A7A" w14:textId="685523F2" w:rsidR="001035D7" w:rsidRPr="00125512" w:rsidRDefault="001035D7" w:rsidP="00AF1BF2">
            <w:pPr>
              <w:pStyle w:val="TableText"/>
              <w:keepNext/>
              <w:jc w:val="left"/>
              <w:rPr>
                <w:noProof/>
                <w:sz w:val="16"/>
                <w:szCs w:val="16"/>
                <w:lang w:val="en-CA" w:eastAsia="ko-KR"/>
              </w:rPr>
            </w:pPr>
            <w:r w:rsidRPr="00125512">
              <w:rPr>
                <w:noProof/>
                <w:sz w:val="16"/>
                <w:szCs w:val="16"/>
                <w:lang w:val="en-CA" w:eastAsia="ko-KR"/>
              </w:rPr>
              <w:t>amvr_precision_idx</w:t>
            </w:r>
            <w:r w:rsidRPr="00125512">
              <w:rPr>
                <w:rFonts w:eastAsia="PMingLiU"/>
                <w:noProof/>
                <w:sz w:val="16"/>
                <w:szCs w:val="16"/>
                <w:lang w:val="en-CA" w:eastAsia="zh-TW"/>
              </w:rPr>
              <w:t>[ ][ ]</w:t>
            </w:r>
          </w:p>
        </w:tc>
        <w:tc>
          <w:tcPr>
            <w:tcW w:w="1008" w:type="dxa"/>
          </w:tcPr>
          <w:p w14:paraId="39A97FBF" w14:textId="287A4569" w:rsidR="001035D7" w:rsidRPr="00125512" w:rsidRDefault="001035D7" w:rsidP="00AF1BF2">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_Ref15250982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89</w:t>
            </w:r>
            <w:r w:rsidRPr="00125512">
              <w:rPr>
                <w:noProof/>
                <w:sz w:val="16"/>
                <w:szCs w:val="16"/>
                <w:lang w:val="en-CA"/>
              </w:rPr>
              <w:fldChar w:fldCharType="end"/>
            </w:r>
          </w:p>
        </w:tc>
        <w:tc>
          <w:tcPr>
            <w:tcW w:w="1187" w:type="dxa"/>
            <w:vAlign w:val="center"/>
          </w:tcPr>
          <w:p w14:paraId="3696896B" w14:textId="482A2F72" w:rsidR="001035D7" w:rsidRPr="00125512" w:rsidRDefault="001035D7" w:rsidP="00AF1BF2">
            <w:pPr>
              <w:pStyle w:val="TableText"/>
              <w:keepNext/>
              <w:jc w:val="center"/>
              <w:rPr>
                <w:iCs/>
                <w:noProof/>
                <w:sz w:val="16"/>
                <w:lang w:val="en-CA"/>
              </w:rPr>
            </w:pPr>
            <w:r w:rsidRPr="00125512">
              <w:rPr>
                <w:bCs/>
                <w:noProof/>
                <w:sz w:val="16"/>
                <w:szCs w:val="16"/>
                <w:lang w:val="en-CA"/>
              </w:rPr>
              <w:t>0..1</w:t>
            </w:r>
          </w:p>
        </w:tc>
        <w:tc>
          <w:tcPr>
            <w:tcW w:w="1537" w:type="dxa"/>
            <w:vAlign w:val="center"/>
          </w:tcPr>
          <w:p w14:paraId="4822AF34" w14:textId="156AF2E5" w:rsidR="001035D7" w:rsidRPr="00125512" w:rsidRDefault="001035D7" w:rsidP="00AF1BF2">
            <w:pPr>
              <w:pStyle w:val="TableText"/>
              <w:keepNext/>
              <w:jc w:val="center"/>
              <w:rPr>
                <w:iCs/>
                <w:noProof/>
                <w:sz w:val="16"/>
                <w:lang w:val="en-CA"/>
              </w:rPr>
            </w:pPr>
            <w:r w:rsidRPr="00125512">
              <w:rPr>
                <w:bCs/>
                <w:noProof/>
                <w:sz w:val="16"/>
                <w:szCs w:val="16"/>
                <w:lang w:val="en-CA"/>
              </w:rPr>
              <w:t>2..3</w:t>
            </w:r>
          </w:p>
        </w:tc>
        <w:tc>
          <w:tcPr>
            <w:tcW w:w="1538" w:type="dxa"/>
            <w:gridSpan w:val="2"/>
            <w:vAlign w:val="center"/>
          </w:tcPr>
          <w:p w14:paraId="75A835DA" w14:textId="42F503CC" w:rsidR="001035D7" w:rsidRPr="00125512" w:rsidRDefault="001035D7" w:rsidP="00AF1BF2">
            <w:pPr>
              <w:pStyle w:val="TableText"/>
              <w:keepNext/>
              <w:jc w:val="center"/>
              <w:rPr>
                <w:iCs/>
                <w:noProof/>
                <w:sz w:val="16"/>
                <w:lang w:val="en-CA"/>
              </w:rPr>
            </w:pPr>
            <w:r w:rsidRPr="00125512">
              <w:rPr>
                <w:bCs/>
                <w:noProof/>
                <w:sz w:val="16"/>
                <w:szCs w:val="16"/>
                <w:lang w:val="en-CA"/>
              </w:rPr>
              <w:t>4..5</w:t>
            </w:r>
          </w:p>
        </w:tc>
      </w:tr>
      <w:tr w:rsidR="001035D7" w:rsidRPr="00F43CC3" w14:paraId="019FB0BE" w14:textId="77777777" w:rsidTr="009F4C4C">
        <w:trPr>
          <w:cantSplit/>
          <w:trHeight w:val="290"/>
          <w:jc w:val="center"/>
        </w:trPr>
        <w:tc>
          <w:tcPr>
            <w:tcW w:w="1635" w:type="dxa"/>
            <w:vMerge/>
          </w:tcPr>
          <w:p w14:paraId="5EB20681" w14:textId="77777777" w:rsidR="001035D7" w:rsidRPr="00125512" w:rsidRDefault="001035D7" w:rsidP="003575E5">
            <w:pPr>
              <w:pStyle w:val="TableText"/>
              <w:keepNext/>
              <w:jc w:val="left"/>
              <w:rPr>
                <w:noProof/>
                <w:sz w:val="16"/>
                <w:szCs w:val="16"/>
                <w:lang w:val="en-CA" w:eastAsia="ko-KR"/>
              </w:rPr>
            </w:pPr>
          </w:p>
        </w:tc>
        <w:tc>
          <w:tcPr>
            <w:tcW w:w="2955" w:type="dxa"/>
            <w:vAlign w:val="center"/>
          </w:tcPr>
          <w:p w14:paraId="6EB0750D" w14:textId="1EB2D46E" w:rsidR="001035D7" w:rsidRPr="00125512" w:rsidRDefault="001035D7" w:rsidP="003575E5">
            <w:pPr>
              <w:pStyle w:val="TableText"/>
              <w:keepNext/>
              <w:jc w:val="left"/>
              <w:rPr>
                <w:noProof/>
                <w:sz w:val="16"/>
                <w:szCs w:val="16"/>
                <w:lang w:val="en-CA" w:eastAsia="ko-KR"/>
              </w:rPr>
            </w:pPr>
            <w:r w:rsidRPr="00125512">
              <w:rPr>
                <w:noProof/>
                <w:sz w:val="16"/>
                <w:szCs w:val="16"/>
                <w:lang w:val="en-CA" w:eastAsia="ko-KR"/>
              </w:rPr>
              <w:t>bcw_idx[ ][ ]</w:t>
            </w:r>
          </w:p>
        </w:tc>
        <w:tc>
          <w:tcPr>
            <w:tcW w:w="1008" w:type="dxa"/>
          </w:tcPr>
          <w:p w14:paraId="02876D09" w14:textId="3F2CEE3C" w:rsidR="001035D7" w:rsidRPr="00125512" w:rsidRDefault="001035D7"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_Ref15250986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90</w:t>
            </w:r>
            <w:r w:rsidRPr="00125512">
              <w:rPr>
                <w:noProof/>
                <w:sz w:val="16"/>
                <w:szCs w:val="16"/>
                <w:lang w:val="en-CA"/>
              </w:rPr>
              <w:fldChar w:fldCharType="end"/>
            </w:r>
          </w:p>
        </w:tc>
        <w:tc>
          <w:tcPr>
            <w:tcW w:w="1187" w:type="dxa"/>
            <w:vAlign w:val="center"/>
          </w:tcPr>
          <w:p w14:paraId="206EA8BF" w14:textId="5129111A" w:rsidR="001035D7" w:rsidRPr="00125512" w:rsidRDefault="001035D7" w:rsidP="003575E5">
            <w:pPr>
              <w:pStyle w:val="TableText"/>
              <w:keepNext/>
              <w:jc w:val="center"/>
              <w:rPr>
                <w:noProof/>
                <w:sz w:val="16"/>
                <w:szCs w:val="16"/>
                <w:lang w:val="en-CA" w:eastAsia="ko-KR"/>
              </w:rPr>
            </w:pPr>
          </w:p>
        </w:tc>
        <w:tc>
          <w:tcPr>
            <w:tcW w:w="1537" w:type="dxa"/>
            <w:vAlign w:val="center"/>
          </w:tcPr>
          <w:p w14:paraId="504C5CE3" w14:textId="0E5864A7" w:rsidR="001035D7" w:rsidRPr="00125512" w:rsidRDefault="001035D7" w:rsidP="003575E5">
            <w:pPr>
              <w:pStyle w:val="TableText"/>
              <w:keepNext/>
              <w:jc w:val="center"/>
              <w:rPr>
                <w:noProof/>
                <w:sz w:val="16"/>
                <w:szCs w:val="16"/>
                <w:lang w:val="en-CA" w:eastAsia="ko-KR"/>
              </w:rPr>
            </w:pPr>
            <w:r w:rsidRPr="00125512">
              <w:rPr>
                <w:noProof/>
                <w:sz w:val="16"/>
                <w:szCs w:val="16"/>
                <w:lang w:val="en-CA" w:eastAsia="ko-KR"/>
              </w:rPr>
              <w:t>0</w:t>
            </w:r>
          </w:p>
        </w:tc>
        <w:tc>
          <w:tcPr>
            <w:tcW w:w="1538" w:type="dxa"/>
            <w:gridSpan w:val="2"/>
            <w:vAlign w:val="center"/>
          </w:tcPr>
          <w:p w14:paraId="1C945578" w14:textId="317B202D" w:rsidR="001035D7" w:rsidRPr="00125512" w:rsidRDefault="001035D7" w:rsidP="003575E5">
            <w:pPr>
              <w:pStyle w:val="TableText"/>
              <w:keepNext/>
              <w:jc w:val="center"/>
              <w:rPr>
                <w:noProof/>
                <w:sz w:val="16"/>
                <w:szCs w:val="16"/>
                <w:lang w:val="en-CA" w:eastAsia="ko-KR"/>
              </w:rPr>
            </w:pPr>
            <w:r w:rsidRPr="00125512">
              <w:rPr>
                <w:noProof/>
                <w:sz w:val="16"/>
                <w:szCs w:val="16"/>
                <w:lang w:val="en-CA" w:eastAsia="ko-KR"/>
              </w:rPr>
              <w:t>1</w:t>
            </w:r>
          </w:p>
        </w:tc>
      </w:tr>
      <w:tr w:rsidR="001035D7" w:rsidRPr="00F43CC3" w14:paraId="714FC6CF" w14:textId="77777777" w:rsidTr="009F4C4C">
        <w:trPr>
          <w:cantSplit/>
          <w:trHeight w:val="290"/>
          <w:jc w:val="center"/>
        </w:trPr>
        <w:tc>
          <w:tcPr>
            <w:tcW w:w="1635" w:type="dxa"/>
            <w:vMerge/>
          </w:tcPr>
          <w:p w14:paraId="664C1BD3" w14:textId="77777777" w:rsidR="001035D7" w:rsidRPr="00125512" w:rsidRDefault="001035D7" w:rsidP="00AF1BF2">
            <w:pPr>
              <w:pStyle w:val="TableText"/>
              <w:keepNext/>
              <w:jc w:val="left"/>
              <w:rPr>
                <w:noProof/>
                <w:sz w:val="16"/>
                <w:szCs w:val="16"/>
                <w:lang w:val="en-CA" w:eastAsia="ko-KR"/>
              </w:rPr>
            </w:pPr>
          </w:p>
        </w:tc>
        <w:tc>
          <w:tcPr>
            <w:tcW w:w="2955" w:type="dxa"/>
            <w:vAlign w:val="center"/>
          </w:tcPr>
          <w:p w14:paraId="10D44D57" w14:textId="28BE08E5" w:rsidR="001035D7" w:rsidRPr="00125512" w:rsidRDefault="00170069" w:rsidP="00AF1BF2">
            <w:pPr>
              <w:pStyle w:val="TableText"/>
              <w:keepNext/>
              <w:jc w:val="left"/>
              <w:rPr>
                <w:noProof/>
                <w:sz w:val="16"/>
                <w:szCs w:val="16"/>
                <w:lang w:val="en-CA" w:eastAsia="ko-KR"/>
              </w:rPr>
            </w:pPr>
            <w:r w:rsidRPr="00125512">
              <w:rPr>
                <w:noProof/>
                <w:sz w:val="16"/>
                <w:szCs w:val="16"/>
                <w:lang w:val="en-CA" w:eastAsia="ko-KR"/>
              </w:rPr>
              <w:t>cu_cbf_flag</w:t>
            </w:r>
          </w:p>
        </w:tc>
        <w:tc>
          <w:tcPr>
            <w:tcW w:w="1008" w:type="dxa"/>
          </w:tcPr>
          <w:p w14:paraId="3BA7BFD3" w14:textId="79259A6F" w:rsidR="001035D7" w:rsidRPr="00125512" w:rsidRDefault="001035D7" w:rsidP="00AF1BF2">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_Ref15250990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91</w:t>
            </w:r>
            <w:r w:rsidRPr="00125512">
              <w:rPr>
                <w:noProof/>
                <w:sz w:val="16"/>
                <w:szCs w:val="16"/>
                <w:lang w:val="en-CA"/>
              </w:rPr>
              <w:fldChar w:fldCharType="end"/>
            </w:r>
          </w:p>
        </w:tc>
        <w:tc>
          <w:tcPr>
            <w:tcW w:w="1187" w:type="dxa"/>
            <w:vAlign w:val="center"/>
          </w:tcPr>
          <w:p w14:paraId="2D76C47D" w14:textId="5FF066AF" w:rsidR="001035D7" w:rsidRPr="00125512" w:rsidRDefault="001035D7" w:rsidP="00AF1BF2">
            <w:pPr>
              <w:pStyle w:val="TableText"/>
              <w:keepNext/>
              <w:jc w:val="center"/>
              <w:rPr>
                <w:noProof/>
                <w:sz w:val="16"/>
                <w:szCs w:val="16"/>
                <w:lang w:val="en-CA" w:eastAsia="ko-KR"/>
              </w:rPr>
            </w:pPr>
            <w:r w:rsidRPr="00125512">
              <w:rPr>
                <w:noProof/>
                <w:sz w:val="16"/>
                <w:szCs w:val="16"/>
                <w:lang w:val="en-CA" w:eastAsia="ko-KR"/>
              </w:rPr>
              <w:t>0</w:t>
            </w:r>
          </w:p>
        </w:tc>
        <w:tc>
          <w:tcPr>
            <w:tcW w:w="1537" w:type="dxa"/>
            <w:vAlign w:val="center"/>
          </w:tcPr>
          <w:p w14:paraId="405CCA26" w14:textId="24A035B9" w:rsidR="001035D7" w:rsidRPr="00125512" w:rsidRDefault="001035D7" w:rsidP="00AF1BF2">
            <w:pPr>
              <w:pStyle w:val="TableText"/>
              <w:keepNext/>
              <w:jc w:val="center"/>
              <w:rPr>
                <w:noProof/>
                <w:sz w:val="16"/>
                <w:szCs w:val="16"/>
                <w:lang w:val="en-CA" w:eastAsia="ko-KR"/>
              </w:rPr>
            </w:pPr>
            <w:r w:rsidRPr="00125512">
              <w:rPr>
                <w:noProof/>
                <w:sz w:val="16"/>
                <w:szCs w:val="16"/>
                <w:lang w:val="en-CA" w:eastAsia="ko-KR"/>
              </w:rPr>
              <w:t>1</w:t>
            </w:r>
          </w:p>
        </w:tc>
        <w:tc>
          <w:tcPr>
            <w:tcW w:w="1538" w:type="dxa"/>
            <w:gridSpan w:val="2"/>
            <w:vAlign w:val="center"/>
          </w:tcPr>
          <w:p w14:paraId="42C3EC5F" w14:textId="3139AE22" w:rsidR="001035D7" w:rsidRPr="00125512" w:rsidRDefault="001035D7" w:rsidP="00AF1BF2">
            <w:pPr>
              <w:pStyle w:val="TableText"/>
              <w:keepNext/>
              <w:jc w:val="center"/>
              <w:rPr>
                <w:noProof/>
                <w:sz w:val="16"/>
                <w:szCs w:val="16"/>
                <w:lang w:val="en-CA" w:eastAsia="ko-KR"/>
              </w:rPr>
            </w:pPr>
            <w:r w:rsidRPr="00125512">
              <w:rPr>
                <w:noProof/>
                <w:sz w:val="16"/>
                <w:szCs w:val="16"/>
                <w:lang w:val="en-CA" w:eastAsia="ko-KR"/>
              </w:rPr>
              <w:t>2</w:t>
            </w:r>
          </w:p>
        </w:tc>
      </w:tr>
      <w:tr w:rsidR="001035D7" w:rsidRPr="00F43CC3" w14:paraId="36F82EA2" w14:textId="77777777" w:rsidTr="009F4C4C">
        <w:trPr>
          <w:cantSplit/>
          <w:trHeight w:val="290"/>
          <w:jc w:val="center"/>
        </w:trPr>
        <w:tc>
          <w:tcPr>
            <w:tcW w:w="1635" w:type="dxa"/>
            <w:vMerge/>
          </w:tcPr>
          <w:p w14:paraId="1C8AEC49" w14:textId="77777777" w:rsidR="001035D7" w:rsidRPr="00125512" w:rsidRDefault="001035D7" w:rsidP="003575E5">
            <w:pPr>
              <w:pStyle w:val="TableText"/>
              <w:keepNext/>
              <w:jc w:val="left"/>
              <w:rPr>
                <w:noProof/>
                <w:sz w:val="16"/>
                <w:szCs w:val="16"/>
                <w:lang w:val="en-CA" w:eastAsia="ko-KR"/>
              </w:rPr>
            </w:pPr>
          </w:p>
        </w:tc>
        <w:tc>
          <w:tcPr>
            <w:tcW w:w="2955" w:type="dxa"/>
            <w:vAlign w:val="center"/>
          </w:tcPr>
          <w:p w14:paraId="18977461" w14:textId="77777777" w:rsidR="001035D7" w:rsidRPr="00125512" w:rsidRDefault="001035D7" w:rsidP="003575E5">
            <w:pPr>
              <w:pStyle w:val="TableText"/>
              <w:keepNext/>
              <w:jc w:val="left"/>
              <w:rPr>
                <w:noProof/>
                <w:sz w:val="16"/>
                <w:szCs w:val="16"/>
                <w:lang w:val="en-CA" w:eastAsia="ko-KR"/>
              </w:rPr>
            </w:pPr>
            <w:r w:rsidRPr="00125512">
              <w:rPr>
                <w:noProof/>
                <w:sz w:val="16"/>
                <w:szCs w:val="16"/>
                <w:lang w:val="en-CA" w:eastAsia="zh-CN"/>
              </w:rPr>
              <w:t>cu_sbt_flag</w:t>
            </w:r>
          </w:p>
        </w:tc>
        <w:tc>
          <w:tcPr>
            <w:tcW w:w="1008" w:type="dxa"/>
          </w:tcPr>
          <w:p w14:paraId="05586823" w14:textId="15047DFC" w:rsidR="001035D7" w:rsidRPr="00125512" w:rsidRDefault="001035D7"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_Ref15250994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92</w:t>
            </w:r>
            <w:r w:rsidRPr="00125512">
              <w:rPr>
                <w:noProof/>
                <w:sz w:val="16"/>
                <w:szCs w:val="16"/>
                <w:lang w:val="en-CA"/>
              </w:rPr>
              <w:fldChar w:fldCharType="end"/>
            </w:r>
          </w:p>
        </w:tc>
        <w:tc>
          <w:tcPr>
            <w:tcW w:w="1187" w:type="dxa"/>
            <w:vAlign w:val="center"/>
          </w:tcPr>
          <w:p w14:paraId="2B9FB15A" w14:textId="2A9C1081" w:rsidR="001035D7" w:rsidRPr="00125512" w:rsidRDefault="001035D7" w:rsidP="003575E5">
            <w:pPr>
              <w:pStyle w:val="TableText"/>
              <w:keepNext/>
              <w:jc w:val="center"/>
              <w:rPr>
                <w:iCs/>
                <w:noProof/>
                <w:sz w:val="16"/>
                <w:lang w:val="en-CA"/>
              </w:rPr>
            </w:pPr>
          </w:p>
        </w:tc>
        <w:tc>
          <w:tcPr>
            <w:tcW w:w="1537" w:type="dxa"/>
            <w:vAlign w:val="center"/>
          </w:tcPr>
          <w:p w14:paraId="28638ABC" w14:textId="6DFFF2A3" w:rsidR="001035D7" w:rsidRPr="00125512" w:rsidRDefault="001035D7" w:rsidP="003575E5">
            <w:pPr>
              <w:pStyle w:val="TableText"/>
              <w:keepNext/>
              <w:jc w:val="center"/>
              <w:rPr>
                <w:iCs/>
                <w:noProof/>
                <w:sz w:val="16"/>
                <w:lang w:val="en-CA"/>
              </w:rPr>
            </w:pPr>
            <w:r w:rsidRPr="00125512">
              <w:rPr>
                <w:bCs/>
                <w:noProof/>
                <w:sz w:val="16"/>
                <w:szCs w:val="16"/>
                <w:lang w:val="en-CA"/>
              </w:rPr>
              <w:t>0..1</w:t>
            </w:r>
          </w:p>
        </w:tc>
        <w:tc>
          <w:tcPr>
            <w:tcW w:w="1538" w:type="dxa"/>
            <w:gridSpan w:val="2"/>
            <w:vAlign w:val="center"/>
          </w:tcPr>
          <w:p w14:paraId="0DCE1B40" w14:textId="672C397F" w:rsidR="001035D7" w:rsidRPr="00125512" w:rsidRDefault="001035D7" w:rsidP="003575E5">
            <w:pPr>
              <w:pStyle w:val="TableText"/>
              <w:keepNext/>
              <w:jc w:val="center"/>
              <w:rPr>
                <w:iCs/>
                <w:noProof/>
                <w:sz w:val="16"/>
                <w:lang w:val="en-CA"/>
              </w:rPr>
            </w:pPr>
            <w:r w:rsidRPr="00125512">
              <w:rPr>
                <w:bCs/>
                <w:noProof/>
                <w:sz w:val="16"/>
                <w:szCs w:val="16"/>
                <w:lang w:val="en-CA"/>
              </w:rPr>
              <w:t>2..3</w:t>
            </w:r>
          </w:p>
        </w:tc>
      </w:tr>
      <w:tr w:rsidR="001035D7" w:rsidRPr="00F43CC3" w14:paraId="61502535" w14:textId="77777777" w:rsidTr="009F4C4C">
        <w:trPr>
          <w:cantSplit/>
          <w:trHeight w:val="290"/>
          <w:jc w:val="center"/>
        </w:trPr>
        <w:tc>
          <w:tcPr>
            <w:tcW w:w="1635" w:type="dxa"/>
            <w:vMerge/>
          </w:tcPr>
          <w:p w14:paraId="6A21C228" w14:textId="77777777" w:rsidR="001035D7" w:rsidRPr="00125512" w:rsidRDefault="001035D7" w:rsidP="003575E5">
            <w:pPr>
              <w:pStyle w:val="TableText"/>
              <w:keepNext/>
              <w:jc w:val="left"/>
              <w:rPr>
                <w:noProof/>
                <w:sz w:val="16"/>
                <w:szCs w:val="16"/>
                <w:lang w:val="en-CA" w:eastAsia="ko-KR"/>
              </w:rPr>
            </w:pPr>
          </w:p>
        </w:tc>
        <w:tc>
          <w:tcPr>
            <w:tcW w:w="2955" w:type="dxa"/>
            <w:vAlign w:val="center"/>
          </w:tcPr>
          <w:p w14:paraId="2C227969" w14:textId="77777777" w:rsidR="001035D7" w:rsidRPr="00125512" w:rsidRDefault="001035D7" w:rsidP="003575E5">
            <w:pPr>
              <w:pStyle w:val="TableText"/>
              <w:keepNext/>
              <w:jc w:val="left"/>
              <w:rPr>
                <w:noProof/>
                <w:sz w:val="16"/>
                <w:szCs w:val="16"/>
                <w:lang w:val="en-CA" w:eastAsia="ko-KR"/>
              </w:rPr>
            </w:pPr>
            <w:r w:rsidRPr="00125512">
              <w:rPr>
                <w:noProof/>
                <w:sz w:val="16"/>
                <w:szCs w:val="16"/>
                <w:lang w:val="en-CA" w:eastAsia="zh-CN"/>
              </w:rPr>
              <w:t>cu_sbt_quad_flag</w:t>
            </w:r>
          </w:p>
        </w:tc>
        <w:tc>
          <w:tcPr>
            <w:tcW w:w="1008" w:type="dxa"/>
          </w:tcPr>
          <w:p w14:paraId="419874CE" w14:textId="6F3F8473" w:rsidR="001035D7" w:rsidRPr="00125512" w:rsidRDefault="001035D7"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_Ref15250998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93</w:t>
            </w:r>
            <w:r w:rsidRPr="00125512">
              <w:rPr>
                <w:noProof/>
                <w:sz w:val="16"/>
                <w:szCs w:val="16"/>
                <w:lang w:val="en-CA"/>
              </w:rPr>
              <w:fldChar w:fldCharType="end"/>
            </w:r>
          </w:p>
        </w:tc>
        <w:tc>
          <w:tcPr>
            <w:tcW w:w="1187" w:type="dxa"/>
            <w:vAlign w:val="center"/>
          </w:tcPr>
          <w:p w14:paraId="10C5DD81" w14:textId="310B4D36" w:rsidR="001035D7" w:rsidRPr="00125512" w:rsidRDefault="001035D7" w:rsidP="003575E5">
            <w:pPr>
              <w:pStyle w:val="TableText"/>
              <w:keepNext/>
              <w:jc w:val="center"/>
              <w:rPr>
                <w:iCs/>
                <w:noProof/>
                <w:sz w:val="16"/>
                <w:lang w:val="en-CA"/>
              </w:rPr>
            </w:pPr>
          </w:p>
        </w:tc>
        <w:tc>
          <w:tcPr>
            <w:tcW w:w="1537" w:type="dxa"/>
            <w:vAlign w:val="center"/>
          </w:tcPr>
          <w:p w14:paraId="11CF491A" w14:textId="7326E207" w:rsidR="001035D7" w:rsidRPr="00125512" w:rsidRDefault="001035D7" w:rsidP="003575E5">
            <w:pPr>
              <w:pStyle w:val="TableText"/>
              <w:keepNext/>
              <w:jc w:val="center"/>
              <w:rPr>
                <w:iCs/>
                <w:noProof/>
                <w:sz w:val="16"/>
                <w:lang w:val="en-CA"/>
              </w:rPr>
            </w:pPr>
            <w:r w:rsidRPr="00125512">
              <w:rPr>
                <w:noProof/>
                <w:sz w:val="16"/>
                <w:szCs w:val="16"/>
                <w:lang w:val="en-CA" w:eastAsia="ko-KR"/>
              </w:rPr>
              <w:t>0</w:t>
            </w:r>
          </w:p>
        </w:tc>
        <w:tc>
          <w:tcPr>
            <w:tcW w:w="1538" w:type="dxa"/>
            <w:gridSpan w:val="2"/>
            <w:vAlign w:val="center"/>
          </w:tcPr>
          <w:p w14:paraId="58341681" w14:textId="40C686A2" w:rsidR="001035D7" w:rsidRPr="00125512" w:rsidRDefault="001035D7" w:rsidP="003575E5">
            <w:pPr>
              <w:pStyle w:val="TableText"/>
              <w:keepNext/>
              <w:jc w:val="center"/>
              <w:rPr>
                <w:iCs/>
                <w:noProof/>
                <w:sz w:val="16"/>
                <w:lang w:val="en-CA"/>
              </w:rPr>
            </w:pPr>
            <w:r w:rsidRPr="00125512">
              <w:rPr>
                <w:noProof/>
                <w:sz w:val="16"/>
                <w:szCs w:val="16"/>
                <w:lang w:val="en-CA" w:eastAsia="ko-KR"/>
              </w:rPr>
              <w:t>1</w:t>
            </w:r>
          </w:p>
        </w:tc>
      </w:tr>
      <w:tr w:rsidR="001035D7" w:rsidRPr="00F43CC3" w14:paraId="6F2FD7DC" w14:textId="77777777" w:rsidTr="009F4C4C">
        <w:trPr>
          <w:cantSplit/>
          <w:trHeight w:val="290"/>
          <w:jc w:val="center"/>
        </w:trPr>
        <w:tc>
          <w:tcPr>
            <w:tcW w:w="1635" w:type="dxa"/>
            <w:vMerge/>
          </w:tcPr>
          <w:p w14:paraId="5AB053FE" w14:textId="77777777" w:rsidR="001035D7" w:rsidRPr="00125512" w:rsidRDefault="001035D7" w:rsidP="003575E5">
            <w:pPr>
              <w:pStyle w:val="TableText"/>
              <w:keepNext/>
              <w:jc w:val="left"/>
              <w:rPr>
                <w:noProof/>
                <w:sz w:val="16"/>
                <w:szCs w:val="16"/>
                <w:lang w:val="en-CA" w:eastAsia="ko-KR"/>
              </w:rPr>
            </w:pPr>
          </w:p>
        </w:tc>
        <w:tc>
          <w:tcPr>
            <w:tcW w:w="2955" w:type="dxa"/>
            <w:vAlign w:val="center"/>
          </w:tcPr>
          <w:p w14:paraId="39932D23" w14:textId="77777777" w:rsidR="001035D7" w:rsidRPr="00125512" w:rsidRDefault="001035D7" w:rsidP="003575E5">
            <w:pPr>
              <w:pStyle w:val="TableText"/>
              <w:keepNext/>
              <w:jc w:val="left"/>
              <w:rPr>
                <w:noProof/>
                <w:sz w:val="16"/>
                <w:szCs w:val="16"/>
                <w:lang w:val="en-CA" w:eastAsia="ko-KR"/>
              </w:rPr>
            </w:pPr>
            <w:r w:rsidRPr="00125512">
              <w:rPr>
                <w:noProof/>
                <w:sz w:val="16"/>
                <w:szCs w:val="16"/>
                <w:lang w:val="en-CA" w:eastAsia="zh-CN"/>
              </w:rPr>
              <w:t>cu_sbt_horizontal_flag</w:t>
            </w:r>
          </w:p>
        </w:tc>
        <w:tc>
          <w:tcPr>
            <w:tcW w:w="1008" w:type="dxa"/>
          </w:tcPr>
          <w:p w14:paraId="5E3766D6" w14:textId="71868C87" w:rsidR="001035D7" w:rsidRPr="00125512" w:rsidRDefault="001035D7"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_Ref15251001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94</w:t>
            </w:r>
            <w:r w:rsidRPr="00125512">
              <w:rPr>
                <w:noProof/>
                <w:sz w:val="16"/>
                <w:szCs w:val="16"/>
                <w:lang w:val="en-CA"/>
              </w:rPr>
              <w:fldChar w:fldCharType="end"/>
            </w:r>
          </w:p>
        </w:tc>
        <w:tc>
          <w:tcPr>
            <w:tcW w:w="1187" w:type="dxa"/>
            <w:vAlign w:val="center"/>
          </w:tcPr>
          <w:p w14:paraId="0E7118C1" w14:textId="0E8F152F" w:rsidR="001035D7" w:rsidRPr="00125512" w:rsidRDefault="001035D7" w:rsidP="003575E5">
            <w:pPr>
              <w:pStyle w:val="TableText"/>
              <w:keepNext/>
              <w:jc w:val="center"/>
              <w:rPr>
                <w:iCs/>
                <w:noProof/>
                <w:sz w:val="16"/>
                <w:lang w:val="en-CA"/>
              </w:rPr>
            </w:pPr>
          </w:p>
        </w:tc>
        <w:tc>
          <w:tcPr>
            <w:tcW w:w="1537" w:type="dxa"/>
            <w:vAlign w:val="center"/>
          </w:tcPr>
          <w:p w14:paraId="23CF6501" w14:textId="2B989B7A" w:rsidR="001035D7" w:rsidRPr="00125512" w:rsidRDefault="001035D7" w:rsidP="003575E5">
            <w:pPr>
              <w:pStyle w:val="TableText"/>
              <w:keepNext/>
              <w:jc w:val="center"/>
              <w:rPr>
                <w:iCs/>
                <w:noProof/>
                <w:sz w:val="16"/>
                <w:lang w:val="en-CA"/>
              </w:rPr>
            </w:pPr>
            <w:r w:rsidRPr="00125512">
              <w:rPr>
                <w:bCs/>
                <w:noProof/>
                <w:sz w:val="16"/>
                <w:szCs w:val="16"/>
                <w:lang w:val="en-CA"/>
              </w:rPr>
              <w:t>0..2</w:t>
            </w:r>
          </w:p>
        </w:tc>
        <w:tc>
          <w:tcPr>
            <w:tcW w:w="1538" w:type="dxa"/>
            <w:gridSpan w:val="2"/>
            <w:vAlign w:val="center"/>
          </w:tcPr>
          <w:p w14:paraId="66629660" w14:textId="1B39AB67" w:rsidR="001035D7" w:rsidRPr="00125512" w:rsidRDefault="001035D7" w:rsidP="003575E5">
            <w:pPr>
              <w:pStyle w:val="TableText"/>
              <w:keepNext/>
              <w:jc w:val="center"/>
              <w:rPr>
                <w:iCs/>
                <w:noProof/>
                <w:sz w:val="16"/>
                <w:lang w:val="en-CA"/>
              </w:rPr>
            </w:pPr>
            <w:r w:rsidRPr="00125512">
              <w:rPr>
                <w:bCs/>
                <w:noProof/>
                <w:sz w:val="16"/>
                <w:szCs w:val="16"/>
                <w:lang w:val="en-CA"/>
              </w:rPr>
              <w:t>3..5</w:t>
            </w:r>
          </w:p>
        </w:tc>
      </w:tr>
      <w:tr w:rsidR="001035D7" w:rsidRPr="00F43CC3" w14:paraId="3530FD6A" w14:textId="77777777" w:rsidTr="009F4C4C">
        <w:trPr>
          <w:cantSplit/>
          <w:trHeight w:val="290"/>
          <w:jc w:val="center"/>
        </w:trPr>
        <w:tc>
          <w:tcPr>
            <w:tcW w:w="1635" w:type="dxa"/>
            <w:vMerge/>
          </w:tcPr>
          <w:p w14:paraId="1978FDD9" w14:textId="77777777" w:rsidR="001035D7" w:rsidRPr="00125512" w:rsidRDefault="001035D7" w:rsidP="003575E5">
            <w:pPr>
              <w:pStyle w:val="TableText"/>
              <w:keepNext/>
              <w:jc w:val="left"/>
              <w:rPr>
                <w:noProof/>
                <w:sz w:val="16"/>
                <w:szCs w:val="16"/>
                <w:lang w:val="en-CA" w:eastAsia="ko-KR"/>
              </w:rPr>
            </w:pPr>
          </w:p>
        </w:tc>
        <w:tc>
          <w:tcPr>
            <w:tcW w:w="2955" w:type="dxa"/>
            <w:vAlign w:val="center"/>
          </w:tcPr>
          <w:p w14:paraId="51AF2919" w14:textId="77777777" w:rsidR="001035D7" w:rsidRPr="00125512" w:rsidRDefault="001035D7" w:rsidP="003575E5">
            <w:pPr>
              <w:pStyle w:val="TableText"/>
              <w:keepLines w:val="0"/>
              <w:jc w:val="left"/>
              <w:rPr>
                <w:noProof/>
                <w:sz w:val="16"/>
                <w:szCs w:val="16"/>
                <w:lang w:val="en-CA" w:eastAsia="ko-KR"/>
              </w:rPr>
            </w:pPr>
            <w:r w:rsidRPr="00125512">
              <w:rPr>
                <w:noProof/>
                <w:sz w:val="16"/>
                <w:szCs w:val="16"/>
                <w:lang w:val="en-CA" w:eastAsia="zh-CN"/>
              </w:rPr>
              <w:t>cu_sbt_pos_flag</w:t>
            </w:r>
          </w:p>
        </w:tc>
        <w:tc>
          <w:tcPr>
            <w:tcW w:w="1008" w:type="dxa"/>
          </w:tcPr>
          <w:p w14:paraId="47C897EC" w14:textId="4D8B4A41" w:rsidR="001035D7" w:rsidRPr="00125512" w:rsidRDefault="001035D7" w:rsidP="003575E5">
            <w:pPr>
              <w:pStyle w:val="TableText"/>
              <w:keepLines w:val="0"/>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_Ref15251008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95</w:t>
            </w:r>
            <w:r w:rsidRPr="00125512">
              <w:rPr>
                <w:noProof/>
                <w:sz w:val="16"/>
                <w:szCs w:val="16"/>
                <w:lang w:val="en-CA"/>
              </w:rPr>
              <w:fldChar w:fldCharType="end"/>
            </w:r>
          </w:p>
        </w:tc>
        <w:tc>
          <w:tcPr>
            <w:tcW w:w="1187" w:type="dxa"/>
            <w:vAlign w:val="center"/>
          </w:tcPr>
          <w:p w14:paraId="75790B87" w14:textId="4D5386E8" w:rsidR="001035D7" w:rsidRPr="00125512" w:rsidRDefault="001035D7" w:rsidP="003575E5">
            <w:pPr>
              <w:pStyle w:val="TableText"/>
              <w:keepLines w:val="0"/>
              <w:jc w:val="center"/>
              <w:rPr>
                <w:iCs/>
                <w:noProof/>
                <w:sz w:val="16"/>
                <w:lang w:val="en-CA"/>
              </w:rPr>
            </w:pPr>
          </w:p>
        </w:tc>
        <w:tc>
          <w:tcPr>
            <w:tcW w:w="1537" w:type="dxa"/>
            <w:vAlign w:val="center"/>
          </w:tcPr>
          <w:p w14:paraId="3FBC2F3B" w14:textId="0F6584D4" w:rsidR="001035D7" w:rsidRPr="00125512" w:rsidRDefault="001035D7" w:rsidP="003575E5">
            <w:pPr>
              <w:pStyle w:val="TableText"/>
              <w:keepLines w:val="0"/>
              <w:jc w:val="center"/>
              <w:rPr>
                <w:iCs/>
                <w:noProof/>
                <w:sz w:val="16"/>
                <w:lang w:val="en-CA"/>
              </w:rPr>
            </w:pPr>
            <w:r w:rsidRPr="00125512">
              <w:rPr>
                <w:noProof/>
                <w:sz w:val="16"/>
                <w:szCs w:val="16"/>
                <w:lang w:val="en-CA" w:eastAsia="ko-KR"/>
              </w:rPr>
              <w:t>0</w:t>
            </w:r>
          </w:p>
        </w:tc>
        <w:tc>
          <w:tcPr>
            <w:tcW w:w="1538" w:type="dxa"/>
            <w:gridSpan w:val="2"/>
            <w:vAlign w:val="center"/>
          </w:tcPr>
          <w:p w14:paraId="316CC792" w14:textId="1B119A7F" w:rsidR="001035D7" w:rsidRPr="00125512" w:rsidRDefault="001035D7" w:rsidP="003575E5">
            <w:pPr>
              <w:pStyle w:val="TableText"/>
              <w:keepLines w:val="0"/>
              <w:jc w:val="center"/>
              <w:rPr>
                <w:iCs/>
                <w:noProof/>
                <w:sz w:val="16"/>
                <w:lang w:val="en-CA"/>
              </w:rPr>
            </w:pPr>
            <w:r w:rsidRPr="00125512">
              <w:rPr>
                <w:noProof/>
                <w:sz w:val="16"/>
                <w:szCs w:val="16"/>
                <w:lang w:val="en-CA" w:eastAsia="ko-KR"/>
              </w:rPr>
              <w:t>1</w:t>
            </w:r>
          </w:p>
        </w:tc>
      </w:tr>
      <w:tr w:rsidR="001035D7" w:rsidRPr="00F43CC3" w14:paraId="4DDA3DEB" w14:textId="77777777" w:rsidTr="009F4C4C">
        <w:trPr>
          <w:cantSplit/>
          <w:trHeight w:val="290"/>
          <w:jc w:val="center"/>
        </w:trPr>
        <w:tc>
          <w:tcPr>
            <w:tcW w:w="1635" w:type="dxa"/>
            <w:vMerge/>
          </w:tcPr>
          <w:p w14:paraId="57A4D08D" w14:textId="77777777" w:rsidR="001035D7" w:rsidRPr="00125512" w:rsidRDefault="001035D7" w:rsidP="00AF1BF2">
            <w:pPr>
              <w:pStyle w:val="TableText"/>
              <w:keepNext/>
              <w:jc w:val="left"/>
              <w:rPr>
                <w:noProof/>
                <w:sz w:val="16"/>
                <w:szCs w:val="16"/>
                <w:lang w:val="en-CA" w:eastAsia="ko-KR"/>
              </w:rPr>
            </w:pPr>
          </w:p>
        </w:tc>
        <w:tc>
          <w:tcPr>
            <w:tcW w:w="2955" w:type="dxa"/>
            <w:vAlign w:val="center"/>
          </w:tcPr>
          <w:p w14:paraId="68E19A32" w14:textId="266495E0" w:rsidR="001035D7" w:rsidRPr="00125512" w:rsidRDefault="001035D7" w:rsidP="00AF1BF2">
            <w:pPr>
              <w:pStyle w:val="TableText"/>
              <w:keepLines w:val="0"/>
              <w:jc w:val="left"/>
              <w:rPr>
                <w:noProof/>
                <w:sz w:val="16"/>
                <w:szCs w:val="16"/>
                <w:lang w:val="en-CA" w:eastAsia="zh-CN"/>
              </w:rPr>
            </w:pPr>
            <w:proofErr w:type="spellStart"/>
            <w:r w:rsidRPr="00125512">
              <w:rPr>
                <w:rFonts w:eastAsiaTheme="minorEastAsia"/>
                <w:sz w:val="16"/>
                <w:szCs w:val="16"/>
                <w:lang w:val="en-CA" w:eastAsia="ko-KR"/>
              </w:rPr>
              <w:t>lfnst_idx</w:t>
            </w:r>
            <w:proofErr w:type="spellEnd"/>
          </w:p>
        </w:tc>
        <w:tc>
          <w:tcPr>
            <w:tcW w:w="1008" w:type="dxa"/>
          </w:tcPr>
          <w:p w14:paraId="31E55C5D" w14:textId="2AE08BE5" w:rsidR="001035D7" w:rsidRPr="00125512" w:rsidRDefault="001035D7" w:rsidP="00AF1BF2">
            <w:pPr>
              <w:pStyle w:val="TableText"/>
              <w:keepLines w:val="0"/>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_Ref15251012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96</w:t>
            </w:r>
            <w:r w:rsidRPr="00125512">
              <w:rPr>
                <w:noProof/>
                <w:sz w:val="16"/>
                <w:szCs w:val="16"/>
                <w:lang w:val="en-CA"/>
              </w:rPr>
              <w:fldChar w:fldCharType="end"/>
            </w:r>
          </w:p>
        </w:tc>
        <w:tc>
          <w:tcPr>
            <w:tcW w:w="1187" w:type="dxa"/>
            <w:vAlign w:val="center"/>
          </w:tcPr>
          <w:p w14:paraId="47151A5A" w14:textId="4BE310BA" w:rsidR="001035D7" w:rsidRPr="00125512" w:rsidRDefault="001035D7" w:rsidP="00AF1BF2">
            <w:pPr>
              <w:pStyle w:val="TableText"/>
              <w:keepLines w:val="0"/>
              <w:jc w:val="center"/>
              <w:rPr>
                <w:iCs/>
                <w:noProof/>
                <w:sz w:val="16"/>
                <w:lang w:val="en-CA"/>
              </w:rPr>
            </w:pPr>
            <w:r w:rsidRPr="00125512">
              <w:rPr>
                <w:bCs/>
                <w:noProof/>
                <w:sz w:val="16"/>
                <w:szCs w:val="16"/>
                <w:lang w:val="en-CA"/>
              </w:rPr>
              <w:t>0..</w:t>
            </w:r>
            <w:r w:rsidR="00A94E8B" w:rsidRPr="00125512">
              <w:rPr>
                <w:bCs/>
                <w:noProof/>
                <w:sz w:val="16"/>
                <w:szCs w:val="16"/>
                <w:lang w:val="en-CA"/>
              </w:rPr>
              <w:t>2</w:t>
            </w:r>
          </w:p>
        </w:tc>
        <w:tc>
          <w:tcPr>
            <w:tcW w:w="1537" w:type="dxa"/>
            <w:vAlign w:val="center"/>
          </w:tcPr>
          <w:p w14:paraId="0FA0BBE0" w14:textId="2BC5FAB5" w:rsidR="001035D7" w:rsidRPr="00125512" w:rsidRDefault="00A94E8B" w:rsidP="00AF1BF2">
            <w:pPr>
              <w:pStyle w:val="TableText"/>
              <w:keepLines w:val="0"/>
              <w:jc w:val="center"/>
              <w:rPr>
                <w:iCs/>
                <w:noProof/>
                <w:sz w:val="16"/>
                <w:lang w:val="en-CA"/>
              </w:rPr>
            </w:pPr>
            <w:r w:rsidRPr="00125512">
              <w:rPr>
                <w:bCs/>
                <w:noProof/>
                <w:sz w:val="16"/>
                <w:szCs w:val="16"/>
                <w:lang w:val="en-CA"/>
              </w:rPr>
              <w:t>3</w:t>
            </w:r>
            <w:r w:rsidR="001035D7" w:rsidRPr="00125512">
              <w:rPr>
                <w:bCs/>
                <w:noProof/>
                <w:sz w:val="16"/>
                <w:szCs w:val="16"/>
                <w:lang w:val="en-CA"/>
              </w:rPr>
              <w:t>..</w:t>
            </w:r>
            <w:r w:rsidRPr="00125512">
              <w:rPr>
                <w:bCs/>
                <w:noProof/>
                <w:sz w:val="16"/>
                <w:szCs w:val="16"/>
                <w:lang w:val="en-CA"/>
              </w:rPr>
              <w:t>4</w:t>
            </w:r>
          </w:p>
        </w:tc>
        <w:tc>
          <w:tcPr>
            <w:tcW w:w="1538" w:type="dxa"/>
            <w:gridSpan w:val="2"/>
            <w:vAlign w:val="center"/>
          </w:tcPr>
          <w:p w14:paraId="2454374D" w14:textId="72FED648" w:rsidR="001035D7" w:rsidRPr="00125512" w:rsidRDefault="00A94E8B" w:rsidP="00AF1BF2">
            <w:pPr>
              <w:pStyle w:val="TableText"/>
              <w:keepLines w:val="0"/>
              <w:jc w:val="center"/>
              <w:rPr>
                <w:iCs/>
                <w:noProof/>
                <w:sz w:val="16"/>
                <w:lang w:val="en-CA"/>
              </w:rPr>
            </w:pPr>
            <w:r w:rsidRPr="00125512">
              <w:rPr>
                <w:bCs/>
                <w:noProof/>
                <w:sz w:val="16"/>
                <w:szCs w:val="16"/>
                <w:lang w:val="en-CA"/>
              </w:rPr>
              <w:t>6</w:t>
            </w:r>
            <w:r w:rsidR="001035D7" w:rsidRPr="00125512">
              <w:rPr>
                <w:bCs/>
                <w:noProof/>
                <w:sz w:val="16"/>
                <w:szCs w:val="16"/>
                <w:lang w:val="en-CA"/>
              </w:rPr>
              <w:t>..</w:t>
            </w:r>
            <w:r w:rsidRPr="00125512">
              <w:rPr>
                <w:bCs/>
                <w:noProof/>
                <w:sz w:val="16"/>
                <w:szCs w:val="16"/>
                <w:lang w:val="en-CA"/>
              </w:rPr>
              <w:t>8</w:t>
            </w:r>
          </w:p>
        </w:tc>
      </w:tr>
      <w:tr w:rsidR="001035D7" w:rsidRPr="00F43CC3" w14:paraId="00036E52" w14:textId="77777777" w:rsidTr="009F4C4C">
        <w:trPr>
          <w:cantSplit/>
          <w:trHeight w:val="290"/>
          <w:jc w:val="center"/>
        </w:trPr>
        <w:tc>
          <w:tcPr>
            <w:tcW w:w="1635" w:type="dxa"/>
            <w:vMerge/>
          </w:tcPr>
          <w:p w14:paraId="1B8191CE" w14:textId="77777777" w:rsidR="001035D7" w:rsidRPr="00125512" w:rsidRDefault="001035D7" w:rsidP="001035D7">
            <w:pPr>
              <w:pStyle w:val="TableText"/>
              <w:keepNext/>
              <w:jc w:val="left"/>
              <w:rPr>
                <w:noProof/>
                <w:sz w:val="16"/>
                <w:szCs w:val="16"/>
                <w:lang w:val="en-CA" w:eastAsia="ko-KR"/>
              </w:rPr>
            </w:pPr>
          </w:p>
        </w:tc>
        <w:tc>
          <w:tcPr>
            <w:tcW w:w="2955" w:type="dxa"/>
            <w:vAlign w:val="center"/>
          </w:tcPr>
          <w:p w14:paraId="54C35723" w14:textId="11D480D8" w:rsidR="001035D7" w:rsidRPr="00125512" w:rsidRDefault="001035D7" w:rsidP="001035D7">
            <w:pPr>
              <w:pStyle w:val="TableText"/>
              <w:keepLines w:val="0"/>
              <w:jc w:val="left"/>
              <w:rPr>
                <w:rFonts w:eastAsiaTheme="minorEastAsia"/>
                <w:sz w:val="16"/>
                <w:szCs w:val="16"/>
                <w:lang w:val="en-CA" w:eastAsia="ko-KR"/>
              </w:rPr>
            </w:pPr>
            <w:r w:rsidRPr="00125512">
              <w:rPr>
                <w:noProof/>
                <w:sz w:val="16"/>
                <w:szCs w:val="16"/>
                <w:lang w:val="en-CA" w:eastAsia="ko-KR"/>
              </w:rPr>
              <w:t>mts_idx</w:t>
            </w:r>
          </w:p>
        </w:tc>
        <w:tc>
          <w:tcPr>
            <w:tcW w:w="1008" w:type="dxa"/>
          </w:tcPr>
          <w:p w14:paraId="64F2C89B" w14:textId="274B1E66" w:rsidR="001035D7" w:rsidRPr="00125512" w:rsidRDefault="001035D7" w:rsidP="0044264B">
            <w:pPr>
              <w:pStyle w:val="TableText"/>
              <w:keepLines w:val="0"/>
              <w:jc w:val="center"/>
              <w:rPr>
                <w:noProof/>
                <w:sz w:val="16"/>
                <w:szCs w:val="16"/>
                <w:lang w:val="en-CA"/>
              </w:rPr>
            </w:pPr>
            <w:r w:rsidRPr="00125512">
              <w:rPr>
                <w:bCs/>
                <w:noProof/>
                <w:sz w:val="16"/>
                <w:szCs w:val="16"/>
                <w:lang w:val="en-CA"/>
              </w:rPr>
              <w:fldChar w:fldCharType="begin" w:fldLock="1"/>
            </w:r>
            <w:r w:rsidRPr="00125512">
              <w:rPr>
                <w:bCs/>
                <w:noProof/>
                <w:sz w:val="16"/>
                <w:szCs w:val="16"/>
                <w:lang w:val="en-CA"/>
              </w:rPr>
              <w:instrText xml:space="preserve"> REF _Ref21794218 \h </w:instrText>
            </w:r>
            <w:r w:rsidRPr="00125512">
              <w:rPr>
                <w:bCs/>
                <w:noProof/>
                <w:sz w:val="16"/>
                <w:szCs w:val="16"/>
                <w:lang w:val="en-CA"/>
              </w:rPr>
            </w:r>
            <w:r w:rsidRPr="00125512">
              <w:rPr>
                <w:bCs/>
                <w:noProof/>
                <w:sz w:val="16"/>
                <w:szCs w:val="16"/>
                <w:lang w:val="en-CA"/>
              </w:rPr>
              <w:fldChar w:fldCharType="separate"/>
            </w:r>
            <w:r w:rsidR="007032F8" w:rsidRPr="00125512">
              <w:rPr>
                <w:noProof/>
                <w:lang w:val="en-CA"/>
              </w:rPr>
              <w:t>Table </w:t>
            </w:r>
            <w:r w:rsidR="007032F8">
              <w:rPr>
                <w:noProof/>
                <w:lang w:val="en-CA"/>
              </w:rPr>
              <w:t>97</w:t>
            </w:r>
            <w:r w:rsidRPr="00125512">
              <w:rPr>
                <w:bCs/>
                <w:noProof/>
                <w:sz w:val="16"/>
                <w:szCs w:val="16"/>
                <w:lang w:val="en-CA"/>
              </w:rPr>
              <w:fldChar w:fldCharType="end"/>
            </w:r>
          </w:p>
        </w:tc>
        <w:tc>
          <w:tcPr>
            <w:tcW w:w="1187" w:type="dxa"/>
            <w:vAlign w:val="center"/>
          </w:tcPr>
          <w:p w14:paraId="5106DBEB" w14:textId="01FA2D05" w:rsidR="001035D7" w:rsidRPr="00125512" w:rsidRDefault="001035D7" w:rsidP="001035D7">
            <w:pPr>
              <w:pStyle w:val="TableText"/>
              <w:keepLines w:val="0"/>
              <w:jc w:val="center"/>
              <w:rPr>
                <w:bCs/>
                <w:noProof/>
                <w:sz w:val="16"/>
                <w:szCs w:val="16"/>
                <w:lang w:val="en-CA"/>
              </w:rPr>
            </w:pPr>
            <w:r w:rsidRPr="00125512">
              <w:rPr>
                <w:bCs/>
                <w:noProof/>
                <w:sz w:val="16"/>
                <w:szCs w:val="16"/>
                <w:lang w:val="en-CA"/>
              </w:rPr>
              <w:t>0..3</w:t>
            </w:r>
          </w:p>
        </w:tc>
        <w:tc>
          <w:tcPr>
            <w:tcW w:w="1537" w:type="dxa"/>
            <w:vAlign w:val="center"/>
          </w:tcPr>
          <w:p w14:paraId="0F2F98A5" w14:textId="759DDCC6" w:rsidR="001035D7" w:rsidRPr="00125512" w:rsidRDefault="001035D7" w:rsidP="001035D7">
            <w:pPr>
              <w:pStyle w:val="TableText"/>
              <w:keepLines w:val="0"/>
              <w:jc w:val="center"/>
              <w:rPr>
                <w:bCs/>
                <w:noProof/>
                <w:sz w:val="16"/>
                <w:szCs w:val="16"/>
                <w:lang w:val="en-CA"/>
              </w:rPr>
            </w:pPr>
            <w:r w:rsidRPr="00125512">
              <w:rPr>
                <w:bCs/>
                <w:noProof/>
                <w:sz w:val="16"/>
                <w:szCs w:val="16"/>
                <w:lang w:val="en-CA"/>
              </w:rPr>
              <w:t>4..7</w:t>
            </w:r>
          </w:p>
        </w:tc>
        <w:tc>
          <w:tcPr>
            <w:tcW w:w="1538" w:type="dxa"/>
            <w:gridSpan w:val="2"/>
            <w:vAlign w:val="center"/>
          </w:tcPr>
          <w:p w14:paraId="2FFFB65A" w14:textId="442B8E78" w:rsidR="001035D7" w:rsidRPr="00125512" w:rsidRDefault="001035D7" w:rsidP="001035D7">
            <w:pPr>
              <w:pStyle w:val="TableText"/>
              <w:keepLines w:val="0"/>
              <w:jc w:val="center"/>
              <w:rPr>
                <w:bCs/>
                <w:noProof/>
                <w:sz w:val="16"/>
                <w:szCs w:val="16"/>
                <w:lang w:val="en-CA"/>
              </w:rPr>
            </w:pPr>
            <w:r w:rsidRPr="00125512">
              <w:rPr>
                <w:bCs/>
                <w:noProof/>
                <w:sz w:val="16"/>
                <w:szCs w:val="16"/>
                <w:lang w:val="en-CA"/>
              </w:rPr>
              <w:t>8..11</w:t>
            </w:r>
          </w:p>
        </w:tc>
      </w:tr>
      <w:tr w:rsidR="00AF1BF2" w:rsidRPr="00F43CC3" w14:paraId="48767BAC" w14:textId="77777777" w:rsidTr="009F4C4C">
        <w:trPr>
          <w:cantSplit/>
          <w:trHeight w:val="290"/>
          <w:jc w:val="center"/>
        </w:trPr>
        <w:tc>
          <w:tcPr>
            <w:tcW w:w="1635" w:type="dxa"/>
            <w:vMerge w:val="restart"/>
          </w:tcPr>
          <w:p w14:paraId="3F3667CD" w14:textId="5308ECDC" w:rsidR="00AF1BF2" w:rsidRPr="00125512" w:rsidRDefault="00AF1BF2" w:rsidP="00AF1BF2">
            <w:pPr>
              <w:pStyle w:val="TableText"/>
              <w:keepNext/>
              <w:pageBreakBefore/>
              <w:jc w:val="left"/>
              <w:rPr>
                <w:noProof/>
                <w:sz w:val="16"/>
                <w:szCs w:val="16"/>
                <w:lang w:val="en-CA" w:eastAsia="ko-KR"/>
              </w:rPr>
            </w:pPr>
            <w:r w:rsidRPr="00125512">
              <w:rPr>
                <w:noProof/>
                <w:sz w:val="16"/>
                <w:szCs w:val="16"/>
                <w:lang w:val="en-CA" w:eastAsia="ko-KR"/>
              </w:rPr>
              <w:lastRenderedPageBreak/>
              <w:t>palette_coding( )</w:t>
            </w:r>
          </w:p>
        </w:tc>
        <w:tc>
          <w:tcPr>
            <w:tcW w:w="2955" w:type="dxa"/>
            <w:vAlign w:val="center"/>
          </w:tcPr>
          <w:p w14:paraId="2538E99C" w14:textId="2A0A70A5" w:rsidR="00AF1BF2" w:rsidRPr="00125512" w:rsidRDefault="00AF1BF2" w:rsidP="00AF1BF2">
            <w:pPr>
              <w:pStyle w:val="TableText"/>
              <w:keepLines w:val="0"/>
              <w:pageBreakBefore/>
              <w:jc w:val="left"/>
              <w:rPr>
                <w:rFonts w:eastAsiaTheme="minorEastAsia"/>
                <w:sz w:val="16"/>
                <w:szCs w:val="16"/>
                <w:lang w:val="en-CA" w:eastAsia="ko-KR"/>
              </w:rPr>
            </w:pPr>
            <w:proofErr w:type="spellStart"/>
            <w:r w:rsidRPr="00125512">
              <w:rPr>
                <w:sz w:val="16"/>
                <w:szCs w:val="16"/>
                <w:lang w:val="en-CA" w:eastAsia="ko-KR"/>
              </w:rPr>
              <w:t>copy_above_palette_indices_flag</w:t>
            </w:r>
            <w:proofErr w:type="spellEnd"/>
          </w:p>
        </w:tc>
        <w:tc>
          <w:tcPr>
            <w:tcW w:w="1008" w:type="dxa"/>
          </w:tcPr>
          <w:p w14:paraId="1366B9C0" w14:textId="6BC6512E" w:rsidR="00AF1BF2" w:rsidRPr="00125512" w:rsidRDefault="00B101CC" w:rsidP="00AF1BF2">
            <w:pPr>
              <w:pStyle w:val="TableText"/>
              <w:keepLines w:val="0"/>
              <w:pageBreakBefore/>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_Ref15251016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98</w:t>
            </w:r>
            <w:r w:rsidRPr="00125512">
              <w:rPr>
                <w:noProof/>
                <w:sz w:val="16"/>
                <w:szCs w:val="16"/>
                <w:lang w:val="en-CA"/>
              </w:rPr>
              <w:fldChar w:fldCharType="end"/>
            </w:r>
          </w:p>
        </w:tc>
        <w:tc>
          <w:tcPr>
            <w:tcW w:w="1187" w:type="dxa"/>
            <w:vAlign w:val="center"/>
          </w:tcPr>
          <w:p w14:paraId="66F0B771" w14:textId="7A232BCE" w:rsidR="00AF1BF2" w:rsidRPr="00125512" w:rsidRDefault="00AF1BF2" w:rsidP="00AF1BF2">
            <w:pPr>
              <w:pStyle w:val="TableText"/>
              <w:keepLines w:val="0"/>
              <w:pageBreakBefore/>
              <w:jc w:val="center"/>
              <w:rPr>
                <w:iCs/>
                <w:noProof/>
                <w:sz w:val="16"/>
                <w:lang w:val="en-CA"/>
              </w:rPr>
            </w:pPr>
            <w:r w:rsidRPr="00125512">
              <w:rPr>
                <w:bCs/>
                <w:noProof/>
                <w:sz w:val="16"/>
                <w:szCs w:val="16"/>
                <w:lang w:val="en-CA"/>
              </w:rPr>
              <w:t>0..1</w:t>
            </w:r>
          </w:p>
        </w:tc>
        <w:tc>
          <w:tcPr>
            <w:tcW w:w="1537" w:type="dxa"/>
            <w:vAlign w:val="center"/>
          </w:tcPr>
          <w:p w14:paraId="3BBA48D6" w14:textId="32546E87" w:rsidR="00AF1BF2" w:rsidRPr="00125512" w:rsidRDefault="00AF1BF2" w:rsidP="00AF1BF2">
            <w:pPr>
              <w:pStyle w:val="TableText"/>
              <w:keepLines w:val="0"/>
              <w:pageBreakBefore/>
              <w:jc w:val="center"/>
              <w:rPr>
                <w:iCs/>
                <w:noProof/>
                <w:sz w:val="16"/>
                <w:lang w:val="en-CA"/>
              </w:rPr>
            </w:pPr>
            <w:r w:rsidRPr="00125512">
              <w:rPr>
                <w:bCs/>
                <w:noProof/>
                <w:sz w:val="16"/>
                <w:szCs w:val="16"/>
                <w:lang w:val="en-CA"/>
              </w:rPr>
              <w:t>2..3</w:t>
            </w:r>
          </w:p>
        </w:tc>
        <w:tc>
          <w:tcPr>
            <w:tcW w:w="1538" w:type="dxa"/>
            <w:gridSpan w:val="2"/>
            <w:vAlign w:val="center"/>
          </w:tcPr>
          <w:p w14:paraId="74890AF6" w14:textId="6C211213" w:rsidR="00AF1BF2" w:rsidRPr="00125512" w:rsidRDefault="00AF1BF2" w:rsidP="00AF1BF2">
            <w:pPr>
              <w:pStyle w:val="TableText"/>
              <w:keepLines w:val="0"/>
              <w:pageBreakBefore/>
              <w:jc w:val="center"/>
              <w:rPr>
                <w:iCs/>
                <w:noProof/>
                <w:sz w:val="16"/>
                <w:lang w:val="en-CA"/>
              </w:rPr>
            </w:pPr>
            <w:r w:rsidRPr="00125512">
              <w:rPr>
                <w:bCs/>
                <w:noProof/>
                <w:sz w:val="16"/>
                <w:szCs w:val="16"/>
                <w:lang w:val="en-CA"/>
              </w:rPr>
              <w:t>4..5</w:t>
            </w:r>
          </w:p>
        </w:tc>
      </w:tr>
      <w:tr w:rsidR="00AF1BF2" w:rsidRPr="00F43CC3" w14:paraId="78C95C9D" w14:textId="77777777" w:rsidTr="009F4C4C">
        <w:trPr>
          <w:cantSplit/>
          <w:trHeight w:val="290"/>
          <w:jc w:val="center"/>
        </w:trPr>
        <w:tc>
          <w:tcPr>
            <w:tcW w:w="1635" w:type="dxa"/>
            <w:vMerge/>
          </w:tcPr>
          <w:p w14:paraId="06A1C39B" w14:textId="77777777" w:rsidR="00AF1BF2" w:rsidRPr="00125512" w:rsidRDefault="00AF1BF2" w:rsidP="00AF1BF2">
            <w:pPr>
              <w:pStyle w:val="TableText"/>
              <w:keepNext/>
              <w:jc w:val="left"/>
              <w:rPr>
                <w:noProof/>
                <w:sz w:val="16"/>
                <w:szCs w:val="16"/>
                <w:lang w:val="en-CA" w:eastAsia="ko-KR"/>
              </w:rPr>
            </w:pPr>
          </w:p>
        </w:tc>
        <w:tc>
          <w:tcPr>
            <w:tcW w:w="2955" w:type="dxa"/>
            <w:vAlign w:val="center"/>
          </w:tcPr>
          <w:p w14:paraId="06D9B85A" w14:textId="17564DD1" w:rsidR="00AF1BF2" w:rsidRPr="00125512" w:rsidRDefault="00AF1BF2" w:rsidP="00AF1BF2">
            <w:pPr>
              <w:pStyle w:val="TableText"/>
              <w:keepLines w:val="0"/>
              <w:jc w:val="left"/>
              <w:rPr>
                <w:rFonts w:eastAsiaTheme="minorEastAsia"/>
                <w:sz w:val="16"/>
                <w:szCs w:val="16"/>
                <w:lang w:val="en-CA" w:eastAsia="ko-KR"/>
              </w:rPr>
            </w:pPr>
            <w:proofErr w:type="spellStart"/>
            <w:r w:rsidRPr="00125512">
              <w:rPr>
                <w:sz w:val="16"/>
                <w:szCs w:val="16"/>
                <w:lang w:val="en-CA" w:eastAsia="ko-KR"/>
              </w:rPr>
              <w:t>palette_transpose_flag</w:t>
            </w:r>
            <w:proofErr w:type="spellEnd"/>
          </w:p>
        </w:tc>
        <w:tc>
          <w:tcPr>
            <w:tcW w:w="1008" w:type="dxa"/>
          </w:tcPr>
          <w:p w14:paraId="6981FA28" w14:textId="19848D0F" w:rsidR="00AF1BF2" w:rsidRPr="00125512" w:rsidRDefault="00B101CC" w:rsidP="00AF1BF2">
            <w:pPr>
              <w:pStyle w:val="TableText"/>
              <w:keepLines w:val="0"/>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_Ref15251021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99</w:t>
            </w:r>
            <w:r w:rsidRPr="00125512">
              <w:rPr>
                <w:noProof/>
                <w:sz w:val="16"/>
                <w:szCs w:val="16"/>
                <w:lang w:val="en-CA"/>
              </w:rPr>
              <w:fldChar w:fldCharType="end"/>
            </w:r>
          </w:p>
        </w:tc>
        <w:tc>
          <w:tcPr>
            <w:tcW w:w="1187" w:type="dxa"/>
            <w:vAlign w:val="center"/>
          </w:tcPr>
          <w:p w14:paraId="3A66C9D7" w14:textId="3BF00CF1" w:rsidR="00AF1BF2" w:rsidRPr="00125512" w:rsidRDefault="00AF1BF2" w:rsidP="00AF1BF2">
            <w:pPr>
              <w:pStyle w:val="TableText"/>
              <w:keepLines w:val="0"/>
              <w:jc w:val="center"/>
              <w:rPr>
                <w:iCs/>
                <w:noProof/>
                <w:sz w:val="16"/>
                <w:lang w:val="en-CA"/>
              </w:rPr>
            </w:pPr>
            <w:r w:rsidRPr="00125512">
              <w:rPr>
                <w:bCs/>
                <w:noProof/>
                <w:sz w:val="16"/>
                <w:szCs w:val="16"/>
                <w:lang w:val="en-CA"/>
              </w:rPr>
              <w:t>0..1</w:t>
            </w:r>
          </w:p>
        </w:tc>
        <w:tc>
          <w:tcPr>
            <w:tcW w:w="1537" w:type="dxa"/>
            <w:vAlign w:val="center"/>
          </w:tcPr>
          <w:p w14:paraId="145A19DF" w14:textId="032D3B91" w:rsidR="00AF1BF2" w:rsidRPr="00125512" w:rsidRDefault="00AF1BF2" w:rsidP="00AF1BF2">
            <w:pPr>
              <w:pStyle w:val="TableText"/>
              <w:keepLines w:val="0"/>
              <w:jc w:val="center"/>
              <w:rPr>
                <w:iCs/>
                <w:noProof/>
                <w:sz w:val="16"/>
                <w:lang w:val="en-CA"/>
              </w:rPr>
            </w:pPr>
            <w:r w:rsidRPr="00125512">
              <w:rPr>
                <w:bCs/>
                <w:noProof/>
                <w:sz w:val="16"/>
                <w:szCs w:val="16"/>
                <w:lang w:val="en-CA"/>
              </w:rPr>
              <w:t>2..3</w:t>
            </w:r>
          </w:p>
        </w:tc>
        <w:tc>
          <w:tcPr>
            <w:tcW w:w="1538" w:type="dxa"/>
            <w:gridSpan w:val="2"/>
            <w:vAlign w:val="center"/>
          </w:tcPr>
          <w:p w14:paraId="5F9F2E8A" w14:textId="7952DE1F" w:rsidR="00AF1BF2" w:rsidRPr="00125512" w:rsidRDefault="00AF1BF2" w:rsidP="00AF1BF2">
            <w:pPr>
              <w:pStyle w:val="TableText"/>
              <w:keepLines w:val="0"/>
              <w:jc w:val="center"/>
              <w:rPr>
                <w:iCs/>
                <w:noProof/>
                <w:sz w:val="16"/>
                <w:lang w:val="en-CA"/>
              </w:rPr>
            </w:pPr>
            <w:r w:rsidRPr="00125512">
              <w:rPr>
                <w:bCs/>
                <w:noProof/>
                <w:sz w:val="16"/>
                <w:szCs w:val="16"/>
                <w:lang w:val="en-CA"/>
              </w:rPr>
              <w:t>4..5</w:t>
            </w:r>
          </w:p>
        </w:tc>
      </w:tr>
      <w:tr w:rsidR="00162800" w:rsidRPr="00F43CC3" w14:paraId="45062C5B" w14:textId="77777777" w:rsidTr="009F4C4C">
        <w:trPr>
          <w:cantSplit/>
          <w:trHeight w:val="290"/>
          <w:jc w:val="center"/>
        </w:trPr>
        <w:tc>
          <w:tcPr>
            <w:tcW w:w="1635" w:type="dxa"/>
            <w:vMerge/>
          </w:tcPr>
          <w:p w14:paraId="3A936F79" w14:textId="77777777" w:rsidR="00162800" w:rsidRPr="00125512" w:rsidRDefault="00162800" w:rsidP="00162800">
            <w:pPr>
              <w:pStyle w:val="TableText"/>
              <w:keepNext/>
              <w:jc w:val="left"/>
              <w:rPr>
                <w:noProof/>
                <w:sz w:val="16"/>
                <w:szCs w:val="16"/>
                <w:lang w:val="en-CA" w:eastAsia="ko-KR"/>
              </w:rPr>
            </w:pPr>
          </w:p>
        </w:tc>
        <w:tc>
          <w:tcPr>
            <w:tcW w:w="2955" w:type="dxa"/>
            <w:vAlign w:val="center"/>
          </w:tcPr>
          <w:p w14:paraId="45284B33" w14:textId="04C52B51" w:rsidR="00162800" w:rsidRPr="00125512" w:rsidRDefault="00C84153" w:rsidP="00162800">
            <w:pPr>
              <w:pStyle w:val="TableText"/>
              <w:keepLines w:val="0"/>
              <w:jc w:val="left"/>
              <w:rPr>
                <w:rFonts w:eastAsiaTheme="minorEastAsia"/>
                <w:sz w:val="16"/>
                <w:szCs w:val="16"/>
                <w:lang w:val="en-CA" w:eastAsia="ko-KR"/>
              </w:rPr>
            </w:pPr>
            <w:proofErr w:type="spellStart"/>
            <w:r w:rsidRPr="00125512">
              <w:rPr>
                <w:sz w:val="16"/>
                <w:szCs w:val="16"/>
                <w:lang w:val="en-CA" w:eastAsia="ko-KR"/>
              </w:rPr>
              <w:t>run_copy_flag</w:t>
            </w:r>
            <w:proofErr w:type="spellEnd"/>
          </w:p>
        </w:tc>
        <w:tc>
          <w:tcPr>
            <w:tcW w:w="1008" w:type="dxa"/>
          </w:tcPr>
          <w:p w14:paraId="35D9BFFD" w14:textId="5EB434BD" w:rsidR="00162800" w:rsidRPr="00125512" w:rsidRDefault="00B101CC" w:rsidP="00162800">
            <w:pPr>
              <w:pStyle w:val="TableText"/>
              <w:keepLines w:val="0"/>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_Ref15251025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100</w:t>
            </w:r>
            <w:r w:rsidRPr="00125512">
              <w:rPr>
                <w:noProof/>
                <w:sz w:val="16"/>
                <w:szCs w:val="16"/>
                <w:lang w:val="en-CA"/>
              </w:rPr>
              <w:fldChar w:fldCharType="end"/>
            </w:r>
          </w:p>
        </w:tc>
        <w:tc>
          <w:tcPr>
            <w:tcW w:w="1187" w:type="dxa"/>
            <w:vAlign w:val="center"/>
          </w:tcPr>
          <w:p w14:paraId="7DA72C4A" w14:textId="2AEF7488" w:rsidR="00162800" w:rsidRPr="00125512" w:rsidRDefault="00AF1BF2" w:rsidP="00162800">
            <w:pPr>
              <w:pStyle w:val="TableText"/>
              <w:keepLines w:val="0"/>
              <w:jc w:val="center"/>
              <w:rPr>
                <w:iCs/>
                <w:noProof/>
                <w:sz w:val="16"/>
                <w:lang w:val="en-CA"/>
              </w:rPr>
            </w:pPr>
            <w:r w:rsidRPr="00125512">
              <w:rPr>
                <w:iCs/>
                <w:noProof/>
                <w:sz w:val="16"/>
                <w:lang w:val="en-CA"/>
              </w:rPr>
              <w:t>0..7</w:t>
            </w:r>
          </w:p>
        </w:tc>
        <w:tc>
          <w:tcPr>
            <w:tcW w:w="1537" w:type="dxa"/>
            <w:vAlign w:val="center"/>
          </w:tcPr>
          <w:p w14:paraId="115B1BDB" w14:textId="01B7B314" w:rsidR="00162800" w:rsidRPr="00125512" w:rsidRDefault="00AF1BF2" w:rsidP="00162800">
            <w:pPr>
              <w:pStyle w:val="TableText"/>
              <w:keepLines w:val="0"/>
              <w:jc w:val="center"/>
              <w:rPr>
                <w:iCs/>
                <w:noProof/>
                <w:sz w:val="16"/>
                <w:lang w:val="en-CA"/>
              </w:rPr>
            </w:pPr>
            <w:r w:rsidRPr="00125512">
              <w:rPr>
                <w:iCs/>
                <w:noProof/>
                <w:sz w:val="16"/>
                <w:lang w:val="en-CA"/>
              </w:rPr>
              <w:t>8..15</w:t>
            </w:r>
          </w:p>
        </w:tc>
        <w:tc>
          <w:tcPr>
            <w:tcW w:w="1538" w:type="dxa"/>
            <w:gridSpan w:val="2"/>
            <w:vAlign w:val="center"/>
          </w:tcPr>
          <w:p w14:paraId="6F485588" w14:textId="529350F6" w:rsidR="00162800" w:rsidRPr="00125512" w:rsidRDefault="00AF1BF2" w:rsidP="00162800">
            <w:pPr>
              <w:pStyle w:val="TableText"/>
              <w:keepLines w:val="0"/>
              <w:jc w:val="center"/>
              <w:rPr>
                <w:iCs/>
                <w:noProof/>
                <w:sz w:val="16"/>
                <w:lang w:val="en-CA"/>
              </w:rPr>
            </w:pPr>
            <w:r w:rsidRPr="00125512">
              <w:rPr>
                <w:iCs/>
                <w:noProof/>
                <w:sz w:val="16"/>
                <w:lang w:val="en-CA"/>
              </w:rPr>
              <w:t>16..23</w:t>
            </w:r>
          </w:p>
        </w:tc>
      </w:tr>
      <w:tr w:rsidR="003575E5" w:rsidRPr="00F43CC3" w14:paraId="2F5AC38E" w14:textId="77777777" w:rsidTr="009F4C4C">
        <w:trPr>
          <w:cantSplit/>
          <w:trHeight w:val="290"/>
          <w:jc w:val="center"/>
        </w:trPr>
        <w:tc>
          <w:tcPr>
            <w:tcW w:w="1635" w:type="dxa"/>
            <w:vMerge w:val="restart"/>
          </w:tcPr>
          <w:p w14:paraId="33768906" w14:textId="77777777" w:rsidR="003575E5" w:rsidRPr="00125512" w:rsidRDefault="003575E5" w:rsidP="003575E5">
            <w:pPr>
              <w:pStyle w:val="TableText"/>
              <w:keepNext/>
              <w:jc w:val="left"/>
              <w:rPr>
                <w:noProof/>
                <w:sz w:val="16"/>
                <w:szCs w:val="16"/>
                <w:lang w:val="en-CA" w:eastAsia="ko-KR"/>
              </w:rPr>
            </w:pPr>
            <w:r w:rsidRPr="00125512">
              <w:rPr>
                <w:bCs/>
                <w:noProof/>
                <w:sz w:val="16"/>
                <w:szCs w:val="16"/>
                <w:lang w:val="en-CA"/>
              </w:rPr>
              <w:t>merge_data( )</w:t>
            </w:r>
          </w:p>
        </w:tc>
        <w:tc>
          <w:tcPr>
            <w:tcW w:w="2955" w:type="dxa"/>
            <w:vAlign w:val="center"/>
          </w:tcPr>
          <w:p w14:paraId="657389E3" w14:textId="4D8C30F7" w:rsidR="003575E5" w:rsidRPr="00125512" w:rsidRDefault="003575E5" w:rsidP="003575E5">
            <w:pPr>
              <w:pStyle w:val="TableText"/>
              <w:keepNext/>
              <w:jc w:val="left"/>
              <w:rPr>
                <w:noProof/>
                <w:sz w:val="16"/>
                <w:szCs w:val="16"/>
                <w:lang w:val="en-CA" w:eastAsia="ko-KR"/>
              </w:rPr>
            </w:pPr>
            <w:r w:rsidRPr="00125512">
              <w:rPr>
                <w:rFonts w:eastAsiaTheme="minorEastAsia"/>
                <w:noProof/>
                <w:sz w:val="16"/>
                <w:szCs w:val="16"/>
                <w:lang w:val="en-CA" w:eastAsia="ko-KR"/>
              </w:rPr>
              <w:t>regular_merge_flag[ ][ ]</w:t>
            </w:r>
          </w:p>
        </w:tc>
        <w:tc>
          <w:tcPr>
            <w:tcW w:w="1008" w:type="dxa"/>
          </w:tcPr>
          <w:p w14:paraId="1C7DBA16" w14:textId="75A234A2" w:rsidR="003575E5" w:rsidRPr="00125512" w:rsidRDefault="00B101CC"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_Ref15251028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101</w:t>
            </w:r>
            <w:r w:rsidRPr="00125512">
              <w:rPr>
                <w:noProof/>
                <w:sz w:val="16"/>
                <w:szCs w:val="16"/>
                <w:lang w:val="en-CA"/>
              </w:rPr>
              <w:fldChar w:fldCharType="end"/>
            </w:r>
          </w:p>
        </w:tc>
        <w:tc>
          <w:tcPr>
            <w:tcW w:w="1187" w:type="dxa"/>
            <w:vAlign w:val="center"/>
          </w:tcPr>
          <w:p w14:paraId="1E5891B2" w14:textId="5C443446" w:rsidR="003575E5" w:rsidRPr="00125512" w:rsidRDefault="003575E5" w:rsidP="003575E5">
            <w:pPr>
              <w:pStyle w:val="TableText"/>
              <w:keepNext/>
              <w:jc w:val="center"/>
              <w:rPr>
                <w:iCs/>
                <w:noProof/>
                <w:sz w:val="16"/>
                <w:lang w:val="en-CA"/>
              </w:rPr>
            </w:pPr>
          </w:p>
        </w:tc>
        <w:tc>
          <w:tcPr>
            <w:tcW w:w="1537" w:type="dxa"/>
            <w:vAlign w:val="center"/>
          </w:tcPr>
          <w:p w14:paraId="46DA19E1" w14:textId="4C0BB6D6" w:rsidR="003575E5" w:rsidRPr="00125512" w:rsidRDefault="003575E5" w:rsidP="003575E5">
            <w:pPr>
              <w:pStyle w:val="TableText"/>
              <w:keepNext/>
              <w:jc w:val="center"/>
              <w:rPr>
                <w:iCs/>
                <w:noProof/>
                <w:sz w:val="16"/>
                <w:lang w:val="en-CA"/>
              </w:rPr>
            </w:pPr>
            <w:r w:rsidRPr="00125512">
              <w:rPr>
                <w:bCs/>
                <w:noProof/>
                <w:sz w:val="16"/>
                <w:szCs w:val="16"/>
                <w:lang w:val="en-CA"/>
              </w:rPr>
              <w:t>0..1</w:t>
            </w:r>
          </w:p>
        </w:tc>
        <w:tc>
          <w:tcPr>
            <w:tcW w:w="1538" w:type="dxa"/>
            <w:gridSpan w:val="2"/>
            <w:vAlign w:val="center"/>
          </w:tcPr>
          <w:p w14:paraId="381F99C4" w14:textId="4D4A83BE" w:rsidR="003575E5" w:rsidRPr="00125512" w:rsidRDefault="003575E5" w:rsidP="003575E5">
            <w:pPr>
              <w:pStyle w:val="TableText"/>
              <w:keepNext/>
              <w:jc w:val="center"/>
              <w:rPr>
                <w:iCs/>
                <w:noProof/>
                <w:sz w:val="16"/>
                <w:lang w:val="en-CA"/>
              </w:rPr>
            </w:pPr>
            <w:r w:rsidRPr="00125512">
              <w:rPr>
                <w:bCs/>
                <w:noProof/>
                <w:sz w:val="16"/>
                <w:szCs w:val="16"/>
                <w:lang w:val="en-CA"/>
              </w:rPr>
              <w:t>2..3</w:t>
            </w:r>
          </w:p>
        </w:tc>
      </w:tr>
      <w:tr w:rsidR="003575E5" w:rsidRPr="00F43CC3" w14:paraId="7DE5F392" w14:textId="77777777" w:rsidTr="009F4C4C">
        <w:trPr>
          <w:cantSplit/>
          <w:trHeight w:val="290"/>
          <w:jc w:val="center"/>
        </w:trPr>
        <w:tc>
          <w:tcPr>
            <w:tcW w:w="1635" w:type="dxa"/>
            <w:vMerge/>
          </w:tcPr>
          <w:p w14:paraId="480CDFC6" w14:textId="77777777" w:rsidR="003575E5" w:rsidRPr="00125512" w:rsidRDefault="003575E5" w:rsidP="003575E5">
            <w:pPr>
              <w:pStyle w:val="TableText"/>
              <w:keepNext/>
              <w:jc w:val="left"/>
              <w:rPr>
                <w:noProof/>
                <w:sz w:val="16"/>
                <w:szCs w:val="16"/>
                <w:lang w:val="en-CA" w:eastAsia="ko-KR"/>
              </w:rPr>
            </w:pPr>
          </w:p>
        </w:tc>
        <w:tc>
          <w:tcPr>
            <w:tcW w:w="2955" w:type="dxa"/>
            <w:vAlign w:val="center"/>
          </w:tcPr>
          <w:p w14:paraId="30F189D2" w14:textId="6697635A" w:rsidR="003575E5" w:rsidRPr="00125512" w:rsidRDefault="003575E5" w:rsidP="003575E5">
            <w:pPr>
              <w:pStyle w:val="TableText"/>
              <w:keepNext/>
              <w:jc w:val="left"/>
              <w:rPr>
                <w:noProof/>
                <w:sz w:val="16"/>
                <w:szCs w:val="16"/>
                <w:lang w:val="en-CA" w:eastAsia="ko-KR"/>
              </w:rPr>
            </w:pPr>
            <w:r w:rsidRPr="00125512">
              <w:rPr>
                <w:rFonts w:eastAsiaTheme="minorEastAsia"/>
                <w:noProof/>
                <w:sz w:val="16"/>
                <w:szCs w:val="16"/>
                <w:lang w:val="en-CA" w:eastAsia="ko-KR"/>
              </w:rPr>
              <w:t>mmvd_merge_flag[ ][ ]</w:t>
            </w:r>
          </w:p>
        </w:tc>
        <w:tc>
          <w:tcPr>
            <w:tcW w:w="1008" w:type="dxa"/>
          </w:tcPr>
          <w:p w14:paraId="3D40FD6E" w14:textId="4B6077A9" w:rsidR="003575E5" w:rsidRPr="00125512" w:rsidRDefault="00B101CC"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_Ref15251088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102</w:t>
            </w:r>
            <w:r w:rsidRPr="00125512">
              <w:rPr>
                <w:noProof/>
                <w:sz w:val="16"/>
                <w:szCs w:val="16"/>
                <w:lang w:val="en-CA"/>
              </w:rPr>
              <w:fldChar w:fldCharType="end"/>
            </w:r>
          </w:p>
        </w:tc>
        <w:tc>
          <w:tcPr>
            <w:tcW w:w="1187" w:type="dxa"/>
            <w:vAlign w:val="center"/>
          </w:tcPr>
          <w:p w14:paraId="01472B06" w14:textId="375455D4" w:rsidR="003575E5" w:rsidRPr="00125512" w:rsidRDefault="003575E5" w:rsidP="003575E5">
            <w:pPr>
              <w:pStyle w:val="TableText"/>
              <w:keepNext/>
              <w:jc w:val="center"/>
              <w:rPr>
                <w:iCs/>
                <w:noProof/>
                <w:sz w:val="16"/>
                <w:lang w:val="en-CA"/>
              </w:rPr>
            </w:pPr>
          </w:p>
        </w:tc>
        <w:tc>
          <w:tcPr>
            <w:tcW w:w="1537" w:type="dxa"/>
            <w:vAlign w:val="center"/>
          </w:tcPr>
          <w:p w14:paraId="224A324A" w14:textId="65AD4C8A" w:rsidR="003575E5" w:rsidRPr="00125512" w:rsidRDefault="003575E5" w:rsidP="003575E5">
            <w:pPr>
              <w:pStyle w:val="TableText"/>
              <w:keepNext/>
              <w:jc w:val="center"/>
              <w:rPr>
                <w:iCs/>
                <w:noProof/>
                <w:sz w:val="16"/>
                <w:lang w:val="en-CA"/>
              </w:rPr>
            </w:pPr>
            <w:r w:rsidRPr="00125512">
              <w:rPr>
                <w:noProof/>
                <w:sz w:val="16"/>
                <w:szCs w:val="16"/>
                <w:lang w:val="en-CA" w:eastAsia="ko-KR"/>
              </w:rPr>
              <w:t>0</w:t>
            </w:r>
          </w:p>
        </w:tc>
        <w:tc>
          <w:tcPr>
            <w:tcW w:w="1538" w:type="dxa"/>
            <w:gridSpan w:val="2"/>
            <w:vAlign w:val="center"/>
          </w:tcPr>
          <w:p w14:paraId="137801B3" w14:textId="6BB36C53" w:rsidR="003575E5" w:rsidRPr="00125512" w:rsidRDefault="003575E5" w:rsidP="003575E5">
            <w:pPr>
              <w:pStyle w:val="TableText"/>
              <w:keepNext/>
              <w:jc w:val="center"/>
              <w:rPr>
                <w:iCs/>
                <w:noProof/>
                <w:sz w:val="16"/>
                <w:lang w:val="en-CA"/>
              </w:rPr>
            </w:pPr>
            <w:r w:rsidRPr="00125512">
              <w:rPr>
                <w:noProof/>
                <w:sz w:val="16"/>
                <w:szCs w:val="16"/>
                <w:lang w:val="en-CA" w:eastAsia="ko-KR"/>
              </w:rPr>
              <w:t>1</w:t>
            </w:r>
          </w:p>
        </w:tc>
      </w:tr>
      <w:tr w:rsidR="003575E5" w:rsidRPr="00F43CC3" w14:paraId="205D45E0" w14:textId="77777777" w:rsidTr="009F4C4C">
        <w:trPr>
          <w:cantSplit/>
          <w:trHeight w:val="290"/>
          <w:jc w:val="center"/>
        </w:trPr>
        <w:tc>
          <w:tcPr>
            <w:tcW w:w="1635" w:type="dxa"/>
            <w:vMerge/>
          </w:tcPr>
          <w:p w14:paraId="79BE31CB" w14:textId="77777777" w:rsidR="003575E5" w:rsidRPr="00125512" w:rsidRDefault="003575E5" w:rsidP="003575E5">
            <w:pPr>
              <w:pStyle w:val="TableText"/>
              <w:keepNext/>
              <w:jc w:val="left"/>
              <w:rPr>
                <w:noProof/>
                <w:sz w:val="16"/>
                <w:szCs w:val="16"/>
                <w:lang w:val="en-CA" w:eastAsia="ko-KR"/>
              </w:rPr>
            </w:pPr>
          </w:p>
        </w:tc>
        <w:tc>
          <w:tcPr>
            <w:tcW w:w="2955" w:type="dxa"/>
            <w:vAlign w:val="center"/>
          </w:tcPr>
          <w:p w14:paraId="108923D2" w14:textId="58CB6297" w:rsidR="003575E5" w:rsidRPr="00125512" w:rsidRDefault="003575E5" w:rsidP="003575E5">
            <w:pPr>
              <w:pStyle w:val="TableText"/>
              <w:keepNext/>
              <w:jc w:val="left"/>
              <w:rPr>
                <w:noProof/>
                <w:sz w:val="16"/>
                <w:szCs w:val="16"/>
                <w:lang w:val="en-CA" w:eastAsia="ko-KR"/>
              </w:rPr>
            </w:pPr>
            <w:r w:rsidRPr="00125512">
              <w:rPr>
                <w:rFonts w:eastAsiaTheme="minorEastAsia"/>
                <w:noProof/>
                <w:sz w:val="16"/>
                <w:szCs w:val="16"/>
                <w:lang w:val="en-CA" w:eastAsia="ko-KR"/>
              </w:rPr>
              <w:t>mmvd_cand_flag[ ][ ]</w:t>
            </w:r>
          </w:p>
        </w:tc>
        <w:tc>
          <w:tcPr>
            <w:tcW w:w="1008" w:type="dxa"/>
          </w:tcPr>
          <w:p w14:paraId="782FF87E" w14:textId="422C1479" w:rsidR="003575E5" w:rsidRPr="00125512" w:rsidRDefault="00B101CC"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_Ref15251094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103</w:t>
            </w:r>
            <w:r w:rsidRPr="00125512">
              <w:rPr>
                <w:noProof/>
                <w:sz w:val="16"/>
                <w:szCs w:val="16"/>
                <w:lang w:val="en-CA"/>
              </w:rPr>
              <w:fldChar w:fldCharType="end"/>
            </w:r>
          </w:p>
        </w:tc>
        <w:tc>
          <w:tcPr>
            <w:tcW w:w="1187" w:type="dxa"/>
            <w:vAlign w:val="center"/>
          </w:tcPr>
          <w:p w14:paraId="635CE55E" w14:textId="7ED6E210" w:rsidR="003575E5" w:rsidRPr="00125512" w:rsidRDefault="003575E5" w:rsidP="003575E5">
            <w:pPr>
              <w:pStyle w:val="TableText"/>
              <w:keepNext/>
              <w:jc w:val="center"/>
              <w:rPr>
                <w:iCs/>
                <w:noProof/>
                <w:sz w:val="16"/>
                <w:lang w:val="en-CA"/>
              </w:rPr>
            </w:pPr>
          </w:p>
        </w:tc>
        <w:tc>
          <w:tcPr>
            <w:tcW w:w="1537" w:type="dxa"/>
            <w:vAlign w:val="center"/>
          </w:tcPr>
          <w:p w14:paraId="7DD8410E" w14:textId="19D6449B" w:rsidR="003575E5" w:rsidRPr="00125512" w:rsidRDefault="003575E5" w:rsidP="003575E5">
            <w:pPr>
              <w:pStyle w:val="TableText"/>
              <w:keepNext/>
              <w:jc w:val="center"/>
              <w:rPr>
                <w:iCs/>
                <w:noProof/>
                <w:sz w:val="16"/>
                <w:lang w:val="en-CA"/>
              </w:rPr>
            </w:pPr>
            <w:r w:rsidRPr="00125512">
              <w:rPr>
                <w:noProof/>
                <w:sz w:val="16"/>
                <w:szCs w:val="16"/>
                <w:lang w:val="en-CA" w:eastAsia="ko-KR"/>
              </w:rPr>
              <w:t>0</w:t>
            </w:r>
          </w:p>
        </w:tc>
        <w:tc>
          <w:tcPr>
            <w:tcW w:w="1538" w:type="dxa"/>
            <w:gridSpan w:val="2"/>
            <w:vAlign w:val="center"/>
          </w:tcPr>
          <w:p w14:paraId="6C44A43A" w14:textId="039019C7" w:rsidR="003575E5" w:rsidRPr="00125512" w:rsidRDefault="003575E5" w:rsidP="003575E5">
            <w:pPr>
              <w:pStyle w:val="TableText"/>
              <w:keepNext/>
              <w:jc w:val="center"/>
              <w:rPr>
                <w:iCs/>
                <w:noProof/>
                <w:sz w:val="16"/>
                <w:lang w:val="en-CA"/>
              </w:rPr>
            </w:pPr>
            <w:r w:rsidRPr="00125512">
              <w:rPr>
                <w:noProof/>
                <w:sz w:val="16"/>
                <w:szCs w:val="16"/>
                <w:lang w:val="en-CA" w:eastAsia="ko-KR"/>
              </w:rPr>
              <w:t>1</w:t>
            </w:r>
          </w:p>
        </w:tc>
      </w:tr>
      <w:tr w:rsidR="003575E5" w:rsidRPr="00F43CC3" w14:paraId="76899DD6" w14:textId="77777777" w:rsidTr="009F4C4C">
        <w:trPr>
          <w:cantSplit/>
          <w:trHeight w:val="290"/>
          <w:jc w:val="center"/>
        </w:trPr>
        <w:tc>
          <w:tcPr>
            <w:tcW w:w="1635" w:type="dxa"/>
            <w:vMerge/>
          </w:tcPr>
          <w:p w14:paraId="354E5F25" w14:textId="77777777" w:rsidR="003575E5" w:rsidRPr="00125512" w:rsidRDefault="003575E5" w:rsidP="003575E5">
            <w:pPr>
              <w:pStyle w:val="TableText"/>
              <w:keepNext/>
              <w:jc w:val="left"/>
              <w:rPr>
                <w:noProof/>
                <w:sz w:val="16"/>
                <w:szCs w:val="16"/>
                <w:lang w:val="en-CA" w:eastAsia="ko-KR"/>
              </w:rPr>
            </w:pPr>
          </w:p>
        </w:tc>
        <w:tc>
          <w:tcPr>
            <w:tcW w:w="2955" w:type="dxa"/>
            <w:vAlign w:val="center"/>
          </w:tcPr>
          <w:p w14:paraId="1AA4CDD5" w14:textId="23C099F6" w:rsidR="003575E5" w:rsidRPr="00125512" w:rsidRDefault="003575E5" w:rsidP="003575E5">
            <w:pPr>
              <w:pStyle w:val="TableText"/>
              <w:keepNext/>
              <w:jc w:val="left"/>
              <w:rPr>
                <w:noProof/>
                <w:sz w:val="16"/>
                <w:szCs w:val="16"/>
                <w:lang w:val="en-CA" w:eastAsia="ko-KR"/>
              </w:rPr>
            </w:pPr>
            <w:r w:rsidRPr="00125512">
              <w:rPr>
                <w:rFonts w:eastAsiaTheme="minorEastAsia"/>
                <w:noProof/>
                <w:sz w:val="16"/>
                <w:szCs w:val="16"/>
                <w:lang w:val="en-CA" w:eastAsia="ko-KR"/>
              </w:rPr>
              <w:t>mmvd_distance_idx[ ][ ]</w:t>
            </w:r>
          </w:p>
        </w:tc>
        <w:tc>
          <w:tcPr>
            <w:tcW w:w="1008" w:type="dxa"/>
          </w:tcPr>
          <w:p w14:paraId="3F79317B" w14:textId="0452E447" w:rsidR="003575E5" w:rsidRPr="00125512" w:rsidRDefault="00B101CC"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_Ref15251099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104</w:t>
            </w:r>
            <w:r w:rsidRPr="00125512">
              <w:rPr>
                <w:noProof/>
                <w:sz w:val="16"/>
                <w:szCs w:val="16"/>
                <w:lang w:val="en-CA"/>
              </w:rPr>
              <w:fldChar w:fldCharType="end"/>
            </w:r>
          </w:p>
        </w:tc>
        <w:tc>
          <w:tcPr>
            <w:tcW w:w="1187" w:type="dxa"/>
            <w:vAlign w:val="center"/>
          </w:tcPr>
          <w:p w14:paraId="276C1201" w14:textId="7377AF15" w:rsidR="003575E5" w:rsidRPr="00125512" w:rsidRDefault="003575E5" w:rsidP="003575E5">
            <w:pPr>
              <w:pStyle w:val="TableText"/>
              <w:keepNext/>
              <w:jc w:val="center"/>
              <w:rPr>
                <w:iCs/>
                <w:noProof/>
                <w:sz w:val="16"/>
                <w:lang w:val="en-CA"/>
              </w:rPr>
            </w:pPr>
          </w:p>
        </w:tc>
        <w:tc>
          <w:tcPr>
            <w:tcW w:w="1537" w:type="dxa"/>
            <w:vAlign w:val="center"/>
          </w:tcPr>
          <w:p w14:paraId="77FB6D6D" w14:textId="49C1211D" w:rsidR="003575E5" w:rsidRPr="00125512" w:rsidRDefault="003575E5" w:rsidP="003575E5">
            <w:pPr>
              <w:pStyle w:val="TableText"/>
              <w:keepNext/>
              <w:jc w:val="center"/>
              <w:rPr>
                <w:iCs/>
                <w:noProof/>
                <w:sz w:val="16"/>
                <w:lang w:val="en-CA"/>
              </w:rPr>
            </w:pPr>
            <w:r w:rsidRPr="00125512">
              <w:rPr>
                <w:noProof/>
                <w:sz w:val="16"/>
                <w:szCs w:val="16"/>
                <w:lang w:val="en-CA" w:eastAsia="ko-KR"/>
              </w:rPr>
              <w:t>0</w:t>
            </w:r>
          </w:p>
        </w:tc>
        <w:tc>
          <w:tcPr>
            <w:tcW w:w="1538" w:type="dxa"/>
            <w:gridSpan w:val="2"/>
            <w:vAlign w:val="center"/>
          </w:tcPr>
          <w:p w14:paraId="03A1F03A" w14:textId="197036F0" w:rsidR="003575E5" w:rsidRPr="00125512" w:rsidRDefault="003575E5" w:rsidP="003575E5">
            <w:pPr>
              <w:pStyle w:val="TableText"/>
              <w:keepNext/>
              <w:jc w:val="center"/>
              <w:rPr>
                <w:iCs/>
                <w:noProof/>
                <w:sz w:val="16"/>
                <w:lang w:val="en-CA"/>
              </w:rPr>
            </w:pPr>
            <w:r w:rsidRPr="00125512">
              <w:rPr>
                <w:noProof/>
                <w:sz w:val="16"/>
                <w:szCs w:val="16"/>
                <w:lang w:val="en-CA" w:eastAsia="ko-KR"/>
              </w:rPr>
              <w:t>1</w:t>
            </w:r>
          </w:p>
        </w:tc>
      </w:tr>
      <w:tr w:rsidR="003575E5" w:rsidRPr="00F43CC3" w14:paraId="2D0D7993" w14:textId="77777777" w:rsidTr="009F4C4C">
        <w:trPr>
          <w:cantSplit/>
          <w:trHeight w:val="290"/>
          <w:jc w:val="center"/>
        </w:trPr>
        <w:tc>
          <w:tcPr>
            <w:tcW w:w="1635" w:type="dxa"/>
            <w:vMerge/>
          </w:tcPr>
          <w:p w14:paraId="1879007F" w14:textId="77777777" w:rsidR="003575E5" w:rsidRPr="00125512" w:rsidRDefault="003575E5" w:rsidP="003575E5">
            <w:pPr>
              <w:pStyle w:val="TableText"/>
              <w:keepNext/>
              <w:jc w:val="left"/>
              <w:rPr>
                <w:noProof/>
                <w:sz w:val="16"/>
                <w:szCs w:val="16"/>
                <w:lang w:val="en-CA" w:eastAsia="ko-KR"/>
              </w:rPr>
            </w:pPr>
          </w:p>
        </w:tc>
        <w:tc>
          <w:tcPr>
            <w:tcW w:w="2955" w:type="dxa"/>
            <w:vAlign w:val="center"/>
          </w:tcPr>
          <w:p w14:paraId="7514D563" w14:textId="43D24916" w:rsidR="003575E5" w:rsidRPr="00125512" w:rsidRDefault="003575E5" w:rsidP="003575E5">
            <w:pPr>
              <w:pStyle w:val="TableText"/>
              <w:keepNext/>
              <w:jc w:val="left"/>
              <w:rPr>
                <w:noProof/>
                <w:sz w:val="16"/>
                <w:szCs w:val="16"/>
                <w:lang w:val="en-CA" w:eastAsia="ko-KR"/>
              </w:rPr>
            </w:pPr>
            <w:r w:rsidRPr="00125512">
              <w:rPr>
                <w:noProof/>
                <w:sz w:val="16"/>
                <w:szCs w:val="16"/>
                <w:lang w:val="en-CA" w:eastAsia="ko-KR"/>
              </w:rPr>
              <w:t>ciip_flag</w:t>
            </w:r>
            <w:r w:rsidRPr="00125512">
              <w:rPr>
                <w:rFonts w:eastAsiaTheme="minorEastAsia"/>
                <w:noProof/>
                <w:sz w:val="16"/>
                <w:szCs w:val="16"/>
                <w:lang w:val="en-CA" w:eastAsia="ko-KR"/>
              </w:rPr>
              <w:t>[ ][ ]</w:t>
            </w:r>
          </w:p>
        </w:tc>
        <w:tc>
          <w:tcPr>
            <w:tcW w:w="1008" w:type="dxa"/>
          </w:tcPr>
          <w:p w14:paraId="3B4B1B38" w14:textId="3B16162B" w:rsidR="003575E5" w:rsidRPr="00125512" w:rsidRDefault="00B101CC"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_Ref15251104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105</w:t>
            </w:r>
            <w:r w:rsidRPr="00125512">
              <w:rPr>
                <w:noProof/>
                <w:sz w:val="16"/>
                <w:szCs w:val="16"/>
                <w:lang w:val="en-CA"/>
              </w:rPr>
              <w:fldChar w:fldCharType="end"/>
            </w:r>
          </w:p>
        </w:tc>
        <w:tc>
          <w:tcPr>
            <w:tcW w:w="1187" w:type="dxa"/>
            <w:vAlign w:val="center"/>
          </w:tcPr>
          <w:p w14:paraId="4B600EAE" w14:textId="62FF1405" w:rsidR="003575E5" w:rsidRPr="00125512" w:rsidRDefault="003575E5" w:rsidP="003575E5">
            <w:pPr>
              <w:pStyle w:val="TableText"/>
              <w:keepNext/>
              <w:jc w:val="center"/>
              <w:rPr>
                <w:iCs/>
                <w:noProof/>
                <w:sz w:val="16"/>
                <w:lang w:val="en-CA"/>
              </w:rPr>
            </w:pPr>
          </w:p>
        </w:tc>
        <w:tc>
          <w:tcPr>
            <w:tcW w:w="1537" w:type="dxa"/>
            <w:vAlign w:val="center"/>
          </w:tcPr>
          <w:p w14:paraId="3F201329" w14:textId="2AFA4769" w:rsidR="003575E5" w:rsidRPr="00125512" w:rsidRDefault="003575E5" w:rsidP="003575E5">
            <w:pPr>
              <w:pStyle w:val="TableText"/>
              <w:keepNext/>
              <w:jc w:val="center"/>
              <w:rPr>
                <w:iCs/>
                <w:noProof/>
                <w:sz w:val="16"/>
                <w:lang w:val="en-CA"/>
              </w:rPr>
            </w:pPr>
            <w:r w:rsidRPr="00125512">
              <w:rPr>
                <w:noProof/>
                <w:sz w:val="16"/>
                <w:szCs w:val="16"/>
                <w:lang w:val="en-CA" w:eastAsia="ko-KR"/>
              </w:rPr>
              <w:t>0</w:t>
            </w:r>
          </w:p>
        </w:tc>
        <w:tc>
          <w:tcPr>
            <w:tcW w:w="1538" w:type="dxa"/>
            <w:gridSpan w:val="2"/>
            <w:vAlign w:val="center"/>
          </w:tcPr>
          <w:p w14:paraId="4C8BDF97" w14:textId="2CD6C0CE" w:rsidR="003575E5" w:rsidRPr="00125512" w:rsidRDefault="003575E5" w:rsidP="003575E5">
            <w:pPr>
              <w:pStyle w:val="TableText"/>
              <w:keepNext/>
              <w:jc w:val="center"/>
              <w:rPr>
                <w:iCs/>
                <w:noProof/>
                <w:sz w:val="16"/>
                <w:lang w:val="en-CA"/>
              </w:rPr>
            </w:pPr>
            <w:r w:rsidRPr="00125512">
              <w:rPr>
                <w:noProof/>
                <w:sz w:val="16"/>
                <w:szCs w:val="16"/>
                <w:lang w:val="en-CA" w:eastAsia="ko-KR"/>
              </w:rPr>
              <w:t>1</w:t>
            </w:r>
          </w:p>
        </w:tc>
      </w:tr>
      <w:tr w:rsidR="003575E5" w:rsidRPr="00F43CC3" w14:paraId="5A45C6C1" w14:textId="77777777" w:rsidTr="009F4C4C">
        <w:trPr>
          <w:cantSplit/>
          <w:trHeight w:val="290"/>
          <w:jc w:val="center"/>
        </w:trPr>
        <w:tc>
          <w:tcPr>
            <w:tcW w:w="1635" w:type="dxa"/>
            <w:vMerge/>
          </w:tcPr>
          <w:p w14:paraId="78FDCE72" w14:textId="77777777" w:rsidR="003575E5" w:rsidRPr="00125512" w:rsidRDefault="003575E5" w:rsidP="003575E5">
            <w:pPr>
              <w:pStyle w:val="TableText"/>
              <w:keepNext/>
              <w:jc w:val="left"/>
              <w:rPr>
                <w:noProof/>
                <w:sz w:val="16"/>
                <w:szCs w:val="16"/>
                <w:lang w:val="en-CA" w:eastAsia="ko-KR"/>
              </w:rPr>
            </w:pPr>
          </w:p>
        </w:tc>
        <w:tc>
          <w:tcPr>
            <w:tcW w:w="2955" w:type="dxa"/>
            <w:vAlign w:val="center"/>
          </w:tcPr>
          <w:p w14:paraId="3BE5E7A5" w14:textId="77777777" w:rsidR="003575E5" w:rsidRPr="00125512" w:rsidRDefault="003575E5" w:rsidP="003575E5">
            <w:pPr>
              <w:pStyle w:val="TableText"/>
              <w:keepNext/>
              <w:jc w:val="left"/>
              <w:rPr>
                <w:noProof/>
                <w:sz w:val="16"/>
                <w:szCs w:val="16"/>
                <w:lang w:val="en-CA" w:eastAsia="ko-KR"/>
              </w:rPr>
            </w:pPr>
            <w:r w:rsidRPr="00125512">
              <w:rPr>
                <w:noProof/>
                <w:sz w:val="16"/>
                <w:szCs w:val="16"/>
                <w:lang w:val="en-CA" w:eastAsia="ko-KR"/>
              </w:rPr>
              <w:t>merge_subblock_flag</w:t>
            </w:r>
            <w:r w:rsidRPr="00125512">
              <w:rPr>
                <w:rFonts w:eastAsia="PMingLiU"/>
                <w:noProof/>
                <w:sz w:val="16"/>
                <w:szCs w:val="16"/>
                <w:lang w:val="en-CA" w:eastAsia="zh-TW"/>
              </w:rPr>
              <w:t>[ ][ ]</w:t>
            </w:r>
          </w:p>
        </w:tc>
        <w:tc>
          <w:tcPr>
            <w:tcW w:w="1008" w:type="dxa"/>
          </w:tcPr>
          <w:p w14:paraId="7DF48512" w14:textId="229DB6DC" w:rsidR="003575E5" w:rsidRPr="00125512" w:rsidRDefault="00B101CC"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_Ref15251107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106</w:t>
            </w:r>
            <w:r w:rsidRPr="00125512">
              <w:rPr>
                <w:noProof/>
                <w:sz w:val="16"/>
                <w:szCs w:val="16"/>
                <w:lang w:val="en-CA"/>
              </w:rPr>
              <w:fldChar w:fldCharType="end"/>
            </w:r>
          </w:p>
        </w:tc>
        <w:tc>
          <w:tcPr>
            <w:tcW w:w="1187" w:type="dxa"/>
            <w:vAlign w:val="center"/>
          </w:tcPr>
          <w:p w14:paraId="28A20577" w14:textId="37D75EE6" w:rsidR="003575E5" w:rsidRPr="00125512" w:rsidRDefault="003575E5" w:rsidP="003575E5">
            <w:pPr>
              <w:pStyle w:val="TableText"/>
              <w:keepNext/>
              <w:jc w:val="center"/>
              <w:rPr>
                <w:iCs/>
                <w:noProof/>
                <w:sz w:val="16"/>
                <w:lang w:val="en-CA"/>
              </w:rPr>
            </w:pPr>
          </w:p>
        </w:tc>
        <w:tc>
          <w:tcPr>
            <w:tcW w:w="1537" w:type="dxa"/>
            <w:vAlign w:val="center"/>
          </w:tcPr>
          <w:p w14:paraId="6AB87EDE" w14:textId="37100CB1" w:rsidR="003575E5" w:rsidRPr="00125512" w:rsidRDefault="003575E5" w:rsidP="003575E5">
            <w:pPr>
              <w:pStyle w:val="TableText"/>
              <w:keepNext/>
              <w:jc w:val="center"/>
              <w:rPr>
                <w:iCs/>
                <w:noProof/>
                <w:sz w:val="16"/>
                <w:lang w:val="en-CA"/>
              </w:rPr>
            </w:pPr>
            <w:r w:rsidRPr="00125512">
              <w:rPr>
                <w:bCs/>
                <w:noProof/>
                <w:sz w:val="16"/>
                <w:szCs w:val="16"/>
                <w:lang w:val="en-CA"/>
              </w:rPr>
              <w:t>0..2</w:t>
            </w:r>
          </w:p>
        </w:tc>
        <w:tc>
          <w:tcPr>
            <w:tcW w:w="1538" w:type="dxa"/>
            <w:gridSpan w:val="2"/>
            <w:vAlign w:val="center"/>
          </w:tcPr>
          <w:p w14:paraId="42E80648" w14:textId="56412357" w:rsidR="003575E5" w:rsidRPr="00125512" w:rsidRDefault="003575E5" w:rsidP="003575E5">
            <w:pPr>
              <w:pStyle w:val="TableText"/>
              <w:keepNext/>
              <w:jc w:val="center"/>
              <w:rPr>
                <w:iCs/>
                <w:noProof/>
                <w:sz w:val="16"/>
                <w:lang w:val="en-CA"/>
              </w:rPr>
            </w:pPr>
            <w:r w:rsidRPr="00125512">
              <w:rPr>
                <w:bCs/>
                <w:noProof/>
                <w:sz w:val="16"/>
                <w:szCs w:val="16"/>
                <w:lang w:val="en-CA"/>
              </w:rPr>
              <w:t>3..5</w:t>
            </w:r>
          </w:p>
        </w:tc>
      </w:tr>
      <w:tr w:rsidR="003575E5" w:rsidRPr="00F43CC3" w14:paraId="28C8C5DC" w14:textId="77777777" w:rsidTr="009F4C4C">
        <w:trPr>
          <w:cantSplit/>
          <w:trHeight w:val="290"/>
          <w:jc w:val="center"/>
        </w:trPr>
        <w:tc>
          <w:tcPr>
            <w:tcW w:w="1635" w:type="dxa"/>
            <w:vMerge/>
          </w:tcPr>
          <w:p w14:paraId="41E6C8B5" w14:textId="77777777" w:rsidR="003575E5" w:rsidRPr="00125512" w:rsidRDefault="003575E5" w:rsidP="003575E5">
            <w:pPr>
              <w:pStyle w:val="TableText"/>
              <w:keepNext/>
              <w:jc w:val="left"/>
              <w:rPr>
                <w:noProof/>
                <w:sz w:val="16"/>
                <w:szCs w:val="16"/>
                <w:lang w:val="en-CA" w:eastAsia="ko-KR"/>
              </w:rPr>
            </w:pPr>
          </w:p>
        </w:tc>
        <w:tc>
          <w:tcPr>
            <w:tcW w:w="2955" w:type="dxa"/>
            <w:vAlign w:val="center"/>
          </w:tcPr>
          <w:p w14:paraId="4DAEA57D" w14:textId="77777777" w:rsidR="003575E5" w:rsidRPr="00125512" w:rsidRDefault="003575E5" w:rsidP="003575E5">
            <w:pPr>
              <w:pStyle w:val="TableText"/>
              <w:keepNext/>
              <w:jc w:val="left"/>
              <w:rPr>
                <w:noProof/>
                <w:sz w:val="16"/>
                <w:szCs w:val="16"/>
                <w:lang w:val="en-CA" w:eastAsia="ko-KR"/>
              </w:rPr>
            </w:pPr>
            <w:r w:rsidRPr="00125512">
              <w:rPr>
                <w:noProof/>
                <w:sz w:val="16"/>
                <w:szCs w:val="16"/>
                <w:lang w:val="en-CA" w:eastAsia="zh-CN"/>
              </w:rPr>
              <w:t>merge_subblock_idx[ ][ ]</w:t>
            </w:r>
          </w:p>
        </w:tc>
        <w:tc>
          <w:tcPr>
            <w:tcW w:w="1008" w:type="dxa"/>
          </w:tcPr>
          <w:p w14:paraId="400F8F2A" w14:textId="006CEF5B" w:rsidR="003575E5" w:rsidRPr="00125512" w:rsidRDefault="00B101CC" w:rsidP="003575E5">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_Ref15251111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107</w:t>
            </w:r>
            <w:r w:rsidRPr="00125512">
              <w:rPr>
                <w:noProof/>
                <w:sz w:val="16"/>
                <w:szCs w:val="16"/>
                <w:lang w:val="en-CA"/>
              </w:rPr>
              <w:fldChar w:fldCharType="end"/>
            </w:r>
          </w:p>
        </w:tc>
        <w:tc>
          <w:tcPr>
            <w:tcW w:w="1187" w:type="dxa"/>
            <w:vAlign w:val="center"/>
          </w:tcPr>
          <w:p w14:paraId="2FF42789" w14:textId="1F006BE5" w:rsidR="003575E5" w:rsidRPr="00125512" w:rsidRDefault="003575E5" w:rsidP="003575E5">
            <w:pPr>
              <w:pStyle w:val="TableText"/>
              <w:keepNext/>
              <w:jc w:val="center"/>
              <w:rPr>
                <w:iCs/>
                <w:noProof/>
                <w:sz w:val="16"/>
                <w:lang w:val="en-CA"/>
              </w:rPr>
            </w:pPr>
          </w:p>
        </w:tc>
        <w:tc>
          <w:tcPr>
            <w:tcW w:w="1537" w:type="dxa"/>
            <w:vAlign w:val="center"/>
          </w:tcPr>
          <w:p w14:paraId="449D6E1D" w14:textId="776A9915" w:rsidR="003575E5" w:rsidRPr="00125512" w:rsidRDefault="003575E5" w:rsidP="003575E5">
            <w:pPr>
              <w:pStyle w:val="TableText"/>
              <w:keepNext/>
              <w:jc w:val="center"/>
              <w:rPr>
                <w:iCs/>
                <w:noProof/>
                <w:sz w:val="16"/>
                <w:lang w:val="en-CA"/>
              </w:rPr>
            </w:pPr>
            <w:r w:rsidRPr="00125512">
              <w:rPr>
                <w:noProof/>
                <w:sz w:val="16"/>
                <w:szCs w:val="16"/>
                <w:lang w:val="en-CA" w:eastAsia="ko-KR"/>
              </w:rPr>
              <w:t>0</w:t>
            </w:r>
          </w:p>
        </w:tc>
        <w:tc>
          <w:tcPr>
            <w:tcW w:w="1538" w:type="dxa"/>
            <w:gridSpan w:val="2"/>
            <w:vAlign w:val="center"/>
          </w:tcPr>
          <w:p w14:paraId="669622FA" w14:textId="73AABE0D" w:rsidR="003575E5" w:rsidRPr="00125512" w:rsidRDefault="003575E5" w:rsidP="003575E5">
            <w:pPr>
              <w:pStyle w:val="TableText"/>
              <w:keepNext/>
              <w:jc w:val="center"/>
              <w:rPr>
                <w:iCs/>
                <w:noProof/>
                <w:sz w:val="16"/>
                <w:lang w:val="en-CA"/>
              </w:rPr>
            </w:pPr>
            <w:r w:rsidRPr="00125512">
              <w:rPr>
                <w:noProof/>
                <w:sz w:val="16"/>
                <w:szCs w:val="16"/>
                <w:lang w:val="en-CA" w:eastAsia="ko-KR"/>
              </w:rPr>
              <w:t>1</w:t>
            </w:r>
          </w:p>
        </w:tc>
      </w:tr>
      <w:tr w:rsidR="00207523" w:rsidRPr="00F43CC3" w14:paraId="0B5FB98E" w14:textId="77777777" w:rsidTr="009F4C4C">
        <w:trPr>
          <w:cantSplit/>
          <w:trHeight w:val="290"/>
          <w:jc w:val="center"/>
        </w:trPr>
        <w:tc>
          <w:tcPr>
            <w:tcW w:w="1635" w:type="dxa"/>
            <w:vMerge/>
          </w:tcPr>
          <w:p w14:paraId="2A6772B6"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5DA87559" w14:textId="3FBE08D5"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merge_idx</w:t>
            </w:r>
            <w:r w:rsidRPr="00125512">
              <w:rPr>
                <w:rFonts w:eastAsia="PMingLiU"/>
                <w:noProof/>
                <w:sz w:val="16"/>
                <w:szCs w:val="16"/>
                <w:lang w:val="en-CA" w:eastAsia="zh-TW"/>
              </w:rPr>
              <w:t>[ ][ ]</w:t>
            </w:r>
            <w:r w:rsidR="00042446" w:rsidRPr="00125512">
              <w:rPr>
                <w:rFonts w:eastAsia="PMingLiU"/>
                <w:noProof/>
                <w:sz w:val="16"/>
                <w:szCs w:val="16"/>
                <w:lang w:val="en-CA" w:eastAsia="zh-TW"/>
              </w:rPr>
              <w:t xml:space="preserve"> </w:t>
            </w:r>
            <w:r w:rsidR="00042446" w:rsidRPr="00125512">
              <w:rPr>
                <w:rFonts w:eastAsia="PMingLiU"/>
                <w:noProof/>
                <w:sz w:val="16"/>
                <w:szCs w:val="16"/>
                <w:lang w:val="en-CA" w:eastAsia="zh-TW"/>
              </w:rPr>
              <w:br/>
            </w:r>
            <w:r w:rsidR="00042446" w:rsidRPr="00125512">
              <w:rPr>
                <w:noProof/>
                <w:color w:val="000000" w:themeColor="text1"/>
                <w:sz w:val="16"/>
                <w:szCs w:val="16"/>
                <w:lang w:val="en-CA" w:eastAsia="ko-KR"/>
              </w:rPr>
              <w:t>merge_gpm_idx0[ ][ ]</w:t>
            </w:r>
            <w:r w:rsidR="00042446" w:rsidRPr="00125512">
              <w:rPr>
                <w:noProof/>
                <w:color w:val="000000" w:themeColor="text1"/>
                <w:sz w:val="16"/>
                <w:szCs w:val="16"/>
                <w:lang w:val="en-CA" w:eastAsia="ko-KR"/>
              </w:rPr>
              <w:br/>
              <w:t>merge_gpm_idx1[ ][ ]</w:t>
            </w:r>
          </w:p>
        </w:tc>
        <w:tc>
          <w:tcPr>
            <w:tcW w:w="1008" w:type="dxa"/>
          </w:tcPr>
          <w:p w14:paraId="22AAD13E" w14:textId="483FBB8B" w:rsidR="00207523" w:rsidRPr="00125512" w:rsidRDefault="00207523" w:rsidP="00207523">
            <w:pPr>
              <w:pStyle w:val="TableText"/>
              <w:keepNext/>
              <w:jc w:val="center"/>
              <w:rPr>
                <w:noProof/>
                <w:sz w:val="16"/>
                <w:szCs w:val="16"/>
                <w:lang w:val="en-CA"/>
              </w:rPr>
            </w:pPr>
            <w:r w:rsidRPr="00125512">
              <w:rPr>
                <w:noProof/>
                <w:sz w:val="16"/>
                <w:szCs w:val="16"/>
                <w:lang w:val="en-CA"/>
              </w:rPr>
              <w:fldChar w:fldCharType="begin" w:fldLock="1"/>
            </w:r>
            <w:r w:rsidRPr="00125512">
              <w:rPr>
                <w:noProof/>
                <w:sz w:val="16"/>
                <w:szCs w:val="16"/>
                <w:lang w:val="en-CA"/>
              </w:rPr>
              <w:instrText xml:space="preserve"> REF _Ref15251124 \h </w:instrText>
            </w:r>
            <w:r w:rsidRPr="00125512">
              <w:rPr>
                <w:noProof/>
                <w:sz w:val="16"/>
                <w:szCs w:val="16"/>
                <w:lang w:val="en-CA"/>
              </w:rPr>
            </w:r>
            <w:r w:rsidRPr="00125512">
              <w:rPr>
                <w:noProof/>
                <w:sz w:val="16"/>
                <w:szCs w:val="16"/>
                <w:lang w:val="en-CA"/>
              </w:rPr>
              <w:fldChar w:fldCharType="separate"/>
            </w:r>
            <w:r w:rsidR="007032F8" w:rsidRPr="00125512">
              <w:rPr>
                <w:noProof/>
                <w:lang w:val="en-CA"/>
              </w:rPr>
              <w:t>Table </w:t>
            </w:r>
            <w:r w:rsidR="007032F8">
              <w:rPr>
                <w:noProof/>
                <w:lang w:val="en-CA"/>
              </w:rPr>
              <w:t>108</w:t>
            </w:r>
            <w:r w:rsidRPr="00125512">
              <w:rPr>
                <w:noProof/>
                <w:sz w:val="16"/>
                <w:szCs w:val="16"/>
                <w:lang w:val="en-CA"/>
              </w:rPr>
              <w:fldChar w:fldCharType="end"/>
            </w:r>
          </w:p>
        </w:tc>
        <w:tc>
          <w:tcPr>
            <w:tcW w:w="1187" w:type="dxa"/>
            <w:vAlign w:val="center"/>
          </w:tcPr>
          <w:p w14:paraId="0E29FF4F" w14:textId="60F00521" w:rsidR="00207523" w:rsidRPr="00125512" w:rsidRDefault="00207523" w:rsidP="00207523">
            <w:pPr>
              <w:pStyle w:val="TableText"/>
              <w:keepNext/>
              <w:jc w:val="center"/>
              <w:rPr>
                <w:iCs/>
                <w:noProof/>
                <w:sz w:val="16"/>
                <w:lang w:val="en-CA"/>
              </w:rPr>
            </w:pPr>
            <w:r w:rsidRPr="00125512">
              <w:rPr>
                <w:noProof/>
                <w:sz w:val="16"/>
                <w:szCs w:val="16"/>
                <w:lang w:val="en-CA" w:eastAsia="ko-KR"/>
              </w:rPr>
              <w:t>0</w:t>
            </w:r>
          </w:p>
        </w:tc>
        <w:tc>
          <w:tcPr>
            <w:tcW w:w="1537" w:type="dxa"/>
            <w:vAlign w:val="center"/>
          </w:tcPr>
          <w:p w14:paraId="7C342D9F" w14:textId="7301B267" w:rsidR="00207523" w:rsidRPr="00125512" w:rsidRDefault="00207523" w:rsidP="00207523">
            <w:pPr>
              <w:pStyle w:val="TableText"/>
              <w:keepNext/>
              <w:jc w:val="center"/>
              <w:rPr>
                <w:iCs/>
                <w:noProof/>
                <w:sz w:val="16"/>
                <w:lang w:val="en-CA"/>
              </w:rPr>
            </w:pPr>
            <w:r w:rsidRPr="00125512">
              <w:rPr>
                <w:noProof/>
                <w:sz w:val="16"/>
                <w:szCs w:val="16"/>
                <w:lang w:val="en-CA" w:eastAsia="ko-KR"/>
              </w:rPr>
              <w:t>1</w:t>
            </w:r>
          </w:p>
        </w:tc>
        <w:tc>
          <w:tcPr>
            <w:tcW w:w="1538" w:type="dxa"/>
            <w:gridSpan w:val="2"/>
            <w:vAlign w:val="center"/>
          </w:tcPr>
          <w:p w14:paraId="78C7283E" w14:textId="23261D72" w:rsidR="00207523" w:rsidRPr="00125512" w:rsidRDefault="00207523" w:rsidP="00207523">
            <w:pPr>
              <w:pStyle w:val="TableText"/>
              <w:keepNext/>
              <w:jc w:val="center"/>
              <w:rPr>
                <w:iCs/>
                <w:noProof/>
                <w:sz w:val="16"/>
                <w:lang w:val="en-CA"/>
              </w:rPr>
            </w:pPr>
            <w:r w:rsidRPr="00125512">
              <w:rPr>
                <w:noProof/>
                <w:sz w:val="16"/>
                <w:szCs w:val="16"/>
                <w:lang w:val="en-CA" w:eastAsia="ko-KR"/>
              </w:rPr>
              <w:t>2</w:t>
            </w:r>
          </w:p>
        </w:tc>
      </w:tr>
      <w:tr w:rsidR="00207523" w:rsidRPr="00F43CC3" w14:paraId="6227090B" w14:textId="77777777" w:rsidTr="009F4C4C">
        <w:trPr>
          <w:cantSplit/>
          <w:trHeight w:val="290"/>
          <w:jc w:val="center"/>
        </w:trPr>
        <w:tc>
          <w:tcPr>
            <w:tcW w:w="1635" w:type="dxa"/>
            <w:vMerge w:val="restart"/>
          </w:tcPr>
          <w:p w14:paraId="725E26C5" w14:textId="77777777"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mvd_coding( )</w:t>
            </w:r>
          </w:p>
        </w:tc>
        <w:tc>
          <w:tcPr>
            <w:tcW w:w="2955" w:type="dxa"/>
            <w:vAlign w:val="center"/>
          </w:tcPr>
          <w:p w14:paraId="21023786" w14:textId="77777777"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abs_mvd_greater0_flag[ ]</w:t>
            </w:r>
          </w:p>
        </w:tc>
        <w:tc>
          <w:tcPr>
            <w:tcW w:w="1008" w:type="dxa"/>
          </w:tcPr>
          <w:p w14:paraId="6D18CF24" w14:textId="2FBFBF8B" w:rsidR="00207523" w:rsidRPr="00125512" w:rsidRDefault="00207523" w:rsidP="00207523">
            <w:pPr>
              <w:pStyle w:val="TableText"/>
              <w:keepNext/>
              <w:jc w:val="center"/>
              <w:rPr>
                <w:bCs/>
                <w:noProof/>
                <w:sz w:val="16"/>
                <w:szCs w:val="16"/>
                <w:lang w:val="en-CA"/>
              </w:rPr>
            </w:pPr>
            <w:r w:rsidRPr="00125512">
              <w:rPr>
                <w:bCs/>
                <w:noProof/>
                <w:sz w:val="16"/>
                <w:szCs w:val="16"/>
                <w:lang w:val="en-CA"/>
              </w:rPr>
              <w:fldChar w:fldCharType="begin" w:fldLock="1"/>
            </w:r>
            <w:r w:rsidRPr="00125512">
              <w:rPr>
                <w:bCs/>
                <w:noProof/>
                <w:sz w:val="16"/>
                <w:szCs w:val="16"/>
                <w:lang w:val="en-CA"/>
              </w:rPr>
              <w:instrText xml:space="preserve"> REF _Ref15251127 \h </w:instrText>
            </w:r>
            <w:r w:rsidRPr="00125512">
              <w:rPr>
                <w:bCs/>
                <w:noProof/>
                <w:sz w:val="16"/>
                <w:szCs w:val="16"/>
                <w:lang w:val="en-CA"/>
              </w:rPr>
            </w:r>
            <w:r w:rsidRPr="00125512">
              <w:rPr>
                <w:bCs/>
                <w:noProof/>
                <w:sz w:val="16"/>
                <w:szCs w:val="16"/>
                <w:lang w:val="en-CA"/>
              </w:rPr>
              <w:fldChar w:fldCharType="separate"/>
            </w:r>
            <w:r w:rsidR="007032F8" w:rsidRPr="00125512">
              <w:rPr>
                <w:noProof/>
                <w:lang w:val="en-CA"/>
              </w:rPr>
              <w:t>Table </w:t>
            </w:r>
            <w:r w:rsidR="007032F8">
              <w:rPr>
                <w:noProof/>
                <w:lang w:val="en-CA"/>
              </w:rPr>
              <w:t>109</w:t>
            </w:r>
            <w:r w:rsidRPr="00125512">
              <w:rPr>
                <w:bCs/>
                <w:noProof/>
                <w:sz w:val="16"/>
                <w:szCs w:val="16"/>
                <w:lang w:val="en-CA"/>
              </w:rPr>
              <w:fldChar w:fldCharType="end"/>
            </w:r>
          </w:p>
        </w:tc>
        <w:tc>
          <w:tcPr>
            <w:tcW w:w="1187" w:type="dxa"/>
            <w:vAlign w:val="center"/>
          </w:tcPr>
          <w:p w14:paraId="6BCF9282" w14:textId="43DCA370"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0</w:t>
            </w:r>
          </w:p>
        </w:tc>
        <w:tc>
          <w:tcPr>
            <w:tcW w:w="1537" w:type="dxa"/>
            <w:vAlign w:val="center"/>
          </w:tcPr>
          <w:p w14:paraId="15347DF0" w14:textId="0276D02A"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1</w:t>
            </w:r>
          </w:p>
        </w:tc>
        <w:tc>
          <w:tcPr>
            <w:tcW w:w="1538" w:type="dxa"/>
            <w:gridSpan w:val="2"/>
            <w:vAlign w:val="center"/>
          </w:tcPr>
          <w:p w14:paraId="19D02BA5" w14:textId="231C91E2"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2</w:t>
            </w:r>
          </w:p>
        </w:tc>
      </w:tr>
      <w:tr w:rsidR="00207523" w:rsidRPr="00F43CC3" w14:paraId="7744A56C" w14:textId="77777777" w:rsidTr="009F4C4C">
        <w:trPr>
          <w:cantSplit/>
          <w:trHeight w:val="290"/>
          <w:jc w:val="center"/>
        </w:trPr>
        <w:tc>
          <w:tcPr>
            <w:tcW w:w="1635" w:type="dxa"/>
            <w:vMerge/>
          </w:tcPr>
          <w:p w14:paraId="0E92DC5E"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331CAECF" w14:textId="77777777"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abs_mvd_greater1_flag[ ]</w:t>
            </w:r>
          </w:p>
        </w:tc>
        <w:tc>
          <w:tcPr>
            <w:tcW w:w="1008" w:type="dxa"/>
          </w:tcPr>
          <w:p w14:paraId="6E6AF890" w14:textId="63538106" w:rsidR="00207523" w:rsidRPr="00125512" w:rsidRDefault="00207523" w:rsidP="00207523">
            <w:pPr>
              <w:pStyle w:val="TableText"/>
              <w:keepNext/>
              <w:jc w:val="center"/>
              <w:rPr>
                <w:bCs/>
                <w:noProof/>
                <w:sz w:val="16"/>
                <w:szCs w:val="16"/>
                <w:lang w:val="en-CA"/>
              </w:rPr>
            </w:pPr>
            <w:r w:rsidRPr="00125512">
              <w:rPr>
                <w:bCs/>
                <w:noProof/>
                <w:sz w:val="16"/>
                <w:szCs w:val="16"/>
                <w:lang w:val="en-CA"/>
              </w:rPr>
              <w:fldChar w:fldCharType="begin" w:fldLock="1"/>
            </w:r>
            <w:r w:rsidRPr="00125512">
              <w:rPr>
                <w:bCs/>
                <w:noProof/>
                <w:sz w:val="16"/>
                <w:szCs w:val="16"/>
                <w:lang w:val="en-CA"/>
              </w:rPr>
              <w:instrText xml:space="preserve"> REF _Ref15251131 \h </w:instrText>
            </w:r>
            <w:r w:rsidRPr="00125512">
              <w:rPr>
                <w:bCs/>
                <w:noProof/>
                <w:sz w:val="16"/>
                <w:szCs w:val="16"/>
                <w:lang w:val="en-CA"/>
              </w:rPr>
            </w:r>
            <w:r w:rsidRPr="00125512">
              <w:rPr>
                <w:bCs/>
                <w:noProof/>
                <w:sz w:val="16"/>
                <w:szCs w:val="16"/>
                <w:lang w:val="en-CA"/>
              </w:rPr>
              <w:fldChar w:fldCharType="separate"/>
            </w:r>
            <w:r w:rsidR="007032F8" w:rsidRPr="00125512">
              <w:rPr>
                <w:noProof/>
                <w:lang w:val="en-CA"/>
              </w:rPr>
              <w:t>Table </w:t>
            </w:r>
            <w:r w:rsidR="007032F8">
              <w:rPr>
                <w:noProof/>
                <w:lang w:val="en-CA"/>
              </w:rPr>
              <w:t>110</w:t>
            </w:r>
            <w:r w:rsidRPr="00125512">
              <w:rPr>
                <w:bCs/>
                <w:noProof/>
                <w:sz w:val="16"/>
                <w:szCs w:val="16"/>
                <w:lang w:val="en-CA"/>
              </w:rPr>
              <w:fldChar w:fldCharType="end"/>
            </w:r>
          </w:p>
        </w:tc>
        <w:tc>
          <w:tcPr>
            <w:tcW w:w="1187" w:type="dxa"/>
            <w:vAlign w:val="center"/>
          </w:tcPr>
          <w:p w14:paraId="18CEA374" w14:textId="035F12D9"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0</w:t>
            </w:r>
          </w:p>
        </w:tc>
        <w:tc>
          <w:tcPr>
            <w:tcW w:w="1537" w:type="dxa"/>
            <w:vAlign w:val="center"/>
          </w:tcPr>
          <w:p w14:paraId="4A61456C" w14:textId="7162CFF1"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1</w:t>
            </w:r>
          </w:p>
        </w:tc>
        <w:tc>
          <w:tcPr>
            <w:tcW w:w="1538" w:type="dxa"/>
            <w:gridSpan w:val="2"/>
            <w:vAlign w:val="center"/>
          </w:tcPr>
          <w:p w14:paraId="10B1277D" w14:textId="76D04AD5"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2</w:t>
            </w:r>
          </w:p>
        </w:tc>
      </w:tr>
      <w:tr w:rsidR="00207523" w:rsidRPr="00F43CC3" w14:paraId="76D730FF" w14:textId="77777777" w:rsidTr="009F4C4C">
        <w:trPr>
          <w:cantSplit/>
          <w:trHeight w:val="290"/>
          <w:jc w:val="center"/>
        </w:trPr>
        <w:tc>
          <w:tcPr>
            <w:tcW w:w="1635" w:type="dxa"/>
            <w:vMerge w:val="restart"/>
          </w:tcPr>
          <w:p w14:paraId="1F8B1739" w14:textId="77777777"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transform_unit( )</w:t>
            </w:r>
          </w:p>
          <w:p w14:paraId="3606AA44"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38BED443" w14:textId="396E5024"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tu_cbf_luma</w:t>
            </w:r>
            <w:r w:rsidRPr="00125512">
              <w:rPr>
                <w:rFonts w:eastAsia="PMingLiU"/>
                <w:noProof/>
                <w:sz w:val="16"/>
                <w:szCs w:val="16"/>
                <w:lang w:val="en-CA" w:eastAsia="zh-TW"/>
              </w:rPr>
              <w:t>[ ][ ]</w:t>
            </w:r>
          </w:p>
        </w:tc>
        <w:tc>
          <w:tcPr>
            <w:tcW w:w="1008" w:type="dxa"/>
          </w:tcPr>
          <w:p w14:paraId="0BE1D4DA" w14:textId="3EA3F3A4"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fldChar w:fldCharType="begin" w:fldLock="1"/>
            </w:r>
            <w:r w:rsidRPr="00125512">
              <w:rPr>
                <w:noProof/>
                <w:sz w:val="16"/>
                <w:szCs w:val="16"/>
                <w:lang w:val="en-CA" w:eastAsia="ko-KR"/>
              </w:rPr>
              <w:instrText xml:space="preserve"> REF _Ref15251137 \h </w:instrText>
            </w:r>
            <w:r w:rsidRPr="00125512">
              <w:rPr>
                <w:noProof/>
                <w:sz w:val="16"/>
                <w:szCs w:val="16"/>
                <w:lang w:val="en-CA" w:eastAsia="ko-KR"/>
              </w:rPr>
            </w:r>
            <w:r w:rsidRPr="00125512">
              <w:rPr>
                <w:noProof/>
                <w:sz w:val="16"/>
                <w:szCs w:val="16"/>
                <w:lang w:val="en-CA" w:eastAsia="ko-KR"/>
              </w:rPr>
              <w:fldChar w:fldCharType="separate"/>
            </w:r>
            <w:r w:rsidR="007032F8" w:rsidRPr="00125512">
              <w:rPr>
                <w:noProof/>
                <w:lang w:val="en-CA"/>
              </w:rPr>
              <w:t>Table </w:t>
            </w:r>
            <w:r w:rsidR="007032F8">
              <w:rPr>
                <w:noProof/>
                <w:lang w:val="en-CA"/>
              </w:rPr>
              <w:t>111</w:t>
            </w:r>
            <w:r w:rsidRPr="00125512">
              <w:rPr>
                <w:noProof/>
                <w:sz w:val="16"/>
                <w:szCs w:val="16"/>
                <w:lang w:val="en-CA" w:eastAsia="ko-KR"/>
              </w:rPr>
              <w:fldChar w:fldCharType="end"/>
            </w:r>
          </w:p>
        </w:tc>
        <w:tc>
          <w:tcPr>
            <w:tcW w:w="1187" w:type="dxa"/>
            <w:vAlign w:val="center"/>
          </w:tcPr>
          <w:p w14:paraId="71AF5FBF" w14:textId="701A9CF5"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0..3</w:t>
            </w:r>
          </w:p>
        </w:tc>
        <w:tc>
          <w:tcPr>
            <w:tcW w:w="1537" w:type="dxa"/>
            <w:vAlign w:val="center"/>
          </w:tcPr>
          <w:p w14:paraId="6FF91733" w14:textId="480467A0"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4..7</w:t>
            </w:r>
          </w:p>
        </w:tc>
        <w:tc>
          <w:tcPr>
            <w:tcW w:w="1538" w:type="dxa"/>
            <w:gridSpan w:val="2"/>
            <w:vAlign w:val="center"/>
          </w:tcPr>
          <w:p w14:paraId="41FBE043" w14:textId="6C085271"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8..11</w:t>
            </w:r>
          </w:p>
        </w:tc>
      </w:tr>
      <w:tr w:rsidR="00207523" w:rsidRPr="00F43CC3" w14:paraId="7DC290AD" w14:textId="77777777" w:rsidTr="009F4C4C">
        <w:trPr>
          <w:cantSplit/>
          <w:trHeight w:val="290"/>
          <w:jc w:val="center"/>
        </w:trPr>
        <w:tc>
          <w:tcPr>
            <w:tcW w:w="1635" w:type="dxa"/>
            <w:vMerge/>
          </w:tcPr>
          <w:p w14:paraId="387F8B7E"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10172722" w14:textId="58054912"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tu_cbf_cb</w:t>
            </w:r>
            <w:r w:rsidRPr="00125512">
              <w:rPr>
                <w:rFonts w:eastAsia="PMingLiU"/>
                <w:noProof/>
                <w:sz w:val="16"/>
                <w:szCs w:val="16"/>
                <w:lang w:val="en-CA" w:eastAsia="zh-TW"/>
              </w:rPr>
              <w:t>[ ][ ]</w:t>
            </w:r>
          </w:p>
        </w:tc>
        <w:tc>
          <w:tcPr>
            <w:tcW w:w="1008" w:type="dxa"/>
          </w:tcPr>
          <w:p w14:paraId="63450C54" w14:textId="60D21CAD"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fldChar w:fldCharType="begin" w:fldLock="1"/>
            </w:r>
            <w:r w:rsidRPr="00125512">
              <w:rPr>
                <w:noProof/>
                <w:sz w:val="16"/>
                <w:szCs w:val="16"/>
                <w:lang w:val="en-CA" w:eastAsia="ko-KR"/>
              </w:rPr>
              <w:instrText xml:space="preserve"> REF _Ref15251146 \h </w:instrText>
            </w:r>
            <w:r w:rsidRPr="00125512">
              <w:rPr>
                <w:noProof/>
                <w:sz w:val="16"/>
                <w:szCs w:val="16"/>
                <w:lang w:val="en-CA" w:eastAsia="ko-KR"/>
              </w:rPr>
            </w:r>
            <w:r w:rsidRPr="00125512">
              <w:rPr>
                <w:noProof/>
                <w:sz w:val="16"/>
                <w:szCs w:val="16"/>
                <w:lang w:val="en-CA" w:eastAsia="ko-KR"/>
              </w:rPr>
              <w:fldChar w:fldCharType="separate"/>
            </w:r>
            <w:r w:rsidR="007032F8" w:rsidRPr="00125512">
              <w:rPr>
                <w:noProof/>
                <w:lang w:val="en-CA"/>
              </w:rPr>
              <w:t>Table </w:t>
            </w:r>
            <w:r w:rsidR="007032F8">
              <w:rPr>
                <w:noProof/>
                <w:lang w:val="en-CA"/>
              </w:rPr>
              <w:t>112</w:t>
            </w:r>
            <w:r w:rsidRPr="00125512">
              <w:rPr>
                <w:noProof/>
                <w:sz w:val="16"/>
                <w:szCs w:val="16"/>
                <w:lang w:val="en-CA" w:eastAsia="ko-KR"/>
              </w:rPr>
              <w:fldChar w:fldCharType="end"/>
            </w:r>
          </w:p>
        </w:tc>
        <w:tc>
          <w:tcPr>
            <w:tcW w:w="1187" w:type="dxa"/>
            <w:vAlign w:val="center"/>
          </w:tcPr>
          <w:p w14:paraId="6AF6EF92" w14:textId="6F8A71AC"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0..1</w:t>
            </w:r>
          </w:p>
        </w:tc>
        <w:tc>
          <w:tcPr>
            <w:tcW w:w="1537" w:type="dxa"/>
            <w:vAlign w:val="center"/>
          </w:tcPr>
          <w:p w14:paraId="1E5193F3" w14:textId="1B1B6EF0"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2..3</w:t>
            </w:r>
          </w:p>
        </w:tc>
        <w:tc>
          <w:tcPr>
            <w:tcW w:w="1538" w:type="dxa"/>
            <w:gridSpan w:val="2"/>
            <w:vAlign w:val="center"/>
          </w:tcPr>
          <w:p w14:paraId="3AA597EF" w14:textId="067B9C9F"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4..5</w:t>
            </w:r>
          </w:p>
        </w:tc>
      </w:tr>
      <w:tr w:rsidR="00207523" w:rsidRPr="00F43CC3" w14:paraId="238B28F5" w14:textId="77777777" w:rsidTr="009F4C4C">
        <w:trPr>
          <w:cantSplit/>
          <w:trHeight w:val="290"/>
          <w:jc w:val="center"/>
        </w:trPr>
        <w:tc>
          <w:tcPr>
            <w:tcW w:w="1635" w:type="dxa"/>
            <w:vMerge/>
          </w:tcPr>
          <w:p w14:paraId="2C35296C"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0E82CF5B" w14:textId="5DD12921"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tu_cbf_cr</w:t>
            </w:r>
            <w:r w:rsidRPr="00125512">
              <w:rPr>
                <w:rFonts w:eastAsia="PMingLiU"/>
                <w:noProof/>
                <w:sz w:val="16"/>
                <w:szCs w:val="16"/>
                <w:lang w:val="en-CA" w:eastAsia="zh-TW"/>
              </w:rPr>
              <w:t>[ ][ ]</w:t>
            </w:r>
          </w:p>
        </w:tc>
        <w:tc>
          <w:tcPr>
            <w:tcW w:w="1008" w:type="dxa"/>
          </w:tcPr>
          <w:p w14:paraId="4B599599" w14:textId="4B5259FB"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fldChar w:fldCharType="begin" w:fldLock="1"/>
            </w:r>
            <w:r w:rsidRPr="00125512">
              <w:rPr>
                <w:noProof/>
                <w:sz w:val="16"/>
                <w:szCs w:val="16"/>
                <w:lang w:val="en-CA" w:eastAsia="ko-KR"/>
              </w:rPr>
              <w:instrText xml:space="preserve"> REF _Ref15251151 \h </w:instrText>
            </w:r>
            <w:r w:rsidRPr="00125512">
              <w:rPr>
                <w:noProof/>
                <w:sz w:val="16"/>
                <w:szCs w:val="16"/>
                <w:lang w:val="en-CA" w:eastAsia="ko-KR"/>
              </w:rPr>
            </w:r>
            <w:r w:rsidRPr="00125512">
              <w:rPr>
                <w:noProof/>
                <w:sz w:val="16"/>
                <w:szCs w:val="16"/>
                <w:lang w:val="en-CA" w:eastAsia="ko-KR"/>
              </w:rPr>
              <w:fldChar w:fldCharType="separate"/>
            </w:r>
            <w:r w:rsidR="007032F8" w:rsidRPr="00125512">
              <w:rPr>
                <w:noProof/>
                <w:lang w:val="en-CA"/>
              </w:rPr>
              <w:t>Table </w:t>
            </w:r>
            <w:r w:rsidR="007032F8">
              <w:rPr>
                <w:noProof/>
                <w:lang w:val="en-CA"/>
              </w:rPr>
              <w:t>113</w:t>
            </w:r>
            <w:r w:rsidRPr="00125512">
              <w:rPr>
                <w:noProof/>
                <w:sz w:val="16"/>
                <w:szCs w:val="16"/>
                <w:lang w:val="en-CA" w:eastAsia="ko-KR"/>
              </w:rPr>
              <w:fldChar w:fldCharType="end"/>
            </w:r>
          </w:p>
        </w:tc>
        <w:tc>
          <w:tcPr>
            <w:tcW w:w="1187" w:type="dxa"/>
            <w:vAlign w:val="center"/>
          </w:tcPr>
          <w:p w14:paraId="46CCE99F" w14:textId="4F34326A"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0..2</w:t>
            </w:r>
          </w:p>
        </w:tc>
        <w:tc>
          <w:tcPr>
            <w:tcW w:w="1537" w:type="dxa"/>
            <w:vAlign w:val="center"/>
          </w:tcPr>
          <w:p w14:paraId="3E2B46D6" w14:textId="3E2143F9"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3..5</w:t>
            </w:r>
          </w:p>
        </w:tc>
        <w:tc>
          <w:tcPr>
            <w:tcW w:w="1538" w:type="dxa"/>
            <w:gridSpan w:val="2"/>
            <w:vAlign w:val="center"/>
          </w:tcPr>
          <w:p w14:paraId="1D4963EC" w14:textId="3FC66D71"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6..8</w:t>
            </w:r>
          </w:p>
        </w:tc>
      </w:tr>
      <w:tr w:rsidR="00207523" w:rsidRPr="00F43CC3" w14:paraId="0EA2B33C" w14:textId="77777777" w:rsidTr="009F4C4C">
        <w:trPr>
          <w:cantSplit/>
          <w:trHeight w:val="290"/>
          <w:jc w:val="center"/>
        </w:trPr>
        <w:tc>
          <w:tcPr>
            <w:tcW w:w="1635" w:type="dxa"/>
            <w:vMerge/>
          </w:tcPr>
          <w:p w14:paraId="2CAEF8C6"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4F8A9F7E" w14:textId="77777777"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cu_qp_delta_abs</w:t>
            </w:r>
          </w:p>
        </w:tc>
        <w:tc>
          <w:tcPr>
            <w:tcW w:w="1008" w:type="dxa"/>
          </w:tcPr>
          <w:p w14:paraId="14157D44" w14:textId="6C055D11" w:rsidR="00207523" w:rsidRPr="00125512" w:rsidRDefault="00207523" w:rsidP="00207523">
            <w:pPr>
              <w:pStyle w:val="TableText"/>
              <w:keepNext/>
              <w:jc w:val="center"/>
              <w:rPr>
                <w:bCs/>
                <w:noProof/>
                <w:sz w:val="16"/>
                <w:szCs w:val="16"/>
                <w:lang w:val="en-CA"/>
              </w:rPr>
            </w:pPr>
            <w:r w:rsidRPr="00125512">
              <w:rPr>
                <w:bCs/>
                <w:noProof/>
                <w:sz w:val="16"/>
                <w:szCs w:val="16"/>
                <w:lang w:val="en-CA"/>
              </w:rPr>
              <w:fldChar w:fldCharType="begin" w:fldLock="1"/>
            </w:r>
            <w:r w:rsidRPr="00125512">
              <w:rPr>
                <w:bCs/>
                <w:noProof/>
                <w:sz w:val="16"/>
                <w:szCs w:val="16"/>
                <w:lang w:val="en-CA"/>
              </w:rPr>
              <w:instrText xml:space="preserve"> REF _Ref15251162 \h </w:instrText>
            </w:r>
            <w:r w:rsidRPr="00125512">
              <w:rPr>
                <w:bCs/>
                <w:noProof/>
                <w:sz w:val="16"/>
                <w:szCs w:val="16"/>
                <w:lang w:val="en-CA"/>
              </w:rPr>
            </w:r>
            <w:r w:rsidRPr="00125512">
              <w:rPr>
                <w:bCs/>
                <w:noProof/>
                <w:sz w:val="16"/>
                <w:szCs w:val="16"/>
                <w:lang w:val="en-CA"/>
              </w:rPr>
              <w:fldChar w:fldCharType="separate"/>
            </w:r>
            <w:r w:rsidR="007032F8" w:rsidRPr="00125512">
              <w:rPr>
                <w:noProof/>
                <w:lang w:val="en-CA"/>
              </w:rPr>
              <w:t>Table </w:t>
            </w:r>
            <w:r w:rsidR="007032F8">
              <w:rPr>
                <w:noProof/>
                <w:lang w:val="en-CA"/>
              </w:rPr>
              <w:t>114</w:t>
            </w:r>
            <w:r w:rsidRPr="00125512">
              <w:rPr>
                <w:bCs/>
                <w:noProof/>
                <w:sz w:val="16"/>
                <w:szCs w:val="16"/>
                <w:lang w:val="en-CA"/>
              </w:rPr>
              <w:fldChar w:fldCharType="end"/>
            </w:r>
          </w:p>
        </w:tc>
        <w:tc>
          <w:tcPr>
            <w:tcW w:w="1187" w:type="dxa"/>
            <w:vAlign w:val="center"/>
          </w:tcPr>
          <w:p w14:paraId="1773610A" w14:textId="51BAD9CF"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0..1</w:t>
            </w:r>
          </w:p>
        </w:tc>
        <w:tc>
          <w:tcPr>
            <w:tcW w:w="1537" w:type="dxa"/>
            <w:vAlign w:val="center"/>
          </w:tcPr>
          <w:p w14:paraId="405E6D1D" w14:textId="0842CB92"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2..3</w:t>
            </w:r>
          </w:p>
        </w:tc>
        <w:tc>
          <w:tcPr>
            <w:tcW w:w="1538" w:type="dxa"/>
            <w:gridSpan w:val="2"/>
            <w:vAlign w:val="center"/>
          </w:tcPr>
          <w:p w14:paraId="018CB905" w14:textId="05884CB3"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4..5</w:t>
            </w:r>
          </w:p>
        </w:tc>
      </w:tr>
      <w:tr w:rsidR="00207523" w:rsidRPr="00F43CC3" w14:paraId="36DDEF4C" w14:textId="77777777" w:rsidTr="009F4C4C">
        <w:trPr>
          <w:cantSplit/>
          <w:trHeight w:val="290"/>
          <w:jc w:val="center"/>
        </w:trPr>
        <w:tc>
          <w:tcPr>
            <w:tcW w:w="1635" w:type="dxa"/>
            <w:vMerge/>
          </w:tcPr>
          <w:p w14:paraId="1F14181E"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60EDFADB" w14:textId="27EEDA1A"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cu_chroma_qp_offset_flag</w:t>
            </w:r>
          </w:p>
        </w:tc>
        <w:tc>
          <w:tcPr>
            <w:tcW w:w="1008" w:type="dxa"/>
          </w:tcPr>
          <w:p w14:paraId="24BD9A19" w14:textId="44F0F90F" w:rsidR="00207523" w:rsidRPr="00125512" w:rsidRDefault="00207523" w:rsidP="00207523">
            <w:pPr>
              <w:pStyle w:val="TableText"/>
              <w:keepNext/>
              <w:jc w:val="center"/>
              <w:rPr>
                <w:bCs/>
                <w:noProof/>
                <w:sz w:val="16"/>
                <w:szCs w:val="16"/>
                <w:lang w:val="en-CA"/>
              </w:rPr>
            </w:pPr>
            <w:r w:rsidRPr="00125512">
              <w:rPr>
                <w:bCs/>
                <w:noProof/>
                <w:sz w:val="16"/>
                <w:szCs w:val="16"/>
                <w:lang w:val="en-CA"/>
              </w:rPr>
              <w:fldChar w:fldCharType="begin" w:fldLock="1"/>
            </w:r>
            <w:r w:rsidRPr="00125512">
              <w:rPr>
                <w:bCs/>
                <w:noProof/>
                <w:sz w:val="16"/>
                <w:szCs w:val="16"/>
                <w:lang w:val="en-CA"/>
              </w:rPr>
              <w:instrText xml:space="preserve"> REF _Ref15251166 \h </w:instrText>
            </w:r>
            <w:r w:rsidRPr="00125512">
              <w:rPr>
                <w:bCs/>
                <w:noProof/>
                <w:sz w:val="16"/>
                <w:szCs w:val="16"/>
                <w:lang w:val="en-CA"/>
              </w:rPr>
            </w:r>
            <w:r w:rsidRPr="00125512">
              <w:rPr>
                <w:bCs/>
                <w:noProof/>
                <w:sz w:val="16"/>
                <w:szCs w:val="16"/>
                <w:lang w:val="en-CA"/>
              </w:rPr>
              <w:fldChar w:fldCharType="separate"/>
            </w:r>
            <w:r w:rsidR="007032F8" w:rsidRPr="00125512">
              <w:rPr>
                <w:noProof/>
                <w:lang w:val="en-CA"/>
              </w:rPr>
              <w:t>Table </w:t>
            </w:r>
            <w:r w:rsidR="007032F8">
              <w:rPr>
                <w:noProof/>
                <w:lang w:val="en-CA"/>
              </w:rPr>
              <w:t>115</w:t>
            </w:r>
            <w:r w:rsidRPr="00125512">
              <w:rPr>
                <w:bCs/>
                <w:noProof/>
                <w:sz w:val="16"/>
                <w:szCs w:val="16"/>
                <w:lang w:val="en-CA"/>
              </w:rPr>
              <w:fldChar w:fldCharType="end"/>
            </w:r>
          </w:p>
        </w:tc>
        <w:tc>
          <w:tcPr>
            <w:tcW w:w="1187" w:type="dxa"/>
            <w:vAlign w:val="center"/>
          </w:tcPr>
          <w:p w14:paraId="18CD7233" w14:textId="3E5FAE7A"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0</w:t>
            </w:r>
          </w:p>
        </w:tc>
        <w:tc>
          <w:tcPr>
            <w:tcW w:w="1537" w:type="dxa"/>
            <w:vAlign w:val="center"/>
          </w:tcPr>
          <w:p w14:paraId="1CA2BC16" w14:textId="77B56618"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1</w:t>
            </w:r>
          </w:p>
        </w:tc>
        <w:tc>
          <w:tcPr>
            <w:tcW w:w="1538" w:type="dxa"/>
            <w:gridSpan w:val="2"/>
            <w:vAlign w:val="center"/>
          </w:tcPr>
          <w:p w14:paraId="2A165C41" w14:textId="051A9684"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2</w:t>
            </w:r>
          </w:p>
        </w:tc>
      </w:tr>
      <w:tr w:rsidR="00207523" w:rsidRPr="00F43CC3" w14:paraId="539A352E" w14:textId="77777777" w:rsidTr="009F4C4C">
        <w:trPr>
          <w:cantSplit/>
          <w:trHeight w:val="290"/>
          <w:jc w:val="center"/>
        </w:trPr>
        <w:tc>
          <w:tcPr>
            <w:tcW w:w="1635" w:type="dxa"/>
            <w:vMerge/>
          </w:tcPr>
          <w:p w14:paraId="031330BE"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1241A0C6" w14:textId="1131F256"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cu_chroma_qp_offset_idx</w:t>
            </w:r>
          </w:p>
        </w:tc>
        <w:tc>
          <w:tcPr>
            <w:tcW w:w="1008" w:type="dxa"/>
          </w:tcPr>
          <w:p w14:paraId="7AC184CD" w14:textId="2878454A" w:rsidR="00207523" w:rsidRPr="00125512" w:rsidRDefault="00207523" w:rsidP="00207523">
            <w:pPr>
              <w:pStyle w:val="TableText"/>
              <w:keepNext/>
              <w:jc w:val="center"/>
              <w:rPr>
                <w:bCs/>
                <w:noProof/>
                <w:sz w:val="16"/>
                <w:szCs w:val="16"/>
                <w:lang w:val="en-CA"/>
              </w:rPr>
            </w:pPr>
            <w:r w:rsidRPr="00125512">
              <w:rPr>
                <w:bCs/>
                <w:noProof/>
                <w:sz w:val="16"/>
                <w:szCs w:val="16"/>
                <w:lang w:val="en-CA"/>
              </w:rPr>
              <w:fldChar w:fldCharType="begin" w:fldLock="1"/>
            </w:r>
            <w:r w:rsidRPr="00125512">
              <w:rPr>
                <w:bCs/>
                <w:noProof/>
                <w:sz w:val="16"/>
                <w:szCs w:val="16"/>
                <w:lang w:val="en-CA"/>
              </w:rPr>
              <w:instrText xml:space="preserve"> REF _Ref15251171 \h </w:instrText>
            </w:r>
            <w:r w:rsidRPr="00125512">
              <w:rPr>
                <w:bCs/>
                <w:noProof/>
                <w:sz w:val="16"/>
                <w:szCs w:val="16"/>
                <w:lang w:val="en-CA"/>
              </w:rPr>
            </w:r>
            <w:r w:rsidRPr="00125512">
              <w:rPr>
                <w:bCs/>
                <w:noProof/>
                <w:sz w:val="16"/>
                <w:szCs w:val="16"/>
                <w:lang w:val="en-CA"/>
              </w:rPr>
              <w:fldChar w:fldCharType="separate"/>
            </w:r>
            <w:r w:rsidR="007032F8" w:rsidRPr="00125512">
              <w:rPr>
                <w:noProof/>
                <w:lang w:val="en-CA"/>
              </w:rPr>
              <w:t>Table </w:t>
            </w:r>
            <w:r w:rsidR="007032F8">
              <w:rPr>
                <w:noProof/>
                <w:lang w:val="en-CA"/>
              </w:rPr>
              <w:t>116</w:t>
            </w:r>
            <w:r w:rsidRPr="00125512">
              <w:rPr>
                <w:bCs/>
                <w:noProof/>
                <w:sz w:val="16"/>
                <w:szCs w:val="16"/>
                <w:lang w:val="en-CA"/>
              </w:rPr>
              <w:fldChar w:fldCharType="end"/>
            </w:r>
          </w:p>
        </w:tc>
        <w:tc>
          <w:tcPr>
            <w:tcW w:w="1187" w:type="dxa"/>
            <w:vAlign w:val="center"/>
          </w:tcPr>
          <w:p w14:paraId="6D109824" w14:textId="1E898C6E"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0</w:t>
            </w:r>
          </w:p>
        </w:tc>
        <w:tc>
          <w:tcPr>
            <w:tcW w:w="1537" w:type="dxa"/>
            <w:vAlign w:val="center"/>
          </w:tcPr>
          <w:p w14:paraId="30A99E08" w14:textId="1DDD1421"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1</w:t>
            </w:r>
          </w:p>
        </w:tc>
        <w:tc>
          <w:tcPr>
            <w:tcW w:w="1538" w:type="dxa"/>
            <w:gridSpan w:val="2"/>
            <w:vAlign w:val="center"/>
          </w:tcPr>
          <w:p w14:paraId="7620639B" w14:textId="455A0A5C"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2</w:t>
            </w:r>
          </w:p>
        </w:tc>
      </w:tr>
      <w:tr w:rsidR="00207523" w:rsidRPr="00F43CC3" w14:paraId="5E52B55E" w14:textId="77777777" w:rsidTr="009F4C4C">
        <w:trPr>
          <w:cantSplit/>
          <w:trHeight w:val="290"/>
          <w:jc w:val="center"/>
        </w:trPr>
        <w:tc>
          <w:tcPr>
            <w:tcW w:w="1635" w:type="dxa"/>
            <w:vMerge/>
          </w:tcPr>
          <w:p w14:paraId="12C2C40A"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54E77E4C" w14:textId="6A16D0E3"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transform_skip_flag[ ][ ][ ]</w:t>
            </w:r>
          </w:p>
        </w:tc>
        <w:tc>
          <w:tcPr>
            <w:tcW w:w="1008" w:type="dxa"/>
          </w:tcPr>
          <w:p w14:paraId="4FE516D1" w14:textId="05DCB0B9" w:rsidR="00207523" w:rsidRPr="00125512" w:rsidRDefault="00207523" w:rsidP="00207523">
            <w:pPr>
              <w:pStyle w:val="TableText"/>
              <w:keepNext/>
              <w:jc w:val="center"/>
              <w:rPr>
                <w:bCs/>
                <w:noProof/>
                <w:sz w:val="16"/>
                <w:szCs w:val="16"/>
                <w:lang w:val="en-CA"/>
              </w:rPr>
            </w:pPr>
            <w:r w:rsidRPr="00125512">
              <w:rPr>
                <w:bCs/>
                <w:noProof/>
                <w:sz w:val="16"/>
                <w:szCs w:val="16"/>
                <w:lang w:val="en-CA"/>
              </w:rPr>
              <w:fldChar w:fldCharType="begin" w:fldLock="1"/>
            </w:r>
            <w:r w:rsidRPr="00125512">
              <w:rPr>
                <w:bCs/>
                <w:noProof/>
                <w:sz w:val="16"/>
                <w:szCs w:val="16"/>
                <w:lang w:val="en-CA"/>
              </w:rPr>
              <w:instrText xml:space="preserve"> REF _Ref15251175 \h </w:instrText>
            </w:r>
            <w:r w:rsidRPr="00125512">
              <w:rPr>
                <w:bCs/>
                <w:noProof/>
                <w:sz w:val="16"/>
                <w:szCs w:val="16"/>
                <w:lang w:val="en-CA"/>
              </w:rPr>
            </w:r>
            <w:r w:rsidRPr="00125512">
              <w:rPr>
                <w:bCs/>
                <w:noProof/>
                <w:sz w:val="16"/>
                <w:szCs w:val="16"/>
                <w:lang w:val="en-CA"/>
              </w:rPr>
              <w:fldChar w:fldCharType="separate"/>
            </w:r>
            <w:r w:rsidR="007032F8" w:rsidRPr="00125512">
              <w:rPr>
                <w:noProof/>
                <w:lang w:val="en-CA"/>
              </w:rPr>
              <w:t>Table </w:t>
            </w:r>
            <w:r w:rsidR="007032F8">
              <w:rPr>
                <w:noProof/>
                <w:lang w:val="en-CA"/>
              </w:rPr>
              <w:t>117</w:t>
            </w:r>
            <w:r w:rsidRPr="00125512">
              <w:rPr>
                <w:bCs/>
                <w:noProof/>
                <w:sz w:val="16"/>
                <w:szCs w:val="16"/>
                <w:lang w:val="en-CA"/>
              </w:rPr>
              <w:fldChar w:fldCharType="end"/>
            </w:r>
          </w:p>
        </w:tc>
        <w:tc>
          <w:tcPr>
            <w:tcW w:w="1187" w:type="dxa"/>
            <w:vAlign w:val="center"/>
          </w:tcPr>
          <w:p w14:paraId="22A932FC" w14:textId="4124E68C"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0..1</w:t>
            </w:r>
          </w:p>
        </w:tc>
        <w:tc>
          <w:tcPr>
            <w:tcW w:w="1537" w:type="dxa"/>
            <w:vAlign w:val="center"/>
          </w:tcPr>
          <w:p w14:paraId="5015A5F8" w14:textId="3A615082"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2..3</w:t>
            </w:r>
          </w:p>
        </w:tc>
        <w:tc>
          <w:tcPr>
            <w:tcW w:w="1538" w:type="dxa"/>
            <w:gridSpan w:val="2"/>
            <w:vAlign w:val="center"/>
          </w:tcPr>
          <w:p w14:paraId="698CEC50" w14:textId="425A5781"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4..5</w:t>
            </w:r>
          </w:p>
        </w:tc>
      </w:tr>
      <w:tr w:rsidR="00207523" w:rsidRPr="00F43CC3" w14:paraId="7B944B5C" w14:textId="77777777" w:rsidTr="009F4C4C">
        <w:trPr>
          <w:cantSplit/>
          <w:trHeight w:val="290"/>
          <w:jc w:val="center"/>
        </w:trPr>
        <w:tc>
          <w:tcPr>
            <w:tcW w:w="1635" w:type="dxa"/>
            <w:vMerge/>
          </w:tcPr>
          <w:p w14:paraId="4B7C3C9D"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782E3F4E" w14:textId="17B23FD3"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tu_joint_cbcr_residual_flag[ ][ ]</w:t>
            </w:r>
          </w:p>
        </w:tc>
        <w:tc>
          <w:tcPr>
            <w:tcW w:w="1008" w:type="dxa"/>
          </w:tcPr>
          <w:p w14:paraId="213F7F3C" w14:textId="521F105D" w:rsidR="00207523" w:rsidRPr="00125512" w:rsidRDefault="00207523" w:rsidP="00207523">
            <w:pPr>
              <w:pStyle w:val="TableText"/>
              <w:keepNext/>
              <w:jc w:val="center"/>
              <w:rPr>
                <w:bCs/>
                <w:noProof/>
                <w:sz w:val="16"/>
                <w:szCs w:val="16"/>
                <w:lang w:val="en-CA"/>
              </w:rPr>
            </w:pPr>
            <w:r w:rsidRPr="00125512">
              <w:rPr>
                <w:bCs/>
                <w:noProof/>
                <w:sz w:val="16"/>
                <w:szCs w:val="16"/>
                <w:lang w:val="en-CA"/>
              </w:rPr>
              <w:fldChar w:fldCharType="begin" w:fldLock="1"/>
            </w:r>
            <w:r w:rsidRPr="00125512">
              <w:rPr>
                <w:bCs/>
                <w:noProof/>
                <w:sz w:val="16"/>
                <w:szCs w:val="16"/>
                <w:lang w:val="en-CA"/>
              </w:rPr>
              <w:instrText xml:space="preserve"> REF _Ref15251185 \h </w:instrText>
            </w:r>
            <w:r w:rsidRPr="00125512">
              <w:rPr>
                <w:bCs/>
                <w:noProof/>
                <w:sz w:val="16"/>
                <w:szCs w:val="16"/>
                <w:lang w:val="en-CA"/>
              </w:rPr>
            </w:r>
            <w:r w:rsidRPr="00125512">
              <w:rPr>
                <w:bCs/>
                <w:noProof/>
                <w:sz w:val="16"/>
                <w:szCs w:val="16"/>
                <w:lang w:val="en-CA"/>
              </w:rPr>
              <w:fldChar w:fldCharType="separate"/>
            </w:r>
            <w:r w:rsidR="007032F8" w:rsidRPr="00125512">
              <w:rPr>
                <w:noProof/>
                <w:lang w:val="en-CA"/>
              </w:rPr>
              <w:t>Table </w:t>
            </w:r>
            <w:r w:rsidR="007032F8">
              <w:rPr>
                <w:noProof/>
                <w:lang w:val="en-CA"/>
              </w:rPr>
              <w:t>118</w:t>
            </w:r>
            <w:r w:rsidRPr="00125512">
              <w:rPr>
                <w:bCs/>
                <w:noProof/>
                <w:sz w:val="16"/>
                <w:szCs w:val="16"/>
                <w:lang w:val="en-CA"/>
              </w:rPr>
              <w:fldChar w:fldCharType="end"/>
            </w:r>
          </w:p>
        </w:tc>
        <w:tc>
          <w:tcPr>
            <w:tcW w:w="1187" w:type="dxa"/>
            <w:vAlign w:val="center"/>
          </w:tcPr>
          <w:p w14:paraId="1C00E9DB" w14:textId="46947C92"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0..2</w:t>
            </w:r>
          </w:p>
        </w:tc>
        <w:tc>
          <w:tcPr>
            <w:tcW w:w="1537" w:type="dxa"/>
            <w:vAlign w:val="center"/>
          </w:tcPr>
          <w:p w14:paraId="6A182DDA" w14:textId="497BC4C8"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3..5</w:t>
            </w:r>
          </w:p>
        </w:tc>
        <w:tc>
          <w:tcPr>
            <w:tcW w:w="1538" w:type="dxa"/>
            <w:gridSpan w:val="2"/>
            <w:vAlign w:val="center"/>
          </w:tcPr>
          <w:p w14:paraId="3CA40659" w14:textId="2C38FB08"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6..8</w:t>
            </w:r>
          </w:p>
        </w:tc>
      </w:tr>
      <w:tr w:rsidR="00207523" w:rsidRPr="00F43CC3" w14:paraId="6F2A3662" w14:textId="77777777" w:rsidTr="007522C6">
        <w:trPr>
          <w:cantSplit/>
          <w:trHeight w:val="290"/>
          <w:jc w:val="center"/>
        </w:trPr>
        <w:tc>
          <w:tcPr>
            <w:tcW w:w="1635" w:type="dxa"/>
            <w:vMerge w:val="restart"/>
          </w:tcPr>
          <w:p w14:paraId="3E2ADA93" w14:textId="77777777"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residual_coding( )</w:t>
            </w:r>
          </w:p>
        </w:tc>
        <w:tc>
          <w:tcPr>
            <w:tcW w:w="2955" w:type="dxa"/>
            <w:vAlign w:val="center"/>
          </w:tcPr>
          <w:p w14:paraId="0D100C0D" w14:textId="77777777"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last_sig_coeff_x_prefix</w:t>
            </w:r>
          </w:p>
        </w:tc>
        <w:tc>
          <w:tcPr>
            <w:tcW w:w="1008" w:type="dxa"/>
          </w:tcPr>
          <w:p w14:paraId="3BAB0F9C" w14:textId="3BDBBDDB" w:rsidR="00207523" w:rsidRPr="00125512" w:rsidRDefault="00207523" w:rsidP="00207523">
            <w:pPr>
              <w:pStyle w:val="TableText"/>
              <w:keepNext/>
              <w:jc w:val="center"/>
              <w:rPr>
                <w:bCs/>
                <w:noProof/>
                <w:sz w:val="16"/>
                <w:szCs w:val="16"/>
                <w:lang w:val="en-CA"/>
              </w:rPr>
            </w:pPr>
            <w:r w:rsidRPr="00125512">
              <w:rPr>
                <w:bCs/>
                <w:noProof/>
                <w:sz w:val="16"/>
                <w:szCs w:val="16"/>
                <w:lang w:val="en-CA"/>
              </w:rPr>
              <w:fldChar w:fldCharType="begin" w:fldLock="1"/>
            </w:r>
            <w:r w:rsidRPr="00125512">
              <w:rPr>
                <w:bCs/>
                <w:noProof/>
                <w:sz w:val="16"/>
                <w:szCs w:val="16"/>
                <w:lang w:val="en-CA"/>
              </w:rPr>
              <w:instrText xml:space="preserve"> REF _Ref15251190 \h </w:instrText>
            </w:r>
            <w:r w:rsidRPr="00125512">
              <w:rPr>
                <w:bCs/>
                <w:noProof/>
                <w:sz w:val="16"/>
                <w:szCs w:val="16"/>
                <w:lang w:val="en-CA"/>
              </w:rPr>
            </w:r>
            <w:r w:rsidRPr="00125512">
              <w:rPr>
                <w:bCs/>
                <w:noProof/>
                <w:sz w:val="16"/>
                <w:szCs w:val="16"/>
                <w:lang w:val="en-CA"/>
              </w:rPr>
              <w:fldChar w:fldCharType="separate"/>
            </w:r>
            <w:r w:rsidR="007032F8" w:rsidRPr="00125512">
              <w:rPr>
                <w:noProof/>
                <w:lang w:val="en-CA"/>
              </w:rPr>
              <w:t>Table </w:t>
            </w:r>
            <w:r w:rsidR="007032F8">
              <w:rPr>
                <w:noProof/>
                <w:lang w:val="en-CA"/>
              </w:rPr>
              <w:t>119</w:t>
            </w:r>
            <w:r w:rsidRPr="00125512">
              <w:rPr>
                <w:bCs/>
                <w:noProof/>
                <w:sz w:val="16"/>
                <w:szCs w:val="16"/>
                <w:lang w:val="en-CA"/>
              </w:rPr>
              <w:fldChar w:fldCharType="end"/>
            </w:r>
          </w:p>
        </w:tc>
        <w:tc>
          <w:tcPr>
            <w:tcW w:w="1187" w:type="dxa"/>
            <w:vAlign w:val="center"/>
          </w:tcPr>
          <w:p w14:paraId="2C82B90D" w14:textId="073A070E"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0..22</w:t>
            </w:r>
          </w:p>
        </w:tc>
        <w:tc>
          <w:tcPr>
            <w:tcW w:w="1537" w:type="dxa"/>
            <w:vAlign w:val="center"/>
          </w:tcPr>
          <w:p w14:paraId="2E01F859" w14:textId="5679610F"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23..45</w:t>
            </w:r>
          </w:p>
        </w:tc>
        <w:tc>
          <w:tcPr>
            <w:tcW w:w="1538" w:type="dxa"/>
            <w:gridSpan w:val="2"/>
            <w:vAlign w:val="center"/>
          </w:tcPr>
          <w:p w14:paraId="1CA132E5" w14:textId="4CA3AE4B"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46..68</w:t>
            </w:r>
          </w:p>
        </w:tc>
      </w:tr>
      <w:tr w:rsidR="00207523" w:rsidRPr="00F43CC3" w14:paraId="31019C6C" w14:textId="77777777" w:rsidTr="007522C6">
        <w:trPr>
          <w:cantSplit/>
          <w:trHeight w:val="290"/>
          <w:jc w:val="center"/>
        </w:trPr>
        <w:tc>
          <w:tcPr>
            <w:tcW w:w="1635" w:type="dxa"/>
            <w:vMerge/>
          </w:tcPr>
          <w:p w14:paraId="41753A79"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49510AF3" w14:textId="77777777"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last_sig_coeff_y_prefix</w:t>
            </w:r>
          </w:p>
        </w:tc>
        <w:tc>
          <w:tcPr>
            <w:tcW w:w="1008" w:type="dxa"/>
          </w:tcPr>
          <w:p w14:paraId="451DE1B2" w14:textId="5B602E0E" w:rsidR="00207523" w:rsidRPr="00125512" w:rsidRDefault="00207523" w:rsidP="00207523">
            <w:pPr>
              <w:pStyle w:val="TableText"/>
              <w:keepNext/>
              <w:jc w:val="center"/>
              <w:rPr>
                <w:bCs/>
                <w:noProof/>
                <w:sz w:val="16"/>
                <w:szCs w:val="16"/>
                <w:lang w:val="en-CA"/>
              </w:rPr>
            </w:pPr>
            <w:r w:rsidRPr="00125512">
              <w:rPr>
                <w:bCs/>
                <w:noProof/>
                <w:sz w:val="16"/>
                <w:szCs w:val="16"/>
                <w:lang w:val="en-CA"/>
              </w:rPr>
              <w:fldChar w:fldCharType="begin" w:fldLock="1"/>
            </w:r>
            <w:r w:rsidRPr="00125512">
              <w:rPr>
                <w:bCs/>
                <w:noProof/>
                <w:sz w:val="16"/>
                <w:szCs w:val="16"/>
                <w:lang w:val="en-CA"/>
              </w:rPr>
              <w:instrText xml:space="preserve"> REF _Ref15251193 \h </w:instrText>
            </w:r>
            <w:r w:rsidRPr="00125512">
              <w:rPr>
                <w:bCs/>
                <w:noProof/>
                <w:sz w:val="16"/>
                <w:szCs w:val="16"/>
                <w:lang w:val="en-CA"/>
              </w:rPr>
            </w:r>
            <w:r w:rsidRPr="00125512">
              <w:rPr>
                <w:bCs/>
                <w:noProof/>
                <w:sz w:val="16"/>
                <w:szCs w:val="16"/>
                <w:lang w:val="en-CA"/>
              </w:rPr>
              <w:fldChar w:fldCharType="separate"/>
            </w:r>
            <w:r w:rsidR="007032F8" w:rsidRPr="00125512">
              <w:rPr>
                <w:noProof/>
                <w:lang w:val="en-CA"/>
              </w:rPr>
              <w:t>Table </w:t>
            </w:r>
            <w:r w:rsidR="007032F8">
              <w:rPr>
                <w:noProof/>
                <w:lang w:val="en-CA"/>
              </w:rPr>
              <w:t>120</w:t>
            </w:r>
            <w:r w:rsidRPr="00125512">
              <w:rPr>
                <w:bCs/>
                <w:noProof/>
                <w:sz w:val="16"/>
                <w:szCs w:val="16"/>
                <w:lang w:val="en-CA"/>
              </w:rPr>
              <w:fldChar w:fldCharType="end"/>
            </w:r>
          </w:p>
        </w:tc>
        <w:tc>
          <w:tcPr>
            <w:tcW w:w="1187" w:type="dxa"/>
            <w:vAlign w:val="center"/>
          </w:tcPr>
          <w:p w14:paraId="26684634" w14:textId="1A9E3E75"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0..22</w:t>
            </w:r>
          </w:p>
        </w:tc>
        <w:tc>
          <w:tcPr>
            <w:tcW w:w="1537" w:type="dxa"/>
            <w:vAlign w:val="center"/>
          </w:tcPr>
          <w:p w14:paraId="0959F8E2" w14:textId="43CED071"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23..45</w:t>
            </w:r>
          </w:p>
        </w:tc>
        <w:tc>
          <w:tcPr>
            <w:tcW w:w="1538" w:type="dxa"/>
            <w:gridSpan w:val="2"/>
            <w:vAlign w:val="center"/>
          </w:tcPr>
          <w:p w14:paraId="5BADAE39" w14:textId="701F52E5"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46..68</w:t>
            </w:r>
          </w:p>
        </w:tc>
      </w:tr>
      <w:tr w:rsidR="00207523" w:rsidRPr="00F43CC3" w14:paraId="644AF1F7" w14:textId="77777777" w:rsidTr="007522C6">
        <w:trPr>
          <w:cantSplit/>
          <w:trHeight w:val="290"/>
          <w:jc w:val="center"/>
        </w:trPr>
        <w:tc>
          <w:tcPr>
            <w:tcW w:w="1635" w:type="dxa"/>
            <w:vMerge/>
          </w:tcPr>
          <w:p w14:paraId="25DA9B4D"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4E849810" w14:textId="77777777"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coded_sub_block_flag</w:t>
            </w:r>
            <w:r w:rsidRPr="00125512">
              <w:rPr>
                <w:rFonts w:eastAsia="PMingLiU"/>
                <w:noProof/>
                <w:sz w:val="16"/>
                <w:szCs w:val="16"/>
                <w:lang w:val="en-CA" w:eastAsia="zh-TW"/>
              </w:rPr>
              <w:t>[ ][ ]</w:t>
            </w:r>
          </w:p>
        </w:tc>
        <w:tc>
          <w:tcPr>
            <w:tcW w:w="1008" w:type="dxa"/>
          </w:tcPr>
          <w:p w14:paraId="4FCA7567" w14:textId="14D34D93"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fldChar w:fldCharType="begin" w:fldLock="1"/>
            </w:r>
            <w:r w:rsidRPr="00125512">
              <w:rPr>
                <w:noProof/>
                <w:sz w:val="16"/>
                <w:szCs w:val="16"/>
                <w:lang w:val="en-CA" w:eastAsia="ko-KR"/>
              </w:rPr>
              <w:instrText xml:space="preserve"> REF _Ref15251198 \h </w:instrText>
            </w:r>
            <w:r w:rsidRPr="00125512">
              <w:rPr>
                <w:noProof/>
                <w:sz w:val="16"/>
                <w:szCs w:val="16"/>
                <w:lang w:val="en-CA" w:eastAsia="ko-KR"/>
              </w:rPr>
            </w:r>
            <w:r w:rsidRPr="00125512">
              <w:rPr>
                <w:noProof/>
                <w:sz w:val="16"/>
                <w:szCs w:val="16"/>
                <w:lang w:val="en-CA" w:eastAsia="ko-KR"/>
              </w:rPr>
              <w:fldChar w:fldCharType="separate"/>
            </w:r>
            <w:r w:rsidR="007032F8" w:rsidRPr="00125512">
              <w:rPr>
                <w:noProof/>
                <w:lang w:val="en-CA"/>
              </w:rPr>
              <w:t>Table </w:t>
            </w:r>
            <w:r w:rsidR="007032F8">
              <w:rPr>
                <w:noProof/>
                <w:lang w:val="en-CA"/>
              </w:rPr>
              <w:t>121</w:t>
            </w:r>
            <w:r w:rsidRPr="00125512">
              <w:rPr>
                <w:noProof/>
                <w:sz w:val="16"/>
                <w:szCs w:val="16"/>
                <w:lang w:val="en-CA" w:eastAsia="ko-KR"/>
              </w:rPr>
              <w:fldChar w:fldCharType="end"/>
            </w:r>
          </w:p>
        </w:tc>
        <w:tc>
          <w:tcPr>
            <w:tcW w:w="1187" w:type="dxa"/>
            <w:vAlign w:val="center"/>
          </w:tcPr>
          <w:p w14:paraId="2506D739" w14:textId="121D637F" w:rsidR="00207523" w:rsidRPr="00125512" w:rsidRDefault="00207523" w:rsidP="00207523">
            <w:pPr>
              <w:pStyle w:val="TableText"/>
              <w:keepNext/>
              <w:jc w:val="center"/>
              <w:rPr>
                <w:noProof/>
                <w:sz w:val="16"/>
                <w:szCs w:val="16"/>
                <w:lang w:val="en-CA" w:eastAsia="ko-KR"/>
              </w:rPr>
            </w:pPr>
            <w:r w:rsidRPr="00125512">
              <w:rPr>
                <w:iCs/>
                <w:noProof/>
                <w:sz w:val="16"/>
                <w:lang w:val="en-CA"/>
              </w:rPr>
              <w:t>0..</w:t>
            </w:r>
            <w:ins w:id="30" w:author="Abe Kiyofumi (安倍 清史)" w:date="2020-03-06T20:14:00Z">
              <w:r w:rsidR="00550D4B">
                <w:rPr>
                  <w:iCs/>
                  <w:noProof/>
                  <w:sz w:val="16"/>
                  <w:lang w:val="en-CA"/>
                </w:rPr>
                <w:t>6</w:t>
              </w:r>
            </w:ins>
            <w:del w:id="31" w:author="Abe Kiyofumi (安倍 清史)" w:date="2020-03-06T20:14:00Z">
              <w:r w:rsidRPr="00125512" w:rsidDel="00550D4B">
                <w:rPr>
                  <w:iCs/>
                  <w:noProof/>
                  <w:sz w:val="16"/>
                  <w:lang w:val="en-CA"/>
                </w:rPr>
                <w:delText>7</w:delText>
              </w:r>
            </w:del>
          </w:p>
        </w:tc>
        <w:tc>
          <w:tcPr>
            <w:tcW w:w="1537" w:type="dxa"/>
            <w:vAlign w:val="center"/>
          </w:tcPr>
          <w:p w14:paraId="127B6147" w14:textId="263D2F20" w:rsidR="00207523" w:rsidRPr="00125512" w:rsidRDefault="00550D4B" w:rsidP="00207523">
            <w:pPr>
              <w:pStyle w:val="TableText"/>
              <w:keepNext/>
              <w:jc w:val="center"/>
              <w:rPr>
                <w:noProof/>
                <w:sz w:val="16"/>
                <w:szCs w:val="16"/>
                <w:lang w:val="en-CA" w:eastAsia="ko-KR"/>
              </w:rPr>
            </w:pPr>
            <w:ins w:id="32" w:author="Abe Kiyofumi (安倍 清史)" w:date="2020-03-06T20:14:00Z">
              <w:r>
                <w:rPr>
                  <w:iCs/>
                  <w:noProof/>
                  <w:sz w:val="16"/>
                  <w:lang w:val="en-CA"/>
                </w:rPr>
                <w:t>7</w:t>
              </w:r>
            </w:ins>
            <w:del w:id="33" w:author="Abe Kiyofumi (安倍 清史)" w:date="2020-03-06T20:14:00Z">
              <w:r w:rsidR="00207523" w:rsidRPr="00125512" w:rsidDel="00550D4B">
                <w:rPr>
                  <w:iCs/>
                  <w:noProof/>
                  <w:sz w:val="16"/>
                  <w:lang w:val="en-CA"/>
                </w:rPr>
                <w:delText>8</w:delText>
              </w:r>
            </w:del>
            <w:r w:rsidR="00207523" w:rsidRPr="00125512">
              <w:rPr>
                <w:iCs/>
                <w:noProof/>
                <w:sz w:val="16"/>
                <w:lang w:val="en-CA"/>
              </w:rPr>
              <w:t>..</w:t>
            </w:r>
            <w:ins w:id="34" w:author="Abe Kiyofumi (安倍 清史)" w:date="2020-03-06T20:14:00Z">
              <w:r>
                <w:rPr>
                  <w:iCs/>
                  <w:noProof/>
                  <w:sz w:val="16"/>
                  <w:lang w:val="en-CA"/>
                </w:rPr>
                <w:t>13</w:t>
              </w:r>
            </w:ins>
            <w:del w:id="35" w:author="Abe Kiyofumi (安倍 清史)" w:date="2020-03-06T20:14:00Z">
              <w:r w:rsidR="00207523" w:rsidRPr="00125512" w:rsidDel="00550D4B">
                <w:rPr>
                  <w:iCs/>
                  <w:noProof/>
                  <w:sz w:val="16"/>
                  <w:lang w:val="en-CA"/>
                </w:rPr>
                <w:delText>15</w:delText>
              </w:r>
            </w:del>
          </w:p>
        </w:tc>
        <w:tc>
          <w:tcPr>
            <w:tcW w:w="1538" w:type="dxa"/>
            <w:gridSpan w:val="2"/>
            <w:vAlign w:val="center"/>
          </w:tcPr>
          <w:p w14:paraId="224FA3C8" w14:textId="4BB885DA" w:rsidR="00207523" w:rsidRPr="00125512" w:rsidRDefault="00550D4B" w:rsidP="00207523">
            <w:pPr>
              <w:pStyle w:val="TableText"/>
              <w:keepNext/>
              <w:jc w:val="center"/>
              <w:rPr>
                <w:noProof/>
                <w:sz w:val="16"/>
                <w:szCs w:val="16"/>
                <w:lang w:val="en-CA" w:eastAsia="ko-KR"/>
              </w:rPr>
            </w:pPr>
            <w:ins w:id="36" w:author="Abe Kiyofumi (安倍 清史)" w:date="2020-03-06T20:14:00Z">
              <w:r>
                <w:rPr>
                  <w:iCs/>
                  <w:noProof/>
                  <w:sz w:val="16"/>
                  <w:lang w:val="en-CA"/>
                </w:rPr>
                <w:t>14</w:t>
              </w:r>
            </w:ins>
            <w:del w:id="37" w:author="Abe Kiyofumi (安倍 清史)" w:date="2020-03-06T20:14:00Z">
              <w:r w:rsidR="00207523" w:rsidRPr="00125512" w:rsidDel="00550D4B">
                <w:rPr>
                  <w:iCs/>
                  <w:noProof/>
                  <w:sz w:val="16"/>
                  <w:lang w:val="en-CA"/>
                </w:rPr>
                <w:delText>16</w:delText>
              </w:r>
            </w:del>
            <w:r w:rsidR="00207523" w:rsidRPr="00125512">
              <w:rPr>
                <w:iCs/>
                <w:noProof/>
                <w:sz w:val="16"/>
                <w:lang w:val="en-CA"/>
              </w:rPr>
              <w:t>..</w:t>
            </w:r>
            <w:ins w:id="38" w:author="Abe Kiyofumi (安倍 清史)" w:date="2020-03-06T20:14:00Z">
              <w:r>
                <w:rPr>
                  <w:iCs/>
                  <w:noProof/>
                  <w:sz w:val="16"/>
                  <w:lang w:val="en-CA"/>
                </w:rPr>
                <w:t>20</w:t>
              </w:r>
            </w:ins>
            <w:del w:id="39" w:author="Abe Kiyofumi (安倍 清史)" w:date="2020-03-06T20:14:00Z">
              <w:r w:rsidR="00207523" w:rsidRPr="00125512" w:rsidDel="00550D4B">
                <w:rPr>
                  <w:iCs/>
                  <w:noProof/>
                  <w:sz w:val="16"/>
                  <w:lang w:val="en-CA"/>
                </w:rPr>
                <w:delText>23</w:delText>
              </w:r>
            </w:del>
          </w:p>
        </w:tc>
      </w:tr>
      <w:tr w:rsidR="00207523" w:rsidRPr="00F43CC3" w14:paraId="414C0BF8" w14:textId="77777777" w:rsidTr="007522C6">
        <w:trPr>
          <w:cantSplit/>
          <w:trHeight w:val="290"/>
          <w:jc w:val="center"/>
        </w:trPr>
        <w:tc>
          <w:tcPr>
            <w:tcW w:w="1635" w:type="dxa"/>
            <w:vMerge/>
          </w:tcPr>
          <w:p w14:paraId="2A31876B"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4924E2EC" w14:textId="77777777"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sig_coeff_flag</w:t>
            </w:r>
            <w:r w:rsidRPr="00125512">
              <w:rPr>
                <w:rFonts w:eastAsia="PMingLiU"/>
                <w:noProof/>
                <w:sz w:val="16"/>
                <w:szCs w:val="16"/>
                <w:lang w:val="en-CA" w:eastAsia="zh-TW"/>
              </w:rPr>
              <w:t>[ ][ ]</w:t>
            </w:r>
          </w:p>
        </w:tc>
        <w:tc>
          <w:tcPr>
            <w:tcW w:w="1008" w:type="dxa"/>
          </w:tcPr>
          <w:p w14:paraId="2722436A" w14:textId="1789F9C0"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fldChar w:fldCharType="begin" w:fldLock="1"/>
            </w:r>
            <w:r w:rsidRPr="00125512">
              <w:rPr>
                <w:noProof/>
                <w:sz w:val="16"/>
                <w:szCs w:val="16"/>
                <w:lang w:val="en-CA" w:eastAsia="ko-KR"/>
              </w:rPr>
              <w:instrText xml:space="preserve"> REF _Ref15251201 \h </w:instrText>
            </w:r>
            <w:r w:rsidRPr="00125512">
              <w:rPr>
                <w:noProof/>
                <w:sz w:val="16"/>
                <w:szCs w:val="16"/>
                <w:lang w:val="en-CA" w:eastAsia="ko-KR"/>
              </w:rPr>
            </w:r>
            <w:r w:rsidRPr="00125512">
              <w:rPr>
                <w:noProof/>
                <w:sz w:val="16"/>
                <w:szCs w:val="16"/>
                <w:lang w:val="en-CA" w:eastAsia="ko-KR"/>
              </w:rPr>
              <w:fldChar w:fldCharType="separate"/>
            </w:r>
            <w:r w:rsidR="007032F8" w:rsidRPr="00125512">
              <w:rPr>
                <w:noProof/>
                <w:lang w:val="en-CA"/>
              </w:rPr>
              <w:t>Table </w:t>
            </w:r>
            <w:r w:rsidR="007032F8">
              <w:rPr>
                <w:noProof/>
                <w:lang w:val="en-CA"/>
              </w:rPr>
              <w:t>122</w:t>
            </w:r>
            <w:r w:rsidRPr="00125512">
              <w:rPr>
                <w:noProof/>
                <w:sz w:val="16"/>
                <w:szCs w:val="16"/>
                <w:lang w:val="en-CA" w:eastAsia="ko-KR"/>
              </w:rPr>
              <w:fldChar w:fldCharType="end"/>
            </w:r>
          </w:p>
        </w:tc>
        <w:tc>
          <w:tcPr>
            <w:tcW w:w="1187" w:type="dxa"/>
            <w:vAlign w:val="center"/>
          </w:tcPr>
          <w:p w14:paraId="6880FE84" w14:textId="356F6AEA"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0..62</w:t>
            </w:r>
          </w:p>
        </w:tc>
        <w:tc>
          <w:tcPr>
            <w:tcW w:w="1537" w:type="dxa"/>
            <w:vAlign w:val="center"/>
          </w:tcPr>
          <w:p w14:paraId="37B0F2F5" w14:textId="60A3B9D1"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63..125</w:t>
            </w:r>
          </w:p>
        </w:tc>
        <w:tc>
          <w:tcPr>
            <w:tcW w:w="1538" w:type="dxa"/>
            <w:gridSpan w:val="2"/>
            <w:vAlign w:val="center"/>
          </w:tcPr>
          <w:p w14:paraId="1A657527" w14:textId="536DA632"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126..188</w:t>
            </w:r>
          </w:p>
        </w:tc>
      </w:tr>
      <w:tr w:rsidR="00207523" w:rsidRPr="00F43CC3" w14:paraId="49070DA2" w14:textId="77777777" w:rsidTr="007522C6">
        <w:trPr>
          <w:cantSplit/>
          <w:jc w:val="center"/>
        </w:trPr>
        <w:tc>
          <w:tcPr>
            <w:tcW w:w="1635" w:type="dxa"/>
            <w:vMerge/>
          </w:tcPr>
          <w:p w14:paraId="1D7408C8"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0781926A" w14:textId="77777777"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par_level_flag</w:t>
            </w:r>
            <w:r w:rsidRPr="00125512">
              <w:rPr>
                <w:rFonts w:eastAsia="PMingLiU"/>
                <w:noProof/>
                <w:sz w:val="16"/>
                <w:szCs w:val="16"/>
                <w:lang w:val="en-CA" w:eastAsia="zh-TW"/>
              </w:rPr>
              <w:t>[ ]</w:t>
            </w:r>
          </w:p>
        </w:tc>
        <w:tc>
          <w:tcPr>
            <w:tcW w:w="1008" w:type="dxa"/>
          </w:tcPr>
          <w:p w14:paraId="10DA9100" w14:textId="6F4BE0C7"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fldChar w:fldCharType="begin" w:fldLock="1"/>
            </w:r>
            <w:r w:rsidRPr="00125512">
              <w:rPr>
                <w:noProof/>
                <w:sz w:val="16"/>
                <w:szCs w:val="16"/>
                <w:lang w:val="en-CA" w:eastAsia="ko-KR"/>
              </w:rPr>
              <w:instrText xml:space="preserve"> REF _Ref15251205 \h </w:instrText>
            </w:r>
            <w:r w:rsidRPr="00125512">
              <w:rPr>
                <w:noProof/>
                <w:sz w:val="16"/>
                <w:szCs w:val="16"/>
                <w:lang w:val="en-CA" w:eastAsia="ko-KR"/>
              </w:rPr>
            </w:r>
            <w:r w:rsidRPr="00125512">
              <w:rPr>
                <w:noProof/>
                <w:sz w:val="16"/>
                <w:szCs w:val="16"/>
                <w:lang w:val="en-CA" w:eastAsia="ko-KR"/>
              </w:rPr>
              <w:fldChar w:fldCharType="separate"/>
            </w:r>
            <w:r w:rsidR="007032F8" w:rsidRPr="00125512">
              <w:rPr>
                <w:noProof/>
                <w:lang w:val="en-CA"/>
              </w:rPr>
              <w:t>Table </w:t>
            </w:r>
            <w:r w:rsidR="007032F8">
              <w:rPr>
                <w:noProof/>
                <w:lang w:val="en-CA"/>
              </w:rPr>
              <w:t>123</w:t>
            </w:r>
            <w:r w:rsidRPr="00125512">
              <w:rPr>
                <w:noProof/>
                <w:sz w:val="16"/>
                <w:szCs w:val="16"/>
                <w:lang w:val="en-CA" w:eastAsia="ko-KR"/>
              </w:rPr>
              <w:fldChar w:fldCharType="end"/>
            </w:r>
          </w:p>
        </w:tc>
        <w:tc>
          <w:tcPr>
            <w:tcW w:w="1187" w:type="dxa"/>
            <w:vAlign w:val="center"/>
          </w:tcPr>
          <w:p w14:paraId="2BF97216" w14:textId="0E0EB13B"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0..32</w:t>
            </w:r>
          </w:p>
        </w:tc>
        <w:tc>
          <w:tcPr>
            <w:tcW w:w="1537" w:type="dxa"/>
            <w:vAlign w:val="center"/>
          </w:tcPr>
          <w:p w14:paraId="1B9A7B9A" w14:textId="33A1FF8E"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33..65</w:t>
            </w:r>
          </w:p>
        </w:tc>
        <w:tc>
          <w:tcPr>
            <w:tcW w:w="1538" w:type="dxa"/>
            <w:gridSpan w:val="2"/>
            <w:vAlign w:val="center"/>
          </w:tcPr>
          <w:p w14:paraId="108492F9" w14:textId="3D619457"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66..98</w:t>
            </w:r>
          </w:p>
        </w:tc>
      </w:tr>
      <w:tr w:rsidR="00207523" w:rsidRPr="00F43CC3" w14:paraId="17125F52" w14:textId="77777777" w:rsidTr="007522C6">
        <w:trPr>
          <w:cantSplit/>
          <w:jc w:val="center"/>
        </w:trPr>
        <w:tc>
          <w:tcPr>
            <w:tcW w:w="1635" w:type="dxa"/>
            <w:vMerge/>
          </w:tcPr>
          <w:p w14:paraId="2EA2DC04"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38DF48F7" w14:textId="57D496FE"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abs_level_gtx_flag</w:t>
            </w:r>
            <w:r w:rsidRPr="00125512">
              <w:rPr>
                <w:rFonts w:eastAsia="PMingLiU"/>
                <w:noProof/>
                <w:sz w:val="16"/>
                <w:szCs w:val="16"/>
                <w:lang w:val="en-CA" w:eastAsia="zh-TW"/>
              </w:rPr>
              <w:t>[ ][ ]</w:t>
            </w:r>
          </w:p>
        </w:tc>
        <w:tc>
          <w:tcPr>
            <w:tcW w:w="1008" w:type="dxa"/>
          </w:tcPr>
          <w:p w14:paraId="68FEF874" w14:textId="0213B25C"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fldChar w:fldCharType="begin" w:fldLock="1"/>
            </w:r>
            <w:r w:rsidRPr="00125512">
              <w:rPr>
                <w:noProof/>
                <w:sz w:val="16"/>
                <w:szCs w:val="16"/>
                <w:lang w:val="en-CA" w:eastAsia="ko-KR"/>
              </w:rPr>
              <w:instrText xml:space="preserve"> REF _Ref15251209 \h </w:instrText>
            </w:r>
            <w:r w:rsidRPr="00125512">
              <w:rPr>
                <w:noProof/>
                <w:sz w:val="16"/>
                <w:szCs w:val="16"/>
                <w:lang w:val="en-CA" w:eastAsia="ko-KR"/>
              </w:rPr>
            </w:r>
            <w:r w:rsidRPr="00125512">
              <w:rPr>
                <w:noProof/>
                <w:sz w:val="16"/>
                <w:szCs w:val="16"/>
                <w:lang w:val="en-CA" w:eastAsia="ko-KR"/>
              </w:rPr>
              <w:fldChar w:fldCharType="separate"/>
            </w:r>
            <w:r w:rsidR="007032F8" w:rsidRPr="00125512">
              <w:rPr>
                <w:noProof/>
                <w:lang w:val="en-CA"/>
              </w:rPr>
              <w:t>Table </w:t>
            </w:r>
            <w:r w:rsidR="007032F8">
              <w:rPr>
                <w:noProof/>
                <w:lang w:val="en-CA"/>
              </w:rPr>
              <w:t>124</w:t>
            </w:r>
            <w:r w:rsidRPr="00125512">
              <w:rPr>
                <w:noProof/>
                <w:sz w:val="16"/>
                <w:szCs w:val="16"/>
                <w:lang w:val="en-CA" w:eastAsia="ko-KR"/>
              </w:rPr>
              <w:fldChar w:fldCharType="end"/>
            </w:r>
          </w:p>
        </w:tc>
        <w:tc>
          <w:tcPr>
            <w:tcW w:w="1187" w:type="dxa"/>
            <w:vAlign w:val="center"/>
          </w:tcPr>
          <w:p w14:paraId="188E7A58" w14:textId="56AAB8AD"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t>0..</w:t>
            </w:r>
            <w:ins w:id="40" w:author="Abe Kiyofumi (安倍 清史)" w:date="2020-03-06T20:15:00Z">
              <w:r w:rsidR="00550D4B">
                <w:rPr>
                  <w:noProof/>
                  <w:sz w:val="16"/>
                  <w:szCs w:val="16"/>
                  <w:lang w:val="en-CA" w:eastAsia="ko-KR"/>
                </w:rPr>
                <w:t>71</w:t>
              </w:r>
            </w:ins>
            <w:del w:id="41" w:author="Abe Kiyofumi (安倍 清史)" w:date="2020-03-06T20:15:00Z">
              <w:r w:rsidRPr="00125512" w:rsidDel="00550D4B">
                <w:rPr>
                  <w:noProof/>
                  <w:sz w:val="16"/>
                  <w:szCs w:val="16"/>
                  <w:lang w:val="en-CA" w:eastAsia="ko-KR"/>
                </w:rPr>
                <w:delText>73</w:delText>
              </w:r>
            </w:del>
          </w:p>
        </w:tc>
        <w:tc>
          <w:tcPr>
            <w:tcW w:w="1537" w:type="dxa"/>
            <w:vAlign w:val="center"/>
          </w:tcPr>
          <w:p w14:paraId="2CF853A4" w14:textId="7E648758" w:rsidR="00207523" w:rsidRPr="00125512" w:rsidRDefault="00550D4B" w:rsidP="00207523">
            <w:pPr>
              <w:pStyle w:val="TableText"/>
              <w:keepNext/>
              <w:jc w:val="center"/>
              <w:rPr>
                <w:noProof/>
                <w:sz w:val="16"/>
                <w:szCs w:val="16"/>
                <w:lang w:val="en-CA" w:eastAsia="ko-KR"/>
              </w:rPr>
            </w:pPr>
            <w:ins w:id="42" w:author="Abe Kiyofumi (安倍 清史)" w:date="2020-03-06T20:15:00Z">
              <w:r>
                <w:rPr>
                  <w:noProof/>
                  <w:sz w:val="16"/>
                  <w:szCs w:val="16"/>
                  <w:lang w:val="en-CA" w:eastAsia="ko-KR"/>
                </w:rPr>
                <w:t>72</w:t>
              </w:r>
            </w:ins>
            <w:del w:id="43" w:author="Abe Kiyofumi (安倍 清史)" w:date="2020-03-06T20:15:00Z">
              <w:r w:rsidR="00207523" w:rsidRPr="00125512" w:rsidDel="00550D4B">
                <w:rPr>
                  <w:noProof/>
                  <w:sz w:val="16"/>
                  <w:szCs w:val="16"/>
                  <w:lang w:val="en-CA" w:eastAsia="ko-KR"/>
                </w:rPr>
                <w:delText>74</w:delText>
              </w:r>
            </w:del>
            <w:r w:rsidR="00207523" w:rsidRPr="00125512">
              <w:rPr>
                <w:noProof/>
                <w:sz w:val="16"/>
                <w:szCs w:val="16"/>
                <w:lang w:val="en-CA" w:eastAsia="ko-KR"/>
              </w:rPr>
              <w:t>..</w:t>
            </w:r>
            <w:ins w:id="44" w:author="Abe Kiyofumi (安倍 清史)" w:date="2020-03-06T20:15:00Z">
              <w:r>
                <w:rPr>
                  <w:noProof/>
                  <w:sz w:val="16"/>
                  <w:szCs w:val="16"/>
                  <w:lang w:val="en-CA" w:eastAsia="ko-KR"/>
                </w:rPr>
                <w:t>143</w:t>
              </w:r>
            </w:ins>
            <w:del w:id="45" w:author="Abe Kiyofumi (安倍 清史)" w:date="2020-03-06T20:15:00Z">
              <w:r w:rsidR="00207523" w:rsidRPr="00125512" w:rsidDel="00550D4B">
                <w:rPr>
                  <w:noProof/>
                  <w:sz w:val="16"/>
                  <w:szCs w:val="16"/>
                  <w:lang w:val="en-CA" w:eastAsia="ko-KR"/>
                </w:rPr>
                <w:delText>147</w:delText>
              </w:r>
            </w:del>
          </w:p>
        </w:tc>
        <w:tc>
          <w:tcPr>
            <w:tcW w:w="1538" w:type="dxa"/>
            <w:gridSpan w:val="2"/>
            <w:vAlign w:val="center"/>
          </w:tcPr>
          <w:p w14:paraId="4DAD93F8" w14:textId="3509D44D" w:rsidR="00207523" w:rsidRPr="00125512" w:rsidRDefault="00550D4B" w:rsidP="00207523">
            <w:pPr>
              <w:pStyle w:val="TableText"/>
              <w:keepNext/>
              <w:jc w:val="center"/>
              <w:rPr>
                <w:noProof/>
                <w:sz w:val="16"/>
                <w:szCs w:val="16"/>
                <w:lang w:val="en-CA" w:eastAsia="ko-KR"/>
              </w:rPr>
            </w:pPr>
            <w:ins w:id="46" w:author="Abe Kiyofumi (安倍 清史)" w:date="2020-03-06T20:15:00Z">
              <w:r>
                <w:rPr>
                  <w:noProof/>
                  <w:sz w:val="16"/>
                  <w:szCs w:val="16"/>
                  <w:lang w:val="en-CA" w:eastAsia="ko-KR"/>
                </w:rPr>
                <w:t>144</w:t>
              </w:r>
            </w:ins>
            <w:del w:id="47" w:author="Abe Kiyofumi (安倍 清史)" w:date="2020-03-06T20:15:00Z">
              <w:r w:rsidR="00207523" w:rsidRPr="00125512" w:rsidDel="00550D4B">
                <w:rPr>
                  <w:noProof/>
                  <w:sz w:val="16"/>
                  <w:szCs w:val="16"/>
                  <w:lang w:val="en-CA" w:eastAsia="ko-KR"/>
                </w:rPr>
                <w:delText>148</w:delText>
              </w:r>
            </w:del>
            <w:r w:rsidR="00207523" w:rsidRPr="00125512">
              <w:rPr>
                <w:noProof/>
                <w:sz w:val="16"/>
                <w:szCs w:val="16"/>
                <w:lang w:val="en-CA" w:eastAsia="ko-KR"/>
              </w:rPr>
              <w:t>..</w:t>
            </w:r>
            <w:ins w:id="48" w:author="Abe Kiyofumi (安倍 清史)" w:date="2020-03-06T20:16:00Z">
              <w:r>
                <w:rPr>
                  <w:noProof/>
                  <w:sz w:val="16"/>
                  <w:szCs w:val="16"/>
                  <w:lang w:val="en-CA" w:eastAsia="ko-KR"/>
                </w:rPr>
                <w:t>215</w:t>
              </w:r>
            </w:ins>
            <w:del w:id="49" w:author="Abe Kiyofumi (安倍 清史)" w:date="2020-03-06T20:16:00Z">
              <w:r w:rsidR="00207523" w:rsidRPr="00125512" w:rsidDel="00550D4B">
                <w:rPr>
                  <w:noProof/>
                  <w:sz w:val="16"/>
                  <w:szCs w:val="16"/>
                  <w:lang w:val="en-CA" w:eastAsia="ko-KR"/>
                </w:rPr>
                <w:delText>220</w:delText>
              </w:r>
            </w:del>
          </w:p>
        </w:tc>
      </w:tr>
      <w:tr w:rsidR="00207523" w:rsidRPr="00F43CC3" w14:paraId="6A4E4BF4" w14:textId="77777777" w:rsidTr="002F73AA">
        <w:trPr>
          <w:cantSplit/>
          <w:jc w:val="center"/>
        </w:trPr>
        <w:tc>
          <w:tcPr>
            <w:tcW w:w="1635" w:type="dxa"/>
            <w:vMerge/>
          </w:tcPr>
          <w:p w14:paraId="677F39DA" w14:textId="77777777" w:rsidR="00207523" w:rsidRPr="00125512" w:rsidRDefault="00207523" w:rsidP="00207523">
            <w:pPr>
              <w:pStyle w:val="TableText"/>
              <w:keepNext/>
              <w:jc w:val="left"/>
              <w:rPr>
                <w:noProof/>
                <w:sz w:val="16"/>
                <w:szCs w:val="16"/>
                <w:lang w:val="en-CA" w:eastAsia="ko-KR"/>
              </w:rPr>
            </w:pPr>
          </w:p>
        </w:tc>
        <w:tc>
          <w:tcPr>
            <w:tcW w:w="2955" w:type="dxa"/>
            <w:vAlign w:val="center"/>
          </w:tcPr>
          <w:p w14:paraId="16DB4EA5" w14:textId="3F74E241" w:rsidR="00207523" w:rsidRPr="00125512" w:rsidRDefault="00207523" w:rsidP="00207523">
            <w:pPr>
              <w:pStyle w:val="TableText"/>
              <w:keepNext/>
              <w:jc w:val="left"/>
              <w:rPr>
                <w:noProof/>
                <w:sz w:val="16"/>
                <w:szCs w:val="16"/>
                <w:lang w:val="en-CA" w:eastAsia="ko-KR"/>
              </w:rPr>
            </w:pPr>
            <w:r w:rsidRPr="00125512">
              <w:rPr>
                <w:noProof/>
                <w:sz w:val="16"/>
                <w:szCs w:val="16"/>
                <w:lang w:val="en-CA" w:eastAsia="ko-KR"/>
              </w:rPr>
              <w:t>coeff_sign_flag[ ]</w:t>
            </w:r>
          </w:p>
        </w:tc>
        <w:tc>
          <w:tcPr>
            <w:tcW w:w="1008" w:type="dxa"/>
          </w:tcPr>
          <w:p w14:paraId="7664C4D6" w14:textId="40E69D3E" w:rsidR="00207523" w:rsidRPr="00125512" w:rsidRDefault="00207523" w:rsidP="00207523">
            <w:pPr>
              <w:pStyle w:val="TableText"/>
              <w:keepNext/>
              <w:jc w:val="center"/>
              <w:rPr>
                <w:noProof/>
                <w:sz w:val="16"/>
                <w:szCs w:val="16"/>
                <w:lang w:val="en-CA" w:eastAsia="ko-KR"/>
              </w:rPr>
            </w:pPr>
            <w:r w:rsidRPr="00125512">
              <w:rPr>
                <w:noProof/>
                <w:sz w:val="16"/>
                <w:szCs w:val="16"/>
                <w:lang w:val="en-CA" w:eastAsia="ko-KR"/>
              </w:rPr>
              <w:fldChar w:fldCharType="begin" w:fldLock="1"/>
            </w:r>
            <w:r w:rsidRPr="00125512">
              <w:rPr>
                <w:noProof/>
                <w:sz w:val="16"/>
                <w:szCs w:val="16"/>
                <w:lang w:val="en-CA" w:eastAsia="ko-KR"/>
              </w:rPr>
              <w:instrText xml:space="preserve"> REF _Ref15251212 \h </w:instrText>
            </w:r>
            <w:r w:rsidRPr="00125512">
              <w:rPr>
                <w:noProof/>
                <w:sz w:val="16"/>
                <w:szCs w:val="16"/>
                <w:lang w:val="en-CA" w:eastAsia="ko-KR"/>
              </w:rPr>
            </w:r>
            <w:r w:rsidRPr="00125512">
              <w:rPr>
                <w:noProof/>
                <w:sz w:val="16"/>
                <w:szCs w:val="16"/>
                <w:lang w:val="en-CA" w:eastAsia="ko-KR"/>
              </w:rPr>
              <w:fldChar w:fldCharType="separate"/>
            </w:r>
            <w:r w:rsidR="007032F8" w:rsidRPr="00125512">
              <w:rPr>
                <w:noProof/>
                <w:lang w:val="en-CA"/>
              </w:rPr>
              <w:t>Table </w:t>
            </w:r>
            <w:r w:rsidR="007032F8">
              <w:rPr>
                <w:noProof/>
                <w:lang w:val="en-CA"/>
              </w:rPr>
              <w:t>125</w:t>
            </w:r>
            <w:r w:rsidRPr="00125512">
              <w:rPr>
                <w:noProof/>
                <w:sz w:val="16"/>
                <w:szCs w:val="16"/>
                <w:lang w:val="en-CA" w:eastAsia="ko-KR"/>
              </w:rPr>
              <w:fldChar w:fldCharType="end"/>
            </w:r>
          </w:p>
        </w:tc>
        <w:tc>
          <w:tcPr>
            <w:tcW w:w="1187" w:type="dxa"/>
            <w:vAlign w:val="center"/>
          </w:tcPr>
          <w:p w14:paraId="12E04F17" w14:textId="346FABA5" w:rsidR="00207523" w:rsidRPr="00125512" w:rsidRDefault="00207523" w:rsidP="00207523">
            <w:pPr>
              <w:pStyle w:val="TableText"/>
              <w:keepNext/>
              <w:jc w:val="center"/>
              <w:rPr>
                <w:noProof/>
                <w:sz w:val="16"/>
                <w:szCs w:val="16"/>
                <w:lang w:val="en-CA" w:eastAsia="ko-KR"/>
              </w:rPr>
            </w:pPr>
            <w:r w:rsidRPr="00125512">
              <w:rPr>
                <w:noProof/>
                <w:sz w:val="16"/>
                <w:szCs w:val="16"/>
                <w:lang w:val="en-CA"/>
              </w:rPr>
              <w:t>0..5</w:t>
            </w:r>
          </w:p>
        </w:tc>
        <w:tc>
          <w:tcPr>
            <w:tcW w:w="1537" w:type="dxa"/>
            <w:vAlign w:val="center"/>
          </w:tcPr>
          <w:p w14:paraId="4246D6E2" w14:textId="3B18B687"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6..11</w:t>
            </w:r>
          </w:p>
        </w:tc>
        <w:tc>
          <w:tcPr>
            <w:tcW w:w="1538" w:type="dxa"/>
            <w:gridSpan w:val="2"/>
            <w:vAlign w:val="center"/>
          </w:tcPr>
          <w:p w14:paraId="32AE786A" w14:textId="3E1F2DDD" w:rsidR="00207523" w:rsidRPr="00125512" w:rsidRDefault="00207523" w:rsidP="00207523">
            <w:pPr>
              <w:pStyle w:val="TableText"/>
              <w:keepNext/>
              <w:jc w:val="center"/>
              <w:rPr>
                <w:noProof/>
                <w:sz w:val="16"/>
                <w:szCs w:val="16"/>
                <w:lang w:val="en-CA" w:eastAsia="ko-KR"/>
              </w:rPr>
            </w:pPr>
            <w:r w:rsidRPr="00125512">
              <w:rPr>
                <w:bCs/>
                <w:noProof/>
                <w:sz w:val="16"/>
                <w:szCs w:val="16"/>
                <w:lang w:val="en-CA"/>
              </w:rPr>
              <w:t>12..17</w:t>
            </w:r>
          </w:p>
        </w:tc>
      </w:tr>
    </w:tbl>
    <w:p w14:paraId="1D5725EF" w14:textId="77777777" w:rsidR="006D5F7D" w:rsidRPr="00125512" w:rsidRDefault="006D5F7D" w:rsidP="006D5F7D">
      <w:pPr>
        <w:pStyle w:val="ac"/>
        <w:rPr>
          <w:noProof/>
          <w:lang w:val="en-CA"/>
        </w:rPr>
      </w:pPr>
      <w:bookmarkStart w:id="50" w:name="_GoBack"/>
      <w:bookmarkEnd w:id="27"/>
      <w:bookmarkEnd w:id="28"/>
      <w:bookmarkEnd w:id="29"/>
      <w:bookmarkEnd w:id="50"/>
    </w:p>
    <w:p w14:paraId="33570E2D" w14:textId="65DBD729" w:rsidR="006D5F7D" w:rsidRPr="00125512" w:rsidRDefault="006D5F7D" w:rsidP="006D5F7D">
      <w:pPr>
        <w:pStyle w:val="afe"/>
        <w:rPr>
          <w:noProof/>
          <w:lang w:val="en-CA"/>
        </w:rPr>
      </w:pPr>
      <w:bookmarkStart w:id="51" w:name="_Ref15251198"/>
      <w:r w:rsidRPr="00125512">
        <w:rPr>
          <w:noProof/>
          <w:lang w:val="en-CA"/>
        </w:rPr>
        <w:lastRenderedPageBreak/>
        <w:t>Table </w:t>
      </w:r>
      <w:r w:rsidR="00E24B9F" w:rsidRPr="00125512">
        <w:rPr>
          <w:noProof/>
          <w:lang w:val="en-CA"/>
        </w:rPr>
        <w:fldChar w:fldCharType="begin" w:fldLock="1"/>
      </w:r>
      <w:r w:rsidR="00E24B9F" w:rsidRPr="00125512">
        <w:rPr>
          <w:noProof/>
          <w:lang w:val="en-CA"/>
        </w:rPr>
        <w:instrText xml:space="preserve"> SEQ Table \* ARABIC </w:instrText>
      </w:r>
      <w:r w:rsidR="00E24B9F" w:rsidRPr="00125512">
        <w:rPr>
          <w:noProof/>
          <w:lang w:val="en-CA"/>
        </w:rPr>
        <w:fldChar w:fldCharType="separate"/>
      </w:r>
      <w:r w:rsidR="007032F8">
        <w:rPr>
          <w:noProof/>
          <w:lang w:val="en-CA"/>
        </w:rPr>
        <w:t>121</w:t>
      </w:r>
      <w:r w:rsidR="00E24B9F" w:rsidRPr="00125512">
        <w:rPr>
          <w:noProof/>
          <w:lang w:val="en-CA"/>
        </w:rPr>
        <w:fldChar w:fldCharType="end"/>
      </w:r>
      <w:bookmarkEnd w:id="51"/>
      <w:r w:rsidRPr="00125512">
        <w:rPr>
          <w:rFonts w:eastAsia="PMingLiU"/>
          <w:noProof/>
          <w:lang w:val="en-CA" w:eastAsia="zh-TW"/>
        </w:rPr>
        <w:t xml:space="preserve"> </w:t>
      </w:r>
      <w:r w:rsidRPr="00125512">
        <w:rPr>
          <w:noProof/>
          <w:lang w:val="en-CA"/>
        </w:rPr>
        <w:t xml:space="preserve">– Specification of initValue and shiftIdx for ctxInc of </w:t>
      </w:r>
      <w:r w:rsidRPr="00125512">
        <w:rPr>
          <w:rFonts w:eastAsia="PMingLiU"/>
          <w:noProof/>
          <w:lang w:val="en-CA" w:eastAsia="zh-TW"/>
        </w:rPr>
        <w:t>coded_sub_block_flag</w:t>
      </w:r>
    </w:p>
    <w:tbl>
      <w:tblPr>
        <w:tblW w:w="9495" w:type="dxa"/>
        <w:jc w:val="center"/>
        <w:tblLayout w:type="fixed"/>
        <w:tblLook w:val="04A0" w:firstRow="1" w:lastRow="0" w:firstColumn="1" w:lastColumn="0" w:noHBand="0" w:noVBand="1"/>
      </w:tblPr>
      <w:tblGrid>
        <w:gridCol w:w="1110"/>
        <w:gridCol w:w="517"/>
        <w:gridCol w:w="517"/>
        <w:gridCol w:w="517"/>
        <w:gridCol w:w="516"/>
        <w:gridCol w:w="536"/>
        <w:gridCol w:w="516"/>
        <w:gridCol w:w="516"/>
        <w:gridCol w:w="516"/>
        <w:gridCol w:w="516"/>
        <w:gridCol w:w="516"/>
        <w:gridCol w:w="554"/>
        <w:gridCol w:w="516"/>
        <w:gridCol w:w="516"/>
        <w:gridCol w:w="516"/>
        <w:gridCol w:w="595"/>
        <w:gridCol w:w="505"/>
      </w:tblGrid>
      <w:tr w:rsidR="006D5F7D" w:rsidRPr="00F43CC3" w14:paraId="57F3316C" w14:textId="77777777" w:rsidTr="00627189">
        <w:trPr>
          <w:cantSplit/>
          <w:trHeight w:hRule="exact" w:val="397"/>
          <w:jc w:val="center"/>
        </w:trPr>
        <w:tc>
          <w:tcPr>
            <w:tcW w:w="1110" w:type="dxa"/>
            <w:vMerge w:val="restart"/>
            <w:tcBorders>
              <w:top w:val="single" w:sz="4" w:space="0" w:color="000000"/>
              <w:left w:val="single" w:sz="4" w:space="0" w:color="000000"/>
              <w:bottom w:val="single" w:sz="4" w:space="0" w:color="000000"/>
              <w:right w:val="nil"/>
            </w:tcBorders>
            <w:vAlign w:val="center"/>
          </w:tcPr>
          <w:p w14:paraId="2DC7B1B6"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Initialization variable</w:t>
            </w:r>
          </w:p>
        </w:tc>
        <w:tc>
          <w:tcPr>
            <w:tcW w:w="8385" w:type="dxa"/>
            <w:gridSpan w:val="16"/>
            <w:tcBorders>
              <w:top w:val="single" w:sz="4" w:space="0" w:color="000000"/>
              <w:left w:val="single" w:sz="4" w:space="0" w:color="000000"/>
              <w:bottom w:val="single" w:sz="4" w:space="0" w:color="000000"/>
              <w:right w:val="single" w:sz="4" w:space="0" w:color="000000"/>
            </w:tcBorders>
            <w:vAlign w:val="center"/>
          </w:tcPr>
          <w:p w14:paraId="60F95308"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8"/>
                <w:lang w:val="en-CA" w:eastAsia="ar-SA"/>
              </w:rPr>
              <w:t>ctxIdx of coded_sub_block_flag</w:t>
            </w:r>
          </w:p>
        </w:tc>
      </w:tr>
      <w:tr w:rsidR="006D5F7D" w:rsidRPr="00F43CC3" w14:paraId="1E94A00A" w14:textId="77777777" w:rsidTr="00627189">
        <w:trPr>
          <w:cantSplit/>
          <w:trHeight w:hRule="exact" w:val="284"/>
          <w:jc w:val="center"/>
        </w:trPr>
        <w:tc>
          <w:tcPr>
            <w:tcW w:w="1110" w:type="dxa"/>
            <w:vMerge/>
            <w:tcBorders>
              <w:top w:val="single" w:sz="4" w:space="0" w:color="000000"/>
              <w:left w:val="single" w:sz="4" w:space="0" w:color="000000"/>
              <w:bottom w:val="single" w:sz="4" w:space="0" w:color="000000"/>
              <w:right w:val="nil"/>
            </w:tcBorders>
            <w:vAlign w:val="center"/>
          </w:tcPr>
          <w:p w14:paraId="27BBDC12" w14:textId="77777777" w:rsidR="006D5F7D" w:rsidRPr="008E6DA5" w:rsidRDefault="006D5F7D" w:rsidP="00627189">
            <w:pPr>
              <w:keepNext/>
              <w:overflowPunct/>
              <w:autoSpaceDE/>
              <w:autoSpaceDN/>
              <w:adjustRightInd/>
              <w:spacing w:before="0"/>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6CF65E3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289C00C"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9995245"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9F5E699"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3</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799C6AFF"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0C1BCA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36F7B55"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6DB40D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453A96D"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8977B99"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9</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266D793C"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0D0AA18"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01A3681"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8A9E042"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13</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680D254E"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14</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B5D1FA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15</w:t>
            </w:r>
          </w:p>
        </w:tc>
      </w:tr>
      <w:tr w:rsidR="006D5F7D" w:rsidRPr="00F43CC3" w14:paraId="43417E7A"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46CC6CF5"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B7CDE3A"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0662E22"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B04D11B"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2D6AAF0"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20688086"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4174528"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BC4FD60"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F3930A6"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00C5C58"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53F888B"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165F789"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FD64810"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A97936A"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3FEF7E3"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778AA04"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B1F1A52"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r>
      <w:tr w:rsidR="006D5F7D" w:rsidRPr="00F43CC3" w14:paraId="65E86709"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429DDB1F"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CEC1512"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7F12117"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88F4920"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BF4F4F6"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7F66853D"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B126960"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C61573A"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D5C0D42"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7577DD" w14:textId="77777777"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8843FCA" w14:textId="77777777"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248FEE71" w14:textId="77777777"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0BB3885"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9742D7E" w14:textId="77777777"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902192F" w14:textId="77777777"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508CF4D1" w14:textId="77777777"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4A98E079" w14:textId="77777777"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r>
      <w:tr w:rsidR="006D5F7D" w:rsidRPr="00F43CC3" w14:paraId="1EEF7F2F"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FC59F62"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7B8047A4"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16</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3496501"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17</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1B485BF"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57BB492"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19</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25CB411F"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18E1450" w14:textId="12DD7F69"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del w:id="52" w:author="Abe Kiyofumi (安倍 清史)" w:date="2020-03-06T20:18:00Z">
              <w:r w:rsidRPr="008E6DA5" w:rsidDel="00B17F31">
                <w:rPr>
                  <w:b/>
                  <w:noProof/>
                  <w:sz w:val="16"/>
                  <w:szCs w:val="16"/>
                  <w:lang w:val="en-CA" w:eastAsia="ar-SA"/>
                </w:rPr>
                <w:delText>21</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42ADF091" w14:textId="61DDBE61"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del w:id="53" w:author="Abe Kiyofumi (安倍 清史)" w:date="2020-03-06T20:18:00Z">
              <w:r w:rsidRPr="008E6DA5" w:rsidDel="00B17F31">
                <w:rPr>
                  <w:b/>
                  <w:noProof/>
                  <w:sz w:val="16"/>
                  <w:szCs w:val="16"/>
                  <w:lang w:val="en-CA" w:eastAsia="ar-SA"/>
                </w:rPr>
                <w:delText>22</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25F2CAA9" w14:textId="1E2DE603"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del w:id="54" w:author="Abe Kiyofumi (安倍 清史)" w:date="2020-03-06T20:18:00Z">
              <w:r w:rsidRPr="008E6DA5" w:rsidDel="00B17F31">
                <w:rPr>
                  <w:b/>
                  <w:noProof/>
                  <w:sz w:val="16"/>
                  <w:szCs w:val="16"/>
                  <w:lang w:val="en-CA" w:eastAsia="ar-SA"/>
                </w:rPr>
                <w:delText>23</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6E558E7B" w14:textId="40C9F0F6"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del w:id="55" w:author="Abe Kiyofumi (安倍 清史)" w:date="2020-03-06T20:18:00Z">
              <w:r w:rsidRPr="008E6DA5" w:rsidDel="00B17F31">
                <w:rPr>
                  <w:b/>
                  <w:noProof/>
                  <w:sz w:val="16"/>
                  <w:szCs w:val="16"/>
                  <w:lang w:val="en-CA" w:eastAsia="ar-SA"/>
                </w:rPr>
                <w:delText>24</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634803C3" w14:textId="00686A7D"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del w:id="56" w:author="Abe Kiyofumi (安倍 清史)" w:date="2020-03-06T20:18:00Z">
              <w:r w:rsidRPr="008E6DA5" w:rsidDel="00B17F31">
                <w:rPr>
                  <w:b/>
                  <w:noProof/>
                  <w:sz w:val="16"/>
                  <w:szCs w:val="16"/>
                  <w:lang w:val="en-CA" w:eastAsia="ar-SA"/>
                </w:rPr>
                <w:delText>25</w:delText>
              </w:r>
            </w:del>
          </w:p>
        </w:tc>
        <w:tc>
          <w:tcPr>
            <w:tcW w:w="554" w:type="dxa"/>
            <w:tcBorders>
              <w:top w:val="single" w:sz="4" w:space="0" w:color="000000"/>
              <w:left w:val="single" w:sz="4" w:space="0" w:color="000000"/>
              <w:bottom w:val="single" w:sz="4" w:space="0" w:color="000000"/>
              <w:right w:val="nil"/>
            </w:tcBorders>
            <w:tcMar>
              <w:left w:w="0" w:type="dxa"/>
              <w:right w:w="0" w:type="dxa"/>
            </w:tcMar>
          </w:tcPr>
          <w:p w14:paraId="5CC52C13" w14:textId="488A6599"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del w:id="57" w:author="Abe Kiyofumi (安倍 清史)" w:date="2020-03-06T20:18:00Z">
              <w:r w:rsidRPr="008E6DA5" w:rsidDel="00B17F31">
                <w:rPr>
                  <w:b/>
                  <w:noProof/>
                  <w:sz w:val="16"/>
                  <w:szCs w:val="16"/>
                  <w:lang w:val="en-CA" w:eastAsia="ar-SA"/>
                </w:rPr>
                <w:delText>26</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1338C5BF" w14:textId="6F87D1D9"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del w:id="58" w:author="Abe Kiyofumi (安倍 清史)" w:date="2020-03-06T20:18:00Z">
              <w:r w:rsidRPr="008E6DA5" w:rsidDel="00B17F31">
                <w:rPr>
                  <w:b/>
                  <w:noProof/>
                  <w:sz w:val="16"/>
                  <w:szCs w:val="16"/>
                  <w:lang w:val="en-CA" w:eastAsia="ko-KR"/>
                </w:rPr>
                <w:delText>27</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0406F8FF" w14:textId="21164CAA"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del w:id="59" w:author="Abe Kiyofumi (安倍 清史)" w:date="2020-03-06T20:18:00Z">
              <w:r w:rsidRPr="008E6DA5" w:rsidDel="00B17F31">
                <w:rPr>
                  <w:b/>
                  <w:noProof/>
                  <w:sz w:val="16"/>
                  <w:szCs w:val="16"/>
                  <w:lang w:val="en-CA" w:eastAsia="ko-KR"/>
                </w:rPr>
                <w:delText>28</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1A8B027D" w14:textId="346EFE15"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del w:id="60" w:author="Abe Kiyofumi (安倍 清史)" w:date="2020-03-06T20:18:00Z">
              <w:r w:rsidRPr="008E6DA5" w:rsidDel="00B17F31">
                <w:rPr>
                  <w:b/>
                  <w:noProof/>
                  <w:sz w:val="16"/>
                  <w:szCs w:val="16"/>
                  <w:lang w:val="en-CA" w:eastAsia="ko-KR"/>
                </w:rPr>
                <w:delText>29</w:delText>
              </w:r>
            </w:del>
          </w:p>
        </w:tc>
        <w:tc>
          <w:tcPr>
            <w:tcW w:w="595" w:type="dxa"/>
            <w:tcBorders>
              <w:top w:val="single" w:sz="4" w:space="0" w:color="000000"/>
              <w:left w:val="single" w:sz="4" w:space="0" w:color="000000"/>
              <w:bottom w:val="single" w:sz="4" w:space="0" w:color="000000"/>
              <w:right w:val="nil"/>
            </w:tcBorders>
            <w:tcMar>
              <w:left w:w="0" w:type="dxa"/>
              <w:right w:w="0" w:type="dxa"/>
            </w:tcMar>
          </w:tcPr>
          <w:p w14:paraId="61EB438F" w14:textId="7E2033C5"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del w:id="61" w:author="Abe Kiyofumi (安倍 清史)" w:date="2020-03-06T20:18:00Z">
              <w:r w:rsidRPr="008E6DA5" w:rsidDel="00B17F31">
                <w:rPr>
                  <w:b/>
                  <w:noProof/>
                  <w:sz w:val="16"/>
                  <w:szCs w:val="16"/>
                  <w:lang w:val="en-CA" w:eastAsia="ko-KR"/>
                </w:rPr>
                <w:delText>30</w:delText>
              </w:r>
            </w:del>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198BB019" w14:textId="77CC9294"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del w:id="62" w:author="Abe Kiyofumi (安倍 清史)" w:date="2020-03-06T20:18:00Z">
              <w:r w:rsidRPr="008E6DA5" w:rsidDel="00B17F31">
                <w:rPr>
                  <w:b/>
                  <w:noProof/>
                  <w:sz w:val="16"/>
                  <w:szCs w:val="16"/>
                  <w:lang w:val="en-CA" w:eastAsia="ko-KR"/>
                </w:rPr>
                <w:delText>31</w:delText>
              </w:r>
            </w:del>
          </w:p>
        </w:tc>
      </w:tr>
      <w:tr w:rsidR="006D5F7D" w:rsidRPr="00F43CC3" w14:paraId="42B2600A"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64EEE837"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C4F8463"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1968DD9"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7CCAD67"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2250DA7"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2899338"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2E16CC2" w14:textId="0DE6A0D0"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del w:id="63" w:author="Abe Kiyofumi (安倍 清史)" w:date="2020-03-06T20:18:00Z">
              <w:r w:rsidRPr="008E6DA5" w:rsidDel="00B17F31">
                <w:rPr>
                  <w:noProof/>
                  <w:sz w:val="16"/>
                  <w:szCs w:val="18"/>
                  <w:lang w:val="en-CA"/>
                </w:rPr>
                <w:delText>EP</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4D164F21" w14:textId="143D475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del w:id="64" w:author="Abe Kiyofumi (安倍 清史)" w:date="2020-03-06T20:18:00Z">
              <w:r w:rsidRPr="008E6DA5" w:rsidDel="00B17F31">
                <w:rPr>
                  <w:noProof/>
                  <w:sz w:val="16"/>
                  <w:szCs w:val="18"/>
                  <w:lang w:val="en-CA"/>
                </w:rPr>
                <w:delText>EP</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6BE6911C" w14:textId="006A975C"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del w:id="65" w:author="Abe Kiyofumi (安倍 清史)" w:date="2020-03-06T20:18:00Z">
              <w:r w:rsidRPr="008E6DA5" w:rsidDel="00B17F31">
                <w:rPr>
                  <w:noProof/>
                  <w:sz w:val="16"/>
                  <w:szCs w:val="18"/>
                  <w:lang w:val="en-CA"/>
                </w:rPr>
                <w:delText>EP</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0759BD23"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18B992CD"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54" w:type="dxa"/>
            <w:tcBorders>
              <w:top w:val="single" w:sz="4" w:space="0" w:color="000000"/>
              <w:left w:val="single" w:sz="4" w:space="0" w:color="000000"/>
              <w:bottom w:val="single" w:sz="4" w:space="0" w:color="000000"/>
              <w:right w:val="nil"/>
            </w:tcBorders>
            <w:tcMar>
              <w:left w:w="0" w:type="dxa"/>
              <w:right w:w="0" w:type="dxa"/>
            </w:tcMar>
          </w:tcPr>
          <w:p w14:paraId="224186F6"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46E33F98"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170B74DA"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2D8E7F60"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95" w:type="dxa"/>
            <w:tcBorders>
              <w:top w:val="single" w:sz="4" w:space="0" w:color="000000"/>
              <w:left w:val="single" w:sz="4" w:space="0" w:color="000000"/>
              <w:bottom w:val="single" w:sz="4" w:space="0" w:color="000000"/>
              <w:right w:val="nil"/>
            </w:tcBorders>
            <w:tcMar>
              <w:left w:w="0" w:type="dxa"/>
              <w:right w:w="0" w:type="dxa"/>
            </w:tcMar>
          </w:tcPr>
          <w:p w14:paraId="4EB957D9"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76BEEBB"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r>
      <w:tr w:rsidR="006D5F7D" w:rsidRPr="00F43CC3" w14:paraId="7766E106"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501B2CE2"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D95BE5B" w14:textId="77777777"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4B4843F" w14:textId="77777777"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C4240E7" w14:textId="77777777"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4C0937D" w14:textId="77777777"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4AE71DBE" w14:textId="77777777"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F6CDB1E" w14:textId="3AE52D2E"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del w:id="66" w:author="Abe Kiyofumi (安倍 清史)" w:date="2020-03-06T20:18:00Z">
              <w:r w:rsidRPr="008E6DA5" w:rsidDel="00B17F31">
                <w:rPr>
                  <w:noProof/>
                  <w:sz w:val="16"/>
                  <w:szCs w:val="18"/>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2E1EC040" w14:textId="0B75A26F"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del w:id="67" w:author="Abe Kiyofumi (安倍 清史)" w:date="2020-03-06T20:18:00Z">
              <w:r w:rsidRPr="008E6DA5" w:rsidDel="00B17F31">
                <w:rPr>
                  <w:noProof/>
                  <w:sz w:val="16"/>
                  <w:szCs w:val="18"/>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6CC2337C" w14:textId="63B4001F" w:rsidR="006D5F7D" w:rsidRPr="008E6DA5" w:rsidRDefault="006D5F7D" w:rsidP="00627189">
            <w:pPr>
              <w:keepNext/>
              <w:suppressAutoHyphens/>
              <w:autoSpaceDN/>
              <w:adjustRightInd/>
              <w:snapToGrid w:val="0"/>
              <w:spacing w:before="100" w:after="100" w:line="190" w:lineRule="exact"/>
              <w:jc w:val="center"/>
              <w:rPr>
                <w:noProof/>
                <w:sz w:val="16"/>
                <w:szCs w:val="18"/>
                <w:lang w:val="en-CA"/>
              </w:rPr>
            </w:pPr>
            <w:del w:id="68" w:author="Abe Kiyofumi (安倍 清史)" w:date="2020-03-06T20:18:00Z">
              <w:r w:rsidRPr="008E6DA5" w:rsidDel="00B17F31">
                <w:rPr>
                  <w:noProof/>
                  <w:sz w:val="16"/>
                  <w:szCs w:val="18"/>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713E0CE3"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74814F95"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54" w:type="dxa"/>
            <w:tcBorders>
              <w:top w:val="single" w:sz="4" w:space="0" w:color="000000"/>
              <w:left w:val="single" w:sz="4" w:space="0" w:color="000000"/>
              <w:bottom w:val="single" w:sz="4" w:space="0" w:color="000000"/>
              <w:right w:val="nil"/>
            </w:tcBorders>
            <w:tcMar>
              <w:left w:w="0" w:type="dxa"/>
              <w:right w:w="0" w:type="dxa"/>
            </w:tcMar>
          </w:tcPr>
          <w:p w14:paraId="1FD6EF5B"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13A94303"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5F7C9278"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490BF144"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95" w:type="dxa"/>
            <w:tcBorders>
              <w:top w:val="single" w:sz="4" w:space="0" w:color="000000"/>
              <w:left w:val="single" w:sz="4" w:space="0" w:color="000000"/>
              <w:bottom w:val="single" w:sz="4" w:space="0" w:color="000000"/>
              <w:right w:val="nil"/>
            </w:tcBorders>
            <w:tcMar>
              <w:left w:w="0" w:type="dxa"/>
              <w:right w:w="0" w:type="dxa"/>
            </w:tcMar>
          </w:tcPr>
          <w:p w14:paraId="6A339837"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8636001"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p>
        </w:tc>
      </w:tr>
    </w:tbl>
    <w:p w14:paraId="40D39B24" w14:textId="77777777" w:rsidR="006D5F7D" w:rsidRPr="00125512" w:rsidRDefault="006D5F7D" w:rsidP="006D5F7D">
      <w:pPr>
        <w:pStyle w:val="ac"/>
        <w:rPr>
          <w:noProof/>
          <w:lang w:val="en-CA"/>
        </w:rPr>
      </w:pPr>
    </w:p>
    <w:p w14:paraId="10F38694" w14:textId="2400A5DB" w:rsidR="006D5F7D" w:rsidRPr="00125512" w:rsidRDefault="006D5F7D" w:rsidP="006D5F7D">
      <w:pPr>
        <w:pStyle w:val="afe"/>
        <w:rPr>
          <w:noProof/>
          <w:lang w:val="en-CA"/>
        </w:rPr>
      </w:pPr>
      <w:bookmarkStart w:id="69" w:name="_Ref15251201"/>
      <w:r w:rsidRPr="00125512">
        <w:rPr>
          <w:noProof/>
          <w:lang w:val="en-CA"/>
        </w:rPr>
        <w:t>Table </w:t>
      </w:r>
      <w:r w:rsidR="00E24B9F" w:rsidRPr="00125512">
        <w:rPr>
          <w:noProof/>
          <w:lang w:val="en-CA"/>
        </w:rPr>
        <w:fldChar w:fldCharType="begin" w:fldLock="1"/>
      </w:r>
      <w:r w:rsidR="00E24B9F" w:rsidRPr="00125512">
        <w:rPr>
          <w:noProof/>
          <w:lang w:val="en-CA"/>
        </w:rPr>
        <w:instrText xml:space="preserve"> SEQ Table \* ARABIC </w:instrText>
      </w:r>
      <w:r w:rsidR="00E24B9F" w:rsidRPr="00125512">
        <w:rPr>
          <w:noProof/>
          <w:lang w:val="en-CA"/>
        </w:rPr>
        <w:fldChar w:fldCharType="separate"/>
      </w:r>
      <w:r w:rsidR="007032F8">
        <w:rPr>
          <w:noProof/>
          <w:lang w:val="en-CA"/>
        </w:rPr>
        <w:t>122</w:t>
      </w:r>
      <w:r w:rsidR="00E24B9F" w:rsidRPr="00125512">
        <w:rPr>
          <w:noProof/>
          <w:lang w:val="en-CA"/>
        </w:rPr>
        <w:fldChar w:fldCharType="end"/>
      </w:r>
      <w:bookmarkEnd w:id="69"/>
      <w:r w:rsidRPr="00125512">
        <w:rPr>
          <w:rFonts w:eastAsia="PMingLiU"/>
          <w:noProof/>
          <w:lang w:val="en-CA" w:eastAsia="zh-TW"/>
        </w:rPr>
        <w:t xml:space="preserve"> </w:t>
      </w:r>
      <w:r w:rsidRPr="00125512">
        <w:rPr>
          <w:noProof/>
          <w:lang w:val="en-CA"/>
        </w:rPr>
        <w:t xml:space="preserve">– Specification of initValue and shiftIdx for ctxInc of </w:t>
      </w:r>
      <w:r w:rsidRPr="00125512">
        <w:rPr>
          <w:rFonts w:eastAsia="PMingLiU"/>
          <w:noProof/>
          <w:lang w:val="en-CA" w:eastAsia="zh-TW"/>
        </w:rPr>
        <w:t>sig_coeff_flag</w:t>
      </w:r>
    </w:p>
    <w:tbl>
      <w:tblPr>
        <w:tblW w:w="9495" w:type="dxa"/>
        <w:jc w:val="center"/>
        <w:tblLayout w:type="fixed"/>
        <w:tblLook w:val="04A0" w:firstRow="1" w:lastRow="0" w:firstColumn="1" w:lastColumn="0" w:noHBand="0" w:noVBand="1"/>
      </w:tblPr>
      <w:tblGrid>
        <w:gridCol w:w="1110"/>
        <w:gridCol w:w="517"/>
        <w:gridCol w:w="517"/>
        <w:gridCol w:w="517"/>
        <w:gridCol w:w="516"/>
        <w:gridCol w:w="536"/>
        <w:gridCol w:w="516"/>
        <w:gridCol w:w="516"/>
        <w:gridCol w:w="516"/>
        <w:gridCol w:w="516"/>
        <w:gridCol w:w="516"/>
        <w:gridCol w:w="554"/>
        <w:gridCol w:w="516"/>
        <w:gridCol w:w="516"/>
        <w:gridCol w:w="516"/>
        <w:gridCol w:w="595"/>
        <w:gridCol w:w="505"/>
      </w:tblGrid>
      <w:tr w:rsidR="006D5F7D" w:rsidRPr="00F43CC3" w14:paraId="2B48E552" w14:textId="77777777" w:rsidTr="00627189">
        <w:trPr>
          <w:cantSplit/>
          <w:trHeight w:hRule="exact" w:val="397"/>
          <w:jc w:val="center"/>
        </w:trPr>
        <w:tc>
          <w:tcPr>
            <w:tcW w:w="1110" w:type="dxa"/>
            <w:vMerge w:val="restart"/>
            <w:tcBorders>
              <w:top w:val="single" w:sz="4" w:space="0" w:color="000000"/>
              <w:left w:val="single" w:sz="4" w:space="0" w:color="000000"/>
              <w:bottom w:val="single" w:sz="4" w:space="0" w:color="000000"/>
              <w:right w:val="nil"/>
            </w:tcBorders>
            <w:vAlign w:val="center"/>
          </w:tcPr>
          <w:p w14:paraId="697E8EB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Initialization variable</w:t>
            </w:r>
          </w:p>
        </w:tc>
        <w:tc>
          <w:tcPr>
            <w:tcW w:w="8385" w:type="dxa"/>
            <w:gridSpan w:val="16"/>
            <w:tcBorders>
              <w:top w:val="single" w:sz="4" w:space="0" w:color="000000"/>
              <w:left w:val="single" w:sz="4" w:space="0" w:color="000000"/>
              <w:bottom w:val="single" w:sz="4" w:space="0" w:color="000000"/>
              <w:right w:val="single" w:sz="4" w:space="0" w:color="000000"/>
            </w:tcBorders>
            <w:vAlign w:val="center"/>
          </w:tcPr>
          <w:p w14:paraId="3735F01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8"/>
                <w:lang w:val="en-CA" w:eastAsia="ar-SA"/>
              </w:rPr>
              <w:t>ctxIdx of sig_coeff_flag</w:t>
            </w:r>
          </w:p>
        </w:tc>
      </w:tr>
      <w:tr w:rsidR="006D5F7D" w:rsidRPr="00F43CC3" w14:paraId="5A15781B" w14:textId="77777777" w:rsidTr="00627189">
        <w:trPr>
          <w:cantSplit/>
          <w:trHeight w:hRule="exact" w:val="284"/>
          <w:jc w:val="center"/>
        </w:trPr>
        <w:tc>
          <w:tcPr>
            <w:tcW w:w="1110" w:type="dxa"/>
            <w:vMerge/>
            <w:tcBorders>
              <w:top w:val="single" w:sz="4" w:space="0" w:color="000000"/>
              <w:left w:val="single" w:sz="4" w:space="0" w:color="000000"/>
              <w:bottom w:val="single" w:sz="4" w:space="0" w:color="000000"/>
              <w:right w:val="nil"/>
            </w:tcBorders>
            <w:vAlign w:val="center"/>
          </w:tcPr>
          <w:p w14:paraId="26924665" w14:textId="77777777" w:rsidR="006D5F7D" w:rsidRPr="008E6DA5" w:rsidRDefault="006D5F7D" w:rsidP="00627189">
            <w:pPr>
              <w:keepNext/>
              <w:overflowPunct/>
              <w:autoSpaceDE/>
              <w:autoSpaceDN/>
              <w:adjustRightInd/>
              <w:spacing w:before="0"/>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54A34EBB"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8104510"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3362438"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F185509"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3</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3382E1D5"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1E7E9F"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FEC763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D804816"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D5A7CF6"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378C4B4"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9</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5B1F175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2CF384D"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2AFB7B0"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A26D359"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13</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E86D34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14</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5640B62"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15</w:t>
            </w:r>
          </w:p>
        </w:tc>
      </w:tr>
      <w:tr w:rsidR="006D5F7D" w:rsidRPr="00F43CC3" w14:paraId="452DD80F"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4AD84EB"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FD0EE6F"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D57E19A"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F76C384"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A374803"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15D2899D"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8F5FC70"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FE23B91"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513EC36"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859B8D9"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5151F85"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6666FE1E"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82FA5B5"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6F4DE4D"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B01301A"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679F204C"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EA6EF0E"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r>
      <w:tr w:rsidR="006D5F7D" w:rsidRPr="00F43CC3" w14:paraId="6AB9F228"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AC6877A"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D48067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F2E124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580D7A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ADD3C8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467658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DAFA4A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64C204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17F824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3B513D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4C6EE3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EAE201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911869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0653B3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69D066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510B15A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149792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r>
      <w:tr w:rsidR="006D5F7D" w:rsidRPr="00F43CC3" w14:paraId="0133BFE4"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7A8BE7AE"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644407C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16</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0EB4A04"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17</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D83446E"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FE52D04"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19</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5FCD271"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F21E050"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1A73DCB"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7FA81B1"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04E4130"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52798C5"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25</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B1C783B"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E3D7842"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27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73B2329"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28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2C0DC05"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29</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BC59CE3"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720679E"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31</w:t>
            </w:r>
          </w:p>
        </w:tc>
      </w:tr>
      <w:tr w:rsidR="006D5F7D" w:rsidRPr="00F43CC3" w14:paraId="6FC52905"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395536BD"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521D13F"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D6521FF"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BD611BF"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E73AB9F"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68BC76E"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B6EAA8A"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F915954"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61CEC9E"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EAE420B"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E284EE7"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B67C284"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69E308C"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DB94899"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822D1FA"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0ADE26BC"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780B5A5"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r>
      <w:tr w:rsidR="006D5F7D" w:rsidRPr="00F43CC3" w14:paraId="1D13DCE3"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79C399DA"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FF235E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A0AECE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02F622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4D4BB1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201A748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1F4BBE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4D95F7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2311EB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17355C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0AF69B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477A64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D3334A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078E23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88AF3C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5B7020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8D6374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r>
      <w:tr w:rsidR="006D5F7D" w:rsidRPr="00F43CC3" w14:paraId="494CDBC5"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E0DC37D"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11114FC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32</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02E561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33</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CA89CA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B8F4BC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35</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635BBEB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1B0DBC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8ED5FC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5811FE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5B0BD8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862AB4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41</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3C5152C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6E0840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E3649E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3BCF2D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45</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42BCDB2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46</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622F3D3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47</w:t>
            </w:r>
          </w:p>
        </w:tc>
      </w:tr>
      <w:tr w:rsidR="006D5F7D" w:rsidRPr="00F43CC3" w14:paraId="0DB10C3C"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2497FE84"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60BE1A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0DC730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4357F3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35EA9E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11AA3C2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AD331A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325EE4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132DC4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73887E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EC1632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C06DA0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DE6250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126DD5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B058F1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2F4F72A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15EF057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r>
      <w:tr w:rsidR="006D5F7D" w:rsidRPr="00F43CC3" w14:paraId="76ED0674"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5C2F0C26"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3F1EA0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2AC727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CB07AE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968B05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040BB3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E5AF1C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1F9BC4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4B9B67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39A64B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516F77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D200CB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194676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5509B1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05B6B3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E2C37D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2166919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r>
      <w:tr w:rsidR="006D5F7D" w:rsidRPr="00F43CC3" w14:paraId="76859D54"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7E1D88D9"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4E17DEA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48</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4C55CD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49</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287C2C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D4927B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51</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A863B6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AA1ABA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743A36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8DF751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9AC2D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F30F49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57</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42419D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7FF8CB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1C72DB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13287E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61</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3A944D0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62</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665C1B0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63</w:t>
            </w:r>
          </w:p>
        </w:tc>
      </w:tr>
      <w:tr w:rsidR="006D5F7D" w:rsidRPr="00F43CC3" w14:paraId="4C4BAA4D"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7EF18BC9"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38C89F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196A56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B530E0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C4DADD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6B1394C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940926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D3D651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75BFDD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F2717A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9C3FC2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5EAD0F6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034B4D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10A6E7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83C238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62B74F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C3304C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r>
      <w:tr w:rsidR="006D5F7D" w:rsidRPr="00F43CC3" w14:paraId="28E5EC36"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DD11BA0"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A1D7FD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8BD8C0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AB2DD1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AD8735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4CCD2B4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602A48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E6F99E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A70F7B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ADCAA9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E88F47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4717470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30BE00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99E779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F5F7A4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CE3EBF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4EE100B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r>
      <w:tr w:rsidR="006D5F7D" w:rsidRPr="00F43CC3" w14:paraId="5236D581"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7A3AB23"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7CE9172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64</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52B4C2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65</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91450C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B6AA98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67</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25F6300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09C644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sz w:val="16"/>
                <w:szCs w:val="16"/>
                <w:lang w:val="en-CA"/>
              </w:rPr>
              <w:t>69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AC0412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sz w:val="16"/>
                <w:szCs w:val="16"/>
                <w:lang w:val="en-CA"/>
              </w:rPr>
              <w:t>70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C8F452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sz w:val="16"/>
                <w:szCs w:val="16"/>
                <w:lang w:val="en-CA"/>
              </w:rPr>
              <w:t>71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F5D1C4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sz w:val="16"/>
                <w:szCs w:val="16"/>
                <w:lang w:val="en-CA"/>
              </w:rPr>
              <w:t>72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2117B8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73</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3BC86F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2928FE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BA7EA3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3D0EA2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77</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30B4314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78</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BD3AA3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79</w:t>
            </w:r>
          </w:p>
        </w:tc>
      </w:tr>
      <w:tr w:rsidR="006D5F7D" w:rsidRPr="00F43CC3" w14:paraId="2A5101E5"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CA98C8F"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F82037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9CCE5C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498819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9B0B72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6B6F349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440CA5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49F247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84730F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E2F3D7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556CD9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E1AB46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187F8B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85D2C6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97DD79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2BC4AA1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2BD7C2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r>
      <w:tr w:rsidR="006D5F7D" w:rsidRPr="00F43CC3" w14:paraId="5E3386AD"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0C26F3C"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E31F76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DEC595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F2C7C1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8A1EA4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36A68BA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E484CE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6BBEFF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2F1EF1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66CF6D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D46F25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25CB079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8EDD5C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72F5BE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EE4BB4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37F0716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1E3B262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r>
      <w:tr w:rsidR="006D5F7D" w:rsidRPr="00F43CC3" w14:paraId="6D93228C"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79C272E3"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33BE58B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85E2DD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81</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0113DE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081054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83</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20B5969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15F187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83A5F8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26E9C6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873BCC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B1E7E4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89</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3BDE5A8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C43E1D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33C6F3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08376F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93</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3E77770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94</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81D780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95</w:t>
            </w:r>
          </w:p>
        </w:tc>
      </w:tr>
      <w:tr w:rsidR="006D5F7D" w:rsidRPr="00F43CC3" w14:paraId="00EEA3F6"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40A14BEC"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6EA685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9B18FA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BE0961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1E9DDF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13F4699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28406D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E086F4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4A0ED1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CB3D14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970C01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258766F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685D55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755581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02272F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54A1D93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6017824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1A518A39"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5E14BBA1"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C6EF03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7028CC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7DE9DF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25F862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45AAED3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95C6A9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9731C5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01339D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C9F50F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6F1D55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693557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D4343D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88DBDF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0BD44B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3801B26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425699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2FF67943"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45306C8C"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6DC1076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96</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14604B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97</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630862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98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E964DB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99</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472F77D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100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31616B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172B55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8A28C7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EF2955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B5951C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105</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6CA28BD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2DAB2E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B0F44C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3CE6AD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109</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00E5D78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110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C8A47F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111</w:t>
            </w:r>
          </w:p>
        </w:tc>
      </w:tr>
      <w:tr w:rsidR="006D5F7D" w:rsidRPr="00F43CC3" w14:paraId="0D06C20A"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D96D1BA"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DF8884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28FDFE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48C3D4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317FA1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79E2AD7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8253EA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7E0EB0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AA5300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E30572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8B7DF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656CDCB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C5C9D8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814AC6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C2682C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2C74995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102C42A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627429DE"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574EAF48"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0A7391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A4622B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FAD930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0EE57C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72A9985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F4582B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8B57DB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5A5262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BB5A15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1FBC4D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22BB99D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20A95B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B1F676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ECF8C6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3B4B048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47FA254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0AF2D3C5"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D772223"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7E654F2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112</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F9BC04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113</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52D181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114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E03486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115</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2EFDB43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116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5F88F0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117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B93FDF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118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782172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119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4BF6F7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F23ED7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121</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059C1C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E6BB71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55B2E5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60DA2A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125</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64260C2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126</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22AE11E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127</w:t>
            </w:r>
          </w:p>
        </w:tc>
      </w:tr>
      <w:tr w:rsidR="006D5F7D" w:rsidRPr="00F43CC3" w14:paraId="4F94F3F7"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20B2ED28"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B40E10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305F76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6F0074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154DE4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FDF2FD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03A345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3F728D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BE709F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97617A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2755F9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2BE1177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54E3AD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534720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80705E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207A51D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FA1DC8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0C182E99"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20601FED"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2B58EB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A31684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47A95E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DD4BF0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5B0D3F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BC0B0E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A505A2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79F4CE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5571A3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996261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041412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26EA4A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9B083C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3BB1CB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C4A5D2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4BE4302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1E467FEC"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6C062AD"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6D96381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128</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6F217B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129</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084365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130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B24D12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131</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7E78146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132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FB31C4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55031B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0914C7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12E862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0DD971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137</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FF9BF5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B2E79B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0FF7CB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45FD37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141</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B40606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142</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6FBF705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143</w:t>
            </w:r>
          </w:p>
        </w:tc>
      </w:tr>
      <w:tr w:rsidR="006D5F7D" w:rsidRPr="00F43CC3" w14:paraId="33C38179"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1A63603"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072CA3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EC356A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6DFF58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8DAD9A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3EDC38C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17A053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12755F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D1AB58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4B30E7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43E4F2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56EA0C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01A821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3FE05C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331419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63AE4E4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0FEA31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117E3562"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6E4AC9CF"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62CF5A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5D8A71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38DEEC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70DF33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D38D4F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84F840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D88575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28B357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18EEB1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2DEFCD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F95E81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4F5B87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1B2555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17FE51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62843C9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615E85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20D2A76F"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31D2AECB"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7A88727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128</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F9B4AF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129</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396DCF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130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DA89CC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131</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3893EB2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132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DB0A44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C9B670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0CD321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B078A6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B564AE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137</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884F29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5C315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EDD112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1E7AA0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141</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F72DCD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142</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48EAEB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143</w:t>
            </w:r>
          </w:p>
        </w:tc>
      </w:tr>
      <w:tr w:rsidR="006D5F7D" w:rsidRPr="00F43CC3" w14:paraId="4B76FFC3"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4C6E2344"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84BCEA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F43CC8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70A84E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9986EC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17DF77D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304D32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B26A3B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46478A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D7492B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C2CD18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6E6F864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77F484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903C63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0D74B2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E6BBD1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642CB1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13270998"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2F3EA8B8"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1DB5C4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76F196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C2E84E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FAE18E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64FEB86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AF60B4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C1ABEC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9152C3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C4EDB2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83958F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6B166BE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6370A0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889CCA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97DB98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6744329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E56632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27DEB2BD"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5BA7BCB2"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4CFEE68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160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9DDEE0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161</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20081F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162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886C64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163</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1570B08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164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F31717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165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6DA486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166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1797E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167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72AD9D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168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1F33EE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169</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3BC025A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170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571C22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171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831178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172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E60379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173</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2C4243E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174</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5339B6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175</w:t>
            </w:r>
          </w:p>
        </w:tc>
      </w:tr>
      <w:tr w:rsidR="006D5F7D" w:rsidRPr="00F43CC3" w14:paraId="257458CD"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257BC618"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86B3A7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4AFE15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A63CFB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223AF6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E0C4CF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8F298F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DE4379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7367F1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0B6754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2BD785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59BF465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9FAB7E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26CC34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18D19E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D28280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893B43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540569A0"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7B7F6F42"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2DC3F6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679E33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D0F35D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B911FB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1979B81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D99498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CA7098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F25442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3B46A4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B5E050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0F3B24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00B852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4FFA22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DFB7CC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3EE4E9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848983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5488B7B8"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6EB1F690"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3C4CF18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176</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EDB257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177</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838C9A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178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59DD97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179</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73ACD8D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180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90685F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A4D5B6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4B9152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B6D479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A61590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185</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63A2543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5858B8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F47D50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1C42C7C" w14:textId="14B4A321"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95" w:type="dxa"/>
            <w:tcBorders>
              <w:top w:val="single" w:sz="4" w:space="0" w:color="000000"/>
              <w:left w:val="single" w:sz="4" w:space="0" w:color="000000"/>
              <w:bottom w:val="single" w:sz="4" w:space="0" w:color="000000"/>
              <w:right w:val="nil"/>
            </w:tcBorders>
            <w:tcMar>
              <w:left w:w="0" w:type="dxa"/>
              <w:right w:w="0" w:type="dxa"/>
            </w:tcMar>
          </w:tcPr>
          <w:p w14:paraId="2DEB5AB4" w14:textId="70E2D844"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9037412" w14:textId="498F9A25"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r>
      <w:tr w:rsidR="006D5F7D" w:rsidRPr="00F43CC3" w14:paraId="75AAAB77"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BFCFE3D"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3B22F5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5CE295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115C70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B8217B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8D480B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B5B3C2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6209E0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C5B734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B61FA2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8C68D1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41EE2C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FEDB93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DE7482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CC8AE0F" w14:textId="25195795"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95" w:type="dxa"/>
            <w:tcBorders>
              <w:top w:val="single" w:sz="4" w:space="0" w:color="000000"/>
              <w:left w:val="single" w:sz="4" w:space="0" w:color="000000"/>
              <w:bottom w:val="single" w:sz="4" w:space="0" w:color="000000"/>
              <w:right w:val="nil"/>
            </w:tcBorders>
            <w:tcMar>
              <w:left w:w="0" w:type="dxa"/>
              <w:right w:w="0" w:type="dxa"/>
            </w:tcMar>
          </w:tcPr>
          <w:p w14:paraId="09CA2269" w14:textId="5841B64F"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2A96C906" w14:textId="6BFBE3F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r>
      <w:tr w:rsidR="006D5F7D" w:rsidRPr="00F43CC3" w14:paraId="465E6C75"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2F80EE97"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04DE22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6EA076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B2BB3D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69F462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7521F9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493390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EFF927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DA2BFA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79FADD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3DC8C6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F027AD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D308CB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A93EC5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7DE18CC" w14:textId="396570D1"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95" w:type="dxa"/>
            <w:tcBorders>
              <w:top w:val="single" w:sz="4" w:space="0" w:color="000000"/>
              <w:left w:val="single" w:sz="4" w:space="0" w:color="000000"/>
              <w:bottom w:val="single" w:sz="4" w:space="0" w:color="000000"/>
              <w:right w:val="nil"/>
            </w:tcBorders>
            <w:tcMar>
              <w:left w:w="0" w:type="dxa"/>
              <w:right w:w="0" w:type="dxa"/>
            </w:tcMar>
          </w:tcPr>
          <w:p w14:paraId="2E6A327C" w14:textId="03A5E5F6"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B1F99DC" w14:textId="0E73AE4A"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r>
    </w:tbl>
    <w:p w14:paraId="1EB62C73" w14:textId="77777777" w:rsidR="006D5F7D" w:rsidRPr="00125512" w:rsidRDefault="006D5F7D" w:rsidP="006D5F7D">
      <w:pPr>
        <w:pStyle w:val="ac"/>
        <w:rPr>
          <w:noProof/>
          <w:lang w:val="en-CA"/>
        </w:rPr>
      </w:pPr>
    </w:p>
    <w:p w14:paraId="4DD3FD29" w14:textId="2E5E18DB" w:rsidR="006D5F7D" w:rsidRPr="00125512" w:rsidRDefault="006D5F7D" w:rsidP="006D5F7D">
      <w:pPr>
        <w:pStyle w:val="afe"/>
        <w:rPr>
          <w:noProof/>
          <w:lang w:val="en-CA"/>
        </w:rPr>
      </w:pPr>
      <w:bookmarkStart w:id="70" w:name="_Ref15251205"/>
      <w:r w:rsidRPr="00125512">
        <w:rPr>
          <w:noProof/>
          <w:lang w:val="en-CA"/>
        </w:rPr>
        <w:lastRenderedPageBreak/>
        <w:t>Table </w:t>
      </w:r>
      <w:r w:rsidR="00E24B9F" w:rsidRPr="00125512">
        <w:rPr>
          <w:noProof/>
          <w:lang w:val="en-CA"/>
        </w:rPr>
        <w:fldChar w:fldCharType="begin" w:fldLock="1"/>
      </w:r>
      <w:r w:rsidR="00E24B9F" w:rsidRPr="00125512">
        <w:rPr>
          <w:noProof/>
          <w:lang w:val="en-CA"/>
        </w:rPr>
        <w:instrText xml:space="preserve"> SEQ Table \* ARABIC </w:instrText>
      </w:r>
      <w:r w:rsidR="00E24B9F" w:rsidRPr="00125512">
        <w:rPr>
          <w:noProof/>
          <w:lang w:val="en-CA"/>
        </w:rPr>
        <w:fldChar w:fldCharType="separate"/>
      </w:r>
      <w:r w:rsidR="007032F8">
        <w:rPr>
          <w:noProof/>
          <w:lang w:val="en-CA"/>
        </w:rPr>
        <w:t>123</w:t>
      </w:r>
      <w:r w:rsidR="00E24B9F" w:rsidRPr="00125512">
        <w:rPr>
          <w:noProof/>
          <w:lang w:val="en-CA"/>
        </w:rPr>
        <w:fldChar w:fldCharType="end"/>
      </w:r>
      <w:bookmarkEnd w:id="70"/>
      <w:r w:rsidRPr="00125512">
        <w:rPr>
          <w:rFonts w:eastAsia="PMingLiU"/>
          <w:noProof/>
          <w:lang w:val="en-CA" w:eastAsia="zh-TW"/>
        </w:rPr>
        <w:t xml:space="preserve"> </w:t>
      </w:r>
      <w:r w:rsidRPr="00125512">
        <w:rPr>
          <w:noProof/>
          <w:lang w:val="en-CA"/>
        </w:rPr>
        <w:t xml:space="preserve">– Specification of initValue and shiftIdx for ctxInc of </w:t>
      </w:r>
      <w:r w:rsidRPr="00125512">
        <w:rPr>
          <w:rFonts w:eastAsia="PMingLiU"/>
          <w:noProof/>
          <w:lang w:val="en-CA" w:eastAsia="zh-TW"/>
        </w:rPr>
        <w:t>par_level_flag</w:t>
      </w:r>
    </w:p>
    <w:tbl>
      <w:tblPr>
        <w:tblW w:w="9495" w:type="dxa"/>
        <w:jc w:val="center"/>
        <w:tblLayout w:type="fixed"/>
        <w:tblLook w:val="04A0" w:firstRow="1" w:lastRow="0" w:firstColumn="1" w:lastColumn="0" w:noHBand="0" w:noVBand="1"/>
      </w:tblPr>
      <w:tblGrid>
        <w:gridCol w:w="1110"/>
        <w:gridCol w:w="517"/>
        <w:gridCol w:w="517"/>
        <w:gridCol w:w="517"/>
        <w:gridCol w:w="516"/>
        <w:gridCol w:w="536"/>
        <w:gridCol w:w="516"/>
        <w:gridCol w:w="516"/>
        <w:gridCol w:w="516"/>
        <w:gridCol w:w="516"/>
        <w:gridCol w:w="516"/>
        <w:gridCol w:w="554"/>
        <w:gridCol w:w="516"/>
        <w:gridCol w:w="516"/>
        <w:gridCol w:w="516"/>
        <w:gridCol w:w="595"/>
        <w:gridCol w:w="505"/>
      </w:tblGrid>
      <w:tr w:rsidR="006D5F7D" w:rsidRPr="00F43CC3" w14:paraId="71ED7C54" w14:textId="77777777" w:rsidTr="00627189">
        <w:trPr>
          <w:cantSplit/>
          <w:trHeight w:hRule="exact" w:val="397"/>
          <w:jc w:val="center"/>
        </w:trPr>
        <w:tc>
          <w:tcPr>
            <w:tcW w:w="1110" w:type="dxa"/>
            <w:vMerge w:val="restart"/>
            <w:tcBorders>
              <w:top w:val="single" w:sz="4" w:space="0" w:color="000000"/>
              <w:left w:val="single" w:sz="4" w:space="0" w:color="000000"/>
              <w:bottom w:val="single" w:sz="4" w:space="0" w:color="000000"/>
              <w:right w:val="nil"/>
            </w:tcBorders>
            <w:vAlign w:val="center"/>
          </w:tcPr>
          <w:p w14:paraId="58A3EF60"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Initialization variable</w:t>
            </w:r>
          </w:p>
        </w:tc>
        <w:tc>
          <w:tcPr>
            <w:tcW w:w="8385" w:type="dxa"/>
            <w:gridSpan w:val="16"/>
            <w:tcBorders>
              <w:top w:val="single" w:sz="4" w:space="0" w:color="000000"/>
              <w:left w:val="single" w:sz="4" w:space="0" w:color="000000"/>
              <w:bottom w:val="single" w:sz="4" w:space="0" w:color="000000"/>
              <w:right w:val="single" w:sz="4" w:space="0" w:color="000000"/>
            </w:tcBorders>
            <w:vAlign w:val="center"/>
          </w:tcPr>
          <w:p w14:paraId="24231BC8"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8"/>
                <w:lang w:val="en-CA" w:eastAsia="ar-SA"/>
              </w:rPr>
              <w:t>ctxIdx of par_level_flag</w:t>
            </w:r>
          </w:p>
        </w:tc>
      </w:tr>
      <w:tr w:rsidR="006D5F7D" w:rsidRPr="00F43CC3" w14:paraId="14AE447E" w14:textId="77777777" w:rsidTr="00627189">
        <w:trPr>
          <w:cantSplit/>
          <w:trHeight w:hRule="exact" w:val="284"/>
          <w:jc w:val="center"/>
        </w:trPr>
        <w:tc>
          <w:tcPr>
            <w:tcW w:w="1110" w:type="dxa"/>
            <w:vMerge/>
            <w:tcBorders>
              <w:top w:val="single" w:sz="4" w:space="0" w:color="000000"/>
              <w:left w:val="single" w:sz="4" w:space="0" w:color="000000"/>
              <w:bottom w:val="single" w:sz="4" w:space="0" w:color="000000"/>
              <w:right w:val="nil"/>
            </w:tcBorders>
            <w:vAlign w:val="center"/>
          </w:tcPr>
          <w:p w14:paraId="3EC796F4" w14:textId="77777777" w:rsidR="006D5F7D" w:rsidRPr="008E6DA5" w:rsidRDefault="006D5F7D" w:rsidP="00627189">
            <w:pPr>
              <w:keepNext/>
              <w:overflowPunct/>
              <w:autoSpaceDE/>
              <w:autoSpaceDN/>
              <w:adjustRightInd/>
              <w:spacing w:before="0"/>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09F6F2F9"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1D3F640"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B9ACD25"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CBCBA64"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3</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F475FC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03219C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D13C1E1"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A01C5BB"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10B6D7B"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E73B34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9</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37B21325"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595569F"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D28E5FC"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50BAE50"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13</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5C2B34FD"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14</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09CA68E"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15</w:t>
            </w:r>
          </w:p>
        </w:tc>
      </w:tr>
      <w:tr w:rsidR="006D5F7D" w:rsidRPr="00F43CC3" w14:paraId="25DE35E0"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7C86645F"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AC58A9B"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76348BC"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6EA0167"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A44B398"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68AAACA0"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6AD713B"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6DDCEFB"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65A586A"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2FE9D45"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CE433D6"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9A5756E"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B96CAE2"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2F23CB5"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20FC84B"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3283A53C"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F66CD48"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lastRenderedPageBreak/>
              <w:t>EP</w:t>
            </w:r>
          </w:p>
        </w:tc>
      </w:tr>
      <w:tr w:rsidR="006D5F7D" w:rsidRPr="00F43CC3" w14:paraId="4B92964A"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58C58972"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D36C7A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99671C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B98329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8D9AD6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1DD835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A0441F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062DA9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B690FD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890EF3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B36DA7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266EE6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1D3C41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416CA3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958D02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3F35A9F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8C6BEC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r>
      <w:tr w:rsidR="006D5F7D" w:rsidRPr="00F43CC3" w14:paraId="5A8D6E03"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519C6A3A"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78A408A3"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16</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7EC3FB0"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17</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D54211F"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F87887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19</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7D8B0DC6"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A9C6F3F"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E64A9B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6CFA58D"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70EE46B"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15DC0AC"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25</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34B5849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2AC634E"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27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A6A87FF"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28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3F00141"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29</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296CD642"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4F646BEE"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31</w:t>
            </w:r>
          </w:p>
        </w:tc>
      </w:tr>
      <w:tr w:rsidR="006D5F7D" w:rsidRPr="00F43CC3" w14:paraId="59AC8BF2"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7EC26026"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1EF83B3"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C9C2119"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CAEA954"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3A2E5EB"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1B5B1927"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0E0AA2A"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5ECBB31"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5D6078A"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EEC1092"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144B044"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32B0B06"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552DBCA"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6C6C2E6"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22FEEAF"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33E49674"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636CA2C0"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r>
      <w:tr w:rsidR="006D5F7D" w:rsidRPr="00F43CC3" w14:paraId="5AF58856"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4B81A7D8"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810D6A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907553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95D716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0D371E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AC47DD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1C3DF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98190D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A9F0BE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297AD4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FDF3DE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256C13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53EC32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3D1922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9E0AA9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3AFE886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1C3ADF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r>
      <w:tr w:rsidR="006D5F7D" w:rsidRPr="00F43CC3" w14:paraId="5465BE94"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87C4082"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71C378F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32</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3048F5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33</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0FC074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FB0D0D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35</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2D48A6F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73A29E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D67148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68C72E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521411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7C9FCA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41</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3AEE2D4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E4B760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FFC9D3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9287F0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45</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519D276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46</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14FD4C5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47</w:t>
            </w:r>
          </w:p>
        </w:tc>
      </w:tr>
      <w:tr w:rsidR="006D5F7D" w:rsidRPr="00F43CC3" w14:paraId="671D1CC6"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5E4D16F8"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E7714D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9665EE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753C0F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31EF05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34F80CC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B101FB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49C8F8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53A4FA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90DD8C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342762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7BC906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7FCF3D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E238E4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516B18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42A48F2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E15D87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r>
      <w:tr w:rsidR="006D5F7D" w:rsidRPr="00F43CC3" w14:paraId="480D67AB"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62E5BAD5"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23D749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AAE9E5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7FC84F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D867F2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2BC9D41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8D9473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28F292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929D0E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43FCF5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01F08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4875668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AEB09B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5E0353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566CF0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542235E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F7A0B3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r>
      <w:tr w:rsidR="006D5F7D" w:rsidRPr="00F43CC3" w14:paraId="4B476A42"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454EDC6B"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7D6AD1C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48</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5FEC87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49</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A5E2D5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9FF2D5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51</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3D7B334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A6C02D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CB6B5B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866411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5DBE2C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F96BFF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57</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654EFC8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23AE82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8E874C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8D5165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61</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41C6E0D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62</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5ACA52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63</w:t>
            </w:r>
          </w:p>
        </w:tc>
      </w:tr>
      <w:tr w:rsidR="006D5F7D" w:rsidRPr="00F43CC3" w14:paraId="3CD43BF7"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DC43135"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AA07FD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A544C4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EFFAB2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155725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6118EB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A9DB58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4A308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C35344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023D50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9B00E5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3223CEB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2BD2C0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E4EC63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16CBE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68991EE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5446B4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r>
      <w:tr w:rsidR="006D5F7D" w:rsidRPr="00F43CC3" w14:paraId="032DBB12"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350D3CE9"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7E689B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23F025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64A501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BEEBBC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40A670B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C3F424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1DF365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B33EA6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1B3C8C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92B75C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33533A2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AE9B2B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27B0A0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53D653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6F600C2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2BEF79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r>
      <w:tr w:rsidR="006D5F7D" w:rsidRPr="00F43CC3" w14:paraId="41C0941D"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C6E5924"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005E650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64</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05617F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65</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1E35C2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A52D5D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67</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66E2E0F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8DC41B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sz w:val="16"/>
                <w:szCs w:val="16"/>
                <w:lang w:val="en-CA"/>
              </w:rPr>
              <w:t>69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4D2AE6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sz w:val="16"/>
                <w:szCs w:val="16"/>
                <w:lang w:val="en-CA"/>
              </w:rPr>
              <w:t>70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17873F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sz w:val="16"/>
                <w:szCs w:val="16"/>
                <w:lang w:val="en-CA"/>
              </w:rPr>
              <w:t>71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50685F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sz w:val="16"/>
                <w:szCs w:val="16"/>
                <w:lang w:val="en-CA"/>
              </w:rPr>
              <w:t>72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64DC1B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73</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00CC4A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4DFE45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C48FDD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73EAEB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77</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0AC28B1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78</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645F941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79</w:t>
            </w:r>
          </w:p>
        </w:tc>
      </w:tr>
      <w:tr w:rsidR="006D5F7D" w:rsidRPr="00F43CC3" w14:paraId="5B55C0BC"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3FEF601"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730333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F28CCC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B457A7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377DE3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8953D8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065169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120767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56CDA3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BFC51E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9DF411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4D018E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E57DC5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BADA71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FEFE5E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215308B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982006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r>
      <w:tr w:rsidR="006D5F7D" w:rsidRPr="00F43CC3" w14:paraId="7E996DD4"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3CFE649"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9C226E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85B687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5C2D94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F160F9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C60364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20ED3E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DE5034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5BBFFC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850639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F0959B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54C3B4B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2F8DEC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08702E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6885CD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85FACE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297813B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r>
      <w:tr w:rsidR="006D5F7D" w:rsidRPr="00F43CC3" w14:paraId="3EA7BFD0"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5F17651C"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1F8ED03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4D5CCA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81</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9190F3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16A789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83</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CA0319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89C0CD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5A5151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92687F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63AF78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37E0D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89</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5DB9ABA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6FA7F0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2E72DB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9D0C17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93</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89A7D6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94</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9C9680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95</w:t>
            </w:r>
          </w:p>
        </w:tc>
      </w:tr>
      <w:tr w:rsidR="006D5F7D" w:rsidRPr="00F43CC3" w14:paraId="010910CB"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4476531F"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A5FADD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39C17C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649C40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6F20EF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7F3606E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6B4BE7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EFAB0C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25C467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90909D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ACB748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6A42C08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DDFDDC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04B9E4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00460E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2306B74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3B27A4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63E8FC27"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53D5F4EA"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221A58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FD8F0C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09A0B5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0B1C49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1ED0F4A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145C1C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C27710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027871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777234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0920A8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4DABAB4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DD767E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BBA45A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40F537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2B00D0D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959C50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52A51440"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7C1E571B"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3300991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96</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8FD47E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97</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7BBD56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98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BF7FAD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p>
        </w:tc>
        <w:tc>
          <w:tcPr>
            <w:tcW w:w="536" w:type="dxa"/>
            <w:tcBorders>
              <w:top w:val="single" w:sz="4" w:space="0" w:color="000000"/>
              <w:left w:val="single" w:sz="4" w:space="0" w:color="000000"/>
              <w:bottom w:val="single" w:sz="4" w:space="0" w:color="000000"/>
              <w:right w:val="nil"/>
            </w:tcBorders>
            <w:tcMar>
              <w:left w:w="0" w:type="dxa"/>
              <w:right w:w="0" w:type="dxa"/>
            </w:tcMar>
          </w:tcPr>
          <w:p w14:paraId="635EB2B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42FB018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32776DB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2AB8EA1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12FA0BD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1DA4FE8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54" w:type="dxa"/>
            <w:tcBorders>
              <w:top w:val="single" w:sz="4" w:space="0" w:color="000000"/>
              <w:left w:val="single" w:sz="4" w:space="0" w:color="000000"/>
              <w:bottom w:val="single" w:sz="4" w:space="0" w:color="000000"/>
              <w:right w:val="nil"/>
            </w:tcBorders>
            <w:tcMar>
              <w:left w:w="0" w:type="dxa"/>
              <w:right w:w="0" w:type="dxa"/>
            </w:tcMar>
          </w:tcPr>
          <w:p w14:paraId="5DC4C56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60D5C3C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03C48E7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26998D7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95" w:type="dxa"/>
            <w:tcBorders>
              <w:top w:val="single" w:sz="4" w:space="0" w:color="000000"/>
              <w:left w:val="single" w:sz="4" w:space="0" w:color="000000"/>
              <w:bottom w:val="single" w:sz="4" w:space="0" w:color="000000"/>
              <w:right w:val="nil"/>
            </w:tcBorders>
            <w:tcMar>
              <w:left w:w="0" w:type="dxa"/>
              <w:right w:w="0" w:type="dxa"/>
            </w:tcMar>
          </w:tcPr>
          <w:p w14:paraId="6BD6120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E7FA9E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r>
      <w:tr w:rsidR="006D5F7D" w:rsidRPr="00F43CC3" w14:paraId="41D6C420"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2206AA3A"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4BD37C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A11BCC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5844FA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FF06AF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p>
        </w:tc>
        <w:tc>
          <w:tcPr>
            <w:tcW w:w="536" w:type="dxa"/>
            <w:tcBorders>
              <w:top w:val="single" w:sz="4" w:space="0" w:color="000000"/>
              <w:left w:val="single" w:sz="4" w:space="0" w:color="000000"/>
              <w:bottom w:val="single" w:sz="4" w:space="0" w:color="000000"/>
              <w:right w:val="nil"/>
            </w:tcBorders>
            <w:tcMar>
              <w:left w:w="0" w:type="dxa"/>
              <w:right w:w="0" w:type="dxa"/>
            </w:tcMar>
          </w:tcPr>
          <w:p w14:paraId="354499D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23CF911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6CFE2F7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6E6EE73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2FA8981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71E0BC3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54" w:type="dxa"/>
            <w:tcBorders>
              <w:top w:val="single" w:sz="4" w:space="0" w:color="000000"/>
              <w:left w:val="single" w:sz="4" w:space="0" w:color="000000"/>
              <w:bottom w:val="single" w:sz="4" w:space="0" w:color="000000"/>
              <w:right w:val="nil"/>
            </w:tcBorders>
            <w:tcMar>
              <w:left w:w="0" w:type="dxa"/>
              <w:right w:w="0" w:type="dxa"/>
            </w:tcMar>
          </w:tcPr>
          <w:p w14:paraId="55A0A95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0F8CA30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21562CA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16" w:type="dxa"/>
            <w:tcBorders>
              <w:top w:val="single" w:sz="4" w:space="0" w:color="000000"/>
              <w:left w:val="single" w:sz="4" w:space="0" w:color="000000"/>
              <w:bottom w:val="single" w:sz="4" w:space="0" w:color="000000"/>
              <w:right w:val="nil"/>
            </w:tcBorders>
            <w:tcMar>
              <w:left w:w="0" w:type="dxa"/>
              <w:right w:w="0" w:type="dxa"/>
            </w:tcMar>
          </w:tcPr>
          <w:p w14:paraId="01FB49C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95" w:type="dxa"/>
            <w:tcBorders>
              <w:top w:val="single" w:sz="4" w:space="0" w:color="000000"/>
              <w:left w:val="single" w:sz="4" w:space="0" w:color="000000"/>
              <w:bottom w:val="single" w:sz="4" w:space="0" w:color="000000"/>
              <w:right w:val="nil"/>
            </w:tcBorders>
            <w:tcMar>
              <w:left w:w="0" w:type="dxa"/>
              <w:right w:w="0" w:type="dxa"/>
            </w:tcMar>
          </w:tcPr>
          <w:p w14:paraId="204AF61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6D0C30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r>
      <w:tr w:rsidR="006D5F7D" w:rsidRPr="00F43CC3" w14:paraId="4EB96CB2"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672EDEB5"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C22B2D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A341AA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BEF611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96D9DAF" w14:textId="601DEBD3" w:rsidR="006D5F7D" w:rsidRPr="008E6DA5" w:rsidRDefault="006D5F7D" w:rsidP="00627189">
            <w:pPr>
              <w:suppressAutoHyphens/>
              <w:autoSpaceDN/>
              <w:adjustRightInd/>
              <w:snapToGrid w:val="0"/>
              <w:spacing w:before="100" w:after="100" w:line="190" w:lineRule="exact"/>
              <w:jc w:val="center"/>
              <w:rPr>
                <w:b/>
                <w:noProof/>
                <w:sz w:val="16"/>
                <w:szCs w:val="16"/>
                <w:lang w:val="en-CA"/>
              </w:rPr>
            </w:pPr>
            <w:del w:id="71" w:author="Abe Kiyofumi (安倍 清史)" w:date="2020-03-06T20:18:00Z">
              <w:r w:rsidRPr="008E6DA5" w:rsidDel="00B17F31">
                <w:rPr>
                  <w:noProof/>
                  <w:sz w:val="16"/>
                  <w:szCs w:val="16"/>
                  <w:lang w:val="en-CA"/>
                </w:rPr>
                <w:delText>0</w:delText>
              </w:r>
            </w:del>
          </w:p>
        </w:tc>
        <w:tc>
          <w:tcPr>
            <w:tcW w:w="536" w:type="dxa"/>
            <w:tcBorders>
              <w:top w:val="single" w:sz="4" w:space="0" w:color="000000"/>
              <w:left w:val="single" w:sz="4" w:space="0" w:color="000000"/>
              <w:bottom w:val="single" w:sz="4" w:space="0" w:color="000000"/>
              <w:right w:val="nil"/>
            </w:tcBorders>
            <w:tcMar>
              <w:left w:w="0" w:type="dxa"/>
              <w:right w:w="0" w:type="dxa"/>
            </w:tcMar>
          </w:tcPr>
          <w:p w14:paraId="1D46F7A0" w14:textId="5C5265F2" w:rsidR="006D5F7D" w:rsidRPr="008E6DA5" w:rsidRDefault="006D5F7D" w:rsidP="00627189">
            <w:pPr>
              <w:suppressAutoHyphens/>
              <w:autoSpaceDN/>
              <w:adjustRightInd/>
              <w:snapToGrid w:val="0"/>
              <w:spacing w:before="100" w:after="100" w:line="190" w:lineRule="exact"/>
              <w:jc w:val="center"/>
              <w:rPr>
                <w:b/>
                <w:noProof/>
                <w:sz w:val="16"/>
                <w:szCs w:val="16"/>
                <w:lang w:val="en-CA"/>
              </w:rPr>
            </w:pPr>
            <w:del w:id="72" w:author="Abe Kiyofumi (安倍 清史)" w:date="2020-03-06T20:18:00Z">
              <w:r w:rsidRPr="008E6DA5" w:rsidDel="00B17F31">
                <w:rPr>
                  <w:noProof/>
                  <w:sz w:val="16"/>
                  <w:szCs w:val="16"/>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46967FAE" w14:textId="2AAA24CC"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73" w:author="Abe Kiyofumi (安倍 清史)" w:date="2020-03-06T20:18:00Z">
              <w:r w:rsidRPr="008E6DA5" w:rsidDel="00B17F31">
                <w:rPr>
                  <w:noProof/>
                  <w:sz w:val="16"/>
                  <w:szCs w:val="16"/>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16AD05CA" w14:textId="5A953F4C"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74" w:author="Abe Kiyofumi (安倍 清史)" w:date="2020-03-06T20:18:00Z">
              <w:r w:rsidRPr="008E6DA5" w:rsidDel="00B17F31">
                <w:rPr>
                  <w:noProof/>
                  <w:sz w:val="16"/>
                  <w:szCs w:val="16"/>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06C3C61E" w14:textId="185045DF"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75" w:author="Abe Kiyofumi (安倍 清史)" w:date="2020-03-06T20:18:00Z">
              <w:r w:rsidRPr="008E6DA5" w:rsidDel="00B17F31">
                <w:rPr>
                  <w:noProof/>
                  <w:sz w:val="16"/>
                  <w:szCs w:val="16"/>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1F941510" w14:textId="415C986C"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76" w:author="Abe Kiyofumi (安倍 清史)" w:date="2020-03-06T20:18:00Z">
              <w:r w:rsidRPr="008E6DA5" w:rsidDel="00B17F31">
                <w:rPr>
                  <w:noProof/>
                  <w:sz w:val="16"/>
                  <w:szCs w:val="16"/>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0EF8C814" w14:textId="1524D719"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77" w:author="Abe Kiyofumi (安倍 清史)" w:date="2020-03-06T20:18:00Z">
              <w:r w:rsidRPr="008E6DA5" w:rsidDel="00B17F31">
                <w:rPr>
                  <w:noProof/>
                  <w:sz w:val="16"/>
                  <w:szCs w:val="16"/>
                  <w:lang w:val="en-CA"/>
                </w:rPr>
                <w:delText>0</w:delText>
              </w:r>
            </w:del>
          </w:p>
        </w:tc>
        <w:tc>
          <w:tcPr>
            <w:tcW w:w="554" w:type="dxa"/>
            <w:tcBorders>
              <w:top w:val="single" w:sz="4" w:space="0" w:color="000000"/>
              <w:left w:val="single" w:sz="4" w:space="0" w:color="000000"/>
              <w:bottom w:val="single" w:sz="4" w:space="0" w:color="000000"/>
              <w:right w:val="nil"/>
            </w:tcBorders>
            <w:tcMar>
              <w:left w:w="0" w:type="dxa"/>
              <w:right w:w="0" w:type="dxa"/>
            </w:tcMar>
          </w:tcPr>
          <w:p w14:paraId="792062C1" w14:textId="1B548952"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78" w:author="Abe Kiyofumi (安倍 清史)" w:date="2020-03-06T20:18:00Z">
              <w:r w:rsidRPr="008E6DA5" w:rsidDel="00B17F31">
                <w:rPr>
                  <w:noProof/>
                  <w:sz w:val="16"/>
                  <w:szCs w:val="16"/>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6A798EDB" w14:textId="17B87B0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79" w:author="Abe Kiyofumi (安倍 清史)" w:date="2020-03-06T20:18:00Z">
              <w:r w:rsidRPr="008E6DA5" w:rsidDel="00B17F31">
                <w:rPr>
                  <w:noProof/>
                  <w:sz w:val="16"/>
                  <w:szCs w:val="16"/>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546A546E" w14:textId="1112C266"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80" w:author="Abe Kiyofumi (安倍 清史)" w:date="2020-03-06T20:18:00Z">
              <w:r w:rsidRPr="008E6DA5" w:rsidDel="00B17F31">
                <w:rPr>
                  <w:noProof/>
                  <w:sz w:val="16"/>
                  <w:szCs w:val="16"/>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0E35D6E2" w14:textId="32E833AA"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81" w:author="Abe Kiyofumi (安倍 清史)" w:date="2020-03-06T20:18:00Z">
              <w:r w:rsidRPr="008E6DA5" w:rsidDel="00B17F31">
                <w:rPr>
                  <w:noProof/>
                  <w:sz w:val="16"/>
                  <w:szCs w:val="16"/>
                  <w:lang w:val="en-CA"/>
                </w:rPr>
                <w:delText>0</w:delText>
              </w:r>
            </w:del>
          </w:p>
        </w:tc>
        <w:tc>
          <w:tcPr>
            <w:tcW w:w="595" w:type="dxa"/>
            <w:tcBorders>
              <w:top w:val="single" w:sz="4" w:space="0" w:color="000000"/>
              <w:left w:val="single" w:sz="4" w:space="0" w:color="000000"/>
              <w:bottom w:val="single" w:sz="4" w:space="0" w:color="000000"/>
              <w:right w:val="nil"/>
            </w:tcBorders>
            <w:tcMar>
              <w:left w:w="0" w:type="dxa"/>
              <w:right w:w="0" w:type="dxa"/>
            </w:tcMar>
          </w:tcPr>
          <w:p w14:paraId="42814430" w14:textId="27DBB62A"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82" w:author="Abe Kiyofumi (安倍 清史)" w:date="2020-03-06T20:18:00Z">
              <w:r w:rsidRPr="008E6DA5" w:rsidDel="00B17F31">
                <w:rPr>
                  <w:noProof/>
                  <w:sz w:val="16"/>
                  <w:szCs w:val="16"/>
                  <w:lang w:val="en-CA"/>
                </w:rPr>
                <w:delText>0</w:delText>
              </w:r>
            </w:del>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421C618" w14:textId="6E1146F2"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83" w:author="Abe Kiyofumi (安倍 清史)" w:date="2020-03-06T20:18:00Z">
              <w:r w:rsidRPr="008E6DA5" w:rsidDel="00B17F31">
                <w:rPr>
                  <w:noProof/>
                  <w:sz w:val="16"/>
                  <w:szCs w:val="16"/>
                  <w:lang w:val="en-CA"/>
                </w:rPr>
                <w:delText>0</w:delText>
              </w:r>
            </w:del>
          </w:p>
        </w:tc>
      </w:tr>
    </w:tbl>
    <w:p w14:paraId="3A8BCABF" w14:textId="77777777" w:rsidR="006D5F7D" w:rsidRPr="00125512" w:rsidRDefault="006D5F7D" w:rsidP="006D5F7D">
      <w:pPr>
        <w:pStyle w:val="ac"/>
        <w:rPr>
          <w:noProof/>
          <w:lang w:val="en-CA"/>
        </w:rPr>
      </w:pPr>
    </w:p>
    <w:p w14:paraId="1FEDD250" w14:textId="78179915" w:rsidR="006D5F7D" w:rsidRPr="00125512" w:rsidRDefault="006D5F7D" w:rsidP="006D5F7D">
      <w:pPr>
        <w:pStyle w:val="afe"/>
        <w:rPr>
          <w:noProof/>
          <w:lang w:val="en-CA"/>
        </w:rPr>
      </w:pPr>
      <w:bookmarkStart w:id="84" w:name="_Ref15251209"/>
      <w:r w:rsidRPr="00125512">
        <w:rPr>
          <w:noProof/>
          <w:lang w:val="en-CA"/>
        </w:rPr>
        <w:t>Table </w:t>
      </w:r>
      <w:r w:rsidR="00E24B9F" w:rsidRPr="00125512">
        <w:rPr>
          <w:noProof/>
          <w:lang w:val="en-CA"/>
        </w:rPr>
        <w:fldChar w:fldCharType="begin" w:fldLock="1"/>
      </w:r>
      <w:r w:rsidR="00E24B9F" w:rsidRPr="00125512">
        <w:rPr>
          <w:noProof/>
          <w:lang w:val="en-CA"/>
        </w:rPr>
        <w:instrText xml:space="preserve"> SEQ Table \* ARABIC </w:instrText>
      </w:r>
      <w:r w:rsidR="00E24B9F" w:rsidRPr="00125512">
        <w:rPr>
          <w:noProof/>
          <w:lang w:val="en-CA"/>
        </w:rPr>
        <w:fldChar w:fldCharType="separate"/>
      </w:r>
      <w:r w:rsidR="007032F8">
        <w:rPr>
          <w:noProof/>
          <w:lang w:val="en-CA"/>
        </w:rPr>
        <w:t>124</w:t>
      </w:r>
      <w:r w:rsidR="00E24B9F" w:rsidRPr="00125512">
        <w:rPr>
          <w:noProof/>
          <w:lang w:val="en-CA"/>
        </w:rPr>
        <w:fldChar w:fldCharType="end"/>
      </w:r>
      <w:bookmarkEnd w:id="84"/>
      <w:r w:rsidRPr="00125512">
        <w:rPr>
          <w:rFonts w:eastAsia="PMingLiU"/>
          <w:noProof/>
          <w:lang w:val="en-CA" w:eastAsia="zh-TW"/>
        </w:rPr>
        <w:t xml:space="preserve"> </w:t>
      </w:r>
      <w:r w:rsidRPr="00125512">
        <w:rPr>
          <w:noProof/>
          <w:lang w:val="en-CA"/>
        </w:rPr>
        <w:t xml:space="preserve">– Specification of initValue and shiftIdx for ctxInc of </w:t>
      </w:r>
      <w:r w:rsidRPr="00125512">
        <w:rPr>
          <w:rFonts w:eastAsia="PMingLiU"/>
          <w:noProof/>
          <w:lang w:val="en-CA" w:eastAsia="zh-TW"/>
        </w:rPr>
        <w:t>abs_level_gtx_flag</w:t>
      </w:r>
    </w:p>
    <w:tbl>
      <w:tblPr>
        <w:tblW w:w="9495" w:type="dxa"/>
        <w:jc w:val="center"/>
        <w:tblLayout w:type="fixed"/>
        <w:tblLook w:val="04A0" w:firstRow="1" w:lastRow="0" w:firstColumn="1" w:lastColumn="0" w:noHBand="0" w:noVBand="1"/>
      </w:tblPr>
      <w:tblGrid>
        <w:gridCol w:w="1110"/>
        <w:gridCol w:w="517"/>
        <w:gridCol w:w="517"/>
        <w:gridCol w:w="517"/>
        <w:gridCol w:w="516"/>
        <w:gridCol w:w="536"/>
        <w:gridCol w:w="516"/>
        <w:gridCol w:w="516"/>
        <w:gridCol w:w="516"/>
        <w:gridCol w:w="516"/>
        <w:gridCol w:w="516"/>
        <w:gridCol w:w="554"/>
        <w:gridCol w:w="516"/>
        <w:gridCol w:w="516"/>
        <w:gridCol w:w="516"/>
        <w:gridCol w:w="595"/>
        <w:gridCol w:w="505"/>
      </w:tblGrid>
      <w:tr w:rsidR="006D5F7D" w:rsidRPr="00F43CC3" w14:paraId="296C8B9B" w14:textId="77777777" w:rsidTr="00627189">
        <w:trPr>
          <w:cantSplit/>
          <w:trHeight w:hRule="exact" w:val="397"/>
          <w:jc w:val="center"/>
        </w:trPr>
        <w:tc>
          <w:tcPr>
            <w:tcW w:w="1110" w:type="dxa"/>
            <w:vMerge w:val="restart"/>
            <w:tcBorders>
              <w:top w:val="single" w:sz="4" w:space="0" w:color="000000"/>
              <w:left w:val="single" w:sz="4" w:space="0" w:color="000000"/>
              <w:bottom w:val="single" w:sz="4" w:space="0" w:color="000000"/>
              <w:right w:val="nil"/>
            </w:tcBorders>
            <w:vAlign w:val="center"/>
          </w:tcPr>
          <w:p w14:paraId="01AA0123"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Initialization variable</w:t>
            </w:r>
          </w:p>
        </w:tc>
        <w:tc>
          <w:tcPr>
            <w:tcW w:w="8385" w:type="dxa"/>
            <w:gridSpan w:val="16"/>
            <w:tcBorders>
              <w:top w:val="single" w:sz="4" w:space="0" w:color="000000"/>
              <w:left w:val="single" w:sz="4" w:space="0" w:color="000000"/>
              <w:bottom w:val="single" w:sz="4" w:space="0" w:color="000000"/>
              <w:right w:val="single" w:sz="4" w:space="0" w:color="000000"/>
            </w:tcBorders>
            <w:vAlign w:val="center"/>
          </w:tcPr>
          <w:p w14:paraId="71FA466C"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8"/>
                <w:lang w:val="en-CA" w:eastAsia="ar-SA"/>
              </w:rPr>
              <w:t>ctxIdx of abs_level_gtx_flag</w:t>
            </w:r>
          </w:p>
        </w:tc>
      </w:tr>
      <w:tr w:rsidR="006D5F7D" w:rsidRPr="00F43CC3" w14:paraId="4544C28A" w14:textId="77777777" w:rsidTr="00627189">
        <w:trPr>
          <w:cantSplit/>
          <w:trHeight w:hRule="exact" w:val="284"/>
          <w:jc w:val="center"/>
        </w:trPr>
        <w:tc>
          <w:tcPr>
            <w:tcW w:w="1110" w:type="dxa"/>
            <w:vMerge/>
            <w:tcBorders>
              <w:top w:val="single" w:sz="4" w:space="0" w:color="000000"/>
              <w:left w:val="single" w:sz="4" w:space="0" w:color="000000"/>
              <w:bottom w:val="single" w:sz="4" w:space="0" w:color="000000"/>
              <w:right w:val="nil"/>
            </w:tcBorders>
            <w:vAlign w:val="center"/>
          </w:tcPr>
          <w:p w14:paraId="44348DC1" w14:textId="77777777" w:rsidR="006D5F7D" w:rsidRPr="008E6DA5" w:rsidRDefault="006D5F7D" w:rsidP="00627189">
            <w:pPr>
              <w:keepNext/>
              <w:overflowPunct/>
              <w:autoSpaceDE/>
              <w:autoSpaceDN/>
              <w:adjustRightInd/>
              <w:spacing w:before="0"/>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2F2EF3C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74B5B95"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1053CBE"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0F82828"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3</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6B2945EB"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96C3BD6"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8405723"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75B9DC1"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0BFA5E5"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34BFF2F"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9</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5589825E"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75B3741"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16369B2"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DDA842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13</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430D296E"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14</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6AFB49A2"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15</w:t>
            </w:r>
          </w:p>
        </w:tc>
      </w:tr>
      <w:tr w:rsidR="006D5F7D" w:rsidRPr="00F43CC3" w14:paraId="71007A1C"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79E7F72E"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30291C0"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49E5E46"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A937001"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53CC8A1"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77E9A266"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908220F"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80F6ECB"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31A3750"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FC8E289"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8A77FF4"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CE499D7"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8EEC404" w14:textId="77777777" w:rsidR="006D5F7D" w:rsidRPr="008E6DA5" w:rsidRDefault="006D5F7D" w:rsidP="00627189">
            <w:pPr>
              <w:keepNext/>
              <w:keepLines/>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AE2B17C"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5BFA854"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34A986E4"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66A8B3A4"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r>
      <w:tr w:rsidR="006D5F7D" w:rsidRPr="00F43CC3" w14:paraId="7BFC9B2C"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3A5974B7"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4DF63B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901A8D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FB72AE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0F4CD5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6A77112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4DA9B2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17EFCA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FAFC2F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4D7B3A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2141A4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4842203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BDABDD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1B0BA9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3F4020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2FDF2E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135D43B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r>
      <w:tr w:rsidR="006D5F7D" w:rsidRPr="00F43CC3" w14:paraId="5F993796"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24D9EE4F"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579801F9"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16</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D908CE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17</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D7AD695"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C86E96B"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19</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3EB59F2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8A7DA4F"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A6EF08D"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D0F219F"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889A6C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3D00E3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25</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4FBE195D"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noProof/>
                <w:sz w:val="16"/>
                <w:szCs w:val="16"/>
                <w:lang w:val="en-CA" w:eastAsia="ar-SA"/>
              </w:rPr>
              <w:t>26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ADFE644"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27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A91A49C"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28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064A95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29</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00C18969"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1BC13EF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31</w:t>
            </w:r>
          </w:p>
        </w:tc>
      </w:tr>
      <w:tr w:rsidR="006D5F7D" w:rsidRPr="00F43CC3" w14:paraId="430DE1D7"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3F66121"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DF8F2DF"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28A4496"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D75CD71"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B571C33"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7E1D18E"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D310656"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CCCCB3D"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79DAD44"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70CD5D6"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27414D6"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A502206"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35F036"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34D0BA8"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DC4DCD0"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5457D48E"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48821FE1" w14:textId="77777777" w:rsidR="006D5F7D" w:rsidRPr="008E6DA5" w:rsidRDefault="006D5F7D" w:rsidP="00627189">
            <w:pPr>
              <w:keepNext/>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r>
      <w:tr w:rsidR="006D5F7D" w:rsidRPr="00F43CC3" w14:paraId="560C4F63"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69DCC8D"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EBCEFB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145766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0DB4FE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895945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D684FE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5CF292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76A0F1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AD1A3F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78D41C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1216ED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AA54DF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2AD219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6EDCF4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C34DC0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2EB176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FEE5A5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r>
      <w:tr w:rsidR="006D5F7D" w:rsidRPr="00F43CC3" w14:paraId="17F139B7"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314E6102"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26EC4D9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32</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26A493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33</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28894C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CBFAA0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35</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3FEA6FF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FD60AA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163A42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69D2CD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39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6CDB7E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D15E30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41</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BB44F6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F56E88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42443A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E448D7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45</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06F3539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46</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FD98C8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47</w:t>
            </w:r>
          </w:p>
        </w:tc>
      </w:tr>
      <w:tr w:rsidR="006D5F7D" w:rsidRPr="00F43CC3" w14:paraId="7453FB67"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C3FE212"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9D0960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219051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4E59FE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832F74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645C47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D8E3F4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51E55E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7D2EB0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w:t>
            </w:r>
            <w:r w:rsidRPr="008E6DA5">
              <w:rPr>
                <w:noProof/>
                <w:sz w:val="16"/>
                <w:szCs w:val="18"/>
                <w:lang w:val="en-CA"/>
              </w:rPr>
              <w:lastRenderedPageBreak/>
              <w:t>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18EDFB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128E1C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486A133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86F035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5E0C1F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A7E80B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421BDD3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42027BC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r>
      <w:tr w:rsidR="006D5F7D" w:rsidRPr="00F43CC3" w14:paraId="4754127A"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54E08465"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443F8C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EAB94D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77A4FA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A4DA4A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1FB1D03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38CAC8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6C2E6B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E1A057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750CAA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17A238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5B1F63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73F85B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AF92F8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4A1C99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0DBF03C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400373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r>
      <w:tr w:rsidR="006D5F7D" w:rsidRPr="00F43CC3" w14:paraId="71021A33"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7F559AC6"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121F909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48</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FFA079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49</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601B11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9F4015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51</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0E4711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6D2B32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C2FC36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F68ECE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754949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2D5FDE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57</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667ABA5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D4CA97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59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10E8B6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607DA3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61</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664A84D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62</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3D6C2F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63</w:t>
            </w:r>
          </w:p>
        </w:tc>
      </w:tr>
      <w:tr w:rsidR="006D5F7D" w:rsidRPr="00F43CC3" w14:paraId="6D413FC8"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78B417A0"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FFB542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7D74B55"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971D17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E7CECE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39989EA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F0B2C8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AB747C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4495AE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D3075C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7233FC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E5302D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1A0155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55FAFE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2EC101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5319CF7"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B5F976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EP</w:t>
            </w:r>
          </w:p>
        </w:tc>
      </w:tr>
      <w:tr w:rsidR="006D5F7D" w:rsidRPr="00F43CC3" w14:paraId="3D8806F6"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7B38E047"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000F11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F2EBFF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F87968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FA5FE6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3E1C7A1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584E70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69FB82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867B9D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E51E7A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7314E2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59912A5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112B14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52726C4"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A06F55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37FFA13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64D7955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8"/>
                <w:lang w:val="en-CA"/>
              </w:rPr>
              <w:t>0</w:t>
            </w:r>
          </w:p>
        </w:tc>
      </w:tr>
      <w:tr w:rsidR="006D5F7D" w:rsidRPr="00F43CC3" w14:paraId="4F5F3092"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267FF099"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153DE04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64</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1D183D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65</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DBCBC7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C96A20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67</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29D3E3D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noProof/>
                <w:sz w:val="16"/>
                <w:szCs w:val="16"/>
                <w:lang w:val="en-CA" w:eastAsia="ko-KR"/>
              </w:rPr>
              <w:t>68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0D90A3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sz w:val="16"/>
                <w:szCs w:val="16"/>
                <w:lang w:val="en-CA"/>
              </w:rPr>
              <w:t>69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168FE7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sz w:val="16"/>
                <w:szCs w:val="16"/>
                <w:lang w:val="en-CA"/>
              </w:rPr>
              <w:t>70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3F8424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sz w:val="16"/>
                <w:szCs w:val="16"/>
                <w:lang w:val="en-CA"/>
              </w:rPr>
              <w:t>71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613661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ko-KR"/>
              </w:rPr>
            </w:pPr>
            <w:r w:rsidRPr="008E6DA5">
              <w:rPr>
                <w:b/>
                <w:sz w:val="16"/>
                <w:szCs w:val="16"/>
                <w:lang w:val="en-CA"/>
              </w:rPr>
              <w:t>72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140B1C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73</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49F14AA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8C9D25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1964B9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DDF85D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77</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031FB2E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78</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21FF74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79</w:t>
            </w:r>
          </w:p>
        </w:tc>
      </w:tr>
      <w:tr w:rsidR="006D5F7D" w:rsidRPr="00F43CC3" w14:paraId="6F38C3F2"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1D73BAA"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918AE7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2E8FC0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F1A076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49B4A0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4746E5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1BA2AF8"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E0F2F6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7997A6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5FA7E71"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5D17C8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20A3523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494BAA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8CA646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779957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2E66A60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2FB56A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8"/>
                <w:lang w:val="en-CA"/>
              </w:rPr>
              <w:t>EP</w:t>
            </w:r>
          </w:p>
        </w:tc>
      </w:tr>
      <w:tr w:rsidR="006D5F7D" w:rsidRPr="00F43CC3" w14:paraId="2EABFE47"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6FC21558"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3B9C9A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97AE3AB"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A7CC73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FF3C71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3628F6E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ko-KR"/>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C959F76"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3136900"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AB01DDC"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1765A4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4737D4A"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2D9A4BA3"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3547832"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A93D0AF"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3B99E19"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02F2D45E"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8C9BEDD" w14:textId="77777777" w:rsidR="006D5F7D" w:rsidRPr="008E6DA5" w:rsidRDefault="006D5F7D" w:rsidP="00627189">
            <w:pPr>
              <w:suppressAutoHyphens/>
              <w:autoSpaceDN/>
              <w:adjustRightInd/>
              <w:snapToGrid w:val="0"/>
              <w:spacing w:before="100" w:after="100" w:line="190" w:lineRule="exact"/>
              <w:jc w:val="center"/>
              <w:rPr>
                <w:noProof/>
                <w:sz w:val="16"/>
                <w:szCs w:val="16"/>
                <w:lang w:val="en-CA" w:eastAsia="ar-SA"/>
              </w:rPr>
            </w:pPr>
            <w:r w:rsidRPr="008E6DA5">
              <w:rPr>
                <w:noProof/>
                <w:sz w:val="16"/>
                <w:szCs w:val="16"/>
                <w:lang w:val="en-CA"/>
              </w:rPr>
              <w:t>0</w:t>
            </w:r>
          </w:p>
        </w:tc>
      </w:tr>
      <w:tr w:rsidR="006D5F7D" w:rsidRPr="00F43CC3" w14:paraId="2C826330"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746BA0B"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0F5C001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77BCF1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81</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3C383C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EA484B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83</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488495F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84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179AF4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446C18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97B973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563CDE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0DFCD7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89</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54DB572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DAB611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2B874B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963584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93</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233F02B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94</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4358460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95</w:t>
            </w:r>
          </w:p>
        </w:tc>
      </w:tr>
      <w:tr w:rsidR="006D5F7D" w:rsidRPr="00F43CC3" w14:paraId="2D4778D7"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21240593"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DF6A9C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ADBF4C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34B87F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3AC9FD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707CFE6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637B21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1B7267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A4C945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6E32B3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3FDA88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53660A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22720A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21C071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84A1E6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0E7D563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961856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3996549D"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29F3A168"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283C95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4CF7E5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72EE63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D429A3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F22AF0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0A0ABB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EE7F94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452C6F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6A72DE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69981C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2A15E28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4A11AD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38F2E8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6F8C00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FEB448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FB0B82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4DCE9BD3"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5738E2C6"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3C60BAA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96</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5E60BC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97</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55FEE4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98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C45BB3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99</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6A2D06F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100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C725DC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A8529F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1A692F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E60B8B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F9C0E8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105</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0E6A2E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B04E29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575B72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000925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109</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0FB388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110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0B43E8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111</w:t>
            </w:r>
          </w:p>
        </w:tc>
      </w:tr>
      <w:tr w:rsidR="006D5F7D" w:rsidRPr="00F43CC3" w14:paraId="0D9909AC"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A3CDA14"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B86DE5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00DC9B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BFF435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AC7821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32D5FD7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66909D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6ABF1A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D63288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016A31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7BF10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0DAE93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932DCD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F4F24D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A44DB7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4EA4473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F4CBA7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4FC10011"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4314BAB0"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D4ADC6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BF6864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B894AD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D093B8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63C811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A30C57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C1440F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00D42A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7C31BD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3100E2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69FAC7C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4CE00B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DFD6E5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E803E2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8DE345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1F8BC2E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2F860FC6"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3A2C7873"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5715994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112</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2A75B1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113</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95F6B9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114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CAE28E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115</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4063616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116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9DB89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117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0BE52F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118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081A1B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119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82627C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AD1A50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121</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57B521A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AD83C4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48CAC3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3B74D3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125</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A1AEAC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126</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5AE01C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127</w:t>
            </w:r>
          </w:p>
        </w:tc>
      </w:tr>
      <w:tr w:rsidR="006D5F7D" w:rsidRPr="00F43CC3" w14:paraId="7FB6C095"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4517DD7F"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F991E5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02CC05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FDBF5A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46B703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18BCCD8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E250B2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E28EA7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2B7021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1D8DF3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7F7075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2AE0377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6BDB5C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6F3D82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3B74A6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9AEE24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652CB8B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1D454952"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21070340"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lastRenderedPageBreak/>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514701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C1DD56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F9104E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9769B2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162B746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C1D343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769D11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18648E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7A7839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06FD7C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4DB5AF4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E131E2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E78775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E870EC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E4F081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8F72B4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3297146A"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61A9D8B"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461A8D4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128</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3AB987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129</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904F0B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130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D943E8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131</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3B2F9FE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132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D16394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89F78B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8E7A36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973AD5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5CD81B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137</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7F5987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3E7621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EAB5AE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ECC545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141</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4FCCA5C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142</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900E67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143</w:t>
            </w:r>
          </w:p>
        </w:tc>
      </w:tr>
      <w:tr w:rsidR="006D5F7D" w:rsidRPr="00F43CC3" w14:paraId="69DC7691"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68F6F99A"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5D273A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5AB4D9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7CC931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E33AF2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4FD31DD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12BD30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94BE0A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EF54AB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341351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79E739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24C4751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FCBDC8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AD7E83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7F4FA5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0C34025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424B9D4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2D112F72"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49BD7C1B"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54EF31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0CFDC8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14BB22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FFD97B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4EB15D3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552966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C5F909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93B58D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4CBCB0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937C73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4BE291B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DFD530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A661D5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A7F58A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52781F2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654F44D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3C1A7D55"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755F080"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06F807F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128</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45546D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129</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68ACED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130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62CEA6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131</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428B63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132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8E395E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DF9A52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D42209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CE8FCA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131443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137</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5A120E7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1C22FC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139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1AF688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149628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141</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4755A5F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142</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BCCD52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143</w:t>
            </w:r>
          </w:p>
        </w:tc>
      </w:tr>
      <w:tr w:rsidR="006D5F7D" w:rsidRPr="00F43CC3" w14:paraId="532DCCE7"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5F46EDE2"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F20E64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C2FBA5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E0D69E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3A5E23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6DE55E6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364901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3F9364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AA2F1F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828895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629797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025A02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E7E9EF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AA426B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66D43C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w:t>
            </w:r>
            <w:r w:rsidRPr="008E6DA5">
              <w:rPr>
                <w:noProof/>
                <w:sz w:val="16"/>
                <w:szCs w:val="18"/>
                <w:lang w:val="en-CA"/>
              </w:rPr>
              <w:lastRenderedPageBreak/>
              <w:t>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48CEA76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AF7E58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712F8D19"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F1A97BB"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A3BA44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D1AB66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4D4492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F0694A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A8111A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48EDE6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7F5F73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21AF4B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F2AFF9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F9C78B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0D08A5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B58988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0E05A3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9F1F4C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24764D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7F51B9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4CAFF966"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4844E8D9"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16A5B4E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160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E1A0D9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161</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887FD2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162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407639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163</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7A834D2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164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A34843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165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BC166A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166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58B2C3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167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72C326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168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595FC4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169</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5FBCA1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170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784CB4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171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C76D3A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172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5A2B9D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173</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3EC100F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174</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0D4FE27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175</w:t>
            </w:r>
          </w:p>
        </w:tc>
      </w:tr>
      <w:tr w:rsidR="006D5F7D" w:rsidRPr="00F43CC3" w14:paraId="03161578"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5FF95CC"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922817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BCE4BB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43C556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9A4E55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65FE6EA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CE6E94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190645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B66611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1A81A4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9041A7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4D77FB7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EF6822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1EB28E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58CAB2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08F392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619097A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7F33F9D0"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1425A7D"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996223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FAC4AC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FBEA6F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0181B4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17DC8DC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337CA3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E56297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A810FD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448E37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B4B804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7A85368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388BF5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0223E2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CB7698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735880E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25566A2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2AB1519A"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803ACFB"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100FDBF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176</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B75A6A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177</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B88644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178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A7B2C4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179</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225E02F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180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BA3DA6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181</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7FD744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161EA9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471317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5838C2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185</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02A5946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53B2F8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A9A138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3ECCEB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189</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EC3B2D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190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4B123A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191</w:t>
            </w:r>
          </w:p>
        </w:tc>
      </w:tr>
      <w:tr w:rsidR="006D5F7D" w:rsidRPr="00F43CC3" w14:paraId="7BBCB1BB"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6F94408F"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57D8FF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D0873F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855628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EB2D8A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E2E23D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B217FD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313BC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ED0479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757726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0CDA22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BD1A06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404911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E3E5C1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95EF40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5AC4BA6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4830306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3BCB6CCB"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0FB517E"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471FA4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39C70A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399B8B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B50116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9B997B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FFDC01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4BE005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81F5A2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5D34B0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5F183B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D55C95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F1AA0C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B9670F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577C39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2E96486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5663554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1A5A2AAC"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6198616"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1C39A168"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rPr>
            </w:pPr>
            <w:r w:rsidRPr="008E6DA5">
              <w:rPr>
                <w:b/>
                <w:sz w:val="16"/>
                <w:szCs w:val="16"/>
                <w:lang w:val="en-CA"/>
              </w:rPr>
              <w:t>192</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9F1DB16"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rPr>
            </w:pPr>
            <w:r w:rsidRPr="008E6DA5">
              <w:rPr>
                <w:b/>
                <w:sz w:val="16"/>
                <w:szCs w:val="16"/>
                <w:lang w:val="en-CA"/>
              </w:rPr>
              <w:t>193</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7E6EBFB1"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rPr>
            </w:pPr>
            <w:r w:rsidRPr="008E6DA5">
              <w:rPr>
                <w:b/>
                <w:sz w:val="16"/>
                <w:szCs w:val="16"/>
                <w:lang w:val="en-CA"/>
              </w:rPr>
              <w:t>194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9BCEE4C"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rPr>
            </w:pPr>
            <w:r w:rsidRPr="008E6DA5">
              <w:rPr>
                <w:b/>
                <w:sz w:val="16"/>
                <w:szCs w:val="16"/>
                <w:lang w:val="en-CA"/>
              </w:rPr>
              <w:t>195</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600EC355"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rPr>
            </w:pPr>
            <w:r w:rsidRPr="008E6DA5">
              <w:rPr>
                <w:b/>
                <w:sz w:val="16"/>
                <w:szCs w:val="16"/>
                <w:lang w:val="en-CA"/>
              </w:rPr>
              <w:t>196</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168791C"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197</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FFAE9DC"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198</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7EA69B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199</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6E6BF03"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200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D3ACA01"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201</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13646221"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202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D1556B2"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203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6ABA1D1"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204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16B766B"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205</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12AA8FC9"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206</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45ACC3E"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207</w:t>
            </w:r>
          </w:p>
        </w:tc>
      </w:tr>
      <w:tr w:rsidR="006D5F7D" w:rsidRPr="00F43CC3" w14:paraId="2E58FCB1"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1023D6E6" w14:textId="77777777" w:rsidR="006D5F7D" w:rsidRPr="008E6DA5" w:rsidRDefault="006D5F7D" w:rsidP="00627189">
            <w:pPr>
              <w:keepNext/>
              <w:keepLines/>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9F7FF8C"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4A1372B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724B856"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6C09DA0"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266BC98F"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02042E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0B34420"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8495FE9"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1F130C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CE938E7"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2A38E470"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3A07374"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D7A1005"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EC5525A"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22F52BED"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32A2E5DC" w14:textId="77777777" w:rsidR="006D5F7D" w:rsidRPr="008E6DA5" w:rsidRDefault="006D5F7D" w:rsidP="00627189">
            <w:pPr>
              <w:keepNext/>
              <w:keepLines/>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r>
      <w:tr w:rsidR="006D5F7D" w:rsidRPr="00F43CC3" w14:paraId="6B571DAB"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26E2EEFD"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6AF72DD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7A640F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3017E01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EFC6BF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54C75AA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EEE2DD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2612AC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4B4065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964FC5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2319EA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54" w:type="dxa"/>
            <w:tcBorders>
              <w:top w:val="single" w:sz="4" w:space="0" w:color="000000"/>
              <w:left w:val="single" w:sz="4" w:space="0" w:color="000000"/>
              <w:bottom w:val="single" w:sz="4" w:space="0" w:color="000000"/>
              <w:right w:val="nil"/>
            </w:tcBorders>
            <w:tcMar>
              <w:left w:w="0" w:type="dxa"/>
              <w:right w:w="0" w:type="dxa"/>
            </w:tcMar>
          </w:tcPr>
          <w:p w14:paraId="34A028B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F45AE5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F3F427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28E57B84"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95" w:type="dxa"/>
            <w:tcBorders>
              <w:top w:val="single" w:sz="4" w:space="0" w:color="000000"/>
              <w:left w:val="single" w:sz="4" w:space="0" w:color="000000"/>
              <w:bottom w:val="single" w:sz="4" w:space="0" w:color="000000"/>
              <w:right w:val="nil"/>
            </w:tcBorders>
            <w:tcMar>
              <w:left w:w="0" w:type="dxa"/>
              <w:right w:w="0" w:type="dxa"/>
            </w:tcMar>
          </w:tcPr>
          <w:p w14:paraId="06C037D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172B187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r>
      <w:tr w:rsidR="006D5F7D" w:rsidRPr="00F43CC3" w14:paraId="3B158AF4"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081A140C" w14:textId="77777777" w:rsidR="006D5F7D" w:rsidRPr="008E6DA5" w:rsidRDefault="006D5F7D" w:rsidP="00627189">
            <w:pPr>
              <w:suppressAutoHyphens/>
              <w:autoSpaceDN/>
              <w:adjustRightInd/>
              <w:spacing w:before="100" w:after="100" w:line="190" w:lineRule="exact"/>
              <w:rPr>
                <w:b/>
                <w:noProof/>
                <w:sz w:val="16"/>
                <w:szCs w:val="16"/>
                <w:lang w:val="en-CA" w:eastAsia="ar-SA"/>
              </w:rPr>
            </w:pPr>
          </w:p>
        </w:tc>
        <w:tc>
          <w:tcPr>
            <w:tcW w:w="517" w:type="dxa"/>
            <w:tcBorders>
              <w:top w:val="single" w:sz="4" w:space="0" w:color="000000"/>
              <w:left w:val="single" w:sz="4" w:space="0" w:color="000000"/>
              <w:bottom w:val="single" w:sz="4" w:space="0" w:color="000000"/>
              <w:right w:val="nil"/>
            </w:tcBorders>
            <w:tcMar>
              <w:left w:w="0" w:type="dxa"/>
              <w:right w:w="0" w:type="dxa"/>
            </w:tcMar>
          </w:tcPr>
          <w:p w14:paraId="6B7FCBA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208</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0B3ACF7"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209</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27FF52A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210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0913939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211</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4F129C91"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b/>
                <w:sz w:val="16"/>
                <w:szCs w:val="16"/>
                <w:lang w:val="en-CA"/>
              </w:rPr>
              <w:t>212</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80D38C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213</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E48C6F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214</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9050DC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b/>
                <w:sz w:val="16"/>
                <w:szCs w:val="16"/>
                <w:lang w:val="en-CA"/>
              </w:rPr>
              <w:t>215</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1EE594B" w14:textId="121EA455"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85" w:author="Abe Kiyofumi (安倍 清史)" w:date="2020-03-06T20:18:00Z">
              <w:r w:rsidRPr="008E6DA5" w:rsidDel="00B17F31">
                <w:rPr>
                  <w:b/>
                  <w:sz w:val="16"/>
                  <w:szCs w:val="16"/>
                  <w:lang w:val="en-CA"/>
                </w:rPr>
                <w:delText>216</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1FE46F76" w14:textId="460392AC"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86" w:author="Abe Kiyofumi (安倍 清史)" w:date="2020-03-06T20:18:00Z">
              <w:r w:rsidRPr="008E6DA5" w:rsidDel="00B17F31">
                <w:rPr>
                  <w:b/>
                  <w:sz w:val="16"/>
                  <w:szCs w:val="16"/>
                  <w:lang w:val="en-CA"/>
                </w:rPr>
                <w:delText>217</w:delText>
              </w:r>
            </w:del>
          </w:p>
        </w:tc>
        <w:tc>
          <w:tcPr>
            <w:tcW w:w="554" w:type="dxa"/>
            <w:tcBorders>
              <w:top w:val="single" w:sz="4" w:space="0" w:color="000000"/>
              <w:left w:val="single" w:sz="4" w:space="0" w:color="000000"/>
              <w:bottom w:val="single" w:sz="4" w:space="0" w:color="000000"/>
              <w:right w:val="nil"/>
            </w:tcBorders>
            <w:tcMar>
              <w:left w:w="0" w:type="dxa"/>
              <w:right w:w="0" w:type="dxa"/>
            </w:tcMar>
          </w:tcPr>
          <w:p w14:paraId="1994B3D9" w14:textId="767A1EFC"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87" w:author="Abe Kiyofumi (安倍 清史)" w:date="2020-03-06T20:18:00Z">
              <w:r w:rsidRPr="008E6DA5" w:rsidDel="00B17F31">
                <w:rPr>
                  <w:b/>
                  <w:sz w:val="16"/>
                  <w:szCs w:val="16"/>
                  <w:lang w:val="en-CA"/>
                </w:rPr>
                <w:delText>218</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78C44539" w14:textId="1710B19A"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88" w:author="Abe Kiyofumi (安倍 清史)" w:date="2020-03-06T20:18:00Z">
              <w:r w:rsidRPr="008E6DA5" w:rsidDel="00B17F31">
                <w:rPr>
                  <w:b/>
                  <w:sz w:val="16"/>
                  <w:szCs w:val="16"/>
                  <w:lang w:val="en-CA"/>
                </w:rPr>
                <w:delText>219</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1CA0A128" w14:textId="5F67400A"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89" w:author="Abe Kiyofumi (安倍 清史)" w:date="2020-03-06T20:18:00Z">
              <w:r w:rsidRPr="008E6DA5" w:rsidDel="00B17F31">
                <w:rPr>
                  <w:b/>
                  <w:sz w:val="16"/>
                  <w:szCs w:val="16"/>
                  <w:lang w:val="en-CA"/>
                </w:rPr>
                <w:delText>220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5953425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95" w:type="dxa"/>
            <w:tcBorders>
              <w:top w:val="single" w:sz="4" w:space="0" w:color="000000"/>
              <w:left w:val="single" w:sz="4" w:space="0" w:color="000000"/>
              <w:bottom w:val="single" w:sz="4" w:space="0" w:color="000000"/>
              <w:right w:val="nil"/>
            </w:tcBorders>
            <w:tcMar>
              <w:left w:w="0" w:type="dxa"/>
              <w:right w:w="0" w:type="dxa"/>
            </w:tcMar>
          </w:tcPr>
          <w:p w14:paraId="6A24D00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214DA73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r>
      <w:tr w:rsidR="006D5F7D" w:rsidRPr="00F43CC3" w14:paraId="71288C56"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44808A88"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initValue</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24F5FB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A17E74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210ECB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6E569C8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0BBF8B5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4E502C3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4BE187E"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BBE8F09"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8"/>
                <w:lang w:val="en-CA"/>
              </w:rPr>
              <w:t>EP</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18823074" w14:textId="6049AF54"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90" w:author="Abe Kiyofumi (安倍 清史)" w:date="2020-03-06T20:18:00Z">
              <w:r w:rsidRPr="008E6DA5" w:rsidDel="00B17F31">
                <w:rPr>
                  <w:noProof/>
                  <w:sz w:val="16"/>
                  <w:szCs w:val="18"/>
                  <w:lang w:val="en-CA"/>
                </w:rPr>
                <w:delText>EP</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55897FFF" w14:textId="6B8173F0"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91" w:author="Abe Kiyofumi (安倍 清史)" w:date="2020-03-06T20:18:00Z">
              <w:r w:rsidRPr="008E6DA5" w:rsidDel="00B17F31">
                <w:rPr>
                  <w:noProof/>
                  <w:sz w:val="16"/>
                  <w:szCs w:val="18"/>
                  <w:lang w:val="en-CA"/>
                </w:rPr>
                <w:delText>EP</w:delText>
              </w:r>
            </w:del>
          </w:p>
        </w:tc>
        <w:tc>
          <w:tcPr>
            <w:tcW w:w="554" w:type="dxa"/>
            <w:tcBorders>
              <w:top w:val="single" w:sz="4" w:space="0" w:color="000000"/>
              <w:left w:val="single" w:sz="4" w:space="0" w:color="000000"/>
              <w:bottom w:val="single" w:sz="4" w:space="0" w:color="000000"/>
              <w:right w:val="nil"/>
            </w:tcBorders>
            <w:tcMar>
              <w:left w:w="0" w:type="dxa"/>
              <w:right w:w="0" w:type="dxa"/>
            </w:tcMar>
          </w:tcPr>
          <w:p w14:paraId="170039C6" w14:textId="646756FF"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92" w:author="Abe Kiyofumi (安倍 清史)" w:date="2020-03-06T20:18:00Z">
              <w:r w:rsidRPr="008E6DA5" w:rsidDel="00B17F31">
                <w:rPr>
                  <w:noProof/>
                  <w:sz w:val="16"/>
                  <w:szCs w:val="18"/>
                  <w:lang w:val="en-CA"/>
                </w:rPr>
                <w:delText>EP</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7EB51620" w14:textId="709377C9"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93" w:author="Abe Kiyofumi (安倍 清史)" w:date="2020-03-06T20:18:00Z">
              <w:r w:rsidRPr="008E6DA5" w:rsidDel="00B17F31">
                <w:rPr>
                  <w:noProof/>
                  <w:sz w:val="16"/>
                  <w:szCs w:val="18"/>
                  <w:lang w:val="en-CA"/>
                </w:rPr>
                <w:delText>EP</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041EC87C" w14:textId="3C930E2C"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94" w:author="Abe Kiyofumi (安倍 清史)" w:date="2020-03-06T20:18:00Z">
              <w:r w:rsidRPr="008E6DA5" w:rsidDel="00B17F31">
                <w:rPr>
                  <w:noProof/>
                  <w:sz w:val="16"/>
                  <w:szCs w:val="18"/>
                  <w:lang w:val="en-CA"/>
                </w:rPr>
                <w:delText>EP</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2BFDDE18"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95" w:type="dxa"/>
            <w:tcBorders>
              <w:top w:val="single" w:sz="4" w:space="0" w:color="000000"/>
              <w:left w:val="single" w:sz="4" w:space="0" w:color="000000"/>
              <w:bottom w:val="single" w:sz="4" w:space="0" w:color="000000"/>
              <w:right w:val="nil"/>
            </w:tcBorders>
            <w:tcMar>
              <w:left w:w="0" w:type="dxa"/>
              <w:right w:w="0" w:type="dxa"/>
            </w:tcMar>
          </w:tcPr>
          <w:p w14:paraId="453DF62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751992FB"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r>
      <w:tr w:rsidR="006D5F7D" w:rsidRPr="00F43CC3" w14:paraId="24D3BE14" w14:textId="77777777" w:rsidTr="00627189">
        <w:trPr>
          <w:cantSplit/>
          <w:trHeight w:hRule="exact" w:val="284"/>
          <w:jc w:val="center"/>
        </w:trPr>
        <w:tc>
          <w:tcPr>
            <w:tcW w:w="1110" w:type="dxa"/>
            <w:tcBorders>
              <w:top w:val="single" w:sz="4" w:space="0" w:color="000000"/>
              <w:left w:val="single" w:sz="4" w:space="0" w:color="000000"/>
              <w:bottom w:val="single" w:sz="4" w:space="0" w:color="000000"/>
              <w:right w:val="nil"/>
            </w:tcBorders>
          </w:tcPr>
          <w:p w14:paraId="3B9CA179" w14:textId="77777777" w:rsidR="006D5F7D" w:rsidRPr="008E6DA5" w:rsidRDefault="006D5F7D" w:rsidP="00627189">
            <w:pPr>
              <w:suppressAutoHyphens/>
              <w:autoSpaceDN/>
              <w:adjustRightInd/>
              <w:spacing w:before="100" w:after="100" w:line="190" w:lineRule="exact"/>
              <w:rPr>
                <w:b/>
                <w:noProof/>
                <w:sz w:val="16"/>
                <w:szCs w:val="16"/>
                <w:lang w:val="en-CA" w:eastAsia="ar-SA"/>
              </w:rPr>
            </w:pPr>
            <w:r w:rsidRPr="008E6DA5">
              <w:rPr>
                <w:b/>
                <w:noProof/>
                <w:sz w:val="16"/>
                <w:szCs w:val="16"/>
                <w:lang w:val="en-CA" w:eastAsia="ar-SA"/>
              </w:rPr>
              <w:t>shiftIdx</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02EB7DE5"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1F4972F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7" w:type="dxa"/>
            <w:tcBorders>
              <w:top w:val="single" w:sz="4" w:space="0" w:color="000000"/>
              <w:left w:val="single" w:sz="4" w:space="0" w:color="000000"/>
              <w:bottom w:val="single" w:sz="4" w:space="0" w:color="000000"/>
              <w:right w:val="nil"/>
            </w:tcBorders>
            <w:tcMar>
              <w:left w:w="0" w:type="dxa"/>
              <w:right w:w="0" w:type="dxa"/>
            </w:tcMar>
          </w:tcPr>
          <w:p w14:paraId="5FCD219D"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B8F5C60"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36" w:type="dxa"/>
            <w:tcBorders>
              <w:top w:val="single" w:sz="4" w:space="0" w:color="000000"/>
              <w:left w:val="single" w:sz="4" w:space="0" w:color="000000"/>
              <w:bottom w:val="single" w:sz="4" w:space="0" w:color="000000"/>
              <w:right w:val="nil"/>
            </w:tcBorders>
            <w:tcMar>
              <w:left w:w="0" w:type="dxa"/>
              <w:right w:w="0" w:type="dxa"/>
            </w:tcMar>
          </w:tcPr>
          <w:p w14:paraId="25D7AEA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5E535BEF"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EFACCEC"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36943F32"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r w:rsidRPr="008E6DA5">
              <w:rPr>
                <w:noProof/>
                <w:sz w:val="16"/>
                <w:szCs w:val="16"/>
                <w:lang w:val="en-CA"/>
              </w:rPr>
              <w:t>0</w:t>
            </w:r>
          </w:p>
        </w:tc>
        <w:tc>
          <w:tcPr>
            <w:tcW w:w="516" w:type="dxa"/>
            <w:tcBorders>
              <w:top w:val="single" w:sz="4" w:space="0" w:color="000000"/>
              <w:left w:val="single" w:sz="4" w:space="0" w:color="000000"/>
              <w:bottom w:val="single" w:sz="4" w:space="0" w:color="000000"/>
              <w:right w:val="nil"/>
            </w:tcBorders>
            <w:tcMar>
              <w:left w:w="0" w:type="dxa"/>
              <w:right w:w="0" w:type="dxa"/>
            </w:tcMar>
          </w:tcPr>
          <w:p w14:paraId="70492340" w14:textId="2A61CE21"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95" w:author="Abe Kiyofumi (安倍 清史)" w:date="2020-03-06T20:18:00Z">
              <w:r w:rsidRPr="008E6DA5" w:rsidDel="00B17F31">
                <w:rPr>
                  <w:noProof/>
                  <w:sz w:val="16"/>
                  <w:szCs w:val="16"/>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40DA3008" w14:textId="18F28194"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96" w:author="Abe Kiyofumi (安倍 清史)" w:date="2020-03-06T20:18:00Z">
              <w:r w:rsidRPr="008E6DA5" w:rsidDel="00B17F31">
                <w:rPr>
                  <w:noProof/>
                  <w:sz w:val="16"/>
                  <w:szCs w:val="16"/>
                  <w:lang w:val="en-CA"/>
                </w:rPr>
                <w:delText>0</w:delText>
              </w:r>
            </w:del>
          </w:p>
        </w:tc>
        <w:tc>
          <w:tcPr>
            <w:tcW w:w="554" w:type="dxa"/>
            <w:tcBorders>
              <w:top w:val="single" w:sz="4" w:space="0" w:color="000000"/>
              <w:left w:val="single" w:sz="4" w:space="0" w:color="000000"/>
              <w:bottom w:val="single" w:sz="4" w:space="0" w:color="000000"/>
              <w:right w:val="nil"/>
            </w:tcBorders>
            <w:tcMar>
              <w:left w:w="0" w:type="dxa"/>
              <w:right w:w="0" w:type="dxa"/>
            </w:tcMar>
          </w:tcPr>
          <w:p w14:paraId="0D717E66" w14:textId="3669EE94"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97" w:author="Abe Kiyofumi (安倍 清史)" w:date="2020-03-06T20:18:00Z">
              <w:r w:rsidRPr="008E6DA5" w:rsidDel="00B17F31">
                <w:rPr>
                  <w:noProof/>
                  <w:sz w:val="16"/>
                  <w:szCs w:val="16"/>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560ABA36" w14:textId="4CA3791B"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98" w:author="Abe Kiyofumi (安倍 清史)" w:date="2020-03-06T20:18:00Z">
              <w:r w:rsidRPr="008E6DA5" w:rsidDel="00B17F31">
                <w:rPr>
                  <w:noProof/>
                  <w:sz w:val="16"/>
                  <w:szCs w:val="16"/>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74969B6E" w14:textId="05D80E26"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del w:id="99" w:author="Abe Kiyofumi (安倍 清史)" w:date="2020-03-06T20:18:00Z">
              <w:r w:rsidRPr="008E6DA5" w:rsidDel="00B17F31">
                <w:rPr>
                  <w:noProof/>
                  <w:sz w:val="16"/>
                  <w:szCs w:val="16"/>
                  <w:lang w:val="en-CA"/>
                </w:rPr>
                <w:delText>0</w:delText>
              </w:r>
            </w:del>
          </w:p>
        </w:tc>
        <w:tc>
          <w:tcPr>
            <w:tcW w:w="516" w:type="dxa"/>
            <w:tcBorders>
              <w:top w:val="single" w:sz="4" w:space="0" w:color="000000"/>
              <w:left w:val="single" w:sz="4" w:space="0" w:color="000000"/>
              <w:bottom w:val="single" w:sz="4" w:space="0" w:color="000000"/>
              <w:right w:val="nil"/>
            </w:tcBorders>
            <w:tcMar>
              <w:left w:w="0" w:type="dxa"/>
              <w:right w:w="0" w:type="dxa"/>
            </w:tcMar>
          </w:tcPr>
          <w:p w14:paraId="50D5C7CA"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95" w:type="dxa"/>
            <w:tcBorders>
              <w:top w:val="single" w:sz="4" w:space="0" w:color="000000"/>
              <w:left w:val="single" w:sz="4" w:space="0" w:color="000000"/>
              <w:bottom w:val="single" w:sz="4" w:space="0" w:color="000000"/>
              <w:right w:val="nil"/>
            </w:tcBorders>
            <w:tcMar>
              <w:left w:w="0" w:type="dxa"/>
              <w:right w:w="0" w:type="dxa"/>
            </w:tcMar>
          </w:tcPr>
          <w:p w14:paraId="345E81E6"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c>
          <w:tcPr>
            <w:tcW w:w="505" w:type="dxa"/>
            <w:tcBorders>
              <w:top w:val="single" w:sz="4" w:space="0" w:color="000000"/>
              <w:left w:val="single" w:sz="4" w:space="0" w:color="000000"/>
              <w:bottom w:val="single" w:sz="4" w:space="0" w:color="000000"/>
              <w:right w:val="single" w:sz="4" w:space="0" w:color="000000"/>
            </w:tcBorders>
            <w:tcMar>
              <w:left w:w="0" w:type="dxa"/>
              <w:right w:w="0" w:type="dxa"/>
            </w:tcMar>
          </w:tcPr>
          <w:p w14:paraId="28AA3583" w14:textId="77777777" w:rsidR="006D5F7D" w:rsidRPr="008E6DA5" w:rsidRDefault="006D5F7D" w:rsidP="00627189">
            <w:pPr>
              <w:suppressAutoHyphens/>
              <w:autoSpaceDN/>
              <w:adjustRightInd/>
              <w:snapToGrid w:val="0"/>
              <w:spacing w:before="100" w:after="100" w:line="190" w:lineRule="exact"/>
              <w:jc w:val="center"/>
              <w:rPr>
                <w:b/>
                <w:noProof/>
                <w:sz w:val="16"/>
                <w:szCs w:val="16"/>
                <w:lang w:val="en-CA" w:eastAsia="ar-SA"/>
              </w:rPr>
            </w:pPr>
          </w:p>
        </w:tc>
      </w:tr>
    </w:tbl>
    <w:p w14:paraId="6A2FD6C9" w14:textId="77777777" w:rsidR="006D5F7D" w:rsidRPr="00125512" w:rsidRDefault="006D5F7D" w:rsidP="006D5F7D">
      <w:pPr>
        <w:pStyle w:val="ac"/>
        <w:rPr>
          <w:noProof/>
          <w:lang w:val="en-CA"/>
        </w:rPr>
      </w:pPr>
    </w:p>
    <w:p w14:paraId="484FCED6" w14:textId="284AEDEF" w:rsidR="006D5F7D" w:rsidRPr="00125512" w:rsidRDefault="006D5F7D" w:rsidP="006D5F7D">
      <w:pPr>
        <w:pStyle w:val="afe"/>
        <w:rPr>
          <w:noProof/>
          <w:lang w:val="en-CA"/>
        </w:rPr>
      </w:pPr>
      <w:bookmarkStart w:id="100" w:name="_Ref15251212"/>
      <w:r w:rsidRPr="00125512">
        <w:rPr>
          <w:noProof/>
          <w:lang w:val="en-CA"/>
        </w:rPr>
        <w:t>Table </w:t>
      </w:r>
      <w:r w:rsidR="00E24B9F" w:rsidRPr="00125512">
        <w:rPr>
          <w:noProof/>
          <w:lang w:val="en-CA"/>
        </w:rPr>
        <w:fldChar w:fldCharType="begin" w:fldLock="1"/>
      </w:r>
      <w:r w:rsidR="00E24B9F" w:rsidRPr="00125512">
        <w:rPr>
          <w:noProof/>
          <w:lang w:val="en-CA"/>
        </w:rPr>
        <w:instrText xml:space="preserve"> SEQ Table \* ARABIC </w:instrText>
      </w:r>
      <w:r w:rsidR="00E24B9F" w:rsidRPr="00125512">
        <w:rPr>
          <w:noProof/>
          <w:lang w:val="en-CA"/>
        </w:rPr>
        <w:fldChar w:fldCharType="separate"/>
      </w:r>
      <w:r w:rsidR="007032F8">
        <w:rPr>
          <w:noProof/>
          <w:lang w:val="en-CA"/>
        </w:rPr>
        <w:t>125</w:t>
      </w:r>
      <w:r w:rsidR="00E24B9F" w:rsidRPr="00125512">
        <w:rPr>
          <w:noProof/>
          <w:lang w:val="en-CA"/>
        </w:rPr>
        <w:fldChar w:fldCharType="end"/>
      </w:r>
      <w:bookmarkEnd w:id="100"/>
      <w:r w:rsidRPr="00125512">
        <w:rPr>
          <w:rFonts w:eastAsia="PMingLiU"/>
          <w:noProof/>
          <w:lang w:val="en-CA" w:eastAsia="zh-TW"/>
        </w:rPr>
        <w:t xml:space="preserve"> </w:t>
      </w:r>
      <w:r w:rsidRPr="00125512">
        <w:rPr>
          <w:noProof/>
          <w:lang w:val="en-CA"/>
        </w:rPr>
        <w:t xml:space="preserve">– Specification of initValue and shiftIdx for ctxInc of </w:t>
      </w:r>
      <w:r w:rsidRPr="00125512">
        <w:rPr>
          <w:rFonts w:eastAsia="PMingLiU"/>
          <w:noProof/>
          <w:lang w:val="en-CA" w:eastAsia="zh-TW"/>
        </w:rPr>
        <w:t>coeff_sign_flag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151"/>
        <w:gridCol w:w="432"/>
        <w:gridCol w:w="432"/>
        <w:gridCol w:w="432"/>
        <w:gridCol w:w="432"/>
        <w:gridCol w:w="432"/>
        <w:gridCol w:w="432"/>
        <w:gridCol w:w="432"/>
        <w:gridCol w:w="432"/>
        <w:gridCol w:w="432"/>
        <w:gridCol w:w="432"/>
        <w:gridCol w:w="432"/>
        <w:gridCol w:w="432"/>
        <w:gridCol w:w="432"/>
        <w:gridCol w:w="432"/>
        <w:gridCol w:w="432"/>
        <w:gridCol w:w="432"/>
        <w:gridCol w:w="432"/>
        <w:gridCol w:w="432"/>
      </w:tblGrid>
      <w:tr w:rsidR="006D5F7D" w:rsidRPr="00F43CC3" w14:paraId="2D4FEEC9" w14:textId="77777777" w:rsidTr="00627189">
        <w:trPr>
          <w:cantSplit/>
          <w:trHeight w:hRule="exact" w:val="388"/>
          <w:jc w:val="center"/>
        </w:trPr>
        <w:tc>
          <w:tcPr>
            <w:tcW w:w="1151" w:type="dxa"/>
            <w:vMerge w:val="restart"/>
            <w:vAlign w:val="center"/>
          </w:tcPr>
          <w:p w14:paraId="38BEBE36" w14:textId="77777777" w:rsidR="006D5F7D" w:rsidRPr="008E6DA5" w:rsidRDefault="006D5F7D" w:rsidP="00627189">
            <w:pPr>
              <w:keepNext/>
              <w:keepLines/>
              <w:spacing w:before="100" w:after="100" w:line="190" w:lineRule="exact"/>
              <w:jc w:val="center"/>
              <w:rPr>
                <w:b/>
                <w:noProof/>
                <w:sz w:val="16"/>
                <w:szCs w:val="18"/>
                <w:lang w:val="en-CA"/>
              </w:rPr>
            </w:pPr>
            <w:r w:rsidRPr="008E6DA5">
              <w:rPr>
                <w:b/>
                <w:noProof/>
                <w:sz w:val="16"/>
                <w:szCs w:val="18"/>
                <w:lang w:val="en-CA"/>
              </w:rPr>
              <w:t>Initialization variable</w:t>
            </w:r>
          </w:p>
        </w:tc>
        <w:tc>
          <w:tcPr>
            <w:tcW w:w="7776" w:type="dxa"/>
            <w:gridSpan w:val="18"/>
            <w:vAlign w:val="center"/>
          </w:tcPr>
          <w:p w14:paraId="0893E8A0" w14:textId="77777777" w:rsidR="006D5F7D" w:rsidRPr="008E6DA5" w:rsidRDefault="006D5F7D" w:rsidP="00627189">
            <w:pPr>
              <w:keepNext/>
              <w:keepLines/>
              <w:spacing w:before="100" w:after="100" w:line="190" w:lineRule="exact"/>
              <w:jc w:val="center"/>
              <w:rPr>
                <w:b/>
                <w:noProof/>
                <w:sz w:val="16"/>
                <w:szCs w:val="18"/>
                <w:lang w:val="en-CA"/>
              </w:rPr>
            </w:pPr>
            <w:r w:rsidRPr="008E6DA5">
              <w:rPr>
                <w:b/>
                <w:noProof/>
                <w:sz w:val="16"/>
                <w:szCs w:val="18"/>
                <w:lang w:val="en-CA"/>
              </w:rPr>
              <w:t>ctxIdx of coeff_sign_flag</w:t>
            </w:r>
          </w:p>
        </w:tc>
      </w:tr>
      <w:tr w:rsidR="006D5F7D" w:rsidRPr="00F43CC3" w14:paraId="0051C66F" w14:textId="77777777" w:rsidTr="00627189">
        <w:trPr>
          <w:cantSplit/>
          <w:trHeight w:hRule="exact" w:val="285"/>
          <w:jc w:val="center"/>
        </w:trPr>
        <w:tc>
          <w:tcPr>
            <w:tcW w:w="1151" w:type="dxa"/>
            <w:vMerge/>
            <w:vAlign w:val="center"/>
          </w:tcPr>
          <w:p w14:paraId="6E885262" w14:textId="77777777" w:rsidR="006D5F7D" w:rsidRPr="008E6DA5" w:rsidRDefault="006D5F7D" w:rsidP="00627189">
            <w:pPr>
              <w:keepNext/>
              <w:keepLines/>
              <w:spacing w:before="100" w:after="100" w:line="190" w:lineRule="exact"/>
              <w:rPr>
                <w:b/>
                <w:noProof/>
                <w:sz w:val="16"/>
                <w:szCs w:val="18"/>
                <w:lang w:val="en-CA"/>
              </w:rPr>
            </w:pPr>
          </w:p>
        </w:tc>
        <w:tc>
          <w:tcPr>
            <w:tcW w:w="432" w:type="dxa"/>
          </w:tcPr>
          <w:p w14:paraId="7ECD70BC"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0</w:t>
            </w:r>
          </w:p>
        </w:tc>
        <w:tc>
          <w:tcPr>
            <w:tcW w:w="432" w:type="dxa"/>
          </w:tcPr>
          <w:p w14:paraId="2A6AD54F"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1</w:t>
            </w:r>
          </w:p>
        </w:tc>
        <w:tc>
          <w:tcPr>
            <w:tcW w:w="432" w:type="dxa"/>
          </w:tcPr>
          <w:p w14:paraId="5F85F8A9"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2</w:t>
            </w:r>
          </w:p>
        </w:tc>
        <w:tc>
          <w:tcPr>
            <w:tcW w:w="432" w:type="dxa"/>
          </w:tcPr>
          <w:p w14:paraId="31A157BE"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3</w:t>
            </w:r>
          </w:p>
        </w:tc>
        <w:tc>
          <w:tcPr>
            <w:tcW w:w="432" w:type="dxa"/>
          </w:tcPr>
          <w:p w14:paraId="15AFE087"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4</w:t>
            </w:r>
          </w:p>
        </w:tc>
        <w:tc>
          <w:tcPr>
            <w:tcW w:w="432" w:type="dxa"/>
          </w:tcPr>
          <w:p w14:paraId="17455FFB"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5</w:t>
            </w:r>
          </w:p>
        </w:tc>
        <w:tc>
          <w:tcPr>
            <w:tcW w:w="432" w:type="dxa"/>
          </w:tcPr>
          <w:p w14:paraId="5B7FD7DB"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6</w:t>
            </w:r>
          </w:p>
        </w:tc>
        <w:tc>
          <w:tcPr>
            <w:tcW w:w="432" w:type="dxa"/>
          </w:tcPr>
          <w:p w14:paraId="5288C4D3"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7</w:t>
            </w:r>
          </w:p>
        </w:tc>
        <w:tc>
          <w:tcPr>
            <w:tcW w:w="432" w:type="dxa"/>
          </w:tcPr>
          <w:p w14:paraId="63F3AB71"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8</w:t>
            </w:r>
          </w:p>
        </w:tc>
        <w:tc>
          <w:tcPr>
            <w:tcW w:w="432" w:type="dxa"/>
          </w:tcPr>
          <w:p w14:paraId="1604F142"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9</w:t>
            </w:r>
          </w:p>
        </w:tc>
        <w:tc>
          <w:tcPr>
            <w:tcW w:w="432" w:type="dxa"/>
          </w:tcPr>
          <w:p w14:paraId="56A83755"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10</w:t>
            </w:r>
          </w:p>
        </w:tc>
        <w:tc>
          <w:tcPr>
            <w:tcW w:w="432" w:type="dxa"/>
          </w:tcPr>
          <w:p w14:paraId="0E5FA73A"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11</w:t>
            </w:r>
          </w:p>
        </w:tc>
        <w:tc>
          <w:tcPr>
            <w:tcW w:w="432" w:type="dxa"/>
          </w:tcPr>
          <w:p w14:paraId="069F0C67"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12</w:t>
            </w:r>
          </w:p>
        </w:tc>
        <w:tc>
          <w:tcPr>
            <w:tcW w:w="432" w:type="dxa"/>
          </w:tcPr>
          <w:p w14:paraId="1EAB84F7"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13</w:t>
            </w:r>
          </w:p>
        </w:tc>
        <w:tc>
          <w:tcPr>
            <w:tcW w:w="432" w:type="dxa"/>
          </w:tcPr>
          <w:p w14:paraId="3518BE64" w14:textId="77777777" w:rsidR="006D5F7D" w:rsidRPr="008E6DA5" w:rsidRDefault="006D5F7D" w:rsidP="00627189">
            <w:pPr>
              <w:keepNext/>
              <w:keepLines/>
              <w:spacing w:before="100" w:after="100" w:line="190" w:lineRule="exact"/>
              <w:jc w:val="center"/>
              <w:rPr>
                <w:b/>
                <w:bCs/>
                <w:noProof/>
                <w:sz w:val="16"/>
                <w:szCs w:val="16"/>
                <w:lang w:val="en-CA"/>
              </w:rPr>
            </w:pPr>
            <w:r w:rsidRPr="008E6DA5">
              <w:rPr>
                <w:b/>
                <w:noProof/>
                <w:sz w:val="16"/>
                <w:szCs w:val="16"/>
                <w:lang w:val="en-CA"/>
              </w:rPr>
              <w:t>14</w:t>
            </w:r>
          </w:p>
        </w:tc>
        <w:tc>
          <w:tcPr>
            <w:tcW w:w="432" w:type="dxa"/>
          </w:tcPr>
          <w:p w14:paraId="114CC0D2" w14:textId="77777777" w:rsidR="006D5F7D" w:rsidRPr="008E6DA5" w:rsidRDefault="006D5F7D" w:rsidP="00627189">
            <w:pPr>
              <w:keepNext/>
              <w:keepLines/>
              <w:spacing w:before="100" w:after="100" w:line="190" w:lineRule="exact"/>
              <w:jc w:val="center"/>
              <w:rPr>
                <w:b/>
                <w:noProof/>
                <w:sz w:val="16"/>
                <w:szCs w:val="16"/>
                <w:lang w:val="en-CA"/>
              </w:rPr>
            </w:pPr>
            <w:r w:rsidRPr="008E6DA5">
              <w:rPr>
                <w:b/>
                <w:noProof/>
                <w:sz w:val="16"/>
                <w:szCs w:val="16"/>
                <w:lang w:val="en-CA"/>
              </w:rPr>
              <w:t>15</w:t>
            </w:r>
          </w:p>
        </w:tc>
        <w:tc>
          <w:tcPr>
            <w:tcW w:w="432" w:type="dxa"/>
          </w:tcPr>
          <w:p w14:paraId="488DFE7F" w14:textId="77777777" w:rsidR="006D5F7D" w:rsidRPr="008E6DA5" w:rsidRDefault="006D5F7D" w:rsidP="00627189">
            <w:pPr>
              <w:keepNext/>
              <w:keepLines/>
              <w:spacing w:before="100" w:after="100" w:line="190" w:lineRule="exact"/>
              <w:jc w:val="center"/>
              <w:rPr>
                <w:b/>
                <w:noProof/>
                <w:sz w:val="16"/>
                <w:szCs w:val="16"/>
                <w:lang w:val="en-CA"/>
              </w:rPr>
            </w:pPr>
            <w:r w:rsidRPr="008E6DA5">
              <w:rPr>
                <w:b/>
                <w:noProof/>
                <w:sz w:val="16"/>
                <w:szCs w:val="16"/>
                <w:lang w:val="en-CA"/>
              </w:rPr>
              <w:t>16</w:t>
            </w:r>
          </w:p>
        </w:tc>
        <w:tc>
          <w:tcPr>
            <w:tcW w:w="432" w:type="dxa"/>
          </w:tcPr>
          <w:p w14:paraId="0A692F8C" w14:textId="77777777" w:rsidR="006D5F7D" w:rsidRPr="008E6DA5" w:rsidRDefault="006D5F7D" w:rsidP="00627189">
            <w:pPr>
              <w:keepNext/>
              <w:keepLines/>
              <w:spacing w:before="100" w:after="100" w:line="190" w:lineRule="exact"/>
              <w:jc w:val="center"/>
              <w:rPr>
                <w:b/>
                <w:noProof/>
                <w:sz w:val="16"/>
                <w:szCs w:val="16"/>
                <w:lang w:val="en-CA"/>
              </w:rPr>
            </w:pPr>
            <w:r w:rsidRPr="008E6DA5">
              <w:rPr>
                <w:b/>
                <w:noProof/>
                <w:sz w:val="16"/>
                <w:szCs w:val="16"/>
                <w:lang w:val="en-CA"/>
              </w:rPr>
              <w:t>17</w:t>
            </w:r>
          </w:p>
        </w:tc>
      </w:tr>
      <w:tr w:rsidR="006D5F7D" w:rsidRPr="00F43CC3" w14:paraId="4D783606" w14:textId="77777777" w:rsidTr="00627189">
        <w:trPr>
          <w:cantSplit/>
          <w:trHeight w:hRule="exact" w:val="285"/>
          <w:jc w:val="center"/>
        </w:trPr>
        <w:tc>
          <w:tcPr>
            <w:tcW w:w="1151" w:type="dxa"/>
          </w:tcPr>
          <w:p w14:paraId="5C36491E" w14:textId="77777777" w:rsidR="006D5F7D" w:rsidRPr="008E6DA5" w:rsidRDefault="006D5F7D" w:rsidP="00627189">
            <w:pPr>
              <w:keepNext/>
              <w:keepLines/>
              <w:spacing w:before="100" w:after="100" w:line="190" w:lineRule="exact"/>
              <w:rPr>
                <w:b/>
                <w:bCs/>
                <w:noProof/>
                <w:sz w:val="16"/>
                <w:szCs w:val="18"/>
                <w:lang w:val="en-CA"/>
              </w:rPr>
            </w:pPr>
            <w:r w:rsidRPr="008E6DA5">
              <w:rPr>
                <w:b/>
                <w:noProof/>
                <w:sz w:val="16"/>
                <w:szCs w:val="16"/>
                <w:lang w:val="en-CA"/>
              </w:rPr>
              <w:t>initValue</w:t>
            </w:r>
          </w:p>
        </w:tc>
        <w:tc>
          <w:tcPr>
            <w:tcW w:w="432" w:type="dxa"/>
            <w:tcMar>
              <w:left w:w="0" w:type="dxa"/>
              <w:right w:w="0" w:type="dxa"/>
            </w:tcMar>
          </w:tcPr>
          <w:p w14:paraId="299FF7F7"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78F88E73"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727DDC2B"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61744A57"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4554DB06"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636352D7"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746DDDE4"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35E66139"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622CA90A"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665DBC99"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35191CDD"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1F75179D"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6A17A6E4"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286A7643"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17479E5E"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31932E34"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76604140"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c>
          <w:tcPr>
            <w:tcW w:w="432" w:type="dxa"/>
            <w:tcMar>
              <w:left w:w="0" w:type="dxa"/>
              <w:right w:w="0" w:type="dxa"/>
            </w:tcMar>
          </w:tcPr>
          <w:p w14:paraId="65B43593"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EP</w:t>
            </w:r>
          </w:p>
        </w:tc>
      </w:tr>
      <w:tr w:rsidR="006D5F7D" w:rsidRPr="00F43CC3" w14:paraId="21970230" w14:textId="77777777" w:rsidTr="00627189">
        <w:trPr>
          <w:cantSplit/>
          <w:trHeight w:hRule="exact" w:val="285"/>
          <w:jc w:val="center"/>
        </w:trPr>
        <w:tc>
          <w:tcPr>
            <w:tcW w:w="1151" w:type="dxa"/>
          </w:tcPr>
          <w:p w14:paraId="17BD540E" w14:textId="77777777" w:rsidR="006D5F7D" w:rsidRPr="008E6DA5" w:rsidRDefault="006D5F7D" w:rsidP="00627189">
            <w:pPr>
              <w:keepNext/>
              <w:keepLines/>
              <w:spacing w:before="100" w:after="100" w:line="190" w:lineRule="exact"/>
              <w:rPr>
                <w:b/>
                <w:noProof/>
                <w:sz w:val="16"/>
                <w:szCs w:val="16"/>
                <w:lang w:val="en-CA"/>
              </w:rPr>
            </w:pPr>
            <w:r w:rsidRPr="008E6DA5">
              <w:rPr>
                <w:b/>
                <w:noProof/>
                <w:sz w:val="16"/>
                <w:szCs w:val="16"/>
                <w:lang w:val="en-CA"/>
              </w:rPr>
              <w:t>shiftIdx</w:t>
            </w:r>
          </w:p>
        </w:tc>
        <w:tc>
          <w:tcPr>
            <w:tcW w:w="432" w:type="dxa"/>
            <w:tcMar>
              <w:left w:w="0" w:type="dxa"/>
              <w:right w:w="0" w:type="dxa"/>
            </w:tcMar>
          </w:tcPr>
          <w:p w14:paraId="554E68B0"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3C130C58"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41CD4EBB"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7C522FB3"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77FCE913"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3C867244"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0CDA77FE"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343A0438"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30C0B3FB"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6BC583A4"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13581428"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3509F376"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59CDC0CB"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456A1E29"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1313F2C0"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7F5459C8"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62054A09"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c>
          <w:tcPr>
            <w:tcW w:w="432" w:type="dxa"/>
            <w:tcMar>
              <w:left w:w="0" w:type="dxa"/>
              <w:right w:w="0" w:type="dxa"/>
            </w:tcMar>
          </w:tcPr>
          <w:p w14:paraId="7FF62930" w14:textId="77777777" w:rsidR="006D5F7D" w:rsidRPr="008E6DA5" w:rsidRDefault="006D5F7D" w:rsidP="00627189">
            <w:pPr>
              <w:keepNext/>
              <w:keepLines/>
              <w:spacing w:before="100" w:after="100" w:line="190" w:lineRule="exact"/>
              <w:jc w:val="center"/>
              <w:rPr>
                <w:noProof/>
                <w:sz w:val="16"/>
                <w:szCs w:val="16"/>
                <w:lang w:val="en-CA" w:eastAsia="ko-KR"/>
              </w:rPr>
            </w:pPr>
            <w:r w:rsidRPr="008E6DA5">
              <w:rPr>
                <w:rFonts w:eastAsia="PMingLiU"/>
                <w:noProof/>
                <w:kern w:val="2"/>
                <w:sz w:val="16"/>
                <w:szCs w:val="16"/>
                <w:lang w:val="en-CA" w:eastAsia="zh-TW"/>
              </w:rPr>
              <w:t>0</w:t>
            </w:r>
          </w:p>
        </w:tc>
      </w:tr>
    </w:tbl>
    <w:p w14:paraId="1B698B4A" w14:textId="505358B3" w:rsidR="00ED366E" w:rsidRPr="00125512" w:rsidRDefault="00ED366E" w:rsidP="005D5568">
      <w:pPr>
        <w:pStyle w:val="ac"/>
        <w:rPr>
          <w:noProof/>
          <w:lang w:val="en-CA"/>
        </w:rPr>
      </w:pPr>
    </w:p>
    <w:p w14:paraId="7B88F844" w14:textId="77777777" w:rsidR="00B938CE" w:rsidRPr="00125512" w:rsidRDefault="00B938CE" w:rsidP="00B938CE">
      <w:pPr>
        <w:pStyle w:val="40"/>
        <w:rPr>
          <w:noProof/>
          <w:lang w:val="en-CA"/>
        </w:rPr>
      </w:pPr>
      <w:bookmarkStart w:id="101" w:name="_Ref4975380"/>
      <w:r w:rsidRPr="00125512">
        <w:rPr>
          <w:lang w:val="en-CA"/>
        </w:rPr>
        <w:lastRenderedPageBreak/>
        <w:t>Storage process for context variables</w:t>
      </w:r>
      <w:bookmarkEnd w:id="101"/>
    </w:p>
    <w:p w14:paraId="52F8285D" w14:textId="77777777" w:rsidR="00B938CE" w:rsidRPr="00125512" w:rsidRDefault="00B938CE" w:rsidP="00B938CE">
      <w:pPr>
        <w:pStyle w:val="40"/>
        <w:rPr>
          <w:noProof/>
          <w:lang w:val="en-CA"/>
        </w:rPr>
      </w:pPr>
      <w:bookmarkStart w:id="102" w:name="_Ref4975794"/>
      <w:r w:rsidRPr="00125512">
        <w:rPr>
          <w:lang w:val="en-CA"/>
        </w:rPr>
        <w:t>Synchronization process for context variables</w:t>
      </w:r>
      <w:bookmarkEnd w:id="102"/>
    </w:p>
    <w:p w14:paraId="62E70FB6" w14:textId="1D393AB2" w:rsidR="00022A46" w:rsidRPr="00181639" w:rsidRDefault="005D5568" w:rsidP="00022A46">
      <w:pPr>
        <w:pStyle w:val="40"/>
        <w:rPr>
          <w:noProof/>
          <w:lang w:val="en-CA"/>
        </w:rPr>
      </w:pPr>
      <w:bookmarkStart w:id="103" w:name="_Toc349939174"/>
      <w:bookmarkStart w:id="104" w:name="_Ref2813121"/>
      <w:bookmarkEnd w:id="103"/>
      <w:r w:rsidRPr="00125512">
        <w:rPr>
          <w:lang w:val="en-CA"/>
        </w:rPr>
        <w:t>Initializa</w:t>
      </w:r>
      <w:r w:rsidRPr="00125512">
        <w:rPr>
          <w:lang w:val="en-CA"/>
        </w:rPr>
        <w:lastRenderedPageBreak/>
        <w:t>tion</w:t>
      </w:r>
      <w:r w:rsidRPr="00125512">
        <w:rPr>
          <w:noProof/>
          <w:lang w:val="en-CA"/>
        </w:rPr>
        <w:t xml:space="preserve"> </w:t>
      </w:r>
      <w:r w:rsidR="006E3006" w:rsidRPr="00125512">
        <w:rPr>
          <w:noProof/>
          <w:lang w:val="en-CA"/>
        </w:rPr>
        <w:t>process for the arithmetic decoding engine</w:t>
      </w:r>
      <w:bookmarkEnd w:id="104"/>
    </w:p>
    <w:p w14:paraId="5552B592" w14:textId="77777777" w:rsidR="00022A46" w:rsidRPr="008E6DA5" w:rsidRDefault="00022A46" w:rsidP="00022A46">
      <w:pPr>
        <w:pStyle w:val="40"/>
        <w:rPr>
          <w:lang w:val="en-CA"/>
        </w:rPr>
      </w:pPr>
      <w:bookmarkStart w:id="105" w:name="_Ref30241262"/>
      <w:r w:rsidRPr="008E6DA5">
        <w:rPr>
          <w:lang w:val="en-CA"/>
        </w:rPr>
        <w:t>Storage process for palette predictor</w:t>
      </w:r>
      <w:bookmarkEnd w:id="105"/>
    </w:p>
    <w:p w14:paraId="49438831" w14:textId="77777777" w:rsidR="00022A46" w:rsidRPr="008E6DA5" w:rsidRDefault="00022A46" w:rsidP="00022A46">
      <w:pPr>
        <w:pStyle w:val="40"/>
        <w:rPr>
          <w:lang w:val="en-CA"/>
        </w:rPr>
      </w:pPr>
      <w:bookmarkStart w:id="106" w:name="_Ref30241277"/>
      <w:r w:rsidRPr="008E6DA5">
        <w:rPr>
          <w:lang w:val="en-CA"/>
        </w:rPr>
        <w:t>Synchronization process for palette predictor</w:t>
      </w:r>
      <w:bookmarkEnd w:id="106"/>
    </w:p>
    <w:p w14:paraId="77EBB13E" w14:textId="77777777" w:rsidR="00822405" w:rsidRPr="00125512" w:rsidRDefault="00822405" w:rsidP="00822405">
      <w:pPr>
        <w:pStyle w:val="30"/>
        <w:rPr>
          <w:noProof/>
          <w:lang w:val="en-CA"/>
        </w:rPr>
      </w:pPr>
      <w:bookmarkStart w:id="107" w:name="_Ref531794831"/>
      <w:bookmarkStart w:id="108" w:name="_Toc33624351"/>
      <w:r w:rsidRPr="00125512">
        <w:rPr>
          <w:noProof/>
          <w:lang w:val="en-CA"/>
        </w:rPr>
        <w:t>Binarization process</w:t>
      </w:r>
      <w:bookmarkEnd w:id="107"/>
      <w:bookmarkEnd w:id="108"/>
    </w:p>
    <w:p w14:paraId="27FB99D3" w14:textId="77777777" w:rsidR="00822405" w:rsidRPr="00125512" w:rsidRDefault="00822405" w:rsidP="00822405">
      <w:pPr>
        <w:pStyle w:val="40"/>
        <w:rPr>
          <w:noProof/>
          <w:lang w:val="en-CA"/>
        </w:rPr>
      </w:pPr>
      <w:r w:rsidRPr="00125512">
        <w:rPr>
          <w:noProof/>
          <w:lang w:val="en-CA"/>
        </w:rPr>
        <w:t>General</w:t>
      </w:r>
    </w:p>
    <w:p w14:paraId="48AB3127" w14:textId="6992FDF8" w:rsidR="00822405" w:rsidRPr="00125512" w:rsidRDefault="00822405" w:rsidP="00822405">
      <w:pPr>
        <w:pStyle w:val="40"/>
        <w:rPr>
          <w:noProof/>
          <w:lang w:val="en-CA"/>
        </w:rPr>
      </w:pPr>
      <w:bookmarkStart w:id="109" w:name="_Ref521414586"/>
      <w:bookmarkStart w:id="110" w:name="_Ref531785844"/>
      <w:bookmarkStart w:id="111" w:name="_Ref288484869"/>
      <w:bookmarkStart w:id="112" w:name="_Toc311219996"/>
      <w:bookmarkStart w:id="113" w:name="_Toc317198841"/>
      <w:bookmarkStart w:id="114" w:name="_Toc415475960"/>
      <w:bookmarkStart w:id="115" w:name="_Toc423599235"/>
      <w:bookmarkStart w:id="116" w:name="_Toc423601739"/>
      <w:r w:rsidRPr="00125512">
        <w:rPr>
          <w:noProof/>
          <w:lang w:val="en-CA"/>
        </w:rPr>
        <w:t xml:space="preserve">Rice parameter </w:t>
      </w:r>
      <w:bookmarkEnd w:id="109"/>
      <w:r w:rsidR="00F9008E" w:rsidRPr="00125512">
        <w:rPr>
          <w:noProof/>
          <w:lang w:val="en-CA"/>
        </w:rPr>
        <w:t>derivation process</w:t>
      </w:r>
      <w:r w:rsidR="006D7FD6" w:rsidRPr="00125512">
        <w:rPr>
          <w:noProof/>
          <w:lang w:val="en-CA"/>
        </w:rPr>
        <w:t xml:space="preserve"> for </w:t>
      </w:r>
      <w:r w:rsidR="003E08D8" w:rsidRPr="00125512">
        <w:rPr>
          <w:noProof/>
          <w:lang w:val="en-CA"/>
        </w:rPr>
        <w:t>abs_</w:t>
      </w:r>
      <w:r w:rsidR="003E08D8" w:rsidRPr="00125512">
        <w:rPr>
          <w:rFonts w:eastAsia="ＭＳ 明朝"/>
          <w:noProof/>
          <w:lang w:val="en-CA"/>
        </w:rPr>
        <w:t xml:space="preserve">remainder[ ] and </w:t>
      </w:r>
      <w:r w:rsidR="004C141E" w:rsidRPr="00125512">
        <w:rPr>
          <w:noProof/>
          <w:lang w:val="en-CA"/>
        </w:rPr>
        <w:t>dec_</w:t>
      </w:r>
      <w:r w:rsidR="006D7FD6" w:rsidRPr="00125512">
        <w:rPr>
          <w:noProof/>
          <w:lang w:val="en-CA"/>
        </w:rPr>
        <w:t>abs_level[ ]</w:t>
      </w:r>
      <w:bookmarkEnd w:id="110"/>
    </w:p>
    <w:p w14:paraId="0BCCF4B9" w14:textId="22142077" w:rsidR="00822405" w:rsidRPr="00125512" w:rsidRDefault="00822405" w:rsidP="00822405">
      <w:pPr>
        <w:pStyle w:val="40"/>
        <w:rPr>
          <w:noProof/>
          <w:lang w:val="en-CA"/>
        </w:rPr>
      </w:pPr>
      <w:bookmarkStart w:id="117" w:name="_Ref521414246"/>
      <w:r w:rsidRPr="00125512">
        <w:rPr>
          <w:noProof/>
          <w:lang w:val="en-CA"/>
        </w:rPr>
        <w:t>Truncated Rice binarization process</w:t>
      </w:r>
      <w:bookmarkEnd w:id="111"/>
      <w:bookmarkEnd w:id="112"/>
      <w:bookmarkEnd w:id="113"/>
      <w:bookmarkEnd w:id="114"/>
      <w:bookmarkEnd w:id="115"/>
      <w:bookmarkEnd w:id="116"/>
      <w:bookmarkEnd w:id="117"/>
    </w:p>
    <w:p w14:paraId="1BACEC84" w14:textId="10FDC5AA" w:rsidR="005D6485" w:rsidRPr="00125512" w:rsidRDefault="00AA017A" w:rsidP="005B569E">
      <w:pPr>
        <w:pStyle w:val="40"/>
        <w:rPr>
          <w:noProof/>
          <w:lang w:val="en-CA"/>
        </w:rPr>
      </w:pPr>
      <w:bookmarkStart w:id="118" w:name="_Ref14184188"/>
      <w:bookmarkStart w:id="119" w:name="_Ref290293381"/>
      <w:bookmarkStart w:id="120" w:name="_Toc311219997"/>
      <w:bookmarkStart w:id="121" w:name="_Toc317198842"/>
      <w:bookmarkStart w:id="122" w:name="_Toc415475961"/>
      <w:bookmarkStart w:id="123" w:name="_Toc423599236"/>
      <w:bookmarkStart w:id="124" w:name="_Toc423601740"/>
      <w:bookmarkStart w:id="125" w:name="_Ref289359037"/>
      <w:bookmarkStart w:id="126" w:name="_Ref397945857"/>
      <w:bookmarkStart w:id="127" w:name="_Toc415475963"/>
      <w:bookmarkStart w:id="128" w:name="_Toc423599238"/>
      <w:bookmarkStart w:id="129" w:name="_Toc423601742"/>
      <w:r w:rsidRPr="00125512">
        <w:rPr>
          <w:noProof/>
          <w:lang w:val="en-CA"/>
        </w:rPr>
        <w:t>Truncated B</w:t>
      </w:r>
      <w:r w:rsidR="005D6485" w:rsidRPr="00125512">
        <w:rPr>
          <w:noProof/>
          <w:lang w:val="en-CA"/>
        </w:rPr>
        <w:t xml:space="preserve">inary </w:t>
      </w:r>
      <w:r w:rsidR="008C6FB2" w:rsidRPr="00125512">
        <w:rPr>
          <w:noProof/>
          <w:lang w:val="en-CA"/>
        </w:rPr>
        <w:t xml:space="preserve">(TB) </w:t>
      </w:r>
      <w:r w:rsidR="005D6485" w:rsidRPr="00125512">
        <w:rPr>
          <w:noProof/>
          <w:lang w:val="en-CA"/>
        </w:rPr>
        <w:t>binarization process</w:t>
      </w:r>
      <w:bookmarkEnd w:id="118"/>
    </w:p>
    <w:p w14:paraId="66CC7C2F" w14:textId="77777777" w:rsidR="00C1543B" w:rsidRPr="00125512" w:rsidRDefault="00C1543B" w:rsidP="00C1543B">
      <w:pPr>
        <w:pStyle w:val="40"/>
        <w:rPr>
          <w:noProof/>
          <w:lang w:val="en-CA"/>
        </w:rPr>
      </w:pPr>
      <w:bookmarkStart w:id="130" w:name="_Ref522203422"/>
      <w:r w:rsidRPr="00125512">
        <w:rPr>
          <w:noProof/>
          <w:lang w:val="en-CA"/>
        </w:rPr>
        <w:t>k-th order Exp-Golomb binarization process</w:t>
      </w:r>
      <w:bookmarkEnd w:id="119"/>
      <w:bookmarkEnd w:id="120"/>
      <w:bookmarkEnd w:id="121"/>
      <w:bookmarkEnd w:id="122"/>
      <w:bookmarkEnd w:id="123"/>
      <w:bookmarkEnd w:id="124"/>
      <w:bookmarkEnd w:id="130"/>
    </w:p>
    <w:p w14:paraId="28CF948F" w14:textId="77777777" w:rsidR="00584A35" w:rsidRPr="00125512" w:rsidRDefault="00584A35" w:rsidP="00584A35">
      <w:pPr>
        <w:pStyle w:val="40"/>
        <w:rPr>
          <w:noProof/>
          <w:lang w:val="en-CA"/>
        </w:rPr>
      </w:pPr>
      <w:bookmarkStart w:id="131" w:name="_Ref2795896"/>
      <w:bookmarkEnd w:id="125"/>
      <w:r w:rsidRPr="00125512">
        <w:rPr>
          <w:noProof/>
          <w:lang w:val="en-CA"/>
        </w:rPr>
        <w:t>Limited k-th order Exp-Golomb binarization process</w:t>
      </w:r>
      <w:bookmarkEnd w:id="131"/>
    </w:p>
    <w:p w14:paraId="15DAF5D1" w14:textId="77777777" w:rsidR="00822405" w:rsidRPr="00125512" w:rsidRDefault="00822405" w:rsidP="00822405">
      <w:pPr>
        <w:pStyle w:val="40"/>
        <w:rPr>
          <w:noProof/>
          <w:lang w:val="en-CA"/>
        </w:rPr>
      </w:pPr>
      <w:bookmarkStart w:id="132" w:name="_Ref521414259"/>
      <w:r w:rsidRPr="00125512">
        <w:rPr>
          <w:noProof/>
          <w:lang w:val="en-CA"/>
        </w:rPr>
        <w:t>Fixed-length binarization process</w:t>
      </w:r>
      <w:bookmarkEnd w:id="126"/>
      <w:bookmarkEnd w:id="127"/>
      <w:bookmarkEnd w:id="128"/>
      <w:bookmarkEnd w:id="129"/>
      <w:bookmarkEnd w:id="132"/>
    </w:p>
    <w:p w14:paraId="20490373" w14:textId="77777777" w:rsidR="00B1282C" w:rsidRPr="00125512" w:rsidRDefault="00B1282C" w:rsidP="00B1282C">
      <w:pPr>
        <w:pStyle w:val="40"/>
        <w:rPr>
          <w:noProof/>
          <w:lang w:val="en-CA"/>
        </w:rPr>
      </w:pPr>
      <w:bookmarkStart w:id="133" w:name="_Ref316563275"/>
      <w:bookmarkStart w:id="134" w:name="_Toc317198847"/>
      <w:bookmarkStart w:id="135" w:name="_Toc415475965"/>
      <w:bookmarkStart w:id="136" w:name="_Toc423599240"/>
      <w:bookmarkStart w:id="137" w:name="_Toc423601744"/>
      <w:r w:rsidRPr="00125512">
        <w:rPr>
          <w:noProof/>
          <w:lang w:val="en-CA"/>
        </w:rPr>
        <w:t>Binarization process for intra_chroma_pred_mode</w:t>
      </w:r>
      <w:bookmarkEnd w:id="133"/>
      <w:bookmarkEnd w:id="134"/>
      <w:bookmarkEnd w:id="135"/>
      <w:bookmarkEnd w:id="136"/>
      <w:bookmarkEnd w:id="137"/>
    </w:p>
    <w:p w14:paraId="7FC1CAD4" w14:textId="77777777" w:rsidR="000447F4" w:rsidRPr="00125512" w:rsidRDefault="000447F4" w:rsidP="000447F4">
      <w:pPr>
        <w:pStyle w:val="40"/>
        <w:rPr>
          <w:noProof/>
          <w:lang w:val="en-CA"/>
        </w:rPr>
      </w:pPr>
      <w:bookmarkStart w:id="138" w:name="_Ref329430368"/>
      <w:bookmarkStart w:id="139" w:name="_Toc415475966"/>
      <w:bookmarkStart w:id="140" w:name="_Toc423599241"/>
      <w:bookmarkStart w:id="141" w:name="_Toc423601745"/>
      <w:bookmarkStart w:id="142" w:name="_Ref523930566"/>
      <w:bookmarkStart w:id="143" w:name="_Ref349671779"/>
      <w:bookmarkStart w:id="144" w:name="_Ref349671851"/>
      <w:bookmarkStart w:id="145" w:name="_Ref414882139"/>
      <w:bookmarkStart w:id="146" w:name="_Ref414882152"/>
      <w:bookmarkStart w:id="147" w:name="_Toc415475968"/>
      <w:bookmarkStart w:id="148" w:name="_Toc423599243"/>
      <w:bookmarkStart w:id="149" w:name="_Toc423601747"/>
      <w:r w:rsidRPr="00125512">
        <w:rPr>
          <w:noProof/>
          <w:lang w:val="en-CA"/>
        </w:rPr>
        <w:t>Binarization process for inter_pred_idc</w:t>
      </w:r>
      <w:bookmarkEnd w:id="138"/>
      <w:bookmarkEnd w:id="139"/>
      <w:bookmarkEnd w:id="140"/>
      <w:bookmarkEnd w:id="141"/>
      <w:bookmarkEnd w:id="142"/>
    </w:p>
    <w:p w14:paraId="04A8A20A" w14:textId="77777777" w:rsidR="004344E7" w:rsidRPr="00125512" w:rsidRDefault="004344E7" w:rsidP="004344E7">
      <w:pPr>
        <w:pStyle w:val="40"/>
        <w:rPr>
          <w:noProof/>
          <w:lang w:val="en-CA"/>
        </w:rPr>
      </w:pPr>
      <w:bookmarkStart w:id="150" w:name="_Ref348967608"/>
      <w:bookmarkStart w:id="151" w:name="_Toc415475967"/>
      <w:bookmarkStart w:id="152" w:name="_Toc423599242"/>
      <w:bookmarkStart w:id="153" w:name="_Toc423601746"/>
      <w:r w:rsidRPr="00125512">
        <w:rPr>
          <w:noProof/>
          <w:lang w:val="en-CA"/>
        </w:rPr>
        <w:t>Binarization process for cu_qp_delta_abs</w:t>
      </w:r>
      <w:bookmarkEnd w:id="150"/>
      <w:bookmarkEnd w:id="151"/>
      <w:bookmarkEnd w:id="152"/>
      <w:bookmarkEnd w:id="153"/>
    </w:p>
    <w:p w14:paraId="3E9DA2D4" w14:textId="1CC22343" w:rsidR="00822405" w:rsidRPr="00181639" w:rsidRDefault="007F6B8E" w:rsidP="00822405">
      <w:pPr>
        <w:pStyle w:val="40"/>
        <w:rPr>
          <w:noProof/>
          <w:lang w:val="en-CA"/>
        </w:rPr>
      </w:pPr>
      <w:bookmarkStart w:id="154" w:name="_Ref522196437"/>
      <w:bookmarkEnd w:id="143"/>
      <w:bookmarkEnd w:id="144"/>
      <w:bookmarkEnd w:id="145"/>
      <w:bookmarkEnd w:id="146"/>
      <w:bookmarkEnd w:id="147"/>
      <w:bookmarkEnd w:id="148"/>
      <w:bookmarkEnd w:id="149"/>
      <w:r w:rsidRPr="00125512">
        <w:rPr>
          <w:noProof/>
          <w:lang w:val="en-CA"/>
        </w:rPr>
        <w:t>Binarization process for abs_</w:t>
      </w:r>
      <w:r w:rsidRPr="00125512">
        <w:rPr>
          <w:rFonts w:eastAsia="ＭＳ 明朝"/>
          <w:noProof/>
          <w:lang w:val="en-CA"/>
        </w:rPr>
        <w:t>remainder[ ]</w:t>
      </w:r>
      <w:bookmarkEnd w:id="154"/>
    </w:p>
    <w:p w14:paraId="7A2983DC" w14:textId="136758F0" w:rsidR="00DB159A" w:rsidRPr="00125512" w:rsidRDefault="00D413FC" w:rsidP="00DB159A">
      <w:pPr>
        <w:pStyle w:val="40"/>
        <w:rPr>
          <w:noProof/>
          <w:lang w:val="en-CA"/>
        </w:rPr>
      </w:pPr>
      <w:bookmarkStart w:id="155" w:name="_Ref531791036"/>
      <w:r w:rsidRPr="00125512">
        <w:rPr>
          <w:noProof/>
          <w:lang w:val="en-CA"/>
        </w:rPr>
        <w:t>Binarization</w:t>
      </w:r>
      <w:r w:rsidR="00DB159A" w:rsidRPr="00125512">
        <w:rPr>
          <w:noProof/>
          <w:lang w:val="en-CA"/>
        </w:rPr>
        <w:t xml:space="preserve"> process for </w:t>
      </w:r>
      <w:r w:rsidR="00371FD3" w:rsidRPr="00125512">
        <w:rPr>
          <w:noProof/>
          <w:lang w:val="en-CA"/>
        </w:rPr>
        <w:t>dec_</w:t>
      </w:r>
      <w:r w:rsidR="00DB159A" w:rsidRPr="00125512">
        <w:rPr>
          <w:noProof/>
          <w:lang w:val="en-CA"/>
        </w:rPr>
        <w:t>abs_level[ ]</w:t>
      </w:r>
      <w:bookmarkEnd w:id="155"/>
    </w:p>
    <w:p w14:paraId="5745AC23" w14:textId="77777777" w:rsidR="009321FA" w:rsidRPr="00125512" w:rsidRDefault="009321FA" w:rsidP="0019071D">
      <w:pPr>
        <w:pStyle w:val="40"/>
        <w:rPr>
          <w:lang w:val="en-CA"/>
        </w:rPr>
      </w:pPr>
      <w:bookmarkStart w:id="156" w:name="_Ref428204119"/>
      <w:bookmarkStart w:id="157" w:name="_Toc452007329"/>
      <w:bookmarkStart w:id="158" w:name="_Ref14184276"/>
      <w:r w:rsidRPr="00125512">
        <w:rPr>
          <w:lang w:val="en-CA"/>
        </w:rPr>
        <w:t xml:space="preserve">Binarization process for </w:t>
      </w:r>
      <w:bookmarkEnd w:id="156"/>
      <w:bookmarkEnd w:id="157"/>
      <w:proofErr w:type="spellStart"/>
      <w:r w:rsidRPr="00125512">
        <w:rPr>
          <w:lang w:val="en-CA"/>
        </w:rPr>
        <w:t>palette_idx_idc</w:t>
      </w:r>
      <w:bookmarkEnd w:id="158"/>
      <w:proofErr w:type="spellEnd"/>
    </w:p>
    <w:p w14:paraId="736250B0" w14:textId="77777777" w:rsidR="00164E83" w:rsidRPr="00125512" w:rsidRDefault="00164E83" w:rsidP="00164E83">
      <w:pPr>
        <w:pStyle w:val="40"/>
        <w:rPr>
          <w:noProof/>
          <w:lang w:val="en-CA"/>
        </w:rPr>
      </w:pPr>
      <w:bookmarkStart w:id="159" w:name="_Ref21769455"/>
      <w:r w:rsidRPr="00125512">
        <w:rPr>
          <w:lang w:val="en-CA"/>
        </w:rPr>
        <w:t>Binarization process for abs_mvd_minus2</w:t>
      </w:r>
      <w:bookmarkEnd w:id="159"/>
    </w:p>
    <w:p w14:paraId="407C72D3" w14:textId="77777777" w:rsidR="00822405" w:rsidRPr="00125512" w:rsidRDefault="00822405" w:rsidP="00822405">
      <w:pPr>
        <w:pStyle w:val="30"/>
        <w:rPr>
          <w:noProof/>
          <w:lang w:val="en-CA"/>
        </w:rPr>
      </w:pPr>
      <w:bookmarkStart w:id="160" w:name="_Ref2702112"/>
      <w:bookmarkStart w:id="161" w:name="_Toc33624352"/>
      <w:r w:rsidRPr="00125512">
        <w:rPr>
          <w:noProof/>
          <w:lang w:val="en-CA"/>
        </w:rPr>
        <w:t>Decoding process flow</w:t>
      </w:r>
      <w:bookmarkEnd w:id="160"/>
      <w:bookmarkEnd w:id="161"/>
    </w:p>
    <w:p w14:paraId="014DD5AF" w14:textId="77777777" w:rsidR="00822405" w:rsidRPr="00125512" w:rsidRDefault="00822405" w:rsidP="00822405">
      <w:pPr>
        <w:pStyle w:val="40"/>
        <w:rPr>
          <w:noProof/>
          <w:lang w:val="en-CA"/>
        </w:rPr>
      </w:pPr>
      <w:r w:rsidRPr="00125512">
        <w:rPr>
          <w:noProof/>
          <w:lang w:val="en-CA"/>
        </w:rPr>
        <w:t>General</w:t>
      </w:r>
    </w:p>
    <w:p w14:paraId="220B4390" w14:textId="77777777" w:rsidR="00822405" w:rsidRPr="00125512" w:rsidRDefault="00822405" w:rsidP="00822405">
      <w:pPr>
        <w:pStyle w:val="40"/>
        <w:rPr>
          <w:noProof/>
          <w:lang w:val="en-CA"/>
        </w:rPr>
      </w:pPr>
      <w:bookmarkStart w:id="162" w:name="_Ref531795941"/>
      <w:bookmarkStart w:id="163" w:name="_Ref531947415"/>
      <w:r w:rsidRPr="00125512">
        <w:rPr>
          <w:noProof/>
          <w:lang w:val="en-CA"/>
        </w:rPr>
        <w:t>Derivation process for ctxTable, ctxIdx and bypassFlag</w:t>
      </w:r>
      <w:bookmarkEnd w:id="162"/>
      <w:bookmarkEnd w:id="163"/>
    </w:p>
    <w:p w14:paraId="252BAC81" w14:textId="77777777" w:rsidR="00822405" w:rsidRPr="00125512" w:rsidRDefault="00822405" w:rsidP="00822405">
      <w:pPr>
        <w:pStyle w:val="50"/>
        <w:rPr>
          <w:noProof/>
          <w:lang w:val="en-CA"/>
        </w:rPr>
      </w:pPr>
      <w:r w:rsidRPr="00125512">
        <w:rPr>
          <w:noProof/>
          <w:lang w:val="en-CA"/>
        </w:rPr>
        <w:t>General</w:t>
      </w:r>
    </w:p>
    <w:p w14:paraId="1465CCF5" w14:textId="77777777" w:rsidR="005C1BD0" w:rsidRPr="00125512" w:rsidRDefault="005C1BD0" w:rsidP="005C1BD0">
      <w:pPr>
        <w:rPr>
          <w:noProof/>
          <w:lang w:val="en-CA"/>
        </w:rPr>
      </w:pPr>
      <w:bookmarkStart w:id="164" w:name="_Ref331179653"/>
      <w:r w:rsidRPr="00125512">
        <w:rPr>
          <w:noProof/>
          <w:lang w:val="en-CA"/>
        </w:rPr>
        <w:t>Input to this process is the position of the current bin within the bin string, binIdx.</w:t>
      </w:r>
    </w:p>
    <w:p w14:paraId="20749EC2" w14:textId="77777777" w:rsidR="005C1BD0" w:rsidRPr="00125512" w:rsidRDefault="005C1BD0" w:rsidP="005C1BD0">
      <w:pPr>
        <w:rPr>
          <w:noProof/>
          <w:lang w:val="en-CA"/>
        </w:rPr>
      </w:pPr>
      <w:r w:rsidRPr="00125512">
        <w:rPr>
          <w:noProof/>
          <w:lang w:val="en-CA"/>
        </w:rPr>
        <w:t>Outputs of this process are ctxTable, ctxIdx and bypassFlag.</w:t>
      </w:r>
      <w:bookmarkStart w:id="165" w:name="_Ref24886394"/>
      <w:bookmarkStart w:id="166" w:name="_Ref24886390"/>
      <w:bookmarkStart w:id="167" w:name="_Toc22893632"/>
    </w:p>
    <w:bookmarkEnd w:id="165"/>
    <w:bookmarkEnd w:id="166"/>
    <w:bookmarkEnd w:id="167"/>
    <w:p w14:paraId="34FB4474" w14:textId="08A202FD" w:rsidR="005C1BD0" w:rsidRPr="00125512" w:rsidRDefault="005C1BD0" w:rsidP="005C1BD0">
      <w:pPr>
        <w:rPr>
          <w:noProof/>
          <w:lang w:val="en-CA"/>
        </w:rPr>
      </w:pPr>
      <w:r w:rsidRPr="00125512">
        <w:rPr>
          <w:noProof/>
          <w:lang w:val="en-CA"/>
        </w:rPr>
        <w:t>The values of ctxTable, ctxIdx and bypassFlag are derived as follows based on the entries for binIdx o</w:t>
      </w:r>
      <w:r w:rsidRPr="00125512">
        <w:rPr>
          <w:noProof/>
          <w:lang w:val="en-CA"/>
        </w:rPr>
        <w:lastRenderedPageBreak/>
        <w:t xml:space="preserve">f the corresponding syntax element in </w:t>
      </w:r>
      <w:r w:rsidRPr="00125512">
        <w:rPr>
          <w:noProof/>
          <w:lang w:val="en-CA"/>
        </w:rPr>
        <w:fldChar w:fldCharType="begin" w:fldLock="1"/>
      </w:r>
      <w:r w:rsidRPr="00125512">
        <w:rPr>
          <w:noProof/>
          <w:lang w:val="en-CA"/>
        </w:rPr>
        <w:instrText xml:space="preserve"> REF _Ref348982591 \h </w:instrText>
      </w:r>
      <w:r w:rsidRPr="00125512">
        <w:rPr>
          <w:noProof/>
          <w:lang w:val="en-CA"/>
        </w:rPr>
      </w:r>
      <w:r w:rsidRPr="00125512">
        <w:rPr>
          <w:noProof/>
          <w:lang w:val="en-CA"/>
        </w:rPr>
        <w:fldChar w:fldCharType="separate"/>
      </w:r>
      <w:r w:rsidR="007032F8" w:rsidRPr="00125512">
        <w:rPr>
          <w:noProof/>
          <w:lang w:val="en-CA"/>
        </w:rPr>
        <w:t>Table </w:t>
      </w:r>
      <w:r w:rsidR="007032F8">
        <w:rPr>
          <w:noProof/>
          <w:lang w:val="en-CA"/>
        </w:rPr>
        <w:t>131</w:t>
      </w:r>
      <w:r w:rsidRPr="00125512">
        <w:rPr>
          <w:noProof/>
          <w:lang w:val="en-CA"/>
        </w:rPr>
        <w:fldChar w:fldCharType="end"/>
      </w:r>
      <w:r w:rsidRPr="00125512">
        <w:rPr>
          <w:noProof/>
          <w:lang w:val="en-CA"/>
        </w:rPr>
        <w:t>:</w:t>
      </w:r>
    </w:p>
    <w:p w14:paraId="267DF706" w14:textId="49C693AF" w:rsidR="005C1BD0" w:rsidRPr="00125512" w:rsidRDefault="005C1BD0" w:rsidP="00494022">
      <w:pPr>
        <w:numPr>
          <w:ilvl w:val="0"/>
          <w:numId w:val="59"/>
        </w:numPr>
        <w:rPr>
          <w:noProof/>
          <w:lang w:val="en-CA"/>
        </w:rPr>
      </w:pPr>
      <w:r w:rsidRPr="00125512">
        <w:rPr>
          <w:noProof/>
          <w:lang w:val="en-CA"/>
        </w:rPr>
        <w:t xml:space="preserve">If the entry in </w:t>
      </w:r>
      <w:r w:rsidRPr="00125512">
        <w:rPr>
          <w:noProof/>
          <w:lang w:val="en-CA"/>
        </w:rPr>
        <w:fldChar w:fldCharType="begin" w:fldLock="1"/>
      </w:r>
      <w:r w:rsidRPr="00125512">
        <w:rPr>
          <w:noProof/>
          <w:lang w:val="en-CA"/>
        </w:rPr>
        <w:instrText xml:space="preserve"> REF _Ref348982591 \h </w:instrText>
      </w:r>
      <w:r w:rsidRPr="00125512">
        <w:rPr>
          <w:noProof/>
          <w:lang w:val="en-CA"/>
        </w:rPr>
      </w:r>
      <w:r w:rsidRPr="00125512">
        <w:rPr>
          <w:noProof/>
          <w:lang w:val="en-CA"/>
        </w:rPr>
        <w:fldChar w:fldCharType="separate"/>
      </w:r>
      <w:r w:rsidR="007032F8" w:rsidRPr="00125512">
        <w:rPr>
          <w:noProof/>
          <w:lang w:val="en-CA"/>
        </w:rPr>
        <w:t>Table </w:t>
      </w:r>
      <w:r w:rsidR="007032F8">
        <w:rPr>
          <w:noProof/>
          <w:lang w:val="en-CA"/>
        </w:rPr>
        <w:t>131</w:t>
      </w:r>
      <w:r w:rsidRPr="00125512">
        <w:rPr>
          <w:noProof/>
          <w:lang w:val="en-CA"/>
        </w:rPr>
        <w:fldChar w:fldCharType="end"/>
      </w:r>
      <w:r w:rsidRPr="00125512">
        <w:rPr>
          <w:noProof/>
          <w:lang w:val="en-CA"/>
        </w:rPr>
        <w:t xml:space="preserve"> is not equal to "bypass", "terminate" or "na", the values of binIdx are decoded by invoking the DecodeDecision process as specified in clause </w:t>
      </w:r>
      <w:r w:rsidR="005819EC" w:rsidRPr="00125512">
        <w:rPr>
          <w:noProof/>
          <w:lang w:val="en-CA"/>
        </w:rPr>
        <w:fldChar w:fldCharType="begin" w:fldLock="1"/>
      </w:r>
      <w:r w:rsidR="005819EC" w:rsidRPr="00125512">
        <w:rPr>
          <w:noProof/>
          <w:lang w:val="en-CA"/>
        </w:rPr>
        <w:instrText xml:space="preserve"> REF _Ref33021086 \r \h </w:instrText>
      </w:r>
      <w:r w:rsidR="005819EC" w:rsidRPr="00125512">
        <w:rPr>
          <w:noProof/>
          <w:lang w:val="en-CA"/>
        </w:rPr>
      </w:r>
      <w:r w:rsidR="005819EC" w:rsidRPr="00125512">
        <w:rPr>
          <w:noProof/>
          <w:lang w:val="en-CA"/>
        </w:rPr>
        <w:fldChar w:fldCharType="separate"/>
      </w:r>
      <w:r w:rsidR="007032F8">
        <w:rPr>
          <w:noProof/>
          <w:lang w:val="en-CA"/>
        </w:rPr>
        <w:t>9.3.4.3.2</w:t>
      </w:r>
      <w:r w:rsidR="005819EC" w:rsidRPr="00125512">
        <w:rPr>
          <w:noProof/>
          <w:lang w:val="en-CA"/>
        </w:rPr>
        <w:fldChar w:fldCharType="end"/>
      </w:r>
      <w:r w:rsidRPr="00125512">
        <w:rPr>
          <w:noProof/>
          <w:lang w:val="en-CA"/>
        </w:rPr>
        <w:t xml:space="preserve"> and the following applies:</w:t>
      </w:r>
    </w:p>
    <w:p w14:paraId="497A75B3" w14:textId="5C770F7B" w:rsidR="005C1BD0" w:rsidRPr="00125512" w:rsidRDefault="005C1BD0" w:rsidP="00494022">
      <w:pPr>
        <w:numPr>
          <w:ilvl w:val="0"/>
          <w:numId w:val="59"/>
        </w:numPr>
        <w:tabs>
          <w:tab w:val="clear" w:pos="400"/>
        </w:tabs>
        <w:ind w:left="810"/>
        <w:rPr>
          <w:noProof/>
          <w:lang w:val="en-CA"/>
        </w:rPr>
      </w:pPr>
      <w:r w:rsidRPr="00125512">
        <w:rPr>
          <w:noProof/>
          <w:lang w:val="en-CA"/>
        </w:rPr>
        <w:t>ctxTable is specified in</w:t>
      </w:r>
      <w:r w:rsidR="000E5E50" w:rsidRPr="00125512">
        <w:rPr>
          <w:noProof/>
          <w:lang w:val="en-CA"/>
        </w:rPr>
        <w:t xml:space="preserve"> </w:t>
      </w:r>
      <w:r w:rsidR="00321437" w:rsidRPr="00125512">
        <w:rPr>
          <w:noProof/>
          <w:highlight w:val="yellow"/>
          <w:lang w:val="en-CA"/>
        </w:rPr>
        <w:fldChar w:fldCharType="begin" w:fldLock="1"/>
      </w:r>
      <w:r w:rsidR="00321437" w:rsidRPr="00125512">
        <w:rPr>
          <w:noProof/>
          <w:lang w:val="en-CA"/>
        </w:rPr>
        <w:instrText xml:space="preserve"> REF _Ref2783045 \h </w:instrText>
      </w:r>
      <w:r w:rsidR="00321437" w:rsidRPr="00125512">
        <w:rPr>
          <w:noProof/>
          <w:highlight w:val="yellow"/>
          <w:lang w:val="en-CA"/>
        </w:rPr>
      </w:r>
      <w:r w:rsidR="00321437" w:rsidRPr="00125512">
        <w:rPr>
          <w:noProof/>
          <w:highlight w:val="yellow"/>
          <w:lang w:val="en-CA"/>
        </w:rPr>
        <w:fldChar w:fldCharType="separate"/>
      </w:r>
      <w:r w:rsidR="007032F8" w:rsidRPr="00125512">
        <w:rPr>
          <w:noProof/>
          <w:lang w:val="en-CA"/>
        </w:rPr>
        <w:t>Table </w:t>
      </w:r>
      <w:r w:rsidR="007032F8">
        <w:rPr>
          <w:noProof/>
          <w:lang w:val="en-CA"/>
        </w:rPr>
        <w:t>51</w:t>
      </w:r>
      <w:r w:rsidR="00321437" w:rsidRPr="00125512">
        <w:rPr>
          <w:noProof/>
          <w:highlight w:val="yellow"/>
          <w:lang w:val="en-CA"/>
        </w:rPr>
        <w:fldChar w:fldCharType="end"/>
      </w:r>
    </w:p>
    <w:p w14:paraId="7A0229AB" w14:textId="0F3ECD64" w:rsidR="005C1BD0" w:rsidRPr="00125512" w:rsidRDefault="005C1BD0" w:rsidP="00494022">
      <w:pPr>
        <w:numPr>
          <w:ilvl w:val="0"/>
          <w:numId w:val="59"/>
        </w:numPr>
        <w:tabs>
          <w:tab w:val="clear" w:pos="400"/>
        </w:tabs>
        <w:ind w:left="810"/>
        <w:rPr>
          <w:noProof/>
          <w:lang w:val="en-CA"/>
        </w:rPr>
      </w:pPr>
      <w:r w:rsidRPr="00125512">
        <w:rPr>
          <w:noProof/>
          <w:lang w:val="en-CA"/>
        </w:rPr>
        <w:t xml:space="preserve">The variable ctxInc is specified by the corresponding entry in </w:t>
      </w:r>
      <w:r w:rsidRPr="00125512">
        <w:rPr>
          <w:noProof/>
          <w:lang w:val="en-CA"/>
        </w:rPr>
        <w:fldChar w:fldCharType="begin" w:fldLock="1"/>
      </w:r>
      <w:r w:rsidRPr="00125512">
        <w:rPr>
          <w:noProof/>
          <w:lang w:val="en-CA"/>
        </w:rPr>
        <w:instrText xml:space="preserve"> REF _Ref348982591 \h </w:instrText>
      </w:r>
      <w:r w:rsidRPr="00125512">
        <w:rPr>
          <w:noProof/>
          <w:lang w:val="en-CA"/>
        </w:rPr>
      </w:r>
      <w:r w:rsidRPr="00125512">
        <w:rPr>
          <w:noProof/>
          <w:lang w:val="en-CA"/>
        </w:rPr>
        <w:fldChar w:fldCharType="separate"/>
      </w:r>
      <w:r w:rsidR="007032F8" w:rsidRPr="00125512">
        <w:rPr>
          <w:noProof/>
          <w:lang w:val="en-CA"/>
        </w:rPr>
        <w:t>Table </w:t>
      </w:r>
      <w:r w:rsidR="007032F8">
        <w:rPr>
          <w:noProof/>
          <w:lang w:val="en-CA"/>
        </w:rPr>
        <w:t>131</w:t>
      </w:r>
      <w:r w:rsidRPr="00125512">
        <w:rPr>
          <w:noProof/>
          <w:lang w:val="en-CA"/>
        </w:rPr>
        <w:fldChar w:fldCharType="end"/>
      </w:r>
      <w:r w:rsidRPr="00125512">
        <w:rPr>
          <w:noProof/>
          <w:lang w:val="en-CA"/>
        </w:rPr>
        <w:t xml:space="preserve"> and when more than one value is listed in </w:t>
      </w:r>
      <w:r w:rsidRPr="00125512">
        <w:rPr>
          <w:noProof/>
          <w:lang w:val="en-CA"/>
        </w:rPr>
        <w:fldChar w:fldCharType="begin" w:fldLock="1"/>
      </w:r>
      <w:r w:rsidRPr="00125512">
        <w:rPr>
          <w:noProof/>
          <w:lang w:val="en-CA"/>
        </w:rPr>
        <w:instrText xml:space="preserve"> REF _Ref348982591 \h </w:instrText>
      </w:r>
      <w:r w:rsidRPr="00125512">
        <w:rPr>
          <w:noProof/>
          <w:lang w:val="en-CA"/>
        </w:rPr>
      </w:r>
      <w:r w:rsidRPr="00125512">
        <w:rPr>
          <w:noProof/>
          <w:lang w:val="en-CA"/>
        </w:rPr>
        <w:fldChar w:fldCharType="separate"/>
      </w:r>
      <w:r w:rsidR="007032F8" w:rsidRPr="00125512">
        <w:rPr>
          <w:noProof/>
          <w:lang w:val="en-CA"/>
        </w:rPr>
        <w:t>Table </w:t>
      </w:r>
      <w:r w:rsidR="007032F8">
        <w:rPr>
          <w:noProof/>
          <w:lang w:val="en-CA"/>
        </w:rPr>
        <w:t>131</w:t>
      </w:r>
      <w:r w:rsidRPr="00125512">
        <w:rPr>
          <w:noProof/>
          <w:lang w:val="en-CA"/>
        </w:rPr>
        <w:fldChar w:fldCharType="end"/>
      </w:r>
      <w:r w:rsidRPr="00125512">
        <w:rPr>
          <w:noProof/>
          <w:lang w:val="en-CA"/>
        </w:rPr>
        <w:t xml:space="preserve"> for a binIdx, the assignment process for ctxInc for that binIdx is further specified in the clauses given in parenthesis.</w:t>
      </w:r>
    </w:p>
    <w:p w14:paraId="40057690" w14:textId="10B2E967" w:rsidR="005C1BD0" w:rsidRPr="00125512" w:rsidRDefault="005C1BD0" w:rsidP="00494022">
      <w:pPr>
        <w:numPr>
          <w:ilvl w:val="0"/>
          <w:numId w:val="59"/>
        </w:numPr>
        <w:tabs>
          <w:tab w:val="clear" w:pos="400"/>
        </w:tabs>
        <w:ind w:left="810"/>
        <w:rPr>
          <w:noProof/>
          <w:lang w:val="en-CA"/>
        </w:rPr>
      </w:pPr>
      <w:r w:rsidRPr="00125512">
        <w:rPr>
          <w:noProof/>
          <w:lang w:val="en-CA"/>
        </w:rPr>
        <w:t xml:space="preserve">The variable ctxIdxOffset is specified in </w:t>
      </w:r>
      <w:r w:rsidR="004927C8" w:rsidRPr="00125512">
        <w:rPr>
          <w:noProof/>
          <w:highlight w:val="yellow"/>
          <w:lang w:val="en-CA"/>
        </w:rPr>
        <w:fldChar w:fldCharType="begin" w:fldLock="1"/>
      </w:r>
      <w:r w:rsidR="004927C8" w:rsidRPr="00125512">
        <w:rPr>
          <w:noProof/>
          <w:lang w:val="en-CA"/>
        </w:rPr>
        <w:instrText xml:space="preserve"> REF _Ref2783045 \h </w:instrText>
      </w:r>
      <w:r w:rsidR="004927C8" w:rsidRPr="00125512">
        <w:rPr>
          <w:noProof/>
          <w:highlight w:val="yellow"/>
          <w:lang w:val="en-CA"/>
        </w:rPr>
      </w:r>
      <w:r w:rsidR="004927C8" w:rsidRPr="00125512">
        <w:rPr>
          <w:noProof/>
          <w:highlight w:val="yellow"/>
          <w:lang w:val="en-CA"/>
        </w:rPr>
        <w:fldChar w:fldCharType="separate"/>
      </w:r>
      <w:r w:rsidR="007032F8" w:rsidRPr="00125512">
        <w:rPr>
          <w:noProof/>
          <w:lang w:val="en-CA"/>
        </w:rPr>
        <w:t>Table </w:t>
      </w:r>
      <w:r w:rsidR="007032F8">
        <w:rPr>
          <w:noProof/>
          <w:lang w:val="en-CA"/>
        </w:rPr>
        <w:t>51</w:t>
      </w:r>
      <w:r w:rsidR="004927C8" w:rsidRPr="00125512">
        <w:rPr>
          <w:noProof/>
          <w:highlight w:val="yellow"/>
          <w:lang w:val="en-CA"/>
        </w:rPr>
        <w:fldChar w:fldCharType="end"/>
      </w:r>
      <w:r w:rsidRPr="00125512">
        <w:rPr>
          <w:noProof/>
          <w:lang w:val="en-CA"/>
        </w:rPr>
        <w:t xml:space="preserve"> depending on the current value of initType.</w:t>
      </w:r>
    </w:p>
    <w:p w14:paraId="2CA24C74" w14:textId="77777777" w:rsidR="005C1BD0" w:rsidRPr="00125512" w:rsidRDefault="005C1BD0" w:rsidP="00494022">
      <w:pPr>
        <w:numPr>
          <w:ilvl w:val="0"/>
          <w:numId w:val="59"/>
        </w:numPr>
        <w:tabs>
          <w:tab w:val="clear" w:pos="400"/>
        </w:tabs>
        <w:ind w:left="810"/>
        <w:rPr>
          <w:noProof/>
          <w:lang w:val="en-CA"/>
        </w:rPr>
      </w:pPr>
      <w:r w:rsidRPr="00125512">
        <w:rPr>
          <w:noProof/>
          <w:lang w:val="en-CA"/>
        </w:rPr>
        <w:t>ctxIdx is set equal to the sum of ctxInc and ctxIdxOffset.</w:t>
      </w:r>
    </w:p>
    <w:p w14:paraId="695BC552" w14:textId="77777777" w:rsidR="005C1BD0" w:rsidRPr="00125512" w:rsidRDefault="005C1BD0" w:rsidP="00494022">
      <w:pPr>
        <w:numPr>
          <w:ilvl w:val="0"/>
          <w:numId w:val="59"/>
        </w:numPr>
        <w:tabs>
          <w:tab w:val="clear" w:pos="400"/>
        </w:tabs>
        <w:ind w:left="810"/>
        <w:rPr>
          <w:noProof/>
          <w:lang w:val="en-CA"/>
        </w:rPr>
      </w:pPr>
      <w:r w:rsidRPr="00125512">
        <w:rPr>
          <w:noProof/>
          <w:lang w:val="en-CA"/>
        </w:rPr>
        <w:t>bypassFlag is set equal to 0.</w:t>
      </w:r>
    </w:p>
    <w:p w14:paraId="00ADCA10" w14:textId="0000DFE9" w:rsidR="005C1BD0" w:rsidRPr="00125512" w:rsidRDefault="005C1BD0" w:rsidP="00494022">
      <w:pPr>
        <w:keepNext/>
        <w:numPr>
          <w:ilvl w:val="0"/>
          <w:numId w:val="59"/>
        </w:numPr>
        <w:ind w:left="403" w:hanging="403"/>
        <w:rPr>
          <w:noProof/>
          <w:lang w:val="en-CA"/>
        </w:rPr>
      </w:pPr>
      <w:r w:rsidRPr="00125512">
        <w:rPr>
          <w:noProof/>
          <w:lang w:val="en-CA"/>
        </w:rPr>
        <w:lastRenderedPageBreak/>
        <w:t xml:space="preserve">Otherwise, if the entry in </w:t>
      </w:r>
      <w:r w:rsidRPr="00125512">
        <w:rPr>
          <w:noProof/>
          <w:lang w:val="en-CA"/>
        </w:rPr>
        <w:fldChar w:fldCharType="begin" w:fldLock="1"/>
      </w:r>
      <w:r w:rsidRPr="00125512">
        <w:rPr>
          <w:noProof/>
          <w:lang w:val="en-CA"/>
        </w:rPr>
        <w:instrText xml:space="preserve"> REF _Ref348982591 \h </w:instrText>
      </w:r>
      <w:r w:rsidRPr="00125512">
        <w:rPr>
          <w:noProof/>
          <w:lang w:val="en-CA"/>
        </w:rPr>
      </w:r>
      <w:r w:rsidRPr="00125512">
        <w:rPr>
          <w:noProof/>
          <w:lang w:val="en-CA"/>
        </w:rPr>
        <w:fldChar w:fldCharType="separate"/>
      </w:r>
      <w:r w:rsidR="007032F8" w:rsidRPr="00125512">
        <w:rPr>
          <w:noProof/>
          <w:lang w:val="en-CA"/>
        </w:rPr>
        <w:t>Table </w:t>
      </w:r>
      <w:r w:rsidR="007032F8">
        <w:rPr>
          <w:noProof/>
          <w:lang w:val="en-CA"/>
        </w:rPr>
        <w:t>131</w:t>
      </w:r>
      <w:r w:rsidRPr="00125512">
        <w:rPr>
          <w:noProof/>
          <w:lang w:val="en-CA"/>
        </w:rPr>
        <w:fldChar w:fldCharType="end"/>
      </w:r>
      <w:r w:rsidRPr="00125512">
        <w:rPr>
          <w:noProof/>
          <w:lang w:val="en-CA"/>
        </w:rPr>
        <w:t xml:space="preserve"> is equal to "bypass", the values of binIdx are decoded by invoking the DecodeBypass process as specified in clause </w:t>
      </w:r>
      <w:r w:rsidR="005819EC" w:rsidRPr="00125512">
        <w:rPr>
          <w:noProof/>
          <w:lang w:val="en-CA"/>
        </w:rPr>
        <w:fldChar w:fldCharType="begin" w:fldLock="1"/>
      </w:r>
      <w:r w:rsidR="005819EC" w:rsidRPr="00125512">
        <w:rPr>
          <w:noProof/>
          <w:lang w:val="en-CA"/>
        </w:rPr>
        <w:instrText xml:space="preserve"> RE</w:instrText>
      </w:r>
      <w:r w:rsidR="005819EC" w:rsidRPr="00125512">
        <w:rPr>
          <w:noProof/>
          <w:lang w:val="en-CA"/>
        </w:rPr>
        <w:lastRenderedPageBreak/>
        <w:instrText xml:space="preserve">F _Ref350088480 \r \h </w:instrText>
      </w:r>
      <w:r w:rsidR="005819EC" w:rsidRPr="00125512">
        <w:rPr>
          <w:noProof/>
          <w:lang w:val="en-CA"/>
        </w:rPr>
      </w:r>
      <w:r w:rsidR="005819EC" w:rsidRPr="00125512">
        <w:rPr>
          <w:noProof/>
          <w:lang w:val="en-CA"/>
        </w:rPr>
        <w:fldChar w:fldCharType="separate"/>
      </w:r>
      <w:r w:rsidR="007032F8">
        <w:rPr>
          <w:noProof/>
          <w:lang w:val="en-CA"/>
        </w:rPr>
        <w:t>9.3.4.3.4</w:t>
      </w:r>
      <w:r w:rsidR="005819EC" w:rsidRPr="00125512">
        <w:rPr>
          <w:noProof/>
          <w:lang w:val="en-CA"/>
        </w:rPr>
        <w:fldChar w:fldCharType="end"/>
      </w:r>
      <w:r w:rsidRPr="00125512">
        <w:rPr>
          <w:noProof/>
          <w:lang w:val="en-CA"/>
        </w:rPr>
        <w:t xml:space="preserve"> and the following applies:</w:t>
      </w:r>
    </w:p>
    <w:p w14:paraId="262D712D" w14:textId="77777777" w:rsidR="005C1BD0" w:rsidRPr="00125512" w:rsidRDefault="005C1BD0" w:rsidP="00494022">
      <w:pPr>
        <w:numPr>
          <w:ilvl w:val="0"/>
          <w:numId w:val="59"/>
        </w:numPr>
        <w:tabs>
          <w:tab w:val="clear" w:pos="400"/>
        </w:tabs>
        <w:ind w:left="810"/>
        <w:rPr>
          <w:noProof/>
          <w:lang w:val="en-CA"/>
        </w:rPr>
      </w:pPr>
      <w:r w:rsidRPr="00125512">
        <w:rPr>
          <w:noProof/>
          <w:lang w:val="en-CA"/>
        </w:rPr>
        <w:t>ctxTable is set equal to 0.</w:t>
      </w:r>
    </w:p>
    <w:p w14:paraId="385B8904" w14:textId="77777777" w:rsidR="005C1BD0" w:rsidRPr="00125512" w:rsidRDefault="005C1BD0" w:rsidP="00494022">
      <w:pPr>
        <w:numPr>
          <w:ilvl w:val="0"/>
          <w:numId w:val="59"/>
        </w:numPr>
        <w:tabs>
          <w:tab w:val="clear" w:pos="400"/>
        </w:tabs>
        <w:ind w:left="810"/>
        <w:rPr>
          <w:noProof/>
          <w:lang w:val="en-CA"/>
        </w:rPr>
      </w:pPr>
      <w:r w:rsidRPr="00125512">
        <w:rPr>
          <w:noProof/>
          <w:lang w:val="en-CA"/>
        </w:rPr>
        <w:t>ctxIdx is set equal to 0.</w:t>
      </w:r>
    </w:p>
    <w:p w14:paraId="2AA4303D" w14:textId="690DE762" w:rsidR="005C1BD0" w:rsidRPr="00125512" w:rsidRDefault="005C1BD0" w:rsidP="00494022">
      <w:pPr>
        <w:numPr>
          <w:ilvl w:val="0"/>
          <w:numId w:val="59"/>
        </w:numPr>
        <w:tabs>
          <w:tab w:val="clear" w:pos="400"/>
        </w:tabs>
        <w:ind w:left="810"/>
        <w:rPr>
          <w:noProof/>
          <w:lang w:val="en-CA"/>
        </w:rPr>
      </w:pPr>
      <w:r w:rsidRPr="00125512">
        <w:rPr>
          <w:noProof/>
          <w:lang w:val="en-CA"/>
        </w:rPr>
        <w:t>bypassFlag is set equal to 1.</w:t>
      </w:r>
      <w:r w:rsidR="000E5E50" w:rsidRPr="00125512">
        <w:rPr>
          <w:noProof/>
          <w:lang w:val="en-CA"/>
        </w:rPr>
        <w:t>a</w:t>
      </w:r>
    </w:p>
    <w:p w14:paraId="77DB64C8" w14:textId="433AA09D" w:rsidR="005C1BD0" w:rsidRPr="00125512" w:rsidRDefault="005C1BD0" w:rsidP="00494022">
      <w:pPr>
        <w:numPr>
          <w:ilvl w:val="0"/>
          <w:numId w:val="59"/>
        </w:numPr>
        <w:rPr>
          <w:noProof/>
          <w:lang w:val="en-CA"/>
        </w:rPr>
      </w:pPr>
      <w:r w:rsidRPr="00125512">
        <w:rPr>
          <w:noProof/>
          <w:lang w:val="en-CA"/>
        </w:rPr>
        <w:t xml:space="preserve">Otherwise, if the entry in </w:t>
      </w:r>
      <w:r w:rsidRPr="00125512">
        <w:rPr>
          <w:noProof/>
          <w:lang w:val="en-CA"/>
        </w:rPr>
        <w:fldChar w:fldCharType="begin" w:fldLock="1"/>
      </w:r>
      <w:r w:rsidRPr="00125512">
        <w:rPr>
          <w:noProof/>
          <w:lang w:val="en-CA"/>
        </w:rPr>
        <w:instrText xml:space="preserve"> REF _Ref348982591 \h </w:instrText>
      </w:r>
      <w:r w:rsidRPr="00125512">
        <w:rPr>
          <w:noProof/>
          <w:lang w:val="en-CA"/>
        </w:rPr>
      </w:r>
      <w:r w:rsidRPr="00125512">
        <w:rPr>
          <w:noProof/>
          <w:lang w:val="en-CA"/>
        </w:rPr>
        <w:fldChar w:fldCharType="separate"/>
      </w:r>
      <w:r w:rsidR="007032F8" w:rsidRPr="00125512">
        <w:rPr>
          <w:noProof/>
          <w:lang w:val="en-CA"/>
        </w:rPr>
        <w:t>Table </w:t>
      </w:r>
      <w:r w:rsidR="007032F8">
        <w:rPr>
          <w:noProof/>
          <w:lang w:val="en-CA"/>
        </w:rPr>
        <w:t>131</w:t>
      </w:r>
      <w:r w:rsidRPr="00125512">
        <w:rPr>
          <w:noProof/>
          <w:lang w:val="en-CA"/>
        </w:rPr>
        <w:fldChar w:fldCharType="end"/>
      </w:r>
      <w:r w:rsidRPr="00125512">
        <w:rPr>
          <w:noProof/>
          <w:lang w:val="en-CA"/>
        </w:rPr>
        <w:t xml:space="preserve"> is equal to "terminate", the values of binIdx are decoded by invoking the DecodeTerminate process as specified in clause </w:t>
      </w:r>
      <w:r w:rsidR="005819EC" w:rsidRPr="00125512">
        <w:rPr>
          <w:noProof/>
          <w:lang w:val="en-CA"/>
        </w:rPr>
        <w:fldChar w:fldCharType="begin" w:fldLock="1"/>
      </w:r>
      <w:r w:rsidR="005819EC" w:rsidRPr="00125512">
        <w:rPr>
          <w:noProof/>
          <w:lang w:val="en-CA"/>
        </w:rPr>
        <w:instrText xml:space="preserve"> REF _Ref350088372 \r \h </w:instrText>
      </w:r>
      <w:r w:rsidR="005819EC" w:rsidRPr="00125512">
        <w:rPr>
          <w:noProof/>
          <w:lang w:val="en-CA"/>
        </w:rPr>
      </w:r>
      <w:r w:rsidR="005819EC" w:rsidRPr="00125512">
        <w:rPr>
          <w:noProof/>
          <w:lang w:val="en-CA"/>
        </w:rPr>
        <w:fldChar w:fldCharType="separate"/>
      </w:r>
      <w:r w:rsidR="007032F8">
        <w:rPr>
          <w:noProof/>
          <w:lang w:val="en-CA"/>
        </w:rPr>
        <w:t>9.3.4.3.5</w:t>
      </w:r>
      <w:r w:rsidR="005819EC" w:rsidRPr="00125512">
        <w:rPr>
          <w:noProof/>
          <w:lang w:val="en-CA"/>
        </w:rPr>
        <w:fldChar w:fldCharType="end"/>
      </w:r>
      <w:r w:rsidRPr="00125512">
        <w:rPr>
          <w:noProof/>
          <w:lang w:val="en-CA"/>
        </w:rPr>
        <w:t xml:space="preserve"> and the following applies:</w:t>
      </w:r>
    </w:p>
    <w:p w14:paraId="36B63794" w14:textId="77777777" w:rsidR="005C1BD0" w:rsidRPr="00125512" w:rsidRDefault="005C1BD0" w:rsidP="00494022">
      <w:pPr>
        <w:numPr>
          <w:ilvl w:val="0"/>
          <w:numId w:val="59"/>
        </w:numPr>
        <w:tabs>
          <w:tab w:val="clear" w:pos="400"/>
        </w:tabs>
        <w:ind w:left="810"/>
        <w:rPr>
          <w:noProof/>
          <w:lang w:val="en-CA"/>
        </w:rPr>
      </w:pPr>
      <w:r w:rsidRPr="00125512">
        <w:rPr>
          <w:noProof/>
          <w:lang w:val="en-CA"/>
        </w:rPr>
        <w:t>ctxTable is set equal to 0.</w:t>
      </w:r>
    </w:p>
    <w:p w14:paraId="077F0A67" w14:textId="77777777" w:rsidR="005C1BD0" w:rsidRPr="00125512" w:rsidRDefault="005C1BD0" w:rsidP="00494022">
      <w:pPr>
        <w:numPr>
          <w:ilvl w:val="0"/>
          <w:numId w:val="59"/>
        </w:numPr>
        <w:tabs>
          <w:tab w:val="clear" w:pos="400"/>
        </w:tabs>
        <w:ind w:left="810"/>
        <w:rPr>
          <w:noProof/>
          <w:lang w:val="en-CA"/>
        </w:rPr>
      </w:pPr>
      <w:r w:rsidRPr="00125512">
        <w:rPr>
          <w:noProof/>
          <w:lang w:val="en-CA"/>
        </w:rPr>
        <w:t>ctxIdx is set equal to 0.</w:t>
      </w:r>
    </w:p>
    <w:p w14:paraId="2FBEB888" w14:textId="77777777" w:rsidR="005C1BD0" w:rsidRPr="00125512" w:rsidRDefault="005C1BD0" w:rsidP="00494022">
      <w:pPr>
        <w:numPr>
          <w:ilvl w:val="0"/>
          <w:numId w:val="59"/>
        </w:numPr>
        <w:tabs>
          <w:tab w:val="clear" w:pos="400"/>
        </w:tabs>
        <w:ind w:left="810"/>
        <w:rPr>
          <w:noProof/>
          <w:lang w:val="en-CA"/>
        </w:rPr>
      </w:pPr>
      <w:r w:rsidRPr="00125512">
        <w:rPr>
          <w:noProof/>
          <w:lang w:val="en-CA"/>
        </w:rPr>
        <w:t>bypassFlag is set equal to 0.</w:t>
      </w:r>
    </w:p>
    <w:p w14:paraId="42BA0C34" w14:textId="0C923019" w:rsidR="005C1BD0" w:rsidRPr="00125512" w:rsidRDefault="005C1BD0" w:rsidP="00494022">
      <w:pPr>
        <w:numPr>
          <w:ilvl w:val="0"/>
          <w:numId w:val="59"/>
        </w:numPr>
        <w:rPr>
          <w:noProof/>
          <w:lang w:val="en-CA"/>
        </w:rPr>
      </w:pPr>
      <w:r w:rsidRPr="00125512">
        <w:rPr>
          <w:noProof/>
          <w:lang w:val="en-CA"/>
        </w:rPr>
        <w:t xml:space="preserve">Otherwise (the entry in </w:t>
      </w:r>
      <w:r w:rsidRPr="00125512">
        <w:rPr>
          <w:noProof/>
          <w:lang w:val="en-CA"/>
        </w:rPr>
        <w:fldChar w:fldCharType="begin" w:fldLock="1"/>
      </w:r>
      <w:r w:rsidRPr="00125512">
        <w:rPr>
          <w:noProof/>
          <w:lang w:val="en-CA"/>
        </w:rPr>
        <w:instrText xml:space="preserve"> REF _Ref348982591 \h </w:instrText>
      </w:r>
      <w:r w:rsidRPr="00125512">
        <w:rPr>
          <w:noProof/>
          <w:lang w:val="en-CA"/>
        </w:rPr>
      </w:r>
      <w:r w:rsidRPr="00125512">
        <w:rPr>
          <w:noProof/>
          <w:lang w:val="en-CA"/>
        </w:rPr>
        <w:fldChar w:fldCharType="separate"/>
      </w:r>
      <w:r w:rsidR="007032F8" w:rsidRPr="00125512">
        <w:rPr>
          <w:noProof/>
          <w:lang w:val="en-CA"/>
        </w:rPr>
        <w:t>Table </w:t>
      </w:r>
      <w:r w:rsidR="007032F8">
        <w:rPr>
          <w:noProof/>
          <w:lang w:val="en-CA"/>
        </w:rPr>
        <w:t>131</w:t>
      </w:r>
      <w:r w:rsidRPr="00125512">
        <w:rPr>
          <w:noProof/>
          <w:lang w:val="en-CA"/>
        </w:rPr>
        <w:fldChar w:fldCharType="end"/>
      </w:r>
      <w:r w:rsidRPr="00125512">
        <w:rPr>
          <w:noProof/>
          <w:lang w:val="en-CA"/>
        </w:rPr>
        <w:t xml:space="preserve"> is equal to "na"), the values of binIdx do not occur for the corresponding syntax element.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firstRow="1" w:lastRow="0" w:firstColumn="1" w:lastColumn="0" w:noHBand="0" w:noVBand="1"/>
      </w:tblPr>
      <w:tblGrid>
        <w:gridCol w:w="2340"/>
        <w:gridCol w:w="2250"/>
        <w:gridCol w:w="900"/>
        <w:gridCol w:w="900"/>
        <w:gridCol w:w="860"/>
        <w:gridCol w:w="977"/>
        <w:gridCol w:w="977"/>
      </w:tblGrid>
      <w:tr w:rsidR="00545DCE" w:rsidRPr="00F43CC3" w14:paraId="710AE38E" w14:textId="77777777" w:rsidTr="00FA7B58">
        <w:trPr>
          <w:tblHeader/>
          <w:jc w:val="center"/>
        </w:trPr>
        <w:tc>
          <w:tcPr>
            <w:tcW w:w="9204" w:type="dxa"/>
            <w:gridSpan w:val="7"/>
            <w:tcBorders>
              <w:top w:val="nil"/>
              <w:left w:val="nil"/>
              <w:right w:val="nil"/>
            </w:tcBorders>
            <w:vAlign w:val="center"/>
          </w:tcPr>
          <w:p w14:paraId="47891581" w14:textId="2D52EA4E" w:rsidR="00545DCE" w:rsidRPr="00125512" w:rsidRDefault="00545DCE" w:rsidP="00FA7B58">
            <w:pPr>
              <w:pStyle w:val="afe"/>
              <w:rPr>
                <w:noProof/>
                <w:sz w:val="16"/>
                <w:szCs w:val="16"/>
                <w:lang w:val="en-CA"/>
              </w:rPr>
            </w:pPr>
            <w:bookmarkStart w:id="168" w:name="_Ref348982591"/>
            <w:bookmarkStart w:id="169" w:name="_Toc415476499"/>
            <w:bookmarkStart w:id="170" w:name="_Toc423602549"/>
            <w:bookmarkStart w:id="171" w:name="_Toc423602723"/>
            <w:bookmarkStart w:id="172" w:name="_Toc501130624"/>
            <w:bookmarkStart w:id="173" w:name="_Toc510795549"/>
            <w:bookmarkStart w:id="174" w:name="_Ref531859973"/>
            <w:r w:rsidRPr="00125512">
              <w:rPr>
                <w:noProof/>
                <w:lang w:val="en-CA"/>
              </w:rPr>
              <w:t>Table </w:t>
            </w:r>
            <w:r w:rsidR="00E24B9F" w:rsidRPr="00125512">
              <w:rPr>
                <w:noProof/>
                <w:lang w:val="en-CA"/>
              </w:rPr>
              <w:fldChar w:fldCharType="begin" w:fldLock="1"/>
            </w:r>
            <w:r w:rsidR="00E24B9F" w:rsidRPr="00125512">
              <w:rPr>
                <w:noProof/>
                <w:lang w:val="en-CA"/>
              </w:rPr>
              <w:instrText xml:space="preserve"> SEQ Table \* ARABIC </w:instrText>
            </w:r>
            <w:r w:rsidR="00E24B9F" w:rsidRPr="00125512">
              <w:rPr>
                <w:noProof/>
                <w:lang w:val="en-CA"/>
              </w:rPr>
              <w:fldChar w:fldCharType="separate"/>
            </w:r>
            <w:r w:rsidR="007032F8">
              <w:rPr>
                <w:noProof/>
                <w:lang w:val="en-CA"/>
              </w:rPr>
              <w:t>131</w:t>
            </w:r>
            <w:r w:rsidR="00E24B9F" w:rsidRPr="00125512">
              <w:rPr>
                <w:noProof/>
                <w:lang w:val="en-CA"/>
              </w:rPr>
              <w:fldChar w:fldCharType="end"/>
            </w:r>
            <w:bookmarkEnd w:id="168"/>
            <w:r w:rsidRPr="00125512">
              <w:rPr>
                <w:noProof/>
                <w:lang w:val="en-CA"/>
              </w:rPr>
              <w:t xml:space="preserve"> – Assignment of ctxInc to syntax elements with context coded bins</w:t>
            </w:r>
            <w:bookmarkEnd w:id="169"/>
            <w:bookmarkEnd w:id="170"/>
            <w:bookmarkEnd w:id="171"/>
            <w:bookmarkEnd w:id="172"/>
            <w:bookmarkEnd w:id="173"/>
          </w:p>
        </w:tc>
      </w:tr>
      <w:tr w:rsidR="00545DCE" w:rsidRPr="00F43CC3" w14:paraId="0905CFB9" w14:textId="77777777" w:rsidTr="004D3723">
        <w:trPr>
          <w:tblHeader/>
          <w:jc w:val="center"/>
        </w:trPr>
        <w:tc>
          <w:tcPr>
            <w:tcW w:w="2340" w:type="dxa"/>
            <w:vMerge w:val="restart"/>
            <w:vAlign w:val="center"/>
          </w:tcPr>
          <w:p w14:paraId="49C8BBCA" w14:textId="77777777" w:rsidR="00545DCE" w:rsidRPr="00125512" w:rsidRDefault="00545DCE" w:rsidP="00FA7B58">
            <w:pPr>
              <w:keepNext/>
              <w:jc w:val="center"/>
              <w:rPr>
                <w:b/>
                <w:noProof/>
                <w:sz w:val="16"/>
                <w:szCs w:val="16"/>
                <w:lang w:val="en-CA"/>
              </w:rPr>
            </w:pPr>
            <w:r w:rsidRPr="00125512">
              <w:rPr>
                <w:b/>
                <w:noProof/>
                <w:sz w:val="16"/>
                <w:szCs w:val="16"/>
                <w:lang w:val="en-CA"/>
              </w:rPr>
              <w:t>Syntax element</w:t>
            </w:r>
          </w:p>
        </w:tc>
        <w:tc>
          <w:tcPr>
            <w:tcW w:w="6864" w:type="dxa"/>
            <w:gridSpan w:val="6"/>
            <w:vAlign w:val="center"/>
          </w:tcPr>
          <w:p w14:paraId="34D9224E" w14:textId="77777777" w:rsidR="00545DCE" w:rsidRPr="00125512" w:rsidRDefault="00545DCE" w:rsidP="00FA7B58">
            <w:pPr>
              <w:keepNext/>
              <w:jc w:val="center"/>
              <w:rPr>
                <w:b/>
                <w:noProof/>
                <w:sz w:val="16"/>
                <w:szCs w:val="16"/>
                <w:lang w:val="en-CA"/>
              </w:rPr>
            </w:pPr>
            <w:r w:rsidRPr="00125512">
              <w:rPr>
                <w:b/>
                <w:noProof/>
                <w:sz w:val="16"/>
                <w:szCs w:val="16"/>
                <w:lang w:val="en-CA"/>
              </w:rPr>
              <w:t>binIdx</w:t>
            </w:r>
          </w:p>
        </w:tc>
      </w:tr>
      <w:tr w:rsidR="00545DCE" w:rsidRPr="00F43CC3" w14:paraId="5ED92DFE" w14:textId="77777777" w:rsidTr="009431E9">
        <w:trPr>
          <w:tblHeader/>
          <w:jc w:val="center"/>
        </w:trPr>
        <w:tc>
          <w:tcPr>
            <w:tcW w:w="2340" w:type="dxa"/>
            <w:vMerge/>
          </w:tcPr>
          <w:p w14:paraId="3EFEA753" w14:textId="77777777" w:rsidR="00545DCE" w:rsidRPr="00125512" w:rsidRDefault="00545DCE" w:rsidP="00FA7B58">
            <w:pPr>
              <w:keepNext/>
              <w:rPr>
                <w:b/>
                <w:noProof/>
                <w:sz w:val="16"/>
                <w:szCs w:val="16"/>
                <w:lang w:val="en-CA"/>
              </w:rPr>
            </w:pPr>
          </w:p>
        </w:tc>
        <w:tc>
          <w:tcPr>
            <w:tcW w:w="2250" w:type="dxa"/>
            <w:vAlign w:val="center"/>
          </w:tcPr>
          <w:p w14:paraId="4A66010E" w14:textId="77777777" w:rsidR="00545DCE" w:rsidRPr="00125512" w:rsidRDefault="00545DCE" w:rsidP="00FA7B58">
            <w:pPr>
              <w:keepNext/>
              <w:jc w:val="center"/>
              <w:rPr>
                <w:b/>
                <w:noProof/>
                <w:sz w:val="16"/>
                <w:szCs w:val="16"/>
                <w:lang w:val="en-CA"/>
              </w:rPr>
            </w:pPr>
            <w:r w:rsidRPr="00125512">
              <w:rPr>
                <w:b/>
                <w:noProof/>
                <w:sz w:val="16"/>
                <w:szCs w:val="16"/>
                <w:lang w:val="en-CA"/>
              </w:rPr>
              <w:t>0</w:t>
            </w:r>
          </w:p>
        </w:tc>
        <w:tc>
          <w:tcPr>
            <w:tcW w:w="900" w:type="dxa"/>
            <w:vAlign w:val="center"/>
          </w:tcPr>
          <w:p w14:paraId="46435120" w14:textId="77777777" w:rsidR="00545DCE" w:rsidRPr="00125512" w:rsidRDefault="00545DCE" w:rsidP="00FA7B58">
            <w:pPr>
              <w:keepNext/>
              <w:jc w:val="center"/>
              <w:rPr>
                <w:b/>
                <w:noProof/>
                <w:sz w:val="16"/>
                <w:szCs w:val="16"/>
                <w:lang w:val="en-CA"/>
              </w:rPr>
            </w:pPr>
            <w:r w:rsidRPr="00125512">
              <w:rPr>
                <w:b/>
                <w:noProof/>
                <w:sz w:val="16"/>
                <w:szCs w:val="16"/>
                <w:lang w:val="en-CA"/>
              </w:rPr>
              <w:t>1</w:t>
            </w:r>
          </w:p>
        </w:tc>
        <w:tc>
          <w:tcPr>
            <w:tcW w:w="900" w:type="dxa"/>
            <w:vAlign w:val="center"/>
          </w:tcPr>
          <w:p w14:paraId="1F8C06B4" w14:textId="77777777" w:rsidR="00545DCE" w:rsidRPr="00125512" w:rsidRDefault="00545DCE" w:rsidP="00FA7B58">
            <w:pPr>
              <w:keepNext/>
              <w:jc w:val="center"/>
              <w:rPr>
                <w:b/>
                <w:noProof/>
                <w:sz w:val="16"/>
                <w:szCs w:val="16"/>
                <w:lang w:val="en-CA"/>
              </w:rPr>
            </w:pPr>
            <w:r w:rsidRPr="00125512">
              <w:rPr>
                <w:b/>
                <w:noProof/>
                <w:sz w:val="16"/>
                <w:szCs w:val="16"/>
                <w:lang w:val="en-CA"/>
              </w:rPr>
              <w:t>2</w:t>
            </w:r>
          </w:p>
        </w:tc>
        <w:tc>
          <w:tcPr>
            <w:tcW w:w="860" w:type="dxa"/>
            <w:vAlign w:val="center"/>
          </w:tcPr>
          <w:p w14:paraId="59E9E535" w14:textId="77777777" w:rsidR="00545DCE" w:rsidRPr="00125512" w:rsidRDefault="00545DCE" w:rsidP="00FA7B58">
            <w:pPr>
              <w:keepNext/>
              <w:jc w:val="center"/>
              <w:rPr>
                <w:b/>
                <w:noProof/>
                <w:sz w:val="16"/>
                <w:szCs w:val="16"/>
                <w:lang w:val="en-CA"/>
              </w:rPr>
            </w:pPr>
            <w:r w:rsidRPr="00125512">
              <w:rPr>
                <w:b/>
                <w:noProof/>
                <w:sz w:val="16"/>
                <w:szCs w:val="16"/>
                <w:lang w:val="en-CA"/>
              </w:rPr>
              <w:t>3</w:t>
            </w:r>
          </w:p>
        </w:tc>
        <w:tc>
          <w:tcPr>
            <w:tcW w:w="977" w:type="dxa"/>
            <w:vAlign w:val="center"/>
          </w:tcPr>
          <w:p w14:paraId="7D0AF678" w14:textId="77777777" w:rsidR="00545DCE" w:rsidRPr="00125512" w:rsidRDefault="00545DCE" w:rsidP="00FA7B58">
            <w:pPr>
              <w:keepNext/>
              <w:jc w:val="center"/>
              <w:rPr>
                <w:b/>
                <w:noProof/>
                <w:sz w:val="16"/>
                <w:szCs w:val="16"/>
                <w:lang w:val="en-CA"/>
              </w:rPr>
            </w:pPr>
            <w:r w:rsidRPr="00125512">
              <w:rPr>
                <w:b/>
                <w:noProof/>
                <w:sz w:val="16"/>
                <w:szCs w:val="16"/>
                <w:lang w:val="en-CA"/>
              </w:rPr>
              <w:t>4</w:t>
            </w:r>
          </w:p>
        </w:tc>
        <w:tc>
          <w:tcPr>
            <w:tcW w:w="977" w:type="dxa"/>
            <w:vAlign w:val="center"/>
          </w:tcPr>
          <w:p w14:paraId="289E6017" w14:textId="77777777" w:rsidR="00545DCE" w:rsidRPr="00125512" w:rsidRDefault="00545DCE" w:rsidP="00FA7B58">
            <w:pPr>
              <w:keepNext/>
              <w:jc w:val="center"/>
              <w:rPr>
                <w:b/>
                <w:noProof/>
                <w:sz w:val="16"/>
                <w:szCs w:val="16"/>
                <w:lang w:val="en-CA"/>
              </w:rPr>
            </w:pPr>
            <w:r w:rsidRPr="00125512">
              <w:rPr>
                <w:b/>
                <w:noProof/>
                <w:sz w:val="16"/>
                <w:szCs w:val="16"/>
                <w:lang w:val="en-CA"/>
              </w:rPr>
              <w:t>&gt;=  5</w:t>
            </w:r>
          </w:p>
        </w:tc>
      </w:tr>
      <w:tr w:rsidR="00B34DA6" w:rsidRPr="00F43CC3" w14:paraId="6B9BE62E" w14:textId="77777777" w:rsidTr="00B34DA6">
        <w:trPr>
          <w:cantSplit/>
          <w:jc w:val="center"/>
        </w:trPr>
        <w:tc>
          <w:tcPr>
            <w:tcW w:w="2340" w:type="dxa"/>
          </w:tcPr>
          <w:p w14:paraId="78C00374" w14:textId="0EDC5F4D" w:rsidR="00B34DA6" w:rsidRPr="00125512" w:rsidRDefault="00B34DA6" w:rsidP="00B34DA6">
            <w:pPr>
              <w:jc w:val="left"/>
              <w:rPr>
                <w:noProof/>
                <w:sz w:val="16"/>
                <w:szCs w:val="16"/>
                <w:lang w:val="en-CA"/>
              </w:rPr>
            </w:pPr>
            <w:r w:rsidRPr="00125512">
              <w:rPr>
                <w:rFonts w:eastAsia="PMingLiU"/>
                <w:noProof/>
                <w:kern w:val="2"/>
                <w:sz w:val="16"/>
                <w:szCs w:val="16"/>
                <w:lang w:val="en-CA" w:eastAsia="zh-TW"/>
              </w:rPr>
              <w:t>end_of_slice_one_bit</w:t>
            </w:r>
          </w:p>
        </w:tc>
        <w:tc>
          <w:tcPr>
            <w:tcW w:w="2250" w:type="dxa"/>
            <w:vAlign w:val="center"/>
          </w:tcPr>
          <w:p w14:paraId="79516EB3" w14:textId="77777777" w:rsidR="00B34DA6" w:rsidRPr="00125512" w:rsidRDefault="00B34DA6" w:rsidP="00B34DA6">
            <w:pPr>
              <w:jc w:val="center"/>
              <w:rPr>
                <w:noProof/>
                <w:kern w:val="2"/>
                <w:sz w:val="16"/>
                <w:szCs w:val="16"/>
                <w:lang w:val="en-CA"/>
              </w:rPr>
            </w:pPr>
            <w:r w:rsidRPr="00125512">
              <w:rPr>
                <w:noProof/>
                <w:kern w:val="2"/>
                <w:sz w:val="16"/>
                <w:szCs w:val="16"/>
                <w:lang w:val="en-CA"/>
              </w:rPr>
              <w:t>terminate</w:t>
            </w:r>
          </w:p>
        </w:tc>
        <w:tc>
          <w:tcPr>
            <w:tcW w:w="900" w:type="dxa"/>
            <w:vAlign w:val="center"/>
          </w:tcPr>
          <w:p w14:paraId="4410C914"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c>
          <w:tcPr>
            <w:tcW w:w="900" w:type="dxa"/>
            <w:vAlign w:val="center"/>
          </w:tcPr>
          <w:p w14:paraId="52FEEE70"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c>
          <w:tcPr>
            <w:tcW w:w="860" w:type="dxa"/>
            <w:vAlign w:val="center"/>
          </w:tcPr>
          <w:p w14:paraId="190E274A"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c>
          <w:tcPr>
            <w:tcW w:w="977" w:type="dxa"/>
            <w:vAlign w:val="center"/>
          </w:tcPr>
          <w:p w14:paraId="4F060B3D"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c>
          <w:tcPr>
            <w:tcW w:w="977" w:type="dxa"/>
            <w:vAlign w:val="center"/>
          </w:tcPr>
          <w:p w14:paraId="35E9F655"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r>
      <w:tr w:rsidR="00B34DA6" w:rsidRPr="00F43CC3" w14:paraId="172CC75E" w14:textId="77777777" w:rsidTr="00B34DA6">
        <w:trPr>
          <w:cantSplit/>
          <w:jc w:val="center"/>
        </w:trPr>
        <w:tc>
          <w:tcPr>
            <w:tcW w:w="2340" w:type="dxa"/>
          </w:tcPr>
          <w:p w14:paraId="56DA619B" w14:textId="77777777" w:rsidR="00B34DA6" w:rsidRPr="00125512" w:rsidRDefault="00B34DA6" w:rsidP="00B34DA6">
            <w:pPr>
              <w:jc w:val="left"/>
              <w:rPr>
                <w:rFonts w:eastAsia="PMingLiU"/>
                <w:noProof/>
                <w:kern w:val="2"/>
                <w:sz w:val="16"/>
                <w:szCs w:val="16"/>
                <w:lang w:val="en-CA" w:eastAsia="zh-TW"/>
              </w:rPr>
            </w:pPr>
            <w:r w:rsidRPr="00125512">
              <w:rPr>
                <w:rFonts w:eastAsia="PMingLiU"/>
                <w:noProof/>
                <w:kern w:val="2"/>
                <w:sz w:val="16"/>
                <w:szCs w:val="16"/>
                <w:lang w:val="en-CA" w:eastAsia="zh-TW"/>
              </w:rPr>
              <w:t>end_of_tile_one_bit</w:t>
            </w:r>
          </w:p>
        </w:tc>
        <w:tc>
          <w:tcPr>
            <w:tcW w:w="2250" w:type="dxa"/>
            <w:vAlign w:val="center"/>
          </w:tcPr>
          <w:p w14:paraId="12DF4A8F" w14:textId="77777777" w:rsidR="00B34DA6" w:rsidRPr="00125512" w:rsidRDefault="00B34DA6" w:rsidP="00B34DA6">
            <w:pPr>
              <w:jc w:val="center"/>
              <w:rPr>
                <w:noProof/>
                <w:kern w:val="2"/>
                <w:sz w:val="16"/>
                <w:szCs w:val="16"/>
                <w:lang w:val="en-CA"/>
              </w:rPr>
            </w:pPr>
            <w:r w:rsidRPr="00125512">
              <w:rPr>
                <w:noProof/>
                <w:kern w:val="2"/>
                <w:sz w:val="16"/>
                <w:szCs w:val="16"/>
                <w:lang w:val="en-CA"/>
              </w:rPr>
              <w:t>terminate</w:t>
            </w:r>
          </w:p>
        </w:tc>
        <w:tc>
          <w:tcPr>
            <w:tcW w:w="900" w:type="dxa"/>
            <w:vAlign w:val="center"/>
          </w:tcPr>
          <w:p w14:paraId="1B3BFBDC"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c>
          <w:tcPr>
            <w:tcW w:w="900" w:type="dxa"/>
            <w:vAlign w:val="center"/>
          </w:tcPr>
          <w:p w14:paraId="6739EB54"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c>
          <w:tcPr>
            <w:tcW w:w="860" w:type="dxa"/>
            <w:vAlign w:val="center"/>
          </w:tcPr>
          <w:p w14:paraId="3405EF80"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c>
          <w:tcPr>
            <w:tcW w:w="977" w:type="dxa"/>
            <w:vAlign w:val="center"/>
          </w:tcPr>
          <w:p w14:paraId="62C1D03F"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c>
          <w:tcPr>
            <w:tcW w:w="977" w:type="dxa"/>
            <w:vAlign w:val="center"/>
          </w:tcPr>
          <w:p w14:paraId="405EFD6B"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r>
      <w:tr w:rsidR="00B34DA6" w:rsidRPr="00F43CC3" w14:paraId="15E7FB94" w14:textId="77777777" w:rsidTr="00B34DA6">
        <w:trPr>
          <w:cantSplit/>
          <w:jc w:val="center"/>
        </w:trPr>
        <w:tc>
          <w:tcPr>
            <w:tcW w:w="2340" w:type="dxa"/>
          </w:tcPr>
          <w:p w14:paraId="2BE91E4B" w14:textId="77777777" w:rsidR="00B34DA6" w:rsidRPr="00125512" w:rsidRDefault="00B34DA6" w:rsidP="00B34DA6">
            <w:pPr>
              <w:jc w:val="left"/>
              <w:rPr>
                <w:rFonts w:eastAsia="PMingLiU"/>
                <w:noProof/>
                <w:kern w:val="2"/>
                <w:sz w:val="16"/>
                <w:szCs w:val="16"/>
                <w:lang w:val="en-CA" w:eastAsia="zh-TW"/>
              </w:rPr>
            </w:pPr>
            <w:r w:rsidRPr="00125512">
              <w:rPr>
                <w:rFonts w:eastAsia="PMingLiU"/>
                <w:noProof/>
                <w:kern w:val="2"/>
                <w:sz w:val="16"/>
                <w:szCs w:val="16"/>
                <w:lang w:val="en-CA" w:eastAsia="zh-TW"/>
              </w:rPr>
              <w:t>end_of_subset_one_bit</w:t>
            </w:r>
          </w:p>
        </w:tc>
        <w:tc>
          <w:tcPr>
            <w:tcW w:w="2250" w:type="dxa"/>
            <w:vAlign w:val="center"/>
          </w:tcPr>
          <w:p w14:paraId="293BDF1E" w14:textId="77777777" w:rsidR="00B34DA6" w:rsidRPr="00125512" w:rsidRDefault="00B34DA6" w:rsidP="00B34DA6">
            <w:pPr>
              <w:jc w:val="center"/>
              <w:rPr>
                <w:noProof/>
                <w:kern w:val="2"/>
                <w:sz w:val="16"/>
                <w:szCs w:val="16"/>
                <w:lang w:val="en-CA"/>
              </w:rPr>
            </w:pPr>
            <w:r w:rsidRPr="00125512">
              <w:rPr>
                <w:noProof/>
                <w:kern w:val="2"/>
                <w:sz w:val="16"/>
                <w:szCs w:val="16"/>
                <w:lang w:val="en-CA"/>
              </w:rPr>
              <w:t>terminate</w:t>
            </w:r>
          </w:p>
        </w:tc>
        <w:tc>
          <w:tcPr>
            <w:tcW w:w="900" w:type="dxa"/>
            <w:vAlign w:val="center"/>
          </w:tcPr>
          <w:p w14:paraId="78EB3A64"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c>
          <w:tcPr>
            <w:tcW w:w="900" w:type="dxa"/>
            <w:vAlign w:val="center"/>
          </w:tcPr>
          <w:p w14:paraId="732C0CE1"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c>
          <w:tcPr>
            <w:tcW w:w="860" w:type="dxa"/>
            <w:vAlign w:val="center"/>
          </w:tcPr>
          <w:p w14:paraId="7BF70BFF"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c>
          <w:tcPr>
            <w:tcW w:w="977" w:type="dxa"/>
            <w:vAlign w:val="center"/>
          </w:tcPr>
          <w:p w14:paraId="4F942401"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c>
          <w:tcPr>
            <w:tcW w:w="977" w:type="dxa"/>
            <w:vAlign w:val="center"/>
          </w:tcPr>
          <w:p w14:paraId="013629A3" w14:textId="77777777" w:rsidR="00B34DA6" w:rsidRPr="00125512" w:rsidRDefault="00B34DA6" w:rsidP="00B34DA6">
            <w:pPr>
              <w:jc w:val="center"/>
              <w:rPr>
                <w:noProof/>
                <w:kern w:val="2"/>
                <w:sz w:val="16"/>
                <w:szCs w:val="16"/>
                <w:lang w:val="en-CA"/>
              </w:rPr>
            </w:pPr>
            <w:r w:rsidRPr="00125512">
              <w:rPr>
                <w:noProof/>
                <w:kern w:val="2"/>
                <w:sz w:val="16"/>
                <w:szCs w:val="16"/>
                <w:lang w:val="en-CA"/>
              </w:rPr>
              <w:t>na</w:t>
            </w:r>
          </w:p>
        </w:tc>
      </w:tr>
      <w:tr w:rsidR="00545DCE" w:rsidRPr="00F43CC3" w14:paraId="65165FA5" w14:textId="77777777" w:rsidTr="009431E9">
        <w:trPr>
          <w:cantSplit/>
          <w:jc w:val="center"/>
        </w:trPr>
        <w:tc>
          <w:tcPr>
            <w:tcW w:w="2340" w:type="dxa"/>
          </w:tcPr>
          <w:p w14:paraId="01489BDF" w14:textId="77777777" w:rsidR="00545DCE" w:rsidRPr="00125512" w:rsidRDefault="00545DCE" w:rsidP="00FA7B58">
            <w:pPr>
              <w:jc w:val="left"/>
              <w:rPr>
                <w:rFonts w:eastAsia="PMingLiU"/>
                <w:noProof/>
                <w:kern w:val="2"/>
                <w:sz w:val="16"/>
                <w:szCs w:val="16"/>
                <w:lang w:val="en-CA" w:eastAsia="zh-TW"/>
              </w:rPr>
            </w:pPr>
            <w:r w:rsidRPr="00125512">
              <w:rPr>
                <w:noProof/>
                <w:sz w:val="16"/>
                <w:szCs w:val="16"/>
                <w:lang w:val="en-CA" w:eastAsia="ko-KR"/>
              </w:rPr>
              <w:t>alf_ctb_flag</w:t>
            </w:r>
            <w:r w:rsidRPr="00125512">
              <w:rPr>
                <w:rFonts w:eastAsia="PMingLiU"/>
                <w:noProof/>
                <w:sz w:val="16"/>
                <w:szCs w:val="16"/>
                <w:lang w:val="en-CA" w:eastAsia="zh-TW"/>
              </w:rPr>
              <w:t>[ ][ ][ ]</w:t>
            </w:r>
          </w:p>
        </w:tc>
        <w:tc>
          <w:tcPr>
            <w:tcW w:w="2250" w:type="dxa"/>
            <w:vAlign w:val="center"/>
          </w:tcPr>
          <w:p w14:paraId="59907C66" w14:textId="7BE94902" w:rsidR="00545DCE" w:rsidRPr="00125512" w:rsidRDefault="00FB5631" w:rsidP="00FA7B58">
            <w:pPr>
              <w:jc w:val="center"/>
              <w:rPr>
                <w:noProof/>
                <w:kern w:val="2"/>
                <w:sz w:val="16"/>
                <w:szCs w:val="16"/>
                <w:lang w:val="en-CA"/>
              </w:rPr>
            </w:pPr>
            <w:r w:rsidRPr="00125512">
              <w:rPr>
                <w:noProof/>
                <w:sz w:val="16"/>
                <w:szCs w:val="16"/>
                <w:lang w:val="en-CA"/>
              </w:rPr>
              <w:t>0..8</w:t>
            </w:r>
            <w:r w:rsidRPr="00125512">
              <w:rPr>
                <w:noProof/>
                <w:sz w:val="16"/>
                <w:szCs w:val="16"/>
                <w:lang w:val="en-CA"/>
              </w:rPr>
              <w:br/>
              <w:t>(clause </w:t>
            </w:r>
            <w:r w:rsidRPr="00125512">
              <w:rPr>
                <w:noProof/>
                <w:sz w:val="16"/>
                <w:szCs w:val="16"/>
                <w:highlight w:val="yellow"/>
                <w:lang w:val="en-CA"/>
              </w:rPr>
              <w:fldChar w:fldCharType="begin" w:fldLock="1"/>
            </w:r>
            <w:r w:rsidRPr="00125512">
              <w:rPr>
                <w:noProof/>
                <w:sz w:val="16"/>
                <w:szCs w:val="16"/>
                <w:lang w:val="en-CA"/>
              </w:rPr>
              <w:instrText xml:space="preserve"> REF _Ref531882307 \r \h </w:instrText>
            </w:r>
            <w:r w:rsidRPr="00125512">
              <w:rPr>
                <w:noProof/>
                <w:sz w:val="16"/>
                <w:szCs w:val="16"/>
                <w:highlight w:val="yellow"/>
                <w:lang w:val="en-CA"/>
              </w:rPr>
            </w:r>
            <w:r w:rsidRPr="00125512">
              <w:rPr>
                <w:noProof/>
                <w:sz w:val="16"/>
                <w:szCs w:val="16"/>
                <w:highlight w:val="yellow"/>
                <w:lang w:val="en-CA"/>
              </w:rPr>
              <w:fldChar w:fldCharType="separate"/>
            </w:r>
            <w:r w:rsidR="007032F8">
              <w:rPr>
                <w:noProof/>
                <w:sz w:val="16"/>
                <w:szCs w:val="16"/>
                <w:lang w:val="en-CA"/>
              </w:rPr>
              <w:t>9.3.4.2.2</w:t>
            </w:r>
            <w:r w:rsidRPr="00125512">
              <w:rPr>
                <w:noProof/>
                <w:sz w:val="16"/>
                <w:szCs w:val="16"/>
                <w:highlight w:val="yellow"/>
                <w:lang w:val="en-CA"/>
              </w:rPr>
              <w:fldChar w:fldCharType="end"/>
            </w:r>
            <w:r w:rsidRPr="00125512">
              <w:rPr>
                <w:noProof/>
                <w:sz w:val="16"/>
                <w:szCs w:val="16"/>
                <w:lang w:val="en-CA"/>
              </w:rPr>
              <w:t>)</w:t>
            </w:r>
          </w:p>
        </w:tc>
        <w:tc>
          <w:tcPr>
            <w:tcW w:w="900" w:type="dxa"/>
            <w:vAlign w:val="center"/>
          </w:tcPr>
          <w:p w14:paraId="17012C5A" w14:textId="77777777" w:rsidR="00545DCE" w:rsidRPr="00125512" w:rsidRDefault="00545DCE" w:rsidP="00FA7B58">
            <w:pPr>
              <w:jc w:val="center"/>
              <w:rPr>
                <w:noProof/>
                <w:kern w:val="2"/>
                <w:sz w:val="16"/>
                <w:szCs w:val="16"/>
                <w:lang w:val="en-CA"/>
              </w:rPr>
            </w:pPr>
            <w:r w:rsidRPr="00125512">
              <w:rPr>
                <w:noProof/>
                <w:kern w:val="2"/>
                <w:sz w:val="16"/>
                <w:szCs w:val="16"/>
                <w:lang w:val="en-CA"/>
              </w:rPr>
              <w:t>na</w:t>
            </w:r>
          </w:p>
        </w:tc>
        <w:tc>
          <w:tcPr>
            <w:tcW w:w="900" w:type="dxa"/>
            <w:vAlign w:val="center"/>
          </w:tcPr>
          <w:p w14:paraId="230F28BA" w14:textId="77777777" w:rsidR="00545DCE" w:rsidRPr="00125512" w:rsidRDefault="00545DCE" w:rsidP="00FA7B58">
            <w:pPr>
              <w:jc w:val="center"/>
              <w:rPr>
                <w:noProof/>
                <w:kern w:val="2"/>
                <w:sz w:val="16"/>
                <w:szCs w:val="16"/>
                <w:lang w:val="en-CA"/>
              </w:rPr>
            </w:pPr>
            <w:r w:rsidRPr="00125512">
              <w:rPr>
                <w:noProof/>
                <w:kern w:val="2"/>
                <w:sz w:val="16"/>
                <w:szCs w:val="16"/>
                <w:lang w:val="en-CA"/>
              </w:rPr>
              <w:t>na</w:t>
            </w:r>
          </w:p>
        </w:tc>
        <w:tc>
          <w:tcPr>
            <w:tcW w:w="860" w:type="dxa"/>
            <w:vAlign w:val="center"/>
          </w:tcPr>
          <w:p w14:paraId="179A2B9C" w14:textId="77777777" w:rsidR="00545DCE" w:rsidRPr="00125512" w:rsidRDefault="00545DCE" w:rsidP="00FA7B58">
            <w:pPr>
              <w:jc w:val="center"/>
              <w:rPr>
                <w:noProof/>
                <w:kern w:val="2"/>
                <w:sz w:val="16"/>
                <w:szCs w:val="16"/>
                <w:lang w:val="en-CA"/>
              </w:rPr>
            </w:pPr>
            <w:r w:rsidRPr="00125512">
              <w:rPr>
                <w:noProof/>
                <w:kern w:val="2"/>
                <w:sz w:val="16"/>
                <w:szCs w:val="16"/>
                <w:lang w:val="en-CA"/>
              </w:rPr>
              <w:t>na</w:t>
            </w:r>
          </w:p>
        </w:tc>
        <w:tc>
          <w:tcPr>
            <w:tcW w:w="977" w:type="dxa"/>
            <w:vAlign w:val="center"/>
          </w:tcPr>
          <w:p w14:paraId="1087B074" w14:textId="77777777" w:rsidR="00545DCE" w:rsidRPr="00125512" w:rsidRDefault="00545DCE" w:rsidP="00FA7B58">
            <w:pPr>
              <w:jc w:val="center"/>
              <w:rPr>
                <w:noProof/>
                <w:kern w:val="2"/>
                <w:sz w:val="16"/>
                <w:szCs w:val="16"/>
                <w:lang w:val="en-CA"/>
              </w:rPr>
            </w:pPr>
            <w:r w:rsidRPr="00125512">
              <w:rPr>
                <w:noProof/>
                <w:kern w:val="2"/>
                <w:sz w:val="16"/>
                <w:szCs w:val="16"/>
                <w:lang w:val="en-CA"/>
              </w:rPr>
              <w:t>na</w:t>
            </w:r>
          </w:p>
        </w:tc>
        <w:tc>
          <w:tcPr>
            <w:tcW w:w="977" w:type="dxa"/>
            <w:vAlign w:val="center"/>
          </w:tcPr>
          <w:p w14:paraId="40890F22" w14:textId="77777777" w:rsidR="00545DCE" w:rsidRPr="00125512" w:rsidRDefault="00545DCE" w:rsidP="00FA7B58">
            <w:pPr>
              <w:jc w:val="center"/>
              <w:rPr>
                <w:noProof/>
                <w:kern w:val="2"/>
                <w:sz w:val="16"/>
                <w:szCs w:val="16"/>
                <w:lang w:val="en-CA"/>
              </w:rPr>
            </w:pPr>
            <w:r w:rsidRPr="00125512">
              <w:rPr>
                <w:noProof/>
                <w:sz w:val="16"/>
                <w:szCs w:val="16"/>
                <w:lang w:val="en-CA"/>
              </w:rPr>
              <w:t>na</w:t>
            </w:r>
          </w:p>
        </w:tc>
      </w:tr>
      <w:tr w:rsidR="00A957C5" w:rsidRPr="00F43CC3" w14:paraId="2EA190EC" w14:textId="77777777" w:rsidTr="009431E9">
        <w:trPr>
          <w:cantSplit/>
          <w:jc w:val="center"/>
        </w:trPr>
        <w:tc>
          <w:tcPr>
            <w:tcW w:w="2340" w:type="dxa"/>
            <w:vAlign w:val="center"/>
          </w:tcPr>
          <w:p w14:paraId="3E59CA24" w14:textId="7AD97970" w:rsidR="00A957C5" w:rsidRPr="00125512" w:rsidRDefault="004925B4" w:rsidP="00A957C5">
            <w:pPr>
              <w:jc w:val="left"/>
              <w:rPr>
                <w:noProof/>
                <w:sz w:val="16"/>
                <w:szCs w:val="16"/>
                <w:lang w:val="en-CA" w:eastAsia="ko-KR"/>
              </w:rPr>
            </w:pPr>
            <w:r w:rsidRPr="00125512">
              <w:rPr>
                <w:noProof/>
                <w:sz w:val="16"/>
                <w:szCs w:val="16"/>
                <w:lang w:val="en-CA" w:eastAsia="ko-KR"/>
              </w:rPr>
              <w:t>alf_use_aps_flag</w:t>
            </w:r>
          </w:p>
        </w:tc>
        <w:tc>
          <w:tcPr>
            <w:tcW w:w="2250" w:type="dxa"/>
            <w:vAlign w:val="center"/>
          </w:tcPr>
          <w:p w14:paraId="15AC923C" w14:textId="34DB1F26" w:rsidR="00A957C5" w:rsidRPr="00125512" w:rsidRDefault="00A957C5" w:rsidP="00A957C5">
            <w:pPr>
              <w:jc w:val="center"/>
              <w:rPr>
                <w:noProof/>
                <w:sz w:val="16"/>
                <w:szCs w:val="16"/>
                <w:lang w:val="en-CA"/>
              </w:rPr>
            </w:pPr>
            <w:r w:rsidRPr="00125512">
              <w:rPr>
                <w:noProof/>
                <w:sz w:val="16"/>
                <w:szCs w:val="16"/>
                <w:lang w:val="en-CA"/>
              </w:rPr>
              <w:t>0</w:t>
            </w:r>
          </w:p>
        </w:tc>
        <w:tc>
          <w:tcPr>
            <w:tcW w:w="900" w:type="dxa"/>
            <w:vAlign w:val="center"/>
          </w:tcPr>
          <w:p w14:paraId="1872C265" w14:textId="7347AA3B" w:rsidR="00A957C5" w:rsidRPr="00125512" w:rsidRDefault="00A957C5" w:rsidP="00A957C5">
            <w:pPr>
              <w:jc w:val="center"/>
              <w:rPr>
                <w:noProof/>
                <w:kern w:val="2"/>
                <w:sz w:val="16"/>
                <w:szCs w:val="16"/>
                <w:lang w:val="en-CA"/>
              </w:rPr>
            </w:pPr>
            <w:r w:rsidRPr="00125512">
              <w:rPr>
                <w:noProof/>
                <w:kern w:val="2"/>
                <w:sz w:val="16"/>
                <w:szCs w:val="16"/>
                <w:lang w:val="en-CA"/>
              </w:rPr>
              <w:t>na</w:t>
            </w:r>
          </w:p>
        </w:tc>
        <w:tc>
          <w:tcPr>
            <w:tcW w:w="900" w:type="dxa"/>
            <w:vAlign w:val="center"/>
          </w:tcPr>
          <w:p w14:paraId="059851D2" w14:textId="1F5A9AC3" w:rsidR="00A957C5" w:rsidRPr="00125512" w:rsidRDefault="00A957C5" w:rsidP="00A957C5">
            <w:pPr>
              <w:jc w:val="center"/>
              <w:rPr>
                <w:noProof/>
                <w:kern w:val="2"/>
                <w:sz w:val="16"/>
                <w:szCs w:val="16"/>
                <w:lang w:val="en-CA"/>
              </w:rPr>
            </w:pPr>
            <w:r w:rsidRPr="00125512">
              <w:rPr>
                <w:noProof/>
                <w:kern w:val="2"/>
                <w:sz w:val="16"/>
                <w:szCs w:val="16"/>
                <w:lang w:val="en-CA"/>
              </w:rPr>
              <w:t>na</w:t>
            </w:r>
          </w:p>
        </w:tc>
        <w:tc>
          <w:tcPr>
            <w:tcW w:w="860" w:type="dxa"/>
            <w:vAlign w:val="center"/>
          </w:tcPr>
          <w:p w14:paraId="3F879073" w14:textId="71EFF218" w:rsidR="00A957C5" w:rsidRPr="00125512" w:rsidRDefault="00A957C5" w:rsidP="00A957C5">
            <w:pPr>
              <w:jc w:val="center"/>
              <w:rPr>
                <w:noProof/>
                <w:kern w:val="2"/>
                <w:sz w:val="16"/>
                <w:szCs w:val="16"/>
                <w:lang w:val="en-CA"/>
              </w:rPr>
            </w:pPr>
            <w:r w:rsidRPr="00125512">
              <w:rPr>
                <w:noProof/>
                <w:kern w:val="2"/>
                <w:sz w:val="16"/>
                <w:szCs w:val="16"/>
                <w:lang w:val="en-CA"/>
              </w:rPr>
              <w:t>na</w:t>
            </w:r>
          </w:p>
        </w:tc>
        <w:tc>
          <w:tcPr>
            <w:tcW w:w="977" w:type="dxa"/>
            <w:vAlign w:val="center"/>
          </w:tcPr>
          <w:p w14:paraId="4EBD573B" w14:textId="1D2778F5" w:rsidR="00A957C5" w:rsidRPr="00125512" w:rsidRDefault="00A957C5" w:rsidP="00A957C5">
            <w:pPr>
              <w:jc w:val="center"/>
              <w:rPr>
                <w:noProof/>
                <w:kern w:val="2"/>
                <w:sz w:val="16"/>
                <w:szCs w:val="16"/>
                <w:lang w:val="en-CA"/>
              </w:rPr>
            </w:pPr>
            <w:r w:rsidRPr="00125512">
              <w:rPr>
                <w:noProof/>
                <w:kern w:val="2"/>
                <w:sz w:val="16"/>
                <w:szCs w:val="16"/>
                <w:lang w:val="en-CA"/>
              </w:rPr>
              <w:t>na</w:t>
            </w:r>
          </w:p>
        </w:tc>
        <w:tc>
          <w:tcPr>
            <w:tcW w:w="977" w:type="dxa"/>
            <w:vAlign w:val="center"/>
          </w:tcPr>
          <w:p w14:paraId="50C848E6" w14:textId="0E581AC3" w:rsidR="00A957C5" w:rsidRPr="00125512" w:rsidRDefault="00A957C5" w:rsidP="00A957C5">
            <w:pPr>
              <w:jc w:val="center"/>
              <w:rPr>
                <w:noProof/>
                <w:sz w:val="16"/>
                <w:szCs w:val="16"/>
                <w:lang w:val="en-CA"/>
              </w:rPr>
            </w:pPr>
            <w:r w:rsidRPr="00125512">
              <w:rPr>
                <w:noProof/>
                <w:sz w:val="16"/>
                <w:szCs w:val="16"/>
                <w:lang w:val="en-CA"/>
              </w:rPr>
              <w:t>na</w:t>
            </w:r>
          </w:p>
        </w:tc>
      </w:tr>
      <w:tr w:rsidR="00A957C5" w:rsidRPr="00F43CC3" w14:paraId="29D3423B" w14:textId="77777777" w:rsidTr="009431E9">
        <w:trPr>
          <w:cantSplit/>
          <w:jc w:val="center"/>
        </w:trPr>
        <w:tc>
          <w:tcPr>
            <w:tcW w:w="2340" w:type="dxa"/>
            <w:vAlign w:val="center"/>
          </w:tcPr>
          <w:p w14:paraId="53F6D37E" w14:textId="31F64D41" w:rsidR="00A957C5" w:rsidRPr="00125512" w:rsidRDefault="00A957C5" w:rsidP="00A957C5">
            <w:pPr>
              <w:jc w:val="left"/>
              <w:rPr>
                <w:noProof/>
                <w:sz w:val="16"/>
                <w:szCs w:val="16"/>
                <w:lang w:val="en-CA" w:eastAsia="ko-KR"/>
              </w:rPr>
            </w:pPr>
            <w:r w:rsidRPr="00125512">
              <w:rPr>
                <w:noProof/>
                <w:sz w:val="16"/>
                <w:szCs w:val="16"/>
                <w:lang w:val="en-CA" w:eastAsia="ko-KR"/>
              </w:rPr>
              <w:t>alf_luma_fixed_filter_idx</w:t>
            </w:r>
          </w:p>
        </w:tc>
        <w:tc>
          <w:tcPr>
            <w:tcW w:w="2250" w:type="dxa"/>
          </w:tcPr>
          <w:p w14:paraId="3F1C66CF" w14:textId="72952954" w:rsidR="00A957C5" w:rsidRPr="00125512" w:rsidRDefault="00A957C5" w:rsidP="00A957C5">
            <w:pPr>
              <w:jc w:val="center"/>
              <w:rPr>
                <w:noProof/>
                <w:sz w:val="16"/>
                <w:szCs w:val="16"/>
                <w:lang w:val="en-CA"/>
              </w:rPr>
            </w:pPr>
            <w:r w:rsidRPr="00125512">
              <w:rPr>
                <w:rFonts w:eastAsia="PMingLiU"/>
                <w:noProof/>
                <w:sz w:val="16"/>
                <w:szCs w:val="16"/>
                <w:lang w:val="en-CA" w:eastAsia="zh-TW"/>
              </w:rPr>
              <w:t>bypass</w:t>
            </w:r>
          </w:p>
        </w:tc>
        <w:tc>
          <w:tcPr>
            <w:tcW w:w="900" w:type="dxa"/>
          </w:tcPr>
          <w:p w14:paraId="3FA0EB77" w14:textId="5F5F7A25" w:rsidR="00A957C5" w:rsidRPr="00125512" w:rsidRDefault="00A957C5" w:rsidP="00A957C5">
            <w:pPr>
              <w:jc w:val="center"/>
              <w:rPr>
                <w:noProof/>
                <w:kern w:val="2"/>
                <w:sz w:val="16"/>
                <w:szCs w:val="16"/>
                <w:lang w:val="en-CA"/>
              </w:rPr>
            </w:pPr>
            <w:r w:rsidRPr="00125512">
              <w:rPr>
                <w:rFonts w:eastAsia="PMingLiU"/>
                <w:noProof/>
                <w:sz w:val="16"/>
                <w:szCs w:val="16"/>
                <w:lang w:val="en-CA" w:eastAsia="zh-TW"/>
              </w:rPr>
              <w:t>bypass</w:t>
            </w:r>
          </w:p>
        </w:tc>
        <w:tc>
          <w:tcPr>
            <w:tcW w:w="900" w:type="dxa"/>
          </w:tcPr>
          <w:p w14:paraId="1B760D06" w14:textId="6CDDB661" w:rsidR="00A957C5" w:rsidRPr="00125512" w:rsidRDefault="00A957C5" w:rsidP="00A957C5">
            <w:pPr>
              <w:jc w:val="center"/>
              <w:rPr>
                <w:noProof/>
                <w:kern w:val="2"/>
                <w:sz w:val="16"/>
                <w:szCs w:val="16"/>
                <w:lang w:val="en-CA"/>
              </w:rPr>
            </w:pPr>
            <w:r w:rsidRPr="00125512">
              <w:rPr>
                <w:rFonts w:eastAsia="PMingLiU"/>
                <w:noProof/>
                <w:sz w:val="16"/>
                <w:szCs w:val="16"/>
                <w:lang w:val="en-CA" w:eastAsia="zh-TW"/>
              </w:rPr>
              <w:t>bypass</w:t>
            </w:r>
          </w:p>
        </w:tc>
        <w:tc>
          <w:tcPr>
            <w:tcW w:w="860" w:type="dxa"/>
          </w:tcPr>
          <w:p w14:paraId="1ADE5C06" w14:textId="10AA9862" w:rsidR="00A957C5" w:rsidRPr="00125512" w:rsidRDefault="00A957C5" w:rsidP="00A957C5">
            <w:pPr>
              <w:jc w:val="center"/>
              <w:rPr>
                <w:noProof/>
                <w:kern w:val="2"/>
                <w:sz w:val="16"/>
                <w:szCs w:val="16"/>
                <w:lang w:val="en-CA"/>
              </w:rPr>
            </w:pPr>
            <w:r w:rsidRPr="00125512">
              <w:rPr>
                <w:rFonts w:eastAsia="PMingLiU"/>
                <w:noProof/>
                <w:sz w:val="16"/>
                <w:szCs w:val="16"/>
                <w:lang w:val="en-CA" w:eastAsia="zh-TW"/>
              </w:rPr>
              <w:t>bypass</w:t>
            </w:r>
          </w:p>
        </w:tc>
        <w:tc>
          <w:tcPr>
            <w:tcW w:w="977" w:type="dxa"/>
          </w:tcPr>
          <w:p w14:paraId="5F7D1889" w14:textId="7BA4A5DD" w:rsidR="00A957C5" w:rsidRPr="00125512" w:rsidRDefault="00A957C5" w:rsidP="00A957C5">
            <w:pPr>
              <w:jc w:val="center"/>
              <w:rPr>
                <w:noProof/>
                <w:kern w:val="2"/>
                <w:sz w:val="16"/>
                <w:szCs w:val="16"/>
                <w:lang w:val="en-CA"/>
              </w:rPr>
            </w:pPr>
            <w:r w:rsidRPr="00125512">
              <w:rPr>
                <w:rFonts w:eastAsia="PMingLiU"/>
                <w:noProof/>
                <w:sz w:val="16"/>
                <w:szCs w:val="16"/>
                <w:lang w:val="en-CA" w:eastAsia="zh-TW"/>
              </w:rPr>
              <w:t>bypass</w:t>
            </w:r>
          </w:p>
        </w:tc>
        <w:tc>
          <w:tcPr>
            <w:tcW w:w="977" w:type="dxa"/>
          </w:tcPr>
          <w:p w14:paraId="5D232F1D" w14:textId="767C0D50" w:rsidR="00A957C5" w:rsidRPr="00125512" w:rsidRDefault="00A957C5" w:rsidP="00A957C5">
            <w:pPr>
              <w:jc w:val="center"/>
              <w:rPr>
                <w:noProof/>
                <w:sz w:val="16"/>
                <w:szCs w:val="16"/>
                <w:lang w:val="en-CA"/>
              </w:rPr>
            </w:pPr>
            <w:r w:rsidRPr="00125512">
              <w:rPr>
                <w:rFonts w:eastAsia="PMingLiU"/>
                <w:noProof/>
                <w:sz w:val="16"/>
                <w:szCs w:val="16"/>
                <w:lang w:val="en-CA" w:eastAsia="zh-TW"/>
              </w:rPr>
              <w:t>bypass</w:t>
            </w:r>
          </w:p>
        </w:tc>
      </w:tr>
      <w:tr w:rsidR="00A957C5" w:rsidRPr="00F43CC3" w14:paraId="56805072" w14:textId="77777777" w:rsidTr="009431E9">
        <w:trPr>
          <w:cantSplit/>
          <w:jc w:val="center"/>
        </w:trPr>
        <w:tc>
          <w:tcPr>
            <w:tcW w:w="2340" w:type="dxa"/>
            <w:vAlign w:val="center"/>
          </w:tcPr>
          <w:p w14:paraId="4F5D853C" w14:textId="5D2798E4" w:rsidR="00A957C5" w:rsidRPr="00125512" w:rsidRDefault="00A957C5" w:rsidP="00A957C5">
            <w:pPr>
              <w:jc w:val="left"/>
              <w:rPr>
                <w:noProof/>
                <w:sz w:val="16"/>
                <w:szCs w:val="16"/>
                <w:lang w:val="en-CA" w:eastAsia="ko-KR"/>
              </w:rPr>
            </w:pPr>
            <w:r w:rsidRPr="00125512">
              <w:rPr>
                <w:noProof/>
                <w:sz w:val="16"/>
                <w:szCs w:val="16"/>
                <w:lang w:val="en-CA" w:eastAsia="ko-KR"/>
              </w:rPr>
              <w:t>alf_luma_prev_filter_idx</w:t>
            </w:r>
          </w:p>
        </w:tc>
        <w:tc>
          <w:tcPr>
            <w:tcW w:w="2250" w:type="dxa"/>
          </w:tcPr>
          <w:p w14:paraId="51CD384C" w14:textId="3D24CF1A" w:rsidR="00A957C5" w:rsidRPr="00125512" w:rsidRDefault="00A957C5" w:rsidP="00A957C5">
            <w:pPr>
              <w:jc w:val="center"/>
              <w:rPr>
                <w:noProof/>
                <w:sz w:val="16"/>
                <w:szCs w:val="16"/>
                <w:lang w:val="en-CA"/>
              </w:rPr>
            </w:pPr>
            <w:r w:rsidRPr="00125512">
              <w:rPr>
                <w:rFonts w:eastAsia="PMingLiU"/>
                <w:noProof/>
                <w:sz w:val="16"/>
                <w:szCs w:val="16"/>
                <w:lang w:val="en-CA" w:eastAsia="zh-TW"/>
              </w:rPr>
              <w:t>bypass</w:t>
            </w:r>
          </w:p>
        </w:tc>
        <w:tc>
          <w:tcPr>
            <w:tcW w:w="900" w:type="dxa"/>
          </w:tcPr>
          <w:p w14:paraId="48F58BDB" w14:textId="4829E09A" w:rsidR="00A957C5" w:rsidRPr="00125512" w:rsidRDefault="00A957C5" w:rsidP="00A957C5">
            <w:pPr>
              <w:jc w:val="center"/>
              <w:rPr>
                <w:noProof/>
                <w:kern w:val="2"/>
                <w:sz w:val="16"/>
                <w:szCs w:val="16"/>
                <w:lang w:val="en-CA"/>
              </w:rPr>
            </w:pPr>
            <w:r w:rsidRPr="00125512">
              <w:rPr>
                <w:rFonts w:eastAsia="PMingLiU"/>
                <w:noProof/>
                <w:sz w:val="16"/>
                <w:szCs w:val="16"/>
                <w:lang w:val="en-CA" w:eastAsia="zh-TW"/>
              </w:rPr>
              <w:t>bypass</w:t>
            </w:r>
          </w:p>
        </w:tc>
        <w:tc>
          <w:tcPr>
            <w:tcW w:w="900" w:type="dxa"/>
          </w:tcPr>
          <w:p w14:paraId="0F033F02" w14:textId="099A4AB7" w:rsidR="00A957C5" w:rsidRPr="00125512" w:rsidRDefault="00A957C5" w:rsidP="00A957C5">
            <w:pPr>
              <w:jc w:val="center"/>
              <w:rPr>
                <w:noProof/>
                <w:kern w:val="2"/>
                <w:sz w:val="16"/>
                <w:szCs w:val="16"/>
                <w:lang w:val="en-CA"/>
              </w:rPr>
            </w:pPr>
            <w:r w:rsidRPr="00125512">
              <w:rPr>
                <w:rFonts w:eastAsia="PMingLiU"/>
                <w:noProof/>
                <w:sz w:val="16"/>
                <w:szCs w:val="16"/>
                <w:lang w:val="en-CA" w:eastAsia="zh-TW"/>
              </w:rPr>
              <w:t>bypass</w:t>
            </w:r>
          </w:p>
        </w:tc>
        <w:tc>
          <w:tcPr>
            <w:tcW w:w="860" w:type="dxa"/>
          </w:tcPr>
          <w:p w14:paraId="0A94D92A" w14:textId="7F310EFD" w:rsidR="00A957C5" w:rsidRPr="00125512" w:rsidRDefault="00A957C5" w:rsidP="00A957C5">
            <w:pPr>
              <w:jc w:val="center"/>
              <w:rPr>
                <w:noProof/>
                <w:kern w:val="2"/>
                <w:sz w:val="16"/>
                <w:szCs w:val="16"/>
                <w:lang w:val="en-CA"/>
              </w:rPr>
            </w:pPr>
            <w:r w:rsidRPr="00125512">
              <w:rPr>
                <w:rFonts w:eastAsia="PMingLiU"/>
                <w:noProof/>
                <w:sz w:val="16"/>
                <w:szCs w:val="16"/>
                <w:lang w:val="en-CA" w:eastAsia="zh-TW"/>
              </w:rPr>
              <w:t>bypass</w:t>
            </w:r>
          </w:p>
        </w:tc>
        <w:tc>
          <w:tcPr>
            <w:tcW w:w="977" w:type="dxa"/>
          </w:tcPr>
          <w:p w14:paraId="0B5BE4E5" w14:textId="18190F2D" w:rsidR="00A957C5" w:rsidRPr="00125512" w:rsidRDefault="00A957C5" w:rsidP="00A957C5">
            <w:pPr>
              <w:jc w:val="center"/>
              <w:rPr>
                <w:noProof/>
                <w:kern w:val="2"/>
                <w:sz w:val="16"/>
                <w:szCs w:val="16"/>
                <w:lang w:val="en-CA"/>
              </w:rPr>
            </w:pPr>
            <w:r w:rsidRPr="00125512">
              <w:rPr>
                <w:rFonts w:eastAsia="PMingLiU"/>
                <w:noProof/>
                <w:sz w:val="16"/>
                <w:szCs w:val="16"/>
                <w:lang w:val="en-CA" w:eastAsia="zh-TW"/>
              </w:rPr>
              <w:t>bypass</w:t>
            </w:r>
          </w:p>
        </w:tc>
        <w:tc>
          <w:tcPr>
            <w:tcW w:w="977" w:type="dxa"/>
          </w:tcPr>
          <w:p w14:paraId="5F68E75A" w14:textId="1467F037" w:rsidR="00A957C5" w:rsidRPr="00125512" w:rsidRDefault="00A957C5" w:rsidP="00A957C5">
            <w:pPr>
              <w:jc w:val="center"/>
              <w:rPr>
                <w:noProof/>
                <w:sz w:val="16"/>
                <w:szCs w:val="16"/>
                <w:lang w:val="en-CA"/>
              </w:rPr>
            </w:pPr>
            <w:r w:rsidRPr="00125512">
              <w:rPr>
                <w:rFonts w:eastAsia="PMingLiU"/>
                <w:noProof/>
                <w:sz w:val="16"/>
                <w:szCs w:val="16"/>
                <w:lang w:val="en-CA" w:eastAsia="zh-TW"/>
              </w:rPr>
              <w:t>bypass</w:t>
            </w:r>
          </w:p>
        </w:tc>
      </w:tr>
      <w:tr w:rsidR="00BD13F7" w:rsidRPr="00F43CC3" w14:paraId="63956886" w14:textId="77777777" w:rsidTr="009431E9">
        <w:trPr>
          <w:cantSplit/>
          <w:jc w:val="center"/>
        </w:trPr>
        <w:tc>
          <w:tcPr>
            <w:tcW w:w="2340" w:type="dxa"/>
            <w:vAlign w:val="center"/>
          </w:tcPr>
          <w:p w14:paraId="6BF3E5BE" w14:textId="6F78F05E" w:rsidR="00BD13F7" w:rsidRPr="00125512" w:rsidRDefault="00BD13F7" w:rsidP="00BD13F7">
            <w:pPr>
              <w:jc w:val="left"/>
              <w:rPr>
                <w:noProof/>
                <w:sz w:val="16"/>
                <w:szCs w:val="16"/>
                <w:lang w:val="en-CA" w:eastAsia="ko-KR"/>
              </w:rPr>
            </w:pPr>
            <w:r w:rsidRPr="00125512">
              <w:rPr>
                <w:noProof/>
                <w:sz w:val="16"/>
                <w:szCs w:val="16"/>
                <w:lang w:val="en-CA" w:eastAsia="ko-KR"/>
              </w:rPr>
              <w:t>alf_ctb_filter_alt_idx[ 0 ][ ][ ]</w:t>
            </w:r>
          </w:p>
        </w:tc>
        <w:tc>
          <w:tcPr>
            <w:tcW w:w="2250" w:type="dxa"/>
          </w:tcPr>
          <w:p w14:paraId="06C19998" w14:textId="4767BED2"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0</w:t>
            </w:r>
          </w:p>
        </w:tc>
        <w:tc>
          <w:tcPr>
            <w:tcW w:w="900" w:type="dxa"/>
          </w:tcPr>
          <w:p w14:paraId="4C2E2187" w14:textId="1ABEAB06"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0</w:t>
            </w:r>
          </w:p>
        </w:tc>
        <w:tc>
          <w:tcPr>
            <w:tcW w:w="900" w:type="dxa"/>
          </w:tcPr>
          <w:p w14:paraId="20C9128F" w14:textId="511A10B1"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0</w:t>
            </w:r>
          </w:p>
        </w:tc>
        <w:tc>
          <w:tcPr>
            <w:tcW w:w="860" w:type="dxa"/>
          </w:tcPr>
          <w:p w14:paraId="5CD9BB9C" w14:textId="51CF9AAD"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0</w:t>
            </w:r>
          </w:p>
        </w:tc>
        <w:tc>
          <w:tcPr>
            <w:tcW w:w="977" w:type="dxa"/>
          </w:tcPr>
          <w:p w14:paraId="27FF2A56" w14:textId="62846C6A"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0</w:t>
            </w:r>
          </w:p>
        </w:tc>
        <w:tc>
          <w:tcPr>
            <w:tcW w:w="977" w:type="dxa"/>
          </w:tcPr>
          <w:p w14:paraId="0307F6D8" w14:textId="64FA62A4"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0</w:t>
            </w:r>
          </w:p>
        </w:tc>
      </w:tr>
      <w:tr w:rsidR="00BD13F7" w:rsidRPr="00F43CC3" w14:paraId="7EA0364C" w14:textId="77777777" w:rsidTr="009431E9">
        <w:trPr>
          <w:cantSplit/>
          <w:jc w:val="center"/>
        </w:trPr>
        <w:tc>
          <w:tcPr>
            <w:tcW w:w="2340" w:type="dxa"/>
            <w:vAlign w:val="center"/>
          </w:tcPr>
          <w:p w14:paraId="6671DC0B" w14:textId="2829CC81" w:rsidR="00BD13F7" w:rsidRPr="00125512" w:rsidRDefault="00BD13F7" w:rsidP="00BD13F7">
            <w:pPr>
              <w:jc w:val="left"/>
              <w:rPr>
                <w:noProof/>
                <w:sz w:val="16"/>
                <w:szCs w:val="16"/>
                <w:lang w:val="en-CA" w:eastAsia="ko-KR"/>
              </w:rPr>
            </w:pPr>
            <w:r w:rsidRPr="00125512">
              <w:rPr>
                <w:noProof/>
                <w:sz w:val="16"/>
                <w:szCs w:val="16"/>
                <w:lang w:val="en-CA" w:eastAsia="ko-KR"/>
              </w:rPr>
              <w:t>alf_ctb_filter_alt_idx[ 1 ][ ][ ]</w:t>
            </w:r>
          </w:p>
        </w:tc>
        <w:tc>
          <w:tcPr>
            <w:tcW w:w="2250" w:type="dxa"/>
          </w:tcPr>
          <w:p w14:paraId="3913798C" w14:textId="5B8CB5B2"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1</w:t>
            </w:r>
          </w:p>
        </w:tc>
        <w:tc>
          <w:tcPr>
            <w:tcW w:w="900" w:type="dxa"/>
          </w:tcPr>
          <w:p w14:paraId="3B2ACABF" w14:textId="03C0221F"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1</w:t>
            </w:r>
          </w:p>
        </w:tc>
        <w:tc>
          <w:tcPr>
            <w:tcW w:w="900" w:type="dxa"/>
          </w:tcPr>
          <w:p w14:paraId="73B0E7E3" w14:textId="68173D5B"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1</w:t>
            </w:r>
          </w:p>
        </w:tc>
        <w:tc>
          <w:tcPr>
            <w:tcW w:w="860" w:type="dxa"/>
          </w:tcPr>
          <w:p w14:paraId="64BCDBE2" w14:textId="0735A1CA"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1</w:t>
            </w:r>
          </w:p>
        </w:tc>
        <w:tc>
          <w:tcPr>
            <w:tcW w:w="977" w:type="dxa"/>
          </w:tcPr>
          <w:p w14:paraId="3C4C6703" w14:textId="0BEA4A5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1</w:t>
            </w:r>
          </w:p>
        </w:tc>
        <w:tc>
          <w:tcPr>
            <w:tcW w:w="977" w:type="dxa"/>
          </w:tcPr>
          <w:p w14:paraId="5A18A5DF" w14:textId="00378041"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1</w:t>
            </w:r>
          </w:p>
        </w:tc>
      </w:tr>
      <w:tr w:rsidR="0060711F" w:rsidRPr="00F43CC3" w14:paraId="0B61AC66" w14:textId="77777777" w:rsidTr="00CD5158">
        <w:trPr>
          <w:cantSplit/>
          <w:jc w:val="center"/>
        </w:trPr>
        <w:tc>
          <w:tcPr>
            <w:tcW w:w="2340" w:type="dxa"/>
          </w:tcPr>
          <w:p w14:paraId="047477AF" w14:textId="695EA1EE" w:rsidR="0060711F" w:rsidRPr="00125512" w:rsidRDefault="0060711F" w:rsidP="0060711F">
            <w:pPr>
              <w:jc w:val="left"/>
              <w:rPr>
                <w:noProof/>
                <w:sz w:val="16"/>
                <w:szCs w:val="16"/>
                <w:lang w:val="en-CA" w:eastAsia="ko-KR"/>
              </w:rPr>
            </w:pPr>
            <w:r w:rsidRPr="00125512">
              <w:rPr>
                <w:rFonts w:eastAsia="PMingLiU"/>
                <w:noProof/>
                <w:kern w:val="2"/>
                <w:sz w:val="16"/>
                <w:szCs w:val="16"/>
                <w:lang w:val="en-CA" w:eastAsia="zh-TW"/>
              </w:rPr>
              <w:t>alf_ctb_cc_cb_idc[ ][ ]</w:t>
            </w:r>
          </w:p>
        </w:tc>
        <w:tc>
          <w:tcPr>
            <w:tcW w:w="2250" w:type="dxa"/>
            <w:vAlign w:val="center"/>
          </w:tcPr>
          <w:p w14:paraId="032022F5" w14:textId="630C1869" w:rsidR="0060711F" w:rsidRPr="00125512" w:rsidRDefault="0060711F" w:rsidP="0060711F">
            <w:pPr>
              <w:jc w:val="center"/>
              <w:rPr>
                <w:rFonts w:eastAsia="PMingLiU"/>
                <w:noProof/>
                <w:sz w:val="16"/>
                <w:szCs w:val="16"/>
                <w:lang w:val="en-CA" w:eastAsia="zh-TW"/>
              </w:rPr>
            </w:pPr>
            <w:r w:rsidRPr="00125512">
              <w:rPr>
                <w:noProof/>
                <w:kern w:val="2"/>
                <w:sz w:val="16"/>
                <w:szCs w:val="16"/>
                <w:lang w:val="en-CA"/>
              </w:rPr>
              <w:t>0..2</w:t>
            </w:r>
            <w:r w:rsidRPr="00125512">
              <w:rPr>
                <w:noProof/>
                <w:kern w:val="2"/>
                <w:sz w:val="16"/>
                <w:szCs w:val="16"/>
                <w:lang w:val="en-CA"/>
              </w:rPr>
              <w:br/>
            </w:r>
            <w:r w:rsidRPr="00125512">
              <w:rPr>
                <w:noProof/>
                <w:sz w:val="16"/>
                <w:szCs w:val="16"/>
                <w:lang w:val="en-CA"/>
              </w:rPr>
              <w:t>(clause </w:t>
            </w:r>
            <w:r w:rsidRPr="00125512">
              <w:rPr>
                <w:noProof/>
                <w:sz w:val="16"/>
                <w:szCs w:val="16"/>
                <w:highlight w:val="yellow"/>
                <w:lang w:val="en-CA"/>
              </w:rPr>
              <w:fldChar w:fldCharType="begin" w:fldLock="1"/>
            </w:r>
            <w:r w:rsidRPr="00125512">
              <w:rPr>
                <w:noProof/>
                <w:sz w:val="16"/>
                <w:szCs w:val="16"/>
                <w:lang w:val="en-CA"/>
              </w:rPr>
              <w:instrText xml:space="preserve"> REF _Ref531882307 \n \h </w:instrText>
            </w:r>
            <w:r w:rsidRPr="00125512">
              <w:rPr>
                <w:noProof/>
                <w:sz w:val="16"/>
                <w:szCs w:val="16"/>
                <w:highlight w:val="yellow"/>
                <w:lang w:val="en-CA"/>
              </w:rPr>
            </w:r>
            <w:r w:rsidRPr="00125512">
              <w:rPr>
                <w:noProof/>
                <w:sz w:val="16"/>
                <w:szCs w:val="16"/>
                <w:highlight w:val="yellow"/>
                <w:lang w:val="en-CA"/>
              </w:rPr>
              <w:fldChar w:fldCharType="separate"/>
            </w:r>
            <w:r w:rsidR="007032F8">
              <w:rPr>
                <w:noProof/>
                <w:sz w:val="16"/>
                <w:szCs w:val="16"/>
                <w:lang w:val="en-CA"/>
              </w:rPr>
              <w:t>9.3.4.2.2</w:t>
            </w:r>
            <w:r w:rsidRPr="00125512">
              <w:rPr>
                <w:noProof/>
                <w:sz w:val="16"/>
                <w:szCs w:val="16"/>
                <w:highlight w:val="yellow"/>
                <w:lang w:val="en-CA"/>
              </w:rPr>
              <w:fldChar w:fldCharType="end"/>
            </w:r>
            <w:r w:rsidRPr="00125512">
              <w:rPr>
                <w:noProof/>
                <w:sz w:val="16"/>
                <w:szCs w:val="16"/>
                <w:lang w:val="en-CA"/>
              </w:rPr>
              <w:t>)</w:t>
            </w:r>
          </w:p>
        </w:tc>
        <w:tc>
          <w:tcPr>
            <w:tcW w:w="900" w:type="dxa"/>
            <w:vAlign w:val="center"/>
          </w:tcPr>
          <w:p w14:paraId="02E9D531" w14:textId="6A2E147F" w:rsidR="0060711F" w:rsidRPr="00125512" w:rsidRDefault="0060711F" w:rsidP="0060711F">
            <w:pPr>
              <w:jc w:val="center"/>
              <w:rPr>
                <w:rFonts w:eastAsia="PMingLiU"/>
                <w:noProof/>
                <w:sz w:val="16"/>
                <w:szCs w:val="16"/>
                <w:lang w:val="en-CA" w:eastAsia="zh-TW"/>
              </w:rPr>
            </w:pPr>
            <w:r w:rsidRPr="00125512">
              <w:rPr>
                <w:noProof/>
                <w:kern w:val="2"/>
                <w:sz w:val="16"/>
                <w:szCs w:val="16"/>
                <w:lang w:val="en-CA"/>
              </w:rPr>
              <w:t>bypass</w:t>
            </w:r>
          </w:p>
        </w:tc>
        <w:tc>
          <w:tcPr>
            <w:tcW w:w="900" w:type="dxa"/>
            <w:vAlign w:val="center"/>
          </w:tcPr>
          <w:p w14:paraId="5FA47784" w14:textId="04D52E86" w:rsidR="0060711F" w:rsidRPr="00125512" w:rsidRDefault="0060711F" w:rsidP="0060711F">
            <w:pPr>
              <w:jc w:val="center"/>
              <w:rPr>
                <w:rFonts w:eastAsia="PMingLiU"/>
                <w:noProof/>
                <w:sz w:val="16"/>
                <w:szCs w:val="16"/>
                <w:lang w:val="en-CA" w:eastAsia="zh-TW"/>
              </w:rPr>
            </w:pPr>
            <w:r w:rsidRPr="00125512">
              <w:rPr>
                <w:noProof/>
                <w:kern w:val="2"/>
                <w:sz w:val="16"/>
                <w:szCs w:val="16"/>
                <w:lang w:val="en-CA"/>
              </w:rPr>
              <w:t>bypass</w:t>
            </w:r>
          </w:p>
        </w:tc>
        <w:tc>
          <w:tcPr>
            <w:tcW w:w="860" w:type="dxa"/>
            <w:vAlign w:val="center"/>
          </w:tcPr>
          <w:p w14:paraId="4389F510" w14:textId="01666AC1" w:rsidR="0060711F" w:rsidRPr="00125512" w:rsidRDefault="0060711F" w:rsidP="0060711F">
            <w:pPr>
              <w:jc w:val="center"/>
              <w:rPr>
                <w:rFonts w:eastAsia="PMingLiU"/>
                <w:noProof/>
                <w:sz w:val="16"/>
                <w:szCs w:val="16"/>
                <w:lang w:val="en-CA" w:eastAsia="zh-TW"/>
              </w:rPr>
            </w:pPr>
            <w:r w:rsidRPr="00125512">
              <w:rPr>
                <w:noProof/>
                <w:kern w:val="2"/>
                <w:sz w:val="16"/>
                <w:szCs w:val="16"/>
                <w:lang w:val="en-CA"/>
              </w:rPr>
              <w:t>bypass</w:t>
            </w:r>
          </w:p>
        </w:tc>
        <w:tc>
          <w:tcPr>
            <w:tcW w:w="977" w:type="dxa"/>
            <w:vAlign w:val="center"/>
          </w:tcPr>
          <w:p w14:paraId="1E8B5183" w14:textId="511A17B3" w:rsidR="0060711F" w:rsidRPr="00125512" w:rsidRDefault="0060711F" w:rsidP="0060711F">
            <w:pPr>
              <w:jc w:val="center"/>
              <w:rPr>
                <w:rFonts w:eastAsia="PMingLiU"/>
                <w:noProof/>
                <w:sz w:val="16"/>
                <w:szCs w:val="16"/>
                <w:lang w:val="en-CA" w:eastAsia="zh-TW"/>
              </w:rPr>
            </w:pPr>
            <w:r w:rsidRPr="00125512">
              <w:rPr>
                <w:noProof/>
                <w:kern w:val="2"/>
                <w:sz w:val="16"/>
                <w:szCs w:val="16"/>
                <w:lang w:val="en-CA"/>
              </w:rPr>
              <w:t>bypass</w:t>
            </w:r>
          </w:p>
        </w:tc>
        <w:tc>
          <w:tcPr>
            <w:tcW w:w="977" w:type="dxa"/>
            <w:vAlign w:val="center"/>
          </w:tcPr>
          <w:p w14:paraId="61C2DB3D" w14:textId="710C0099" w:rsidR="0060711F" w:rsidRPr="00125512" w:rsidRDefault="0060711F" w:rsidP="0060711F">
            <w:pPr>
              <w:jc w:val="center"/>
              <w:rPr>
                <w:rFonts w:eastAsia="PMingLiU"/>
                <w:noProof/>
                <w:sz w:val="16"/>
                <w:szCs w:val="16"/>
                <w:lang w:val="en-CA" w:eastAsia="zh-TW"/>
              </w:rPr>
            </w:pPr>
            <w:r w:rsidRPr="00125512">
              <w:rPr>
                <w:noProof/>
                <w:kern w:val="2"/>
                <w:sz w:val="16"/>
                <w:szCs w:val="16"/>
                <w:lang w:val="en-CA"/>
              </w:rPr>
              <w:t>bypass</w:t>
            </w:r>
          </w:p>
        </w:tc>
      </w:tr>
      <w:tr w:rsidR="0060711F" w:rsidRPr="00F43CC3" w14:paraId="6386A1E6" w14:textId="77777777" w:rsidTr="00CD5158">
        <w:trPr>
          <w:cantSplit/>
          <w:jc w:val="center"/>
        </w:trPr>
        <w:tc>
          <w:tcPr>
            <w:tcW w:w="2340" w:type="dxa"/>
          </w:tcPr>
          <w:p w14:paraId="1BCC800F" w14:textId="747FD953" w:rsidR="0060711F" w:rsidRPr="00125512" w:rsidRDefault="0060711F" w:rsidP="0060711F">
            <w:pPr>
              <w:jc w:val="left"/>
              <w:rPr>
                <w:noProof/>
                <w:sz w:val="16"/>
                <w:szCs w:val="16"/>
                <w:lang w:val="en-CA" w:eastAsia="ko-KR"/>
              </w:rPr>
            </w:pPr>
            <w:r w:rsidRPr="00125512">
              <w:rPr>
                <w:rFonts w:eastAsia="PMingLiU"/>
                <w:noProof/>
                <w:kern w:val="2"/>
                <w:sz w:val="16"/>
                <w:szCs w:val="16"/>
                <w:lang w:val="en-CA" w:eastAsia="zh-TW"/>
              </w:rPr>
              <w:t>alf_ctb_cc_cr_idc[ ][ ]</w:t>
            </w:r>
          </w:p>
        </w:tc>
        <w:tc>
          <w:tcPr>
            <w:tcW w:w="2250" w:type="dxa"/>
            <w:vAlign w:val="center"/>
          </w:tcPr>
          <w:p w14:paraId="0F597314" w14:textId="5233714E" w:rsidR="0060711F" w:rsidRPr="00125512" w:rsidRDefault="0060711F" w:rsidP="0060711F">
            <w:pPr>
              <w:jc w:val="center"/>
              <w:rPr>
                <w:rFonts w:eastAsia="PMingLiU"/>
                <w:noProof/>
                <w:sz w:val="16"/>
                <w:szCs w:val="16"/>
                <w:lang w:val="en-CA" w:eastAsia="zh-TW"/>
              </w:rPr>
            </w:pPr>
            <w:r w:rsidRPr="00125512">
              <w:rPr>
                <w:noProof/>
                <w:kern w:val="2"/>
                <w:sz w:val="16"/>
                <w:szCs w:val="16"/>
                <w:lang w:val="en-CA"/>
              </w:rPr>
              <w:t>0..2</w:t>
            </w:r>
            <w:r w:rsidRPr="00125512">
              <w:rPr>
                <w:noProof/>
                <w:kern w:val="2"/>
                <w:sz w:val="16"/>
                <w:szCs w:val="16"/>
                <w:lang w:val="en-CA"/>
              </w:rPr>
              <w:br/>
            </w:r>
            <w:r w:rsidRPr="00125512">
              <w:rPr>
                <w:noProof/>
                <w:sz w:val="16"/>
                <w:szCs w:val="16"/>
                <w:lang w:val="en-CA"/>
              </w:rPr>
              <w:t xml:space="preserve">(clause </w:t>
            </w:r>
            <w:r w:rsidRPr="00125512">
              <w:rPr>
                <w:noProof/>
                <w:sz w:val="16"/>
                <w:szCs w:val="16"/>
                <w:lang w:val="en-CA"/>
              </w:rPr>
              <w:fldChar w:fldCharType="begin" w:fldLock="1"/>
            </w:r>
            <w:r w:rsidRPr="00125512">
              <w:rPr>
                <w:noProof/>
                <w:sz w:val="16"/>
                <w:szCs w:val="16"/>
                <w:lang w:val="en-CA"/>
              </w:rPr>
              <w:instrText xml:space="preserve"> REF _Ref531882307 \n \h </w:instrText>
            </w:r>
            <w:r w:rsidRPr="00125512">
              <w:rPr>
                <w:noProof/>
                <w:sz w:val="16"/>
                <w:szCs w:val="16"/>
                <w:lang w:val="en-CA"/>
              </w:rPr>
            </w:r>
            <w:r w:rsidRPr="00125512">
              <w:rPr>
                <w:noProof/>
                <w:sz w:val="16"/>
                <w:szCs w:val="16"/>
                <w:lang w:val="en-CA"/>
              </w:rPr>
              <w:fldChar w:fldCharType="separate"/>
            </w:r>
            <w:r w:rsidR="007032F8">
              <w:rPr>
                <w:noProof/>
                <w:sz w:val="16"/>
                <w:szCs w:val="16"/>
                <w:lang w:val="en-CA"/>
              </w:rPr>
              <w:t>9.3.4.2.2</w:t>
            </w:r>
            <w:r w:rsidRPr="00125512">
              <w:rPr>
                <w:noProof/>
                <w:sz w:val="16"/>
                <w:szCs w:val="16"/>
                <w:lang w:val="en-CA"/>
              </w:rPr>
              <w:fldChar w:fldCharType="end"/>
            </w:r>
            <w:r w:rsidRPr="00125512">
              <w:rPr>
                <w:noProof/>
                <w:sz w:val="16"/>
                <w:szCs w:val="16"/>
                <w:lang w:val="en-CA"/>
              </w:rPr>
              <w:t>)</w:t>
            </w:r>
          </w:p>
        </w:tc>
        <w:tc>
          <w:tcPr>
            <w:tcW w:w="900" w:type="dxa"/>
            <w:vAlign w:val="center"/>
          </w:tcPr>
          <w:p w14:paraId="75A07F82" w14:textId="7DB9785A" w:rsidR="0060711F" w:rsidRPr="00125512" w:rsidRDefault="0060711F" w:rsidP="0060711F">
            <w:pPr>
              <w:jc w:val="center"/>
              <w:rPr>
                <w:rFonts w:eastAsia="PMingLiU"/>
                <w:noProof/>
                <w:sz w:val="16"/>
                <w:szCs w:val="16"/>
                <w:lang w:val="en-CA" w:eastAsia="zh-TW"/>
              </w:rPr>
            </w:pPr>
            <w:r w:rsidRPr="00125512">
              <w:rPr>
                <w:noProof/>
                <w:kern w:val="2"/>
                <w:sz w:val="16"/>
                <w:szCs w:val="16"/>
                <w:lang w:val="en-CA"/>
              </w:rPr>
              <w:t>bypass</w:t>
            </w:r>
          </w:p>
        </w:tc>
        <w:tc>
          <w:tcPr>
            <w:tcW w:w="900" w:type="dxa"/>
            <w:vAlign w:val="center"/>
          </w:tcPr>
          <w:p w14:paraId="294895BD" w14:textId="4F4B14D2" w:rsidR="0060711F" w:rsidRPr="00125512" w:rsidRDefault="0060711F" w:rsidP="0060711F">
            <w:pPr>
              <w:jc w:val="center"/>
              <w:rPr>
                <w:rFonts w:eastAsia="PMingLiU"/>
                <w:noProof/>
                <w:sz w:val="16"/>
                <w:szCs w:val="16"/>
                <w:lang w:val="en-CA" w:eastAsia="zh-TW"/>
              </w:rPr>
            </w:pPr>
            <w:r w:rsidRPr="00125512">
              <w:rPr>
                <w:noProof/>
                <w:kern w:val="2"/>
                <w:sz w:val="16"/>
                <w:szCs w:val="16"/>
                <w:lang w:val="en-CA"/>
              </w:rPr>
              <w:t>bypass</w:t>
            </w:r>
          </w:p>
        </w:tc>
        <w:tc>
          <w:tcPr>
            <w:tcW w:w="860" w:type="dxa"/>
            <w:vAlign w:val="center"/>
          </w:tcPr>
          <w:p w14:paraId="60A542B5" w14:textId="0E6AAD82" w:rsidR="0060711F" w:rsidRPr="00125512" w:rsidRDefault="0060711F" w:rsidP="0060711F">
            <w:pPr>
              <w:jc w:val="center"/>
              <w:rPr>
                <w:rFonts w:eastAsia="PMingLiU"/>
                <w:noProof/>
                <w:sz w:val="16"/>
                <w:szCs w:val="16"/>
                <w:lang w:val="en-CA" w:eastAsia="zh-TW"/>
              </w:rPr>
            </w:pPr>
            <w:r w:rsidRPr="00125512">
              <w:rPr>
                <w:noProof/>
                <w:kern w:val="2"/>
                <w:sz w:val="16"/>
                <w:szCs w:val="16"/>
                <w:lang w:val="en-CA"/>
              </w:rPr>
              <w:t>bypass</w:t>
            </w:r>
          </w:p>
        </w:tc>
        <w:tc>
          <w:tcPr>
            <w:tcW w:w="977" w:type="dxa"/>
            <w:vAlign w:val="center"/>
          </w:tcPr>
          <w:p w14:paraId="3EFD0BCC" w14:textId="2D8F1950" w:rsidR="0060711F" w:rsidRPr="00125512" w:rsidRDefault="0060711F" w:rsidP="0060711F">
            <w:pPr>
              <w:jc w:val="center"/>
              <w:rPr>
                <w:rFonts w:eastAsia="PMingLiU"/>
                <w:noProof/>
                <w:sz w:val="16"/>
                <w:szCs w:val="16"/>
                <w:lang w:val="en-CA" w:eastAsia="zh-TW"/>
              </w:rPr>
            </w:pPr>
            <w:r w:rsidRPr="00125512">
              <w:rPr>
                <w:noProof/>
                <w:kern w:val="2"/>
                <w:sz w:val="16"/>
                <w:szCs w:val="16"/>
                <w:lang w:val="en-CA"/>
              </w:rPr>
              <w:t>bypass</w:t>
            </w:r>
          </w:p>
        </w:tc>
        <w:tc>
          <w:tcPr>
            <w:tcW w:w="977" w:type="dxa"/>
            <w:vAlign w:val="center"/>
          </w:tcPr>
          <w:p w14:paraId="0CBA561F" w14:textId="65CAD7AB" w:rsidR="0060711F" w:rsidRPr="00125512" w:rsidRDefault="0060711F" w:rsidP="0060711F">
            <w:pPr>
              <w:jc w:val="center"/>
              <w:rPr>
                <w:rFonts w:eastAsia="PMingLiU"/>
                <w:noProof/>
                <w:sz w:val="16"/>
                <w:szCs w:val="16"/>
                <w:lang w:val="en-CA" w:eastAsia="zh-TW"/>
              </w:rPr>
            </w:pPr>
            <w:r w:rsidRPr="00125512">
              <w:rPr>
                <w:noProof/>
                <w:kern w:val="2"/>
                <w:sz w:val="16"/>
                <w:szCs w:val="16"/>
                <w:lang w:val="en-CA"/>
              </w:rPr>
              <w:t>bypass</w:t>
            </w:r>
          </w:p>
        </w:tc>
      </w:tr>
      <w:tr w:rsidR="00BD13F7" w:rsidRPr="00F43CC3" w14:paraId="78B05333" w14:textId="77777777" w:rsidTr="009431E9">
        <w:trPr>
          <w:cantSplit/>
          <w:jc w:val="center"/>
        </w:trPr>
        <w:tc>
          <w:tcPr>
            <w:tcW w:w="2340" w:type="dxa"/>
          </w:tcPr>
          <w:p w14:paraId="2660240B" w14:textId="77777777" w:rsidR="00BD13F7" w:rsidRPr="00125512" w:rsidRDefault="00BD13F7" w:rsidP="00BD13F7">
            <w:pPr>
              <w:jc w:val="left"/>
              <w:rPr>
                <w:noProof/>
                <w:sz w:val="16"/>
                <w:szCs w:val="16"/>
                <w:lang w:val="en-CA"/>
              </w:rPr>
            </w:pPr>
            <w:r w:rsidRPr="00125512">
              <w:rPr>
                <w:rFonts w:eastAsia="PMingLiU"/>
                <w:noProof/>
                <w:kern w:val="2"/>
                <w:sz w:val="16"/>
                <w:szCs w:val="16"/>
                <w:lang w:val="en-CA" w:eastAsia="zh-TW"/>
              </w:rPr>
              <w:t>sao_merge_left_flag</w:t>
            </w:r>
          </w:p>
        </w:tc>
        <w:tc>
          <w:tcPr>
            <w:tcW w:w="2250" w:type="dxa"/>
            <w:vAlign w:val="center"/>
          </w:tcPr>
          <w:p w14:paraId="51539170" w14:textId="77777777" w:rsidR="00BD13F7" w:rsidRPr="00125512" w:rsidRDefault="00BD13F7" w:rsidP="00BD13F7">
            <w:pPr>
              <w:jc w:val="center"/>
              <w:rPr>
                <w:noProof/>
                <w:sz w:val="16"/>
                <w:szCs w:val="16"/>
                <w:lang w:val="en-CA"/>
              </w:rPr>
            </w:pPr>
            <w:r w:rsidRPr="00125512">
              <w:rPr>
                <w:noProof/>
                <w:kern w:val="2"/>
                <w:sz w:val="16"/>
                <w:szCs w:val="16"/>
                <w:lang w:val="en-CA"/>
              </w:rPr>
              <w:t>0</w:t>
            </w:r>
          </w:p>
        </w:tc>
        <w:tc>
          <w:tcPr>
            <w:tcW w:w="900" w:type="dxa"/>
            <w:vAlign w:val="center"/>
          </w:tcPr>
          <w:p w14:paraId="0DFF4E8E" w14:textId="77777777" w:rsidR="00BD13F7" w:rsidRPr="00125512" w:rsidRDefault="00BD13F7" w:rsidP="00BD13F7">
            <w:pPr>
              <w:jc w:val="center"/>
              <w:rPr>
                <w:noProof/>
                <w:sz w:val="16"/>
                <w:szCs w:val="16"/>
                <w:lang w:val="en-CA"/>
              </w:rPr>
            </w:pPr>
            <w:r w:rsidRPr="00125512">
              <w:rPr>
                <w:noProof/>
                <w:kern w:val="2"/>
                <w:sz w:val="16"/>
                <w:szCs w:val="16"/>
                <w:lang w:val="en-CA"/>
              </w:rPr>
              <w:t>na</w:t>
            </w:r>
          </w:p>
        </w:tc>
        <w:tc>
          <w:tcPr>
            <w:tcW w:w="900" w:type="dxa"/>
            <w:vAlign w:val="center"/>
          </w:tcPr>
          <w:p w14:paraId="16756166" w14:textId="77777777" w:rsidR="00BD13F7" w:rsidRPr="00125512" w:rsidRDefault="00BD13F7" w:rsidP="00BD13F7">
            <w:pPr>
              <w:jc w:val="center"/>
              <w:rPr>
                <w:noProof/>
                <w:sz w:val="16"/>
                <w:szCs w:val="16"/>
                <w:lang w:val="en-CA"/>
              </w:rPr>
            </w:pPr>
            <w:r w:rsidRPr="00125512">
              <w:rPr>
                <w:noProof/>
                <w:kern w:val="2"/>
                <w:sz w:val="16"/>
                <w:szCs w:val="16"/>
                <w:lang w:val="en-CA"/>
              </w:rPr>
              <w:t>na</w:t>
            </w:r>
          </w:p>
        </w:tc>
        <w:tc>
          <w:tcPr>
            <w:tcW w:w="860" w:type="dxa"/>
            <w:vAlign w:val="center"/>
          </w:tcPr>
          <w:p w14:paraId="3026484B" w14:textId="77777777" w:rsidR="00BD13F7" w:rsidRPr="00125512" w:rsidRDefault="00BD13F7" w:rsidP="00BD13F7">
            <w:pPr>
              <w:jc w:val="center"/>
              <w:rPr>
                <w:noProof/>
                <w:sz w:val="16"/>
                <w:szCs w:val="16"/>
                <w:lang w:val="en-CA"/>
              </w:rPr>
            </w:pPr>
            <w:r w:rsidRPr="00125512">
              <w:rPr>
                <w:noProof/>
                <w:kern w:val="2"/>
                <w:sz w:val="16"/>
                <w:szCs w:val="16"/>
                <w:lang w:val="en-CA"/>
              </w:rPr>
              <w:t>na</w:t>
            </w:r>
          </w:p>
        </w:tc>
        <w:tc>
          <w:tcPr>
            <w:tcW w:w="977" w:type="dxa"/>
            <w:vAlign w:val="center"/>
          </w:tcPr>
          <w:p w14:paraId="47B02E9A" w14:textId="77777777" w:rsidR="00BD13F7" w:rsidRPr="00125512" w:rsidRDefault="00BD13F7" w:rsidP="00BD13F7">
            <w:pPr>
              <w:jc w:val="center"/>
              <w:rPr>
                <w:noProof/>
                <w:sz w:val="16"/>
                <w:szCs w:val="16"/>
                <w:lang w:val="en-CA"/>
              </w:rPr>
            </w:pPr>
            <w:r w:rsidRPr="00125512">
              <w:rPr>
                <w:noProof/>
                <w:kern w:val="2"/>
                <w:sz w:val="16"/>
                <w:szCs w:val="16"/>
                <w:lang w:val="en-CA"/>
              </w:rPr>
              <w:t>na</w:t>
            </w:r>
          </w:p>
        </w:tc>
        <w:tc>
          <w:tcPr>
            <w:tcW w:w="977" w:type="dxa"/>
            <w:vAlign w:val="center"/>
          </w:tcPr>
          <w:p w14:paraId="4CF89D1E" w14:textId="77777777" w:rsidR="00BD13F7" w:rsidRPr="00125512" w:rsidRDefault="00BD13F7" w:rsidP="00BD13F7">
            <w:pPr>
              <w:jc w:val="center"/>
              <w:rPr>
                <w:noProof/>
                <w:kern w:val="2"/>
                <w:sz w:val="16"/>
                <w:szCs w:val="16"/>
                <w:lang w:val="en-CA"/>
              </w:rPr>
            </w:pPr>
            <w:r w:rsidRPr="00125512">
              <w:rPr>
                <w:noProof/>
                <w:sz w:val="16"/>
                <w:szCs w:val="16"/>
                <w:lang w:val="en-CA"/>
              </w:rPr>
              <w:t>na</w:t>
            </w:r>
          </w:p>
        </w:tc>
      </w:tr>
      <w:tr w:rsidR="00BD13F7" w:rsidRPr="00F43CC3" w14:paraId="0EBE8F83" w14:textId="77777777" w:rsidTr="009431E9">
        <w:trPr>
          <w:cantSplit/>
          <w:jc w:val="center"/>
        </w:trPr>
        <w:tc>
          <w:tcPr>
            <w:tcW w:w="2340" w:type="dxa"/>
          </w:tcPr>
          <w:p w14:paraId="1F74BA6C" w14:textId="77777777" w:rsidR="00BD13F7" w:rsidRPr="00125512" w:rsidRDefault="00BD13F7" w:rsidP="00BD13F7">
            <w:pPr>
              <w:jc w:val="left"/>
              <w:rPr>
                <w:rFonts w:eastAsia="PMingLiU"/>
                <w:noProof/>
                <w:kern w:val="2"/>
                <w:sz w:val="16"/>
                <w:szCs w:val="16"/>
                <w:lang w:val="en-CA" w:eastAsia="zh-TW"/>
              </w:rPr>
            </w:pPr>
            <w:r w:rsidRPr="00125512">
              <w:rPr>
                <w:rFonts w:eastAsia="PMingLiU"/>
                <w:noProof/>
                <w:sz w:val="16"/>
                <w:szCs w:val="16"/>
                <w:lang w:val="en-CA" w:eastAsia="zh-TW"/>
              </w:rPr>
              <w:t>sao_merge_up_flag</w:t>
            </w:r>
          </w:p>
        </w:tc>
        <w:tc>
          <w:tcPr>
            <w:tcW w:w="2250" w:type="dxa"/>
            <w:vAlign w:val="center"/>
          </w:tcPr>
          <w:p w14:paraId="5C20947A" w14:textId="77777777" w:rsidR="00BD13F7" w:rsidRPr="00125512" w:rsidRDefault="00BD13F7" w:rsidP="00BD13F7">
            <w:pPr>
              <w:jc w:val="center"/>
              <w:rPr>
                <w:noProof/>
                <w:kern w:val="2"/>
                <w:sz w:val="16"/>
                <w:szCs w:val="16"/>
                <w:lang w:val="en-CA"/>
              </w:rPr>
            </w:pPr>
            <w:r w:rsidRPr="00125512">
              <w:rPr>
                <w:noProof/>
                <w:kern w:val="2"/>
                <w:sz w:val="16"/>
                <w:szCs w:val="16"/>
                <w:lang w:val="en-CA"/>
              </w:rPr>
              <w:t>0</w:t>
            </w:r>
          </w:p>
        </w:tc>
        <w:tc>
          <w:tcPr>
            <w:tcW w:w="900" w:type="dxa"/>
            <w:vAlign w:val="center"/>
          </w:tcPr>
          <w:p w14:paraId="68ED04F4" w14:textId="77777777"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00" w:type="dxa"/>
            <w:vAlign w:val="center"/>
          </w:tcPr>
          <w:p w14:paraId="67E3EF69" w14:textId="77777777"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860" w:type="dxa"/>
            <w:vAlign w:val="center"/>
          </w:tcPr>
          <w:p w14:paraId="2E648921" w14:textId="77777777"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77" w:type="dxa"/>
            <w:vAlign w:val="center"/>
          </w:tcPr>
          <w:p w14:paraId="61ED85BC" w14:textId="77777777"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77" w:type="dxa"/>
            <w:vAlign w:val="center"/>
          </w:tcPr>
          <w:p w14:paraId="703079D3"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32CD25CE" w14:textId="77777777" w:rsidTr="009431E9">
        <w:trPr>
          <w:cantSplit/>
          <w:jc w:val="center"/>
        </w:trPr>
        <w:tc>
          <w:tcPr>
            <w:tcW w:w="2340" w:type="dxa"/>
          </w:tcPr>
          <w:p w14:paraId="3F9451CE" w14:textId="77777777" w:rsidR="00BD13F7" w:rsidRPr="00125512" w:rsidRDefault="00BD13F7" w:rsidP="00BD13F7">
            <w:pPr>
              <w:jc w:val="left"/>
              <w:rPr>
                <w:noProof/>
                <w:sz w:val="16"/>
                <w:szCs w:val="16"/>
                <w:lang w:val="en-CA"/>
              </w:rPr>
            </w:pPr>
            <w:r w:rsidRPr="00125512">
              <w:rPr>
                <w:rFonts w:eastAsia="PMingLiU"/>
                <w:noProof/>
                <w:sz w:val="16"/>
                <w:szCs w:val="16"/>
                <w:lang w:val="en-CA" w:eastAsia="zh-TW"/>
              </w:rPr>
              <w:t>sao_type_idx_luma</w:t>
            </w:r>
          </w:p>
        </w:tc>
        <w:tc>
          <w:tcPr>
            <w:tcW w:w="2250" w:type="dxa"/>
          </w:tcPr>
          <w:p w14:paraId="38133509"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0</w:t>
            </w:r>
          </w:p>
        </w:tc>
        <w:tc>
          <w:tcPr>
            <w:tcW w:w="900" w:type="dxa"/>
          </w:tcPr>
          <w:p w14:paraId="53E67502"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tcPr>
          <w:p w14:paraId="4B23A64B"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na</w:t>
            </w:r>
          </w:p>
        </w:tc>
        <w:tc>
          <w:tcPr>
            <w:tcW w:w="860" w:type="dxa"/>
          </w:tcPr>
          <w:p w14:paraId="31AF598C" w14:textId="77777777" w:rsidR="00BD13F7" w:rsidRPr="00125512" w:rsidRDefault="00BD13F7" w:rsidP="00BD13F7">
            <w:pPr>
              <w:jc w:val="center"/>
              <w:rPr>
                <w:noProof/>
                <w:sz w:val="16"/>
                <w:szCs w:val="16"/>
                <w:lang w:val="en-CA"/>
              </w:rPr>
            </w:pPr>
            <w:r w:rsidRPr="00125512">
              <w:rPr>
                <w:rFonts w:eastAsia="PMingLiU"/>
                <w:noProof/>
                <w:kern w:val="2"/>
                <w:sz w:val="16"/>
                <w:szCs w:val="16"/>
                <w:lang w:val="en-CA" w:eastAsia="zh-TW"/>
              </w:rPr>
              <w:t>na</w:t>
            </w:r>
          </w:p>
        </w:tc>
        <w:tc>
          <w:tcPr>
            <w:tcW w:w="977" w:type="dxa"/>
          </w:tcPr>
          <w:p w14:paraId="2F0B2295" w14:textId="77777777" w:rsidR="00BD13F7" w:rsidRPr="00125512" w:rsidRDefault="00BD13F7" w:rsidP="00BD13F7">
            <w:pPr>
              <w:jc w:val="center"/>
              <w:rPr>
                <w:noProof/>
                <w:sz w:val="16"/>
                <w:szCs w:val="16"/>
                <w:lang w:val="en-CA"/>
              </w:rPr>
            </w:pPr>
            <w:r w:rsidRPr="00125512">
              <w:rPr>
                <w:rFonts w:eastAsia="PMingLiU"/>
                <w:noProof/>
                <w:kern w:val="2"/>
                <w:sz w:val="16"/>
                <w:szCs w:val="16"/>
                <w:lang w:val="en-CA" w:eastAsia="zh-TW"/>
              </w:rPr>
              <w:t>na</w:t>
            </w:r>
          </w:p>
        </w:tc>
        <w:tc>
          <w:tcPr>
            <w:tcW w:w="977" w:type="dxa"/>
          </w:tcPr>
          <w:p w14:paraId="593A75FC" w14:textId="77777777" w:rsidR="00BD13F7" w:rsidRPr="00125512" w:rsidRDefault="00BD13F7" w:rsidP="00BD13F7">
            <w:pPr>
              <w:jc w:val="center"/>
              <w:rPr>
                <w:rFonts w:eastAsia="PMingLiU"/>
                <w:noProof/>
                <w:kern w:val="2"/>
                <w:sz w:val="16"/>
                <w:szCs w:val="16"/>
                <w:lang w:val="en-CA" w:eastAsia="zh-TW"/>
              </w:rPr>
            </w:pPr>
            <w:r w:rsidRPr="00125512">
              <w:rPr>
                <w:noProof/>
                <w:sz w:val="16"/>
                <w:szCs w:val="16"/>
                <w:lang w:val="en-CA"/>
              </w:rPr>
              <w:t>na</w:t>
            </w:r>
          </w:p>
        </w:tc>
      </w:tr>
      <w:tr w:rsidR="00BD13F7" w:rsidRPr="00F43CC3" w14:paraId="5EE88CF3" w14:textId="77777777" w:rsidTr="009431E9">
        <w:trPr>
          <w:cantSplit/>
          <w:jc w:val="center"/>
        </w:trPr>
        <w:tc>
          <w:tcPr>
            <w:tcW w:w="2340" w:type="dxa"/>
          </w:tcPr>
          <w:p w14:paraId="033020D6" w14:textId="77777777" w:rsidR="00BD13F7" w:rsidRPr="00125512" w:rsidRDefault="00BD13F7" w:rsidP="00BD13F7">
            <w:pPr>
              <w:jc w:val="left"/>
              <w:rPr>
                <w:rFonts w:eastAsia="PMingLiU"/>
                <w:noProof/>
                <w:sz w:val="16"/>
                <w:szCs w:val="16"/>
                <w:lang w:val="en-CA" w:eastAsia="zh-TW"/>
              </w:rPr>
            </w:pPr>
            <w:r w:rsidRPr="00125512">
              <w:rPr>
                <w:rFonts w:eastAsia="PMingLiU"/>
                <w:noProof/>
                <w:sz w:val="16"/>
                <w:szCs w:val="16"/>
                <w:lang w:val="en-CA" w:eastAsia="zh-TW"/>
              </w:rPr>
              <w:t>sao_type_idx_chroma</w:t>
            </w:r>
          </w:p>
        </w:tc>
        <w:tc>
          <w:tcPr>
            <w:tcW w:w="2250" w:type="dxa"/>
          </w:tcPr>
          <w:p w14:paraId="686872C7"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0</w:t>
            </w:r>
          </w:p>
        </w:tc>
        <w:tc>
          <w:tcPr>
            <w:tcW w:w="900" w:type="dxa"/>
          </w:tcPr>
          <w:p w14:paraId="0A082F9D"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tcPr>
          <w:p w14:paraId="7717530D"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na</w:t>
            </w:r>
          </w:p>
        </w:tc>
        <w:tc>
          <w:tcPr>
            <w:tcW w:w="860" w:type="dxa"/>
          </w:tcPr>
          <w:p w14:paraId="54DA22B1" w14:textId="77777777" w:rsidR="00BD13F7" w:rsidRPr="00125512" w:rsidRDefault="00BD13F7" w:rsidP="00BD13F7">
            <w:pPr>
              <w:jc w:val="center"/>
              <w:rPr>
                <w:rFonts w:eastAsia="PMingLiU"/>
                <w:noProof/>
                <w:kern w:val="2"/>
                <w:sz w:val="16"/>
                <w:szCs w:val="16"/>
                <w:lang w:val="en-CA" w:eastAsia="zh-TW"/>
              </w:rPr>
            </w:pPr>
            <w:r w:rsidRPr="00125512">
              <w:rPr>
                <w:rFonts w:eastAsia="PMingLiU"/>
                <w:noProof/>
                <w:kern w:val="2"/>
                <w:sz w:val="16"/>
                <w:szCs w:val="16"/>
                <w:lang w:val="en-CA" w:eastAsia="zh-TW"/>
              </w:rPr>
              <w:t>na</w:t>
            </w:r>
          </w:p>
        </w:tc>
        <w:tc>
          <w:tcPr>
            <w:tcW w:w="977" w:type="dxa"/>
          </w:tcPr>
          <w:p w14:paraId="4F71BBA3" w14:textId="77777777" w:rsidR="00BD13F7" w:rsidRPr="00125512" w:rsidRDefault="00BD13F7" w:rsidP="00BD13F7">
            <w:pPr>
              <w:jc w:val="center"/>
              <w:rPr>
                <w:rFonts w:eastAsia="PMingLiU"/>
                <w:noProof/>
                <w:kern w:val="2"/>
                <w:sz w:val="16"/>
                <w:szCs w:val="16"/>
                <w:lang w:val="en-CA" w:eastAsia="zh-TW"/>
              </w:rPr>
            </w:pPr>
            <w:r w:rsidRPr="00125512">
              <w:rPr>
                <w:rFonts w:eastAsia="PMingLiU"/>
                <w:noProof/>
                <w:kern w:val="2"/>
                <w:sz w:val="16"/>
                <w:szCs w:val="16"/>
                <w:lang w:val="en-CA" w:eastAsia="zh-TW"/>
              </w:rPr>
              <w:t>na</w:t>
            </w:r>
          </w:p>
        </w:tc>
        <w:tc>
          <w:tcPr>
            <w:tcW w:w="977" w:type="dxa"/>
          </w:tcPr>
          <w:p w14:paraId="5938462A"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449D7277" w14:textId="77777777" w:rsidTr="009431E9">
        <w:trPr>
          <w:cantSplit/>
          <w:jc w:val="center"/>
        </w:trPr>
        <w:tc>
          <w:tcPr>
            <w:tcW w:w="2340" w:type="dxa"/>
          </w:tcPr>
          <w:p w14:paraId="1A74425C" w14:textId="77777777" w:rsidR="00BD13F7" w:rsidRPr="00125512" w:rsidRDefault="00BD13F7" w:rsidP="00BD13F7">
            <w:pPr>
              <w:jc w:val="left"/>
              <w:rPr>
                <w:rFonts w:eastAsia="PMingLiU"/>
                <w:noProof/>
                <w:sz w:val="16"/>
                <w:szCs w:val="16"/>
                <w:lang w:val="en-CA" w:eastAsia="zh-TW"/>
              </w:rPr>
            </w:pPr>
            <w:r w:rsidRPr="00125512">
              <w:rPr>
                <w:rFonts w:eastAsia="PMingLiU"/>
                <w:noProof/>
                <w:sz w:val="16"/>
                <w:szCs w:val="16"/>
                <w:lang w:val="en-CA" w:eastAsia="zh-TW"/>
              </w:rPr>
              <w:t>sao_offset_abs[ ][ ][ ][ ]</w:t>
            </w:r>
          </w:p>
        </w:tc>
        <w:tc>
          <w:tcPr>
            <w:tcW w:w="2250" w:type="dxa"/>
          </w:tcPr>
          <w:p w14:paraId="79229577"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bypass</w:t>
            </w:r>
          </w:p>
        </w:tc>
        <w:tc>
          <w:tcPr>
            <w:tcW w:w="900" w:type="dxa"/>
          </w:tcPr>
          <w:p w14:paraId="3ECCF276"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tcPr>
          <w:p w14:paraId="577E7900"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bypass</w:t>
            </w:r>
          </w:p>
        </w:tc>
        <w:tc>
          <w:tcPr>
            <w:tcW w:w="860" w:type="dxa"/>
          </w:tcPr>
          <w:p w14:paraId="29F4D090" w14:textId="77777777" w:rsidR="00BD13F7" w:rsidRPr="00125512" w:rsidRDefault="00BD13F7" w:rsidP="00BD13F7">
            <w:pPr>
              <w:jc w:val="center"/>
              <w:rPr>
                <w:rFonts w:eastAsia="PMingLiU"/>
                <w:noProof/>
                <w:kern w:val="2"/>
                <w:sz w:val="16"/>
                <w:szCs w:val="16"/>
                <w:lang w:val="en-CA" w:eastAsia="zh-TW"/>
              </w:rPr>
            </w:pPr>
            <w:r w:rsidRPr="00125512">
              <w:rPr>
                <w:rFonts w:eastAsia="PMingLiU"/>
                <w:noProof/>
                <w:sz w:val="16"/>
                <w:szCs w:val="16"/>
                <w:lang w:val="en-CA" w:eastAsia="zh-TW"/>
              </w:rPr>
              <w:t>bypass</w:t>
            </w:r>
          </w:p>
        </w:tc>
        <w:tc>
          <w:tcPr>
            <w:tcW w:w="977" w:type="dxa"/>
          </w:tcPr>
          <w:p w14:paraId="2FF1FCCE" w14:textId="77777777" w:rsidR="00BD13F7" w:rsidRPr="00125512" w:rsidRDefault="00BD13F7" w:rsidP="00BD13F7">
            <w:pPr>
              <w:jc w:val="center"/>
              <w:rPr>
                <w:rFonts w:eastAsia="PMingLiU"/>
                <w:noProof/>
                <w:kern w:val="2"/>
                <w:sz w:val="16"/>
                <w:szCs w:val="16"/>
                <w:lang w:val="en-CA" w:eastAsia="zh-TW"/>
              </w:rPr>
            </w:pPr>
            <w:r w:rsidRPr="00125512">
              <w:rPr>
                <w:rFonts w:eastAsia="PMingLiU"/>
                <w:noProof/>
                <w:sz w:val="16"/>
                <w:szCs w:val="16"/>
                <w:lang w:val="en-CA" w:eastAsia="zh-TW"/>
              </w:rPr>
              <w:t>bypass</w:t>
            </w:r>
          </w:p>
        </w:tc>
        <w:tc>
          <w:tcPr>
            <w:tcW w:w="977" w:type="dxa"/>
          </w:tcPr>
          <w:p w14:paraId="717C322A"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na</w:t>
            </w:r>
          </w:p>
        </w:tc>
      </w:tr>
      <w:tr w:rsidR="00BD13F7" w:rsidRPr="00F43CC3" w14:paraId="7B056288" w14:textId="77777777" w:rsidTr="009431E9">
        <w:trPr>
          <w:cantSplit/>
          <w:jc w:val="center"/>
        </w:trPr>
        <w:tc>
          <w:tcPr>
            <w:tcW w:w="2340" w:type="dxa"/>
          </w:tcPr>
          <w:p w14:paraId="673D06C9" w14:textId="77777777" w:rsidR="00BD13F7" w:rsidRPr="00125512" w:rsidRDefault="00BD13F7" w:rsidP="00BD13F7">
            <w:pPr>
              <w:jc w:val="left"/>
              <w:rPr>
                <w:rFonts w:eastAsia="PMingLiU"/>
                <w:noProof/>
                <w:sz w:val="16"/>
                <w:szCs w:val="16"/>
                <w:lang w:val="en-CA" w:eastAsia="zh-TW"/>
              </w:rPr>
            </w:pPr>
            <w:r w:rsidRPr="00125512">
              <w:rPr>
                <w:rFonts w:eastAsia="PMingLiU"/>
                <w:noProof/>
                <w:sz w:val="16"/>
                <w:szCs w:val="16"/>
                <w:lang w:val="en-CA" w:eastAsia="zh-TW"/>
              </w:rPr>
              <w:t>sao_offset_sign[ ][ ][ ][ ]</w:t>
            </w:r>
          </w:p>
        </w:tc>
        <w:tc>
          <w:tcPr>
            <w:tcW w:w="2250" w:type="dxa"/>
          </w:tcPr>
          <w:p w14:paraId="2B3A38C5"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bypass</w:t>
            </w:r>
          </w:p>
        </w:tc>
        <w:tc>
          <w:tcPr>
            <w:tcW w:w="900" w:type="dxa"/>
          </w:tcPr>
          <w:p w14:paraId="73A098AF"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Pr>
          <w:p w14:paraId="730E5779" w14:textId="77777777" w:rsidR="00BD13F7" w:rsidRPr="00125512" w:rsidRDefault="00BD13F7" w:rsidP="00BD13F7">
            <w:pPr>
              <w:jc w:val="center"/>
              <w:rPr>
                <w:rFonts w:eastAsia="PMingLiU"/>
                <w:noProof/>
                <w:sz w:val="16"/>
                <w:szCs w:val="16"/>
                <w:lang w:val="en-CA" w:eastAsia="zh-TW"/>
              </w:rPr>
            </w:pPr>
            <w:r w:rsidRPr="00125512">
              <w:rPr>
                <w:noProof/>
                <w:sz w:val="16"/>
                <w:szCs w:val="16"/>
                <w:lang w:val="en-CA"/>
              </w:rPr>
              <w:t>na</w:t>
            </w:r>
          </w:p>
        </w:tc>
        <w:tc>
          <w:tcPr>
            <w:tcW w:w="860" w:type="dxa"/>
          </w:tcPr>
          <w:p w14:paraId="083EBE5D" w14:textId="77777777" w:rsidR="00BD13F7" w:rsidRPr="00125512" w:rsidRDefault="00BD13F7" w:rsidP="00BD13F7">
            <w:pPr>
              <w:jc w:val="center"/>
              <w:rPr>
                <w:rFonts w:eastAsia="PMingLiU"/>
                <w:noProof/>
                <w:kern w:val="2"/>
                <w:sz w:val="16"/>
                <w:szCs w:val="16"/>
                <w:lang w:val="en-CA" w:eastAsia="zh-TW"/>
              </w:rPr>
            </w:pPr>
            <w:r w:rsidRPr="00125512">
              <w:rPr>
                <w:noProof/>
                <w:sz w:val="16"/>
                <w:szCs w:val="16"/>
                <w:lang w:val="en-CA"/>
              </w:rPr>
              <w:t>na</w:t>
            </w:r>
          </w:p>
        </w:tc>
        <w:tc>
          <w:tcPr>
            <w:tcW w:w="977" w:type="dxa"/>
          </w:tcPr>
          <w:p w14:paraId="6A199D92" w14:textId="77777777" w:rsidR="00BD13F7" w:rsidRPr="00125512" w:rsidRDefault="00BD13F7" w:rsidP="00BD13F7">
            <w:pPr>
              <w:jc w:val="center"/>
              <w:rPr>
                <w:rFonts w:eastAsia="PMingLiU"/>
                <w:noProof/>
                <w:kern w:val="2"/>
                <w:sz w:val="16"/>
                <w:szCs w:val="16"/>
                <w:lang w:val="en-CA" w:eastAsia="zh-TW"/>
              </w:rPr>
            </w:pPr>
            <w:r w:rsidRPr="00125512">
              <w:rPr>
                <w:noProof/>
                <w:sz w:val="16"/>
                <w:szCs w:val="16"/>
                <w:lang w:val="en-CA"/>
              </w:rPr>
              <w:t>na</w:t>
            </w:r>
          </w:p>
        </w:tc>
        <w:tc>
          <w:tcPr>
            <w:tcW w:w="977" w:type="dxa"/>
          </w:tcPr>
          <w:p w14:paraId="73BED52F"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04768071" w14:textId="77777777" w:rsidTr="009431E9">
        <w:trPr>
          <w:cantSplit/>
          <w:jc w:val="center"/>
        </w:trPr>
        <w:tc>
          <w:tcPr>
            <w:tcW w:w="2340" w:type="dxa"/>
          </w:tcPr>
          <w:p w14:paraId="18A2025B" w14:textId="77777777" w:rsidR="00BD13F7" w:rsidRPr="00125512" w:rsidRDefault="00BD13F7" w:rsidP="00BD13F7">
            <w:pPr>
              <w:jc w:val="left"/>
              <w:rPr>
                <w:rFonts w:eastAsia="PMingLiU"/>
                <w:noProof/>
                <w:sz w:val="16"/>
                <w:szCs w:val="16"/>
                <w:lang w:val="en-CA" w:eastAsia="zh-TW"/>
              </w:rPr>
            </w:pPr>
            <w:r w:rsidRPr="00125512">
              <w:rPr>
                <w:rFonts w:eastAsia="PMingLiU"/>
                <w:noProof/>
                <w:sz w:val="16"/>
                <w:szCs w:val="16"/>
                <w:lang w:val="en-CA" w:eastAsia="zh-TW"/>
              </w:rPr>
              <w:t>sao_band_position[ ][ ][ ]</w:t>
            </w:r>
          </w:p>
        </w:tc>
        <w:tc>
          <w:tcPr>
            <w:tcW w:w="2250" w:type="dxa"/>
          </w:tcPr>
          <w:p w14:paraId="1A4115C8"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bypass</w:t>
            </w:r>
          </w:p>
        </w:tc>
        <w:tc>
          <w:tcPr>
            <w:tcW w:w="900" w:type="dxa"/>
          </w:tcPr>
          <w:p w14:paraId="4DED6063"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tcPr>
          <w:p w14:paraId="2697A1CA"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bypass</w:t>
            </w:r>
          </w:p>
        </w:tc>
        <w:tc>
          <w:tcPr>
            <w:tcW w:w="860" w:type="dxa"/>
          </w:tcPr>
          <w:p w14:paraId="22268479" w14:textId="77777777" w:rsidR="00BD13F7" w:rsidRPr="00125512" w:rsidRDefault="00BD13F7" w:rsidP="00BD13F7">
            <w:pPr>
              <w:jc w:val="center"/>
              <w:rPr>
                <w:rFonts w:eastAsia="PMingLiU"/>
                <w:noProof/>
                <w:kern w:val="2"/>
                <w:sz w:val="16"/>
                <w:szCs w:val="16"/>
                <w:lang w:val="en-CA" w:eastAsia="zh-TW"/>
              </w:rPr>
            </w:pPr>
            <w:r w:rsidRPr="00125512">
              <w:rPr>
                <w:rFonts w:eastAsia="PMingLiU"/>
                <w:noProof/>
                <w:sz w:val="16"/>
                <w:szCs w:val="16"/>
                <w:lang w:val="en-CA" w:eastAsia="zh-TW"/>
              </w:rPr>
              <w:t>bypass</w:t>
            </w:r>
          </w:p>
        </w:tc>
        <w:tc>
          <w:tcPr>
            <w:tcW w:w="977" w:type="dxa"/>
          </w:tcPr>
          <w:p w14:paraId="3AB4D160" w14:textId="77777777" w:rsidR="00BD13F7" w:rsidRPr="00125512" w:rsidRDefault="00BD13F7" w:rsidP="00BD13F7">
            <w:pPr>
              <w:jc w:val="center"/>
              <w:rPr>
                <w:rFonts w:eastAsia="PMingLiU"/>
                <w:noProof/>
                <w:kern w:val="2"/>
                <w:sz w:val="16"/>
                <w:szCs w:val="16"/>
                <w:lang w:val="en-CA" w:eastAsia="zh-TW"/>
              </w:rPr>
            </w:pPr>
            <w:r w:rsidRPr="00125512">
              <w:rPr>
                <w:rFonts w:eastAsia="PMingLiU"/>
                <w:noProof/>
                <w:sz w:val="16"/>
                <w:szCs w:val="16"/>
                <w:lang w:val="en-CA" w:eastAsia="zh-TW"/>
              </w:rPr>
              <w:t>bypass</w:t>
            </w:r>
          </w:p>
        </w:tc>
        <w:tc>
          <w:tcPr>
            <w:tcW w:w="977" w:type="dxa"/>
          </w:tcPr>
          <w:p w14:paraId="45D12B4A"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r>
      <w:tr w:rsidR="00BD13F7" w:rsidRPr="00F43CC3" w14:paraId="3A292104" w14:textId="77777777" w:rsidTr="009431E9">
        <w:trPr>
          <w:cantSplit/>
          <w:jc w:val="center"/>
        </w:trPr>
        <w:tc>
          <w:tcPr>
            <w:tcW w:w="2340" w:type="dxa"/>
          </w:tcPr>
          <w:p w14:paraId="512A1843" w14:textId="77777777" w:rsidR="00BD13F7" w:rsidRPr="00125512" w:rsidRDefault="00BD13F7" w:rsidP="00BD13F7">
            <w:pPr>
              <w:jc w:val="left"/>
              <w:rPr>
                <w:rFonts w:eastAsia="PMingLiU"/>
                <w:noProof/>
                <w:sz w:val="16"/>
                <w:szCs w:val="16"/>
                <w:lang w:val="en-CA" w:eastAsia="zh-TW"/>
              </w:rPr>
            </w:pPr>
            <w:r w:rsidRPr="00125512">
              <w:rPr>
                <w:rFonts w:eastAsia="PMingLiU"/>
                <w:noProof/>
                <w:sz w:val="16"/>
                <w:szCs w:val="16"/>
                <w:lang w:val="en-CA" w:eastAsia="zh-TW"/>
              </w:rPr>
              <w:t>sao_eo_class_luma</w:t>
            </w:r>
          </w:p>
        </w:tc>
        <w:tc>
          <w:tcPr>
            <w:tcW w:w="2250" w:type="dxa"/>
          </w:tcPr>
          <w:p w14:paraId="56F1986E"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bypass</w:t>
            </w:r>
          </w:p>
        </w:tc>
        <w:tc>
          <w:tcPr>
            <w:tcW w:w="900" w:type="dxa"/>
          </w:tcPr>
          <w:p w14:paraId="0D71A8DA"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tcPr>
          <w:p w14:paraId="5C677475"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na</w:t>
            </w:r>
          </w:p>
        </w:tc>
        <w:tc>
          <w:tcPr>
            <w:tcW w:w="860" w:type="dxa"/>
          </w:tcPr>
          <w:p w14:paraId="07EB8E5D" w14:textId="77777777" w:rsidR="00BD13F7" w:rsidRPr="00125512" w:rsidRDefault="00BD13F7" w:rsidP="00BD13F7">
            <w:pPr>
              <w:jc w:val="center"/>
              <w:rPr>
                <w:rFonts w:eastAsia="PMingLiU"/>
                <w:noProof/>
                <w:kern w:val="2"/>
                <w:sz w:val="16"/>
                <w:szCs w:val="16"/>
                <w:lang w:val="en-CA" w:eastAsia="zh-TW"/>
              </w:rPr>
            </w:pPr>
            <w:r w:rsidRPr="00125512">
              <w:rPr>
                <w:rFonts w:eastAsia="PMingLiU"/>
                <w:noProof/>
                <w:kern w:val="2"/>
                <w:sz w:val="16"/>
                <w:szCs w:val="16"/>
                <w:lang w:val="en-CA" w:eastAsia="zh-TW"/>
              </w:rPr>
              <w:t>na</w:t>
            </w:r>
          </w:p>
        </w:tc>
        <w:tc>
          <w:tcPr>
            <w:tcW w:w="977" w:type="dxa"/>
          </w:tcPr>
          <w:p w14:paraId="72C141CD" w14:textId="77777777" w:rsidR="00BD13F7" w:rsidRPr="00125512" w:rsidRDefault="00BD13F7" w:rsidP="00BD13F7">
            <w:pPr>
              <w:jc w:val="center"/>
              <w:rPr>
                <w:rFonts w:eastAsia="PMingLiU"/>
                <w:noProof/>
                <w:kern w:val="2"/>
                <w:sz w:val="16"/>
                <w:szCs w:val="16"/>
                <w:lang w:val="en-CA" w:eastAsia="zh-TW"/>
              </w:rPr>
            </w:pPr>
            <w:r w:rsidRPr="00125512">
              <w:rPr>
                <w:rFonts w:eastAsia="PMingLiU"/>
                <w:noProof/>
                <w:kern w:val="2"/>
                <w:sz w:val="16"/>
                <w:szCs w:val="16"/>
                <w:lang w:val="en-CA" w:eastAsia="zh-TW"/>
              </w:rPr>
              <w:t>na</w:t>
            </w:r>
          </w:p>
        </w:tc>
        <w:tc>
          <w:tcPr>
            <w:tcW w:w="977" w:type="dxa"/>
          </w:tcPr>
          <w:p w14:paraId="7B064244"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7BF3AFF0" w14:textId="77777777" w:rsidTr="009431E9">
        <w:trPr>
          <w:cantSplit/>
          <w:jc w:val="center"/>
        </w:trPr>
        <w:tc>
          <w:tcPr>
            <w:tcW w:w="2340" w:type="dxa"/>
          </w:tcPr>
          <w:p w14:paraId="56E46919" w14:textId="77777777" w:rsidR="00BD13F7" w:rsidRPr="00125512" w:rsidRDefault="00BD13F7" w:rsidP="00BD13F7">
            <w:pPr>
              <w:jc w:val="left"/>
              <w:rPr>
                <w:rFonts w:eastAsia="PMingLiU"/>
                <w:noProof/>
                <w:sz w:val="16"/>
                <w:szCs w:val="16"/>
                <w:lang w:val="en-CA" w:eastAsia="zh-TW"/>
              </w:rPr>
            </w:pPr>
            <w:r w:rsidRPr="00125512">
              <w:rPr>
                <w:rFonts w:eastAsia="PMingLiU"/>
                <w:noProof/>
                <w:sz w:val="16"/>
                <w:szCs w:val="16"/>
                <w:lang w:val="en-CA" w:eastAsia="zh-TW"/>
              </w:rPr>
              <w:t>sao_eo_class_chroma</w:t>
            </w:r>
          </w:p>
        </w:tc>
        <w:tc>
          <w:tcPr>
            <w:tcW w:w="2250" w:type="dxa"/>
          </w:tcPr>
          <w:p w14:paraId="13A0CB56"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bypass</w:t>
            </w:r>
          </w:p>
        </w:tc>
        <w:tc>
          <w:tcPr>
            <w:tcW w:w="900" w:type="dxa"/>
          </w:tcPr>
          <w:p w14:paraId="1AA56142"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tcPr>
          <w:p w14:paraId="5590F199"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na</w:t>
            </w:r>
          </w:p>
        </w:tc>
        <w:tc>
          <w:tcPr>
            <w:tcW w:w="860" w:type="dxa"/>
          </w:tcPr>
          <w:p w14:paraId="34916581" w14:textId="77777777" w:rsidR="00BD13F7" w:rsidRPr="00125512" w:rsidRDefault="00BD13F7" w:rsidP="00BD13F7">
            <w:pPr>
              <w:jc w:val="center"/>
              <w:rPr>
                <w:rFonts w:eastAsia="PMingLiU"/>
                <w:noProof/>
                <w:kern w:val="2"/>
                <w:sz w:val="16"/>
                <w:szCs w:val="16"/>
                <w:lang w:val="en-CA" w:eastAsia="zh-TW"/>
              </w:rPr>
            </w:pPr>
            <w:r w:rsidRPr="00125512">
              <w:rPr>
                <w:rFonts w:eastAsia="PMingLiU"/>
                <w:noProof/>
                <w:kern w:val="2"/>
                <w:sz w:val="16"/>
                <w:szCs w:val="16"/>
                <w:lang w:val="en-CA" w:eastAsia="zh-TW"/>
              </w:rPr>
              <w:t>na</w:t>
            </w:r>
          </w:p>
        </w:tc>
        <w:tc>
          <w:tcPr>
            <w:tcW w:w="977" w:type="dxa"/>
          </w:tcPr>
          <w:p w14:paraId="48EFE76B" w14:textId="77777777" w:rsidR="00BD13F7" w:rsidRPr="00125512" w:rsidRDefault="00BD13F7" w:rsidP="00BD13F7">
            <w:pPr>
              <w:jc w:val="center"/>
              <w:rPr>
                <w:rFonts w:eastAsia="PMingLiU"/>
                <w:noProof/>
                <w:kern w:val="2"/>
                <w:sz w:val="16"/>
                <w:szCs w:val="16"/>
                <w:lang w:val="en-CA" w:eastAsia="zh-TW"/>
              </w:rPr>
            </w:pPr>
            <w:r w:rsidRPr="00125512">
              <w:rPr>
                <w:rFonts w:eastAsia="PMingLiU"/>
                <w:noProof/>
                <w:kern w:val="2"/>
                <w:sz w:val="16"/>
                <w:szCs w:val="16"/>
                <w:lang w:val="en-CA" w:eastAsia="zh-TW"/>
              </w:rPr>
              <w:t>na</w:t>
            </w:r>
          </w:p>
        </w:tc>
        <w:tc>
          <w:tcPr>
            <w:tcW w:w="977" w:type="dxa"/>
          </w:tcPr>
          <w:p w14:paraId="368DE0BE"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6165A5B1" w14:textId="77777777" w:rsidTr="009431E9">
        <w:trPr>
          <w:cantSplit/>
          <w:jc w:val="center"/>
        </w:trPr>
        <w:tc>
          <w:tcPr>
            <w:tcW w:w="2340" w:type="dxa"/>
            <w:vAlign w:val="center"/>
          </w:tcPr>
          <w:p w14:paraId="4BC34056" w14:textId="00230CBC" w:rsidR="00BD13F7" w:rsidRPr="00125512" w:rsidRDefault="00BD13F7" w:rsidP="00BD13F7">
            <w:pPr>
              <w:jc w:val="left"/>
              <w:rPr>
                <w:noProof/>
                <w:sz w:val="16"/>
                <w:szCs w:val="16"/>
                <w:lang w:val="en-CA"/>
              </w:rPr>
            </w:pPr>
            <w:r w:rsidRPr="00125512">
              <w:rPr>
                <w:bCs/>
                <w:noProof/>
                <w:sz w:val="16"/>
                <w:szCs w:val="16"/>
                <w:lang w:val="en-CA"/>
              </w:rPr>
              <w:t>split_cu_flag</w:t>
            </w:r>
          </w:p>
        </w:tc>
        <w:tc>
          <w:tcPr>
            <w:tcW w:w="2250" w:type="dxa"/>
          </w:tcPr>
          <w:p w14:paraId="1C8807F3" w14:textId="6D8C3106" w:rsidR="00BD13F7" w:rsidRPr="00125512" w:rsidRDefault="00BD13F7" w:rsidP="00BD13F7">
            <w:pPr>
              <w:jc w:val="center"/>
              <w:rPr>
                <w:noProof/>
                <w:sz w:val="16"/>
                <w:szCs w:val="16"/>
                <w:lang w:val="en-CA"/>
              </w:rPr>
            </w:pPr>
            <w:r w:rsidRPr="00125512">
              <w:rPr>
                <w:noProof/>
                <w:sz w:val="16"/>
                <w:szCs w:val="16"/>
                <w:lang w:val="en-CA"/>
              </w:rPr>
              <w:t>0..8</w:t>
            </w:r>
            <w:r w:rsidRPr="00125512">
              <w:rPr>
                <w:noProof/>
                <w:sz w:val="16"/>
                <w:szCs w:val="16"/>
                <w:lang w:val="en-CA"/>
              </w:rPr>
              <w:br/>
              <w:t>(clause </w:t>
            </w:r>
            <w:r w:rsidRPr="00125512">
              <w:rPr>
                <w:noProof/>
                <w:sz w:val="16"/>
                <w:szCs w:val="16"/>
                <w:highlight w:val="yellow"/>
                <w:lang w:val="en-CA"/>
              </w:rPr>
              <w:fldChar w:fldCharType="begin" w:fldLock="1"/>
            </w:r>
            <w:r w:rsidRPr="00125512">
              <w:rPr>
                <w:noProof/>
                <w:sz w:val="16"/>
                <w:szCs w:val="16"/>
                <w:lang w:val="en-CA"/>
              </w:rPr>
              <w:instrText xml:space="preserve"> REF _Ref531882307 \r \h </w:instrText>
            </w:r>
            <w:r w:rsidRPr="00125512">
              <w:rPr>
                <w:noProof/>
                <w:sz w:val="16"/>
                <w:szCs w:val="16"/>
                <w:highlight w:val="yellow"/>
                <w:lang w:val="en-CA"/>
              </w:rPr>
            </w:r>
            <w:r w:rsidRPr="00125512">
              <w:rPr>
                <w:noProof/>
                <w:sz w:val="16"/>
                <w:szCs w:val="16"/>
                <w:highlight w:val="yellow"/>
                <w:lang w:val="en-CA"/>
              </w:rPr>
              <w:fldChar w:fldCharType="separate"/>
            </w:r>
            <w:r w:rsidR="007032F8">
              <w:rPr>
                <w:noProof/>
                <w:sz w:val="16"/>
                <w:szCs w:val="16"/>
                <w:lang w:val="en-CA"/>
              </w:rPr>
              <w:t>9.3.4.2.2</w:t>
            </w:r>
            <w:r w:rsidRPr="00125512">
              <w:rPr>
                <w:noProof/>
                <w:sz w:val="16"/>
                <w:szCs w:val="16"/>
                <w:highlight w:val="yellow"/>
                <w:lang w:val="en-CA"/>
              </w:rPr>
              <w:fldChar w:fldCharType="end"/>
            </w:r>
            <w:r w:rsidRPr="00125512">
              <w:rPr>
                <w:noProof/>
                <w:sz w:val="16"/>
                <w:szCs w:val="16"/>
                <w:lang w:val="en-CA"/>
              </w:rPr>
              <w:t>)</w:t>
            </w:r>
          </w:p>
        </w:tc>
        <w:tc>
          <w:tcPr>
            <w:tcW w:w="900" w:type="dxa"/>
          </w:tcPr>
          <w:p w14:paraId="29A5AD8D"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Pr>
          <w:p w14:paraId="53FFBD82"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tcPr>
          <w:p w14:paraId="1516026A"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08675C5A"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004E92E2"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2640FDBC" w14:textId="77777777" w:rsidTr="009431E9">
        <w:trPr>
          <w:cantSplit/>
          <w:jc w:val="center"/>
        </w:trPr>
        <w:tc>
          <w:tcPr>
            <w:tcW w:w="2340" w:type="dxa"/>
          </w:tcPr>
          <w:p w14:paraId="21FC6B34" w14:textId="591363D4" w:rsidR="00BD13F7" w:rsidRPr="00125512" w:rsidRDefault="00BD13F7" w:rsidP="00BD13F7">
            <w:pPr>
              <w:jc w:val="left"/>
              <w:rPr>
                <w:bCs/>
                <w:noProof/>
                <w:sz w:val="16"/>
                <w:szCs w:val="16"/>
                <w:lang w:val="en-CA"/>
              </w:rPr>
            </w:pPr>
            <w:r w:rsidRPr="00125512">
              <w:rPr>
                <w:bCs/>
                <w:noProof/>
                <w:sz w:val="16"/>
                <w:szCs w:val="16"/>
                <w:lang w:val="en-CA"/>
              </w:rPr>
              <w:t>split_qt_flag</w:t>
            </w:r>
          </w:p>
        </w:tc>
        <w:tc>
          <w:tcPr>
            <w:tcW w:w="2250" w:type="dxa"/>
            <w:vAlign w:val="center"/>
          </w:tcPr>
          <w:p w14:paraId="6BA96E99" w14:textId="0E135063" w:rsidR="00BD13F7" w:rsidRPr="00125512" w:rsidRDefault="00BD13F7" w:rsidP="00BD13F7">
            <w:pPr>
              <w:jc w:val="center"/>
              <w:rPr>
                <w:noProof/>
                <w:sz w:val="16"/>
                <w:szCs w:val="16"/>
                <w:lang w:val="en-CA"/>
              </w:rPr>
            </w:pPr>
            <w:r w:rsidRPr="00125512">
              <w:rPr>
                <w:noProof/>
                <w:sz w:val="16"/>
                <w:szCs w:val="16"/>
                <w:lang w:val="en-CA"/>
              </w:rPr>
              <w:t>0..5</w:t>
            </w:r>
            <w:r w:rsidRPr="00125512">
              <w:rPr>
                <w:noProof/>
                <w:sz w:val="16"/>
                <w:szCs w:val="16"/>
                <w:lang w:val="en-CA"/>
              </w:rPr>
              <w:br/>
              <w:t>(clause </w:t>
            </w:r>
            <w:r w:rsidRPr="00125512">
              <w:rPr>
                <w:noProof/>
                <w:sz w:val="16"/>
                <w:szCs w:val="16"/>
                <w:highlight w:val="yellow"/>
                <w:lang w:val="en-CA"/>
              </w:rPr>
              <w:fldChar w:fldCharType="begin" w:fldLock="1"/>
            </w:r>
            <w:r w:rsidRPr="00125512">
              <w:rPr>
                <w:noProof/>
                <w:sz w:val="16"/>
                <w:szCs w:val="16"/>
                <w:lang w:val="en-CA"/>
              </w:rPr>
              <w:instrText xml:space="preserve"> REF _Ref531882307 \r \h </w:instrText>
            </w:r>
            <w:r w:rsidRPr="00125512">
              <w:rPr>
                <w:noProof/>
                <w:sz w:val="16"/>
                <w:szCs w:val="16"/>
                <w:highlight w:val="yellow"/>
                <w:lang w:val="en-CA"/>
              </w:rPr>
            </w:r>
            <w:r w:rsidRPr="00125512">
              <w:rPr>
                <w:noProof/>
                <w:sz w:val="16"/>
                <w:szCs w:val="16"/>
                <w:highlight w:val="yellow"/>
                <w:lang w:val="en-CA"/>
              </w:rPr>
              <w:fldChar w:fldCharType="separate"/>
            </w:r>
            <w:r w:rsidR="007032F8">
              <w:rPr>
                <w:noProof/>
                <w:sz w:val="16"/>
                <w:szCs w:val="16"/>
                <w:lang w:val="en-CA"/>
              </w:rPr>
              <w:t>9.3.4.2.2</w:t>
            </w:r>
            <w:r w:rsidRPr="00125512">
              <w:rPr>
                <w:noProof/>
                <w:sz w:val="16"/>
                <w:szCs w:val="16"/>
                <w:highlight w:val="yellow"/>
                <w:lang w:val="en-CA"/>
              </w:rPr>
              <w:fldChar w:fldCharType="end"/>
            </w:r>
            <w:r w:rsidRPr="00125512">
              <w:rPr>
                <w:noProof/>
                <w:sz w:val="16"/>
                <w:szCs w:val="16"/>
                <w:lang w:val="en-CA"/>
              </w:rPr>
              <w:t>)</w:t>
            </w:r>
          </w:p>
        </w:tc>
        <w:tc>
          <w:tcPr>
            <w:tcW w:w="900" w:type="dxa"/>
          </w:tcPr>
          <w:p w14:paraId="5E04D313" w14:textId="60DE3C8D"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Pr>
          <w:p w14:paraId="7A226487" w14:textId="48C5CB42" w:rsidR="00BD13F7" w:rsidRPr="00125512" w:rsidRDefault="00BD13F7" w:rsidP="00BD13F7">
            <w:pPr>
              <w:jc w:val="center"/>
              <w:rPr>
                <w:noProof/>
                <w:sz w:val="16"/>
                <w:szCs w:val="16"/>
                <w:lang w:val="en-CA"/>
              </w:rPr>
            </w:pPr>
            <w:r w:rsidRPr="00125512">
              <w:rPr>
                <w:noProof/>
                <w:sz w:val="16"/>
                <w:szCs w:val="16"/>
                <w:lang w:val="en-CA"/>
              </w:rPr>
              <w:t>na</w:t>
            </w:r>
          </w:p>
        </w:tc>
        <w:tc>
          <w:tcPr>
            <w:tcW w:w="860" w:type="dxa"/>
          </w:tcPr>
          <w:p w14:paraId="14778D13" w14:textId="671386B4"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496BD975" w14:textId="73239E86"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49824940" w14:textId="3885738A"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1BD8A03D" w14:textId="77777777" w:rsidTr="009431E9">
        <w:trPr>
          <w:cantSplit/>
          <w:jc w:val="center"/>
        </w:trPr>
        <w:tc>
          <w:tcPr>
            <w:tcW w:w="2340" w:type="dxa"/>
            <w:vAlign w:val="center"/>
          </w:tcPr>
          <w:p w14:paraId="13925CFC" w14:textId="77777777" w:rsidR="00BD13F7" w:rsidRPr="00125512" w:rsidRDefault="00BD13F7" w:rsidP="00BD13F7">
            <w:pPr>
              <w:jc w:val="left"/>
              <w:rPr>
                <w:noProof/>
                <w:sz w:val="16"/>
                <w:szCs w:val="16"/>
                <w:lang w:val="en-CA"/>
              </w:rPr>
            </w:pPr>
            <w:r w:rsidRPr="00125512">
              <w:rPr>
                <w:bCs/>
                <w:noProof/>
                <w:sz w:val="16"/>
                <w:szCs w:val="16"/>
                <w:lang w:val="en-CA"/>
              </w:rPr>
              <w:t>mtt</w:t>
            </w:r>
            <w:r w:rsidRPr="00125512">
              <w:rPr>
                <w:bCs/>
                <w:noProof/>
                <w:sz w:val="16"/>
                <w:szCs w:val="16"/>
                <w:lang w:val="en-CA"/>
              </w:rPr>
              <w:lastRenderedPageBreak/>
              <w:t>_split_cu_vertical_flag</w:t>
            </w:r>
          </w:p>
        </w:tc>
        <w:tc>
          <w:tcPr>
            <w:tcW w:w="2250" w:type="dxa"/>
          </w:tcPr>
          <w:p w14:paraId="7105DDB3" w14:textId="0CD051A5" w:rsidR="00BD13F7" w:rsidRPr="00125512" w:rsidRDefault="00BD13F7" w:rsidP="00BD13F7">
            <w:pPr>
              <w:jc w:val="center"/>
              <w:rPr>
                <w:noProof/>
                <w:sz w:val="16"/>
                <w:szCs w:val="16"/>
                <w:lang w:val="en-CA"/>
              </w:rPr>
            </w:pPr>
            <w:r w:rsidRPr="00125512">
              <w:rPr>
                <w:noProof/>
                <w:sz w:val="16"/>
                <w:szCs w:val="16"/>
                <w:lang w:val="en-CA"/>
              </w:rPr>
              <w:t>0..4</w:t>
            </w:r>
            <w:r w:rsidRPr="00125512">
              <w:rPr>
                <w:noProof/>
                <w:sz w:val="16"/>
                <w:szCs w:val="16"/>
                <w:lang w:val="en-CA"/>
              </w:rPr>
              <w:br/>
              <w:t>(clause </w:t>
            </w:r>
            <w:r w:rsidRPr="00125512">
              <w:rPr>
                <w:noProof/>
                <w:sz w:val="16"/>
                <w:szCs w:val="16"/>
                <w:highlight w:val="yellow"/>
                <w:lang w:val="en-CA"/>
              </w:rPr>
              <w:fldChar w:fldCharType="begin" w:fldLock="1"/>
            </w:r>
            <w:r w:rsidRPr="00125512">
              <w:rPr>
                <w:noProof/>
                <w:sz w:val="16"/>
                <w:szCs w:val="16"/>
                <w:lang w:val="en-CA"/>
              </w:rPr>
              <w:instrText xml:space="preserve"> REF _Ref2807800 \r \h </w:instrText>
            </w:r>
            <w:r w:rsidRPr="00125512">
              <w:rPr>
                <w:noProof/>
                <w:sz w:val="16"/>
                <w:szCs w:val="16"/>
                <w:highlight w:val="yellow"/>
                <w:lang w:val="en-CA"/>
              </w:rPr>
            </w:r>
            <w:r w:rsidRPr="00125512">
              <w:rPr>
                <w:noProof/>
                <w:sz w:val="16"/>
                <w:szCs w:val="16"/>
                <w:highlight w:val="yellow"/>
                <w:lang w:val="en-CA"/>
              </w:rPr>
              <w:fldChar w:fldCharType="separate"/>
            </w:r>
            <w:r w:rsidR="007032F8">
              <w:rPr>
                <w:noProof/>
                <w:sz w:val="16"/>
                <w:szCs w:val="16"/>
                <w:lang w:val="en-CA"/>
              </w:rPr>
              <w:t>9.3.4.2.3</w:t>
            </w:r>
            <w:r w:rsidRPr="00125512">
              <w:rPr>
                <w:noProof/>
                <w:sz w:val="16"/>
                <w:szCs w:val="16"/>
                <w:highlight w:val="yellow"/>
                <w:lang w:val="en-CA"/>
              </w:rPr>
              <w:fldChar w:fldCharType="end"/>
            </w:r>
            <w:r w:rsidRPr="00125512">
              <w:rPr>
                <w:noProof/>
                <w:sz w:val="16"/>
                <w:szCs w:val="16"/>
                <w:lang w:val="en-CA"/>
              </w:rPr>
              <w:t>)</w:t>
            </w:r>
          </w:p>
        </w:tc>
        <w:tc>
          <w:tcPr>
            <w:tcW w:w="900" w:type="dxa"/>
          </w:tcPr>
          <w:p w14:paraId="0917180A"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Pr>
          <w:p w14:paraId="5601DC6C"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tcPr>
          <w:p w14:paraId="2071FC32"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4FE4BF4A"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158B4B68"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7541653C" w14:textId="77777777" w:rsidTr="009431E9">
        <w:trPr>
          <w:cantSplit/>
          <w:jc w:val="center"/>
        </w:trPr>
        <w:tc>
          <w:tcPr>
            <w:tcW w:w="2340" w:type="dxa"/>
            <w:vAlign w:val="center"/>
          </w:tcPr>
          <w:p w14:paraId="6087F443" w14:textId="77777777" w:rsidR="00BD13F7" w:rsidRPr="00125512" w:rsidRDefault="00BD13F7" w:rsidP="00BD13F7">
            <w:pPr>
              <w:jc w:val="left"/>
              <w:rPr>
                <w:bCs/>
                <w:noProof/>
                <w:sz w:val="16"/>
                <w:szCs w:val="16"/>
                <w:lang w:val="en-CA"/>
              </w:rPr>
            </w:pPr>
            <w:r w:rsidRPr="00125512">
              <w:rPr>
                <w:bCs/>
                <w:noProof/>
                <w:sz w:val="16"/>
                <w:szCs w:val="16"/>
                <w:lang w:val="en-CA"/>
              </w:rPr>
              <w:t>mtt_split_cu_binary_flag</w:t>
            </w:r>
          </w:p>
        </w:tc>
        <w:tc>
          <w:tcPr>
            <w:tcW w:w="2250" w:type="dxa"/>
          </w:tcPr>
          <w:p w14:paraId="5AB29FB4" w14:textId="571F1E19" w:rsidR="00BD13F7" w:rsidRPr="00125512" w:rsidRDefault="00BD13F7" w:rsidP="00BD13F7">
            <w:pPr>
              <w:jc w:val="center"/>
              <w:rPr>
                <w:noProof/>
                <w:sz w:val="16"/>
                <w:szCs w:val="16"/>
                <w:lang w:val="en-CA"/>
              </w:rPr>
            </w:pPr>
            <w:r w:rsidRPr="00125512">
              <w:rPr>
                <w:rFonts w:eastAsia="PMingLiU"/>
                <w:noProof/>
                <w:sz w:val="16"/>
                <w:szCs w:val="16"/>
                <w:lang w:val="en-CA" w:eastAsia="zh-TW"/>
              </w:rPr>
              <w:t>( 2 * mtt_split_cu_vertical_flag ) + ( mttDepth &lt; = 1 ? 1 : 0 )</w:t>
            </w:r>
          </w:p>
        </w:tc>
        <w:tc>
          <w:tcPr>
            <w:tcW w:w="900" w:type="dxa"/>
          </w:tcPr>
          <w:p w14:paraId="11A5B5C7"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Pr>
          <w:p w14:paraId="1D3B50A9"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tcPr>
          <w:p w14:paraId="0792342C"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0EE8281F"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7B57E036"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03BAA5FC" w14:textId="77777777" w:rsidTr="009431E9">
        <w:trPr>
          <w:cantSplit/>
          <w:jc w:val="center"/>
        </w:trPr>
        <w:tc>
          <w:tcPr>
            <w:tcW w:w="2340" w:type="dxa"/>
            <w:vAlign w:val="center"/>
          </w:tcPr>
          <w:p w14:paraId="6EBA08F5" w14:textId="04DA4551" w:rsidR="00BD13F7" w:rsidRPr="00125512" w:rsidRDefault="00BD13F7" w:rsidP="00BD13F7">
            <w:pPr>
              <w:jc w:val="left"/>
              <w:rPr>
                <w:bCs/>
                <w:noProof/>
                <w:sz w:val="16"/>
                <w:szCs w:val="16"/>
                <w:lang w:val="en-CA"/>
              </w:rPr>
            </w:pPr>
            <w:r w:rsidRPr="00125512">
              <w:rPr>
                <w:bCs/>
                <w:noProof/>
                <w:sz w:val="16"/>
                <w:szCs w:val="16"/>
                <w:lang w:val="en-CA"/>
              </w:rPr>
              <w:lastRenderedPageBreak/>
              <w:t>mode_constraint_flag</w:t>
            </w:r>
          </w:p>
        </w:tc>
        <w:tc>
          <w:tcPr>
            <w:tcW w:w="2250" w:type="dxa"/>
          </w:tcPr>
          <w:p w14:paraId="71F6A2CD" w14:textId="5059EB61" w:rsidR="00BD13F7" w:rsidRPr="00125512" w:rsidRDefault="00BD13F7" w:rsidP="00BD13F7">
            <w:pPr>
              <w:jc w:val="center"/>
              <w:rPr>
                <w:rFonts w:eastAsia="PMingLiU"/>
                <w:noProof/>
                <w:sz w:val="16"/>
                <w:szCs w:val="16"/>
                <w:lang w:val="en-CA" w:eastAsia="zh-TW"/>
              </w:rPr>
            </w:pPr>
            <w:r w:rsidRPr="00125512">
              <w:rPr>
                <w:noProof/>
                <w:sz w:val="16"/>
                <w:szCs w:val="16"/>
                <w:lang w:val="en-CA"/>
              </w:rPr>
              <w:t>0,1</w:t>
            </w:r>
            <w:r w:rsidRPr="00125512">
              <w:rPr>
                <w:noProof/>
                <w:sz w:val="16"/>
                <w:szCs w:val="16"/>
                <w:lang w:val="en-CA"/>
              </w:rPr>
              <w:br/>
              <w:t>(clause </w:t>
            </w:r>
            <w:r w:rsidRPr="00125512">
              <w:rPr>
                <w:noProof/>
                <w:sz w:val="16"/>
                <w:szCs w:val="16"/>
                <w:highlight w:val="yellow"/>
                <w:lang w:val="en-CA"/>
              </w:rPr>
              <w:fldChar w:fldCharType="begin" w:fldLock="1"/>
            </w:r>
            <w:r w:rsidRPr="00125512">
              <w:rPr>
                <w:noProof/>
                <w:sz w:val="16"/>
                <w:szCs w:val="16"/>
                <w:lang w:val="en-CA"/>
              </w:rPr>
              <w:instrText xml:space="preserve"> REF _Ref531882307 \r \h </w:instrText>
            </w:r>
            <w:r w:rsidRPr="00125512">
              <w:rPr>
                <w:noProof/>
                <w:sz w:val="16"/>
                <w:szCs w:val="16"/>
                <w:highlight w:val="yellow"/>
                <w:lang w:val="en-CA"/>
              </w:rPr>
            </w:r>
            <w:r w:rsidRPr="00125512">
              <w:rPr>
                <w:noProof/>
                <w:sz w:val="16"/>
                <w:szCs w:val="16"/>
                <w:highlight w:val="yellow"/>
                <w:lang w:val="en-CA"/>
              </w:rPr>
              <w:fldChar w:fldCharType="separate"/>
            </w:r>
            <w:r w:rsidR="007032F8">
              <w:rPr>
                <w:noProof/>
                <w:sz w:val="16"/>
                <w:szCs w:val="16"/>
                <w:lang w:val="en-CA"/>
              </w:rPr>
              <w:t>9.3.4.2.2</w:t>
            </w:r>
            <w:r w:rsidRPr="00125512">
              <w:rPr>
                <w:noProof/>
                <w:sz w:val="16"/>
                <w:szCs w:val="16"/>
                <w:highlight w:val="yellow"/>
                <w:lang w:val="en-CA"/>
              </w:rPr>
              <w:fldChar w:fldCharType="end"/>
            </w:r>
            <w:r w:rsidRPr="00125512">
              <w:rPr>
                <w:noProof/>
                <w:sz w:val="16"/>
                <w:szCs w:val="16"/>
                <w:lang w:val="en-CA"/>
              </w:rPr>
              <w:t>)</w:t>
            </w:r>
          </w:p>
        </w:tc>
        <w:tc>
          <w:tcPr>
            <w:tcW w:w="900" w:type="dxa"/>
          </w:tcPr>
          <w:p w14:paraId="1DD07FCC" w14:textId="116744CF"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Pr>
          <w:p w14:paraId="62C3692F" w14:textId="41C77EE2" w:rsidR="00BD13F7" w:rsidRPr="00125512" w:rsidRDefault="00BD13F7" w:rsidP="00BD13F7">
            <w:pPr>
              <w:jc w:val="center"/>
              <w:rPr>
                <w:noProof/>
                <w:sz w:val="16"/>
                <w:szCs w:val="16"/>
                <w:lang w:val="en-CA"/>
              </w:rPr>
            </w:pPr>
            <w:r w:rsidRPr="00125512">
              <w:rPr>
                <w:noProof/>
                <w:sz w:val="16"/>
                <w:szCs w:val="16"/>
                <w:lang w:val="en-CA"/>
              </w:rPr>
              <w:t>na</w:t>
            </w:r>
          </w:p>
        </w:tc>
        <w:tc>
          <w:tcPr>
            <w:tcW w:w="860" w:type="dxa"/>
          </w:tcPr>
          <w:p w14:paraId="7DA71320" w14:textId="1D5B7B19"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0D95B7C7" w14:textId="598E1D23"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43B7F83A" w14:textId="3C00A440"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2B781EDD" w14:textId="77777777" w:rsidTr="009431E9">
        <w:trPr>
          <w:cantSplit/>
          <w:jc w:val="center"/>
        </w:trPr>
        <w:tc>
          <w:tcPr>
            <w:tcW w:w="2340" w:type="dxa"/>
          </w:tcPr>
          <w:p w14:paraId="68D5A51B" w14:textId="77777777" w:rsidR="00BD13F7" w:rsidRPr="00125512" w:rsidRDefault="00BD13F7" w:rsidP="00BD13F7">
            <w:pPr>
              <w:jc w:val="left"/>
              <w:rPr>
                <w:noProof/>
                <w:sz w:val="16"/>
                <w:szCs w:val="16"/>
                <w:lang w:val="en-CA"/>
              </w:rPr>
            </w:pPr>
            <w:r w:rsidRPr="00125512">
              <w:rPr>
                <w:bCs/>
                <w:noProof/>
                <w:sz w:val="16"/>
                <w:szCs w:val="16"/>
                <w:lang w:val="en-CA"/>
              </w:rPr>
              <w:t>cu_skip_flag</w:t>
            </w:r>
            <w:r w:rsidRPr="00125512">
              <w:rPr>
                <w:rFonts w:eastAsia="PMingLiU"/>
                <w:noProof/>
                <w:sz w:val="16"/>
                <w:szCs w:val="16"/>
                <w:lang w:val="en-CA" w:eastAsia="zh-TW"/>
              </w:rPr>
              <w:t>[ ][ ]</w:t>
            </w:r>
          </w:p>
        </w:tc>
        <w:tc>
          <w:tcPr>
            <w:tcW w:w="2250" w:type="dxa"/>
          </w:tcPr>
          <w:p w14:paraId="672BF5D1" w14:textId="52ECE984" w:rsidR="00BD13F7" w:rsidRPr="00125512" w:rsidRDefault="00BD13F7" w:rsidP="00BD13F7">
            <w:pPr>
              <w:jc w:val="center"/>
              <w:rPr>
                <w:noProof/>
                <w:sz w:val="16"/>
                <w:szCs w:val="16"/>
                <w:lang w:val="en-CA"/>
              </w:rPr>
            </w:pPr>
            <w:r w:rsidRPr="00125512">
              <w:rPr>
                <w:noProof/>
                <w:sz w:val="16"/>
                <w:szCs w:val="16"/>
                <w:lang w:val="en-CA"/>
              </w:rPr>
              <w:t>0,1,2</w:t>
            </w:r>
            <w:r w:rsidRPr="00125512">
              <w:rPr>
                <w:noProof/>
                <w:sz w:val="16"/>
                <w:szCs w:val="16"/>
                <w:lang w:val="en-CA"/>
              </w:rPr>
              <w:br/>
              <w:t>(clause </w:t>
            </w:r>
            <w:r w:rsidRPr="00125512">
              <w:rPr>
                <w:noProof/>
                <w:sz w:val="16"/>
                <w:szCs w:val="16"/>
                <w:highlight w:val="yellow"/>
                <w:lang w:val="en-CA"/>
              </w:rPr>
              <w:fldChar w:fldCharType="begin" w:fldLock="1"/>
            </w:r>
            <w:r w:rsidRPr="00125512">
              <w:rPr>
                <w:noProof/>
                <w:sz w:val="16"/>
                <w:szCs w:val="16"/>
                <w:lang w:val="en-CA"/>
              </w:rPr>
              <w:instrText xml:space="preserve"> REF _Ref531882307 \r \h </w:instrText>
            </w:r>
            <w:r w:rsidRPr="00125512">
              <w:rPr>
                <w:noProof/>
                <w:sz w:val="16"/>
                <w:szCs w:val="16"/>
                <w:highlight w:val="yellow"/>
                <w:lang w:val="en-CA"/>
              </w:rPr>
            </w:r>
            <w:r w:rsidRPr="00125512">
              <w:rPr>
                <w:noProof/>
                <w:sz w:val="16"/>
                <w:szCs w:val="16"/>
                <w:highlight w:val="yellow"/>
                <w:lang w:val="en-CA"/>
              </w:rPr>
              <w:fldChar w:fldCharType="separate"/>
            </w:r>
            <w:r w:rsidR="007032F8">
              <w:rPr>
                <w:noProof/>
                <w:sz w:val="16"/>
                <w:szCs w:val="16"/>
                <w:lang w:val="en-CA"/>
              </w:rPr>
              <w:t>9.3.4.2.2</w:t>
            </w:r>
            <w:r w:rsidRPr="00125512">
              <w:rPr>
                <w:noProof/>
                <w:sz w:val="16"/>
                <w:szCs w:val="16"/>
                <w:highlight w:val="yellow"/>
                <w:lang w:val="en-CA"/>
              </w:rPr>
              <w:fldChar w:fldCharType="end"/>
            </w:r>
            <w:r w:rsidRPr="00125512">
              <w:rPr>
                <w:noProof/>
                <w:sz w:val="16"/>
                <w:szCs w:val="16"/>
                <w:lang w:val="en-CA"/>
              </w:rPr>
              <w:t>)</w:t>
            </w:r>
          </w:p>
        </w:tc>
        <w:tc>
          <w:tcPr>
            <w:tcW w:w="900" w:type="dxa"/>
          </w:tcPr>
          <w:p w14:paraId="1C823A2E"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Pr>
          <w:p w14:paraId="4AFEB5BA"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tcPr>
          <w:p w14:paraId="288E7132"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7B994FB8"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43944DC4"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0CC8B91A" w14:textId="77777777" w:rsidTr="009431E9">
        <w:trPr>
          <w:cantSplit/>
          <w:jc w:val="center"/>
        </w:trPr>
        <w:tc>
          <w:tcPr>
            <w:tcW w:w="2340" w:type="dxa"/>
          </w:tcPr>
          <w:p w14:paraId="3A44C2C7" w14:textId="77777777" w:rsidR="00BD13F7" w:rsidRPr="00125512" w:rsidRDefault="00BD13F7" w:rsidP="00BD13F7">
            <w:pPr>
              <w:jc w:val="left"/>
              <w:rPr>
                <w:noProof/>
                <w:sz w:val="16"/>
                <w:szCs w:val="16"/>
                <w:lang w:val="en-CA"/>
              </w:rPr>
            </w:pPr>
            <w:r w:rsidRPr="00125512">
              <w:rPr>
                <w:noProof/>
                <w:sz w:val="16"/>
                <w:szCs w:val="16"/>
                <w:lang w:val="en-CA" w:eastAsia="ko-KR"/>
              </w:rPr>
              <w:t>pred_mode_flag</w:t>
            </w:r>
          </w:p>
        </w:tc>
        <w:tc>
          <w:tcPr>
            <w:tcW w:w="2250" w:type="dxa"/>
          </w:tcPr>
          <w:p w14:paraId="7AF1127F" w14:textId="27D71839" w:rsidR="00BD13F7" w:rsidRPr="00125512" w:rsidRDefault="00BD13F7" w:rsidP="00BD13F7">
            <w:pPr>
              <w:jc w:val="center"/>
              <w:rPr>
                <w:noProof/>
                <w:sz w:val="16"/>
                <w:szCs w:val="16"/>
                <w:lang w:val="en-CA"/>
              </w:rPr>
            </w:pPr>
            <w:r w:rsidRPr="00125512">
              <w:rPr>
                <w:noProof/>
                <w:sz w:val="16"/>
                <w:szCs w:val="16"/>
                <w:lang w:val="en-CA"/>
              </w:rPr>
              <w:t>0,1</w:t>
            </w:r>
            <w:r w:rsidRPr="00125512">
              <w:rPr>
                <w:noProof/>
                <w:sz w:val="16"/>
                <w:szCs w:val="16"/>
                <w:lang w:val="en-CA"/>
              </w:rPr>
              <w:br/>
              <w:t>(clause </w:t>
            </w:r>
            <w:r w:rsidRPr="00125512">
              <w:rPr>
                <w:noProof/>
                <w:sz w:val="16"/>
                <w:szCs w:val="16"/>
                <w:highlight w:val="yellow"/>
                <w:lang w:val="en-CA"/>
              </w:rPr>
              <w:fldChar w:fldCharType="begin" w:fldLock="1"/>
            </w:r>
            <w:r w:rsidRPr="00125512">
              <w:rPr>
                <w:noProof/>
                <w:sz w:val="16"/>
                <w:szCs w:val="16"/>
                <w:lang w:val="en-CA"/>
              </w:rPr>
              <w:instrText xml:space="preserve"> REF _Ref531882307 \r \h </w:instrText>
            </w:r>
            <w:r w:rsidRPr="00125512">
              <w:rPr>
                <w:noProof/>
                <w:sz w:val="16"/>
                <w:szCs w:val="16"/>
                <w:highlight w:val="yellow"/>
                <w:lang w:val="en-CA"/>
              </w:rPr>
            </w:r>
            <w:r w:rsidRPr="00125512">
              <w:rPr>
                <w:noProof/>
                <w:sz w:val="16"/>
                <w:szCs w:val="16"/>
                <w:highlight w:val="yellow"/>
                <w:lang w:val="en-CA"/>
              </w:rPr>
              <w:fldChar w:fldCharType="separate"/>
            </w:r>
            <w:r w:rsidR="007032F8">
              <w:rPr>
                <w:noProof/>
                <w:sz w:val="16"/>
                <w:szCs w:val="16"/>
                <w:lang w:val="en-CA"/>
              </w:rPr>
              <w:t>9.3.4.2.2</w:t>
            </w:r>
            <w:r w:rsidRPr="00125512">
              <w:rPr>
                <w:noProof/>
                <w:sz w:val="16"/>
                <w:szCs w:val="16"/>
                <w:highlight w:val="yellow"/>
                <w:lang w:val="en-CA"/>
              </w:rPr>
              <w:fldChar w:fldCharType="end"/>
            </w:r>
            <w:r w:rsidRPr="00125512">
              <w:rPr>
                <w:noProof/>
                <w:sz w:val="16"/>
                <w:szCs w:val="16"/>
                <w:lang w:val="en-CA"/>
              </w:rPr>
              <w:t>)</w:t>
            </w:r>
          </w:p>
        </w:tc>
        <w:tc>
          <w:tcPr>
            <w:tcW w:w="900" w:type="dxa"/>
          </w:tcPr>
          <w:p w14:paraId="0D5F99E9" w14:textId="77777777" w:rsidR="00BD13F7" w:rsidRPr="00125512" w:rsidRDefault="00BD13F7" w:rsidP="00BD13F7">
            <w:pPr>
              <w:jc w:val="center"/>
              <w:rPr>
                <w:noProof/>
                <w:sz w:val="16"/>
                <w:szCs w:val="16"/>
                <w:lang w:val="en-CA"/>
              </w:rPr>
            </w:pPr>
            <w:r w:rsidRPr="00125512">
              <w:rPr>
                <w:noProof/>
                <w:kern w:val="2"/>
                <w:sz w:val="16"/>
                <w:szCs w:val="16"/>
                <w:lang w:val="en-CA"/>
              </w:rPr>
              <w:t>na</w:t>
            </w:r>
          </w:p>
        </w:tc>
        <w:tc>
          <w:tcPr>
            <w:tcW w:w="900" w:type="dxa"/>
          </w:tcPr>
          <w:p w14:paraId="27A03838" w14:textId="77777777" w:rsidR="00BD13F7" w:rsidRPr="00125512" w:rsidRDefault="00BD13F7" w:rsidP="00BD13F7">
            <w:pPr>
              <w:jc w:val="center"/>
              <w:rPr>
                <w:noProof/>
                <w:sz w:val="16"/>
                <w:szCs w:val="16"/>
                <w:lang w:val="en-CA"/>
              </w:rPr>
            </w:pPr>
            <w:r w:rsidRPr="00125512">
              <w:rPr>
                <w:noProof/>
                <w:kern w:val="2"/>
                <w:sz w:val="16"/>
                <w:szCs w:val="16"/>
                <w:lang w:val="en-CA"/>
              </w:rPr>
              <w:t>na</w:t>
            </w:r>
          </w:p>
        </w:tc>
        <w:tc>
          <w:tcPr>
            <w:tcW w:w="860" w:type="dxa"/>
          </w:tcPr>
          <w:p w14:paraId="48997524" w14:textId="77777777" w:rsidR="00BD13F7" w:rsidRPr="00125512" w:rsidRDefault="00BD13F7" w:rsidP="00BD13F7">
            <w:pPr>
              <w:jc w:val="center"/>
              <w:rPr>
                <w:noProof/>
                <w:sz w:val="16"/>
                <w:szCs w:val="16"/>
                <w:lang w:val="en-CA"/>
              </w:rPr>
            </w:pPr>
            <w:r w:rsidRPr="00125512">
              <w:rPr>
                <w:noProof/>
                <w:kern w:val="2"/>
                <w:sz w:val="16"/>
                <w:szCs w:val="16"/>
                <w:lang w:val="en-CA"/>
              </w:rPr>
              <w:t>na</w:t>
            </w:r>
          </w:p>
        </w:tc>
        <w:tc>
          <w:tcPr>
            <w:tcW w:w="977" w:type="dxa"/>
          </w:tcPr>
          <w:p w14:paraId="422FB3C7" w14:textId="77777777" w:rsidR="00BD13F7" w:rsidRPr="00125512" w:rsidRDefault="00BD13F7" w:rsidP="00BD13F7">
            <w:pPr>
              <w:jc w:val="center"/>
              <w:rPr>
                <w:noProof/>
                <w:sz w:val="16"/>
                <w:szCs w:val="16"/>
                <w:lang w:val="en-CA"/>
              </w:rPr>
            </w:pPr>
            <w:r w:rsidRPr="00125512">
              <w:rPr>
                <w:noProof/>
                <w:kern w:val="2"/>
                <w:sz w:val="16"/>
                <w:szCs w:val="16"/>
                <w:lang w:val="en-CA"/>
              </w:rPr>
              <w:t>na</w:t>
            </w:r>
          </w:p>
        </w:tc>
        <w:tc>
          <w:tcPr>
            <w:tcW w:w="977" w:type="dxa"/>
          </w:tcPr>
          <w:p w14:paraId="3B10C0FF"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072839DC" w14:textId="77777777" w:rsidTr="009431E9">
        <w:trPr>
          <w:cantSplit/>
          <w:jc w:val="center"/>
        </w:trPr>
        <w:tc>
          <w:tcPr>
            <w:tcW w:w="2340" w:type="dxa"/>
          </w:tcPr>
          <w:p w14:paraId="7E0DC4BA" w14:textId="3B7738FE" w:rsidR="00BD13F7" w:rsidRPr="00125512" w:rsidRDefault="00BD13F7" w:rsidP="00BD13F7">
            <w:pPr>
              <w:jc w:val="left"/>
              <w:rPr>
                <w:noProof/>
                <w:sz w:val="16"/>
                <w:szCs w:val="16"/>
                <w:lang w:val="en-CA" w:eastAsia="ko-KR"/>
              </w:rPr>
            </w:pPr>
            <w:r w:rsidRPr="00125512">
              <w:rPr>
                <w:noProof/>
                <w:sz w:val="16"/>
                <w:szCs w:val="16"/>
                <w:lang w:val="en-CA" w:eastAsia="ko-KR"/>
              </w:rPr>
              <w:t>pred_mode_ibc_flag</w:t>
            </w:r>
          </w:p>
        </w:tc>
        <w:tc>
          <w:tcPr>
            <w:tcW w:w="2250" w:type="dxa"/>
          </w:tcPr>
          <w:p w14:paraId="71410FF3" w14:textId="192E317E" w:rsidR="00BD13F7" w:rsidRPr="00125512" w:rsidRDefault="00BD13F7" w:rsidP="00BD13F7">
            <w:pPr>
              <w:jc w:val="center"/>
              <w:rPr>
                <w:noProof/>
                <w:sz w:val="16"/>
                <w:szCs w:val="16"/>
                <w:lang w:val="en-CA"/>
              </w:rPr>
            </w:pPr>
            <w:r w:rsidRPr="00125512">
              <w:rPr>
                <w:noProof/>
                <w:sz w:val="16"/>
                <w:szCs w:val="16"/>
                <w:lang w:val="en-CA"/>
              </w:rPr>
              <w:t>0,1,2</w:t>
            </w:r>
            <w:r w:rsidRPr="00125512">
              <w:rPr>
                <w:noProof/>
                <w:sz w:val="16"/>
                <w:szCs w:val="16"/>
                <w:lang w:val="en-CA"/>
              </w:rPr>
              <w:br/>
              <w:t>(clause </w:t>
            </w:r>
            <w:r w:rsidRPr="00125512">
              <w:rPr>
                <w:noProof/>
                <w:sz w:val="16"/>
                <w:szCs w:val="16"/>
                <w:highlight w:val="yellow"/>
                <w:lang w:val="en-CA"/>
              </w:rPr>
              <w:fldChar w:fldCharType="begin" w:fldLock="1"/>
            </w:r>
            <w:r w:rsidRPr="00125512">
              <w:rPr>
                <w:noProof/>
                <w:sz w:val="16"/>
                <w:szCs w:val="16"/>
                <w:lang w:val="en-CA"/>
              </w:rPr>
              <w:instrText xml:space="preserve"> REF _Ref531882307 \r \h </w:instrText>
            </w:r>
            <w:r w:rsidRPr="00125512">
              <w:rPr>
                <w:noProof/>
                <w:sz w:val="16"/>
                <w:szCs w:val="16"/>
                <w:highlight w:val="yellow"/>
                <w:lang w:val="en-CA"/>
              </w:rPr>
            </w:r>
            <w:r w:rsidRPr="00125512">
              <w:rPr>
                <w:noProof/>
                <w:sz w:val="16"/>
                <w:szCs w:val="16"/>
                <w:highlight w:val="yellow"/>
                <w:lang w:val="en-CA"/>
              </w:rPr>
              <w:fldChar w:fldCharType="separate"/>
            </w:r>
            <w:r w:rsidR="007032F8">
              <w:rPr>
                <w:noProof/>
                <w:sz w:val="16"/>
                <w:szCs w:val="16"/>
                <w:lang w:val="en-CA"/>
              </w:rPr>
              <w:t>9.3.4.2.2</w:t>
            </w:r>
            <w:r w:rsidRPr="00125512">
              <w:rPr>
                <w:noProof/>
                <w:sz w:val="16"/>
                <w:szCs w:val="16"/>
                <w:highlight w:val="yellow"/>
                <w:lang w:val="en-CA"/>
              </w:rPr>
              <w:fldChar w:fldCharType="end"/>
            </w:r>
            <w:r w:rsidRPr="00125512">
              <w:rPr>
                <w:noProof/>
                <w:sz w:val="16"/>
                <w:szCs w:val="16"/>
                <w:lang w:val="en-CA"/>
              </w:rPr>
              <w:t>)</w:t>
            </w:r>
          </w:p>
        </w:tc>
        <w:tc>
          <w:tcPr>
            <w:tcW w:w="900" w:type="dxa"/>
          </w:tcPr>
          <w:p w14:paraId="680DCB32" w14:textId="0661F9AE"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00" w:type="dxa"/>
          </w:tcPr>
          <w:p w14:paraId="743928FC" w14:textId="77B434CA"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860" w:type="dxa"/>
          </w:tcPr>
          <w:p w14:paraId="4FE633FF" w14:textId="575A2C82"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77" w:type="dxa"/>
          </w:tcPr>
          <w:p w14:paraId="4D659F91" w14:textId="396A4C45"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77" w:type="dxa"/>
          </w:tcPr>
          <w:p w14:paraId="4EA76706" w14:textId="3DFCD320"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4E64728E" w14:textId="77777777" w:rsidTr="00441395">
        <w:trPr>
          <w:cantSplit/>
          <w:jc w:val="center"/>
        </w:trPr>
        <w:tc>
          <w:tcPr>
            <w:tcW w:w="2340" w:type="dxa"/>
            <w:vAlign w:val="center"/>
          </w:tcPr>
          <w:p w14:paraId="3EEB275F" w14:textId="2489B79B" w:rsidR="00BD13F7" w:rsidRPr="00125512" w:rsidRDefault="00BD13F7" w:rsidP="00BD13F7">
            <w:pPr>
              <w:jc w:val="left"/>
              <w:rPr>
                <w:noProof/>
                <w:sz w:val="16"/>
                <w:szCs w:val="16"/>
                <w:lang w:val="en-CA" w:eastAsia="ko-KR"/>
              </w:rPr>
            </w:pPr>
            <w:r w:rsidRPr="00125512">
              <w:rPr>
                <w:bCs/>
                <w:noProof/>
                <w:sz w:val="16"/>
                <w:szCs w:val="16"/>
                <w:lang w:val="en-CA"/>
              </w:rPr>
              <w:t>pred_mode_plt_flag</w:t>
            </w:r>
          </w:p>
        </w:tc>
        <w:tc>
          <w:tcPr>
            <w:tcW w:w="2250" w:type="dxa"/>
            <w:vAlign w:val="center"/>
          </w:tcPr>
          <w:p w14:paraId="5E5235F6" w14:textId="525576CC" w:rsidR="00BD13F7" w:rsidRPr="00125512" w:rsidRDefault="00BD13F7" w:rsidP="00BD13F7">
            <w:pPr>
              <w:jc w:val="center"/>
              <w:rPr>
                <w:noProof/>
                <w:sz w:val="16"/>
                <w:szCs w:val="16"/>
                <w:lang w:val="en-CA"/>
              </w:rPr>
            </w:pPr>
            <w:r w:rsidRPr="00125512">
              <w:rPr>
                <w:noProof/>
                <w:kern w:val="2"/>
                <w:sz w:val="16"/>
                <w:szCs w:val="16"/>
                <w:lang w:val="en-CA"/>
              </w:rPr>
              <w:t>0</w:t>
            </w:r>
          </w:p>
        </w:tc>
        <w:tc>
          <w:tcPr>
            <w:tcW w:w="900" w:type="dxa"/>
            <w:vAlign w:val="center"/>
          </w:tcPr>
          <w:p w14:paraId="12ECFF07" w14:textId="33BB4082"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00" w:type="dxa"/>
            <w:vAlign w:val="center"/>
          </w:tcPr>
          <w:p w14:paraId="29006F29" w14:textId="31A6913F"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860" w:type="dxa"/>
            <w:vAlign w:val="center"/>
          </w:tcPr>
          <w:p w14:paraId="10B5338A" w14:textId="5E1EE571"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77" w:type="dxa"/>
            <w:vAlign w:val="center"/>
          </w:tcPr>
          <w:p w14:paraId="1286FF17" w14:textId="62550BCC"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77" w:type="dxa"/>
            <w:vAlign w:val="center"/>
          </w:tcPr>
          <w:p w14:paraId="5FF4D38B" w14:textId="73B27297" w:rsidR="00BD13F7" w:rsidRPr="00125512" w:rsidRDefault="00BD13F7" w:rsidP="00BD13F7">
            <w:pPr>
              <w:jc w:val="center"/>
              <w:rPr>
                <w:noProof/>
                <w:sz w:val="16"/>
                <w:szCs w:val="16"/>
                <w:lang w:val="en-CA"/>
              </w:rPr>
            </w:pPr>
            <w:r w:rsidRPr="00125512">
              <w:rPr>
                <w:noProof/>
                <w:kern w:val="2"/>
                <w:sz w:val="16"/>
                <w:szCs w:val="16"/>
                <w:lang w:val="en-CA"/>
              </w:rPr>
              <w:t>na</w:t>
            </w:r>
          </w:p>
        </w:tc>
      </w:tr>
      <w:tr w:rsidR="009A4EC2" w:rsidRPr="00F43CC3" w14:paraId="35F2CD8A" w14:textId="77777777" w:rsidTr="00441395">
        <w:trPr>
          <w:cantSplit/>
          <w:jc w:val="center"/>
        </w:trPr>
        <w:tc>
          <w:tcPr>
            <w:tcW w:w="2340" w:type="dxa"/>
            <w:vAlign w:val="center"/>
          </w:tcPr>
          <w:p w14:paraId="4F6D5F39" w14:textId="61F4472D" w:rsidR="009A4EC2" w:rsidRPr="00125512" w:rsidRDefault="009A4EC2" w:rsidP="009A4EC2">
            <w:pPr>
              <w:jc w:val="left"/>
              <w:rPr>
                <w:bCs/>
                <w:noProof/>
                <w:sz w:val="16"/>
                <w:szCs w:val="16"/>
                <w:lang w:val="en-CA"/>
              </w:rPr>
            </w:pPr>
            <w:r w:rsidRPr="00125512">
              <w:rPr>
                <w:bCs/>
                <w:noProof/>
                <w:sz w:val="16"/>
                <w:szCs w:val="16"/>
                <w:lang w:val="en-CA"/>
              </w:rPr>
              <w:t>cu_act_enabled_flag</w:t>
            </w:r>
          </w:p>
        </w:tc>
        <w:tc>
          <w:tcPr>
            <w:tcW w:w="2250" w:type="dxa"/>
            <w:vAlign w:val="center"/>
          </w:tcPr>
          <w:p w14:paraId="31EAFB41" w14:textId="68FC8BBD" w:rsidR="009A4EC2" w:rsidRPr="00125512" w:rsidRDefault="009A4EC2" w:rsidP="009A4EC2">
            <w:pPr>
              <w:jc w:val="center"/>
              <w:rPr>
                <w:noProof/>
                <w:kern w:val="2"/>
                <w:sz w:val="16"/>
                <w:szCs w:val="16"/>
                <w:lang w:val="en-CA"/>
              </w:rPr>
            </w:pPr>
            <w:r w:rsidRPr="00125512">
              <w:rPr>
                <w:noProof/>
                <w:kern w:val="2"/>
                <w:sz w:val="16"/>
                <w:szCs w:val="16"/>
                <w:lang w:val="en-CA"/>
              </w:rPr>
              <w:t>0</w:t>
            </w:r>
          </w:p>
        </w:tc>
        <w:tc>
          <w:tcPr>
            <w:tcW w:w="900" w:type="dxa"/>
            <w:vAlign w:val="center"/>
          </w:tcPr>
          <w:p w14:paraId="1EB5B585" w14:textId="5C5E24D6" w:rsidR="009A4EC2" w:rsidRPr="00125512" w:rsidRDefault="009A4EC2" w:rsidP="009A4EC2">
            <w:pPr>
              <w:jc w:val="center"/>
              <w:rPr>
                <w:noProof/>
                <w:kern w:val="2"/>
                <w:sz w:val="16"/>
                <w:szCs w:val="16"/>
                <w:lang w:val="en-CA"/>
              </w:rPr>
            </w:pPr>
            <w:r w:rsidRPr="00125512">
              <w:rPr>
                <w:noProof/>
                <w:kern w:val="2"/>
                <w:sz w:val="16"/>
                <w:szCs w:val="16"/>
                <w:lang w:val="en-CA"/>
              </w:rPr>
              <w:t>na</w:t>
            </w:r>
          </w:p>
        </w:tc>
        <w:tc>
          <w:tcPr>
            <w:tcW w:w="900" w:type="dxa"/>
            <w:vAlign w:val="center"/>
          </w:tcPr>
          <w:p w14:paraId="3C017F0A" w14:textId="22B8147D" w:rsidR="009A4EC2" w:rsidRPr="00125512" w:rsidRDefault="009A4EC2" w:rsidP="009A4EC2">
            <w:pPr>
              <w:jc w:val="center"/>
              <w:rPr>
                <w:noProof/>
                <w:kern w:val="2"/>
                <w:sz w:val="16"/>
                <w:szCs w:val="16"/>
                <w:lang w:val="en-CA"/>
              </w:rPr>
            </w:pPr>
            <w:r w:rsidRPr="00125512">
              <w:rPr>
                <w:noProof/>
                <w:kern w:val="2"/>
                <w:sz w:val="16"/>
                <w:szCs w:val="16"/>
                <w:lang w:val="en-CA"/>
              </w:rPr>
              <w:t>na</w:t>
            </w:r>
          </w:p>
        </w:tc>
        <w:tc>
          <w:tcPr>
            <w:tcW w:w="860" w:type="dxa"/>
            <w:vAlign w:val="center"/>
          </w:tcPr>
          <w:p w14:paraId="207386AA" w14:textId="0AF6C4B9" w:rsidR="009A4EC2" w:rsidRPr="00125512" w:rsidRDefault="009A4EC2" w:rsidP="009A4EC2">
            <w:pPr>
              <w:jc w:val="center"/>
              <w:rPr>
                <w:noProof/>
                <w:kern w:val="2"/>
                <w:sz w:val="16"/>
                <w:szCs w:val="16"/>
                <w:lang w:val="en-CA"/>
              </w:rPr>
            </w:pPr>
            <w:r w:rsidRPr="00125512">
              <w:rPr>
                <w:noProof/>
                <w:kern w:val="2"/>
                <w:sz w:val="16"/>
                <w:szCs w:val="16"/>
                <w:lang w:val="en-CA"/>
              </w:rPr>
              <w:t>na</w:t>
            </w:r>
          </w:p>
        </w:tc>
        <w:tc>
          <w:tcPr>
            <w:tcW w:w="977" w:type="dxa"/>
            <w:vAlign w:val="center"/>
          </w:tcPr>
          <w:p w14:paraId="0B01EE0B" w14:textId="37E5A15C" w:rsidR="009A4EC2" w:rsidRPr="00125512" w:rsidRDefault="009A4EC2" w:rsidP="009A4EC2">
            <w:pPr>
              <w:jc w:val="center"/>
              <w:rPr>
                <w:noProof/>
                <w:kern w:val="2"/>
                <w:sz w:val="16"/>
                <w:szCs w:val="16"/>
                <w:lang w:val="en-CA"/>
              </w:rPr>
            </w:pPr>
            <w:r w:rsidRPr="00125512">
              <w:rPr>
                <w:noProof/>
                <w:kern w:val="2"/>
                <w:sz w:val="16"/>
                <w:szCs w:val="16"/>
                <w:lang w:val="en-CA"/>
              </w:rPr>
              <w:t>na</w:t>
            </w:r>
          </w:p>
        </w:tc>
        <w:tc>
          <w:tcPr>
            <w:tcW w:w="977" w:type="dxa"/>
            <w:vAlign w:val="center"/>
          </w:tcPr>
          <w:p w14:paraId="6415DE02" w14:textId="7F6C0A14" w:rsidR="009A4EC2" w:rsidRPr="00125512" w:rsidRDefault="009A4EC2" w:rsidP="009A4EC2">
            <w:pPr>
              <w:jc w:val="center"/>
              <w:rPr>
                <w:noProof/>
                <w:kern w:val="2"/>
                <w:sz w:val="16"/>
                <w:szCs w:val="16"/>
                <w:lang w:val="en-CA"/>
              </w:rPr>
            </w:pPr>
            <w:r w:rsidRPr="00125512">
              <w:rPr>
                <w:noProof/>
                <w:kern w:val="2"/>
                <w:sz w:val="16"/>
                <w:szCs w:val="16"/>
                <w:lang w:val="en-CA"/>
              </w:rPr>
              <w:t>na</w:t>
            </w:r>
          </w:p>
        </w:tc>
      </w:tr>
      <w:tr w:rsidR="00BD13F7" w:rsidRPr="00F43CC3" w14:paraId="253EC2A0" w14:textId="77777777" w:rsidTr="00CA2F8A">
        <w:trPr>
          <w:cantSplit/>
          <w:jc w:val="center"/>
        </w:trPr>
        <w:tc>
          <w:tcPr>
            <w:tcW w:w="2340" w:type="dxa"/>
            <w:vAlign w:val="center"/>
          </w:tcPr>
          <w:p w14:paraId="5F6A1983" w14:textId="6C478548" w:rsidR="00BD13F7" w:rsidRPr="00125512" w:rsidRDefault="00BD13F7" w:rsidP="00BD13F7">
            <w:pPr>
              <w:jc w:val="left"/>
              <w:rPr>
                <w:noProof/>
                <w:sz w:val="16"/>
                <w:szCs w:val="16"/>
                <w:lang w:val="en-CA" w:eastAsia="ko-KR"/>
              </w:rPr>
            </w:pPr>
            <w:r w:rsidRPr="00125512">
              <w:rPr>
                <w:noProof/>
                <w:sz w:val="16"/>
                <w:szCs w:val="16"/>
                <w:lang w:val="en-CA" w:eastAsia="ko-KR"/>
              </w:rPr>
              <w:t>intra_bdpcm_</w:t>
            </w:r>
            <w:r w:rsidR="006F43FC" w:rsidRPr="00125512">
              <w:rPr>
                <w:noProof/>
                <w:sz w:val="16"/>
                <w:szCs w:val="16"/>
                <w:lang w:val="en-CA" w:eastAsia="ko-KR"/>
              </w:rPr>
              <w:t>luma_</w:t>
            </w:r>
            <w:r w:rsidRPr="00125512">
              <w:rPr>
                <w:noProof/>
                <w:sz w:val="16"/>
                <w:szCs w:val="16"/>
                <w:lang w:val="en-CA" w:eastAsia="ko-KR"/>
              </w:rPr>
              <w:t>flag</w:t>
            </w:r>
          </w:p>
        </w:tc>
        <w:tc>
          <w:tcPr>
            <w:tcW w:w="2250" w:type="dxa"/>
          </w:tcPr>
          <w:p w14:paraId="0461AF4E" w14:textId="59B029DA" w:rsidR="00BD13F7" w:rsidRPr="00125512" w:rsidRDefault="00BD13F7" w:rsidP="00BD13F7">
            <w:pPr>
              <w:jc w:val="center"/>
              <w:rPr>
                <w:noProof/>
                <w:sz w:val="16"/>
                <w:szCs w:val="16"/>
                <w:lang w:val="en-CA"/>
              </w:rPr>
            </w:pPr>
            <w:r w:rsidRPr="00125512">
              <w:rPr>
                <w:noProof/>
                <w:sz w:val="16"/>
                <w:szCs w:val="16"/>
                <w:lang w:val="en-CA"/>
              </w:rPr>
              <w:t>0</w:t>
            </w:r>
          </w:p>
        </w:tc>
        <w:tc>
          <w:tcPr>
            <w:tcW w:w="900" w:type="dxa"/>
          </w:tcPr>
          <w:p w14:paraId="328EE85A" w14:textId="56426DEE" w:rsidR="00BD13F7" w:rsidRPr="00125512" w:rsidRDefault="00BD13F7" w:rsidP="00BD13F7">
            <w:pPr>
              <w:jc w:val="center"/>
              <w:rPr>
                <w:noProof/>
                <w:kern w:val="2"/>
                <w:sz w:val="16"/>
                <w:szCs w:val="16"/>
                <w:lang w:val="en-CA"/>
              </w:rPr>
            </w:pPr>
            <w:r w:rsidRPr="00125512">
              <w:rPr>
                <w:noProof/>
                <w:sz w:val="16"/>
                <w:szCs w:val="16"/>
                <w:lang w:val="en-CA"/>
              </w:rPr>
              <w:t>na</w:t>
            </w:r>
          </w:p>
        </w:tc>
        <w:tc>
          <w:tcPr>
            <w:tcW w:w="900" w:type="dxa"/>
          </w:tcPr>
          <w:p w14:paraId="2F749432" w14:textId="4D802637" w:rsidR="00BD13F7" w:rsidRPr="00125512" w:rsidRDefault="00BD13F7" w:rsidP="00BD13F7">
            <w:pPr>
              <w:jc w:val="center"/>
              <w:rPr>
                <w:noProof/>
                <w:kern w:val="2"/>
                <w:sz w:val="16"/>
                <w:szCs w:val="16"/>
                <w:lang w:val="en-CA"/>
              </w:rPr>
            </w:pPr>
            <w:r w:rsidRPr="00125512">
              <w:rPr>
                <w:noProof/>
                <w:sz w:val="16"/>
                <w:szCs w:val="16"/>
                <w:lang w:val="en-CA"/>
              </w:rPr>
              <w:t>na</w:t>
            </w:r>
          </w:p>
        </w:tc>
        <w:tc>
          <w:tcPr>
            <w:tcW w:w="860" w:type="dxa"/>
          </w:tcPr>
          <w:p w14:paraId="2666114A" w14:textId="4846F541" w:rsidR="00BD13F7" w:rsidRPr="00125512" w:rsidRDefault="00BD13F7" w:rsidP="00BD13F7">
            <w:pPr>
              <w:jc w:val="center"/>
              <w:rPr>
                <w:noProof/>
                <w:kern w:val="2"/>
                <w:sz w:val="16"/>
                <w:szCs w:val="16"/>
                <w:lang w:val="en-CA"/>
              </w:rPr>
            </w:pPr>
            <w:r w:rsidRPr="00125512">
              <w:rPr>
                <w:noProof/>
                <w:sz w:val="16"/>
                <w:szCs w:val="16"/>
                <w:lang w:val="en-CA"/>
              </w:rPr>
              <w:t>na</w:t>
            </w:r>
          </w:p>
        </w:tc>
        <w:tc>
          <w:tcPr>
            <w:tcW w:w="977" w:type="dxa"/>
          </w:tcPr>
          <w:p w14:paraId="34B21688" w14:textId="653BA051" w:rsidR="00BD13F7" w:rsidRPr="00125512" w:rsidRDefault="00BD13F7" w:rsidP="00BD13F7">
            <w:pPr>
              <w:jc w:val="center"/>
              <w:rPr>
                <w:noProof/>
                <w:kern w:val="2"/>
                <w:sz w:val="16"/>
                <w:szCs w:val="16"/>
                <w:lang w:val="en-CA"/>
              </w:rPr>
            </w:pPr>
            <w:r w:rsidRPr="00125512">
              <w:rPr>
                <w:noProof/>
                <w:sz w:val="16"/>
                <w:szCs w:val="16"/>
                <w:lang w:val="en-CA"/>
              </w:rPr>
              <w:t>na</w:t>
            </w:r>
          </w:p>
        </w:tc>
        <w:tc>
          <w:tcPr>
            <w:tcW w:w="977" w:type="dxa"/>
          </w:tcPr>
          <w:p w14:paraId="2F17204C" w14:textId="3B823E3C"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1DACA9C1" w14:textId="77777777" w:rsidTr="00CA2F8A">
        <w:trPr>
          <w:cantSplit/>
          <w:jc w:val="center"/>
        </w:trPr>
        <w:tc>
          <w:tcPr>
            <w:tcW w:w="2340" w:type="dxa"/>
            <w:vAlign w:val="center"/>
          </w:tcPr>
          <w:p w14:paraId="231047BF" w14:textId="0D51E412" w:rsidR="00BD13F7" w:rsidRPr="00125512" w:rsidRDefault="00BD13F7" w:rsidP="00BD13F7">
            <w:pPr>
              <w:jc w:val="left"/>
              <w:rPr>
                <w:noProof/>
                <w:sz w:val="16"/>
                <w:szCs w:val="16"/>
                <w:lang w:val="en-CA" w:eastAsia="ko-KR"/>
              </w:rPr>
            </w:pPr>
            <w:r w:rsidRPr="00125512">
              <w:rPr>
                <w:noProof/>
                <w:sz w:val="16"/>
                <w:szCs w:val="16"/>
                <w:lang w:val="en-CA" w:eastAsia="ko-KR"/>
              </w:rPr>
              <w:t>intra_bdpcm_</w:t>
            </w:r>
            <w:r w:rsidR="006F43FC" w:rsidRPr="00125512">
              <w:rPr>
                <w:noProof/>
                <w:sz w:val="16"/>
                <w:szCs w:val="16"/>
                <w:lang w:val="en-CA" w:eastAsia="ko-KR"/>
              </w:rPr>
              <w:t>luma_</w:t>
            </w:r>
            <w:r w:rsidRPr="00125512">
              <w:rPr>
                <w:noProof/>
                <w:sz w:val="16"/>
                <w:szCs w:val="16"/>
                <w:lang w:val="en-CA" w:eastAsia="ko-KR"/>
              </w:rPr>
              <w:t>dir_flag</w:t>
            </w:r>
          </w:p>
        </w:tc>
        <w:tc>
          <w:tcPr>
            <w:tcW w:w="2250" w:type="dxa"/>
          </w:tcPr>
          <w:p w14:paraId="429D30BF" w14:textId="0E9A527A" w:rsidR="00BD13F7" w:rsidRPr="00125512" w:rsidRDefault="00BD13F7" w:rsidP="00BD13F7">
            <w:pPr>
              <w:jc w:val="center"/>
              <w:rPr>
                <w:noProof/>
                <w:sz w:val="16"/>
                <w:szCs w:val="16"/>
                <w:lang w:val="en-CA"/>
              </w:rPr>
            </w:pPr>
            <w:r w:rsidRPr="00125512">
              <w:rPr>
                <w:noProof/>
                <w:sz w:val="16"/>
                <w:szCs w:val="16"/>
                <w:lang w:val="en-CA"/>
              </w:rPr>
              <w:t>0</w:t>
            </w:r>
          </w:p>
        </w:tc>
        <w:tc>
          <w:tcPr>
            <w:tcW w:w="900" w:type="dxa"/>
          </w:tcPr>
          <w:p w14:paraId="2363D85E" w14:textId="515ABB28" w:rsidR="00BD13F7" w:rsidRPr="00125512" w:rsidRDefault="00BD13F7" w:rsidP="00BD13F7">
            <w:pPr>
              <w:jc w:val="center"/>
              <w:rPr>
                <w:noProof/>
                <w:kern w:val="2"/>
                <w:sz w:val="16"/>
                <w:szCs w:val="16"/>
                <w:lang w:val="en-CA"/>
              </w:rPr>
            </w:pPr>
            <w:r w:rsidRPr="00125512">
              <w:rPr>
                <w:noProof/>
                <w:sz w:val="16"/>
                <w:szCs w:val="16"/>
                <w:lang w:val="en-CA"/>
              </w:rPr>
              <w:t>na</w:t>
            </w:r>
          </w:p>
        </w:tc>
        <w:tc>
          <w:tcPr>
            <w:tcW w:w="900" w:type="dxa"/>
          </w:tcPr>
          <w:p w14:paraId="487064D7" w14:textId="20CAC726" w:rsidR="00BD13F7" w:rsidRPr="00125512" w:rsidRDefault="00BD13F7" w:rsidP="00BD13F7">
            <w:pPr>
              <w:jc w:val="center"/>
              <w:rPr>
                <w:noProof/>
                <w:kern w:val="2"/>
                <w:sz w:val="16"/>
                <w:szCs w:val="16"/>
                <w:lang w:val="en-CA"/>
              </w:rPr>
            </w:pPr>
            <w:r w:rsidRPr="00125512">
              <w:rPr>
                <w:noProof/>
                <w:sz w:val="16"/>
                <w:szCs w:val="16"/>
                <w:lang w:val="en-CA"/>
              </w:rPr>
              <w:t>na</w:t>
            </w:r>
          </w:p>
        </w:tc>
        <w:tc>
          <w:tcPr>
            <w:tcW w:w="860" w:type="dxa"/>
          </w:tcPr>
          <w:p w14:paraId="1AD96C04" w14:textId="1E46B993" w:rsidR="00BD13F7" w:rsidRPr="00125512" w:rsidRDefault="00BD13F7" w:rsidP="00BD13F7">
            <w:pPr>
              <w:jc w:val="center"/>
              <w:rPr>
                <w:noProof/>
                <w:kern w:val="2"/>
                <w:sz w:val="16"/>
                <w:szCs w:val="16"/>
                <w:lang w:val="en-CA"/>
              </w:rPr>
            </w:pPr>
            <w:r w:rsidRPr="00125512">
              <w:rPr>
                <w:noProof/>
                <w:sz w:val="16"/>
                <w:szCs w:val="16"/>
                <w:lang w:val="en-CA"/>
              </w:rPr>
              <w:t>na</w:t>
            </w:r>
          </w:p>
        </w:tc>
        <w:tc>
          <w:tcPr>
            <w:tcW w:w="977" w:type="dxa"/>
          </w:tcPr>
          <w:p w14:paraId="22119C1D" w14:textId="1A49FBCB" w:rsidR="00BD13F7" w:rsidRPr="00125512" w:rsidRDefault="00BD13F7" w:rsidP="00BD13F7">
            <w:pPr>
              <w:jc w:val="center"/>
              <w:rPr>
                <w:noProof/>
                <w:kern w:val="2"/>
                <w:sz w:val="16"/>
                <w:szCs w:val="16"/>
                <w:lang w:val="en-CA"/>
              </w:rPr>
            </w:pPr>
            <w:r w:rsidRPr="00125512">
              <w:rPr>
                <w:noProof/>
                <w:sz w:val="16"/>
                <w:szCs w:val="16"/>
                <w:lang w:val="en-CA"/>
              </w:rPr>
              <w:t>na</w:t>
            </w:r>
          </w:p>
        </w:tc>
        <w:tc>
          <w:tcPr>
            <w:tcW w:w="977" w:type="dxa"/>
          </w:tcPr>
          <w:p w14:paraId="189EC307" w14:textId="234D67D9"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153EE193" w14:textId="77777777" w:rsidTr="00537D5F">
        <w:trPr>
          <w:cantSplit/>
          <w:jc w:val="center"/>
        </w:trPr>
        <w:tc>
          <w:tcPr>
            <w:tcW w:w="2340" w:type="dxa"/>
          </w:tcPr>
          <w:p w14:paraId="7B42330E" w14:textId="6C23D4A1" w:rsidR="00BD13F7" w:rsidRPr="00125512" w:rsidRDefault="00BD13F7" w:rsidP="00BD13F7">
            <w:pPr>
              <w:jc w:val="left"/>
              <w:rPr>
                <w:noProof/>
                <w:sz w:val="16"/>
                <w:szCs w:val="16"/>
                <w:lang w:val="en-CA" w:eastAsia="ko-KR"/>
              </w:rPr>
            </w:pPr>
            <w:r w:rsidRPr="00125512">
              <w:rPr>
                <w:noProof/>
                <w:sz w:val="16"/>
                <w:szCs w:val="16"/>
                <w:lang w:val="en-CA" w:eastAsia="ko-KR"/>
              </w:rPr>
              <w:t>intra_mip_flag[ ][ ]</w:t>
            </w:r>
          </w:p>
        </w:tc>
        <w:tc>
          <w:tcPr>
            <w:tcW w:w="2250" w:type="dxa"/>
          </w:tcPr>
          <w:p w14:paraId="35AD889D" w14:textId="1843CA35" w:rsidR="00BD13F7" w:rsidRPr="00125512" w:rsidRDefault="00BD13F7" w:rsidP="00BD13F7">
            <w:pPr>
              <w:jc w:val="center"/>
              <w:rPr>
                <w:noProof/>
                <w:sz w:val="16"/>
                <w:szCs w:val="16"/>
                <w:lang w:val="en-CA"/>
              </w:rPr>
            </w:pPr>
            <w:r w:rsidRPr="00125512">
              <w:rPr>
                <w:noProof/>
                <w:sz w:val="16"/>
                <w:szCs w:val="16"/>
                <w:lang w:val="en-CA"/>
              </w:rPr>
              <w:t xml:space="preserve">(Abs( Log2(cbWidth) − Log2(cbHeight) ) &gt; 1) ? </w:t>
            </w:r>
            <w:r w:rsidRPr="00125512">
              <w:rPr>
                <w:noProof/>
                <w:sz w:val="16"/>
                <w:szCs w:val="16"/>
                <w:lang w:val="en-CA"/>
              </w:rPr>
              <w:br/>
              <w:t>3 : ( 0,1,2</w:t>
            </w:r>
            <w:r w:rsidRPr="00125512">
              <w:rPr>
                <w:noProof/>
                <w:sz w:val="16"/>
                <w:szCs w:val="16"/>
                <w:lang w:val="en-CA"/>
              </w:rPr>
              <w:br/>
              <w:t>(clause </w:t>
            </w:r>
            <w:r w:rsidRPr="00125512">
              <w:rPr>
                <w:noProof/>
                <w:sz w:val="16"/>
                <w:szCs w:val="16"/>
                <w:lang w:val="en-CA"/>
              </w:rPr>
              <w:fldChar w:fldCharType="begin" w:fldLock="1"/>
            </w:r>
            <w:r w:rsidRPr="00125512">
              <w:rPr>
                <w:noProof/>
                <w:sz w:val="16"/>
                <w:szCs w:val="16"/>
                <w:lang w:val="en-CA"/>
              </w:rPr>
              <w:instrText xml:space="preserve"> REF _Ref531882307 \r \h </w:instrText>
            </w:r>
            <w:r w:rsidRPr="00125512">
              <w:rPr>
                <w:noProof/>
                <w:sz w:val="16"/>
                <w:szCs w:val="16"/>
                <w:lang w:val="en-CA"/>
              </w:rPr>
            </w:r>
            <w:r w:rsidRPr="00125512">
              <w:rPr>
                <w:noProof/>
                <w:sz w:val="16"/>
                <w:szCs w:val="16"/>
                <w:lang w:val="en-CA"/>
              </w:rPr>
              <w:fldChar w:fldCharType="separate"/>
            </w:r>
            <w:r w:rsidR="007032F8">
              <w:rPr>
                <w:noProof/>
                <w:sz w:val="16"/>
                <w:szCs w:val="16"/>
                <w:lang w:val="en-CA"/>
              </w:rPr>
              <w:t>9.3.4.2.2</w:t>
            </w:r>
            <w:r w:rsidRPr="00125512">
              <w:rPr>
                <w:noProof/>
                <w:sz w:val="16"/>
                <w:szCs w:val="16"/>
                <w:lang w:val="en-CA"/>
              </w:rPr>
              <w:fldChar w:fldCharType="end"/>
            </w:r>
            <w:r w:rsidRPr="00125512">
              <w:rPr>
                <w:noProof/>
                <w:sz w:val="16"/>
                <w:szCs w:val="16"/>
                <w:lang w:val="en-CA"/>
              </w:rPr>
              <w:t>) )</w:t>
            </w:r>
            <w:r w:rsidR="003666D6" w:rsidRPr="00125512">
              <w:rPr>
                <w:noProof/>
                <w:sz w:val="16"/>
                <w:szCs w:val="16"/>
                <w:lang w:val="en-CA"/>
              </w:rPr>
              <w:t xml:space="preserve"> </w:t>
            </w:r>
            <w:r w:rsidR="003666D6" w:rsidRPr="00125512">
              <w:rPr>
                <w:noProof/>
                <w:sz w:val="16"/>
                <w:szCs w:val="16"/>
                <w:highlight w:val="yellow"/>
                <w:lang w:val="en-CA"/>
              </w:rPr>
              <w:t>[Ed. (YK): Something is wrong here.]</w:t>
            </w:r>
          </w:p>
        </w:tc>
        <w:tc>
          <w:tcPr>
            <w:tcW w:w="900" w:type="dxa"/>
          </w:tcPr>
          <w:p w14:paraId="5D5EB17F" w14:textId="01B04FFC"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00" w:type="dxa"/>
          </w:tcPr>
          <w:p w14:paraId="14CC3366" w14:textId="63F9363C"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860" w:type="dxa"/>
          </w:tcPr>
          <w:p w14:paraId="78DC96DC" w14:textId="6AA284C5"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77" w:type="dxa"/>
          </w:tcPr>
          <w:p w14:paraId="419468B6" w14:textId="77CC7CC3"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77" w:type="dxa"/>
          </w:tcPr>
          <w:p w14:paraId="7581F271" w14:textId="7ADB4710" w:rsidR="00BD13F7" w:rsidRPr="00125512" w:rsidRDefault="00BD13F7" w:rsidP="00BD13F7">
            <w:pPr>
              <w:jc w:val="center"/>
              <w:rPr>
                <w:noProof/>
                <w:sz w:val="16"/>
                <w:szCs w:val="16"/>
                <w:lang w:val="en-CA"/>
              </w:rPr>
            </w:pPr>
            <w:r w:rsidRPr="00125512">
              <w:rPr>
                <w:noProof/>
                <w:sz w:val="16"/>
                <w:szCs w:val="16"/>
                <w:lang w:val="en-CA"/>
              </w:rPr>
              <w:t>na</w:t>
            </w:r>
          </w:p>
        </w:tc>
      </w:tr>
      <w:tr w:rsidR="007377FA" w:rsidRPr="00F43CC3" w14:paraId="3DA98FE8" w14:textId="77777777" w:rsidTr="00537D5F">
        <w:trPr>
          <w:cantSplit/>
          <w:jc w:val="center"/>
        </w:trPr>
        <w:tc>
          <w:tcPr>
            <w:tcW w:w="2340" w:type="dxa"/>
          </w:tcPr>
          <w:p w14:paraId="1777FBDE" w14:textId="40FD8F7F" w:rsidR="007377FA" w:rsidRPr="00125512" w:rsidRDefault="007377FA" w:rsidP="007377FA">
            <w:pPr>
              <w:jc w:val="left"/>
              <w:rPr>
                <w:noProof/>
                <w:sz w:val="16"/>
                <w:szCs w:val="16"/>
                <w:lang w:val="en-CA" w:eastAsia="ko-KR"/>
              </w:rPr>
            </w:pPr>
            <w:r w:rsidRPr="00125512">
              <w:rPr>
                <w:noProof/>
                <w:sz w:val="16"/>
                <w:szCs w:val="16"/>
                <w:lang w:val="en-CA" w:eastAsia="ko-KR"/>
              </w:rPr>
              <w:t>intra_mip_transposed[</w:t>
            </w:r>
            <w:r w:rsidRPr="008E6DA5">
              <w:rPr>
                <w:noProof/>
                <w:sz w:val="16"/>
                <w:szCs w:val="16"/>
                <w:lang w:val="en-CA" w:eastAsia="ko-KR"/>
              </w:rPr>
              <w:t> </w:t>
            </w:r>
            <w:r w:rsidRPr="00125512">
              <w:rPr>
                <w:noProof/>
                <w:sz w:val="16"/>
                <w:szCs w:val="16"/>
                <w:lang w:val="en-CA" w:eastAsia="ko-KR"/>
              </w:rPr>
              <w:t>][</w:t>
            </w:r>
            <w:r w:rsidRPr="008E6DA5">
              <w:rPr>
                <w:noProof/>
                <w:sz w:val="16"/>
                <w:szCs w:val="16"/>
                <w:lang w:val="en-CA" w:eastAsia="ko-KR"/>
              </w:rPr>
              <w:t> </w:t>
            </w:r>
            <w:r w:rsidRPr="00125512">
              <w:rPr>
                <w:noProof/>
                <w:sz w:val="16"/>
                <w:szCs w:val="16"/>
                <w:lang w:val="en-CA" w:eastAsia="ko-KR"/>
              </w:rPr>
              <w:t>]</w:t>
            </w:r>
          </w:p>
        </w:tc>
        <w:tc>
          <w:tcPr>
            <w:tcW w:w="2250" w:type="dxa"/>
          </w:tcPr>
          <w:p w14:paraId="71062A6B" w14:textId="5A76C252" w:rsidR="007377FA" w:rsidRPr="00125512" w:rsidRDefault="007377FA" w:rsidP="007377FA">
            <w:pPr>
              <w:jc w:val="center"/>
              <w:rPr>
                <w:noProof/>
                <w:sz w:val="16"/>
                <w:szCs w:val="16"/>
                <w:lang w:val="en-CA"/>
              </w:rPr>
            </w:pPr>
            <w:r w:rsidRPr="00125512">
              <w:rPr>
                <w:noProof/>
                <w:sz w:val="16"/>
                <w:szCs w:val="16"/>
                <w:lang w:val="en-CA"/>
              </w:rPr>
              <w:t>bypass</w:t>
            </w:r>
          </w:p>
        </w:tc>
        <w:tc>
          <w:tcPr>
            <w:tcW w:w="900" w:type="dxa"/>
          </w:tcPr>
          <w:p w14:paraId="1496429C" w14:textId="1909A3B3" w:rsidR="007377FA" w:rsidRPr="00125512" w:rsidRDefault="007377FA" w:rsidP="007377FA">
            <w:pPr>
              <w:jc w:val="center"/>
              <w:rPr>
                <w:noProof/>
                <w:kern w:val="2"/>
                <w:sz w:val="16"/>
                <w:szCs w:val="16"/>
                <w:lang w:val="en-CA"/>
              </w:rPr>
            </w:pPr>
            <w:r w:rsidRPr="00125512">
              <w:rPr>
                <w:noProof/>
                <w:sz w:val="16"/>
                <w:szCs w:val="16"/>
                <w:lang w:val="en-CA"/>
              </w:rPr>
              <w:t>na</w:t>
            </w:r>
          </w:p>
        </w:tc>
        <w:tc>
          <w:tcPr>
            <w:tcW w:w="900" w:type="dxa"/>
          </w:tcPr>
          <w:p w14:paraId="63861856" w14:textId="21D9D0B0" w:rsidR="007377FA" w:rsidRPr="00125512" w:rsidRDefault="007377FA" w:rsidP="007377FA">
            <w:pPr>
              <w:jc w:val="center"/>
              <w:rPr>
                <w:noProof/>
                <w:kern w:val="2"/>
                <w:sz w:val="16"/>
                <w:szCs w:val="16"/>
                <w:lang w:val="en-CA"/>
              </w:rPr>
            </w:pPr>
            <w:r w:rsidRPr="00125512">
              <w:rPr>
                <w:noProof/>
                <w:sz w:val="16"/>
                <w:szCs w:val="16"/>
                <w:lang w:val="en-CA"/>
              </w:rPr>
              <w:t>na</w:t>
            </w:r>
          </w:p>
        </w:tc>
        <w:tc>
          <w:tcPr>
            <w:tcW w:w="860" w:type="dxa"/>
          </w:tcPr>
          <w:p w14:paraId="2A6087E4" w14:textId="3C27AE6E" w:rsidR="007377FA" w:rsidRPr="00125512" w:rsidRDefault="007377FA" w:rsidP="007377FA">
            <w:pPr>
              <w:jc w:val="center"/>
              <w:rPr>
                <w:noProof/>
                <w:kern w:val="2"/>
                <w:sz w:val="16"/>
                <w:szCs w:val="16"/>
                <w:lang w:val="en-CA"/>
              </w:rPr>
            </w:pPr>
            <w:r w:rsidRPr="00125512">
              <w:rPr>
                <w:noProof/>
                <w:sz w:val="16"/>
                <w:szCs w:val="16"/>
                <w:lang w:val="en-CA"/>
              </w:rPr>
              <w:t>na</w:t>
            </w:r>
          </w:p>
        </w:tc>
        <w:tc>
          <w:tcPr>
            <w:tcW w:w="977" w:type="dxa"/>
          </w:tcPr>
          <w:p w14:paraId="5449F7D7" w14:textId="595B782B" w:rsidR="007377FA" w:rsidRPr="00125512" w:rsidRDefault="007377FA" w:rsidP="007377FA">
            <w:pPr>
              <w:jc w:val="center"/>
              <w:rPr>
                <w:noProof/>
                <w:kern w:val="2"/>
                <w:sz w:val="16"/>
                <w:szCs w:val="16"/>
                <w:lang w:val="en-CA"/>
              </w:rPr>
            </w:pPr>
            <w:r w:rsidRPr="00125512">
              <w:rPr>
                <w:noProof/>
                <w:sz w:val="16"/>
                <w:szCs w:val="16"/>
                <w:lang w:val="en-CA"/>
              </w:rPr>
              <w:t>na</w:t>
            </w:r>
          </w:p>
        </w:tc>
        <w:tc>
          <w:tcPr>
            <w:tcW w:w="977" w:type="dxa"/>
          </w:tcPr>
          <w:p w14:paraId="34B5CDEB" w14:textId="251DEB08" w:rsidR="007377FA" w:rsidRPr="00125512" w:rsidRDefault="007377FA" w:rsidP="007377FA">
            <w:pPr>
              <w:jc w:val="center"/>
              <w:rPr>
                <w:noProof/>
                <w:sz w:val="16"/>
                <w:szCs w:val="16"/>
                <w:lang w:val="en-CA"/>
              </w:rPr>
            </w:pPr>
            <w:r w:rsidRPr="00125512">
              <w:rPr>
                <w:noProof/>
                <w:sz w:val="16"/>
                <w:szCs w:val="16"/>
                <w:lang w:val="en-CA"/>
              </w:rPr>
              <w:t>na</w:t>
            </w:r>
          </w:p>
        </w:tc>
      </w:tr>
      <w:tr w:rsidR="00BD13F7" w:rsidRPr="00F43CC3" w14:paraId="49ED7D61" w14:textId="77777777" w:rsidTr="00537D5F">
        <w:trPr>
          <w:cantSplit/>
          <w:jc w:val="center"/>
        </w:trPr>
        <w:tc>
          <w:tcPr>
            <w:tcW w:w="2340" w:type="dxa"/>
          </w:tcPr>
          <w:p w14:paraId="6F763947" w14:textId="362D9E19" w:rsidR="00BD13F7" w:rsidRPr="00125512" w:rsidRDefault="00BD13F7" w:rsidP="00BD13F7">
            <w:pPr>
              <w:jc w:val="left"/>
              <w:rPr>
                <w:noProof/>
                <w:sz w:val="16"/>
                <w:szCs w:val="16"/>
                <w:lang w:val="en-CA" w:eastAsia="ko-KR"/>
              </w:rPr>
            </w:pPr>
            <w:r w:rsidRPr="00125512">
              <w:rPr>
                <w:noProof/>
                <w:sz w:val="16"/>
                <w:szCs w:val="16"/>
                <w:lang w:val="en-CA" w:eastAsia="ko-KR"/>
              </w:rPr>
              <w:t>intra_mip_mode[ ][ ]</w:t>
            </w:r>
          </w:p>
        </w:tc>
        <w:tc>
          <w:tcPr>
            <w:tcW w:w="2250" w:type="dxa"/>
          </w:tcPr>
          <w:p w14:paraId="258040F2" w14:textId="7F9CDF89"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tcPr>
          <w:p w14:paraId="444849F9" w14:textId="40387757" w:rsidR="00BD13F7" w:rsidRPr="00125512" w:rsidRDefault="00BD13F7" w:rsidP="00BD13F7">
            <w:pPr>
              <w:jc w:val="center"/>
              <w:rPr>
                <w:noProof/>
                <w:kern w:val="2"/>
                <w:sz w:val="16"/>
                <w:szCs w:val="16"/>
                <w:lang w:val="en-CA"/>
              </w:rPr>
            </w:pPr>
            <w:r w:rsidRPr="00125512">
              <w:rPr>
                <w:noProof/>
                <w:kern w:val="2"/>
                <w:sz w:val="16"/>
                <w:szCs w:val="16"/>
                <w:lang w:val="en-CA"/>
              </w:rPr>
              <w:t>bypass</w:t>
            </w:r>
          </w:p>
        </w:tc>
        <w:tc>
          <w:tcPr>
            <w:tcW w:w="900" w:type="dxa"/>
          </w:tcPr>
          <w:p w14:paraId="244AA8EE" w14:textId="51472616" w:rsidR="00BD13F7" w:rsidRPr="00125512" w:rsidRDefault="00BD13F7" w:rsidP="00BD13F7">
            <w:pPr>
              <w:jc w:val="center"/>
              <w:rPr>
                <w:noProof/>
                <w:kern w:val="2"/>
                <w:sz w:val="16"/>
                <w:szCs w:val="16"/>
                <w:lang w:val="en-CA"/>
              </w:rPr>
            </w:pPr>
            <w:r w:rsidRPr="00125512">
              <w:rPr>
                <w:noProof/>
                <w:kern w:val="2"/>
                <w:sz w:val="16"/>
                <w:szCs w:val="16"/>
                <w:lang w:val="en-CA"/>
              </w:rPr>
              <w:t>bypass</w:t>
            </w:r>
          </w:p>
        </w:tc>
        <w:tc>
          <w:tcPr>
            <w:tcW w:w="860" w:type="dxa"/>
          </w:tcPr>
          <w:p w14:paraId="5F3F7346" w14:textId="318CFFE5" w:rsidR="00BD13F7" w:rsidRPr="00125512" w:rsidRDefault="00BD13F7" w:rsidP="00BD13F7">
            <w:pPr>
              <w:jc w:val="center"/>
              <w:rPr>
                <w:noProof/>
                <w:kern w:val="2"/>
                <w:sz w:val="16"/>
                <w:szCs w:val="16"/>
                <w:lang w:val="en-CA"/>
              </w:rPr>
            </w:pPr>
            <w:r w:rsidRPr="00125512">
              <w:rPr>
                <w:noProof/>
                <w:kern w:val="2"/>
                <w:sz w:val="16"/>
                <w:szCs w:val="16"/>
                <w:lang w:val="en-CA"/>
              </w:rPr>
              <w:t>bypass</w:t>
            </w:r>
          </w:p>
        </w:tc>
        <w:tc>
          <w:tcPr>
            <w:tcW w:w="977" w:type="dxa"/>
          </w:tcPr>
          <w:p w14:paraId="203622D7" w14:textId="0941CF3C" w:rsidR="00BD13F7" w:rsidRPr="00125512" w:rsidRDefault="00BD13F7" w:rsidP="00BD13F7">
            <w:pPr>
              <w:jc w:val="center"/>
              <w:rPr>
                <w:noProof/>
                <w:kern w:val="2"/>
                <w:sz w:val="16"/>
                <w:szCs w:val="16"/>
                <w:lang w:val="en-CA"/>
              </w:rPr>
            </w:pPr>
            <w:r w:rsidRPr="00125512">
              <w:rPr>
                <w:noProof/>
                <w:kern w:val="2"/>
                <w:sz w:val="16"/>
                <w:szCs w:val="16"/>
                <w:lang w:val="en-CA"/>
              </w:rPr>
              <w:t>bypass</w:t>
            </w:r>
          </w:p>
        </w:tc>
        <w:tc>
          <w:tcPr>
            <w:tcW w:w="977" w:type="dxa"/>
          </w:tcPr>
          <w:p w14:paraId="57E366D9" w14:textId="076E2223" w:rsidR="00BD13F7" w:rsidRPr="00125512" w:rsidRDefault="00E354FD" w:rsidP="00BD13F7">
            <w:pPr>
              <w:jc w:val="center"/>
              <w:rPr>
                <w:noProof/>
                <w:sz w:val="16"/>
                <w:szCs w:val="16"/>
                <w:lang w:val="en-CA"/>
              </w:rPr>
            </w:pPr>
            <w:r w:rsidRPr="00125512">
              <w:rPr>
                <w:noProof/>
                <w:kern w:val="2"/>
                <w:sz w:val="16"/>
                <w:szCs w:val="16"/>
                <w:lang w:val="en-CA"/>
              </w:rPr>
              <w:t>na</w:t>
            </w:r>
          </w:p>
        </w:tc>
      </w:tr>
      <w:tr w:rsidR="00BD13F7" w:rsidRPr="00F43CC3" w14:paraId="15FF18BB" w14:textId="77777777" w:rsidTr="009431E9">
        <w:trPr>
          <w:cantSplit/>
          <w:jc w:val="center"/>
        </w:trPr>
        <w:tc>
          <w:tcPr>
            <w:tcW w:w="2340" w:type="dxa"/>
          </w:tcPr>
          <w:p w14:paraId="2C317A2D" w14:textId="77777777" w:rsidR="00BD13F7" w:rsidRPr="00125512" w:rsidRDefault="00BD13F7" w:rsidP="00BD13F7">
            <w:pPr>
              <w:jc w:val="left"/>
              <w:rPr>
                <w:noProof/>
                <w:sz w:val="16"/>
                <w:szCs w:val="16"/>
                <w:lang w:val="en-CA" w:eastAsia="ko-KR"/>
              </w:rPr>
            </w:pPr>
            <w:r w:rsidRPr="00125512">
              <w:rPr>
                <w:noProof/>
                <w:sz w:val="16"/>
                <w:lang w:val="en-CA"/>
              </w:rPr>
              <w:t>intra_luma_ref_idx[ ][ ]</w:t>
            </w:r>
          </w:p>
        </w:tc>
        <w:tc>
          <w:tcPr>
            <w:tcW w:w="2250" w:type="dxa"/>
          </w:tcPr>
          <w:p w14:paraId="0128E79B" w14:textId="77777777" w:rsidR="00BD13F7" w:rsidRPr="00125512" w:rsidRDefault="00BD13F7" w:rsidP="00BD13F7">
            <w:pPr>
              <w:jc w:val="center"/>
              <w:rPr>
                <w:noProof/>
                <w:sz w:val="16"/>
                <w:szCs w:val="16"/>
                <w:highlight w:val="yellow"/>
                <w:lang w:val="en-CA"/>
              </w:rPr>
            </w:pPr>
            <w:r w:rsidRPr="00125512">
              <w:rPr>
                <w:noProof/>
                <w:sz w:val="16"/>
                <w:szCs w:val="16"/>
                <w:lang w:val="en-CA"/>
              </w:rPr>
              <w:t>0</w:t>
            </w:r>
          </w:p>
        </w:tc>
        <w:tc>
          <w:tcPr>
            <w:tcW w:w="900" w:type="dxa"/>
          </w:tcPr>
          <w:p w14:paraId="1949D993" w14:textId="77777777" w:rsidR="00BD13F7" w:rsidRPr="00125512" w:rsidRDefault="00BD13F7" w:rsidP="00BD13F7">
            <w:pPr>
              <w:jc w:val="center"/>
              <w:rPr>
                <w:noProof/>
                <w:kern w:val="2"/>
                <w:sz w:val="16"/>
                <w:szCs w:val="16"/>
                <w:lang w:val="en-CA"/>
              </w:rPr>
            </w:pPr>
            <w:r w:rsidRPr="00125512">
              <w:rPr>
                <w:noProof/>
                <w:sz w:val="16"/>
                <w:szCs w:val="16"/>
                <w:lang w:val="en-CA"/>
              </w:rPr>
              <w:t>1</w:t>
            </w:r>
          </w:p>
        </w:tc>
        <w:tc>
          <w:tcPr>
            <w:tcW w:w="900" w:type="dxa"/>
          </w:tcPr>
          <w:p w14:paraId="412C9756" w14:textId="7BB153AD"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860" w:type="dxa"/>
          </w:tcPr>
          <w:p w14:paraId="66B68B0B" w14:textId="77777777"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77" w:type="dxa"/>
          </w:tcPr>
          <w:p w14:paraId="040105CF" w14:textId="77777777" w:rsidR="00BD13F7" w:rsidRPr="00125512" w:rsidRDefault="00BD13F7" w:rsidP="00BD13F7">
            <w:pPr>
              <w:jc w:val="center"/>
              <w:rPr>
                <w:noProof/>
                <w:kern w:val="2"/>
                <w:sz w:val="16"/>
                <w:szCs w:val="16"/>
                <w:lang w:val="en-CA"/>
              </w:rPr>
            </w:pPr>
            <w:r w:rsidRPr="00125512">
              <w:rPr>
                <w:noProof/>
                <w:kern w:val="2"/>
                <w:sz w:val="16"/>
                <w:szCs w:val="16"/>
                <w:lang w:val="en-CA"/>
              </w:rPr>
              <w:t>na</w:t>
            </w:r>
          </w:p>
        </w:tc>
        <w:tc>
          <w:tcPr>
            <w:tcW w:w="977" w:type="dxa"/>
          </w:tcPr>
          <w:p w14:paraId="36487D63"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253E8DF1" w14:textId="77777777" w:rsidTr="009431E9">
        <w:trPr>
          <w:cantSplit/>
          <w:jc w:val="center"/>
        </w:trPr>
        <w:tc>
          <w:tcPr>
            <w:tcW w:w="2340" w:type="dxa"/>
            <w:vAlign w:val="center"/>
          </w:tcPr>
          <w:p w14:paraId="692DC080" w14:textId="095BD885" w:rsidR="00BD13F7" w:rsidRPr="00125512" w:rsidRDefault="00BD13F7" w:rsidP="00BD13F7">
            <w:pPr>
              <w:jc w:val="left"/>
              <w:rPr>
                <w:noProof/>
                <w:sz w:val="16"/>
                <w:lang w:val="en-CA"/>
              </w:rPr>
            </w:pPr>
            <w:r w:rsidRPr="00125512">
              <w:rPr>
                <w:noProof/>
                <w:sz w:val="16"/>
                <w:lang w:val="en-CA"/>
              </w:rPr>
              <w:t>intra_subpartitions_mode_flag</w:t>
            </w:r>
          </w:p>
        </w:tc>
        <w:tc>
          <w:tcPr>
            <w:tcW w:w="2250" w:type="dxa"/>
          </w:tcPr>
          <w:p w14:paraId="1B3EE9E9" w14:textId="238E1E24" w:rsidR="00BD13F7" w:rsidRPr="00125512" w:rsidRDefault="00BD13F7" w:rsidP="00BD13F7">
            <w:pPr>
              <w:jc w:val="center"/>
              <w:rPr>
                <w:noProof/>
                <w:sz w:val="16"/>
                <w:szCs w:val="16"/>
                <w:lang w:val="en-CA"/>
              </w:rPr>
            </w:pPr>
            <w:r w:rsidRPr="00125512">
              <w:rPr>
                <w:noProof/>
                <w:sz w:val="16"/>
                <w:szCs w:val="16"/>
                <w:lang w:val="en-CA"/>
              </w:rPr>
              <w:t>0</w:t>
            </w:r>
          </w:p>
        </w:tc>
        <w:tc>
          <w:tcPr>
            <w:tcW w:w="900" w:type="dxa"/>
          </w:tcPr>
          <w:p w14:paraId="57A04957" w14:textId="1E270AEB"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Pr>
          <w:p w14:paraId="3B2A6333" w14:textId="5ADAA9EB" w:rsidR="00BD13F7" w:rsidRPr="00125512" w:rsidRDefault="00BD13F7" w:rsidP="00BD13F7">
            <w:pPr>
              <w:jc w:val="center"/>
              <w:rPr>
                <w:noProof/>
                <w:kern w:val="2"/>
                <w:sz w:val="16"/>
                <w:szCs w:val="16"/>
                <w:lang w:val="en-CA"/>
              </w:rPr>
            </w:pPr>
            <w:r w:rsidRPr="00125512">
              <w:rPr>
                <w:noProof/>
                <w:sz w:val="16"/>
                <w:szCs w:val="16"/>
                <w:lang w:val="en-CA"/>
              </w:rPr>
              <w:t>na</w:t>
            </w:r>
          </w:p>
        </w:tc>
        <w:tc>
          <w:tcPr>
            <w:tcW w:w="860" w:type="dxa"/>
          </w:tcPr>
          <w:p w14:paraId="642C7823" w14:textId="11B58054" w:rsidR="00BD13F7" w:rsidRPr="00125512" w:rsidRDefault="00BD13F7" w:rsidP="00BD13F7">
            <w:pPr>
              <w:jc w:val="center"/>
              <w:rPr>
                <w:noProof/>
                <w:kern w:val="2"/>
                <w:sz w:val="16"/>
                <w:szCs w:val="16"/>
                <w:lang w:val="en-CA"/>
              </w:rPr>
            </w:pPr>
            <w:r w:rsidRPr="00125512">
              <w:rPr>
                <w:noProof/>
                <w:sz w:val="16"/>
                <w:szCs w:val="16"/>
                <w:lang w:val="en-CA"/>
              </w:rPr>
              <w:t>na</w:t>
            </w:r>
          </w:p>
        </w:tc>
        <w:tc>
          <w:tcPr>
            <w:tcW w:w="977" w:type="dxa"/>
          </w:tcPr>
          <w:p w14:paraId="1909C40A" w14:textId="7B08D5D4" w:rsidR="00BD13F7" w:rsidRPr="00125512" w:rsidRDefault="00BD13F7" w:rsidP="00BD13F7">
            <w:pPr>
              <w:jc w:val="center"/>
              <w:rPr>
                <w:noProof/>
                <w:kern w:val="2"/>
                <w:sz w:val="16"/>
                <w:szCs w:val="16"/>
                <w:lang w:val="en-CA"/>
              </w:rPr>
            </w:pPr>
            <w:r w:rsidRPr="00125512">
              <w:rPr>
                <w:noProof/>
                <w:sz w:val="16"/>
                <w:szCs w:val="16"/>
                <w:lang w:val="en-CA"/>
              </w:rPr>
              <w:t>na</w:t>
            </w:r>
          </w:p>
        </w:tc>
        <w:tc>
          <w:tcPr>
            <w:tcW w:w="977" w:type="dxa"/>
          </w:tcPr>
          <w:p w14:paraId="26B267A3" w14:textId="1D001284"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224A2F6B" w14:textId="77777777" w:rsidTr="009431E9">
        <w:trPr>
          <w:cantSplit/>
          <w:jc w:val="center"/>
        </w:trPr>
        <w:tc>
          <w:tcPr>
            <w:tcW w:w="2340" w:type="dxa"/>
            <w:vAlign w:val="center"/>
          </w:tcPr>
          <w:p w14:paraId="2B0CBF4E" w14:textId="0B8DFFDB" w:rsidR="00BD13F7" w:rsidRPr="00125512" w:rsidRDefault="00BD13F7" w:rsidP="00BD13F7">
            <w:pPr>
              <w:jc w:val="left"/>
              <w:rPr>
                <w:noProof/>
                <w:sz w:val="16"/>
                <w:lang w:val="en-CA"/>
              </w:rPr>
            </w:pPr>
            <w:r w:rsidRPr="00125512">
              <w:rPr>
                <w:noProof/>
                <w:sz w:val="16"/>
                <w:lang w:val="en-CA"/>
              </w:rPr>
              <w:t>intra_subpartitions_split_flag</w:t>
            </w:r>
          </w:p>
        </w:tc>
        <w:tc>
          <w:tcPr>
            <w:tcW w:w="2250" w:type="dxa"/>
          </w:tcPr>
          <w:p w14:paraId="2313E456" w14:textId="089B1D9A" w:rsidR="00BD13F7" w:rsidRPr="00125512" w:rsidRDefault="00BD13F7" w:rsidP="00BD13F7">
            <w:pPr>
              <w:jc w:val="center"/>
              <w:rPr>
                <w:noProof/>
                <w:sz w:val="16"/>
                <w:szCs w:val="16"/>
                <w:lang w:val="en-CA"/>
              </w:rPr>
            </w:pPr>
            <w:r w:rsidRPr="00125512">
              <w:rPr>
                <w:noProof/>
                <w:sz w:val="16"/>
                <w:szCs w:val="16"/>
                <w:lang w:val="en-CA"/>
              </w:rPr>
              <w:t>0</w:t>
            </w:r>
          </w:p>
        </w:tc>
        <w:tc>
          <w:tcPr>
            <w:tcW w:w="900" w:type="dxa"/>
          </w:tcPr>
          <w:p w14:paraId="4D2B7848" w14:textId="41CB555E"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Pr>
          <w:p w14:paraId="17B22F1C" w14:textId="3096C85F" w:rsidR="00BD13F7" w:rsidRPr="00125512" w:rsidRDefault="00BD13F7" w:rsidP="00BD13F7">
            <w:pPr>
              <w:jc w:val="center"/>
              <w:rPr>
                <w:noProof/>
                <w:kern w:val="2"/>
                <w:sz w:val="16"/>
                <w:szCs w:val="16"/>
                <w:lang w:val="en-CA"/>
              </w:rPr>
            </w:pPr>
            <w:r w:rsidRPr="00125512">
              <w:rPr>
                <w:noProof/>
                <w:sz w:val="16"/>
                <w:szCs w:val="16"/>
                <w:lang w:val="en-CA"/>
              </w:rPr>
              <w:t>na</w:t>
            </w:r>
          </w:p>
        </w:tc>
        <w:tc>
          <w:tcPr>
            <w:tcW w:w="860" w:type="dxa"/>
          </w:tcPr>
          <w:p w14:paraId="29C60D8E" w14:textId="2391BA75" w:rsidR="00BD13F7" w:rsidRPr="00125512" w:rsidRDefault="00BD13F7" w:rsidP="00BD13F7">
            <w:pPr>
              <w:jc w:val="center"/>
              <w:rPr>
                <w:noProof/>
                <w:kern w:val="2"/>
                <w:sz w:val="16"/>
                <w:szCs w:val="16"/>
                <w:lang w:val="en-CA"/>
              </w:rPr>
            </w:pPr>
            <w:r w:rsidRPr="00125512">
              <w:rPr>
                <w:noProof/>
                <w:sz w:val="16"/>
                <w:szCs w:val="16"/>
                <w:lang w:val="en-CA"/>
              </w:rPr>
              <w:t>na</w:t>
            </w:r>
          </w:p>
        </w:tc>
        <w:tc>
          <w:tcPr>
            <w:tcW w:w="977" w:type="dxa"/>
          </w:tcPr>
          <w:p w14:paraId="2E02C5E5" w14:textId="28AADB18" w:rsidR="00BD13F7" w:rsidRPr="00125512" w:rsidRDefault="00BD13F7" w:rsidP="00BD13F7">
            <w:pPr>
              <w:jc w:val="center"/>
              <w:rPr>
                <w:noProof/>
                <w:kern w:val="2"/>
                <w:sz w:val="16"/>
                <w:szCs w:val="16"/>
                <w:lang w:val="en-CA"/>
              </w:rPr>
            </w:pPr>
            <w:r w:rsidRPr="00125512">
              <w:rPr>
                <w:noProof/>
                <w:sz w:val="16"/>
                <w:szCs w:val="16"/>
                <w:lang w:val="en-CA"/>
              </w:rPr>
              <w:t>na</w:t>
            </w:r>
          </w:p>
        </w:tc>
        <w:tc>
          <w:tcPr>
            <w:tcW w:w="977" w:type="dxa"/>
          </w:tcPr>
          <w:p w14:paraId="3B6EBCB5" w14:textId="3DA3F139"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7D1DA058" w14:textId="77777777" w:rsidTr="009431E9">
        <w:trPr>
          <w:cantSplit/>
          <w:jc w:val="center"/>
        </w:trPr>
        <w:tc>
          <w:tcPr>
            <w:tcW w:w="2340" w:type="dxa"/>
          </w:tcPr>
          <w:p w14:paraId="766488A2" w14:textId="77777777" w:rsidR="00BD13F7" w:rsidRPr="00125512" w:rsidRDefault="00BD13F7" w:rsidP="00BD13F7">
            <w:pPr>
              <w:jc w:val="left"/>
              <w:rPr>
                <w:noProof/>
                <w:sz w:val="16"/>
                <w:szCs w:val="16"/>
                <w:lang w:val="en-CA" w:eastAsia="ko-KR"/>
              </w:rPr>
            </w:pPr>
            <w:r w:rsidRPr="00125512">
              <w:rPr>
                <w:noProof/>
                <w:sz w:val="16"/>
                <w:szCs w:val="16"/>
                <w:lang w:val="en-CA" w:eastAsia="ko-KR"/>
              </w:rPr>
              <w:t>intra_luma_mpm_flag</w:t>
            </w:r>
            <w:r w:rsidRPr="00125512">
              <w:rPr>
                <w:rFonts w:eastAsia="PMingLiU"/>
                <w:noProof/>
                <w:sz w:val="16"/>
                <w:szCs w:val="16"/>
                <w:lang w:val="en-CA" w:eastAsia="zh-TW"/>
              </w:rPr>
              <w:t>[ ][ ]</w:t>
            </w:r>
          </w:p>
        </w:tc>
        <w:tc>
          <w:tcPr>
            <w:tcW w:w="2250" w:type="dxa"/>
          </w:tcPr>
          <w:p w14:paraId="09DAB2BB" w14:textId="77777777" w:rsidR="00BD13F7" w:rsidRPr="00125512" w:rsidRDefault="00BD13F7" w:rsidP="00BD13F7">
            <w:pPr>
              <w:jc w:val="center"/>
              <w:rPr>
                <w:noProof/>
                <w:sz w:val="16"/>
                <w:szCs w:val="16"/>
                <w:lang w:val="en-CA"/>
              </w:rPr>
            </w:pPr>
            <w:r w:rsidRPr="00125512">
              <w:rPr>
                <w:noProof/>
                <w:sz w:val="16"/>
                <w:szCs w:val="16"/>
                <w:lang w:val="en-CA"/>
              </w:rPr>
              <w:t>0</w:t>
            </w:r>
          </w:p>
        </w:tc>
        <w:tc>
          <w:tcPr>
            <w:tcW w:w="900" w:type="dxa"/>
          </w:tcPr>
          <w:p w14:paraId="2607576C"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Pr>
          <w:p w14:paraId="02B19983" w14:textId="77777777" w:rsidR="00BD13F7" w:rsidRPr="00125512" w:rsidRDefault="00BD13F7" w:rsidP="00BD13F7">
            <w:pPr>
              <w:jc w:val="center"/>
              <w:rPr>
                <w:rFonts w:eastAsia="ＭＳ 明朝"/>
                <w:noProof/>
                <w:sz w:val="16"/>
                <w:szCs w:val="16"/>
                <w:lang w:val="en-CA" w:eastAsia="ja-JP"/>
              </w:rPr>
            </w:pPr>
            <w:r w:rsidRPr="00125512">
              <w:rPr>
                <w:noProof/>
                <w:sz w:val="16"/>
                <w:szCs w:val="16"/>
                <w:lang w:val="en-CA"/>
              </w:rPr>
              <w:t>na</w:t>
            </w:r>
          </w:p>
        </w:tc>
        <w:tc>
          <w:tcPr>
            <w:tcW w:w="860" w:type="dxa"/>
          </w:tcPr>
          <w:p w14:paraId="725AF0CE"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25D51436"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7A753275"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0E780DAB" w14:textId="77777777" w:rsidTr="009431E9">
        <w:trPr>
          <w:cantSplit/>
          <w:jc w:val="center"/>
        </w:trPr>
        <w:tc>
          <w:tcPr>
            <w:tcW w:w="2340" w:type="dxa"/>
          </w:tcPr>
          <w:p w14:paraId="0C141DE6" w14:textId="2C9373FE" w:rsidR="00BD13F7" w:rsidRPr="00125512" w:rsidRDefault="00BD13F7" w:rsidP="00BD13F7">
            <w:pPr>
              <w:jc w:val="left"/>
              <w:rPr>
                <w:noProof/>
                <w:sz w:val="16"/>
                <w:szCs w:val="16"/>
                <w:lang w:val="en-CA" w:eastAsia="ko-KR"/>
              </w:rPr>
            </w:pPr>
            <w:r w:rsidRPr="00125512">
              <w:rPr>
                <w:noProof/>
                <w:sz w:val="16"/>
                <w:szCs w:val="16"/>
                <w:lang w:val="en-CA" w:eastAsia="ko-KR"/>
              </w:rPr>
              <w:t>intra_luma_not_planar_flag</w:t>
            </w:r>
            <w:r w:rsidRPr="00125512">
              <w:rPr>
                <w:rFonts w:eastAsia="PMingLiU"/>
                <w:noProof/>
                <w:sz w:val="16"/>
                <w:szCs w:val="16"/>
                <w:lang w:val="en-CA" w:eastAsia="zh-TW"/>
              </w:rPr>
              <w:t>[ ][ ]</w:t>
            </w:r>
          </w:p>
        </w:tc>
        <w:tc>
          <w:tcPr>
            <w:tcW w:w="2250" w:type="dxa"/>
          </w:tcPr>
          <w:p w14:paraId="7ACBC3C3" w14:textId="76F4BD4B" w:rsidR="00BD13F7" w:rsidRPr="00125512" w:rsidRDefault="00BD13F7" w:rsidP="00BD13F7">
            <w:pPr>
              <w:jc w:val="center"/>
              <w:rPr>
                <w:noProof/>
                <w:sz w:val="16"/>
                <w:szCs w:val="16"/>
                <w:lang w:val="en-CA"/>
              </w:rPr>
            </w:pPr>
            <w:r w:rsidRPr="00125512">
              <w:rPr>
                <w:noProof/>
                <w:sz w:val="16"/>
                <w:lang w:val="en-CA"/>
              </w:rPr>
              <w:t>intra_subpartitions_mode_flag</w:t>
            </w:r>
          </w:p>
        </w:tc>
        <w:tc>
          <w:tcPr>
            <w:tcW w:w="900" w:type="dxa"/>
          </w:tcPr>
          <w:p w14:paraId="76220D6B" w14:textId="31E076C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Pr>
          <w:p w14:paraId="1369AC33" w14:textId="0B3983D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tcPr>
          <w:p w14:paraId="57FFCA69" w14:textId="388396E3"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0B050C98" w14:textId="2B405CC1"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5BC0CCA7" w14:textId="5F332D3B"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35FF5AFE" w14:textId="77777777" w:rsidTr="009431E9">
        <w:trPr>
          <w:cantSplit/>
          <w:jc w:val="center"/>
        </w:trPr>
        <w:tc>
          <w:tcPr>
            <w:tcW w:w="2340" w:type="dxa"/>
          </w:tcPr>
          <w:p w14:paraId="749D5B42" w14:textId="77777777" w:rsidR="00BD13F7" w:rsidRPr="00125512" w:rsidRDefault="00BD13F7" w:rsidP="00BD13F7">
            <w:pPr>
              <w:jc w:val="left"/>
              <w:rPr>
                <w:noProof/>
                <w:sz w:val="16"/>
                <w:szCs w:val="16"/>
                <w:lang w:val="en-CA"/>
              </w:rPr>
            </w:pPr>
            <w:r w:rsidRPr="00125512">
              <w:rPr>
                <w:noProof/>
                <w:sz w:val="16"/>
                <w:szCs w:val="16"/>
                <w:lang w:val="en-CA" w:eastAsia="ko-KR"/>
              </w:rPr>
              <w:t>intra_luma_mpm_idx</w:t>
            </w:r>
            <w:r w:rsidRPr="00125512">
              <w:rPr>
                <w:rFonts w:eastAsia="PMingLiU"/>
                <w:noProof/>
                <w:sz w:val="16"/>
                <w:szCs w:val="16"/>
                <w:lang w:val="en-CA" w:eastAsia="zh-TW"/>
              </w:rPr>
              <w:t>[ ][ ]</w:t>
            </w:r>
          </w:p>
        </w:tc>
        <w:tc>
          <w:tcPr>
            <w:tcW w:w="2250" w:type="dxa"/>
          </w:tcPr>
          <w:p w14:paraId="53C2E697"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tcPr>
          <w:p w14:paraId="7715132E"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tcPr>
          <w:p w14:paraId="7E8DD43A"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860" w:type="dxa"/>
          </w:tcPr>
          <w:p w14:paraId="2213B37A" w14:textId="77777777" w:rsidR="00BD13F7" w:rsidRPr="00125512" w:rsidRDefault="00BD13F7" w:rsidP="00BD13F7">
            <w:pPr>
              <w:jc w:val="center"/>
              <w:rPr>
                <w:noProof/>
                <w:sz w:val="16"/>
                <w:szCs w:val="16"/>
                <w:lang w:val="en-CA"/>
              </w:rPr>
            </w:pPr>
            <w:r w:rsidRPr="00125512">
              <w:rPr>
                <w:noProof/>
                <w:sz w:val="16"/>
                <w:szCs w:val="16"/>
                <w:lang w:val="en-CA"/>
              </w:rPr>
              <w:lastRenderedPageBreak/>
              <w:t>bypass</w:t>
            </w:r>
          </w:p>
        </w:tc>
        <w:tc>
          <w:tcPr>
            <w:tcW w:w="977" w:type="dxa"/>
          </w:tcPr>
          <w:p w14:paraId="68D91347" w14:textId="7C53B9D1"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6AC58154"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539D3EC8" w14:textId="77777777" w:rsidTr="009431E9">
        <w:trPr>
          <w:cantSplit/>
          <w:jc w:val="center"/>
        </w:trPr>
        <w:tc>
          <w:tcPr>
            <w:tcW w:w="2340" w:type="dxa"/>
          </w:tcPr>
          <w:p w14:paraId="20529645" w14:textId="77777777" w:rsidR="00BD13F7" w:rsidRPr="00125512" w:rsidRDefault="00BD13F7" w:rsidP="00BD13F7">
            <w:pPr>
              <w:jc w:val="left"/>
              <w:rPr>
                <w:noProof/>
                <w:sz w:val="16"/>
                <w:szCs w:val="16"/>
                <w:lang w:val="en-CA" w:eastAsia="ko-KR"/>
              </w:rPr>
            </w:pPr>
            <w:r w:rsidRPr="00125512">
              <w:rPr>
                <w:noProof/>
                <w:sz w:val="16"/>
                <w:szCs w:val="16"/>
                <w:lang w:val="en-CA" w:eastAsia="ko-KR"/>
              </w:rPr>
              <w:t>intra_luma_mpm_remainder</w:t>
            </w:r>
            <w:r w:rsidRPr="00125512">
              <w:rPr>
                <w:rFonts w:eastAsia="PMingLiU"/>
                <w:noProof/>
                <w:sz w:val="16"/>
                <w:szCs w:val="16"/>
                <w:lang w:val="en-CA" w:eastAsia="zh-TW"/>
              </w:rPr>
              <w:t>[ ][ ]</w:t>
            </w:r>
          </w:p>
        </w:tc>
        <w:tc>
          <w:tcPr>
            <w:tcW w:w="2250" w:type="dxa"/>
          </w:tcPr>
          <w:p w14:paraId="1B5BA04C"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tcPr>
          <w:p w14:paraId="2521452C"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tcPr>
          <w:p w14:paraId="0867805B"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860" w:type="dxa"/>
          </w:tcPr>
          <w:p w14:paraId="05B3CE99"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77" w:type="dxa"/>
          </w:tcPr>
          <w:p w14:paraId="5E096526"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77" w:type="dxa"/>
          </w:tcPr>
          <w:p w14:paraId="297A4B08" w14:textId="77777777" w:rsidR="00BD13F7" w:rsidRPr="00125512" w:rsidRDefault="00BD13F7" w:rsidP="00BD13F7">
            <w:pPr>
              <w:jc w:val="center"/>
              <w:rPr>
                <w:noProof/>
                <w:sz w:val="16"/>
                <w:szCs w:val="16"/>
                <w:lang w:val="en-CA"/>
              </w:rPr>
            </w:pPr>
            <w:r w:rsidRPr="00125512">
              <w:rPr>
                <w:noProof/>
                <w:sz w:val="16"/>
                <w:szCs w:val="16"/>
                <w:lang w:val="en-CA"/>
              </w:rPr>
              <w:t>bypass</w:t>
            </w:r>
          </w:p>
        </w:tc>
      </w:tr>
      <w:tr w:rsidR="00505793" w:rsidRPr="00F43CC3" w14:paraId="2DC42C7F" w14:textId="77777777" w:rsidTr="00607A91">
        <w:trPr>
          <w:cantSplit/>
          <w:jc w:val="center"/>
        </w:trPr>
        <w:tc>
          <w:tcPr>
            <w:tcW w:w="2340" w:type="dxa"/>
            <w:vAlign w:val="center"/>
          </w:tcPr>
          <w:p w14:paraId="755C53B2" w14:textId="367C7EB0" w:rsidR="00505793" w:rsidRPr="00125512" w:rsidRDefault="00505793" w:rsidP="00505793">
            <w:pPr>
              <w:jc w:val="left"/>
              <w:rPr>
                <w:noProof/>
                <w:sz w:val="16"/>
                <w:szCs w:val="16"/>
                <w:lang w:val="en-CA" w:eastAsia="ko-KR"/>
              </w:rPr>
            </w:pPr>
            <w:r w:rsidRPr="00125512">
              <w:rPr>
                <w:noProof/>
                <w:sz w:val="16"/>
                <w:szCs w:val="16"/>
                <w:lang w:val="en-CA" w:eastAsia="ko-KR"/>
              </w:rPr>
              <w:t>intra_bdpcm_chroma_flag</w:t>
            </w:r>
          </w:p>
        </w:tc>
        <w:tc>
          <w:tcPr>
            <w:tcW w:w="2250" w:type="dxa"/>
          </w:tcPr>
          <w:p w14:paraId="7203B8F7" w14:textId="09713A44" w:rsidR="00505793" w:rsidRPr="00125512" w:rsidRDefault="00505793" w:rsidP="00505793">
            <w:pPr>
              <w:jc w:val="center"/>
              <w:rPr>
                <w:noProof/>
                <w:sz w:val="16"/>
                <w:szCs w:val="16"/>
                <w:lang w:val="en-CA"/>
              </w:rPr>
            </w:pPr>
            <w:r w:rsidRPr="00125512">
              <w:rPr>
                <w:noProof/>
                <w:sz w:val="16"/>
                <w:szCs w:val="16"/>
                <w:lang w:val="en-CA"/>
              </w:rPr>
              <w:t>0</w:t>
            </w:r>
          </w:p>
        </w:tc>
        <w:tc>
          <w:tcPr>
            <w:tcW w:w="900" w:type="dxa"/>
          </w:tcPr>
          <w:p w14:paraId="13DBCBC0" w14:textId="57D4E625" w:rsidR="00505793" w:rsidRPr="00125512" w:rsidRDefault="00505793" w:rsidP="00505793">
            <w:pPr>
              <w:jc w:val="center"/>
              <w:rPr>
                <w:noProof/>
                <w:sz w:val="16"/>
                <w:szCs w:val="16"/>
                <w:lang w:val="en-CA"/>
              </w:rPr>
            </w:pPr>
            <w:r w:rsidRPr="00125512">
              <w:rPr>
                <w:noProof/>
                <w:sz w:val="16"/>
                <w:szCs w:val="16"/>
                <w:lang w:val="en-CA"/>
              </w:rPr>
              <w:t>na</w:t>
            </w:r>
          </w:p>
        </w:tc>
        <w:tc>
          <w:tcPr>
            <w:tcW w:w="900" w:type="dxa"/>
          </w:tcPr>
          <w:p w14:paraId="72244D81" w14:textId="1D8DF010" w:rsidR="00505793" w:rsidRPr="00125512" w:rsidRDefault="00505793" w:rsidP="00505793">
            <w:pPr>
              <w:jc w:val="center"/>
              <w:rPr>
                <w:noProof/>
                <w:sz w:val="16"/>
                <w:szCs w:val="16"/>
                <w:lang w:val="en-CA"/>
              </w:rPr>
            </w:pPr>
            <w:r w:rsidRPr="00125512">
              <w:rPr>
                <w:noProof/>
                <w:sz w:val="16"/>
                <w:szCs w:val="16"/>
                <w:lang w:val="en-CA"/>
              </w:rPr>
              <w:t>na</w:t>
            </w:r>
          </w:p>
        </w:tc>
        <w:tc>
          <w:tcPr>
            <w:tcW w:w="860" w:type="dxa"/>
          </w:tcPr>
          <w:p w14:paraId="75BE3603" w14:textId="693F4863" w:rsidR="00505793" w:rsidRPr="00125512" w:rsidRDefault="00505793" w:rsidP="00505793">
            <w:pPr>
              <w:jc w:val="center"/>
              <w:rPr>
                <w:noProof/>
                <w:sz w:val="16"/>
                <w:szCs w:val="16"/>
                <w:lang w:val="en-CA"/>
              </w:rPr>
            </w:pPr>
            <w:r w:rsidRPr="00125512">
              <w:rPr>
                <w:noProof/>
                <w:sz w:val="16"/>
                <w:szCs w:val="16"/>
                <w:lang w:val="en-CA"/>
              </w:rPr>
              <w:t>na</w:t>
            </w:r>
          </w:p>
        </w:tc>
        <w:tc>
          <w:tcPr>
            <w:tcW w:w="977" w:type="dxa"/>
          </w:tcPr>
          <w:p w14:paraId="1D2AFD83" w14:textId="3BC8EF1B" w:rsidR="00505793" w:rsidRPr="00125512" w:rsidRDefault="00505793" w:rsidP="00505793">
            <w:pPr>
              <w:jc w:val="center"/>
              <w:rPr>
                <w:noProof/>
                <w:sz w:val="16"/>
                <w:szCs w:val="16"/>
                <w:lang w:val="en-CA"/>
              </w:rPr>
            </w:pPr>
            <w:r w:rsidRPr="00125512">
              <w:rPr>
                <w:noProof/>
                <w:sz w:val="16"/>
                <w:szCs w:val="16"/>
                <w:lang w:val="en-CA"/>
              </w:rPr>
              <w:t>na</w:t>
            </w:r>
          </w:p>
        </w:tc>
        <w:tc>
          <w:tcPr>
            <w:tcW w:w="977" w:type="dxa"/>
          </w:tcPr>
          <w:p w14:paraId="154C5E23" w14:textId="2689C34A" w:rsidR="00505793" w:rsidRPr="00125512" w:rsidRDefault="00505793" w:rsidP="00505793">
            <w:pPr>
              <w:jc w:val="center"/>
              <w:rPr>
                <w:noProof/>
                <w:sz w:val="16"/>
                <w:szCs w:val="16"/>
                <w:lang w:val="en-CA"/>
              </w:rPr>
            </w:pPr>
            <w:r w:rsidRPr="00125512">
              <w:rPr>
                <w:noProof/>
                <w:sz w:val="16"/>
                <w:szCs w:val="16"/>
                <w:lang w:val="en-CA"/>
              </w:rPr>
              <w:t>na</w:t>
            </w:r>
          </w:p>
        </w:tc>
      </w:tr>
      <w:tr w:rsidR="00505793" w:rsidRPr="00F43CC3" w14:paraId="68104F80" w14:textId="77777777" w:rsidTr="00607A91">
        <w:trPr>
          <w:cantSplit/>
          <w:jc w:val="center"/>
        </w:trPr>
        <w:tc>
          <w:tcPr>
            <w:tcW w:w="2340" w:type="dxa"/>
            <w:vAlign w:val="center"/>
          </w:tcPr>
          <w:p w14:paraId="17E4027A" w14:textId="7D9F235F" w:rsidR="00505793" w:rsidRPr="00125512" w:rsidRDefault="00505793" w:rsidP="00505793">
            <w:pPr>
              <w:jc w:val="left"/>
              <w:rPr>
                <w:noProof/>
                <w:sz w:val="16"/>
                <w:szCs w:val="16"/>
                <w:lang w:val="en-CA" w:eastAsia="ko-KR"/>
              </w:rPr>
            </w:pPr>
            <w:r w:rsidRPr="00125512">
              <w:rPr>
                <w:noProof/>
                <w:sz w:val="16"/>
                <w:szCs w:val="16"/>
                <w:lang w:val="en-CA" w:eastAsia="ko-KR"/>
              </w:rPr>
              <w:t>intra_bdpcm_chroma_dir_flag</w:t>
            </w:r>
          </w:p>
        </w:tc>
        <w:tc>
          <w:tcPr>
            <w:tcW w:w="2250" w:type="dxa"/>
          </w:tcPr>
          <w:p w14:paraId="213FB8DF" w14:textId="7231D1AE" w:rsidR="00505793" w:rsidRPr="00125512" w:rsidRDefault="00505793" w:rsidP="00505793">
            <w:pPr>
              <w:jc w:val="center"/>
              <w:rPr>
                <w:noProof/>
                <w:sz w:val="16"/>
                <w:szCs w:val="16"/>
                <w:lang w:val="en-CA"/>
              </w:rPr>
            </w:pPr>
            <w:r w:rsidRPr="00125512">
              <w:rPr>
                <w:noProof/>
                <w:sz w:val="16"/>
                <w:szCs w:val="16"/>
                <w:lang w:val="en-CA"/>
              </w:rPr>
              <w:t>0</w:t>
            </w:r>
          </w:p>
        </w:tc>
        <w:tc>
          <w:tcPr>
            <w:tcW w:w="900" w:type="dxa"/>
          </w:tcPr>
          <w:p w14:paraId="24A3FF7B" w14:textId="7C4603A2" w:rsidR="00505793" w:rsidRPr="00125512" w:rsidRDefault="00505793" w:rsidP="00505793">
            <w:pPr>
              <w:jc w:val="center"/>
              <w:rPr>
                <w:noProof/>
                <w:sz w:val="16"/>
                <w:szCs w:val="16"/>
                <w:lang w:val="en-CA"/>
              </w:rPr>
            </w:pPr>
            <w:r w:rsidRPr="00125512">
              <w:rPr>
                <w:noProof/>
                <w:sz w:val="16"/>
                <w:szCs w:val="16"/>
                <w:lang w:val="en-CA"/>
              </w:rPr>
              <w:t>na</w:t>
            </w:r>
          </w:p>
        </w:tc>
        <w:tc>
          <w:tcPr>
            <w:tcW w:w="900" w:type="dxa"/>
          </w:tcPr>
          <w:p w14:paraId="428CDB90" w14:textId="25064EC5" w:rsidR="00505793" w:rsidRPr="00125512" w:rsidRDefault="00505793" w:rsidP="00505793">
            <w:pPr>
              <w:jc w:val="center"/>
              <w:rPr>
                <w:noProof/>
                <w:sz w:val="16"/>
                <w:szCs w:val="16"/>
                <w:lang w:val="en-CA"/>
              </w:rPr>
            </w:pPr>
            <w:r w:rsidRPr="00125512">
              <w:rPr>
                <w:noProof/>
                <w:sz w:val="16"/>
                <w:szCs w:val="16"/>
                <w:lang w:val="en-CA"/>
              </w:rPr>
              <w:t>na</w:t>
            </w:r>
          </w:p>
        </w:tc>
        <w:tc>
          <w:tcPr>
            <w:tcW w:w="860" w:type="dxa"/>
          </w:tcPr>
          <w:p w14:paraId="30D000E6" w14:textId="7E08AB36" w:rsidR="00505793" w:rsidRPr="00125512" w:rsidRDefault="00505793" w:rsidP="00505793">
            <w:pPr>
              <w:jc w:val="center"/>
              <w:rPr>
                <w:noProof/>
                <w:sz w:val="16"/>
                <w:szCs w:val="16"/>
                <w:lang w:val="en-CA"/>
              </w:rPr>
            </w:pPr>
            <w:r w:rsidRPr="00125512">
              <w:rPr>
                <w:noProof/>
                <w:sz w:val="16"/>
                <w:szCs w:val="16"/>
                <w:lang w:val="en-CA"/>
              </w:rPr>
              <w:t>na</w:t>
            </w:r>
          </w:p>
        </w:tc>
        <w:tc>
          <w:tcPr>
            <w:tcW w:w="977" w:type="dxa"/>
          </w:tcPr>
          <w:p w14:paraId="36BF4C60" w14:textId="2D9D3A0B" w:rsidR="00505793" w:rsidRPr="00125512" w:rsidRDefault="00505793" w:rsidP="00505793">
            <w:pPr>
              <w:jc w:val="center"/>
              <w:rPr>
                <w:noProof/>
                <w:sz w:val="16"/>
                <w:szCs w:val="16"/>
                <w:lang w:val="en-CA"/>
              </w:rPr>
            </w:pPr>
            <w:r w:rsidRPr="00125512">
              <w:rPr>
                <w:noProof/>
                <w:sz w:val="16"/>
                <w:szCs w:val="16"/>
                <w:lang w:val="en-CA"/>
              </w:rPr>
              <w:t>na</w:t>
            </w:r>
          </w:p>
        </w:tc>
        <w:tc>
          <w:tcPr>
            <w:tcW w:w="977" w:type="dxa"/>
          </w:tcPr>
          <w:p w14:paraId="63E1CA07" w14:textId="03C8828E" w:rsidR="00505793" w:rsidRPr="00125512" w:rsidRDefault="00505793" w:rsidP="00505793">
            <w:pPr>
              <w:jc w:val="center"/>
              <w:rPr>
                <w:noProof/>
                <w:sz w:val="16"/>
                <w:szCs w:val="16"/>
                <w:lang w:val="en-CA"/>
              </w:rPr>
            </w:pPr>
            <w:r w:rsidRPr="00125512">
              <w:rPr>
                <w:noProof/>
                <w:sz w:val="16"/>
                <w:szCs w:val="16"/>
                <w:lang w:val="en-CA"/>
              </w:rPr>
              <w:t>na</w:t>
            </w:r>
          </w:p>
        </w:tc>
      </w:tr>
      <w:tr w:rsidR="00BD13F7" w:rsidRPr="00F43CC3" w14:paraId="79F140F4" w14:textId="77777777" w:rsidTr="009431E9">
        <w:trPr>
          <w:cantSplit/>
          <w:jc w:val="center"/>
        </w:trPr>
        <w:tc>
          <w:tcPr>
            <w:tcW w:w="2340" w:type="dxa"/>
          </w:tcPr>
          <w:p w14:paraId="527E666E" w14:textId="1A9A098D" w:rsidR="00BD13F7" w:rsidRPr="00125512" w:rsidRDefault="00BD13F7" w:rsidP="00BD13F7">
            <w:pPr>
              <w:jc w:val="left"/>
              <w:rPr>
                <w:noProof/>
                <w:sz w:val="16"/>
                <w:szCs w:val="16"/>
                <w:lang w:val="en-CA" w:eastAsia="ko-KR"/>
              </w:rPr>
            </w:pPr>
            <w:r w:rsidRPr="00125512">
              <w:rPr>
                <w:noProof/>
                <w:sz w:val="16"/>
                <w:szCs w:val="16"/>
                <w:lang w:val="en-CA" w:eastAsia="ko-KR"/>
              </w:rPr>
              <w:t>cclm</w:t>
            </w:r>
            <w:r w:rsidR="00A35561" w:rsidRPr="00125512">
              <w:rPr>
                <w:noProof/>
                <w:sz w:val="16"/>
                <w:szCs w:val="16"/>
                <w:lang w:val="en-CA" w:eastAsia="ko-KR"/>
              </w:rPr>
              <w:t>_</w:t>
            </w:r>
            <w:r w:rsidRPr="00125512">
              <w:rPr>
                <w:noProof/>
                <w:sz w:val="16"/>
                <w:szCs w:val="16"/>
                <w:lang w:val="en-CA" w:eastAsia="ko-KR"/>
              </w:rPr>
              <w:t>mode_flag</w:t>
            </w:r>
          </w:p>
        </w:tc>
        <w:tc>
          <w:tcPr>
            <w:tcW w:w="2250" w:type="dxa"/>
          </w:tcPr>
          <w:p w14:paraId="562C79C1" w14:textId="08F9845B" w:rsidR="00BD13F7" w:rsidRPr="00125512" w:rsidRDefault="00BD13F7" w:rsidP="00BD13F7">
            <w:pPr>
              <w:jc w:val="center"/>
              <w:rPr>
                <w:noProof/>
                <w:sz w:val="16"/>
                <w:szCs w:val="16"/>
                <w:lang w:val="en-CA"/>
              </w:rPr>
            </w:pPr>
            <w:r w:rsidRPr="00125512">
              <w:rPr>
                <w:noProof/>
                <w:sz w:val="16"/>
                <w:szCs w:val="16"/>
                <w:lang w:val="en-CA"/>
              </w:rPr>
              <w:t>0</w:t>
            </w:r>
          </w:p>
        </w:tc>
        <w:tc>
          <w:tcPr>
            <w:tcW w:w="900" w:type="dxa"/>
          </w:tcPr>
          <w:p w14:paraId="0347BB42" w14:textId="67574DF1" w:rsidR="00BD13F7" w:rsidRPr="00125512" w:rsidRDefault="00BD13F7" w:rsidP="00BD13F7">
            <w:pPr>
              <w:jc w:val="center"/>
              <w:rPr>
                <w:noProof/>
                <w:sz w:val="16"/>
                <w:szCs w:val="16"/>
                <w:lang w:val="en-CA"/>
              </w:rPr>
            </w:pPr>
            <w:r w:rsidRPr="00125512">
              <w:rPr>
                <w:rFonts w:eastAsia="PMingLiU"/>
                <w:noProof/>
                <w:kern w:val="2"/>
                <w:sz w:val="16"/>
                <w:szCs w:val="16"/>
                <w:lang w:val="en-CA" w:eastAsia="zh-TW"/>
              </w:rPr>
              <w:t>na</w:t>
            </w:r>
          </w:p>
        </w:tc>
        <w:tc>
          <w:tcPr>
            <w:tcW w:w="900" w:type="dxa"/>
          </w:tcPr>
          <w:p w14:paraId="71E773CB" w14:textId="1B56058F" w:rsidR="00BD13F7" w:rsidRPr="00125512" w:rsidRDefault="00BD13F7" w:rsidP="00BD13F7">
            <w:pPr>
              <w:jc w:val="center"/>
              <w:rPr>
                <w:noProof/>
                <w:sz w:val="16"/>
                <w:szCs w:val="16"/>
                <w:lang w:val="en-CA"/>
              </w:rPr>
            </w:pPr>
            <w:r w:rsidRPr="00125512">
              <w:rPr>
                <w:rFonts w:eastAsia="PMingLiU"/>
                <w:noProof/>
                <w:kern w:val="2"/>
                <w:sz w:val="16"/>
                <w:szCs w:val="16"/>
                <w:lang w:val="en-CA" w:eastAsia="zh-TW"/>
              </w:rPr>
              <w:t>na</w:t>
            </w:r>
          </w:p>
        </w:tc>
        <w:tc>
          <w:tcPr>
            <w:tcW w:w="860" w:type="dxa"/>
          </w:tcPr>
          <w:p w14:paraId="57522204"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na</w:t>
            </w:r>
          </w:p>
        </w:tc>
        <w:tc>
          <w:tcPr>
            <w:tcW w:w="977" w:type="dxa"/>
          </w:tcPr>
          <w:p w14:paraId="04EFDA2F" w14:textId="77777777" w:rsidR="00BD13F7" w:rsidRPr="00125512" w:rsidRDefault="00BD13F7" w:rsidP="00BD13F7">
            <w:pPr>
              <w:jc w:val="center"/>
              <w:rPr>
                <w:noProof/>
                <w:sz w:val="16"/>
                <w:szCs w:val="16"/>
                <w:lang w:val="en-CA"/>
              </w:rPr>
            </w:pPr>
            <w:r w:rsidRPr="00125512">
              <w:rPr>
                <w:rFonts w:eastAsia="PMingLiU"/>
                <w:noProof/>
                <w:kern w:val="2"/>
                <w:sz w:val="16"/>
                <w:szCs w:val="16"/>
                <w:lang w:val="en-CA" w:eastAsia="zh-TW"/>
              </w:rPr>
              <w:t>na</w:t>
            </w:r>
          </w:p>
        </w:tc>
        <w:tc>
          <w:tcPr>
            <w:tcW w:w="977" w:type="dxa"/>
          </w:tcPr>
          <w:p w14:paraId="0091F1AE" w14:textId="77777777" w:rsidR="00BD13F7" w:rsidRPr="00125512" w:rsidRDefault="00BD13F7" w:rsidP="00BD13F7">
            <w:pPr>
              <w:jc w:val="center"/>
              <w:rPr>
                <w:noProof/>
                <w:sz w:val="16"/>
                <w:szCs w:val="16"/>
                <w:lang w:val="en-CA"/>
              </w:rPr>
            </w:pPr>
            <w:r w:rsidRPr="00125512">
              <w:rPr>
                <w:rFonts w:eastAsia="PMingLiU"/>
                <w:noProof/>
                <w:kern w:val="2"/>
                <w:sz w:val="16"/>
                <w:szCs w:val="16"/>
                <w:lang w:val="en-CA" w:eastAsia="zh-TW"/>
              </w:rPr>
              <w:t>na</w:t>
            </w:r>
          </w:p>
        </w:tc>
      </w:tr>
      <w:tr w:rsidR="00BD13F7" w:rsidRPr="00F43CC3" w14:paraId="41ECE839" w14:textId="77777777" w:rsidTr="009431E9">
        <w:trPr>
          <w:cantSplit/>
          <w:jc w:val="center"/>
        </w:trPr>
        <w:tc>
          <w:tcPr>
            <w:tcW w:w="2340" w:type="dxa"/>
          </w:tcPr>
          <w:p w14:paraId="3755B8F1" w14:textId="226D392C" w:rsidR="00BD13F7" w:rsidRPr="00125512" w:rsidRDefault="00BD13F7" w:rsidP="00BD13F7">
            <w:pPr>
              <w:jc w:val="left"/>
              <w:rPr>
                <w:noProof/>
                <w:sz w:val="14"/>
                <w:szCs w:val="16"/>
                <w:lang w:val="en-CA" w:eastAsia="ko-KR"/>
              </w:rPr>
            </w:pPr>
            <w:r w:rsidRPr="00125512">
              <w:rPr>
                <w:noProof/>
                <w:sz w:val="16"/>
                <w:szCs w:val="16"/>
                <w:lang w:val="en-CA" w:eastAsia="ko-KR"/>
              </w:rPr>
              <w:t>cclm</w:t>
            </w:r>
            <w:r w:rsidR="00A35561" w:rsidRPr="00125512">
              <w:rPr>
                <w:noProof/>
                <w:sz w:val="16"/>
                <w:szCs w:val="16"/>
                <w:lang w:val="en-CA" w:eastAsia="ko-KR"/>
              </w:rPr>
              <w:t>_</w:t>
            </w:r>
            <w:r w:rsidRPr="00125512">
              <w:rPr>
                <w:noProof/>
                <w:sz w:val="16"/>
                <w:szCs w:val="16"/>
                <w:lang w:val="en-CA" w:eastAsia="ko-KR"/>
              </w:rPr>
              <w:t>mode_idx</w:t>
            </w:r>
          </w:p>
        </w:tc>
        <w:tc>
          <w:tcPr>
            <w:tcW w:w="2250" w:type="dxa"/>
          </w:tcPr>
          <w:p w14:paraId="6EA4D4EF" w14:textId="53370362" w:rsidR="00BD13F7" w:rsidRPr="00125512" w:rsidRDefault="0082058E" w:rsidP="00BD13F7">
            <w:pPr>
              <w:jc w:val="center"/>
              <w:rPr>
                <w:noProof/>
                <w:sz w:val="16"/>
                <w:szCs w:val="16"/>
                <w:highlight w:val="yellow"/>
                <w:lang w:val="en-CA"/>
              </w:rPr>
            </w:pPr>
            <w:r w:rsidRPr="00125512">
              <w:rPr>
                <w:noProof/>
                <w:sz w:val="16"/>
                <w:szCs w:val="16"/>
                <w:lang w:val="en-CA"/>
              </w:rPr>
              <w:t>0</w:t>
            </w:r>
          </w:p>
        </w:tc>
        <w:tc>
          <w:tcPr>
            <w:tcW w:w="900" w:type="dxa"/>
          </w:tcPr>
          <w:p w14:paraId="4489B76E" w14:textId="7A57A72F" w:rsidR="00BD13F7" w:rsidRPr="00125512" w:rsidRDefault="00BD13F7" w:rsidP="00BD13F7">
            <w:pPr>
              <w:jc w:val="center"/>
              <w:rPr>
                <w:noProof/>
                <w:sz w:val="16"/>
                <w:szCs w:val="16"/>
                <w:highlight w:val="yellow"/>
                <w:lang w:val="en-CA"/>
              </w:rPr>
            </w:pPr>
            <w:r w:rsidRPr="00125512">
              <w:rPr>
                <w:rFonts w:eastAsia="PMingLiU"/>
                <w:noProof/>
                <w:sz w:val="16"/>
                <w:szCs w:val="16"/>
                <w:lang w:val="en-CA" w:eastAsia="zh-TW"/>
              </w:rPr>
              <w:t>bypass</w:t>
            </w:r>
          </w:p>
        </w:tc>
        <w:tc>
          <w:tcPr>
            <w:tcW w:w="900" w:type="dxa"/>
          </w:tcPr>
          <w:p w14:paraId="724ED24C" w14:textId="0FB59ED4" w:rsidR="00BD13F7" w:rsidRPr="00125512" w:rsidRDefault="00BD13F7" w:rsidP="00BD13F7">
            <w:pPr>
              <w:jc w:val="center"/>
              <w:rPr>
                <w:noProof/>
                <w:sz w:val="16"/>
                <w:szCs w:val="16"/>
                <w:highlight w:val="yellow"/>
                <w:lang w:val="en-CA"/>
              </w:rPr>
            </w:pPr>
            <w:r w:rsidRPr="00125512">
              <w:rPr>
                <w:rFonts w:eastAsia="PMingLiU"/>
                <w:noProof/>
                <w:kern w:val="2"/>
                <w:sz w:val="16"/>
                <w:szCs w:val="16"/>
                <w:lang w:val="en-CA" w:eastAsia="zh-TW"/>
              </w:rPr>
              <w:t>na</w:t>
            </w:r>
          </w:p>
        </w:tc>
        <w:tc>
          <w:tcPr>
            <w:tcW w:w="860" w:type="dxa"/>
          </w:tcPr>
          <w:p w14:paraId="54E6978F" w14:textId="459ADC18" w:rsidR="00BD13F7" w:rsidRPr="00125512" w:rsidRDefault="00BD13F7" w:rsidP="00BD13F7">
            <w:pPr>
              <w:jc w:val="center"/>
              <w:rPr>
                <w:noProof/>
                <w:sz w:val="16"/>
                <w:szCs w:val="16"/>
                <w:highlight w:val="yellow"/>
                <w:lang w:val="en-CA"/>
              </w:rPr>
            </w:pPr>
            <w:r w:rsidRPr="00125512">
              <w:rPr>
                <w:rFonts w:eastAsia="PMingLiU"/>
                <w:noProof/>
                <w:kern w:val="2"/>
                <w:sz w:val="16"/>
                <w:szCs w:val="16"/>
                <w:lang w:val="en-CA" w:eastAsia="zh-TW"/>
              </w:rPr>
              <w:t>na</w:t>
            </w:r>
          </w:p>
        </w:tc>
        <w:tc>
          <w:tcPr>
            <w:tcW w:w="977" w:type="dxa"/>
          </w:tcPr>
          <w:p w14:paraId="2D511CCC" w14:textId="60FA5D95" w:rsidR="00BD13F7" w:rsidRPr="00125512" w:rsidRDefault="00BD13F7" w:rsidP="00BD13F7">
            <w:pPr>
              <w:jc w:val="center"/>
              <w:rPr>
                <w:noProof/>
                <w:sz w:val="16"/>
                <w:szCs w:val="16"/>
                <w:highlight w:val="yellow"/>
                <w:lang w:val="en-CA"/>
              </w:rPr>
            </w:pPr>
            <w:r w:rsidRPr="00125512">
              <w:rPr>
                <w:rFonts w:eastAsia="PMingLiU"/>
                <w:noProof/>
                <w:kern w:val="2"/>
                <w:sz w:val="16"/>
                <w:szCs w:val="16"/>
                <w:lang w:val="en-CA" w:eastAsia="zh-TW"/>
              </w:rPr>
              <w:t>na</w:t>
            </w:r>
          </w:p>
        </w:tc>
        <w:tc>
          <w:tcPr>
            <w:tcW w:w="977" w:type="dxa"/>
          </w:tcPr>
          <w:p w14:paraId="1BCA7B67" w14:textId="77777777" w:rsidR="00BD13F7" w:rsidRPr="00125512" w:rsidRDefault="00BD13F7" w:rsidP="00BD13F7">
            <w:pPr>
              <w:jc w:val="center"/>
              <w:rPr>
                <w:noProof/>
                <w:sz w:val="16"/>
                <w:szCs w:val="16"/>
                <w:highlight w:val="yellow"/>
                <w:lang w:val="en-CA"/>
              </w:rPr>
            </w:pPr>
            <w:r w:rsidRPr="00125512">
              <w:rPr>
                <w:rFonts w:eastAsia="PMingLiU"/>
                <w:noProof/>
                <w:kern w:val="2"/>
                <w:sz w:val="16"/>
                <w:szCs w:val="16"/>
                <w:lang w:val="en-CA" w:eastAsia="zh-TW"/>
              </w:rPr>
              <w:t>na</w:t>
            </w:r>
          </w:p>
        </w:tc>
      </w:tr>
      <w:tr w:rsidR="00BD13F7" w:rsidRPr="00F43CC3" w14:paraId="44D47D32" w14:textId="77777777" w:rsidTr="009431E9">
        <w:trPr>
          <w:cantSplit/>
          <w:jc w:val="center"/>
        </w:trPr>
        <w:tc>
          <w:tcPr>
            <w:tcW w:w="2340" w:type="dxa"/>
          </w:tcPr>
          <w:p w14:paraId="3895A953" w14:textId="1F4838FD" w:rsidR="00BD13F7" w:rsidRPr="00125512" w:rsidRDefault="00BD13F7" w:rsidP="00BD13F7">
            <w:pPr>
              <w:jc w:val="left"/>
              <w:rPr>
                <w:noProof/>
                <w:sz w:val="16"/>
                <w:szCs w:val="16"/>
                <w:lang w:val="en-CA" w:eastAsia="ko-KR"/>
              </w:rPr>
            </w:pPr>
            <w:r w:rsidRPr="00125512">
              <w:rPr>
                <w:noProof/>
                <w:sz w:val="16"/>
                <w:szCs w:val="16"/>
                <w:lang w:val="en-CA" w:eastAsia="ko-KR"/>
              </w:rPr>
              <w:t>intra_chroma_pred_mode</w:t>
            </w:r>
          </w:p>
        </w:tc>
        <w:tc>
          <w:tcPr>
            <w:tcW w:w="2250" w:type="dxa"/>
          </w:tcPr>
          <w:p w14:paraId="608DAE17" w14:textId="77777777" w:rsidR="00BD13F7" w:rsidRPr="00125512" w:rsidRDefault="00BD13F7" w:rsidP="00BD13F7">
            <w:pPr>
              <w:jc w:val="center"/>
              <w:rPr>
                <w:noProof/>
                <w:sz w:val="16"/>
                <w:szCs w:val="16"/>
                <w:highlight w:val="yellow"/>
                <w:lang w:val="en-CA"/>
              </w:rPr>
            </w:pPr>
            <w:r w:rsidRPr="00125512">
              <w:rPr>
                <w:noProof/>
                <w:sz w:val="16"/>
                <w:szCs w:val="16"/>
                <w:lang w:val="en-CA"/>
              </w:rPr>
              <w:t>0</w:t>
            </w:r>
          </w:p>
        </w:tc>
        <w:tc>
          <w:tcPr>
            <w:tcW w:w="900" w:type="dxa"/>
          </w:tcPr>
          <w:p w14:paraId="365C9980" w14:textId="30BF0679" w:rsidR="00BD13F7" w:rsidRPr="00125512" w:rsidRDefault="00BD13F7" w:rsidP="00BD13F7">
            <w:pPr>
              <w:jc w:val="center"/>
              <w:rPr>
                <w:noProof/>
                <w:sz w:val="16"/>
                <w:szCs w:val="16"/>
                <w:highlight w:val="yellow"/>
                <w:lang w:val="en-CA"/>
              </w:rPr>
            </w:pPr>
            <w:r w:rsidRPr="00125512">
              <w:rPr>
                <w:noProof/>
                <w:sz w:val="16"/>
                <w:szCs w:val="16"/>
                <w:lang w:val="en-CA"/>
              </w:rPr>
              <w:t>bypass</w:t>
            </w:r>
          </w:p>
        </w:tc>
        <w:tc>
          <w:tcPr>
            <w:tcW w:w="900" w:type="dxa"/>
          </w:tcPr>
          <w:p w14:paraId="1979819E" w14:textId="2B680B27" w:rsidR="00BD13F7" w:rsidRPr="00125512" w:rsidRDefault="00BD13F7" w:rsidP="00BD13F7">
            <w:pPr>
              <w:jc w:val="center"/>
              <w:rPr>
                <w:noProof/>
                <w:sz w:val="16"/>
                <w:szCs w:val="16"/>
                <w:highlight w:val="yellow"/>
                <w:lang w:val="en-CA"/>
              </w:rPr>
            </w:pPr>
            <w:r w:rsidRPr="00125512">
              <w:rPr>
                <w:noProof/>
                <w:sz w:val="16"/>
                <w:szCs w:val="16"/>
                <w:lang w:val="en-CA"/>
              </w:rPr>
              <w:t>bypass</w:t>
            </w:r>
          </w:p>
        </w:tc>
        <w:tc>
          <w:tcPr>
            <w:tcW w:w="860" w:type="dxa"/>
          </w:tcPr>
          <w:p w14:paraId="656E5420" w14:textId="51809DAD" w:rsidR="00BD13F7" w:rsidRPr="00125512" w:rsidRDefault="00BD13F7" w:rsidP="00BD13F7">
            <w:pPr>
              <w:jc w:val="center"/>
              <w:rPr>
                <w:noProof/>
                <w:sz w:val="16"/>
                <w:szCs w:val="16"/>
                <w:highlight w:val="yellow"/>
                <w:lang w:val="en-CA"/>
              </w:rPr>
            </w:pPr>
            <w:r w:rsidRPr="00125512">
              <w:rPr>
                <w:rFonts w:eastAsia="PMingLiU"/>
                <w:noProof/>
                <w:kern w:val="2"/>
                <w:sz w:val="16"/>
                <w:szCs w:val="16"/>
                <w:lang w:val="en-CA" w:eastAsia="zh-TW"/>
              </w:rPr>
              <w:t>na</w:t>
            </w:r>
          </w:p>
        </w:tc>
        <w:tc>
          <w:tcPr>
            <w:tcW w:w="977" w:type="dxa"/>
          </w:tcPr>
          <w:p w14:paraId="549E45A3" w14:textId="77777777" w:rsidR="00BD13F7" w:rsidRPr="00125512" w:rsidRDefault="00BD13F7" w:rsidP="00BD13F7">
            <w:pPr>
              <w:jc w:val="center"/>
              <w:rPr>
                <w:noProof/>
                <w:sz w:val="16"/>
                <w:szCs w:val="16"/>
                <w:highlight w:val="yellow"/>
                <w:lang w:val="en-CA"/>
              </w:rPr>
            </w:pPr>
            <w:r w:rsidRPr="00125512">
              <w:rPr>
                <w:rFonts w:eastAsia="PMingLiU"/>
                <w:noProof/>
                <w:kern w:val="2"/>
                <w:sz w:val="16"/>
                <w:szCs w:val="16"/>
                <w:lang w:val="en-CA" w:eastAsia="zh-TW"/>
              </w:rPr>
              <w:t>na</w:t>
            </w:r>
          </w:p>
        </w:tc>
        <w:tc>
          <w:tcPr>
            <w:tcW w:w="977" w:type="dxa"/>
          </w:tcPr>
          <w:p w14:paraId="56E25B46" w14:textId="77777777" w:rsidR="00BD13F7" w:rsidRPr="00125512" w:rsidRDefault="00BD13F7" w:rsidP="00BD13F7">
            <w:pPr>
              <w:jc w:val="center"/>
              <w:rPr>
                <w:noProof/>
                <w:sz w:val="16"/>
                <w:szCs w:val="16"/>
                <w:highlight w:val="yellow"/>
                <w:lang w:val="en-CA"/>
              </w:rPr>
            </w:pPr>
            <w:r w:rsidRPr="00125512">
              <w:rPr>
                <w:rFonts w:eastAsia="PMingLiU"/>
                <w:noProof/>
                <w:kern w:val="2"/>
                <w:sz w:val="16"/>
                <w:szCs w:val="16"/>
                <w:lang w:val="en-CA" w:eastAsia="zh-TW"/>
              </w:rPr>
              <w:t>na</w:t>
            </w:r>
          </w:p>
        </w:tc>
      </w:tr>
      <w:tr w:rsidR="00BD13F7" w:rsidRPr="00F43CC3" w14:paraId="7AAAC76A" w14:textId="77777777" w:rsidTr="00441395">
        <w:trPr>
          <w:cantSplit/>
          <w:jc w:val="center"/>
        </w:trPr>
        <w:tc>
          <w:tcPr>
            <w:tcW w:w="2340" w:type="dxa"/>
            <w:vAlign w:val="center"/>
          </w:tcPr>
          <w:p w14:paraId="5DA58F6E" w14:textId="6BA45128" w:rsidR="00BD13F7" w:rsidRPr="00125512" w:rsidRDefault="00BD13F7" w:rsidP="00BD13F7">
            <w:pPr>
              <w:jc w:val="left"/>
              <w:rPr>
                <w:noProof/>
                <w:sz w:val="16"/>
                <w:szCs w:val="16"/>
                <w:lang w:val="en-CA" w:eastAsia="ko-KR"/>
              </w:rPr>
            </w:pPr>
            <w:proofErr w:type="spellStart"/>
            <w:r w:rsidRPr="00125512">
              <w:rPr>
                <w:sz w:val="16"/>
                <w:szCs w:val="16"/>
                <w:lang w:val="en-CA"/>
              </w:rPr>
              <w:t>palette_predictor_run</w:t>
            </w:r>
            <w:proofErr w:type="spellEnd"/>
          </w:p>
        </w:tc>
        <w:tc>
          <w:tcPr>
            <w:tcW w:w="2250" w:type="dxa"/>
            <w:vAlign w:val="center"/>
          </w:tcPr>
          <w:p w14:paraId="337C5218" w14:textId="19CA588E" w:rsidR="00BD13F7" w:rsidRPr="00125512" w:rsidRDefault="00BD13F7" w:rsidP="00BD13F7">
            <w:pPr>
              <w:jc w:val="center"/>
              <w:rPr>
                <w:noProof/>
                <w:sz w:val="16"/>
                <w:szCs w:val="16"/>
                <w:lang w:val="en-CA"/>
              </w:rPr>
            </w:pPr>
            <w:r w:rsidRPr="00125512">
              <w:rPr>
                <w:sz w:val="16"/>
                <w:szCs w:val="16"/>
                <w:lang w:val="en-CA"/>
              </w:rPr>
              <w:t>bypass</w:t>
            </w:r>
          </w:p>
        </w:tc>
        <w:tc>
          <w:tcPr>
            <w:tcW w:w="900" w:type="dxa"/>
            <w:vAlign w:val="center"/>
          </w:tcPr>
          <w:p w14:paraId="4366221C" w14:textId="02B3FE28" w:rsidR="00BD13F7" w:rsidRPr="00125512" w:rsidRDefault="00BD13F7" w:rsidP="00BD13F7">
            <w:pPr>
              <w:jc w:val="center"/>
              <w:rPr>
                <w:noProof/>
                <w:sz w:val="16"/>
                <w:szCs w:val="16"/>
                <w:lang w:val="en-CA"/>
              </w:rPr>
            </w:pPr>
            <w:r w:rsidRPr="00125512">
              <w:rPr>
                <w:sz w:val="16"/>
                <w:szCs w:val="16"/>
                <w:lang w:val="en-CA"/>
              </w:rPr>
              <w:t>bypass</w:t>
            </w:r>
          </w:p>
        </w:tc>
        <w:tc>
          <w:tcPr>
            <w:tcW w:w="900" w:type="dxa"/>
            <w:vAlign w:val="center"/>
          </w:tcPr>
          <w:p w14:paraId="40375946" w14:textId="4E29EB58" w:rsidR="00BD13F7" w:rsidRPr="00125512" w:rsidRDefault="00BD13F7" w:rsidP="00BD13F7">
            <w:pPr>
              <w:jc w:val="center"/>
              <w:rPr>
                <w:noProof/>
                <w:sz w:val="16"/>
                <w:szCs w:val="16"/>
                <w:lang w:val="en-CA"/>
              </w:rPr>
            </w:pPr>
            <w:r w:rsidRPr="00125512">
              <w:rPr>
                <w:sz w:val="16"/>
                <w:szCs w:val="16"/>
                <w:lang w:val="en-CA"/>
              </w:rPr>
              <w:t>bypass</w:t>
            </w:r>
          </w:p>
        </w:tc>
        <w:tc>
          <w:tcPr>
            <w:tcW w:w="860" w:type="dxa"/>
            <w:vAlign w:val="center"/>
          </w:tcPr>
          <w:p w14:paraId="2668A8C0" w14:textId="39366C42" w:rsidR="00BD13F7" w:rsidRPr="00125512" w:rsidRDefault="00BD13F7" w:rsidP="00BD13F7">
            <w:pPr>
              <w:jc w:val="center"/>
              <w:rPr>
                <w:rFonts w:eastAsia="PMingLiU"/>
                <w:noProof/>
                <w:kern w:val="2"/>
                <w:sz w:val="16"/>
                <w:szCs w:val="16"/>
                <w:lang w:val="en-CA" w:eastAsia="zh-TW"/>
              </w:rPr>
            </w:pPr>
            <w:r w:rsidRPr="00125512">
              <w:rPr>
                <w:sz w:val="16"/>
                <w:szCs w:val="16"/>
                <w:lang w:val="en-CA"/>
              </w:rPr>
              <w:t>bypass</w:t>
            </w:r>
          </w:p>
        </w:tc>
        <w:tc>
          <w:tcPr>
            <w:tcW w:w="977" w:type="dxa"/>
            <w:vAlign w:val="center"/>
          </w:tcPr>
          <w:p w14:paraId="181E8AD2" w14:textId="77E3EFEC" w:rsidR="00BD13F7" w:rsidRPr="00125512" w:rsidRDefault="00BD13F7" w:rsidP="00BD13F7">
            <w:pPr>
              <w:jc w:val="center"/>
              <w:rPr>
                <w:rFonts w:eastAsia="PMingLiU"/>
                <w:noProof/>
                <w:kern w:val="2"/>
                <w:sz w:val="16"/>
                <w:szCs w:val="16"/>
                <w:lang w:val="en-CA" w:eastAsia="zh-TW"/>
              </w:rPr>
            </w:pPr>
            <w:r w:rsidRPr="00125512">
              <w:rPr>
                <w:sz w:val="16"/>
                <w:szCs w:val="16"/>
                <w:lang w:val="en-CA"/>
              </w:rPr>
              <w:t>bypass</w:t>
            </w:r>
          </w:p>
        </w:tc>
        <w:tc>
          <w:tcPr>
            <w:tcW w:w="977" w:type="dxa"/>
            <w:vAlign w:val="center"/>
          </w:tcPr>
          <w:p w14:paraId="66C04F30" w14:textId="7E7829AA" w:rsidR="00BD13F7" w:rsidRPr="00125512" w:rsidRDefault="00BD13F7" w:rsidP="00BD13F7">
            <w:pPr>
              <w:jc w:val="center"/>
              <w:rPr>
                <w:rFonts w:eastAsia="PMingLiU"/>
                <w:noProof/>
                <w:kern w:val="2"/>
                <w:sz w:val="16"/>
                <w:szCs w:val="16"/>
                <w:lang w:val="en-CA" w:eastAsia="zh-TW"/>
              </w:rPr>
            </w:pPr>
            <w:r w:rsidRPr="00125512">
              <w:rPr>
                <w:sz w:val="16"/>
                <w:szCs w:val="16"/>
                <w:lang w:val="en-CA"/>
              </w:rPr>
              <w:t>bypass</w:t>
            </w:r>
          </w:p>
        </w:tc>
      </w:tr>
      <w:tr w:rsidR="00BD13F7" w:rsidRPr="00F43CC3" w14:paraId="24370CFE" w14:textId="77777777" w:rsidTr="00441395">
        <w:trPr>
          <w:cantSplit/>
          <w:jc w:val="center"/>
        </w:trPr>
        <w:tc>
          <w:tcPr>
            <w:tcW w:w="2340" w:type="dxa"/>
            <w:vAlign w:val="center"/>
          </w:tcPr>
          <w:p w14:paraId="5DEE8072" w14:textId="62E3658D" w:rsidR="00BD13F7" w:rsidRPr="00125512" w:rsidRDefault="00BD13F7" w:rsidP="00BD13F7">
            <w:pPr>
              <w:jc w:val="left"/>
              <w:rPr>
                <w:noProof/>
                <w:sz w:val="16"/>
                <w:szCs w:val="16"/>
                <w:lang w:val="en-CA" w:eastAsia="ko-KR"/>
              </w:rPr>
            </w:pPr>
            <w:proofErr w:type="spellStart"/>
            <w:r w:rsidRPr="00125512">
              <w:rPr>
                <w:sz w:val="16"/>
                <w:szCs w:val="16"/>
                <w:lang w:val="en-CA"/>
              </w:rPr>
              <w:t>num_signalled_palette_entries</w:t>
            </w:r>
            <w:proofErr w:type="spellEnd"/>
          </w:p>
        </w:tc>
        <w:tc>
          <w:tcPr>
            <w:tcW w:w="2250" w:type="dxa"/>
            <w:vAlign w:val="center"/>
          </w:tcPr>
          <w:p w14:paraId="21C27A92" w14:textId="48BBC9BC" w:rsidR="00BD13F7" w:rsidRPr="00125512" w:rsidRDefault="00BD13F7" w:rsidP="00BD13F7">
            <w:pPr>
              <w:jc w:val="center"/>
              <w:rPr>
                <w:noProof/>
                <w:sz w:val="16"/>
                <w:szCs w:val="16"/>
                <w:lang w:val="en-CA"/>
              </w:rPr>
            </w:pPr>
            <w:r w:rsidRPr="00125512">
              <w:rPr>
                <w:sz w:val="16"/>
                <w:szCs w:val="16"/>
                <w:lang w:val="en-CA"/>
              </w:rPr>
              <w:t>bypass</w:t>
            </w:r>
          </w:p>
        </w:tc>
        <w:tc>
          <w:tcPr>
            <w:tcW w:w="900" w:type="dxa"/>
            <w:vAlign w:val="center"/>
          </w:tcPr>
          <w:p w14:paraId="3CE4EEC2" w14:textId="67370045" w:rsidR="00BD13F7" w:rsidRPr="00125512" w:rsidRDefault="00BD13F7" w:rsidP="00BD13F7">
            <w:pPr>
              <w:jc w:val="center"/>
              <w:rPr>
                <w:noProof/>
                <w:sz w:val="16"/>
                <w:szCs w:val="16"/>
                <w:lang w:val="en-CA"/>
              </w:rPr>
            </w:pPr>
            <w:r w:rsidRPr="00125512">
              <w:rPr>
                <w:sz w:val="16"/>
                <w:szCs w:val="16"/>
                <w:lang w:val="en-CA"/>
              </w:rPr>
              <w:t>bypass</w:t>
            </w:r>
          </w:p>
        </w:tc>
        <w:tc>
          <w:tcPr>
            <w:tcW w:w="900" w:type="dxa"/>
            <w:vAlign w:val="center"/>
          </w:tcPr>
          <w:p w14:paraId="35A85966" w14:textId="44124224" w:rsidR="00BD13F7" w:rsidRPr="00125512" w:rsidRDefault="00BD13F7" w:rsidP="00BD13F7">
            <w:pPr>
              <w:jc w:val="center"/>
              <w:rPr>
                <w:noProof/>
                <w:sz w:val="16"/>
                <w:szCs w:val="16"/>
                <w:lang w:val="en-CA"/>
              </w:rPr>
            </w:pPr>
            <w:r w:rsidRPr="00125512">
              <w:rPr>
                <w:sz w:val="16"/>
                <w:szCs w:val="16"/>
                <w:lang w:val="en-CA"/>
              </w:rPr>
              <w:t>bypass</w:t>
            </w:r>
          </w:p>
        </w:tc>
        <w:tc>
          <w:tcPr>
            <w:tcW w:w="860" w:type="dxa"/>
            <w:vAlign w:val="center"/>
          </w:tcPr>
          <w:p w14:paraId="167A7E7E" w14:textId="0B802836" w:rsidR="00BD13F7" w:rsidRPr="00125512" w:rsidRDefault="00BD13F7" w:rsidP="00BD13F7">
            <w:pPr>
              <w:jc w:val="center"/>
              <w:rPr>
                <w:rFonts w:eastAsia="PMingLiU"/>
                <w:noProof/>
                <w:kern w:val="2"/>
                <w:sz w:val="16"/>
                <w:szCs w:val="16"/>
                <w:lang w:val="en-CA" w:eastAsia="zh-TW"/>
              </w:rPr>
            </w:pPr>
            <w:r w:rsidRPr="00125512">
              <w:rPr>
                <w:sz w:val="16"/>
                <w:szCs w:val="16"/>
                <w:lang w:val="en-CA"/>
              </w:rPr>
              <w:t>bypass</w:t>
            </w:r>
          </w:p>
        </w:tc>
        <w:tc>
          <w:tcPr>
            <w:tcW w:w="977" w:type="dxa"/>
            <w:vAlign w:val="center"/>
          </w:tcPr>
          <w:p w14:paraId="7453527B" w14:textId="4E935DE2" w:rsidR="00BD13F7" w:rsidRPr="00125512" w:rsidRDefault="00BD13F7" w:rsidP="00BD13F7">
            <w:pPr>
              <w:jc w:val="center"/>
              <w:rPr>
                <w:rFonts w:eastAsia="PMingLiU"/>
                <w:noProof/>
                <w:kern w:val="2"/>
                <w:sz w:val="16"/>
                <w:szCs w:val="16"/>
                <w:lang w:val="en-CA" w:eastAsia="zh-TW"/>
              </w:rPr>
            </w:pPr>
            <w:r w:rsidRPr="00125512">
              <w:rPr>
                <w:sz w:val="16"/>
                <w:szCs w:val="16"/>
                <w:lang w:val="en-CA"/>
              </w:rPr>
              <w:t>bypass</w:t>
            </w:r>
          </w:p>
        </w:tc>
        <w:tc>
          <w:tcPr>
            <w:tcW w:w="977" w:type="dxa"/>
            <w:vAlign w:val="center"/>
          </w:tcPr>
          <w:p w14:paraId="3B90270E" w14:textId="06857EC6" w:rsidR="00BD13F7" w:rsidRPr="00125512" w:rsidRDefault="00BD13F7" w:rsidP="00BD13F7">
            <w:pPr>
              <w:jc w:val="center"/>
              <w:rPr>
                <w:rFonts w:eastAsia="PMingLiU"/>
                <w:noProof/>
                <w:kern w:val="2"/>
                <w:sz w:val="16"/>
                <w:szCs w:val="16"/>
                <w:lang w:val="en-CA" w:eastAsia="zh-TW"/>
              </w:rPr>
            </w:pPr>
            <w:r w:rsidRPr="00125512">
              <w:rPr>
                <w:sz w:val="16"/>
                <w:szCs w:val="16"/>
                <w:lang w:val="en-CA"/>
              </w:rPr>
              <w:t>bypass</w:t>
            </w:r>
          </w:p>
        </w:tc>
      </w:tr>
      <w:tr w:rsidR="00BD13F7" w:rsidRPr="00F43CC3" w14:paraId="42F4A23C" w14:textId="77777777" w:rsidTr="00441395">
        <w:trPr>
          <w:cantSplit/>
          <w:jc w:val="center"/>
        </w:trPr>
        <w:tc>
          <w:tcPr>
            <w:tcW w:w="2340" w:type="dxa"/>
            <w:vAlign w:val="center"/>
          </w:tcPr>
          <w:p w14:paraId="4E6C5B5D" w14:textId="4A5D12F9" w:rsidR="00BD13F7" w:rsidRPr="00125512" w:rsidRDefault="00BD13F7" w:rsidP="00BD13F7">
            <w:pPr>
              <w:jc w:val="left"/>
              <w:rPr>
                <w:noProof/>
                <w:sz w:val="16"/>
                <w:szCs w:val="16"/>
                <w:lang w:val="en-CA" w:eastAsia="ko-KR"/>
              </w:rPr>
            </w:pPr>
            <w:proofErr w:type="spellStart"/>
            <w:r w:rsidRPr="00125512">
              <w:rPr>
                <w:sz w:val="16"/>
                <w:szCs w:val="16"/>
                <w:lang w:val="en-CA"/>
              </w:rPr>
              <w:t>new_palette_entries</w:t>
            </w:r>
            <w:proofErr w:type="spellEnd"/>
          </w:p>
        </w:tc>
        <w:tc>
          <w:tcPr>
            <w:tcW w:w="2250" w:type="dxa"/>
            <w:vAlign w:val="center"/>
          </w:tcPr>
          <w:p w14:paraId="2DF9E776" w14:textId="6FADB844" w:rsidR="00BD13F7" w:rsidRPr="00125512" w:rsidRDefault="00BD13F7" w:rsidP="00BD13F7">
            <w:pPr>
              <w:jc w:val="center"/>
              <w:rPr>
                <w:noProof/>
                <w:sz w:val="16"/>
                <w:szCs w:val="16"/>
                <w:lang w:val="en-CA"/>
              </w:rPr>
            </w:pPr>
            <w:r w:rsidRPr="00125512">
              <w:rPr>
                <w:sz w:val="16"/>
                <w:szCs w:val="16"/>
                <w:lang w:val="en-CA"/>
              </w:rPr>
              <w:t>bypass</w:t>
            </w:r>
          </w:p>
        </w:tc>
        <w:tc>
          <w:tcPr>
            <w:tcW w:w="900" w:type="dxa"/>
            <w:vAlign w:val="center"/>
          </w:tcPr>
          <w:p w14:paraId="67316A30" w14:textId="7682F26D" w:rsidR="00BD13F7" w:rsidRPr="00125512" w:rsidRDefault="00BD13F7" w:rsidP="00BD13F7">
            <w:pPr>
              <w:jc w:val="center"/>
              <w:rPr>
                <w:noProof/>
                <w:sz w:val="16"/>
                <w:szCs w:val="16"/>
                <w:lang w:val="en-CA"/>
              </w:rPr>
            </w:pPr>
            <w:r w:rsidRPr="00125512">
              <w:rPr>
                <w:sz w:val="16"/>
                <w:szCs w:val="16"/>
                <w:lang w:val="en-CA"/>
              </w:rPr>
              <w:t>bypass</w:t>
            </w:r>
          </w:p>
        </w:tc>
        <w:tc>
          <w:tcPr>
            <w:tcW w:w="900" w:type="dxa"/>
            <w:vAlign w:val="center"/>
          </w:tcPr>
          <w:p w14:paraId="6DC3A8D9" w14:textId="189B24D4" w:rsidR="00BD13F7" w:rsidRPr="00125512" w:rsidRDefault="00BD13F7" w:rsidP="00BD13F7">
            <w:pPr>
              <w:jc w:val="center"/>
              <w:rPr>
                <w:noProof/>
                <w:sz w:val="16"/>
                <w:szCs w:val="16"/>
                <w:lang w:val="en-CA"/>
              </w:rPr>
            </w:pPr>
            <w:r w:rsidRPr="00125512">
              <w:rPr>
                <w:sz w:val="16"/>
                <w:szCs w:val="16"/>
                <w:lang w:val="en-CA"/>
              </w:rPr>
              <w:t>bypass</w:t>
            </w:r>
          </w:p>
        </w:tc>
        <w:tc>
          <w:tcPr>
            <w:tcW w:w="860" w:type="dxa"/>
            <w:vAlign w:val="center"/>
          </w:tcPr>
          <w:p w14:paraId="06317EE0" w14:textId="12E09BC8" w:rsidR="00BD13F7" w:rsidRPr="00125512" w:rsidRDefault="00BD13F7" w:rsidP="00BD13F7">
            <w:pPr>
              <w:jc w:val="center"/>
              <w:rPr>
                <w:rFonts w:eastAsia="PMingLiU"/>
                <w:noProof/>
                <w:kern w:val="2"/>
                <w:sz w:val="16"/>
                <w:szCs w:val="16"/>
                <w:lang w:val="en-CA" w:eastAsia="zh-TW"/>
              </w:rPr>
            </w:pPr>
            <w:r w:rsidRPr="00125512">
              <w:rPr>
                <w:sz w:val="16"/>
                <w:szCs w:val="16"/>
                <w:lang w:val="en-CA"/>
              </w:rPr>
              <w:t>bypass</w:t>
            </w:r>
          </w:p>
        </w:tc>
        <w:tc>
          <w:tcPr>
            <w:tcW w:w="977" w:type="dxa"/>
            <w:vAlign w:val="center"/>
          </w:tcPr>
          <w:p w14:paraId="33DD1C89" w14:textId="4DC4F510" w:rsidR="00BD13F7" w:rsidRPr="00125512" w:rsidRDefault="00BD13F7" w:rsidP="00BD13F7">
            <w:pPr>
              <w:jc w:val="center"/>
              <w:rPr>
                <w:rFonts w:eastAsia="PMingLiU"/>
                <w:noProof/>
                <w:kern w:val="2"/>
                <w:sz w:val="16"/>
                <w:szCs w:val="16"/>
                <w:lang w:val="en-CA" w:eastAsia="zh-TW"/>
              </w:rPr>
            </w:pPr>
            <w:r w:rsidRPr="00125512">
              <w:rPr>
                <w:sz w:val="16"/>
                <w:szCs w:val="16"/>
                <w:lang w:val="en-CA"/>
              </w:rPr>
              <w:t>bypass</w:t>
            </w:r>
          </w:p>
        </w:tc>
        <w:tc>
          <w:tcPr>
            <w:tcW w:w="977" w:type="dxa"/>
            <w:vAlign w:val="center"/>
          </w:tcPr>
          <w:p w14:paraId="449C8059" w14:textId="17FA4380" w:rsidR="00BD13F7" w:rsidRPr="00125512" w:rsidRDefault="00BD13F7" w:rsidP="00BD13F7">
            <w:pPr>
              <w:jc w:val="center"/>
              <w:rPr>
                <w:rFonts w:eastAsia="PMingLiU"/>
                <w:noProof/>
                <w:kern w:val="2"/>
                <w:sz w:val="16"/>
                <w:szCs w:val="16"/>
                <w:lang w:val="en-CA" w:eastAsia="zh-TW"/>
              </w:rPr>
            </w:pPr>
            <w:r w:rsidRPr="00125512">
              <w:rPr>
                <w:sz w:val="16"/>
                <w:szCs w:val="16"/>
                <w:lang w:val="en-CA"/>
              </w:rPr>
              <w:t>bypass</w:t>
            </w:r>
          </w:p>
        </w:tc>
      </w:tr>
      <w:tr w:rsidR="00BD13F7" w:rsidRPr="00F43CC3" w14:paraId="2ACA2695" w14:textId="77777777" w:rsidTr="00441395">
        <w:trPr>
          <w:cantSplit/>
          <w:jc w:val="center"/>
        </w:trPr>
        <w:tc>
          <w:tcPr>
            <w:tcW w:w="2340" w:type="dxa"/>
            <w:vAlign w:val="center"/>
          </w:tcPr>
          <w:p w14:paraId="79306E38" w14:textId="76FC536C" w:rsidR="00BD13F7" w:rsidRPr="00125512" w:rsidRDefault="00BD13F7" w:rsidP="00BD13F7">
            <w:pPr>
              <w:jc w:val="left"/>
              <w:rPr>
                <w:noProof/>
                <w:sz w:val="16"/>
                <w:szCs w:val="16"/>
                <w:lang w:val="en-CA" w:eastAsia="ko-KR"/>
              </w:rPr>
            </w:pPr>
            <w:proofErr w:type="spellStart"/>
            <w:r w:rsidRPr="00125512">
              <w:rPr>
                <w:sz w:val="16"/>
                <w:szCs w:val="16"/>
                <w:lang w:val="en-CA"/>
              </w:rPr>
              <w:t>palette_escape_val_present_flag</w:t>
            </w:r>
            <w:proofErr w:type="spellEnd"/>
          </w:p>
        </w:tc>
        <w:tc>
          <w:tcPr>
            <w:tcW w:w="2250" w:type="dxa"/>
            <w:vAlign w:val="center"/>
          </w:tcPr>
          <w:p w14:paraId="52015C7E" w14:textId="491952D7" w:rsidR="00BD13F7" w:rsidRPr="00125512" w:rsidRDefault="00BD13F7" w:rsidP="00BD13F7">
            <w:pPr>
              <w:jc w:val="center"/>
              <w:rPr>
                <w:noProof/>
                <w:sz w:val="16"/>
                <w:szCs w:val="16"/>
                <w:lang w:val="en-CA"/>
              </w:rPr>
            </w:pPr>
            <w:r w:rsidRPr="00125512">
              <w:rPr>
                <w:sz w:val="16"/>
                <w:szCs w:val="16"/>
                <w:lang w:val="en-CA"/>
              </w:rPr>
              <w:t>bypass</w:t>
            </w:r>
          </w:p>
        </w:tc>
        <w:tc>
          <w:tcPr>
            <w:tcW w:w="900" w:type="dxa"/>
            <w:vAlign w:val="center"/>
          </w:tcPr>
          <w:p w14:paraId="19463B3F" w14:textId="6B8BDEA4" w:rsidR="00BD13F7" w:rsidRPr="00125512" w:rsidRDefault="00BD13F7" w:rsidP="00BD13F7">
            <w:pPr>
              <w:jc w:val="center"/>
              <w:rPr>
                <w:noProof/>
                <w:sz w:val="16"/>
                <w:szCs w:val="16"/>
                <w:lang w:val="en-CA"/>
              </w:rPr>
            </w:pPr>
            <w:proofErr w:type="spellStart"/>
            <w:r w:rsidRPr="00125512">
              <w:rPr>
                <w:sz w:val="16"/>
                <w:szCs w:val="16"/>
                <w:lang w:val="en-CA"/>
              </w:rPr>
              <w:t>na</w:t>
            </w:r>
            <w:proofErr w:type="spellEnd"/>
          </w:p>
        </w:tc>
        <w:tc>
          <w:tcPr>
            <w:tcW w:w="900" w:type="dxa"/>
            <w:vAlign w:val="center"/>
          </w:tcPr>
          <w:p w14:paraId="365BA1D3" w14:textId="6FE91FED" w:rsidR="00BD13F7" w:rsidRPr="00125512" w:rsidRDefault="00BD13F7" w:rsidP="00BD13F7">
            <w:pPr>
              <w:jc w:val="center"/>
              <w:rPr>
                <w:noProof/>
                <w:sz w:val="16"/>
                <w:szCs w:val="16"/>
                <w:lang w:val="en-CA"/>
              </w:rPr>
            </w:pPr>
            <w:proofErr w:type="spellStart"/>
            <w:r w:rsidRPr="00125512">
              <w:rPr>
                <w:sz w:val="16"/>
                <w:szCs w:val="16"/>
                <w:lang w:val="en-CA"/>
              </w:rPr>
              <w:t>na</w:t>
            </w:r>
            <w:proofErr w:type="spellEnd"/>
          </w:p>
        </w:tc>
        <w:tc>
          <w:tcPr>
            <w:tcW w:w="860" w:type="dxa"/>
            <w:vAlign w:val="center"/>
          </w:tcPr>
          <w:p w14:paraId="745BEF7F" w14:textId="5D7ACC18" w:rsidR="00BD13F7" w:rsidRPr="00125512" w:rsidRDefault="00BD13F7" w:rsidP="00BD13F7">
            <w:pPr>
              <w:jc w:val="center"/>
              <w:rPr>
                <w:rFonts w:eastAsia="PMingLiU"/>
                <w:noProof/>
                <w:kern w:val="2"/>
                <w:sz w:val="16"/>
                <w:szCs w:val="16"/>
                <w:lang w:val="en-CA" w:eastAsia="zh-TW"/>
              </w:rPr>
            </w:pPr>
            <w:proofErr w:type="spellStart"/>
            <w:r w:rsidRPr="00125512">
              <w:rPr>
                <w:sz w:val="16"/>
                <w:szCs w:val="16"/>
                <w:lang w:val="en-CA"/>
              </w:rPr>
              <w:t>na</w:t>
            </w:r>
            <w:proofErr w:type="spellEnd"/>
          </w:p>
        </w:tc>
        <w:tc>
          <w:tcPr>
            <w:tcW w:w="977" w:type="dxa"/>
            <w:vAlign w:val="center"/>
          </w:tcPr>
          <w:p w14:paraId="05FFBECC" w14:textId="4AF49E71" w:rsidR="00BD13F7" w:rsidRPr="00125512" w:rsidRDefault="00BD13F7" w:rsidP="00BD13F7">
            <w:pPr>
              <w:jc w:val="center"/>
              <w:rPr>
                <w:rFonts w:eastAsia="PMingLiU"/>
                <w:noProof/>
                <w:kern w:val="2"/>
                <w:sz w:val="16"/>
                <w:szCs w:val="16"/>
                <w:lang w:val="en-CA" w:eastAsia="zh-TW"/>
              </w:rPr>
            </w:pPr>
            <w:proofErr w:type="spellStart"/>
            <w:r w:rsidRPr="00125512">
              <w:rPr>
                <w:sz w:val="16"/>
                <w:szCs w:val="16"/>
                <w:lang w:val="en-CA"/>
              </w:rPr>
              <w:t>na</w:t>
            </w:r>
            <w:proofErr w:type="spellEnd"/>
          </w:p>
        </w:tc>
        <w:tc>
          <w:tcPr>
            <w:tcW w:w="977" w:type="dxa"/>
            <w:vAlign w:val="center"/>
          </w:tcPr>
          <w:p w14:paraId="3F473BB3" w14:textId="256F3A35" w:rsidR="00BD13F7" w:rsidRPr="00125512" w:rsidRDefault="00BD13F7" w:rsidP="00BD13F7">
            <w:pPr>
              <w:jc w:val="center"/>
              <w:rPr>
                <w:rFonts w:eastAsia="PMingLiU"/>
                <w:noProof/>
                <w:kern w:val="2"/>
                <w:sz w:val="16"/>
                <w:szCs w:val="16"/>
                <w:lang w:val="en-CA" w:eastAsia="zh-TW"/>
              </w:rPr>
            </w:pPr>
            <w:proofErr w:type="spellStart"/>
            <w:r w:rsidRPr="00125512">
              <w:rPr>
                <w:sz w:val="16"/>
                <w:szCs w:val="16"/>
                <w:lang w:val="en-CA"/>
              </w:rPr>
              <w:t>na</w:t>
            </w:r>
            <w:proofErr w:type="spellEnd"/>
          </w:p>
        </w:tc>
      </w:tr>
      <w:tr w:rsidR="00BD13F7" w:rsidRPr="00F43CC3" w14:paraId="0A0B96CD" w14:textId="77777777" w:rsidTr="00441395">
        <w:trPr>
          <w:cantSplit/>
          <w:jc w:val="center"/>
        </w:trPr>
        <w:tc>
          <w:tcPr>
            <w:tcW w:w="2340" w:type="dxa"/>
            <w:vAlign w:val="center"/>
          </w:tcPr>
          <w:p w14:paraId="061D4233" w14:textId="3718BEF9" w:rsidR="00BD13F7" w:rsidRPr="00125512" w:rsidRDefault="00BD13F7" w:rsidP="00BD13F7">
            <w:pPr>
              <w:jc w:val="left"/>
              <w:rPr>
                <w:noProof/>
                <w:sz w:val="16"/>
                <w:szCs w:val="16"/>
                <w:lang w:val="en-CA" w:eastAsia="ko-KR"/>
              </w:rPr>
            </w:pPr>
            <w:proofErr w:type="spellStart"/>
            <w:r w:rsidRPr="00125512">
              <w:rPr>
                <w:sz w:val="16"/>
                <w:szCs w:val="16"/>
                <w:lang w:val="en-CA"/>
              </w:rPr>
              <w:t>palette_transpose_flag</w:t>
            </w:r>
            <w:proofErr w:type="spellEnd"/>
          </w:p>
        </w:tc>
        <w:tc>
          <w:tcPr>
            <w:tcW w:w="2250" w:type="dxa"/>
            <w:vAlign w:val="center"/>
          </w:tcPr>
          <w:p w14:paraId="2B8147BE" w14:textId="4B632761" w:rsidR="00BD13F7" w:rsidRPr="00125512" w:rsidRDefault="00BD13F7" w:rsidP="00BD13F7">
            <w:pPr>
              <w:jc w:val="center"/>
              <w:rPr>
                <w:noProof/>
                <w:sz w:val="16"/>
                <w:szCs w:val="16"/>
                <w:lang w:val="en-CA"/>
              </w:rPr>
            </w:pPr>
            <w:r w:rsidRPr="00125512">
              <w:rPr>
                <w:sz w:val="16"/>
                <w:szCs w:val="16"/>
                <w:lang w:val="en-CA"/>
              </w:rPr>
              <w:t>0</w:t>
            </w:r>
          </w:p>
        </w:tc>
        <w:tc>
          <w:tcPr>
            <w:tcW w:w="900" w:type="dxa"/>
            <w:vAlign w:val="center"/>
          </w:tcPr>
          <w:p w14:paraId="19A9FF41" w14:textId="35EA94AC" w:rsidR="00BD13F7" w:rsidRPr="00125512" w:rsidRDefault="00BD13F7" w:rsidP="00BD13F7">
            <w:pPr>
              <w:jc w:val="center"/>
              <w:rPr>
                <w:noProof/>
                <w:sz w:val="16"/>
                <w:szCs w:val="16"/>
                <w:lang w:val="en-CA"/>
              </w:rPr>
            </w:pPr>
            <w:proofErr w:type="spellStart"/>
            <w:r w:rsidRPr="00125512">
              <w:rPr>
                <w:sz w:val="16"/>
                <w:szCs w:val="16"/>
                <w:lang w:val="en-CA"/>
              </w:rPr>
              <w:t>na</w:t>
            </w:r>
            <w:proofErr w:type="spellEnd"/>
          </w:p>
        </w:tc>
        <w:tc>
          <w:tcPr>
            <w:tcW w:w="900" w:type="dxa"/>
            <w:vAlign w:val="center"/>
          </w:tcPr>
          <w:p w14:paraId="29B20FC8" w14:textId="03565B90" w:rsidR="00BD13F7" w:rsidRPr="00125512" w:rsidRDefault="00BD13F7" w:rsidP="00BD13F7">
            <w:pPr>
              <w:jc w:val="center"/>
              <w:rPr>
                <w:noProof/>
                <w:sz w:val="16"/>
                <w:szCs w:val="16"/>
                <w:lang w:val="en-CA"/>
              </w:rPr>
            </w:pPr>
            <w:proofErr w:type="spellStart"/>
            <w:r w:rsidRPr="00125512">
              <w:rPr>
                <w:sz w:val="16"/>
                <w:szCs w:val="16"/>
                <w:lang w:val="en-CA"/>
              </w:rPr>
              <w:t>na</w:t>
            </w:r>
            <w:proofErr w:type="spellEnd"/>
          </w:p>
        </w:tc>
        <w:tc>
          <w:tcPr>
            <w:tcW w:w="860" w:type="dxa"/>
            <w:vAlign w:val="center"/>
          </w:tcPr>
          <w:p w14:paraId="2F143F77" w14:textId="230344F5" w:rsidR="00BD13F7" w:rsidRPr="00125512" w:rsidRDefault="00BD13F7" w:rsidP="00BD13F7">
            <w:pPr>
              <w:jc w:val="center"/>
              <w:rPr>
                <w:rFonts w:eastAsia="PMingLiU"/>
                <w:noProof/>
                <w:kern w:val="2"/>
                <w:sz w:val="16"/>
                <w:szCs w:val="16"/>
                <w:lang w:val="en-CA" w:eastAsia="zh-TW"/>
              </w:rPr>
            </w:pPr>
            <w:proofErr w:type="spellStart"/>
            <w:r w:rsidRPr="00125512">
              <w:rPr>
                <w:sz w:val="16"/>
                <w:szCs w:val="16"/>
                <w:lang w:val="en-CA"/>
              </w:rPr>
              <w:t>na</w:t>
            </w:r>
            <w:proofErr w:type="spellEnd"/>
          </w:p>
        </w:tc>
        <w:tc>
          <w:tcPr>
            <w:tcW w:w="977" w:type="dxa"/>
            <w:vAlign w:val="center"/>
          </w:tcPr>
          <w:p w14:paraId="36D38538" w14:textId="4F7933D5" w:rsidR="00BD13F7" w:rsidRPr="00125512" w:rsidRDefault="00BD13F7" w:rsidP="00BD13F7">
            <w:pPr>
              <w:jc w:val="center"/>
              <w:rPr>
                <w:rFonts w:eastAsia="PMingLiU"/>
                <w:noProof/>
                <w:kern w:val="2"/>
                <w:sz w:val="16"/>
                <w:szCs w:val="16"/>
                <w:lang w:val="en-CA" w:eastAsia="zh-TW"/>
              </w:rPr>
            </w:pPr>
            <w:proofErr w:type="spellStart"/>
            <w:r w:rsidRPr="00125512">
              <w:rPr>
                <w:sz w:val="16"/>
                <w:szCs w:val="16"/>
                <w:lang w:val="en-CA"/>
              </w:rPr>
              <w:t>na</w:t>
            </w:r>
            <w:proofErr w:type="spellEnd"/>
          </w:p>
        </w:tc>
        <w:tc>
          <w:tcPr>
            <w:tcW w:w="977" w:type="dxa"/>
            <w:vAlign w:val="center"/>
          </w:tcPr>
          <w:p w14:paraId="6BAA9463" w14:textId="77C6617F" w:rsidR="00BD13F7" w:rsidRPr="00125512" w:rsidRDefault="00BD13F7" w:rsidP="00BD13F7">
            <w:pPr>
              <w:jc w:val="center"/>
              <w:rPr>
                <w:rFonts w:eastAsia="PMingLiU"/>
                <w:noProof/>
                <w:kern w:val="2"/>
                <w:sz w:val="16"/>
                <w:szCs w:val="16"/>
                <w:lang w:val="en-CA" w:eastAsia="zh-TW"/>
              </w:rPr>
            </w:pPr>
            <w:proofErr w:type="spellStart"/>
            <w:r w:rsidRPr="00125512">
              <w:rPr>
                <w:sz w:val="16"/>
                <w:szCs w:val="16"/>
                <w:lang w:val="en-CA"/>
              </w:rPr>
              <w:t>na</w:t>
            </w:r>
            <w:proofErr w:type="spellEnd"/>
          </w:p>
        </w:tc>
      </w:tr>
      <w:tr w:rsidR="00BD13F7" w:rsidRPr="00F43CC3" w14:paraId="3EC5F830" w14:textId="77777777" w:rsidTr="00C850A6">
        <w:trPr>
          <w:cantSplit/>
          <w:jc w:val="center"/>
        </w:trPr>
        <w:tc>
          <w:tcPr>
            <w:tcW w:w="2340" w:type="dxa"/>
            <w:vAlign w:val="center"/>
          </w:tcPr>
          <w:p w14:paraId="708DD6B7" w14:textId="5B2ECAB3" w:rsidR="00BD13F7" w:rsidRPr="00125512" w:rsidRDefault="00BD13F7" w:rsidP="00BD13F7">
            <w:pPr>
              <w:jc w:val="left"/>
              <w:rPr>
                <w:sz w:val="16"/>
                <w:szCs w:val="16"/>
                <w:lang w:val="en-CA"/>
              </w:rPr>
            </w:pPr>
            <w:proofErr w:type="spellStart"/>
            <w:r w:rsidRPr="00125512">
              <w:rPr>
                <w:sz w:val="16"/>
                <w:szCs w:val="16"/>
                <w:lang w:val="en-CA"/>
              </w:rPr>
              <w:t>palette_idx_idc</w:t>
            </w:r>
            <w:proofErr w:type="spellEnd"/>
          </w:p>
        </w:tc>
        <w:tc>
          <w:tcPr>
            <w:tcW w:w="2250" w:type="dxa"/>
            <w:vAlign w:val="center"/>
          </w:tcPr>
          <w:p w14:paraId="0C7312EF" w14:textId="2D231C0E" w:rsidR="00BD13F7" w:rsidRPr="00125512" w:rsidRDefault="00BD13F7" w:rsidP="00BD13F7">
            <w:pPr>
              <w:jc w:val="center"/>
              <w:rPr>
                <w:sz w:val="16"/>
                <w:szCs w:val="16"/>
                <w:lang w:val="en-CA"/>
              </w:rPr>
            </w:pPr>
            <w:r w:rsidRPr="00125512">
              <w:rPr>
                <w:sz w:val="16"/>
                <w:szCs w:val="16"/>
                <w:lang w:val="en-CA"/>
              </w:rPr>
              <w:t>bypass</w:t>
            </w:r>
          </w:p>
        </w:tc>
        <w:tc>
          <w:tcPr>
            <w:tcW w:w="900" w:type="dxa"/>
            <w:vAlign w:val="center"/>
          </w:tcPr>
          <w:p w14:paraId="35AA1665" w14:textId="36F8158F" w:rsidR="00BD13F7" w:rsidRPr="00125512" w:rsidRDefault="00BD13F7" w:rsidP="00BD13F7">
            <w:pPr>
              <w:jc w:val="center"/>
              <w:rPr>
                <w:sz w:val="16"/>
                <w:szCs w:val="16"/>
                <w:lang w:val="en-CA"/>
              </w:rPr>
            </w:pPr>
            <w:r w:rsidRPr="00125512">
              <w:rPr>
                <w:sz w:val="16"/>
                <w:szCs w:val="16"/>
                <w:lang w:val="en-CA"/>
              </w:rPr>
              <w:t>bypass</w:t>
            </w:r>
          </w:p>
        </w:tc>
        <w:tc>
          <w:tcPr>
            <w:tcW w:w="900" w:type="dxa"/>
            <w:vAlign w:val="center"/>
          </w:tcPr>
          <w:p w14:paraId="5929E3AD" w14:textId="665FEBEF" w:rsidR="00BD13F7" w:rsidRPr="00125512" w:rsidRDefault="00BD13F7" w:rsidP="00BD13F7">
            <w:pPr>
              <w:jc w:val="center"/>
              <w:rPr>
                <w:sz w:val="16"/>
                <w:szCs w:val="16"/>
                <w:lang w:val="en-CA"/>
              </w:rPr>
            </w:pPr>
            <w:r w:rsidRPr="00125512">
              <w:rPr>
                <w:sz w:val="16"/>
                <w:szCs w:val="16"/>
                <w:lang w:val="en-CA"/>
              </w:rPr>
              <w:t>bypass</w:t>
            </w:r>
          </w:p>
        </w:tc>
        <w:tc>
          <w:tcPr>
            <w:tcW w:w="860" w:type="dxa"/>
            <w:vAlign w:val="center"/>
          </w:tcPr>
          <w:p w14:paraId="37104C86" w14:textId="08EB19A0" w:rsidR="00BD13F7" w:rsidRPr="00125512" w:rsidRDefault="00BD13F7" w:rsidP="00BD13F7">
            <w:pPr>
              <w:jc w:val="center"/>
              <w:rPr>
                <w:sz w:val="16"/>
                <w:szCs w:val="16"/>
                <w:lang w:val="en-CA"/>
              </w:rPr>
            </w:pPr>
            <w:r w:rsidRPr="00125512">
              <w:rPr>
                <w:sz w:val="16"/>
                <w:szCs w:val="16"/>
                <w:lang w:val="en-CA"/>
              </w:rPr>
              <w:t>bypass</w:t>
            </w:r>
          </w:p>
        </w:tc>
        <w:tc>
          <w:tcPr>
            <w:tcW w:w="977" w:type="dxa"/>
            <w:vAlign w:val="center"/>
          </w:tcPr>
          <w:p w14:paraId="07548102" w14:textId="3E42D4E2" w:rsidR="00BD13F7" w:rsidRPr="00125512" w:rsidRDefault="00BD13F7" w:rsidP="00BD13F7">
            <w:pPr>
              <w:jc w:val="center"/>
              <w:rPr>
                <w:sz w:val="16"/>
                <w:szCs w:val="16"/>
                <w:lang w:val="en-CA"/>
              </w:rPr>
            </w:pPr>
            <w:r w:rsidRPr="00125512">
              <w:rPr>
                <w:sz w:val="16"/>
                <w:szCs w:val="16"/>
                <w:lang w:val="en-CA"/>
              </w:rPr>
              <w:t>bypass</w:t>
            </w:r>
          </w:p>
        </w:tc>
        <w:tc>
          <w:tcPr>
            <w:tcW w:w="977" w:type="dxa"/>
            <w:vAlign w:val="center"/>
          </w:tcPr>
          <w:p w14:paraId="4FE5D269" w14:textId="24EDC010" w:rsidR="00BD13F7" w:rsidRPr="00125512" w:rsidRDefault="00BD13F7" w:rsidP="00BD13F7">
            <w:pPr>
              <w:jc w:val="center"/>
              <w:rPr>
                <w:sz w:val="16"/>
                <w:szCs w:val="16"/>
                <w:lang w:val="en-CA"/>
              </w:rPr>
            </w:pPr>
            <w:r w:rsidRPr="00125512">
              <w:rPr>
                <w:sz w:val="16"/>
                <w:szCs w:val="16"/>
                <w:lang w:val="en-CA"/>
              </w:rPr>
              <w:t>bypass</w:t>
            </w:r>
          </w:p>
        </w:tc>
      </w:tr>
      <w:tr w:rsidR="00BD13F7" w:rsidRPr="00F43CC3" w14:paraId="2C574DCA" w14:textId="77777777" w:rsidTr="00C850A6">
        <w:trPr>
          <w:cantSplit/>
          <w:jc w:val="center"/>
        </w:trPr>
        <w:tc>
          <w:tcPr>
            <w:tcW w:w="2340" w:type="dxa"/>
            <w:vAlign w:val="center"/>
          </w:tcPr>
          <w:p w14:paraId="2881FA98" w14:textId="69998076" w:rsidR="00BD13F7" w:rsidRPr="00125512" w:rsidRDefault="00BD13F7" w:rsidP="00BD13F7">
            <w:pPr>
              <w:jc w:val="left"/>
              <w:rPr>
                <w:sz w:val="16"/>
                <w:szCs w:val="16"/>
                <w:lang w:val="en-CA"/>
              </w:rPr>
            </w:pPr>
            <w:proofErr w:type="spellStart"/>
            <w:r w:rsidRPr="00125512">
              <w:rPr>
                <w:sz w:val="16"/>
                <w:szCs w:val="16"/>
                <w:lang w:val="en-CA"/>
              </w:rPr>
              <w:t>copy_above_palette_indices_flag</w:t>
            </w:r>
            <w:proofErr w:type="spellEnd"/>
            <w:r w:rsidRPr="00125512">
              <w:rPr>
                <w:sz w:val="16"/>
                <w:szCs w:val="16"/>
                <w:lang w:val="en-CA"/>
              </w:rPr>
              <w:t xml:space="preserve"> </w:t>
            </w:r>
          </w:p>
        </w:tc>
        <w:tc>
          <w:tcPr>
            <w:tcW w:w="2250" w:type="dxa"/>
            <w:vAlign w:val="center"/>
          </w:tcPr>
          <w:p w14:paraId="1D77602E" w14:textId="772DCA14" w:rsidR="00BD13F7" w:rsidRPr="00125512" w:rsidRDefault="00BD13F7" w:rsidP="00BD13F7">
            <w:pPr>
              <w:jc w:val="center"/>
              <w:rPr>
                <w:sz w:val="16"/>
                <w:szCs w:val="16"/>
                <w:lang w:val="en-CA"/>
              </w:rPr>
            </w:pPr>
            <w:r w:rsidRPr="00125512">
              <w:rPr>
                <w:sz w:val="16"/>
                <w:szCs w:val="16"/>
                <w:lang w:val="en-CA"/>
              </w:rPr>
              <w:t>0</w:t>
            </w:r>
          </w:p>
        </w:tc>
        <w:tc>
          <w:tcPr>
            <w:tcW w:w="900" w:type="dxa"/>
            <w:vAlign w:val="center"/>
          </w:tcPr>
          <w:p w14:paraId="07B178B7" w14:textId="32AE6A76" w:rsidR="00BD13F7" w:rsidRPr="00125512" w:rsidRDefault="00BD13F7" w:rsidP="00BD13F7">
            <w:pPr>
              <w:jc w:val="center"/>
              <w:rPr>
                <w:sz w:val="16"/>
                <w:szCs w:val="16"/>
                <w:lang w:val="en-CA"/>
              </w:rPr>
            </w:pPr>
            <w:proofErr w:type="spellStart"/>
            <w:r w:rsidRPr="00125512">
              <w:rPr>
                <w:sz w:val="16"/>
                <w:szCs w:val="16"/>
                <w:lang w:val="en-CA"/>
              </w:rPr>
              <w:t>na</w:t>
            </w:r>
            <w:proofErr w:type="spellEnd"/>
          </w:p>
        </w:tc>
        <w:tc>
          <w:tcPr>
            <w:tcW w:w="900" w:type="dxa"/>
            <w:vAlign w:val="center"/>
          </w:tcPr>
          <w:p w14:paraId="3E70BA34" w14:textId="6836FAD2" w:rsidR="00BD13F7" w:rsidRPr="00125512" w:rsidRDefault="00BD13F7" w:rsidP="00BD13F7">
            <w:pPr>
              <w:jc w:val="center"/>
              <w:rPr>
                <w:sz w:val="16"/>
                <w:szCs w:val="16"/>
                <w:lang w:val="en-CA"/>
              </w:rPr>
            </w:pPr>
            <w:proofErr w:type="spellStart"/>
            <w:r w:rsidRPr="00125512">
              <w:rPr>
                <w:sz w:val="16"/>
                <w:szCs w:val="16"/>
                <w:lang w:val="en-CA"/>
              </w:rPr>
              <w:t>na</w:t>
            </w:r>
            <w:proofErr w:type="spellEnd"/>
          </w:p>
        </w:tc>
        <w:tc>
          <w:tcPr>
            <w:tcW w:w="860" w:type="dxa"/>
            <w:vAlign w:val="center"/>
          </w:tcPr>
          <w:p w14:paraId="05A43FCD" w14:textId="20412ED8" w:rsidR="00BD13F7" w:rsidRPr="00125512" w:rsidRDefault="00BD13F7" w:rsidP="00BD13F7">
            <w:pPr>
              <w:jc w:val="center"/>
              <w:rPr>
                <w:sz w:val="16"/>
                <w:szCs w:val="16"/>
                <w:lang w:val="en-CA"/>
              </w:rPr>
            </w:pPr>
            <w:proofErr w:type="spellStart"/>
            <w:r w:rsidRPr="00125512">
              <w:rPr>
                <w:sz w:val="16"/>
                <w:szCs w:val="16"/>
                <w:lang w:val="en-CA"/>
              </w:rPr>
              <w:t>na</w:t>
            </w:r>
            <w:proofErr w:type="spellEnd"/>
          </w:p>
        </w:tc>
        <w:tc>
          <w:tcPr>
            <w:tcW w:w="977" w:type="dxa"/>
            <w:vAlign w:val="center"/>
          </w:tcPr>
          <w:p w14:paraId="093045F6" w14:textId="7FAEE52A" w:rsidR="00BD13F7" w:rsidRPr="00125512" w:rsidRDefault="00BD13F7" w:rsidP="00BD13F7">
            <w:pPr>
              <w:jc w:val="center"/>
              <w:rPr>
                <w:sz w:val="16"/>
                <w:szCs w:val="16"/>
                <w:lang w:val="en-CA"/>
              </w:rPr>
            </w:pPr>
            <w:proofErr w:type="spellStart"/>
            <w:r w:rsidRPr="00125512">
              <w:rPr>
                <w:sz w:val="16"/>
                <w:szCs w:val="16"/>
                <w:lang w:val="en-CA"/>
              </w:rPr>
              <w:t>na</w:t>
            </w:r>
            <w:proofErr w:type="spellEnd"/>
          </w:p>
        </w:tc>
        <w:tc>
          <w:tcPr>
            <w:tcW w:w="977" w:type="dxa"/>
            <w:vAlign w:val="center"/>
          </w:tcPr>
          <w:p w14:paraId="1BF8A179" w14:textId="739A6E25" w:rsidR="00BD13F7" w:rsidRPr="00125512" w:rsidRDefault="00BD13F7" w:rsidP="00BD13F7">
            <w:pPr>
              <w:jc w:val="center"/>
              <w:rPr>
                <w:sz w:val="16"/>
                <w:szCs w:val="16"/>
                <w:lang w:val="en-CA"/>
              </w:rPr>
            </w:pPr>
            <w:proofErr w:type="spellStart"/>
            <w:r w:rsidRPr="00125512">
              <w:rPr>
                <w:sz w:val="16"/>
                <w:szCs w:val="16"/>
                <w:lang w:val="en-CA"/>
              </w:rPr>
              <w:t>na</w:t>
            </w:r>
            <w:proofErr w:type="spellEnd"/>
          </w:p>
        </w:tc>
      </w:tr>
      <w:tr w:rsidR="00544E97" w:rsidRPr="00F43CC3" w14:paraId="1BBFAB9F" w14:textId="77777777" w:rsidTr="00607A91">
        <w:trPr>
          <w:cantSplit/>
          <w:jc w:val="center"/>
        </w:trPr>
        <w:tc>
          <w:tcPr>
            <w:tcW w:w="2340" w:type="dxa"/>
          </w:tcPr>
          <w:p w14:paraId="5054D752" w14:textId="7DA1A563" w:rsidR="00544E97" w:rsidRPr="00125512" w:rsidRDefault="00544E97" w:rsidP="00544E97">
            <w:pPr>
              <w:jc w:val="left"/>
              <w:rPr>
                <w:sz w:val="16"/>
                <w:szCs w:val="16"/>
                <w:lang w:val="en-CA"/>
              </w:rPr>
            </w:pPr>
            <w:proofErr w:type="spellStart"/>
            <w:r w:rsidRPr="00125512">
              <w:rPr>
                <w:sz w:val="16"/>
                <w:szCs w:val="16"/>
                <w:lang w:val="en-CA"/>
              </w:rPr>
              <w:t>run_copy_flag</w:t>
            </w:r>
            <w:proofErr w:type="spellEnd"/>
          </w:p>
        </w:tc>
        <w:tc>
          <w:tcPr>
            <w:tcW w:w="2250" w:type="dxa"/>
            <w:vAlign w:val="center"/>
          </w:tcPr>
          <w:p w14:paraId="61D5399B" w14:textId="5202BE1B" w:rsidR="00544E97" w:rsidRPr="00125512" w:rsidRDefault="00544E97" w:rsidP="00544E97">
            <w:pPr>
              <w:jc w:val="center"/>
              <w:rPr>
                <w:sz w:val="16"/>
                <w:szCs w:val="16"/>
                <w:lang w:val="en-CA"/>
              </w:rPr>
            </w:pPr>
            <w:r w:rsidRPr="00125512">
              <w:rPr>
                <w:sz w:val="16"/>
                <w:szCs w:val="16"/>
                <w:lang w:val="en-CA"/>
              </w:rPr>
              <w:t>0..7 (clause </w:t>
            </w:r>
            <w:r w:rsidRPr="00125512">
              <w:rPr>
                <w:sz w:val="16"/>
                <w:szCs w:val="16"/>
                <w:lang w:val="en-CA"/>
              </w:rPr>
              <w:fldChar w:fldCharType="begin" w:fldLock="1"/>
            </w:r>
            <w:r w:rsidRPr="00125512">
              <w:rPr>
                <w:sz w:val="16"/>
                <w:szCs w:val="16"/>
                <w:lang w:val="en-CA"/>
              </w:rPr>
              <w:instrText xml:space="preserve"> REF _Ref14184527 \r \h </w:instrText>
            </w:r>
            <w:r w:rsidRPr="00125512">
              <w:rPr>
                <w:sz w:val="16"/>
                <w:szCs w:val="16"/>
                <w:lang w:val="en-CA"/>
              </w:rPr>
            </w:r>
            <w:r w:rsidRPr="00125512">
              <w:rPr>
                <w:sz w:val="16"/>
                <w:szCs w:val="16"/>
                <w:lang w:val="en-CA"/>
              </w:rPr>
              <w:fldChar w:fldCharType="separate"/>
            </w:r>
            <w:r w:rsidR="007032F8">
              <w:rPr>
                <w:sz w:val="16"/>
                <w:szCs w:val="16"/>
                <w:lang w:val="en-CA"/>
              </w:rPr>
              <w:t>9.3.4.2.11</w:t>
            </w:r>
            <w:r w:rsidRPr="00125512">
              <w:rPr>
                <w:sz w:val="16"/>
                <w:szCs w:val="16"/>
                <w:lang w:val="en-CA"/>
              </w:rPr>
              <w:fldChar w:fldCharType="end"/>
            </w:r>
            <w:r w:rsidRPr="00125512">
              <w:rPr>
                <w:sz w:val="16"/>
                <w:szCs w:val="16"/>
                <w:lang w:val="en-CA"/>
              </w:rPr>
              <w:t>)</w:t>
            </w:r>
          </w:p>
        </w:tc>
        <w:tc>
          <w:tcPr>
            <w:tcW w:w="900" w:type="dxa"/>
            <w:vAlign w:val="center"/>
          </w:tcPr>
          <w:p w14:paraId="4C0FE0D3" w14:textId="11542CE6" w:rsidR="00544E97" w:rsidRPr="00125512" w:rsidRDefault="00544E97" w:rsidP="00544E97">
            <w:pPr>
              <w:jc w:val="center"/>
              <w:rPr>
                <w:sz w:val="16"/>
                <w:szCs w:val="16"/>
                <w:lang w:val="en-CA"/>
              </w:rPr>
            </w:pPr>
            <w:proofErr w:type="spellStart"/>
            <w:r w:rsidRPr="00125512">
              <w:rPr>
                <w:sz w:val="16"/>
                <w:szCs w:val="16"/>
                <w:lang w:val="en-CA"/>
              </w:rPr>
              <w:t>na</w:t>
            </w:r>
            <w:proofErr w:type="spellEnd"/>
          </w:p>
        </w:tc>
        <w:tc>
          <w:tcPr>
            <w:tcW w:w="900" w:type="dxa"/>
            <w:vAlign w:val="center"/>
          </w:tcPr>
          <w:p w14:paraId="1830DF9D" w14:textId="654B2827" w:rsidR="00544E97" w:rsidRPr="00125512" w:rsidRDefault="00544E97" w:rsidP="00544E97">
            <w:pPr>
              <w:jc w:val="center"/>
              <w:rPr>
                <w:sz w:val="16"/>
                <w:szCs w:val="16"/>
                <w:lang w:val="en-CA"/>
              </w:rPr>
            </w:pPr>
            <w:proofErr w:type="spellStart"/>
            <w:r w:rsidRPr="00125512">
              <w:rPr>
                <w:sz w:val="16"/>
                <w:szCs w:val="16"/>
                <w:lang w:val="en-CA"/>
              </w:rPr>
              <w:t>na</w:t>
            </w:r>
            <w:proofErr w:type="spellEnd"/>
          </w:p>
        </w:tc>
        <w:tc>
          <w:tcPr>
            <w:tcW w:w="860" w:type="dxa"/>
            <w:vAlign w:val="center"/>
          </w:tcPr>
          <w:p w14:paraId="25FF3F29" w14:textId="0F504DA4" w:rsidR="00544E97" w:rsidRPr="00125512" w:rsidRDefault="00544E97" w:rsidP="00544E97">
            <w:pPr>
              <w:jc w:val="center"/>
              <w:rPr>
                <w:sz w:val="16"/>
                <w:szCs w:val="16"/>
                <w:lang w:val="en-CA"/>
              </w:rPr>
            </w:pPr>
            <w:proofErr w:type="spellStart"/>
            <w:r w:rsidRPr="00125512">
              <w:rPr>
                <w:sz w:val="16"/>
                <w:szCs w:val="16"/>
                <w:lang w:val="en-CA"/>
              </w:rPr>
              <w:t>na</w:t>
            </w:r>
            <w:proofErr w:type="spellEnd"/>
          </w:p>
        </w:tc>
        <w:tc>
          <w:tcPr>
            <w:tcW w:w="977" w:type="dxa"/>
            <w:vAlign w:val="center"/>
          </w:tcPr>
          <w:p w14:paraId="4C26D96B" w14:textId="16BF4E85" w:rsidR="00544E97" w:rsidRPr="00125512" w:rsidRDefault="00544E97" w:rsidP="00544E97">
            <w:pPr>
              <w:jc w:val="center"/>
              <w:rPr>
                <w:sz w:val="16"/>
                <w:szCs w:val="16"/>
                <w:lang w:val="en-CA"/>
              </w:rPr>
            </w:pPr>
            <w:proofErr w:type="spellStart"/>
            <w:r w:rsidRPr="00125512">
              <w:rPr>
                <w:sz w:val="16"/>
                <w:szCs w:val="16"/>
                <w:lang w:val="en-CA"/>
              </w:rPr>
              <w:t>na</w:t>
            </w:r>
            <w:proofErr w:type="spellEnd"/>
          </w:p>
        </w:tc>
        <w:tc>
          <w:tcPr>
            <w:tcW w:w="977" w:type="dxa"/>
            <w:vAlign w:val="center"/>
          </w:tcPr>
          <w:p w14:paraId="096FA954" w14:textId="4433F1CC" w:rsidR="00544E97" w:rsidRPr="00125512" w:rsidRDefault="00544E97" w:rsidP="00544E97">
            <w:pPr>
              <w:jc w:val="center"/>
              <w:rPr>
                <w:sz w:val="16"/>
                <w:szCs w:val="16"/>
                <w:lang w:val="en-CA"/>
              </w:rPr>
            </w:pPr>
            <w:proofErr w:type="spellStart"/>
            <w:r w:rsidRPr="00125512">
              <w:rPr>
                <w:sz w:val="16"/>
                <w:szCs w:val="16"/>
                <w:lang w:val="en-CA"/>
              </w:rPr>
              <w:t>na</w:t>
            </w:r>
            <w:proofErr w:type="spellEnd"/>
          </w:p>
        </w:tc>
      </w:tr>
      <w:tr w:rsidR="00BD13F7" w:rsidRPr="00F43CC3" w14:paraId="49C3EFA2" w14:textId="77777777" w:rsidTr="00C850A6">
        <w:trPr>
          <w:cantSplit/>
          <w:jc w:val="center"/>
        </w:trPr>
        <w:tc>
          <w:tcPr>
            <w:tcW w:w="2340" w:type="dxa"/>
            <w:vAlign w:val="center"/>
          </w:tcPr>
          <w:p w14:paraId="03AD40E3" w14:textId="5348F122" w:rsidR="00BD13F7" w:rsidRPr="00125512" w:rsidRDefault="00BD13F7" w:rsidP="00BD13F7">
            <w:pPr>
              <w:jc w:val="left"/>
              <w:rPr>
                <w:sz w:val="16"/>
                <w:szCs w:val="16"/>
                <w:lang w:val="en-CA"/>
              </w:rPr>
            </w:pPr>
            <w:proofErr w:type="spellStart"/>
            <w:r w:rsidRPr="00125512">
              <w:rPr>
                <w:sz w:val="16"/>
                <w:szCs w:val="16"/>
                <w:lang w:val="en-CA"/>
              </w:rPr>
              <w:t>palette_escape_val</w:t>
            </w:r>
            <w:proofErr w:type="spellEnd"/>
          </w:p>
        </w:tc>
        <w:tc>
          <w:tcPr>
            <w:tcW w:w="2250" w:type="dxa"/>
            <w:vAlign w:val="center"/>
          </w:tcPr>
          <w:p w14:paraId="289EE91C" w14:textId="30579658" w:rsidR="00BD13F7" w:rsidRPr="00125512" w:rsidRDefault="00BD13F7" w:rsidP="00BD13F7">
            <w:pPr>
              <w:jc w:val="center"/>
              <w:rPr>
                <w:sz w:val="16"/>
                <w:szCs w:val="16"/>
                <w:lang w:val="en-CA"/>
              </w:rPr>
            </w:pPr>
            <w:r w:rsidRPr="00125512">
              <w:rPr>
                <w:sz w:val="16"/>
                <w:szCs w:val="16"/>
                <w:lang w:val="en-CA"/>
              </w:rPr>
              <w:t>bypass</w:t>
            </w:r>
          </w:p>
        </w:tc>
        <w:tc>
          <w:tcPr>
            <w:tcW w:w="900" w:type="dxa"/>
            <w:vAlign w:val="center"/>
          </w:tcPr>
          <w:p w14:paraId="73619AD2" w14:textId="2B2F8483" w:rsidR="00BD13F7" w:rsidRPr="00125512" w:rsidRDefault="00BD13F7" w:rsidP="00BD13F7">
            <w:pPr>
              <w:jc w:val="center"/>
              <w:rPr>
                <w:sz w:val="16"/>
                <w:szCs w:val="16"/>
                <w:lang w:val="en-CA"/>
              </w:rPr>
            </w:pPr>
            <w:r w:rsidRPr="00125512">
              <w:rPr>
                <w:sz w:val="16"/>
                <w:szCs w:val="16"/>
                <w:lang w:val="en-CA"/>
              </w:rPr>
              <w:t>bypass</w:t>
            </w:r>
          </w:p>
        </w:tc>
        <w:tc>
          <w:tcPr>
            <w:tcW w:w="900" w:type="dxa"/>
            <w:vAlign w:val="center"/>
          </w:tcPr>
          <w:p w14:paraId="027D5C12" w14:textId="58FB678F" w:rsidR="00BD13F7" w:rsidRPr="00125512" w:rsidRDefault="00BD13F7" w:rsidP="00BD13F7">
            <w:pPr>
              <w:jc w:val="center"/>
              <w:rPr>
                <w:sz w:val="16"/>
                <w:szCs w:val="16"/>
                <w:lang w:val="en-CA"/>
              </w:rPr>
            </w:pPr>
            <w:r w:rsidRPr="00125512">
              <w:rPr>
                <w:sz w:val="16"/>
                <w:szCs w:val="16"/>
                <w:lang w:val="en-CA"/>
              </w:rPr>
              <w:t>bypass</w:t>
            </w:r>
          </w:p>
        </w:tc>
        <w:tc>
          <w:tcPr>
            <w:tcW w:w="860" w:type="dxa"/>
            <w:vAlign w:val="center"/>
          </w:tcPr>
          <w:p w14:paraId="1E41DE75" w14:textId="3FC0CE36" w:rsidR="00BD13F7" w:rsidRPr="00125512" w:rsidRDefault="00BD13F7" w:rsidP="00BD13F7">
            <w:pPr>
              <w:jc w:val="center"/>
              <w:rPr>
                <w:sz w:val="16"/>
                <w:szCs w:val="16"/>
                <w:lang w:val="en-CA"/>
              </w:rPr>
            </w:pPr>
            <w:r w:rsidRPr="00125512">
              <w:rPr>
                <w:sz w:val="16"/>
                <w:szCs w:val="16"/>
                <w:lang w:val="en-CA"/>
              </w:rPr>
              <w:t>bypass</w:t>
            </w:r>
          </w:p>
        </w:tc>
        <w:tc>
          <w:tcPr>
            <w:tcW w:w="977" w:type="dxa"/>
            <w:vAlign w:val="center"/>
          </w:tcPr>
          <w:p w14:paraId="5FFFDFA8" w14:textId="62B3D1B8" w:rsidR="00BD13F7" w:rsidRPr="00125512" w:rsidRDefault="00BD13F7" w:rsidP="00BD13F7">
            <w:pPr>
              <w:jc w:val="center"/>
              <w:rPr>
                <w:sz w:val="16"/>
                <w:szCs w:val="16"/>
                <w:lang w:val="en-CA"/>
              </w:rPr>
            </w:pPr>
            <w:r w:rsidRPr="00125512">
              <w:rPr>
                <w:sz w:val="16"/>
                <w:szCs w:val="16"/>
                <w:lang w:val="en-CA"/>
              </w:rPr>
              <w:t>bypass</w:t>
            </w:r>
          </w:p>
        </w:tc>
        <w:tc>
          <w:tcPr>
            <w:tcW w:w="977" w:type="dxa"/>
            <w:vAlign w:val="center"/>
          </w:tcPr>
          <w:p w14:paraId="763426DD" w14:textId="27817376" w:rsidR="00BD13F7" w:rsidRPr="00125512" w:rsidRDefault="00BD13F7" w:rsidP="00BD13F7">
            <w:pPr>
              <w:jc w:val="center"/>
              <w:rPr>
                <w:sz w:val="16"/>
                <w:szCs w:val="16"/>
                <w:lang w:val="en-CA"/>
              </w:rPr>
            </w:pPr>
            <w:r w:rsidRPr="00125512">
              <w:rPr>
                <w:sz w:val="16"/>
                <w:szCs w:val="16"/>
                <w:lang w:val="en-CA"/>
              </w:rPr>
              <w:t>bypass</w:t>
            </w:r>
          </w:p>
        </w:tc>
      </w:tr>
      <w:tr w:rsidR="00BD13F7" w:rsidRPr="00F43CC3" w14:paraId="672E004B" w14:textId="77777777" w:rsidTr="009431E9">
        <w:trPr>
          <w:cantSplit/>
          <w:jc w:val="center"/>
        </w:trPr>
        <w:tc>
          <w:tcPr>
            <w:tcW w:w="2340" w:type="dxa"/>
          </w:tcPr>
          <w:p w14:paraId="1AE82926" w14:textId="5CD9502F" w:rsidR="00BD13F7" w:rsidRPr="00125512" w:rsidRDefault="00BD13F7" w:rsidP="00BD13F7">
            <w:pPr>
              <w:jc w:val="left"/>
              <w:rPr>
                <w:noProof/>
                <w:sz w:val="16"/>
                <w:szCs w:val="16"/>
                <w:lang w:val="en-CA"/>
              </w:rPr>
            </w:pPr>
            <w:r w:rsidRPr="00125512">
              <w:rPr>
                <w:noProof/>
                <w:sz w:val="16"/>
                <w:szCs w:val="16"/>
                <w:lang w:val="en-CA" w:eastAsia="ko-KR"/>
              </w:rPr>
              <w:t>general_merge_flag</w:t>
            </w:r>
            <w:r w:rsidRPr="00125512">
              <w:rPr>
                <w:rFonts w:eastAsia="PMingLiU"/>
                <w:noProof/>
                <w:sz w:val="16"/>
                <w:szCs w:val="16"/>
                <w:lang w:val="en-CA" w:eastAsia="zh-TW"/>
              </w:rPr>
              <w:t>[ ][ ]</w:t>
            </w:r>
          </w:p>
        </w:tc>
        <w:tc>
          <w:tcPr>
            <w:tcW w:w="2250" w:type="dxa"/>
            <w:vAlign w:val="center"/>
          </w:tcPr>
          <w:p w14:paraId="577F50A6" w14:textId="77777777"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4A45D2D6"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73B6301C"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2F60903E"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268A6DEC"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27A7B095"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2332B746" w14:textId="77777777" w:rsidTr="00537D5F">
        <w:trPr>
          <w:cantSplit/>
          <w:jc w:val="center"/>
        </w:trPr>
        <w:tc>
          <w:tcPr>
            <w:tcW w:w="2340" w:type="dxa"/>
          </w:tcPr>
          <w:p w14:paraId="3AA5268A" w14:textId="4C0754FC" w:rsidR="00BD13F7" w:rsidRPr="00125512" w:rsidRDefault="00BD13F7" w:rsidP="00BD13F7">
            <w:pPr>
              <w:jc w:val="left"/>
              <w:rPr>
                <w:noProof/>
                <w:sz w:val="16"/>
                <w:szCs w:val="16"/>
                <w:lang w:val="en-CA" w:eastAsia="ko-KR"/>
              </w:rPr>
            </w:pPr>
            <w:r w:rsidRPr="00125512">
              <w:rPr>
                <w:noProof/>
                <w:sz w:val="16"/>
                <w:szCs w:val="16"/>
                <w:lang w:val="en-CA" w:eastAsia="ko-KR"/>
              </w:rPr>
              <w:t>regular_merge_flag</w:t>
            </w:r>
            <w:r w:rsidRPr="00125512">
              <w:rPr>
                <w:rFonts w:eastAsia="PMingLiU"/>
                <w:noProof/>
                <w:sz w:val="16"/>
                <w:szCs w:val="16"/>
                <w:lang w:val="en-CA" w:eastAsia="zh-TW"/>
              </w:rPr>
              <w:t>[ ][ ]</w:t>
            </w:r>
          </w:p>
        </w:tc>
        <w:tc>
          <w:tcPr>
            <w:tcW w:w="2250" w:type="dxa"/>
            <w:vAlign w:val="center"/>
          </w:tcPr>
          <w:p w14:paraId="6CC44782" w14:textId="4EC1EAE5" w:rsidR="00BD13F7" w:rsidRPr="00125512" w:rsidRDefault="00BD13F7" w:rsidP="00BD13F7">
            <w:pPr>
              <w:jc w:val="center"/>
              <w:rPr>
                <w:noProof/>
                <w:sz w:val="16"/>
                <w:szCs w:val="16"/>
                <w:lang w:val="en-CA"/>
              </w:rPr>
            </w:pPr>
            <w:r w:rsidRPr="00125512">
              <w:rPr>
                <w:noProof/>
                <w:sz w:val="16"/>
                <w:szCs w:val="16"/>
                <w:lang w:val="en-CA"/>
              </w:rPr>
              <w:t>cu_skip_flag[ ][ ] ? 0 : 1</w:t>
            </w:r>
          </w:p>
        </w:tc>
        <w:tc>
          <w:tcPr>
            <w:tcW w:w="900" w:type="dxa"/>
            <w:vAlign w:val="center"/>
          </w:tcPr>
          <w:p w14:paraId="40F83C17" w14:textId="08B8F546"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0E260D8F" w14:textId="3AA62D8F"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64E2DA33" w14:textId="142EAA75"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6DD9B9A8" w14:textId="5D4E065F"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54B447C8" w14:textId="15574960"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273A2EBC" w14:textId="77777777" w:rsidTr="009431E9">
        <w:trPr>
          <w:cantSplit/>
          <w:jc w:val="center"/>
        </w:trPr>
        <w:tc>
          <w:tcPr>
            <w:tcW w:w="2340" w:type="dxa"/>
            <w:vAlign w:val="center"/>
          </w:tcPr>
          <w:p w14:paraId="213BBC20" w14:textId="5967D041" w:rsidR="00BD13F7" w:rsidRPr="00125512" w:rsidRDefault="00BD13F7" w:rsidP="00BD13F7">
            <w:pPr>
              <w:jc w:val="left"/>
              <w:rPr>
                <w:noProof/>
                <w:sz w:val="16"/>
                <w:szCs w:val="16"/>
                <w:lang w:val="en-CA" w:eastAsia="ko-KR"/>
              </w:rPr>
            </w:pPr>
            <w:r w:rsidRPr="00125512">
              <w:rPr>
                <w:rFonts w:eastAsiaTheme="minorEastAsia"/>
                <w:noProof/>
                <w:sz w:val="16"/>
                <w:szCs w:val="16"/>
                <w:lang w:val="en-CA" w:eastAsia="ko-KR"/>
              </w:rPr>
              <w:t>mmvd_merge_flag[ ][ ]</w:t>
            </w:r>
          </w:p>
        </w:tc>
        <w:tc>
          <w:tcPr>
            <w:tcW w:w="2250" w:type="dxa"/>
            <w:vAlign w:val="center"/>
          </w:tcPr>
          <w:p w14:paraId="0BACE494" w14:textId="601C39FD"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02C9CA27" w14:textId="37C20C13"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125CD91E" w14:textId="2A56090C"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0F02080E" w14:textId="41A5EA86"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5BFBB562" w14:textId="1522F65E"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626A688F" w14:textId="795225E6"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1F86ABDC" w14:textId="77777777" w:rsidTr="009431E9">
        <w:trPr>
          <w:cantSplit/>
          <w:jc w:val="center"/>
        </w:trPr>
        <w:tc>
          <w:tcPr>
            <w:tcW w:w="2340" w:type="dxa"/>
            <w:vAlign w:val="center"/>
          </w:tcPr>
          <w:p w14:paraId="7B21C202" w14:textId="7EAD213B" w:rsidR="00BD13F7" w:rsidRPr="00125512" w:rsidRDefault="00BD13F7" w:rsidP="00BD13F7">
            <w:pPr>
              <w:jc w:val="left"/>
              <w:rPr>
                <w:noProof/>
                <w:sz w:val="16"/>
                <w:szCs w:val="16"/>
                <w:lang w:val="en-CA" w:eastAsia="ko-KR"/>
              </w:rPr>
            </w:pPr>
            <w:r w:rsidRPr="00125512">
              <w:rPr>
                <w:rFonts w:eastAsiaTheme="minorEastAsia"/>
                <w:noProof/>
                <w:sz w:val="16"/>
                <w:szCs w:val="16"/>
                <w:lang w:val="en-CA" w:eastAsia="ko-KR"/>
              </w:rPr>
              <w:t>mmvd_cand_</w:t>
            </w:r>
            <w:r w:rsidRPr="00125512">
              <w:rPr>
                <w:rFonts w:eastAsiaTheme="minorEastAsia"/>
                <w:noProof/>
                <w:sz w:val="16"/>
                <w:szCs w:val="16"/>
                <w:lang w:val="en-CA" w:eastAsia="ko-KR"/>
              </w:rPr>
              <w:lastRenderedPageBreak/>
              <w:t>flag[ ][ ]</w:t>
            </w:r>
          </w:p>
        </w:tc>
        <w:tc>
          <w:tcPr>
            <w:tcW w:w="2250" w:type="dxa"/>
            <w:vAlign w:val="center"/>
          </w:tcPr>
          <w:p w14:paraId="591CD05E" w14:textId="6F32EC76"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417299EA" w14:textId="452B0A23"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648771D5" w14:textId="1F30AA99"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3B26F1B0" w14:textId="290D66CE"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6012C9B2" w14:textId="022DC1A9"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4BD0ACEC" w14:textId="306B1530"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1A0C3F5B" w14:textId="77777777" w:rsidTr="009431E9">
        <w:trPr>
          <w:cantSplit/>
          <w:jc w:val="center"/>
        </w:trPr>
        <w:tc>
          <w:tcPr>
            <w:tcW w:w="2340" w:type="dxa"/>
            <w:vAlign w:val="center"/>
          </w:tcPr>
          <w:p w14:paraId="7A1273CD" w14:textId="026BF8BB" w:rsidR="00BD13F7" w:rsidRPr="00125512" w:rsidRDefault="00BD13F7" w:rsidP="00BD13F7">
            <w:pPr>
              <w:jc w:val="left"/>
              <w:rPr>
                <w:noProof/>
                <w:sz w:val="16"/>
                <w:szCs w:val="16"/>
                <w:lang w:val="en-CA" w:eastAsia="ko-KR"/>
              </w:rPr>
            </w:pPr>
            <w:r w:rsidRPr="00125512">
              <w:rPr>
                <w:rFonts w:eastAsiaTheme="minorEastAsia"/>
                <w:noProof/>
                <w:sz w:val="16"/>
                <w:szCs w:val="16"/>
                <w:lang w:val="en-CA" w:eastAsia="ko-KR"/>
              </w:rPr>
              <w:lastRenderedPageBreak/>
              <w:t>mmvd_distance_idx[ ][ ]</w:t>
            </w:r>
          </w:p>
        </w:tc>
        <w:tc>
          <w:tcPr>
            <w:tcW w:w="2250" w:type="dxa"/>
            <w:vAlign w:val="center"/>
          </w:tcPr>
          <w:p w14:paraId="30F17616" w14:textId="73C0EF69" w:rsidR="00BD13F7" w:rsidRPr="00125512" w:rsidRDefault="00BD13F7" w:rsidP="00BD13F7">
            <w:pPr>
              <w:jc w:val="center"/>
              <w:rPr>
                <w:noProof/>
                <w:sz w:val="16"/>
                <w:szCs w:val="16"/>
                <w:lang w:val="en-CA"/>
              </w:rPr>
            </w:pPr>
            <w:r w:rsidRPr="00125512">
              <w:rPr>
                <w:noProof/>
                <w:sz w:val="16"/>
                <w:szCs w:val="16"/>
                <w:lang w:val="en-CA"/>
              </w:rPr>
              <w:t>0</w:t>
            </w:r>
          </w:p>
        </w:tc>
        <w:tc>
          <w:tcPr>
            <w:tcW w:w="900" w:type="dxa"/>
          </w:tcPr>
          <w:p w14:paraId="3A4BF226" w14:textId="44BD5261"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tcPr>
          <w:p w14:paraId="0E957293" w14:textId="2E0E1AA5" w:rsidR="00BD13F7" w:rsidRPr="00125512" w:rsidRDefault="00BD13F7" w:rsidP="00BD13F7">
            <w:pPr>
              <w:jc w:val="center"/>
              <w:rPr>
                <w:noProof/>
                <w:sz w:val="16"/>
                <w:szCs w:val="16"/>
                <w:lang w:val="en-CA"/>
              </w:rPr>
            </w:pPr>
            <w:r w:rsidRPr="00125512">
              <w:rPr>
                <w:noProof/>
                <w:sz w:val="16"/>
                <w:szCs w:val="16"/>
                <w:lang w:val="en-CA"/>
              </w:rPr>
              <w:t>bypass</w:t>
            </w:r>
          </w:p>
        </w:tc>
        <w:tc>
          <w:tcPr>
            <w:tcW w:w="860" w:type="dxa"/>
          </w:tcPr>
          <w:p w14:paraId="165931EB" w14:textId="6E2109C0"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77" w:type="dxa"/>
          </w:tcPr>
          <w:p w14:paraId="76DCC6E8" w14:textId="047FF47A" w:rsidR="00BD13F7" w:rsidRPr="00125512" w:rsidRDefault="00BD13F7" w:rsidP="00BD13F7">
            <w:pPr>
              <w:jc w:val="center"/>
              <w:rPr>
                <w:noProof/>
                <w:sz w:val="16"/>
                <w:szCs w:val="16"/>
                <w:lang w:val="en-CA"/>
              </w:rPr>
            </w:pPr>
            <w:r w:rsidRPr="00125512">
              <w:rPr>
                <w:noProof/>
                <w:sz w:val="16"/>
                <w:szCs w:val="16"/>
                <w:lang w:val="en-CA"/>
              </w:rPr>
              <w:t>bypass</w:t>
            </w:r>
          </w:p>
        </w:tc>
        <w:tc>
          <w:tcPr>
            <w:tcW w:w="977" w:type="dxa"/>
          </w:tcPr>
          <w:p w14:paraId="0EC79783" w14:textId="3BD2AB30"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r>
      <w:tr w:rsidR="00BD13F7" w:rsidRPr="00F43CC3" w14:paraId="3CD4C4E0" w14:textId="77777777" w:rsidTr="009431E9">
        <w:trPr>
          <w:cantSplit/>
          <w:jc w:val="center"/>
        </w:trPr>
        <w:tc>
          <w:tcPr>
            <w:tcW w:w="2340" w:type="dxa"/>
            <w:vAlign w:val="center"/>
          </w:tcPr>
          <w:p w14:paraId="4E509FF4" w14:textId="296698E1" w:rsidR="00BD13F7" w:rsidRPr="00125512" w:rsidRDefault="00BD13F7" w:rsidP="00BD13F7">
            <w:pPr>
              <w:jc w:val="left"/>
              <w:rPr>
                <w:noProof/>
                <w:sz w:val="16"/>
                <w:szCs w:val="16"/>
                <w:lang w:val="en-CA" w:eastAsia="ko-KR"/>
              </w:rPr>
            </w:pPr>
            <w:r w:rsidRPr="00125512">
              <w:rPr>
                <w:rFonts w:eastAsiaTheme="minorEastAsia"/>
                <w:noProof/>
                <w:sz w:val="16"/>
                <w:szCs w:val="16"/>
                <w:lang w:val="en-CA" w:eastAsia="ko-KR"/>
              </w:rPr>
              <w:t>mmvd_direction_idx[ ][ ]</w:t>
            </w:r>
          </w:p>
        </w:tc>
        <w:tc>
          <w:tcPr>
            <w:tcW w:w="2250" w:type="dxa"/>
          </w:tcPr>
          <w:p w14:paraId="06152B29" w14:textId="7EB54CBF"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tcPr>
          <w:p w14:paraId="75257D5D" w14:textId="0C4E36B9"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vAlign w:val="center"/>
          </w:tcPr>
          <w:p w14:paraId="3A473ED7" w14:textId="09262D3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5A4280DE" w14:textId="18A15D31"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4456986B" w14:textId="0180DBD9"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49221D8F" w14:textId="477ECC6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6F928886" w14:textId="77777777" w:rsidTr="00B978CC">
        <w:trPr>
          <w:cantSplit/>
          <w:jc w:val="center"/>
        </w:trPr>
        <w:tc>
          <w:tcPr>
            <w:tcW w:w="2340" w:type="dxa"/>
            <w:tcBorders>
              <w:top w:val="single" w:sz="4" w:space="0" w:color="auto"/>
              <w:left w:val="single" w:sz="4" w:space="0" w:color="auto"/>
              <w:bottom w:val="single" w:sz="4" w:space="0" w:color="auto"/>
              <w:right w:val="single" w:sz="4" w:space="0" w:color="auto"/>
            </w:tcBorders>
            <w:vAlign w:val="center"/>
          </w:tcPr>
          <w:p w14:paraId="1A3979A9" w14:textId="77777777" w:rsidR="00BD13F7" w:rsidRPr="00125512" w:rsidRDefault="00BD13F7" w:rsidP="00BD13F7">
            <w:pPr>
              <w:jc w:val="left"/>
              <w:rPr>
                <w:rFonts w:eastAsiaTheme="minorEastAsia"/>
                <w:noProof/>
                <w:sz w:val="16"/>
                <w:szCs w:val="16"/>
                <w:lang w:val="en-CA" w:eastAsia="ko-KR"/>
              </w:rPr>
            </w:pPr>
            <w:r w:rsidRPr="00125512">
              <w:rPr>
                <w:rFonts w:eastAsiaTheme="minorEastAsia"/>
                <w:noProof/>
                <w:sz w:val="16"/>
                <w:szCs w:val="16"/>
                <w:lang w:val="en-CA" w:eastAsia="ko-KR"/>
              </w:rPr>
              <w:t>merge_subblock_flag[ ][ ]</w:t>
            </w:r>
          </w:p>
        </w:tc>
        <w:tc>
          <w:tcPr>
            <w:tcW w:w="2250" w:type="dxa"/>
            <w:tcBorders>
              <w:top w:val="single" w:sz="4" w:space="0" w:color="auto"/>
              <w:left w:val="single" w:sz="4" w:space="0" w:color="auto"/>
              <w:bottom w:val="single" w:sz="4" w:space="0" w:color="auto"/>
              <w:right w:val="single" w:sz="4" w:space="0" w:color="auto"/>
            </w:tcBorders>
          </w:tcPr>
          <w:p w14:paraId="29FCF7C0" w14:textId="1D4FA104"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0,1,2</w:t>
            </w:r>
            <w:r w:rsidRPr="00125512">
              <w:rPr>
                <w:rFonts w:eastAsia="PMingLiU"/>
                <w:noProof/>
                <w:sz w:val="16"/>
                <w:szCs w:val="16"/>
                <w:lang w:val="en-CA" w:eastAsia="zh-TW"/>
              </w:rPr>
              <w:br/>
              <w:t>(clause </w:t>
            </w:r>
            <w:r w:rsidRPr="00125512">
              <w:rPr>
                <w:rFonts w:eastAsia="PMingLiU"/>
                <w:noProof/>
                <w:sz w:val="16"/>
                <w:szCs w:val="16"/>
                <w:lang w:val="en-CA" w:eastAsia="zh-TW"/>
              </w:rPr>
              <w:fldChar w:fldCharType="begin" w:fldLock="1"/>
            </w:r>
            <w:r w:rsidRPr="00125512">
              <w:rPr>
                <w:rFonts w:eastAsia="PMingLiU"/>
                <w:noProof/>
                <w:sz w:val="16"/>
                <w:szCs w:val="16"/>
                <w:lang w:val="en-CA" w:eastAsia="zh-TW"/>
              </w:rPr>
              <w:instrText xml:space="preserve"> REF _Ref531882307 \r \h </w:instrText>
            </w:r>
            <w:r w:rsidRPr="00125512">
              <w:rPr>
                <w:rFonts w:eastAsia="PMingLiU"/>
                <w:noProof/>
                <w:sz w:val="16"/>
                <w:szCs w:val="16"/>
                <w:lang w:val="en-CA" w:eastAsia="zh-TW"/>
              </w:rPr>
            </w:r>
            <w:r w:rsidRPr="00125512">
              <w:rPr>
                <w:rFonts w:eastAsia="PMingLiU"/>
                <w:noProof/>
                <w:sz w:val="16"/>
                <w:szCs w:val="16"/>
                <w:lang w:val="en-CA" w:eastAsia="zh-TW"/>
              </w:rPr>
              <w:fldChar w:fldCharType="separate"/>
            </w:r>
            <w:r w:rsidR="007032F8">
              <w:rPr>
                <w:rFonts w:eastAsia="PMingLiU"/>
                <w:noProof/>
                <w:sz w:val="16"/>
                <w:szCs w:val="16"/>
                <w:lang w:val="en-CA" w:eastAsia="zh-TW"/>
              </w:rPr>
              <w:t>9.3.4.2.2</w:t>
            </w:r>
            <w:r w:rsidRPr="00125512">
              <w:rPr>
                <w:rFonts w:eastAsia="PMingLiU"/>
                <w:noProof/>
                <w:sz w:val="16"/>
                <w:szCs w:val="16"/>
                <w:lang w:val="en-CA" w:eastAsia="zh-TW"/>
              </w:rPr>
              <w:fldChar w:fldCharType="end"/>
            </w:r>
            <w:r w:rsidRPr="00125512">
              <w:rPr>
                <w:rFonts w:eastAsia="PMingLiU"/>
                <w:noProof/>
                <w:sz w:val="16"/>
                <w:szCs w:val="16"/>
                <w:lang w:val="en-CA" w:eastAsia="zh-TW"/>
              </w:rPr>
              <w:t>)</w:t>
            </w:r>
          </w:p>
        </w:tc>
        <w:tc>
          <w:tcPr>
            <w:tcW w:w="900" w:type="dxa"/>
            <w:tcBorders>
              <w:top w:val="single" w:sz="4" w:space="0" w:color="auto"/>
              <w:left w:val="single" w:sz="4" w:space="0" w:color="auto"/>
              <w:bottom w:val="single" w:sz="4" w:space="0" w:color="auto"/>
              <w:right w:val="single" w:sz="4" w:space="0" w:color="auto"/>
            </w:tcBorders>
          </w:tcPr>
          <w:p w14:paraId="68B952CB"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Borders>
              <w:top w:val="single" w:sz="4" w:space="0" w:color="auto"/>
              <w:left w:val="single" w:sz="4" w:space="0" w:color="auto"/>
              <w:bottom w:val="single" w:sz="4" w:space="0" w:color="auto"/>
              <w:right w:val="single" w:sz="4" w:space="0" w:color="auto"/>
            </w:tcBorders>
            <w:vAlign w:val="center"/>
          </w:tcPr>
          <w:p w14:paraId="28AA31FB"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tcBorders>
              <w:top w:val="single" w:sz="4" w:space="0" w:color="auto"/>
              <w:left w:val="single" w:sz="4" w:space="0" w:color="auto"/>
              <w:bottom w:val="single" w:sz="4" w:space="0" w:color="auto"/>
              <w:right w:val="single" w:sz="4" w:space="0" w:color="auto"/>
            </w:tcBorders>
            <w:vAlign w:val="center"/>
          </w:tcPr>
          <w:p w14:paraId="244C23CE"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Borders>
              <w:top w:val="single" w:sz="4" w:space="0" w:color="auto"/>
              <w:left w:val="single" w:sz="4" w:space="0" w:color="auto"/>
              <w:bottom w:val="single" w:sz="4" w:space="0" w:color="auto"/>
              <w:right w:val="single" w:sz="4" w:space="0" w:color="auto"/>
            </w:tcBorders>
            <w:vAlign w:val="center"/>
          </w:tcPr>
          <w:p w14:paraId="18066377"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Borders>
              <w:top w:val="single" w:sz="4" w:space="0" w:color="auto"/>
              <w:left w:val="single" w:sz="4" w:space="0" w:color="auto"/>
              <w:bottom w:val="single" w:sz="4" w:space="0" w:color="auto"/>
              <w:right w:val="single" w:sz="4" w:space="0" w:color="auto"/>
            </w:tcBorders>
            <w:vAlign w:val="center"/>
          </w:tcPr>
          <w:p w14:paraId="48228699"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526363F2" w14:textId="77777777" w:rsidTr="00B978CC">
        <w:trPr>
          <w:cantSplit/>
          <w:jc w:val="center"/>
        </w:trPr>
        <w:tc>
          <w:tcPr>
            <w:tcW w:w="2340" w:type="dxa"/>
            <w:tcBorders>
              <w:top w:val="single" w:sz="4" w:space="0" w:color="auto"/>
              <w:left w:val="single" w:sz="4" w:space="0" w:color="auto"/>
              <w:bottom w:val="single" w:sz="4" w:space="0" w:color="auto"/>
              <w:right w:val="single" w:sz="4" w:space="0" w:color="auto"/>
            </w:tcBorders>
            <w:vAlign w:val="center"/>
          </w:tcPr>
          <w:p w14:paraId="638C80ED" w14:textId="77777777" w:rsidR="00BD13F7" w:rsidRPr="00125512" w:rsidRDefault="00BD13F7" w:rsidP="00BD13F7">
            <w:pPr>
              <w:jc w:val="left"/>
              <w:rPr>
                <w:rFonts w:eastAsiaTheme="minorEastAsia"/>
                <w:noProof/>
                <w:sz w:val="16"/>
                <w:szCs w:val="16"/>
                <w:lang w:val="en-CA" w:eastAsia="ko-KR"/>
              </w:rPr>
            </w:pPr>
            <w:r w:rsidRPr="00125512">
              <w:rPr>
                <w:rFonts w:eastAsiaTheme="minorEastAsia"/>
                <w:noProof/>
                <w:sz w:val="16"/>
                <w:szCs w:val="16"/>
                <w:lang w:val="en-CA" w:eastAsia="ko-KR"/>
              </w:rPr>
              <w:t>merge_subblock_idx[ ][ ]</w:t>
            </w:r>
          </w:p>
        </w:tc>
        <w:tc>
          <w:tcPr>
            <w:tcW w:w="2250" w:type="dxa"/>
            <w:tcBorders>
              <w:top w:val="single" w:sz="4" w:space="0" w:color="auto"/>
              <w:left w:val="single" w:sz="4" w:space="0" w:color="auto"/>
              <w:bottom w:val="single" w:sz="4" w:space="0" w:color="auto"/>
              <w:right w:val="single" w:sz="4" w:space="0" w:color="auto"/>
            </w:tcBorders>
          </w:tcPr>
          <w:p w14:paraId="203AF4DE"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0</w:t>
            </w:r>
          </w:p>
        </w:tc>
        <w:tc>
          <w:tcPr>
            <w:tcW w:w="900" w:type="dxa"/>
            <w:tcBorders>
              <w:top w:val="single" w:sz="4" w:space="0" w:color="auto"/>
              <w:left w:val="single" w:sz="4" w:space="0" w:color="auto"/>
              <w:bottom w:val="single" w:sz="4" w:space="0" w:color="auto"/>
              <w:right w:val="single" w:sz="4" w:space="0" w:color="auto"/>
            </w:tcBorders>
          </w:tcPr>
          <w:p w14:paraId="10D0AA4A"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tcBorders>
              <w:top w:val="single" w:sz="4" w:space="0" w:color="auto"/>
              <w:left w:val="single" w:sz="4" w:space="0" w:color="auto"/>
              <w:bottom w:val="single" w:sz="4" w:space="0" w:color="auto"/>
              <w:right w:val="single" w:sz="4" w:space="0" w:color="auto"/>
            </w:tcBorders>
            <w:vAlign w:val="center"/>
          </w:tcPr>
          <w:p w14:paraId="302190DB"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860" w:type="dxa"/>
            <w:tcBorders>
              <w:top w:val="single" w:sz="4" w:space="0" w:color="auto"/>
              <w:left w:val="single" w:sz="4" w:space="0" w:color="auto"/>
              <w:bottom w:val="single" w:sz="4" w:space="0" w:color="auto"/>
              <w:right w:val="single" w:sz="4" w:space="0" w:color="auto"/>
            </w:tcBorders>
            <w:vAlign w:val="center"/>
          </w:tcPr>
          <w:p w14:paraId="12BEEF56"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77" w:type="dxa"/>
            <w:tcBorders>
              <w:top w:val="single" w:sz="4" w:space="0" w:color="auto"/>
              <w:left w:val="single" w:sz="4" w:space="0" w:color="auto"/>
              <w:bottom w:val="single" w:sz="4" w:space="0" w:color="auto"/>
              <w:right w:val="single" w:sz="4" w:space="0" w:color="auto"/>
            </w:tcBorders>
            <w:vAlign w:val="center"/>
          </w:tcPr>
          <w:p w14:paraId="41F07E8C"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77" w:type="dxa"/>
            <w:tcBorders>
              <w:top w:val="single" w:sz="4" w:space="0" w:color="auto"/>
              <w:left w:val="single" w:sz="4" w:space="0" w:color="auto"/>
              <w:bottom w:val="single" w:sz="4" w:space="0" w:color="auto"/>
              <w:right w:val="single" w:sz="4" w:space="0" w:color="auto"/>
            </w:tcBorders>
            <w:vAlign w:val="center"/>
          </w:tcPr>
          <w:p w14:paraId="4233A590"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4B3EC531" w14:textId="77777777" w:rsidTr="007738FA">
        <w:trPr>
          <w:cantSplit/>
          <w:jc w:val="center"/>
        </w:trPr>
        <w:tc>
          <w:tcPr>
            <w:tcW w:w="2340" w:type="dxa"/>
            <w:tcBorders>
              <w:top w:val="single" w:sz="4" w:space="0" w:color="auto"/>
              <w:left w:val="single" w:sz="4" w:space="0" w:color="auto"/>
              <w:bottom w:val="single" w:sz="4" w:space="0" w:color="auto"/>
              <w:right w:val="single" w:sz="4" w:space="0" w:color="auto"/>
            </w:tcBorders>
            <w:vAlign w:val="center"/>
          </w:tcPr>
          <w:p w14:paraId="617E42D1" w14:textId="77777777" w:rsidR="00BD13F7" w:rsidRPr="00125512" w:rsidRDefault="00BD13F7" w:rsidP="00BD13F7">
            <w:pPr>
              <w:jc w:val="left"/>
              <w:rPr>
                <w:rFonts w:eastAsiaTheme="minorEastAsia"/>
                <w:noProof/>
                <w:sz w:val="16"/>
                <w:szCs w:val="16"/>
                <w:lang w:val="en-CA" w:eastAsia="ko-KR"/>
              </w:rPr>
            </w:pPr>
            <w:r w:rsidRPr="00125512">
              <w:rPr>
                <w:rFonts w:eastAsiaTheme="minorEastAsia"/>
                <w:noProof/>
                <w:sz w:val="16"/>
                <w:szCs w:val="16"/>
                <w:lang w:val="en-CA" w:eastAsia="ko-KR"/>
              </w:rPr>
              <w:t>ciip_flag[ ][ ]</w:t>
            </w:r>
          </w:p>
        </w:tc>
        <w:tc>
          <w:tcPr>
            <w:tcW w:w="2250" w:type="dxa"/>
            <w:tcBorders>
              <w:top w:val="single" w:sz="4" w:space="0" w:color="auto"/>
              <w:left w:val="single" w:sz="4" w:space="0" w:color="auto"/>
              <w:bottom w:val="single" w:sz="4" w:space="0" w:color="auto"/>
              <w:right w:val="single" w:sz="4" w:space="0" w:color="auto"/>
            </w:tcBorders>
          </w:tcPr>
          <w:p w14:paraId="43D62A1C"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0</w:t>
            </w:r>
          </w:p>
        </w:tc>
        <w:tc>
          <w:tcPr>
            <w:tcW w:w="900" w:type="dxa"/>
            <w:tcBorders>
              <w:top w:val="single" w:sz="4" w:space="0" w:color="auto"/>
              <w:left w:val="single" w:sz="4" w:space="0" w:color="auto"/>
              <w:bottom w:val="single" w:sz="4" w:space="0" w:color="auto"/>
              <w:right w:val="single" w:sz="4" w:space="0" w:color="auto"/>
            </w:tcBorders>
          </w:tcPr>
          <w:p w14:paraId="0A1A5A61"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Borders>
              <w:top w:val="single" w:sz="4" w:space="0" w:color="auto"/>
              <w:left w:val="single" w:sz="4" w:space="0" w:color="auto"/>
              <w:bottom w:val="single" w:sz="4" w:space="0" w:color="auto"/>
              <w:right w:val="single" w:sz="4" w:space="0" w:color="auto"/>
            </w:tcBorders>
            <w:vAlign w:val="center"/>
          </w:tcPr>
          <w:p w14:paraId="3009E56D"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tcBorders>
              <w:top w:val="single" w:sz="4" w:space="0" w:color="auto"/>
              <w:left w:val="single" w:sz="4" w:space="0" w:color="auto"/>
              <w:bottom w:val="single" w:sz="4" w:space="0" w:color="auto"/>
              <w:right w:val="single" w:sz="4" w:space="0" w:color="auto"/>
            </w:tcBorders>
            <w:vAlign w:val="center"/>
          </w:tcPr>
          <w:p w14:paraId="06B34431"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Borders>
              <w:top w:val="single" w:sz="4" w:space="0" w:color="auto"/>
              <w:left w:val="single" w:sz="4" w:space="0" w:color="auto"/>
              <w:bottom w:val="single" w:sz="4" w:space="0" w:color="auto"/>
              <w:right w:val="single" w:sz="4" w:space="0" w:color="auto"/>
            </w:tcBorders>
            <w:vAlign w:val="center"/>
          </w:tcPr>
          <w:p w14:paraId="264BCB1E"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Borders>
              <w:top w:val="single" w:sz="4" w:space="0" w:color="auto"/>
              <w:left w:val="single" w:sz="4" w:space="0" w:color="auto"/>
              <w:bottom w:val="single" w:sz="4" w:space="0" w:color="auto"/>
              <w:right w:val="single" w:sz="4" w:space="0" w:color="auto"/>
            </w:tcBorders>
            <w:vAlign w:val="center"/>
          </w:tcPr>
          <w:p w14:paraId="44BC0408"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048961F8" w14:textId="77777777" w:rsidTr="007738FA">
        <w:trPr>
          <w:cantSplit/>
          <w:jc w:val="center"/>
        </w:trPr>
        <w:tc>
          <w:tcPr>
            <w:tcW w:w="2340" w:type="dxa"/>
            <w:tcBorders>
              <w:top w:val="single" w:sz="4" w:space="0" w:color="auto"/>
              <w:left w:val="single" w:sz="4" w:space="0" w:color="auto"/>
              <w:bottom w:val="single" w:sz="4" w:space="0" w:color="auto"/>
              <w:right w:val="single" w:sz="4" w:space="0" w:color="auto"/>
            </w:tcBorders>
            <w:vAlign w:val="center"/>
          </w:tcPr>
          <w:p w14:paraId="0B40DD1A" w14:textId="77777777" w:rsidR="00BD13F7" w:rsidRPr="00125512" w:rsidRDefault="00BD13F7" w:rsidP="00BD13F7">
            <w:pPr>
              <w:jc w:val="left"/>
              <w:rPr>
                <w:rFonts w:eastAsiaTheme="minorEastAsia"/>
                <w:noProof/>
                <w:sz w:val="16"/>
                <w:szCs w:val="16"/>
                <w:lang w:val="en-CA" w:eastAsia="ko-KR"/>
              </w:rPr>
            </w:pPr>
            <w:r w:rsidRPr="00125512">
              <w:rPr>
                <w:rFonts w:eastAsiaTheme="minorEastAsia"/>
                <w:noProof/>
                <w:sz w:val="16"/>
                <w:szCs w:val="16"/>
                <w:lang w:val="en-CA" w:eastAsia="ko-KR"/>
              </w:rPr>
              <w:t>merge_idx[ ][ ]</w:t>
            </w:r>
          </w:p>
        </w:tc>
        <w:tc>
          <w:tcPr>
            <w:tcW w:w="2250" w:type="dxa"/>
            <w:tcBorders>
              <w:top w:val="single" w:sz="4" w:space="0" w:color="auto"/>
              <w:left w:val="single" w:sz="4" w:space="0" w:color="auto"/>
              <w:bottom w:val="single" w:sz="4" w:space="0" w:color="auto"/>
              <w:right w:val="single" w:sz="4" w:space="0" w:color="auto"/>
            </w:tcBorders>
          </w:tcPr>
          <w:p w14:paraId="526EE25F" w14:textId="77777777"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0</w:t>
            </w:r>
          </w:p>
        </w:tc>
        <w:tc>
          <w:tcPr>
            <w:tcW w:w="900" w:type="dxa"/>
            <w:tcBorders>
              <w:top w:val="single" w:sz="4" w:space="0" w:color="auto"/>
              <w:left w:val="single" w:sz="4" w:space="0" w:color="auto"/>
              <w:bottom w:val="single" w:sz="4" w:space="0" w:color="auto"/>
              <w:right w:val="single" w:sz="4" w:space="0" w:color="auto"/>
            </w:tcBorders>
          </w:tcPr>
          <w:p w14:paraId="02EF2BA2"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tcBorders>
              <w:top w:val="single" w:sz="4" w:space="0" w:color="auto"/>
              <w:left w:val="single" w:sz="4" w:space="0" w:color="auto"/>
              <w:bottom w:val="single" w:sz="4" w:space="0" w:color="auto"/>
              <w:right w:val="single" w:sz="4" w:space="0" w:color="auto"/>
            </w:tcBorders>
            <w:vAlign w:val="center"/>
          </w:tcPr>
          <w:p w14:paraId="2C69A684"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860" w:type="dxa"/>
            <w:tcBorders>
              <w:top w:val="single" w:sz="4" w:space="0" w:color="auto"/>
              <w:left w:val="single" w:sz="4" w:space="0" w:color="auto"/>
              <w:bottom w:val="single" w:sz="4" w:space="0" w:color="auto"/>
              <w:right w:val="single" w:sz="4" w:space="0" w:color="auto"/>
            </w:tcBorders>
            <w:vAlign w:val="center"/>
          </w:tcPr>
          <w:p w14:paraId="6C25E66D"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77" w:type="dxa"/>
            <w:tcBorders>
              <w:top w:val="single" w:sz="4" w:space="0" w:color="auto"/>
              <w:left w:val="single" w:sz="4" w:space="0" w:color="auto"/>
              <w:bottom w:val="single" w:sz="4" w:space="0" w:color="auto"/>
              <w:right w:val="single" w:sz="4" w:space="0" w:color="auto"/>
            </w:tcBorders>
            <w:vAlign w:val="center"/>
          </w:tcPr>
          <w:p w14:paraId="0505D797" w14:textId="77777777" w:rsidR="00BD13F7" w:rsidRPr="00125512" w:rsidRDefault="00BD13F7" w:rsidP="00BD13F7">
            <w:pPr>
              <w:jc w:val="center"/>
              <w:rPr>
                <w:noProof/>
                <w:sz w:val="16"/>
                <w:szCs w:val="16"/>
                <w:lang w:val="en-CA"/>
              </w:rPr>
            </w:pPr>
            <w:r w:rsidRPr="00125512">
              <w:rPr>
                <w:noProof/>
                <w:sz w:val="16"/>
                <w:szCs w:val="16"/>
                <w:lang w:val="en-CA"/>
              </w:rPr>
              <w:t>bypass</w:t>
            </w:r>
          </w:p>
        </w:tc>
        <w:tc>
          <w:tcPr>
            <w:tcW w:w="977" w:type="dxa"/>
            <w:tcBorders>
              <w:top w:val="single" w:sz="4" w:space="0" w:color="auto"/>
              <w:left w:val="single" w:sz="4" w:space="0" w:color="auto"/>
              <w:bottom w:val="single" w:sz="4" w:space="0" w:color="auto"/>
              <w:right w:val="single" w:sz="4" w:space="0" w:color="auto"/>
            </w:tcBorders>
            <w:vAlign w:val="center"/>
          </w:tcPr>
          <w:p w14:paraId="4C2C7639"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042446" w:rsidRPr="00F43CC3" w14:paraId="662DB853" w14:textId="77777777" w:rsidTr="009431E9">
        <w:trPr>
          <w:cantSplit/>
          <w:jc w:val="center"/>
        </w:trPr>
        <w:tc>
          <w:tcPr>
            <w:tcW w:w="2340" w:type="dxa"/>
            <w:vAlign w:val="center"/>
          </w:tcPr>
          <w:p w14:paraId="59AC44EC" w14:textId="184154A1" w:rsidR="00042446" w:rsidRPr="00125512" w:rsidRDefault="00042446" w:rsidP="00042446">
            <w:pPr>
              <w:jc w:val="left"/>
              <w:rPr>
                <w:noProof/>
                <w:color w:val="000000" w:themeColor="text1"/>
                <w:sz w:val="16"/>
                <w:szCs w:val="16"/>
                <w:lang w:val="en-CA" w:eastAsia="ko-KR"/>
              </w:rPr>
            </w:pPr>
            <w:r w:rsidRPr="00125512">
              <w:rPr>
                <w:noProof/>
                <w:color w:val="000000" w:themeColor="text1"/>
                <w:sz w:val="16"/>
                <w:szCs w:val="16"/>
                <w:lang w:val="en-CA" w:eastAsia="ko-KR"/>
              </w:rPr>
              <w:t>merge_gpm_partition_idx[ ][ ]</w:t>
            </w:r>
          </w:p>
        </w:tc>
        <w:tc>
          <w:tcPr>
            <w:tcW w:w="2250" w:type="dxa"/>
          </w:tcPr>
          <w:p w14:paraId="40DCEDD2" w14:textId="5B9E4608" w:rsidR="00042446" w:rsidRPr="00125512" w:rsidRDefault="00042446" w:rsidP="00042446">
            <w:pPr>
              <w:jc w:val="center"/>
              <w:rPr>
                <w:noProof/>
                <w:sz w:val="16"/>
                <w:szCs w:val="16"/>
                <w:lang w:val="en-CA"/>
              </w:rPr>
            </w:pPr>
            <w:r w:rsidRPr="00125512">
              <w:rPr>
                <w:rFonts w:eastAsia="PMingLiU"/>
                <w:noProof/>
                <w:sz w:val="16"/>
                <w:szCs w:val="16"/>
                <w:lang w:val="en-CA" w:eastAsia="zh-TW"/>
              </w:rPr>
              <w:t>bypass</w:t>
            </w:r>
          </w:p>
        </w:tc>
        <w:tc>
          <w:tcPr>
            <w:tcW w:w="900" w:type="dxa"/>
          </w:tcPr>
          <w:p w14:paraId="769C7431" w14:textId="1D5866CD" w:rsidR="00042446" w:rsidRPr="00125512" w:rsidRDefault="00042446" w:rsidP="00042446">
            <w:pPr>
              <w:jc w:val="center"/>
              <w:rPr>
                <w:noProof/>
                <w:sz w:val="16"/>
                <w:szCs w:val="16"/>
                <w:lang w:val="en-CA"/>
              </w:rPr>
            </w:pPr>
            <w:r w:rsidRPr="00125512">
              <w:rPr>
                <w:rFonts w:eastAsia="PMingLiU"/>
                <w:noProof/>
                <w:sz w:val="16"/>
                <w:szCs w:val="16"/>
                <w:lang w:val="en-CA" w:eastAsia="zh-TW"/>
              </w:rPr>
              <w:t>bypass</w:t>
            </w:r>
          </w:p>
        </w:tc>
        <w:tc>
          <w:tcPr>
            <w:tcW w:w="900" w:type="dxa"/>
          </w:tcPr>
          <w:p w14:paraId="6B227302" w14:textId="636C96CB" w:rsidR="00042446" w:rsidRPr="00125512" w:rsidRDefault="00042446" w:rsidP="00042446">
            <w:pPr>
              <w:jc w:val="center"/>
              <w:rPr>
                <w:noProof/>
                <w:sz w:val="16"/>
                <w:szCs w:val="16"/>
                <w:lang w:val="en-CA"/>
              </w:rPr>
            </w:pPr>
            <w:r w:rsidRPr="00125512">
              <w:rPr>
                <w:rFonts w:eastAsia="PMingLiU"/>
                <w:noProof/>
                <w:sz w:val="16"/>
                <w:szCs w:val="16"/>
                <w:lang w:val="en-CA" w:eastAsia="zh-TW"/>
              </w:rPr>
              <w:t>bypass</w:t>
            </w:r>
          </w:p>
        </w:tc>
        <w:tc>
          <w:tcPr>
            <w:tcW w:w="860" w:type="dxa"/>
          </w:tcPr>
          <w:p w14:paraId="23A313A2" w14:textId="57E1DF28" w:rsidR="00042446" w:rsidRPr="00125512" w:rsidRDefault="00042446" w:rsidP="00042446">
            <w:pPr>
              <w:jc w:val="center"/>
              <w:rPr>
                <w:noProof/>
                <w:sz w:val="16"/>
                <w:szCs w:val="16"/>
                <w:lang w:val="en-CA"/>
              </w:rPr>
            </w:pPr>
            <w:r w:rsidRPr="00125512">
              <w:rPr>
                <w:rFonts w:eastAsia="PMingLiU"/>
                <w:noProof/>
                <w:sz w:val="16"/>
                <w:szCs w:val="16"/>
                <w:lang w:val="en-CA" w:eastAsia="zh-TW"/>
              </w:rPr>
              <w:t>bypass</w:t>
            </w:r>
          </w:p>
        </w:tc>
        <w:tc>
          <w:tcPr>
            <w:tcW w:w="977" w:type="dxa"/>
          </w:tcPr>
          <w:p w14:paraId="4234E3BA" w14:textId="0F3AF393" w:rsidR="00042446" w:rsidRPr="00125512" w:rsidRDefault="00042446" w:rsidP="00042446">
            <w:pPr>
              <w:jc w:val="center"/>
              <w:rPr>
                <w:noProof/>
                <w:sz w:val="16"/>
                <w:szCs w:val="16"/>
                <w:lang w:val="en-CA"/>
              </w:rPr>
            </w:pPr>
            <w:r w:rsidRPr="00125512">
              <w:rPr>
                <w:rFonts w:eastAsia="PMingLiU"/>
                <w:noProof/>
                <w:sz w:val="16"/>
                <w:szCs w:val="16"/>
                <w:lang w:val="en-CA" w:eastAsia="zh-TW"/>
              </w:rPr>
              <w:t>bypass</w:t>
            </w:r>
          </w:p>
        </w:tc>
        <w:tc>
          <w:tcPr>
            <w:tcW w:w="977" w:type="dxa"/>
          </w:tcPr>
          <w:p w14:paraId="0211210E" w14:textId="639F1369" w:rsidR="00042446" w:rsidRPr="00125512" w:rsidRDefault="00042446" w:rsidP="00042446">
            <w:pPr>
              <w:jc w:val="center"/>
              <w:rPr>
                <w:noProof/>
                <w:sz w:val="16"/>
                <w:szCs w:val="16"/>
                <w:lang w:val="en-CA"/>
              </w:rPr>
            </w:pPr>
            <w:r w:rsidRPr="00125512">
              <w:rPr>
                <w:rFonts w:eastAsia="PMingLiU"/>
                <w:noProof/>
                <w:sz w:val="16"/>
                <w:szCs w:val="16"/>
                <w:lang w:val="en-CA" w:eastAsia="zh-TW"/>
              </w:rPr>
              <w:t>bypass</w:t>
            </w:r>
          </w:p>
        </w:tc>
      </w:tr>
      <w:tr w:rsidR="00BD13F7" w:rsidRPr="00F43CC3" w14:paraId="0B6F2133" w14:textId="77777777" w:rsidTr="009431E9">
        <w:trPr>
          <w:cantSplit/>
          <w:jc w:val="center"/>
        </w:trPr>
        <w:tc>
          <w:tcPr>
            <w:tcW w:w="2340" w:type="dxa"/>
            <w:vAlign w:val="center"/>
          </w:tcPr>
          <w:p w14:paraId="0B131BC1" w14:textId="68B88825" w:rsidR="00BD13F7" w:rsidRPr="00125512" w:rsidRDefault="00285E5F" w:rsidP="00BD13F7">
            <w:pPr>
              <w:jc w:val="left"/>
              <w:rPr>
                <w:noProof/>
                <w:color w:val="000000" w:themeColor="text1"/>
                <w:sz w:val="16"/>
                <w:szCs w:val="16"/>
                <w:lang w:val="en-CA" w:eastAsia="ko-KR"/>
              </w:rPr>
            </w:pPr>
            <w:r w:rsidRPr="00125512">
              <w:rPr>
                <w:noProof/>
                <w:color w:val="000000" w:themeColor="text1"/>
                <w:sz w:val="16"/>
                <w:szCs w:val="16"/>
                <w:lang w:val="en-CA" w:eastAsia="ko-KR"/>
              </w:rPr>
              <w:t>merge_gpm_idx</w:t>
            </w:r>
            <w:r w:rsidR="00BD13F7" w:rsidRPr="00125512">
              <w:rPr>
                <w:noProof/>
                <w:color w:val="000000" w:themeColor="text1"/>
                <w:sz w:val="16"/>
                <w:szCs w:val="16"/>
                <w:lang w:val="en-CA" w:eastAsia="ko-KR"/>
              </w:rPr>
              <w:t>0[ ][ ]</w:t>
            </w:r>
          </w:p>
        </w:tc>
        <w:tc>
          <w:tcPr>
            <w:tcW w:w="2250" w:type="dxa"/>
          </w:tcPr>
          <w:p w14:paraId="771C6598" w14:textId="3B7CF894" w:rsidR="00BD13F7" w:rsidRPr="00125512" w:rsidRDefault="00BD13F7" w:rsidP="00BD13F7">
            <w:pPr>
              <w:jc w:val="center"/>
              <w:rPr>
                <w:noProof/>
                <w:sz w:val="16"/>
                <w:szCs w:val="16"/>
                <w:lang w:val="en-CA"/>
              </w:rPr>
            </w:pPr>
            <w:r w:rsidRPr="00125512">
              <w:rPr>
                <w:rFonts w:eastAsia="PMingLiU"/>
                <w:noProof/>
                <w:sz w:val="16"/>
                <w:szCs w:val="16"/>
                <w:lang w:val="en-CA" w:eastAsia="zh-TW"/>
              </w:rPr>
              <w:t>0</w:t>
            </w:r>
          </w:p>
        </w:tc>
        <w:tc>
          <w:tcPr>
            <w:tcW w:w="900" w:type="dxa"/>
          </w:tcPr>
          <w:p w14:paraId="1772780D" w14:textId="4459144A"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tcPr>
          <w:p w14:paraId="1D7439B5" w14:textId="286C4283"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860" w:type="dxa"/>
          </w:tcPr>
          <w:p w14:paraId="0ED683F6" w14:textId="5C405715"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77" w:type="dxa"/>
          </w:tcPr>
          <w:p w14:paraId="5691387A" w14:textId="2B59A303"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77" w:type="dxa"/>
            <w:vAlign w:val="center"/>
          </w:tcPr>
          <w:p w14:paraId="1C307E6F" w14:textId="610D15E3"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348E5049" w14:textId="77777777" w:rsidTr="009431E9">
        <w:trPr>
          <w:cantSplit/>
          <w:jc w:val="center"/>
        </w:trPr>
        <w:tc>
          <w:tcPr>
            <w:tcW w:w="2340" w:type="dxa"/>
            <w:vAlign w:val="center"/>
          </w:tcPr>
          <w:p w14:paraId="634E2EAC" w14:textId="0A4BEDF4" w:rsidR="00BD13F7" w:rsidRPr="00125512" w:rsidRDefault="00285E5F" w:rsidP="00BD13F7">
            <w:pPr>
              <w:jc w:val="left"/>
              <w:rPr>
                <w:rFonts w:eastAsiaTheme="minorEastAsia"/>
                <w:noProof/>
                <w:sz w:val="16"/>
                <w:szCs w:val="16"/>
                <w:lang w:val="en-CA" w:eastAsia="ko-KR"/>
              </w:rPr>
            </w:pPr>
            <w:r w:rsidRPr="00125512">
              <w:rPr>
                <w:noProof/>
                <w:color w:val="000000" w:themeColor="text1"/>
                <w:sz w:val="16"/>
                <w:szCs w:val="16"/>
                <w:lang w:val="en-CA" w:eastAsia="ko-KR"/>
              </w:rPr>
              <w:t>merge_gpm_idx</w:t>
            </w:r>
            <w:r w:rsidR="00BD13F7" w:rsidRPr="00125512">
              <w:rPr>
                <w:noProof/>
                <w:color w:val="000000" w:themeColor="text1"/>
                <w:sz w:val="16"/>
                <w:szCs w:val="16"/>
                <w:lang w:val="en-CA" w:eastAsia="ko-KR"/>
              </w:rPr>
              <w:t>1[ ][ ]</w:t>
            </w:r>
          </w:p>
        </w:tc>
        <w:tc>
          <w:tcPr>
            <w:tcW w:w="2250" w:type="dxa"/>
          </w:tcPr>
          <w:p w14:paraId="49616AA1" w14:textId="33119A5D"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0</w:t>
            </w:r>
          </w:p>
        </w:tc>
        <w:tc>
          <w:tcPr>
            <w:tcW w:w="900" w:type="dxa"/>
          </w:tcPr>
          <w:p w14:paraId="39447CC7" w14:textId="3CD4DB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tcPr>
          <w:p w14:paraId="1373B36A" w14:textId="4CF44B1B"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860" w:type="dxa"/>
          </w:tcPr>
          <w:p w14:paraId="58B6AA2B" w14:textId="52F233B5"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77" w:type="dxa"/>
          </w:tcPr>
          <w:p w14:paraId="72AB2A74" w14:textId="5CE41938"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2B88A77E" w14:textId="35A85F79"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4D190554" w14:textId="77777777" w:rsidTr="009431E9">
        <w:trPr>
          <w:cantSplit/>
          <w:jc w:val="center"/>
        </w:trPr>
        <w:tc>
          <w:tcPr>
            <w:tcW w:w="2340" w:type="dxa"/>
            <w:vAlign w:val="center"/>
          </w:tcPr>
          <w:p w14:paraId="702AAAA9" w14:textId="77777777" w:rsidR="00BD13F7" w:rsidRPr="00125512" w:rsidRDefault="00BD13F7" w:rsidP="00BD13F7">
            <w:pPr>
              <w:jc w:val="left"/>
              <w:rPr>
                <w:noProof/>
                <w:sz w:val="16"/>
                <w:szCs w:val="16"/>
                <w:lang w:val="en-CA"/>
              </w:rPr>
            </w:pPr>
            <w:r w:rsidRPr="00125512">
              <w:rPr>
                <w:noProof/>
                <w:sz w:val="16"/>
                <w:szCs w:val="16"/>
                <w:lang w:val="en-CA" w:eastAsia="ko-KR"/>
              </w:rPr>
              <w:t>inter_pred_idc</w:t>
            </w:r>
            <w:r w:rsidRPr="00125512">
              <w:rPr>
                <w:noProof/>
                <w:sz w:val="16"/>
                <w:szCs w:val="16"/>
                <w:lang w:val="en-CA"/>
              </w:rPr>
              <w:t>[ x0 ][ y0 ]</w:t>
            </w:r>
          </w:p>
        </w:tc>
        <w:tc>
          <w:tcPr>
            <w:tcW w:w="2250" w:type="dxa"/>
          </w:tcPr>
          <w:p w14:paraId="2FE1FC0C" w14:textId="3740B4FC" w:rsidR="00BD13F7" w:rsidRPr="00125512" w:rsidRDefault="00BD13F7" w:rsidP="001E4BB6">
            <w:pPr>
              <w:jc w:val="center"/>
              <w:rPr>
                <w:noProof/>
                <w:sz w:val="16"/>
                <w:szCs w:val="16"/>
                <w:lang w:val="en-CA"/>
              </w:rPr>
            </w:pPr>
            <w:r w:rsidRPr="00125512">
              <w:rPr>
                <w:noProof/>
                <w:sz w:val="16"/>
                <w:szCs w:val="16"/>
                <w:lang w:val="en-CA"/>
              </w:rPr>
              <w:t>( cbWidth + cbHeight ) &gt; 12 ? 7 − ( ( 1 + </w:t>
            </w:r>
            <w:r w:rsidRPr="00125512">
              <w:rPr>
                <w:noProof/>
                <w:sz w:val="16"/>
                <w:szCs w:val="16"/>
                <w:lang w:val="en-CA"/>
              </w:rPr>
              <w:br/>
              <w:t xml:space="preserve">Log2( cbWidth ) + Log2( cbHeight ) ) &gt;&gt; 1 ) </w:t>
            </w:r>
            <w:r w:rsidRPr="00125512">
              <w:rPr>
                <w:noProof/>
                <w:sz w:val="16"/>
                <w:szCs w:val="16"/>
                <w:lang w:val="en-CA"/>
              </w:rPr>
              <w:br/>
              <w:t xml:space="preserve"> : </w:t>
            </w:r>
            <w:r w:rsidR="001E4BB6" w:rsidRPr="00125512">
              <w:rPr>
                <w:noProof/>
                <w:sz w:val="16"/>
                <w:szCs w:val="16"/>
                <w:lang w:val="en-CA"/>
              </w:rPr>
              <w:t>5</w:t>
            </w:r>
          </w:p>
        </w:tc>
        <w:tc>
          <w:tcPr>
            <w:tcW w:w="900" w:type="dxa"/>
            <w:vAlign w:val="center"/>
          </w:tcPr>
          <w:p w14:paraId="0B8F2C82" w14:textId="486C013C" w:rsidR="00BD13F7" w:rsidRPr="00125512" w:rsidRDefault="001E4BB6" w:rsidP="00BD13F7">
            <w:pPr>
              <w:jc w:val="center"/>
              <w:rPr>
                <w:noProof/>
                <w:sz w:val="16"/>
                <w:szCs w:val="16"/>
                <w:lang w:val="en-CA"/>
              </w:rPr>
            </w:pPr>
            <w:r w:rsidRPr="00125512">
              <w:rPr>
                <w:noProof/>
                <w:sz w:val="16"/>
                <w:szCs w:val="16"/>
                <w:lang w:val="en-CA"/>
              </w:rPr>
              <w:t>5</w:t>
            </w:r>
          </w:p>
        </w:tc>
        <w:tc>
          <w:tcPr>
            <w:tcW w:w="900" w:type="dxa"/>
            <w:vAlign w:val="center"/>
          </w:tcPr>
          <w:p w14:paraId="0EAB2A08"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57782E3A"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38923F30"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5D8EDF4A"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7E98EDA1" w14:textId="77777777" w:rsidTr="009431E9">
        <w:trPr>
          <w:cantSplit/>
          <w:jc w:val="center"/>
        </w:trPr>
        <w:tc>
          <w:tcPr>
            <w:tcW w:w="2340" w:type="dxa"/>
            <w:vAlign w:val="center"/>
          </w:tcPr>
          <w:p w14:paraId="53EE537D" w14:textId="77777777" w:rsidR="00BD13F7" w:rsidRPr="00125512" w:rsidRDefault="00BD13F7" w:rsidP="00BD13F7">
            <w:pPr>
              <w:keepLines/>
              <w:jc w:val="left"/>
              <w:rPr>
                <w:noProof/>
                <w:sz w:val="16"/>
                <w:szCs w:val="16"/>
                <w:lang w:val="en-CA"/>
              </w:rPr>
            </w:pPr>
            <w:r w:rsidRPr="00125512">
              <w:rPr>
                <w:noProof/>
                <w:sz w:val="16"/>
                <w:szCs w:val="16"/>
                <w:lang w:val="en-CA" w:eastAsia="ko-KR"/>
              </w:rPr>
              <w:t>inter_affine_flag</w:t>
            </w:r>
            <w:r w:rsidRPr="00125512">
              <w:rPr>
                <w:rFonts w:eastAsia="PMingLiU"/>
                <w:noProof/>
                <w:sz w:val="16"/>
                <w:szCs w:val="16"/>
                <w:lang w:val="en-CA" w:eastAsia="zh-TW"/>
              </w:rPr>
              <w:t>[ ][ ]</w:t>
            </w:r>
          </w:p>
        </w:tc>
        <w:tc>
          <w:tcPr>
            <w:tcW w:w="2250" w:type="dxa"/>
          </w:tcPr>
          <w:p w14:paraId="7905B26E" w14:textId="5675ACB3" w:rsidR="00BD13F7" w:rsidRPr="00125512" w:rsidRDefault="00BD13F7" w:rsidP="00BD13F7">
            <w:pPr>
              <w:jc w:val="center"/>
              <w:rPr>
                <w:noProof/>
                <w:sz w:val="16"/>
                <w:szCs w:val="16"/>
                <w:lang w:val="en-CA"/>
              </w:rPr>
            </w:pPr>
            <w:r w:rsidRPr="00125512">
              <w:rPr>
                <w:noProof/>
                <w:sz w:val="16"/>
                <w:szCs w:val="16"/>
                <w:lang w:val="en-CA"/>
              </w:rPr>
              <w:t>0,1,2</w:t>
            </w:r>
            <w:r w:rsidRPr="00125512">
              <w:rPr>
                <w:noProof/>
                <w:sz w:val="16"/>
                <w:szCs w:val="16"/>
                <w:lang w:val="en-CA"/>
              </w:rPr>
              <w:br/>
              <w:t>(clause </w:t>
            </w:r>
            <w:r w:rsidRPr="00125512">
              <w:rPr>
                <w:noProof/>
                <w:sz w:val="16"/>
                <w:szCs w:val="16"/>
                <w:highlight w:val="yellow"/>
                <w:lang w:val="en-CA"/>
              </w:rPr>
              <w:fldChar w:fldCharType="begin" w:fldLock="1"/>
            </w:r>
            <w:r w:rsidRPr="00125512">
              <w:rPr>
                <w:noProof/>
                <w:sz w:val="16"/>
                <w:szCs w:val="16"/>
                <w:lang w:val="en-CA"/>
              </w:rPr>
              <w:instrText xml:space="preserve"> REF _Ref531882307 \r \h </w:instrText>
            </w:r>
            <w:r w:rsidRPr="00125512">
              <w:rPr>
                <w:noProof/>
                <w:sz w:val="16"/>
                <w:szCs w:val="16"/>
                <w:highlight w:val="yellow"/>
                <w:lang w:val="en-CA"/>
              </w:rPr>
            </w:r>
            <w:r w:rsidRPr="00125512">
              <w:rPr>
                <w:noProof/>
                <w:sz w:val="16"/>
                <w:szCs w:val="16"/>
                <w:highlight w:val="yellow"/>
                <w:lang w:val="en-CA"/>
              </w:rPr>
              <w:fldChar w:fldCharType="separate"/>
            </w:r>
            <w:r w:rsidR="007032F8">
              <w:rPr>
                <w:noProof/>
                <w:sz w:val="16"/>
                <w:szCs w:val="16"/>
                <w:lang w:val="en-CA"/>
              </w:rPr>
              <w:t>9.3.4.2.2</w:t>
            </w:r>
            <w:r w:rsidRPr="00125512">
              <w:rPr>
                <w:noProof/>
                <w:sz w:val="16"/>
                <w:szCs w:val="16"/>
                <w:highlight w:val="yellow"/>
                <w:lang w:val="en-CA"/>
              </w:rPr>
              <w:fldChar w:fldCharType="end"/>
            </w:r>
            <w:r w:rsidRPr="00125512">
              <w:rPr>
                <w:noProof/>
                <w:sz w:val="16"/>
                <w:szCs w:val="16"/>
                <w:lang w:val="en-CA"/>
              </w:rPr>
              <w:t>)</w:t>
            </w:r>
          </w:p>
        </w:tc>
        <w:tc>
          <w:tcPr>
            <w:tcW w:w="900" w:type="dxa"/>
            <w:vAlign w:val="center"/>
          </w:tcPr>
          <w:p w14:paraId="6A9B25DC"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5D086B85"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2711BE29"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6EB8F37F"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48624FB7"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57AC38D7" w14:textId="77777777" w:rsidTr="009431E9">
        <w:trPr>
          <w:cantSplit/>
          <w:jc w:val="center"/>
        </w:trPr>
        <w:tc>
          <w:tcPr>
            <w:tcW w:w="2340" w:type="dxa"/>
            <w:vAlign w:val="center"/>
          </w:tcPr>
          <w:p w14:paraId="4BE124A3" w14:textId="77777777" w:rsidR="00BD13F7" w:rsidRPr="00125512" w:rsidRDefault="00BD13F7" w:rsidP="00BD13F7">
            <w:pPr>
              <w:keepLines/>
              <w:jc w:val="left"/>
              <w:rPr>
                <w:noProof/>
                <w:sz w:val="16"/>
                <w:szCs w:val="16"/>
                <w:lang w:val="en-CA" w:eastAsia="ko-KR"/>
              </w:rPr>
            </w:pPr>
            <w:r w:rsidRPr="00125512">
              <w:rPr>
                <w:noProof/>
                <w:sz w:val="16"/>
                <w:szCs w:val="16"/>
                <w:lang w:val="en-CA" w:eastAsia="ko-KR"/>
              </w:rPr>
              <w:t>cu_affine_type_flag</w:t>
            </w:r>
            <w:r w:rsidRPr="00125512">
              <w:rPr>
                <w:rFonts w:eastAsia="PMingLiU"/>
                <w:noProof/>
                <w:sz w:val="16"/>
                <w:szCs w:val="16"/>
                <w:lang w:val="en-CA" w:eastAsia="zh-TW"/>
              </w:rPr>
              <w:t>[ ][ ]</w:t>
            </w:r>
          </w:p>
        </w:tc>
        <w:tc>
          <w:tcPr>
            <w:tcW w:w="2250" w:type="dxa"/>
            <w:vAlign w:val="center"/>
          </w:tcPr>
          <w:p w14:paraId="17475177" w14:textId="77777777"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260D0A50"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5D516EDC"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1816D8EC"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3F8C97E5"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0FAC14F2"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63FC824A" w14:textId="77777777" w:rsidTr="009431E9">
        <w:trPr>
          <w:cantSplit/>
          <w:jc w:val="center"/>
        </w:trPr>
        <w:tc>
          <w:tcPr>
            <w:tcW w:w="2340" w:type="dxa"/>
            <w:vAlign w:val="center"/>
          </w:tcPr>
          <w:p w14:paraId="31890D05" w14:textId="6ADE0A89" w:rsidR="00BD13F7" w:rsidRPr="00125512" w:rsidRDefault="00BD13F7" w:rsidP="00BD13F7">
            <w:pPr>
              <w:keepLines/>
              <w:jc w:val="left"/>
              <w:rPr>
                <w:noProof/>
                <w:sz w:val="16"/>
                <w:szCs w:val="16"/>
                <w:lang w:val="en-CA" w:eastAsia="ko-KR"/>
              </w:rPr>
            </w:pPr>
            <w:r w:rsidRPr="00125512">
              <w:rPr>
                <w:noProof/>
                <w:sz w:val="16"/>
                <w:szCs w:val="16"/>
                <w:lang w:val="en-CA" w:eastAsia="ko-KR"/>
              </w:rPr>
              <w:t>sym_mvd_flag</w:t>
            </w:r>
            <w:r w:rsidRPr="00125512">
              <w:rPr>
                <w:rFonts w:eastAsia="PMingLiU"/>
                <w:noProof/>
                <w:sz w:val="16"/>
                <w:szCs w:val="16"/>
                <w:lang w:val="en-CA" w:eastAsia="zh-TW"/>
              </w:rPr>
              <w:t>[ ][ ]</w:t>
            </w:r>
          </w:p>
        </w:tc>
        <w:tc>
          <w:tcPr>
            <w:tcW w:w="2250" w:type="dxa"/>
            <w:vAlign w:val="center"/>
          </w:tcPr>
          <w:p w14:paraId="71C54B16" w14:textId="314EDAA0"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38DE75C4" w14:textId="3925FC13"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4958B3E6" w14:textId="0144377A"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6AFA5445" w14:textId="3110FD3E"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207FD37A" w14:textId="73CFF6A8"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62E0C543" w14:textId="0C368D26"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7627A7EC" w14:textId="77777777" w:rsidTr="009431E9">
        <w:trPr>
          <w:cantSplit/>
          <w:jc w:val="center"/>
        </w:trPr>
        <w:tc>
          <w:tcPr>
            <w:tcW w:w="2340" w:type="dxa"/>
          </w:tcPr>
          <w:p w14:paraId="050D8167" w14:textId="77777777" w:rsidR="00BD13F7" w:rsidRPr="00125512" w:rsidRDefault="00BD13F7" w:rsidP="00BD13F7">
            <w:pPr>
              <w:jc w:val="left"/>
              <w:rPr>
                <w:noProof/>
                <w:sz w:val="16"/>
                <w:szCs w:val="16"/>
                <w:lang w:val="en-CA"/>
              </w:rPr>
            </w:pPr>
            <w:r w:rsidRPr="00125512">
              <w:rPr>
                <w:noProof/>
                <w:sz w:val="16"/>
                <w:szCs w:val="16"/>
                <w:lang w:val="en-CA" w:eastAsia="ko-KR"/>
              </w:rPr>
              <w:t>ref_idx_l0</w:t>
            </w:r>
            <w:r w:rsidRPr="00125512">
              <w:rPr>
                <w:rFonts w:eastAsia="PMingLiU"/>
                <w:noProof/>
                <w:sz w:val="16"/>
                <w:szCs w:val="16"/>
                <w:lang w:val="en-CA" w:eastAsia="zh-TW"/>
              </w:rPr>
              <w:t>[ ][ ]</w:t>
            </w:r>
          </w:p>
        </w:tc>
        <w:tc>
          <w:tcPr>
            <w:tcW w:w="2250" w:type="dxa"/>
            <w:vAlign w:val="center"/>
          </w:tcPr>
          <w:p w14:paraId="7229F21B" w14:textId="77777777"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4E39DDA9" w14:textId="77777777" w:rsidR="00BD13F7" w:rsidRPr="00125512" w:rsidRDefault="00BD13F7" w:rsidP="00BD13F7">
            <w:pPr>
              <w:jc w:val="center"/>
              <w:rPr>
                <w:noProof/>
                <w:sz w:val="16"/>
                <w:lang w:val="en-CA"/>
              </w:rPr>
            </w:pPr>
            <w:r w:rsidRPr="00125512">
              <w:rPr>
                <w:noProof/>
                <w:sz w:val="16"/>
                <w:szCs w:val="16"/>
                <w:lang w:val="en-CA"/>
              </w:rPr>
              <w:t>1</w:t>
            </w:r>
          </w:p>
        </w:tc>
        <w:tc>
          <w:tcPr>
            <w:tcW w:w="900" w:type="dxa"/>
            <w:vAlign w:val="center"/>
          </w:tcPr>
          <w:p w14:paraId="1CF96CF2" w14:textId="77777777" w:rsidR="00BD13F7" w:rsidRPr="00125512" w:rsidRDefault="00BD13F7" w:rsidP="00BD13F7">
            <w:pPr>
              <w:jc w:val="center"/>
              <w:rPr>
                <w:noProof/>
                <w:sz w:val="16"/>
                <w:lang w:val="en-CA"/>
              </w:rPr>
            </w:pPr>
            <w:r w:rsidRPr="00125512">
              <w:rPr>
                <w:noProof/>
                <w:sz w:val="16"/>
                <w:szCs w:val="16"/>
                <w:lang w:val="en-CA"/>
              </w:rPr>
              <w:t>bypass</w:t>
            </w:r>
          </w:p>
        </w:tc>
        <w:tc>
          <w:tcPr>
            <w:tcW w:w="860" w:type="dxa"/>
            <w:vAlign w:val="center"/>
          </w:tcPr>
          <w:p w14:paraId="27D53D82" w14:textId="77777777" w:rsidR="00BD13F7" w:rsidRPr="00125512" w:rsidRDefault="00BD13F7" w:rsidP="00BD13F7">
            <w:pPr>
              <w:jc w:val="center"/>
              <w:rPr>
                <w:noProof/>
                <w:sz w:val="16"/>
                <w:lang w:val="en-CA"/>
              </w:rPr>
            </w:pPr>
            <w:r w:rsidRPr="00125512">
              <w:rPr>
                <w:noProof/>
                <w:sz w:val="16"/>
                <w:szCs w:val="16"/>
                <w:lang w:val="en-CA"/>
              </w:rPr>
              <w:t>bypass</w:t>
            </w:r>
          </w:p>
        </w:tc>
        <w:tc>
          <w:tcPr>
            <w:tcW w:w="977" w:type="dxa"/>
            <w:vAlign w:val="center"/>
          </w:tcPr>
          <w:p w14:paraId="3AA5638B" w14:textId="77777777" w:rsidR="00BD13F7" w:rsidRPr="00125512" w:rsidRDefault="00BD13F7" w:rsidP="00BD13F7">
            <w:pPr>
              <w:jc w:val="center"/>
              <w:rPr>
                <w:noProof/>
                <w:sz w:val="16"/>
                <w:lang w:val="en-CA"/>
              </w:rPr>
            </w:pPr>
            <w:r w:rsidRPr="00125512">
              <w:rPr>
                <w:noProof/>
                <w:sz w:val="16"/>
                <w:szCs w:val="16"/>
                <w:lang w:val="en-CA"/>
              </w:rPr>
              <w:t>bypass</w:t>
            </w:r>
          </w:p>
        </w:tc>
        <w:tc>
          <w:tcPr>
            <w:tcW w:w="977" w:type="dxa"/>
            <w:vAlign w:val="center"/>
          </w:tcPr>
          <w:p w14:paraId="75E891A0" w14:textId="77777777" w:rsidR="00BD13F7" w:rsidRPr="00125512" w:rsidRDefault="00BD13F7" w:rsidP="00BD13F7">
            <w:pPr>
              <w:jc w:val="center"/>
              <w:rPr>
                <w:noProof/>
                <w:sz w:val="16"/>
                <w:lang w:val="en-CA"/>
              </w:rPr>
            </w:pPr>
            <w:r w:rsidRPr="00125512">
              <w:rPr>
                <w:noProof/>
                <w:sz w:val="16"/>
                <w:szCs w:val="16"/>
                <w:lang w:val="en-CA"/>
              </w:rPr>
              <w:t>bypass</w:t>
            </w:r>
          </w:p>
        </w:tc>
      </w:tr>
      <w:tr w:rsidR="00BD13F7" w:rsidRPr="00F43CC3" w14:paraId="51DA7838" w14:textId="77777777" w:rsidTr="009431E9">
        <w:trPr>
          <w:cantSplit/>
          <w:jc w:val="center"/>
        </w:trPr>
        <w:tc>
          <w:tcPr>
            <w:tcW w:w="2340" w:type="dxa"/>
          </w:tcPr>
          <w:p w14:paraId="6A62123A" w14:textId="77777777" w:rsidR="00BD13F7" w:rsidRPr="00125512" w:rsidRDefault="00BD13F7" w:rsidP="00BD13F7">
            <w:pPr>
              <w:jc w:val="left"/>
              <w:rPr>
                <w:noProof/>
                <w:sz w:val="16"/>
                <w:szCs w:val="16"/>
                <w:lang w:val="en-CA" w:eastAsia="ko-KR"/>
              </w:rPr>
            </w:pPr>
            <w:r w:rsidRPr="00125512">
              <w:rPr>
                <w:noProof/>
                <w:sz w:val="16"/>
                <w:szCs w:val="16"/>
                <w:lang w:val="en-CA" w:eastAsia="ko-KR"/>
              </w:rPr>
              <w:t>ref_idx_l1</w:t>
            </w:r>
            <w:r w:rsidRPr="00125512">
              <w:rPr>
                <w:rFonts w:eastAsia="PMingLiU"/>
                <w:noProof/>
                <w:sz w:val="16"/>
                <w:szCs w:val="16"/>
                <w:lang w:val="en-CA" w:eastAsia="zh-TW"/>
              </w:rPr>
              <w:t>[ ][ ]</w:t>
            </w:r>
          </w:p>
        </w:tc>
        <w:tc>
          <w:tcPr>
            <w:tcW w:w="2250" w:type="dxa"/>
            <w:vAlign w:val="center"/>
          </w:tcPr>
          <w:p w14:paraId="4F6220E6" w14:textId="77777777"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0294EBA1" w14:textId="77777777" w:rsidR="00BD13F7" w:rsidRPr="00125512" w:rsidRDefault="00BD13F7" w:rsidP="00BD13F7">
            <w:pPr>
              <w:jc w:val="center"/>
              <w:rPr>
                <w:noProof/>
                <w:sz w:val="16"/>
                <w:lang w:val="en-CA"/>
              </w:rPr>
            </w:pPr>
            <w:r w:rsidRPr="00125512">
              <w:rPr>
                <w:noProof/>
                <w:sz w:val="16"/>
                <w:szCs w:val="16"/>
                <w:lang w:val="en-CA"/>
              </w:rPr>
              <w:t>1</w:t>
            </w:r>
          </w:p>
        </w:tc>
        <w:tc>
          <w:tcPr>
            <w:tcW w:w="900" w:type="dxa"/>
            <w:vAlign w:val="center"/>
          </w:tcPr>
          <w:p w14:paraId="26202B53" w14:textId="77777777" w:rsidR="00BD13F7" w:rsidRPr="00125512" w:rsidRDefault="00BD13F7" w:rsidP="00BD13F7">
            <w:pPr>
              <w:jc w:val="center"/>
              <w:rPr>
                <w:noProof/>
                <w:sz w:val="16"/>
                <w:lang w:val="en-CA"/>
              </w:rPr>
            </w:pPr>
            <w:r w:rsidRPr="00125512">
              <w:rPr>
                <w:noProof/>
                <w:sz w:val="16"/>
                <w:szCs w:val="16"/>
                <w:lang w:val="en-CA"/>
              </w:rPr>
              <w:t>bypass</w:t>
            </w:r>
          </w:p>
        </w:tc>
        <w:tc>
          <w:tcPr>
            <w:tcW w:w="860" w:type="dxa"/>
            <w:vAlign w:val="center"/>
          </w:tcPr>
          <w:p w14:paraId="3B2ACC99" w14:textId="77777777" w:rsidR="00BD13F7" w:rsidRPr="00125512" w:rsidRDefault="00BD13F7" w:rsidP="00BD13F7">
            <w:pPr>
              <w:jc w:val="center"/>
              <w:rPr>
                <w:noProof/>
                <w:sz w:val="16"/>
                <w:lang w:val="en-CA"/>
              </w:rPr>
            </w:pPr>
            <w:r w:rsidRPr="00125512">
              <w:rPr>
                <w:noProof/>
                <w:sz w:val="16"/>
                <w:szCs w:val="16"/>
                <w:lang w:val="en-CA"/>
              </w:rPr>
              <w:t>bypass</w:t>
            </w:r>
          </w:p>
        </w:tc>
        <w:tc>
          <w:tcPr>
            <w:tcW w:w="977" w:type="dxa"/>
            <w:vAlign w:val="center"/>
          </w:tcPr>
          <w:p w14:paraId="73F7D1F6" w14:textId="77777777" w:rsidR="00BD13F7" w:rsidRPr="00125512" w:rsidRDefault="00BD13F7" w:rsidP="00BD13F7">
            <w:pPr>
              <w:jc w:val="center"/>
              <w:rPr>
                <w:noProof/>
                <w:sz w:val="16"/>
                <w:lang w:val="en-CA"/>
              </w:rPr>
            </w:pPr>
            <w:r w:rsidRPr="00125512">
              <w:rPr>
                <w:noProof/>
                <w:sz w:val="16"/>
                <w:szCs w:val="16"/>
                <w:lang w:val="en-CA"/>
              </w:rPr>
              <w:t>bypass</w:t>
            </w:r>
          </w:p>
        </w:tc>
        <w:tc>
          <w:tcPr>
            <w:tcW w:w="977" w:type="dxa"/>
            <w:vAlign w:val="center"/>
          </w:tcPr>
          <w:p w14:paraId="053EB60B" w14:textId="77777777" w:rsidR="00BD13F7" w:rsidRPr="00125512" w:rsidRDefault="00BD13F7" w:rsidP="00BD13F7">
            <w:pPr>
              <w:jc w:val="center"/>
              <w:rPr>
                <w:noProof/>
                <w:sz w:val="16"/>
                <w:szCs w:val="16"/>
                <w:lang w:val="en-CA"/>
              </w:rPr>
            </w:pPr>
            <w:r w:rsidRPr="00125512">
              <w:rPr>
                <w:noProof/>
                <w:sz w:val="16"/>
                <w:szCs w:val="16"/>
                <w:lang w:val="en-CA"/>
              </w:rPr>
              <w:t>bypass</w:t>
            </w:r>
          </w:p>
        </w:tc>
      </w:tr>
      <w:tr w:rsidR="00BD13F7" w:rsidRPr="00F43CC3" w14:paraId="60EFF9A6" w14:textId="77777777" w:rsidTr="009431E9">
        <w:trPr>
          <w:cantSplit/>
          <w:jc w:val="center"/>
        </w:trPr>
        <w:tc>
          <w:tcPr>
            <w:tcW w:w="2340" w:type="dxa"/>
          </w:tcPr>
          <w:p w14:paraId="4542ED56" w14:textId="77777777" w:rsidR="00BD13F7" w:rsidRPr="00125512" w:rsidRDefault="00BD13F7" w:rsidP="00BD13F7">
            <w:pPr>
              <w:jc w:val="left"/>
              <w:rPr>
                <w:noProof/>
                <w:sz w:val="16"/>
                <w:szCs w:val="16"/>
                <w:lang w:val="en-CA" w:eastAsia="ko-KR"/>
              </w:rPr>
            </w:pPr>
            <w:r w:rsidRPr="00125512">
              <w:rPr>
                <w:noProof/>
                <w:sz w:val="16"/>
                <w:szCs w:val="16"/>
                <w:lang w:val="en-CA" w:eastAsia="ko-KR"/>
              </w:rPr>
              <w:t>mvp_l0_flag</w:t>
            </w:r>
            <w:r w:rsidRPr="00125512">
              <w:rPr>
                <w:rFonts w:eastAsia="PMingLiU"/>
                <w:noProof/>
                <w:sz w:val="16"/>
                <w:szCs w:val="16"/>
                <w:lang w:val="en-CA" w:eastAsia="zh-TW"/>
              </w:rPr>
              <w:t>[ ][ ]</w:t>
            </w:r>
          </w:p>
        </w:tc>
        <w:tc>
          <w:tcPr>
            <w:tcW w:w="2250" w:type="dxa"/>
            <w:vAlign w:val="center"/>
          </w:tcPr>
          <w:p w14:paraId="3397D2C9" w14:textId="77777777"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627E3AFD" w14:textId="77777777" w:rsidR="00BD13F7" w:rsidRPr="00125512" w:rsidRDefault="00BD13F7" w:rsidP="00BD13F7">
            <w:pPr>
              <w:jc w:val="center"/>
              <w:rPr>
                <w:noProof/>
                <w:sz w:val="16"/>
                <w:lang w:val="en-CA"/>
              </w:rPr>
            </w:pPr>
            <w:r w:rsidRPr="00125512">
              <w:rPr>
                <w:noProof/>
                <w:sz w:val="16"/>
                <w:lang w:val="en-CA"/>
              </w:rPr>
              <w:t>na</w:t>
            </w:r>
          </w:p>
        </w:tc>
        <w:tc>
          <w:tcPr>
            <w:tcW w:w="900" w:type="dxa"/>
            <w:vAlign w:val="center"/>
          </w:tcPr>
          <w:p w14:paraId="1FA9F12D" w14:textId="77777777" w:rsidR="00BD13F7" w:rsidRPr="00125512" w:rsidRDefault="00BD13F7" w:rsidP="00BD13F7">
            <w:pPr>
              <w:jc w:val="center"/>
              <w:rPr>
                <w:noProof/>
                <w:sz w:val="16"/>
                <w:lang w:val="en-CA"/>
              </w:rPr>
            </w:pPr>
            <w:r w:rsidRPr="00125512">
              <w:rPr>
                <w:noProof/>
                <w:sz w:val="16"/>
                <w:lang w:val="en-CA"/>
              </w:rPr>
              <w:t>na</w:t>
            </w:r>
          </w:p>
        </w:tc>
        <w:tc>
          <w:tcPr>
            <w:tcW w:w="860" w:type="dxa"/>
            <w:vAlign w:val="center"/>
          </w:tcPr>
          <w:p w14:paraId="55960916" w14:textId="77777777" w:rsidR="00BD13F7" w:rsidRPr="00125512" w:rsidRDefault="00BD13F7" w:rsidP="00BD13F7">
            <w:pPr>
              <w:jc w:val="center"/>
              <w:rPr>
                <w:noProof/>
                <w:sz w:val="16"/>
                <w:lang w:val="en-CA"/>
              </w:rPr>
            </w:pPr>
            <w:r w:rsidRPr="00125512">
              <w:rPr>
                <w:noProof/>
                <w:sz w:val="16"/>
                <w:lang w:val="en-CA"/>
              </w:rPr>
              <w:t>na</w:t>
            </w:r>
          </w:p>
        </w:tc>
        <w:tc>
          <w:tcPr>
            <w:tcW w:w="977" w:type="dxa"/>
            <w:vAlign w:val="center"/>
          </w:tcPr>
          <w:p w14:paraId="77E7849A" w14:textId="77777777" w:rsidR="00BD13F7" w:rsidRPr="00125512" w:rsidRDefault="00BD13F7" w:rsidP="00BD13F7">
            <w:pPr>
              <w:jc w:val="center"/>
              <w:rPr>
                <w:noProof/>
                <w:sz w:val="16"/>
                <w:lang w:val="en-CA"/>
              </w:rPr>
            </w:pPr>
            <w:r w:rsidRPr="00125512">
              <w:rPr>
                <w:noProof/>
                <w:sz w:val="16"/>
                <w:lang w:val="en-CA"/>
              </w:rPr>
              <w:t>na</w:t>
            </w:r>
          </w:p>
        </w:tc>
        <w:tc>
          <w:tcPr>
            <w:tcW w:w="977" w:type="dxa"/>
            <w:vAlign w:val="center"/>
          </w:tcPr>
          <w:p w14:paraId="07D71291"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0C93B38F" w14:textId="77777777" w:rsidTr="009431E9">
        <w:trPr>
          <w:cantSplit/>
          <w:jc w:val="center"/>
        </w:trPr>
        <w:tc>
          <w:tcPr>
            <w:tcW w:w="2340" w:type="dxa"/>
          </w:tcPr>
          <w:p w14:paraId="71493F40" w14:textId="77777777" w:rsidR="00BD13F7" w:rsidRPr="00125512" w:rsidRDefault="00BD13F7" w:rsidP="00BD13F7">
            <w:pPr>
              <w:jc w:val="left"/>
              <w:rPr>
                <w:noProof/>
                <w:sz w:val="16"/>
                <w:szCs w:val="16"/>
                <w:lang w:val="en-CA"/>
              </w:rPr>
            </w:pPr>
            <w:r w:rsidRPr="00125512">
              <w:rPr>
                <w:noProof/>
                <w:sz w:val="16"/>
                <w:szCs w:val="16"/>
                <w:lang w:val="en-CA" w:eastAsia="ko-KR"/>
              </w:rPr>
              <w:t>mvp_l1_flag</w:t>
            </w:r>
            <w:r w:rsidRPr="00125512">
              <w:rPr>
                <w:rFonts w:eastAsia="PMingLiU"/>
                <w:noProof/>
                <w:sz w:val="16"/>
                <w:szCs w:val="16"/>
                <w:lang w:val="en-CA" w:eastAsia="zh-TW"/>
              </w:rPr>
              <w:t>[ ][ ]</w:t>
            </w:r>
          </w:p>
        </w:tc>
        <w:tc>
          <w:tcPr>
            <w:tcW w:w="2250" w:type="dxa"/>
            <w:vAlign w:val="center"/>
          </w:tcPr>
          <w:p w14:paraId="220C744F" w14:textId="77777777"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52D6D07E" w14:textId="77777777" w:rsidR="00BD13F7" w:rsidRPr="00125512" w:rsidRDefault="00BD13F7" w:rsidP="00BD13F7">
            <w:pPr>
              <w:jc w:val="center"/>
              <w:rPr>
                <w:noProof/>
                <w:sz w:val="16"/>
                <w:lang w:val="en-CA"/>
              </w:rPr>
            </w:pPr>
            <w:r w:rsidRPr="00125512">
              <w:rPr>
                <w:noProof/>
                <w:sz w:val="16"/>
                <w:lang w:val="en-CA"/>
              </w:rPr>
              <w:t>na</w:t>
            </w:r>
          </w:p>
        </w:tc>
        <w:tc>
          <w:tcPr>
            <w:tcW w:w="900" w:type="dxa"/>
            <w:vAlign w:val="center"/>
          </w:tcPr>
          <w:p w14:paraId="16094ACB" w14:textId="77777777" w:rsidR="00BD13F7" w:rsidRPr="00125512" w:rsidRDefault="00BD13F7" w:rsidP="00BD13F7">
            <w:pPr>
              <w:jc w:val="center"/>
              <w:rPr>
                <w:noProof/>
                <w:sz w:val="16"/>
                <w:lang w:val="en-CA"/>
              </w:rPr>
            </w:pPr>
            <w:r w:rsidRPr="00125512">
              <w:rPr>
                <w:noProof/>
                <w:sz w:val="16"/>
                <w:lang w:val="en-CA"/>
              </w:rPr>
              <w:t>na</w:t>
            </w:r>
          </w:p>
        </w:tc>
        <w:tc>
          <w:tcPr>
            <w:tcW w:w="860" w:type="dxa"/>
            <w:vAlign w:val="center"/>
          </w:tcPr>
          <w:p w14:paraId="7D86F920" w14:textId="77777777" w:rsidR="00BD13F7" w:rsidRPr="00125512" w:rsidRDefault="00BD13F7" w:rsidP="00BD13F7">
            <w:pPr>
              <w:jc w:val="center"/>
              <w:rPr>
                <w:noProof/>
                <w:sz w:val="16"/>
                <w:lang w:val="en-CA"/>
              </w:rPr>
            </w:pPr>
            <w:r w:rsidRPr="00125512">
              <w:rPr>
                <w:noProof/>
                <w:sz w:val="16"/>
                <w:lang w:val="en-CA"/>
              </w:rPr>
              <w:t>na</w:t>
            </w:r>
          </w:p>
        </w:tc>
        <w:tc>
          <w:tcPr>
            <w:tcW w:w="977" w:type="dxa"/>
            <w:vAlign w:val="center"/>
          </w:tcPr>
          <w:p w14:paraId="3E104759" w14:textId="77777777" w:rsidR="00BD13F7" w:rsidRPr="00125512" w:rsidRDefault="00BD13F7" w:rsidP="00BD13F7">
            <w:pPr>
              <w:jc w:val="center"/>
              <w:rPr>
                <w:noProof/>
                <w:sz w:val="16"/>
                <w:lang w:val="en-CA"/>
              </w:rPr>
            </w:pPr>
            <w:r w:rsidRPr="00125512">
              <w:rPr>
                <w:noProof/>
                <w:sz w:val="16"/>
                <w:lang w:val="en-CA"/>
              </w:rPr>
              <w:t>na</w:t>
            </w:r>
          </w:p>
        </w:tc>
        <w:tc>
          <w:tcPr>
            <w:tcW w:w="977" w:type="dxa"/>
            <w:vAlign w:val="center"/>
          </w:tcPr>
          <w:p w14:paraId="118DEB97"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1B46F36A" w14:textId="77777777" w:rsidTr="009431E9">
        <w:trPr>
          <w:cantSplit/>
          <w:jc w:val="center"/>
        </w:trPr>
        <w:tc>
          <w:tcPr>
            <w:tcW w:w="2340" w:type="dxa"/>
            <w:vAlign w:val="center"/>
          </w:tcPr>
          <w:p w14:paraId="01DEB3B5" w14:textId="00C37DB3" w:rsidR="00BD13F7" w:rsidRPr="00125512" w:rsidRDefault="00BD13F7" w:rsidP="00BD13F7">
            <w:pPr>
              <w:jc w:val="left"/>
              <w:rPr>
                <w:noProof/>
                <w:sz w:val="16"/>
                <w:szCs w:val="16"/>
                <w:lang w:val="en-CA" w:eastAsia="ko-KR"/>
              </w:rPr>
            </w:pPr>
            <w:r w:rsidRPr="00125512">
              <w:rPr>
                <w:noProof/>
                <w:sz w:val="16"/>
                <w:szCs w:val="16"/>
                <w:lang w:val="en-CA" w:eastAsia="ko-KR"/>
              </w:rPr>
              <w:t>amvr_flag[ ][ ]</w:t>
            </w:r>
          </w:p>
        </w:tc>
        <w:tc>
          <w:tcPr>
            <w:tcW w:w="2250" w:type="dxa"/>
            <w:vAlign w:val="center"/>
          </w:tcPr>
          <w:p w14:paraId="57A0CD31" w14:textId="526956D4" w:rsidR="00BD13F7" w:rsidRPr="00125512" w:rsidRDefault="00BD13F7" w:rsidP="00BD13F7">
            <w:pPr>
              <w:jc w:val="center"/>
              <w:rPr>
                <w:noProof/>
                <w:sz w:val="16"/>
                <w:szCs w:val="16"/>
                <w:lang w:val="en-CA"/>
              </w:rPr>
            </w:pPr>
            <w:r w:rsidRPr="00125512">
              <w:rPr>
                <w:noProof/>
                <w:sz w:val="16"/>
                <w:szCs w:val="16"/>
                <w:lang w:val="en-CA" w:eastAsia="ko-KR"/>
              </w:rPr>
              <w:t>inter_affine_flag[ ][ ] ?</w:t>
            </w:r>
            <w:r w:rsidRPr="00125512">
              <w:rPr>
                <w:noProof/>
                <w:sz w:val="16"/>
                <w:szCs w:val="16"/>
                <w:lang w:val="en-CA"/>
              </w:rPr>
              <w:t xml:space="preserve"> 1 : 0</w:t>
            </w:r>
          </w:p>
        </w:tc>
        <w:tc>
          <w:tcPr>
            <w:tcW w:w="900" w:type="dxa"/>
            <w:vAlign w:val="center"/>
          </w:tcPr>
          <w:p w14:paraId="4EECB19C" w14:textId="07034F95" w:rsidR="00BD13F7" w:rsidRPr="00125512" w:rsidRDefault="00BD13F7" w:rsidP="00BD13F7">
            <w:pPr>
              <w:jc w:val="center"/>
              <w:rPr>
                <w:noProof/>
                <w:sz w:val="16"/>
                <w:lang w:val="en-CA"/>
              </w:rPr>
            </w:pPr>
            <w:r w:rsidRPr="00125512">
              <w:rPr>
                <w:noProof/>
                <w:sz w:val="16"/>
                <w:szCs w:val="16"/>
                <w:lang w:val="en-CA"/>
              </w:rPr>
              <w:t>na</w:t>
            </w:r>
          </w:p>
        </w:tc>
        <w:tc>
          <w:tcPr>
            <w:tcW w:w="900" w:type="dxa"/>
            <w:vAlign w:val="center"/>
          </w:tcPr>
          <w:p w14:paraId="69669239" w14:textId="2510BB35" w:rsidR="00BD13F7" w:rsidRPr="00125512" w:rsidRDefault="00BD13F7" w:rsidP="00BD13F7">
            <w:pPr>
              <w:jc w:val="center"/>
              <w:rPr>
                <w:noProof/>
                <w:sz w:val="16"/>
                <w:lang w:val="en-CA"/>
              </w:rPr>
            </w:pPr>
            <w:r w:rsidRPr="00125512">
              <w:rPr>
                <w:noProof/>
                <w:sz w:val="16"/>
                <w:szCs w:val="16"/>
                <w:lang w:val="en-CA"/>
              </w:rPr>
              <w:t>na</w:t>
            </w:r>
          </w:p>
        </w:tc>
        <w:tc>
          <w:tcPr>
            <w:tcW w:w="860" w:type="dxa"/>
            <w:vAlign w:val="center"/>
          </w:tcPr>
          <w:p w14:paraId="1F048BC5" w14:textId="0DEA9CF3" w:rsidR="00BD13F7" w:rsidRPr="00125512" w:rsidRDefault="00BD13F7" w:rsidP="00BD13F7">
            <w:pPr>
              <w:jc w:val="center"/>
              <w:rPr>
                <w:noProof/>
                <w:sz w:val="16"/>
                <w:lang w:val="en-CA"/>
              </w:rPr>
            </w:pPr>
            <w:r w:rsidRPr="00125512">
              <w:rPr>
                <w:noProof/>
                <w:sz w:val="16"/>
                <w:szCs w:val="16"/>
                <w:lang w:val="en-CA"/>
              </w:rPr>
              <w:t>na</w:t>
            </w:r>
          </w:p>
        </w:tc>
        <w:tc>
          <w:tcPr>
            <w:tcW w:w="977" w:type="dxa"/>
            <w:vAlign w:val="center"/>
          </w:tcPr>
          <w:p w14:paraId="0C72D019" w14:textId="7C93CEB2" w:rsidR="00BD13F7" w:rsidRPr="00125512" w:rsidRDefault="00BD13F7" w:rsidP="00BD13F7">
            <w:pPr>
              <w:jc w:val="center"/>
              <w:rPr>
                <w:noProof/>
                <w:sz w:val="16"/>
                <w:lang w:val="en-CA"/>
              </w:rPr>
            </w:pPr>
            <w:r w:rsidRPr="00125512">
              <w:rPr>
                <w:noProof/>
                <w:sz w:val="16"/>
                <w:szCs w:val="16"/>
                <w:lang w:val="en-CA"/>
              </w:rPr>
              <w:t>na</w:t>
            </w:r>
          </w:p>
        </w:tc>
        <w:tc>
          <w:tcPr>
            <w:tcW w:w="977" w:type="dxa"/>
            <w:vAlign w:val="center"/>
          </w:tcPr>
          <w:p w14:paraId="2BA60628" w14:textId="4D6D7A40"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380AB915" w14:textId="77777777" w:rsidTr="009431E9">
        <w:trPr>
          <w:cantSplit/>
          <w:jc w:val="center"/>
        </w:trPr>
        <w:tc>
          <w:tcPr>
            <w:tcW w:w="2340" w:type="dxa"/>
            <w:vAlign w:val="center"/>
          </w:tcPr>
          <w:p w14:paraId="195C352A" w14:textId="28E803D3" w:rsidR="00BD13F7" w:rsidRPr="00125512" w:rsidRDefault="00BD13F7" w:rsidP="00BD13F7">
            <w:pPr>
              <w:jc w:val="left"/>
              <w:rPr>
                <w:noProof/>
                <w:sz w:val="16"/>
                <w:szCs w:val="16"/>
                <w:lang w:val="en-CA" w:eastAsia="ko-KR"/>
              </w:rPr>
            </w:pPr>
            <w:r w:rsidRPr="00125512">
              <w:rPr>
                <w:noProof/>
                <w:sz w:val="16"/>
                <w:szCs w:val="16"/>
                <w:lang w:val="en-CA" w:eastAsia="ko-KR"/>
              </w:rPr>
              <w:t>amvr_precision_idx</w:t>
            </w:r>
            <w:r w:rsidRPr="00125512">
              <w:rPr>
                <w:rFonts w:eastAsia="PMingLiU"/>
                <w:noProof/>
                <w:sz w:val="16"/>
                <w:szCs w:val="16"/>
                <w:lang w:val="en-CA" w:eastAsia="zh-TW"/>
              </w:rPr>
              <w:t>[ ][ ]</w:t>
            </w:r>
          </w:p>
        </w:tc>
        <w:tc>
          <w:tcPr>
            <w:tcW w:w="2250" w:type="dxa"/>
            <w:vAlign w:val="center"/>
          </w:tcPr>
          <w:p w14:paraId="0170594A" w14:textId="780B5526"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4E1E14DE" w14:textId="67E76D79" w:rsidR="00BD13F7" w:rsidRPr="00125512" w:rsidRDefault="00BD13F7" w:rsidP="00BD13F7">
            <w:pPr>
              <w:jc w:val="center"/>
              <w:rPr>
                <w:noProof/>
                <w:sz w:val="16"/>
                <w:szCs w:val="16"/>
                <w:lang w:val="en-CA"/>
              </w:rPr>
            </w:pPr>
            <w:r w:rsidRPr="00125512">
              <w:rPr>
                <w:noProof/>
                <w:sz w:val="16"/>
                <w:szCs w:val="16"/>
                <w:lang w:val="en-CA"/>
              </w:rPr>
              <w:t>1</w:t>
            </w:r>
          </w:p>
        </w:tc>
        <w:tc>
          <w:tcPr>
            <w:tcW w:w="900" w:type="dxa"/>
            <w:vAlign w:val="center"/>
          </w:tcPr>
          <w:p w14:paraId="73137033"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4BC43AE1"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4213A85F"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072F2E2A"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5AFC22C2" w14:textId="77777777" w:rsidTr="009431E9">
        <w:trPr>
          <w:cantSplit/>
          <w:jc w:val="center"/>
        </w:trPr>
        <w:tc>
          <w:tcPr>
            <w:tcW w:w="2340" w:type="dxa"/>
            <w:vAlign w:val="center"/>
          </w:tcPr>
          <w:p w14:paraId="4BDBD837" w14:textId="042A4EF0" w:rsidR="00BD13F7" w:rsidRPr="00125512" w:rsidRDefault="00BD13F7" w:rsidP="00BD13F7">
            <w:pPr>
              <w:jc w:val="left"/>
              <w:rPr>
                <w:noProof/>
                <w:sz w:val="16"/>
                <w:szCs w:val="16"/>
                <w:lang w:val="en-CA" w:eastAsia="ko-KR"/>
              </w:rPr>
            </w:pPr>
            <w:r w:rsidRPr="00125512">
              <w:rPr>
                <w:noProof/>
                <w:sz w:val="16"/>
                <w:szCs w:val="16"/>
                <w:lang w:val="en-CA" w:eastAsia="ko-KR"/>
              </w:rPr>
              <w:t>bcw_idx[</w:t>
            </w:r>
            <w:r w:rsidRPr="00125512">
              <w:rPr>
                <w:noProof/>
                <w:sz w:val="16"/>
                <w:szCs w:val="16"/>
                <w:lang w:val="en-CA" w:eastAsia="ko-KR"/>
              </w:rPr>
              <w:lastRenderedPageBreak/>
              <w:t> ][ ]</w:t>
            </w:r>
            <w:r w:rsidRPr="00125512">
              <w:rPr>
                <w:noProof/>
                <w:sz w:val="16"/>
                <w:szCs w:val="16"/>
                <w:lang w:val="en-CA"/>
              </w:rPr>
              <w:br/>
            </w:r>
            <w:r w:rsidRPr="00125512">
              <w:rPr>
                <w:noProof/>
                <w:sz w:val="16"/>
                <w:lang w:val="en-CA" w:eastAsia="ko-KR"/>
              </w:rPr>
              <w:t>NoBackwardPredFlag</w:t>
            </w:r>
            <w:r w:rsidRPr="00125512">
              <w:rPr>
                <w:rFonts w:eastAsia="PMingLiU"/>
                <w:noProof/>
                <w:sz w:val="14"/>
                <w:szCs w:val="16"/>
                <w:lang w:val="en-CA" w:eastAsia="zh-TW"/>
              </w:rPr>
              <w:t xml:space="preserve"> = = 0</w:t>
            </w:r>
          </w:p>
        </w:tc>
        <w:tc>
          <w:tcPr>
            <w:tcW w:w="2250" w:type="dxa"/>
            <w:vAlign w:val="center"/>
          </w:tcPr>
          <w:p w14:paraId="4C029729" w14:textId="2D785003"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1A6DF04A" w14:textId="44996B8E"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vAlign w:val="center"/>
          </w:tcPr>
          <w:p w14:paraId="06A80C0C" w14:textId="02E63ABE"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77E2CE92" w14:textId="55683F79"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531BA94E" w14:textId="388AA993"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673AEF53" w14:textId="3A98365B"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049D32DA" w14:textId="77777777" w:rsidTr="009431E9">
        <w:trPr>
          <w:cantSplit/>
          <w:jc w:val="center"/>
        </w:trPr>
        <w:tc>
          <w:tcPr>
            <w:tcW w:w="2340" w:type="dxa"/>
            <w:vAlign w:val="center"/>
          </w:tcPr>
          <w:p w14:paraId="2FC78FE8" w14:textId="6622FDAA" w:rsidR="00BD13F7" w:rsidRPr="00125512" w:rsidRDefault="00BD13F7" w:rsidP="00BD13F7">
            <w:pPr>
              <w:jc w:val="left"/>
              <w:rPr>
                <w:noProof/>
                <w:sz w:val="16"/>
                <w:szCs w:val="16"/>
                <w:lang w:val="en-CA" w:eastAsia="ko-KR"/>
              </w:rPr>
            </w:pPr>
            <w:r w:rsidRPr="00125512">
              <w:rPr>
                <w:noProof/>
                <w:sz w:val="16"/>
                <w:szCs w:val="16"/>
                <w:lang w:val="en-CA" w:eastAsia="ko-KR"/>
              </w:rPr>
              <w:t>bcw_idx[ ][ ]</w:t>
            </w:r>
            <w:r w:rsidRPr="00125512">
              <w:rPr>
                <w:noProof/>
                <w:sz w:val="16"/>
                <w:szCs w:val="16"/>
                <w:lang w:val="en-CA"/>
              </w:rPr>
              <w:t xml:space="preserve"> </w:t>
            </w:r>
            <w:r w:rsidRPr="00125512">
              <w:rPr>
                <w:noProof/>
                <w:sz w:val="16"/>
                <w:szCs w:val="16"/>
                <w:lang w:val="en-CA"/>
              </w:rPr>
              <w:br/>
            </w:r>
            <w:r w:rsidRPr="00125512">
              <w:rPr>
                <w:noProof/>
                <w:sz w:val="16"/>
                <w:lang w:val="en-CA" w:eastAsia="ko-KR"/>
              </w:rPr>
              <w:t>NoBackwardPredFlag</w:t>
            </w:r>
            <w:r w:rsidRPr="00125512">
              <w:rPr>
                <w:rFonts w:eastAsia="PMingLiU"/>
                <w:noProof/>
                <w:sz w:val="14"/>
                <w:szCs w:val="16"/>
                <w:lang w:val="en-CA" w:eastAsia="zh-TW"/>
              </w:rPr>
              <w:t xml:space="preserve"> = = 1</w:t>
            </w:r>
          </w:p>
        </w:tc>
        <w:tc>
          <w:tcPr>
            <w:tcW w:w="2250" w:type="dxa"/>
            <w:vAlign w:val="center"/>
          </w:tcPr>
          <w:p w14:paraId="15E87925" w14:textId="2A9B61AA"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127C4D52" w14:textId="4CC00BE4" w:rsidR="00BD13F7" w:rsidRPr="00125512" w:rsidRDefault="00BD13F7" w:rsidP="00BD13F7">
            <w:pPr>
              <w:jc w:val="center"/>
              <w:rPr>
                <w:noProof/>
                <w:sz w:val="16"/>
                <w:szCs w:val="16"/>
                <w:lang w:val="en-CA"/>
              </w:rPr>
            </w:pPr>
            <w:r w:rsidRPr="00125512">
              <w:rPr>
                <w:noProof/>
                <w:sz w:val="16"/>
                <w:szCs w:val="16"/>
                <w:lang w:val="en-CA"/>
              </w:rPr>
              <w:t>bypass</w:t>
            </w:r>
          </w:p>
        </w:tc>
        <w:tc>
          <w:tcPr>
            <w:tcW w:w="900" w:type="dxa"/>
            <w:vAlign w:val="center"/>
          </w:tcPr>
          <w:p w14:paraId="45AF0434" w14:textId="7E94FEF1" w:rsidR="00BD13F7" w:rsidRPr="00125512" w:rsidRDefault="00BD13F7" w:rsidP="00BD13F7">
            <w:pPr>
              <w:jc w:val="center"/>
              <w:rPr>
                <w:noProof/>
                <w:sz w:val="16"/>
                <w:szCs w:val="16"/>
                <w:lang w:val="en-CA"/>
              </w:rPr>
            </w:pPr>
            <w:r w:rsidRPr="00125512">
              <w:rPr>
                <w:noProof/>
                <w:sz w:val="16"/>
                <w:szCs w:val="16"/>
                <w:lang w:val="en-CA"/>
              </w:rPr>
              <w:t>bypass</w:t>
            </w:r>
          </w:p>
        </w:tc>
        <w:tc>
          <w:tcPr>
            <w:tcW w:w="860" w:type="dxa"/>
            <w:vAlign w:val="center"/>
          </w:tcPr>
          <w:p w14:paraId="66410851" w14:textId="350570F1" w:rsidR="00BD13F7" w:rsidRPr="00125512" w:rsidRDefault="00BD13F7" w:rsidP="00BD13F7">
            <w:pPr>
              <w:jc w:val="center"/>
              <w:rPr>
                <w:noProof/>
                <w:sz w:val="16"/>
                <w:szCs w:val="16"/>
                <w:lang w:val="en-CA"/>
              </w:rPr>
            </w:pPr>
            <w:r w:rsidRPr="00125512">
              <w:rPr>
                <w:noProof/>
                <w:sz w:val="16"/>
                <w:szCs w:val="16"/>
                <w:lang w:val="en-CA"/>
              </w:rPr>
              <w:t>bypass</w:t>
            </w:r>
          </w:p>
        </w:tc>
        <w:tc>
          <w:tcPr>
            <w:tcW w:w="977" w:type="dxa"/>
            <w:vAlign w:val="center"/>
          </w:tcPr>
          <w:p w14:paraId="67E90BED" w14:textId="731A73B4"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727B70A4" w14:textId="58D5A88A"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53AD1F15" w14:textId="77777777" w:rsidTr="009431E9">
        <w:trPr>
          <w:cantSplit/>
          <w:jc w:val="center"/>
        </w:trPr>
        <w:tc>
          <w:tcPr>
            <w:tcW w:w="2340" w:type="dxa"/>
          </w:tcPr>
          <w:p w14:paraId="0E6B1A79" w14:textId="2E34E262" w:rsidR="00BD13F7" w:rsidRPr="00125512" w:rsidRDefault="00170069" w:rsidP="00BD13F7">
            <w:pPr>
              <w:jc w:val="left"/>
              <w:rPr>
                <w:noProof/>
                <w:sz w:val="16"/>
                <w:szCs w:val="16"/>
                <w:lang w:val="en-CA" w:eastAsia="ko-KR"/>
              </w:rPr>
            </w:pPr>
            <w:r w:rsidRPr="00125512">
              <w:rPr>
                <w:noProof/>
                <w:sz w:val="16"/>
                <w:szCs w:val="16"/>
                <w:lang w:val="en-CA" w:eastAsia="ko-KR"/>
              </w:rPr>
              <w:t>cu_cbf_flag</w:t>
            </w:r>
          </w:p>
        </w:tc>
        <w:tc>
          <w:tcPr>
            <w:tcW w:w="2250" w:type="dxa"/>
            <w:vAlign w:val="center"/>
          </w:tcPr>
          <w:p w14:paraId="3DE33E24" w14:textId="77777777"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51D3CF08"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45BA4B95"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16F27FA1"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7016F790"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3C24325E"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53738CCE" w14:textId="77777777" w:rsidTr="009431E9">
        <w:trPr>
          <w:cantSplit/>
          <w:jc w:val="center"/>
        </w:trPr>
        <w:tc>
          <w:tcPr>
            <w:tcW w:w="2340" w:type="dxa"/>
            <w:vAlign w:val="center"/>
          </w:tcPr>
          <w:p w14:paraId="5E7BA990" w14:textId="7DFF6215" w:rsidR="00BD13F7" w:rsidRPr="00125512" w:rsidRDefault="00BD13F7" w:rsidP="00BD13F7">
            <w:pPr>
              <w:jc w:val="left"/>
              <w:rPr>
                <w:noProof/>
                <w:sz w:val="16"/>
                <w:szCs w:val="16"/>
                <w:lang w:val="en-CA" w:eastAsia="ko-KR"/>
              </w:rPr>
            </w:pPr>
            <w:r w:rsidRPr="00125512">
              <w:rPr>
                <w:noProof/>
                <w:sz w:val="16"/>
                <w:szCs w:val="16"/>
                <w:lang w:val="en-CA" w:eastAsia="zh-CN"/>
              </w:rPr>
              <w:t>cu_sbt_flag</w:t>
            </w:r>
          </w:p>
        </w:tc>
        <w:tc>
          <w:tcPr>
            <w:tcW w:w="2250" w:type="dxa"/>
            <w:vAlign w:val="center"/>
          </w:tcPr>
          <w:p w14:paraId="4924ED3A" w14:textId="5B013822" w:rsidR="00BD13F7" w:rsidRPr="00125512" w:rsidRDefault="00BD13F7" w:rsidP="00BD13F7">
            <w:pPr>
              <w:jc w:val="center"/>
              <w:rPr>
                <w:noProof/>
                <w:sz w:val="16"/>
                <w:szCs w:val="16"/>
                <w:lang w:val="en-CA"/>
              </w:rPr>
            </w:pPr>
            <w:r w:rsidRPr="00125512">
              <w:rPr>
                <w:noProof/>
                <w:sz w:val="16"/>
                <w:szCs w:val="16"/>
                <w:lang w:val="en-CA"/>
              </w:rPr>
              <w:t>( cbWidth * </w:t>
            </w:r>
            <w:r w:rsidRPr="00125512">
              <w:rPr>
                <w:noProof/>
                <w:sz w:val="16"/>
                <w:szCs w:val="16"/>
                <w:lang w:val="en-CA"/>
              </w:rPr>
              <w:br/>
              <w:t>cbHeight &lt;</w:t>
            </w:r>
            <w:r w:rsidR="00230A54" w:rsidRPr="00125512">
              <w:rPr>
                <w:noProof/>
                <w:sz w:val="16"/>
                <w:szCs w:val="16"/>
                <w:lang w:val="en-CA"/>
              </w:rPr>
              <w:t>=</w:t>
            </w:r>
            <w:r w:rsidRPr="00125512">
              <w:rPr>
                <w:noProof/>
                <w:sz w:val="16"/>
                <w:szCs w:val="16"/>
                <w:lang w:val="en-CA"/>
              </w:rPr>
              <w:t xml:space="preserve"> 256 ) ? 1 : 0</w:t>
            </w:r>
          </w:p>
        </w:tc>
        <w:tc>
          <w:tcPr>
            <w:tcW w:w="900" w:type="dxa"/>
            <w:vAlign w:val="center"/>
          </w:tcPr>
          <w:p w14:paraId="28ADA3D6" w14:textId="7F0C6D25"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28731373" w14:textId="72C1540C"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61BDD9EC" w14:textId="1FBC76F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4B5E26F3" w14:textId="77984A93"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7609078C" w14:textId="34B9F574"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2743F681" w14:textId="77777777" w:rsidTr="009431E9">
        <w:trPr>
          <w:cantSplit/>
          <w:jc w:val="center"/>
        </w:trPr>
        <w:tc>
          <w:tcPr>
            <w:tcW w:w="2340" w:type="dxa"/>
            <w:vAlign w:val="center"/>
          </w:tcPr>
          <w:p w14:paraId="5CC0A45C" w14:textId="0CCF2D47" w:rsidR="00BD13F7" w:rsidRPr="00125512" w:rsidRDefault="00BD13F7" w:rsidP="00BD13F7">
            <w:pPr>
              <w:jc w:val="left"/>
              <w:rPr>
                <w:noProof/>
                <w:sz w:val="16"/>
                <w:szCs w:val="16"/>
                <w:lang w:val="en-CA" w:eastAsia="ko-KR"/>
              </w:rPr>
            </w:pPr>
            <w:r w:rsidRPr="00125512">
              <w:rPr>
                <w:noProof/>
                <w:sz w:val="16"/>
                <w:szCs w:val="16"/>
                <w:lang w:val="en-CA" w:eastAsia="zh-CN"/>
              </w:rPr>
              <w:t>cu_sbt_quad_flag</w:t>
            </w:r>
          </w:p>
        </w:tc>
        <w:tc>
          <w:tcPr>
            <w:tcW w:w="2250" w:type="dxa"/>
            <w:vAlign w:val="center"/>
          </w:tcPr>
          <w:p w14:paraId="656E433F" w14:textId="7DF245C6" w:rsidR="00BD13F7" w:rsidRPr="00125512" w:rsidRDefault="00BD13F7" w:rsidP="00BD13F7">
            <w:pPr>
              <w:jc w:val="center"/>
              <w:rPr>
                <w:noProof/>
                <w:sz w:val="16"/>
                <w:szCs w:val="16"/>
                <w:lang w:val="en-CA"/>
              </w:rPr>
            </w:pPr>
            <w:r w:rsidRPr="00125512">
              <w:rPr>
                <w:noProof/>
                <w:sz w:val="16"/>
                <w:szCs w:val="16"/>
                <w:lang w:val="en-CA" w:eastAsia="zh-CN"/>
              </w:rPr>
              <w:t>0</w:t>
            </w:r>
          </w:p>
        </w:tc>
        <w:tc>
          <w:tcPr>
            <w:tcW w:w="900" w:type="dxa"/>
            <w:vAlign w:val="center"/>
          </w:tcPr>
          <w:p w14:paraId="5216C252" w14:textId="0BFE561D"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4E2995FC" w14:textId="5369B8EC"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2C6BC85A" w14:textId="79818B5A"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3DF1FC70" w14:textId="2074A4EC"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076E2311" w14:textId="172C2714"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68B85B70" w14:textId="77777777" w:rsidTr="009431E9">
        <w:trPr>
          <w:cantSplit/>
          <w:jc w:val="center"/>
        </w:trPr>
        <w:tc>
          <w:tcPr>
            <w:tcW w:w="2340" w:type="dxa"/>
            <w:vAlign w:val="center"/>
          </w:tcPr>
          <w:p w14:paraId="33F0D0EC" w14:textId="6D65F339" w:rsidR="00BD13F7" w:rsidRPr="00125512" w:rsidRDefault="00BD13F7" w:rsidP="00BD13F7">
            <w:pPr>
              <w:jc w:val="left"/>
              <w:rPr>
                <w:noProof/>
                <w:sz w:val="16"/>
                <w:szCs w:val="16"/>
                <w:lang w:val="en-CA" w:eastAsia="ko-KR"/>
              </w:rPr>
            </w:pPr>
            <w:r w:rsidRPr="00125512">
              <w:rPr>
                <w:noProof/>
                <w:sz w:val="16"/>
                <w:szCs w:val="16"/>
                <w:lang w:val="en-CA" w:eastAsia="zh-CN"/>
              </w:rPr>
              <w:t>cu_sbt_horizontal_flag</w:t>
            </w:r>
          </w:p>
        </w:tc>
        <w:tc>
          <w:tcPr>
            <w:tcW w:w="2250" w:type="dxa"/>
            <w:vAlign w:val="center"/>
          </w:tcPr>
          <w:p w14:paraId="388BBE95" w14:textId="0F878DC9" w:rsidR="00BD13F7" w:rsidRPr="00125512" w:rsidRDefault="00BD13F7" w:rsidP="00BD13F7">
            <w:pPr>
              <w:jc w:val="center"/>
              <w:rPr>
                <w:noProof/>
                <w:sz w:val="16"/>
                <w:szCs w:val="16"/>
                <w:lang w:val="en-CA"/>
              </w:rPr>
            </w:pPr>
            <w:r w:rsidRPr="00125512">
              <w:rPr>
                <w:noProof/>
                <w:sz w:val="16"/>
                <w:szCs w:val="16"/>
                <w:lang w:val="en-CA"/>
              </w:rPr>
              <w:t>( cbWidth </w:t>
            </w:r>
            <w:r w:rsidR="003666D6" w:rsidRPr="00125512">
              <w:rPr>
                <w:noProof/>
                <w:sz w:val="16"/>
                <w:szCs w:val="16"/>
                <w:lang w:val="en-CA"/>
              </w:rPr>
              <w:t> </w:t>
            </w:r>
            <w:r w:rsidRPr="00125512">
              <w:rPr>
                <w:noProof/>
                <w:sz w:val="16"/>
                <w:szCs w:val="16"/>
                <w:lang w:val="en-CA"/>
              </w:rPr>
              <w:t>= =</w:t>
            </w:r>
            <w:r w:rsidRPr="00125512">
              <w:rPr>
                <w:noProof/>
                <w:sz w:val="16"/>
                <w:szCs w:val="16"/>
                <w:lang w:val="en-CA"/>
              </w:rPr>
              <w:br/>
              <w:t>cbHeight ) ? 0 : ( cbWidth &lt; cbHeight ) ? 1 : 2</w:t>
            </w:r>
          </w:p>
        </w:tc>
        <w:tc>
          <w:tcPr>
            <w:tcW w:w="900" w:type="dxa"/>
            <w:vAlign w:val="center"/>
          </w:tcPr>
          <w:p w14:paraId="641B3397" w14:textId="0B33DF8A"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0297236B" w14:textId="62C84930"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7B366123" w14:textId="512D2E2F"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70396E6E" w14:textId="5270E97C"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664E6653" w14:textId="0E3AB5E6"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68E58333" w14:textId="77777777" w:rsidTr="009431E9">
        <w:trPr>
          <w:cantSplit/>
          <w:jc w:val="center"/>
        </w:trPr>
        <w:tc>
          <w:tcPr>
            <w:tcW w:w="2340" w:type="dxa"/>
            <w:vAlign w:val="center"/>
          </w:tcPr>
          <w:p w14:paraId="0927128F" w14:textId="6F458349" w:rsidR="00BD13F7" w:rsidRPr="00125512" w:rsidRDefault="00BD13F7" w:rsidP="00BD13F7">
            <w:pPr>
              <w:jc w:val="left"/>
              <w:rPr>
                <w:noProof/>
                <w:sz w:val="16"/>
                <w:szCs w:val="16"/>
                <w:lang w:val="en-CA" w:eastAsia="ko-KR"/>
              </w:rPr>
            </w:pPr>
            <w:r w:rsidRPr="00125512">
              <w:rPr>
                <w:noProof/>
                <w:sz w:val="16"/>
                <w:szCs w:val="16"/>
                <w:lang w:val="en-CA" w:eastAsia="zh-CN"/>
              </w:rPr>
              <w:t>cu_sbt_pos_flag</w:t>
            </w:r>
          </w:p>
        </w:tc>
        <w:tc>
          <w:tcPr>
            <w:tcW w:w="2250" w:type="dxa"/>
            <w:vAlign w:val="center"/>
          </w:tcPr>
          <w:p w14:paraId="3AFFA25C" w14:textId="223AE69B" w:rsidR="00BD13F7" w:rsidRPr="00125512" w:rsidRDefault="00BD13F7" w:rsidP="00BD13F7">
            <w:pPr>
              <w:jc w:val="center"/>
              <w:rPr>
                <w:noProof/>
                <w:sz w:val="16"/>
                <w:szCs w:val="16"/>
                <w:lang w:val="en-CA"/>
              </w:rPr>
            </w:pPr>
            <w:r w:rsidRPr="00125512">
              <w:rPr>
                <w:noProof/>
                <w:sz w:val="16"/>
                <w:szCs w:val="16"/>
                <w:lang w:val="en-CA" w:eastAsia="zh-CN"/>
              </w:rPr>
              <w:t>0</w:t>
            </w:r>
          </w:p>
        </w:tc>
        <w:tc>
          <w:tcPr>
            <w:tcW w:w="900" w:type="dxa"/>
            <w:vAlign w:val="center"/>
          </w:tcPr>
          <w:p w14:paraId="7C0475EA" w14:textId="6F1612DD"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522C91AF" w14:textId="40D96470"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12DDD433" w14:textId="5DEDA7D0"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63225209" w14:textId="50A6E67C"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36B2153D" w14:textId="45CEE1B4"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73EF94ED" w14:textId="77777777" w:rsidTr="00D26707">
        <w:trPr>
          <w:cantSplit/>
          <w:jc w:val="center"/>
        </w:trPr>
        <w:tc>
          <w:tcPr>
            <w:tcW w:w="2340" w:type="dxa"/>
          </w:tcPr>
          <w:p w14:paraId="65990868" w14:textId="27203F9B" w:rsidR="00BD13F7" w:rsidRPr="00125512" w:rsidRDefault="00BD13F7" w:rsidP="00BD13F7">
            <w:pPr>
              <w:jc w:val="left"/>
              <w:rPr>
                <w:noProof/>
                <w:sz w:val="16"/>
                <w:szCs w:val="16"/>
                <w:lang w:val="en-CA" w:eastAsia="zh-CN"/>
              </w:rPr>
            </w:pPr>
            <w:r w:rsidRPr="00125512">
              <w:rPr>
                <w:bCs/>
                <w:noProof/>
                <w:sz w:val="16"/>
                <w:szCs w:val="16"/>
                <w:lang w:val="en-CA"/>
              </w:rPr>
              <w:t>lfnst_idx</w:t>
            </w:r>
          </w:p>
        </w:tc>
        <w:tc>
          <w:tcPr>
            <w:tcW w:w="2250" w:type="dxa"/>
          </w:tcPr>
          <w:p w14:paraId="3AE47D89" w14:textId="3E240704" w:rsidR="00BD13F7" w:rsidRPr="00125512" w:rsidRDefault="00BD13F7" w:rsidP="0000106E">
            <w:pPr>
              <w:jc w:val="center"/>
              <w:rPr>
                <w:noProof/>
                <w:sz w:val="16"/>
                <w:szCs w:val="16"/>
                <w:lang w:val="en-CA" w:eastAsia="zh-CN"/>
              </w:rPr>
            </w:pPr>
            <w:proofErr w:type="gramStart"/>
            <w:r w:rsidRPr="00125512">
              <w:rPr>
                <w:sz w:val="16"/>
                <w:szCs w:val="16"/>
                <w:lang w:val="en-CA"/>
              </w:rPr>
              <w:t>( </w:t>
            </w:r>
            <w:proofErr w:type="spellStart"/>
            <w:r w:rsidRPr="00125512">
              <w:rPr>
                <w:sz w:val="16"/>
                <w:szCs w:val="16"/>
                <w:lang w:val="en-CA"/>
              </w:rPr>
              <w:t>treeType</w:t>
            </w:r>
            <w:proofErr w:type="spellEnd"/>
            <w:proofErr w:type="gramEnd"/>
            <w:r w:rsidRPr="00125512">
              <w:rPr>
                <w:sz w:val="16"/>
                <w:szCs w:val="16"/>
                <w:lang w:val="en-CA"/>
              </w:rPr>
              <w:t xml:space="preserve"> </w:t>
            </w:r>
            <w:r w:rsidR="003666D6" w:rsidRPr="00125512">
              <w:rPr>
                <w:sz w:val="16"/>
                <w:szCs w:val="16"/>
                <w:lang w:val="en-CA"/>
              </w:rPr>
              <w:t xml:space="preserve"> </w:t>
            </w:r>
            <w:r w:rsidRPr="00125512">
              <w:rPr>
                <w:sz w:val="16"/>
                <w:szCs w:val="16"/>
                <w:lang w:val="en-CA"/>
              </w:rPr>
              <w:t>!=</w:t>
            </w:r>
            <w:r w:rsidR="003666D6" w:rsidRPr="00125512">
              <w:rPr>
                <w:sz w:val="16"/>
                <w:szCs w:val="16"/>
                <w:lang w:val="en-CA"/>
              </w:rPr>
              <w:t xml:space="preserve"> </w:t>
            </w:r>
            <w:r w:rsidRPr="00125512">
              <w:rPr>
                <w:sz w:val="16"/>
                <w:szCs w:val="16"/>
                <w:lang w:val="en-CA"/>
              </w:rPr>
              <w:t xml:space="preserve"> SINGLE_TREE ) ? </w:t>
            </w:r>
            <w:r w:rsidRPr="00125512">
              <w:rPr>
                <w:noProof/>
                <w:sz w:val="16"/>
                <w:szCs w:val="16"/>
                <w:lang w:val="en-CA"/>
              </w:rPr>
              <w:t>1 : 0</w:t>
            </w:r>
          </w:p>
        </w:tc>
        <w:tc>
          <w:tcPr>
            <w:tcW w:w="900" w:type="dxa"/>
          </w:tcPr>
          <w:p w14:paraId="6AB0BEFE" w14:textId="727844E5" w:rsidR="00BD13F7" w:rsidRPr="00125512" w:rsidRDefault="00A94E8B" w:rsidP="00BD13F7">
            <w:pPr>
              <w:jc w:val="center"/>
              <w:rPr>
                <w:noProof/>
                <w:sz w:val="16"/>
                <w:szCs w:val="16"/>
                <w:lang w:val="en-CA"/>
              </w:rPr>
            </w:pPr>
            <w:r w:rsidRPr="00125512">
              <w:rPr>
                <w:noProof/>
                <w:sz w:val="16"/>
                <w:szCs w:val="16"/>
                <w:lang w:val="en-CA"/>
              </w:rPr>
              <w:t>2</w:t>
            </w:r>
          </w:p>
        </w:tc>
        <w:tc>
          <w:tcPr>
            <w:tcW w:w="900" w:type="dxa"/>
          </w:tcPr>
          <w:p w14:paraId="199C0864" w14:textId="4269AFF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tcPr>
          <w:p w14:paraId="11FAB04F" w14:textId="6B9076B6"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594A8138" w14:textId="2027181C"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1A4C15DE" w14:textId="16D4A48B" w:rsidR="00BD13F7" w:rsidRPr="00125512" w:rsidRDefault="00BD13F7" w:rsidP="00BD13F7">
            <w:pPr>
              <w:jc w:val="center"/>
              <w:rPr>
                <w:noProof/>
                <w:sz w:val="16"/>
                <w:szCs w:val="16"/>
                <w:lang w:val="en-CA"/>
              </w:rPr>
            </w:pPr>
            <w:r w:rsidRPr="00125512">
              <w:rPr>
                <w:noProof/>
                <w:sz w:val="16"/>
                <w:szCs w:val="16"/>
                <w:lang w:val="en-CA"/>
              </w:rPr>
              <w:t>na</w:t>
            </w:r>
          </w:p>
        </w:tc>
      </w:tr>
      <w:tr w:rsidR="00F6705D" w:rsidRPr="00F43CC3" w14:paraId="50B48595" w14:textId="77777777" w:rsidTr="00337D8A">
        <w:trPr>
          <w:cantSplit/>
          <w:jc w:val="center"/>
        </w:trPr>
        <w:tc>
          <w:tcPr>
            <w:tcW w:w="2340" w:type="dxa"/>
            <w:vAlign w:val="center"/>
          </w:tcPr>
          <w:p w14:paraId="37F1D6A9" w14:textId="106AAE2F" w:rsidR="00F6705D" w:rsidRPr="00125512" w:rsidRDefault="00F6705D" w:rsidP="00F6705D">
            <w:pPr>
              <w:jc w:val="left"/>
              <w:rPr>
                <w:bCs/>
                <w:noProof/>
                <w:sz w:val="16"/>
                <w:szCs w:val="16"/>
                <w:lang w:val="en-CA"/>
              </w:rPr>
            </w:pPr>
            <w:r w:rsidRPr="00125512">
              <w:rPr>
                <w:noProof/>
                <w:sz w:val="16"/>
                <w:szCs w:val="16"/>
                <w:lang w:val="en-CA" w:eastAsia="ko-KR"/>
              </w:rPr>
              <w:t>mts_idx</w:t>
            </w:r>
          </w:p>
        </w:tc>
        <w:tc>
          <w:tcPr>
            <w:tcW w:w="2250" w:type="dxa"/>
            <w:vAlign w:val="center"/>
          </w:tcPr>
          <w:p w14:paraId="53C4ED68" w14:textId="0CC172F3" w:rsidR="00F6705D" w:rsidRPr="00125512" w:rsidRDefault="00F6705D" w:rsidP="00F6705D">
            <w:pPr>
              <w:jc w:val="center"/>
              <w:rPr>
                <w:sz w:val="16"/>
                <w:szCs w:val="16"/>
                <w:lang w:val="en-CA"/>
              </w:rPr>
            </w:pPr>
            <w:r w:rsidRPr="00125512">
              <w:rPr>
                <w:rFonts w:eastAsia="PMingLiU"/>
                <w:noProof/>
                <w:sz w:val="16"/>
                <w:szCs w:val="16"/>
                <w:lang w:val="en-CA" w:eastAsia="zh-TW"/>
              </w:rPr>
              <w:t>0</w:t>
            </w:r>
          </w:p>
        </w:tc>
        <w:tc>
          <w:tcPr>
            <w:tcW w:w="900" w:type="dxa"/>
            <w:vAlign w:val="center"/>
          </w:tcPr>
          <w:p w14:paraId="44D48AB8" w14:textId="74637F95" w:rsidR="00F6705D" w:rsidRPr="00125512" w:rsidRDefault="00F6705D" w:rsidP="00F6705D">
            <w:pPr>
              <w:jc w:val="center"/>
              <w:rPr>
                <w:noProof/>
                <w:sz w:val="16"/>
                <w:szCs w:val="16"/>
                <w:lang w:val="en-CA"/>
              </w:rPr>
            </w:pPr>
            <w:r w:rsidRPr="00125512">
              <w:rPr>
                <w:noProof/>
                <w:sz w:val="16"/>
                <w:szCs w:val="16"/>
                <w:lang w:val="en-CA"/>
              </w:rPr>
              <w:t>1</w:t>
            </w:r>
          </w:p>
        </w:tc>
        <w:tc>
          <w:tcPr>
            <w:tcW w:w="900" w:type="dxa"/>
            <w:vAlign w:val="center"/>
          </w:tcPr>
          <w:p w14:paraId="28DA89D0" w14:textId="282276E2" w:rsidR="00F6705D" w:rsidRPr="00125512" w:rsidRDefault="00F6705D" w:rsidP="00F6705D">
            <w:pPr>
              <w:jc w:val="center"/>
              <w:rPr>
                <w:noProof/>
                <w:sz w:val="16"/>
                <w:szCs w:val="16"/>
                <w:lang w:val="en-CA"/>
              </w:rPr>
            </w:pPr>
            <w:r w:rsidRPr="00125512">
              <w:rPr>
                <w:noProof/>
                <w:sz w:val="16"/>
                <w:szCs w:val="16"/>
                <w:lang w:val="en-CA"/>
              </w:rPr>
              <w:t>2</w:t>
            </w:r>
          </w:p>
        </w:tc>
        <w:tc>
          <w:tcPr>
            <w:tcW w:w="860" w:type="dxa"/>
            <w:vAlign w:val="center"/>
          </w:tcPr>
          <w:p w14:paraId="62E5C9A7" w14:textId="4D378A67" w:rsidR="00F6705D" w:rsidRPr="00125512" w:rsidRDefault="00F6705D" w:rsidP="00F6705D">
            <w:pPr>
              <w:jc w:val="center"/>
              <w:rPr>
                <w:noProof/>
                <w:sz w:val="16"/>
                <w:szCs w:val="16"/>
                <w:lang w:val="en-CA"/>
              </w:rPr>
            </w:pPr>
            <w:r w:rsidRPr="00125512">
              <w:rPr>
                <w:noProof/>
                <w:sz w:val="16"/>
                <w:szCs w:val="16"/>
                <w:lang w:val="en-CA"/>
              </w:rPr>
              <w:t>3</w:t>
            </w:r>
          </w:p>
        </w:tc>
        <w:tc>
          <w:tcPr>
            <w:tcW w:w="977" w:type="dxa"/>
            <w:vAlign w:val="center"/>
          </w:tcPr>
          <w:p w14:paraId="2475E463" w14:textId="66C56423" w:rsidR="00F6705D" w:rsidRPr="00125512" w:rsidRDefault="00F6705D" w:rsidP="00F6705D">
            <w:pPr>
              <w:jc w:val="center"/>
              <w:rPr>
                <w:noProof/>
                <w:sz w:val="16"/>
                <w:szCs w:val="16"/>
                <w:lang w:val="en-CA"/>
              </w:rPr>
            </w:pPr>
            <w:r w:rsidRPr="00125512">
              <w:rPr>
                <w:noProof/>
                <w:sz w:val="16"/>
                <w:szCs w:val="16"/>
                <w:lang w:val="en-CA"/>
              </w:rPr>
              <w:t>na</w:t>
            </w:r>
          </w:p>
        </w:tc>
        <w:tc>
          <w:tcPr>
            <w:tcW w:w="977" w:type="dxa"/>
            <w:vAlign w:val="center"/>
          </w:tcPr>
          <w:p w14:paraId="59C75FD6" w14:textId="3D9F80EF" w:rsidR="00F6705D" w:rsidRPr="00125512" w:rsidRDefault="00F6705D" w:rsidP="00F6705D">
            <w:pPr>
              <w:jc w:val="center"/>
              <w:rPr>
                <w:noProof/>
                <w:sz w:val="16"/>
                <w:szCs w:val="16"/>
                <w:lang w:val="en-CA"/>
              </w:rPr>
            </w:pPr>
            <w:r w:rsidRPr="00125512">
              <w:rPr>
                <w:noProof/>
                <w:sz w:val="16"/>
                <w:szCs w:val="16"/>
                <w:lang w:val="en-CA"/>
              </w:rPr>
              <w:t>na</w:t>
            </w:r>
          </w:p>
        </w:tc>
      </w:tr>
      <w:tr w:rsidR="00BD13F7" w:rsidRPr="00F43CC3" w14:paraId="40779ECA" w14:textId="77777777" w:rsidTr="009431E9">
        <w:trPr>
          <w:cantSplit/>
          <w:jc w:val="center"/>
        </w:trPr>
        <w:tc>
          <w:tcPr>
            <w:tcW w:w="2340" w:type="dxa"/>
          </w:tcPr>
          <w:p w14:paraId="338E47CA" w14:textId="77777777" w:rsidR="00BD13F7" w:rsidRPr="00125512" w:rsidRDefault="00BD13F7" w:rsidP="00BD13F7">
            <w:pPr>
              <w:jc w:val="left"/>
              <w:rPr>
                <w:noProof/>
                <w:sz w:val="16"/>
                <w:szCs w:val="16"/>
                <w:lang w:val="en-CA" w:eastAsia="ko-KR"/>
              </w:rPr>
            </w:pPr>
            <w:r w:rsidRPr="00125512">
              <w:rPr>
                <w:noProof/>
                <w:sz w:val="16"/>
                <w:szCs w:val="16"/>
                <w:lang w:val="en-CA" w:eastAsia="ko-KR"/>
              </w:rPr>
              <w:t>abs_mvd_greater0_flag[ ]</w:t>
            </w:r>
          </w:p>
        </w:tc>
        <w:tc>
          <w:tcPr>
            <w:tcW w:w="2250" w:type="dxa"/>
            <w:vAlign w:val="center"/>
          </w:tcPr>
          <w:p w14:paraId="7464DE15" w14:textId="77777777"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5CA8B354"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4EF48657"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15D295DE"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4ACC2C75"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15D250EF"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12F2AC8D" w14:textId="77777777" w:rsidTr="009431E9">
        <w:trPr>
          <w:cantSplit/>
          <w:jc w:val="center"/>
        </w:trPr>
        <w:tc>
          <w:tcPr>
            <w:tcW w:w="2340" w:type="dxa"/>
          </w:tcPr>
          <w:p w14:paraId="48138D8A" w14:textId="77777777" w:rsidR="00BD13F7" w:rsidRPr="00125512" w:rsidRDefault="00BD13F7" w:rsidP="00BD13F7">
            <w:pPr>
              <w:jc w:val="left"/>
              <w:rPr>
                <w:noProof/>
                <w:sz w:val="16"/>
                <w:szCs w:val="16"/>
                <w:lang w:val="en-CA" w:eastAsia="ko-KR"/>
              </w:rPr>
            </w:pPr>
            <w:r w:rsidRPr="00125512">
              <w:rPr>
                <w:noProof/>
                <w:sz w:val="16"/>
                <w:szCs w:val="16"/>
                <w:lang w:val="en-CA" w:eastAsia="ko-KR"/>
              </w:rPr>
              <w:t>abs_mvd_greater1_flag[ ]</w:t>
            </w:r>
          </w:p>
        </w:tc>
        <w:tc>
          <w:tcPr>
            <w:tcW w:w="2250" w:type="dxa"/>
            <w:vAlign w:val="center"/>
          </w:tcPr>
          <w:p w14:paraId="3129BF06" w14:textId="77777777"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2992257E"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66B52438"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4E3B6331"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57592963"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1295ABF6"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2A0C6272" w14:textId="77777777" w:rsidTr="009431E9">
        <w:trPr>
          <w:cantSplit/>
          <w:jc w:val="center"/>
        </w:trPr>
        <w:tc>
          <w:tcPr>
            <w:tcW w:w="2340" w:type="dxa"/>
          </w:tcPr>
          <w:p w14:paraId="02D248D6" w14:textId="77777777" w:rsidR="00BD13F7" w:rsidRPr="00125512" w:rsidRDefault="00BD13F7" w:rsidP="00BD13F7">
            <w:pPr>
              <w:jc w:val="left"/>
              <w:rPr>
                <w:noProof/>
                <w:sz w:val="16"/>
                <w:szCs w:val="16"/>
                <w:lang w:val="en-CA" w:eastAsia="ko-KR"/>
              </w:rPr>
            </w:pPr>
            <w:r w:rsidRPr="00125512">
              <w:rPr>
                <w:noProof/>
                <w:sz w:val="16"/>
                <w:szCs w:val="16"/>
                <w:lang w:val="en-CA" w:eastAsia="ko-KR"/>
              </w:rPr>
              <w:t>abs_mvd_minus2[ ]</w:t>
            </w:r>
          </w:p>
        </w:tc>
        <w:tc>
          <w:tcPr>
            <w:tcW w:w="2250" w:type="dxa"/>
            <w:vAlign w:val="center"/>
          </w:tcPr>
          <w:p w14:paraId="5840E247"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vAlign w:val="center"/>
          </w:tcPr>
          <w:p w14:paraId="4C35A1E6"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vAlign w:val="center"/>
          </w:tcPr>
          <w:p w14:paraId="4090D8CF"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860" w:type="dxa"/>
            <w:vAlign w:val="center"/>
          </w:tcPr>
          <w:p w14:paraId="0FDA5864"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77" w:type="dxa"/>
            <w:vAlign w:val="center"/>
          </w:tcPr>
          <w:p w14:paraId="467DA9FA"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77" w:type="dxa"/>
            <w:vAlign w:val="center"/>
          </w:tcPr>
          <w:p w14:paraId="5DEEB7C1"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r>
      <w:tr w:rsidR="00BD13F7" w:rsidRPr="00F43CC3" w14:paraId="5675C7CD" w14:textId="77777777" w:rsidTr="009431E9">
        <w:trPr>
          <w:cantSplit/>
          <w:jc w:val="center"/>
        </w:trPr>
        <w:tc>
          <w:tcPr>
            <w:tcW w:w="2340" w:type="dxa"/>
          </w:tcPr>
          <w:p w14:paraId="38298881" w14:textId="77777777" w:rsidR="00BD13F7" w:rsidRPr="00125512" w:rsidRDefault="00BD13F7" w:rsidP="00BD13F7">
            <w:pPr>
              <w:jc w:val="left"/>
              <w:rPr>
                <w:noProof/>
                <w:sz w:val="16"/>
                <w:szCs w:val="16"/>
                <w:lang w:val="en-CA" w:eastAsia="ko-KR"/>
              </w:rPr>
            </w:pPr>
            <w:r w:rsidRPr="00125512">
              <w:rPr>
                <w:noProof/>
                <w:sz w:val="16"/>
                <w:szCs w:val="16"/>
                <w:lang w:val="en-CA" w:eastAsia="ko-KR"/>
              </w:rPr>
              <w:t>mvd_sign_flag[ ]</w:t>
            </w:r>
          </w:p>
        </w:tc>
        <w:tc>
          <w:tcPr>
            <w:tcW w:w="2250" w:type="dxa"/>
            <w:vAlign w:val="center"/>
          </w:tcPr>
          <w:p w14:paraId="2C669594"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vAlign w:val="center"/>
          </w:tcPr>
          <w:p w14:paraId="76852B00"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6DCF8FD7"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4ECE1A39"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53D0E4EE"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0FEB71B4"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2593D2C0" w14:textId="77777777" w:rsidTr="009431E9">
        <w:trPr>
          <w:cantSplit/>
          <w:jc w:val="center"/>
        </w:trPr>
        <w:tc>
          <w:tcPr>
            <w:tcW w:w="2340" w:type="dxa"/>
            <w:vAlign w:val="center"/>
          </w:tcPr>
          <w:p w14:paraId="7F7EF343" w14:textId="68E072FC" w:rsidR="00BD13F7" w:rsidRPr="00125512" w:rsidRDefault="00BD13F7" w:rsidP="00BD13F7">
            <w:pPr>
              <w:jc w:val="left"/>
              <w:rPr>
                <w:noProof/>
                <w:sz w:val="16"/>
                <w:szCs w:val="16"/>
                <w:lang w:val="en-CA" w:eastAsia="ko-KR"/>
              </w:rPr>
            </w:pPr>
            <w:r w:rsidRPr="00125512">
              <w:rPr>
                <w:noProof/>
                <w:sz w:val="16"/>
                <w:szCs w:val="16"/>
                <w:lang w:val="en-CA" w:eastAsia="ko-KR"/>
              </w:rPr>
              <w:t>tu_cbf_luma</w:t>
            </w:r>
            <w:r w:rsidRPr="00125512">
              <w:rPr>
                <w:rFonts w:eastAsia="PMingLiU"/>
                <w:noProof/>
                <w:sz w:val="16"/>
                <w:szCs w:val="16"/>
                <w:lang w:val="en-CA" w:eastAsia="zh-TW"/>
              </w:rPr>
              <w:t>[ ][ ]</w:t>
            </w:r>
          </w:p>
        </w:tc>
        <w:tc>
          <w:tcPr>
            <w:tcW w:w="2250" w:type="dxa"/>
            <w:vAlign w:val="center"/>
          </w:tcPr>
          <w:p w14:paraId="444751D8" w14:textId="72969D48" w:rsidR="00BD13F7" w:rsidRPr="00125512" w:rsidRDefault="00BD13F7" w:rsidP="00BD13F7">
            <w:pPr>
              <w:jc w:val="center"/>
              <w:rPr>
                <w:rFonts w:eastAsia="PMingLiU"/>
                <w:noProof/>
                <w:sz w:val="16"/>
                <w:szCs w:val="16"/>
                <w:lang w:val="en-CA" w:eastAsia="zh-TW"/>
              </w:rPr>
            </w:pPr>
            <w:r w:rsidRPr="00125512">
              <w:rPr>
                <w:noProof/>
                <w:sz w:val="16"/>
                <w:szCs w:val="16"/>
                <w:lang w:val="en-CA"/>
              </w:rPr>
              <w:t>0,1,2,3</w:t>
            </w:r>
            <w:r w:rsidRPr="00125512">
              <w:rPr>
                <w:noProof/>
                <w:sz w:val="16"/>
                <w:szCs w:val="16"/>
                <w:lang w:val="en-CA"/>
              </w:rPr>
              <w:br/>
              <w:t>(clause </w:t>
            </w:r>
            <w:r w:rsidRPr="00125512">
              <w:rPr>
                <w:noProof/>
                <w:sz w:val="16"/>
                <w:szCs w:val="16"/>
                <w:highlight w:val="yellow"/>
                <w:lang w:val="en-CA"/>
              </w:rPr>
              <w:fldChar w:fldCharType="begin" w:fldLock="1"/>
            </w:r>
            <w:r w:rsidRPr="00125512">
              <w:rPr>
                <w:noProof/>
                <w:sz w:val="16"/>
                <w:szCs w:val="16"/>
                <w:lang w:val="en-CA"/>
              </w:rPr>
              <w:instrText xml:space="preserve"> REF _Ref535333514 \r \h </w:instrText>
            </w:r>
            <w:r w:rsidRPr="00125512">
              <w:rPr>
                <w:noProof/>
                <w:sz w:val="16"/>
                <w:szCs w:val="16"/>
                <w:highlight w:val="yellow"/>
                <w:lang w:val="en-CA"/>
              </w:rPr>
            </w:r>
            <w:r w:rsidRPr="00125512">
              <w:rPr>
                <w:noProof/>
                <w:sz w:val="16"/>
                <w:szCs w:val="16"/>
                <w:highlight w:val="yellow"/>
                <w:lang w:val="en-CA"/>
              </w:rPr>
              <w:fldChar w:fldCharType="separate"/>
            </w:r>
            <w:r w:rsidR="007032F8">
              <w:rPr>
                <w:noProof/>
                <w:sz w:val="16"/>
                <w:szCs w:val="16"/>
                <w:lang w:val="en-CA"/>
              </w:rPr>
              <w:t>9.3.4.2.5</w:t>
            </w:r>
            <w:r w:rsidRPr="00125512">
              <w:rPr>
                <w:noProof/>
                <w:sz w:val="16"/>
                <w:szCs w:val="16"/>
                <w:highlight w:val="yellow"/>
                <w:lang w:val="en-CA"/>
              </w:rPr>
              <w:fldChar w:fldCharType="end"/>
            </w:r>
            <w:r w:rsidRPr="00125512">
              <w:rPr>
                <w:noProof/>
                <w:sz w:val="16"/>
                <w:szCs w:val="16"/>
                <w:lang w:val="en-CA"/>
              </w:rPr>
              <w:t>)</w:t>
            </w:r>
          </w:p>
        </w:tc>
        <w:tc>
          <w:tcPr>
            <w:tcW w:w="900" w:type="dxa"/>
            <w:vAlign w:val="center"/>
          </w:tcPr>
          <w:p w14:paraId="7F1B92B9"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5FD8B971"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184F162B"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2D123B9A"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2F853D77"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5F73F377" w14:textId="77777777" w:rsidTr="009431E9">
        <w:trPr>
          <w:cantSplit/>
          <w:jc w:val="center"/>
        </w:trPr>
        <w:tc>
          <w:tcPr>
            <w:tcW w:w="2340" w:type="dxa"/>
            <w:vAlign w:val="center"/>
          </w:tcPr>
          <w:p w14:paraId="3308E565" w14:textId="05A816AD" w:rsidR="00BD13F7" w:rsidRPr="00125512" w:rsidRDefault="00BD13F7" w:rsidP="00BD13F7">
            <w:pPr>
              <w:jc w:val="left"/>
              <w:rPr>
                <w:noProof/>
                <w:sz w:val="16"/>
                <w:szCs w:val="16"/>
                <w:lang w:val="en-CA" w:eastAsia="ko-KR"/>
              </w:rPr>
            </w:pPr>
            <w:r w:rsidRPr="00125512">
              <w:rPr>
                <w:noProof/>
                <w:sz w:val="16"/>
                <w:szCs w:val="16"/>
                <w:lang w:val="en-CA" w:eastAsia="ko-KR"/>
              </w:rPr>
              <w:lastRenderedPageBreak/>
              <w:t>tu_cbf_cb</w:t>
            </w:r>
            <w:r w:rsidRPr="00125512">
              <w:rPr>
                <w:rFonts w:eastAsia="PMingLiU"/>
                <w:noProof/>
                <w:sz w:val="16"/>
                <w:szCs w:val="16"/>
                <w:lang w:val="en-CA" w:eastAsia="zh-TW"/>
              </w:rPr>
              <w:t>[ ][ ]</w:t>
            </w:r>
          </w:p>
        </w:tc>
        <w:tc>
          <w:tcPr>
            <w:tcW w:w="2250" w:type="dxa"/>
            <w:vAlign w:val="center"/>
          </w:tcPr>
          <w:p w14:paraId="77551EC4" w14:textId="1D6B7662" w:rsidR="00BD13F7" w:rsidRPr="00125512" w:rsidRDefault="00505793" w:rsidP="00BD13F7">
            <w:pPr>
              <w:jc w:val="center"/>
              <w:rPr>
                <w:rFonts w:eastAsia="PMingLiU"/>
                <w:noProof/>
                <w:sz w:val="16"/>
                <w:szCs w:val="16"/>
                <w:lang w:val="en-CA" w:eastAsia="zh-TW"/>
              </w:rPr>
            </w:pPr>
            <w:r w:rsidRPr="00125512">
              <w:rPr>
                <w:rFonts w:eastAsia="PMingLiU"/>
                <w:noProof/>
                <w:sz w:val="16"/>
                <w:szCs w:val="16"/>
                <w:lang w:val="en-CA" w:eastAsia="zh-TW"/>
              </w:rPr>
              <w:t xml:space="preserve">intra_bdpcm_chroma_flag ? 1 : </w:t>
            </w:r>
            <w:r w:rsidR="00BD13F7" w:rsidRPr="00125512">
              <w:rPr>
                <w:rFonts w:eastAsia="PMingLiU"/>
                <w:noProof/>
                <w:sz w:val="16"/>
                <w:szCs w:val="16"/>
                <w:lang w:val="en-CA" w:eastAsia="zh-TW"/>
              </w:rPr>
              <w:t>0</w:t>
            </w:r>
          </w:p>
        </w:tc>
        <w:tc>
          <w:tcPr>
            <w:tcW w:w="900" w:type="dxa"/>
            <w:vAlign w:val="center"/>
          </w:tcPr>
          <w:p w14:paraId="178A458F"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2E9B3845"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13CA872F"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5BB0E0ED"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2BB1CF8C"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4D29897E" w14:textId="77777777" w:rsidTr="009431E9">
        <w:trPr>
          <w:cantSplit/>
          <w:jc w:val="center"/>
        </w:trPr>
        <w:tc>
          <w:tcPr>
            <w:tcW w:w="2340" w:type="dxa"/>
            <w:vAlign w:val="center"/>
          </w:tcPr>
          <w:p w14:paraId="7E50129D" w14:textId="1C7A9842" w:rsidR="00BD13F7" w:rsidRPr="00125512" w:rsidRDefault="00BD13F7" w:rsidP="00BD13F7">
            <w:pPr>
              <w:jc w:val="left"/>
              <w:rPr>
                <w:noProof/>
                <w:sz w:val="16"/>
                <w:szCs w:val="16"/>
                <w:lang w:val="en-CA" w:eastAsia="ko-KR"/>
              </w:rPr>
            </w:pPr>
            <w:r w:rsidRPr="00125512">
              <w:rPr>
                <w:noProof/>
                <w:sz w:val="16"/>
                <w:szCs w:val="16"/>
                <w:lang w:val="en-CA" w:eastAsia="ko-KR"/>
              </w:rPr>
              <w:t>tu_cbf_cr</w:t>
            </w:r>
            <w:r w:rsidRPr="00125512">
              <w:rPr>
                <w:rFonts w:eastAsia="PMingLiU"/>
                <w:noProof/>
                <w:sz w:val="16"/>
                <w:szCs w:val="16"/>
                <w:lang w:val="en-CA" w:eastAsia="zh-TW"/>
              </w:rPr>
              <w:t>[ ][ ]</w:t>
            </w:r>
          </w:p>
        </w:tc>
        <w:tc>
          <w:tcPr>
            <w:tcW w:w="2250" w:type="dxa"/>
            <w:vAlign w:val="center"/>
          </w:tcPr>
          <w:p w14:paraId="60E710F0" w14:textId="072E0377" w:rsidR="00BD13F7" w:rsidRPr="00125512" w:rsidRDefault="00505793" w:rsidP="00DF6FCC">
            <w:pPr>
              <w:jc w:val="center"/>
              <w:rPr>
                <w:rFonts w:eastAsia="PMingLiU"/>
                <w:noProof/>
                <w:sz w:val="16"/>
                <w:szCs w:val="16"/>
                <w:lang w:val="en-CA" w:eastAsia="zh-TW"/>
              </w:rPr>
            </w:pPr>
            <w:r w:rsidRPr="00125512">
              <w:rPr>
                <w:rFonts w:eastAsia="PMingLiU"/>
                <w:noProof/>
                <w:sz w:val="16"/>
                <w:szCs w:val="16"/>
                <w:lang w:val="en-CA" w:eastAsia="zh-TW"/>
              </w:rPr>
              <w:t xml:space="preserve">intra_bdpcm_chroma_flag ? 2 : </w:t>
            </w:r>
            <w:r w:rsidR="00BD13F7" w:rsidRPr="00125512">
              <w:rPr>
                <w:noProof/>
                <w:sz w:val="16"/>
                <w:szCs w:val="16"/>
                <w:lang w:val="en-CA" w:eastAsia="ko-KR"/>
              </w:rPr>
              <w:t>tu_cbf_cb</w:t>
            </w:r>
            <w:r w:rsidR="00BD13F7" w:rsidRPr="00125512">
              <w:rPr>
                <w:rFonts w:eastAsia="PMingLiU"/>
                <w:noProof/>
                <w:sz w:val="16"/>
                <w:szCs w:val="16"/>
                <w:lang w:val="en-CA" w:eastAsia="zh-TW"/>
              </w:rPr>
              <w:t>[ ][ ]</w:t>
            </w:r>
          </w:p>
        </w:tc>
        <w:tc>
          <w:tcPr>
            <w:tcW w:w="900" w:type="dxa"/>
            <w:vAlign w:val="center"/>
          </w:tcPr>
          <w:p w14:paraId="1B81A36D"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57675713"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328462DF"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1BD1DF3A"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5D6D8238"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6E49FDAF" w14:textId="77777777" w:rsidTr="009431E9">
        <w:trPr>
          <w:cantSplit/>
          <w:jc w:val="center"/>
        </w:trPr>
        <w:tc>
          <w:tcPr>
            <w:tcW w:w="2340" w:type="dxa"/>
          </w:tcPr>
          <w:p w14:paraId="4D8C76DF" w14:textId="77777777" w:rsidR="00BD13F7" w:rsidRPr="00125512" w:rsidRDefault="00BD13F7" w:rsidP="00BD13F7">
            <w:pPr>
              <w:jc w:val="left"/>
              <w:rPr>
                <w:noProof/>
                <w:sz w:val="16"/>
                <w:szCs w:val="16"/>
                <w:lang w:val="en-CA" w:eastAsia="ko-KR"/>
              </w:rPr>
            </w:pPr>
            <w:r w:rsidRPr="00125512">
              <w:rPr>
                <w:noProof/>
                <w:sz w:val="16"/>
                <w:szCs w:val="16"/>
                <w:lang w:val="en-CA" w:eastAsia="ko-KR"/>
              </w:rPr>
              <w:t>cu_qp_delta_abs</w:t>
            </w:r>
          </w:p>
        </w:tc>
        <w:tc>
          <w:tcPr>
            <w:tcW w:w="2250" w:type="dxa"/>
            <w:vAlign w:val="center"/>
          </w:tcPr>
          <w:p w14:paraId="20B92986" w14:textId="77777777" w:rsidR="00BD13F7" w:rsidRPr="00125512" w:rsidRDefault="00BD13F7" w:rsidP="00BD13F7">
            <w:pPr>
              <w:jc w:val="center"/>
              <w:rPr>
                <w:noProof/>
                <w:sz w:val="16"/>
                <w:szCs w:val="16"/>
                <w:lang w:val="en-CA"/>
              </w:rPr>
            </w:pPr>
            <w:r w:rsidRPr="00125512">
              <w:rPr>
                <w:noProof/>
                <w:sz w:val="16"/>
                <w:szCs w:val="16"/>
                <w:lang w:val="en-CA"/>
              </w:rPr>
              <w:t>0</w:t>
            </w:r>
          </w:p>
        </w:tc>
        <w:tc>
          <w:tcPr>
            <w:tcW w:w="900" w:type="dxa"/>
            <w:vAlign w:val="center"/>
          </w:tcPr>
          <w:p w14:paraId="7A7AAB5B" w14:textId="77777777" w:rsidR="00BD13F7" w:rsidRPr="00125512" w:rsidRDefault="00BD13F7" w:rsidP="00BD13F7">
            <w:pPr>
              <w:jc w:val="center"/>
              <w:rPr>
                <w:noProof/>
                <w:sz w:val="16"/>
                <w:szCs w:val="16"/>
                <w:lang w:val="en-CA"/>
              </w:rPr>
            </w:pPr>
            <w:r w:rsidRPr="00125512">
              <w:rPr>
                <w:noProof/>
                <w:sz w:val="16"/>
                <w:szCs w:val="16"/>
                <w:lang w:val="en-CA"/>
              </w:rPr>
              <w:t>1</w:t>
            </w:r>
          </w:p>
        </w:tc>
        <w:tc>
          <w:tcPr>
            <w:tcW w:w="900" w:type="dxa"/>
            <w:vAlign w:val="center"/>
          </w:tcPr>
          <w:p w14:paraId="4F0CAC4E" w14:textId="77777777" w:rsidR="00BD13F7" w:rsidRPr="00125512" w:rsidRDefault="00BD13F7" w:rsidP="00BD13F7">
            <w:pPr>
              <w:jc w:val="center"/>
              <w:rPr>
                <w:noProof/>
                <w:sz w:val="16"/>
                <w:szCs w:val="16"/>
                <w:lang w:val="en-CA"/>
              </w:rPr>
            </w:pPr>
            <w:r w:rsidRPr="00125512">
              <w:rPr>
                <w:noProof/>
                <w:sz w:val="16"/>
                <w:szCs w:val="16"/>
                <w:lang w:val="en-CA"/>
              </w:rPr>
              <w:t>1</w:t>
            </w:r>
          </w:p>
        </w:tc>
        <w:tc>
          <w:tcPr>
            <w:tcW w:w="860" w:type="dxa"/>
            <w:vAlign w:val="center"/>
          </w:tcPr>
          <w:p w14:paraId="343B1C0E" w14:textId="77777777" w:rsidR="00BD13F7" w:rsidRPr="00125512" w:rsidRDefault="00BD13F7" w:rsidP="00BD13F7">
            <w:pPr>
              <w:jc w:val="center"/>
              <w:rPr>
                <w:noProof/>
                <w:sz w:val="16"/>
                <w:szCs w:val="16"/>
                <w:lang w:val="en-CA"/>
              </w:rPr>
            </w:pPr>
            <w:r w:rsidRPr="00125512">
              <w:rPr>
                <w:noProof/>
                <w:sz w:val="16"/>
                <w:szCs w:val="16"/>
                <w:lang w:val="en-CA"/>
              </w:rPr>
              <w:t>1</w:t>
            </w:r>
          </w:p>
        </w:tc>
        <w:tc>
          <w:tcPr>
            <w:tcW w:w="977" w:type="dxa"/>
            <w:vAlign w:val="center"/>
          </w:tcPr>
          <w:p w14:paraId="5AB01841" w14:textId="77777777" w:rsidR="00BD13F7" w:rsidRPr="00125512" w:rsidRDefault="00BD13F7" w:rsidP="00BD13F7">
            <w:pPr>
              <w:jc w:val="center"/>
              <w:rPr>
                <w:noProof/>
                <w:sz w:val="16"/>
                <w:szCs w:val="16"/>
                <w:lang w:val="en-CA"/>
              </w:rPr>
            </w:pPr>
            <w:r w:rsidRPr="00125512">
              <w:rPr>
                <w:noProof/>
                <w:sz w:val="16"/>
                <w:szCs w:val="16"/>
                <w:lang w:val="en-CA"/>
              </w:rPr>
              <w:t>1</w:t>
            </w:r>
          </w:p>
        </w:tc>
        <w:tc>
          <w:tcPr>
            <w:tcW w:w="977" w:type="dxa"/>
            <w:vAlign w:val="center"/>
          </w:tcPr>
          <w:p w14:paraId="309F6748" w14:textId="77777777" w:rsidR="00BD13F7" w:rsidRPr="00125512" w:rsidRDefault="00BD13F7" w:rsidP="00BD13F7">
            <w:pPr>
              <w:jc w:val="center"/>
              <w:rPr>
                <w:noProof/>
                <w:sz w:val="16"/>
                <w:szCs w:val="16"/>
                <w:lang w:val="en-CA"/>
              </w:rPr>
            </w:pPr>
            <w:r w:rsidRPr="00125512">
              <w:rPr>
                <w:noProof/>
                <w:sz w:val="16"/>
                <w:szCs w:val="16"/>
                <w:lang w:val="en-CA"/>
              </w:rPr>
              <w:t>bypass</w:t>
            </w:r>
          </w:p>
        </w:tc>
      </w:tr>
      <w:tr w:rsidR="00BD13F7" w:rsidRPr="00F43CC3" w14:paraId="5E309F85" w14:textId="77777777" w:rsidTr="009431E9">
        <w:trPr>
          <w:cantSplit/>
          <w:jc w:val="center"/>
        </w:trPr>
        <w:tc>
          <w:tcPr>
            <w:tcW w:w="2340" w:type="dxa"/>
          </w:tcPr>
          <w:p w14:paraId="27961C2F" w14:textId="77777777" w:rsidR="00BD13F7" w:rsidRPr="00125512" w:rsidRDefault="00BD13F7" w:rsidP="00BD13F7">
            <w:pPr>
              <w:jc w:val="left"/>
              <w:rPr>
                <w:noProof/>
                <w:sz w:val="16"/>
                <w:szCs w:val="16"/>
                <w:lang w:val="en-CA" w:eastAsia="ko-KR"/>
              </w:rPr>
            </w:pPr>
            <w:r w:rsidRPr="00125512">
              <w:rPr>
                <w:noProof/>
                <w:sz w:val="16"/>
                <w:szCs w:val="16"/>
                <w:lang w:val="en-CA" w:eastAsia="ko-KR"/>
              </w:rPr>
              <w:t>cu_qp_delta_sign_flag</w:t>
            </w:r>
          </w:p>
        </w:tc>
        <w:tc>
          <w:tcPr>
            <w:tcW w:w="2250" w:type="dxa"/>
            <w:vAlign w:val="center"/>
          </w:tcPr>
          <w:p w14:paraId="44C4096C"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vAlign w:val="center"/>
          </w:tcPr>
          <w:p w14:paraId="2FAA3F9D"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31573989"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7A470BE4"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12A022D7"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24655312"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F041A4" w:rsidRPr="00F43CC3" w14:paraId="56FC5256" w14:textId="77777777" w:rsidTr="009431E9">
        <w:trPr>
          <w:cantSplit/>
          <w:jc w:val="center"/>
        </w:trPr>
        <w:tc>
          <w:tcPr>
            <w:tcW w:w="2340" w:type="dxa"/>
          </w:tcPr>
          <w:p w14:paraId="53085D31" w14:textId="53C91F25" w:rsidR="00F041A4" w:rsidRPr="00125512" w:rsidRDefault="00F041A4" w:rsidP="00F041A4">
            <w:pPr>
              <w:jc w:val="left"/>
              <w:rPr>
                <w:noProof/>
                <w:sz w:val="16"/>
                <w:szCs w:val="16"/>
                <w:lang w:val="en-CA" w:eastAsia="ko-KR"/>
              </w:rPr>
            </w:pPr>
            <w:r w:rsidRPr="00125512">
              <w:rPr>
                <w:noProof/>
                <w:sz w:val="16"/>
                <w:szCs w:val="16"/>
                <w:lang w:val="en-CA" w:eastAsia="ko-KR"/>
              </w:rPr>
              <w:t>cu_chroma_qp_offset_flag</w:t>
            </w:r>
          </w:p>
        </w:tc>
        <w:tc>
          <w:tcPr>
            <w:tcW w:w="2250" w:type="dxa"/>
            <w:vAlign w:val="center"/>
          </w:tcPr>
          <w:p w14:paraId="02EC0B0E" w14:textId="65BCB5FE" w:rsidR="00F041A4" w:rsidRPr="00125512" w:rsidRDefault="00F041A4" w:rsidP="00F041A4">
            <w:pPr>
              <w:jc w:val="center"/>
              <w:rPr>
                <w:rFonts w:eastAsia="PMingLiU"/>
                <w:noProof/>
                <w:sz w:val="16"/>
                <w:szCs w:val="16"/>
                <w:lang w:val="en-CA" w:eastAsia="zh-TW"/>
              </w:rPr>
            </w:pPr>
            <w:r w:rsidRPr="00125512">
              <w:rPr>
                <w:rFonts w:eastAsia="PMingLiU"/>
                <w:noProof/>
                <w:sz w:val="16"/>
                <w:szCs w:val="16"/>
                <w:lang w:val="en-CA" w:eastAsia="zh-TW"/>
              </w:rPr>
              <w:t>0</w:t>
            </w:r>
          </w:p>
        </w:tc>
        <w:tc>
          <w:tcPr>
            <w:tcW w:w="900" w:type="dxa"/>
            <w:vAlign w:val="center"/>
          </w:tcPr>
          <w:p w14:paraId="3470BAEE" w14:textId="139EAC2A" w:rsidR="00F041A4" w:rsidRPr="00125512" w:rsidRDefault="00F041A4" w:rsidP="00F041A4">
            <w:pPr>
              <w:jc w:val="center"/>
              <w:rPr>
                <w:noProof/>
                <w:sz w:val="16"/>
                <w:szCs w:val="16"/>
                <w:lang w:val="en-CA"/>
              </w:rPr>
            </w:pPr>
            <w:r w:rsidRPr="00125512">
              <w:rPr>
                <w:noProof/>
                <w:sz w:val="16"/>
                <w:szCs w:val="16"/>
                <w:lang w:val="en-CA"/>
              </w:rPr>
              <w:t>na</w:t>
            </w:r>
          </w:p>
        </w:tc>
        <w:tc>
          <w:tcPr>
            <w:tcW w:w="900" w:type="dxa"/>
            <w:vAlign w:val="center"/>
          </w:tcPr>
          <w:p w14:paraId="63C001B2" w14:textId="493F8765" w:rsidR="00F041A4" w:rsidRPr="00125512" w:rsidRDefault="00F041A4" w:rsidP="00F041A4">
            <w:pPr>
              <w:jc w:val="center"/>
              <w:rPr>
                <w:noProof/>
                <w:sz w:val="16"/>
                <w:szCs w:val="16"/>
                <w:lang w:val="en-CA"/>
              </w:rPr>
            </w:pPr>
            <w:r w:rsidRPr="00125512">
              <w:rPr>
                <w:noProof/>
                <w:sz w:val="16"/>
                <w:szCs w:val="16"/>
                <w:lang w:val="en-CA"/>
              </w:rPr>
              <w:t>na</w:t>
            </w:r>
          </w:p>
        </w:tc>
        <w:tc>
          <w:tcPr>
            <w:tcW w:w="860" w:type="dxa"/>
            <w:vAlign w:val="center"/>
          </w:tcPr>
          <w:p w14:paraId="580DF436" w14:textId="253A1A1D" w:rsidR="00F041A4" w:rsidRPr="00125512" w:rsidRDefault="00F041A4" w:rsidP="00F041A4">
            <w:pPr>
              <w:jc w:val="center"/>
              <w:rPr>
                <w:noProof/>
                <w:sz w:val="16"/>
                <w:szCs w:val="16"/>
                <w:lang w:val="en-CA"/>
              </w:rPr>
            </w:pPr>
            <w:r w:rsidRPr="00125512">
              <w:rPr>
                <w:noProof/>
                <w:sz w:val="16"/>
                <w:szCs w:val="16"/>
                <w:lang w:val="en-CA"/>
              </w:rPr>
              <w:t>na</w:t>
            </w:r>
          </w:p>
        </w:tc>
        <w:tc>
          <w:tcPr>
            <w:tcW w:w="977" w:type="dxa"/>
            <w:vAlign w:val="center"/>
          </w:tcPr>
          <w:p w14:paraId="2A5EA0B2" w14:textId="41089E01" w:rsidR="00F041A4" w:rsidRPr="00125512" w:rsidRDefault="00F041A4" w:rsidP="00F041A4">
            <w:pPr>
              <w:jc w:val="center"/>
              <w:rPr>
                <w:noProof/>
                <w:sz w:val="16"/>
                <w:szCs w:val="16"/>
                <w:lang w:val="en-CA"/>
              </w:rPr>
            </w:pPr>
            <w:r w:rsidRPr="00125512">
              <w:rPr>
                <w:noProof/>
                <w:sz w:val="16"/>
                <w:szCs w:val="16"/>
                <w:lang w:val="en-CA"/>
              </w:rPr>
              <w:t>na</w:t>
            </w:r>
          </w:p>
        </w:tc>
        <w:tc>
          <w:tcPr>
            <w:tcW w:w="977" w:type="dxa"/>
            <w:vAlign w:val="center"/>
          </w:tcPr>
          <w:p w14:paraId="0B47A7C8" w14:textId="02A2738B" w:rsidR="00F041A4" w:rsidRPr="00125512" w:rsidRDefault="00F041A4" w:rsidP="00F041A4">
            <w:pPr>
              <w:jc w:val="center"/>
              <w:rPr>
                <w:noProof/>
                <w:sz w:val="16"/>
                <w:szCs w:val="16"/>
                <w:lang w:val="en-CA"/>
              </w:rPr>
            </w:pPr>
            <w:r w:rsidRPr="00125512">
              <w:rPr>
                <w:noProof/>
                <w:sz w:val="16"/>
                <w:szCs w:val="16"/>
                <w:lang w:val="en-CA"/>
              </w:rPr>
              <w:t>na</w:t>
            </w:r>
          </w:p>
        </w:tc>
      </w:tr>
      <w:tr w:rsidR="00F041A4" w:rsidRPr="00F43CC3" w14:paraId="06CF99F4" w14:textId="77777777" w:rsidTr="009431E9">
        <w:trPr>
          <w:cantSplit/>
          <w:jc w:val="center"/>
        </w:trPr>
        <w:tc>
          <w:tcPr>
            <w:tcW w:w="2340" w:type="dxa"/>
          </w:tcPr>
          <w:p w14:paraId="08B9E595" w14:textId="2D37538B" w:rsidR="00F041A4" w:rsidRPr="00125512" w:rsidRDefault="00F041A4" w:rsidP="00F041A4">
            <w:pPr>
              <w:jc w:val="left"/>
              <w:rPr>
                <w:noProof/>
                <w:sz w:val="16"/>
                <w:szCs w:val="16"/>
                <w:lang w:val="en-CA" w:eastAsia="ko-KR"/>
              </w:rPr>
            </w:pPr>
            <w:r w:rsidRPr="00125512">
              <w:rPr>
                <w:noProof/>
                <w:sz w:val="16"/>
                <w:szCs w:val="16"/>
                <w:lang w:val="en-CA" w:eastAsia="ko-KR"/>
              </w:rPr>
              <w:t>cu_chroma_qp_offset_idx</w:t>
            </w:r>
          </w:p>
        </w:tc>
        <w:tc>
          <w:tcPr>
            <w:tcW w:w="2250" w:type="dxa"/>
            <w:vAlign w:val="center"/>
          </w:tcPr>
          <w:p w14:paraId="5EA9457E" w14:textId="3E8CD03E" w:rsidR="00F041A4" w:rsidRPr="00125512" w:rsidRDefault="00F041A4" w:rsidP="00F041A4">
            <w:pPr>
              <w:jc w:val="center"/>
              <w:rPr>
                <w:rFonts w:eastAsia="PMingLiU"/>
                <w:noProof/>
                <w:sz w:val="16"/>
                <w:szCs w:val="16"/>
                <w:lang w:val="en-CA" w:eastAsia="zh-TW"/>
              </w:rPr>
            </w:pPr>
            <w:r w:rsidRPr="00125512">
              <w:rPr>
                <w:rFonts w:eastAsia="PMingLiU"/>
                <w:noProof/>
                <w:sz w:val="16"/>
                <w:szCs w:val="16"/>
                <w:lang w:val="en-CA" w:eastAsia="zh-TW"/>
              </w:rPr>
              <w:t>0</w:t>
            </w:r>
          </w:p>
        </w:tc>
        <w:tc>
          <w:tcPr>
            <w:tcW w:w="900" w:type="dxa"/>
            <w:vAlign w:val="center"/>
          </w:tcPr>
          <w:p w14:paraId="1EDBCDBD" w14:textId="3B1DB5B6" w:rsidR="00F041A4" w:rsidRPr="00125512" w:rsidRDefault="00F041A4" w:rsidP="00F041A4">
            <w:pPr>
              <w:jc w:val="center"/>
              <w:rPr>
                <w:noProof/>
                <w:sz w:val="16"/>
                <w:szCs w:val="16"/>
                <w:lang w:val="en-CA"/>
              </w:rPr>
            </w:pPr>
            <w:r w:rsidRPr="00125512">
              <w:rPr>
                <w:noProof/>
                <w:sz w:val="16"/>
                <w:szCs w:val="16"/>
                <w:lang w:val="en-CA"/>
              </w:rPr>
              <w:t>0</w:t>
            </w:r>
          </w:p>
        </w:tc>
        <w:tc>
          <w:tcPr>
            <w:tcW w:w="900" w:type="dxa"/>
            <w:vAlign w:val="center"/>
          </w:tcPr>
          <w:p w14:paraId="717092C4" w14:textId="7DD0E320" w:rsidR="00F041A4" w:rsidRPr="00125512" w:rsidRDefault="00F041A4" w:rsidP="00F041A4">
            <w:pPr>
              <w:jc w:val="center"/>
              <w:rPr>
                <w:noProof/>
                <w:sz w:val="16"/>
                <w:szCs w:val="16"/>
                <w:lang w:val="en-CA"/>
              </w:rPr>
            </w:pPr>
            <w:r w:rsidRPr="00125512">
              <w:rPr>
                <w:noProof/>
                <w:sz w:val="16"/>
                <w:szCs w:val="16"/>
                <w:lang w:val="en-CA"/>
              </w:rPr>
              <w:t>0</w:t>
            </w:r>
          </w:p>
        </w:tc>
        <w:tc>
          <w:tcPr>
            <w:tcW w:w="860" w:type="dxa"/>
            <w:vAlign w:val="center"/>
          </w:tcPr>
          <w:p w14:paraId="06BB5182" w14:textId="51A644ED" w:rsidR="00F041A4" w:rsidRPr="00125512" w:rsidRDefault="00F041A4" w:rsidP="00F041A4">
            <w:pPr>
              <w:jc w:val="center"/>
              <w:rPr>
                <w:noProof/>
                <w:sz w:val="16"/>
                <w:szCs w:val="16"/>
                <w:lang w:val="en-CA"/>
              </w:rPr>
            </w:pPr>
            <w:r w:rsidRPr="00125512">
              <w:rPr>
                <w:noProof/>
                <w:sz w:val="16"/>
                <w:szCs w:val="16"/>
                <w:lang w:val="en-CA"/>
              </w:rPr>
              <w:t>0</w:t>
            </w:r>
          </w:p>
        </w:tc>
        <w:tc>
          <w:tcPr>
            <w:tcW w:w="977" w:type="dxa"/>
            <w:vAlign w:val="center"/>
          </w:tcPr>
          <w:p w14:paraId="5B3295B5" w14:textId="72AF0D23" w:rsidR="00F041A4" w:rsidRPr="00125512" w:rsidRDefault="00F041A4" w:rsidP="00F041A4">
            <w:pPr>
              <w:jc w:val="center"/>
              <w:rPr>
                <w:noProof/>
                <w:sz w:val="16"/>
                <w:szCs w:val="16"/>
                <w:lang w:val="en-CA"/>
              </w:rPr>
            </w:pPr>
            <w:r w:rsidRPr="00125512">
              <w:rPr>
                <w:noProof/>
                <w:sz w:val="16"/>
                <w:szCs w:val="16"/>
                <w:lang w:val="en-CA"/>
              </w:rPr>
              <w:t>0</w:t>
            </w:r>
          </w:p>
        </w:tc>
        <w:tc>
          <w:tcPr>
            <w:tcW w:w="977" w:type="dxa"/>
            <w:vAlign w:val="center"/>
          </w:tcPr>
          <w:p w14:paraId="3EA62469" w14:textId="4097FE23" w:rsidR="00F041A4" w:rsidRPr="00125512" w:rsidRDefault="00F041A4" w:rsidP="00F041A4">
            <w:pPr>
              <w:jc w:val="center"/>
              <w:rPr>
                <w:noProof/>
                <w:sz w:val="16"/>
                <w:szCs w:val="16"/>
                <w:lang w:val="en-CA"/>
              </w:rPr>
            </w:pPr>
            <w:r w:rsidRPr="00125512">
              <w:rPr>
                <w:noProof/>
                <w:sz w:val="16"/>
                <w:szCs w:val="16"/>
                <w:lang w:val="en-CA"/>
              </w:rPr>
              <w:t>na</w:t>
            </w:r>
          </w:p>
        </w:tc>
      </w:tr>
      <w:tr w:rsidR="00BD13F7" w:rsidRPr="00F43CC3" w14:paraId="108F3DAB" w14:textId="77777777" w:rsidTr="009431E9">
        <w:trPr>
          <w:cantSplit/>
          <w:jc w:val="center"/>
        </w:trPr>
        <w:tc>
          <w:tcPr>
            <w:tcW w:w="2340" w:type="dxa"/>
          </w:tcPr>
          <w:p w14:paraId="31BE09F1" w14:textId="6C987EF7" w:rsidR="00BD13F7" w:rsidRPr="00125512" w:rsidRDefault="00BD13F7" w:rsidP="00BD13F7">
            <w:pPr>
              <w:jc w:val="left"/>
              <w:rPr>
                <w:noProof/>
                <w:sz w:val="16"/>
                <w:szCs w:val="16"/>
                <w:lang w:val="en-CA" w:eastAsia="ko-KR"/>
              </w:rPr>
            </w:pPr>
            <w:r w:rsidRPr="00125512">
              <w:rPr>
                <w:noProof/>
                <w:sz w:val="16"/>
                <w:szCs w:val="16"/>
                <w:lang w:val="en-CA" w:eastAsia="ko-KR"/>
              </w:rPr>
              <w:t>transform_skip_flag</w:t>
            </w:r>
            <w:r w:rsidRPr="00125512">
              <w:rPr>
                <w:rFonts w:eastAsia="PMingLiU"/>
                <w:noProof/>
                <w:sz w:val="16"/>
                <w:szCs w:val="16"/>
                <w:lang w:val="en-CA" w:eastAsia="zh-TW"/>
              </w:rPr>
              <w:t>[ ][ ]</w:t>
            </w:r>
            <w:r w:rsidR="009D1F06" w:rsidRPr="00125512">
              <w:rPr>
                <w:rFonts w:eastAsia="PMingLiU"/>
                <w:noProof/>
                <w:sz w:val="16"/>
                <w:szCs w:val="16"/>
                <w:lang w:val="en-CA" w:eastAsia="zh-TW"/>
              </w:rPr>
              <w:t>[ cIdx ]</w:t>
            </w:r>
          </w:p>
        </w:tc>
        <w:tc>
          <w:tcPr>
            <w:tcW w:w="2250" w:type="dxa"/>
            <w:vAlign w:val="center"/>
          </w:tcPr>
          <w:p w14:paraId="629024EF" w14:textId="4C3CB9CE" w:rsidR="00BD13F7" w:rsidRPr="00125512" w:rsidRDefault="009D1F06" w:rsidP="00BD13F7">
            <w:pPr>
              <w:jc w:val="center"/>
              <w:rPr>
                <w:rFonts w:eastAsia="PMingLiU"/>
                <w:noProof/>
                <w:sz w:val="16"/>
                <w:szCs w:val="16"/>
                <w:lang w:val="en-CA" w:eastAsia="zh-TW"/>
              </w:rPr>
            </w:pPr>
            <w:r w:rsidRPr="00125512">
              <w:rPr>
                <w:rFonts w:eastAsia="PMingLiU"/>
                <w:noProof/>
                <w:sz w:val="16"/>
                <w:szCs w:val="16"/>
                <w:lang w:val="en-CA" w:eastAsia="zh-TW"/>
              </w:rPr>
              <w:t xml:space="preserve">cIdx </w:t>
            </w:r>
            <w:r w:rsidR="003666D6" w:rsidRPr="00125512">
              <w:rPr>
                <w:rFonts w:eastAsia="PMingLiU"/>
                <w:noProof/>
                <w:sz w:val="16"/>
                <w:szCs w:val="16"/>
                <w:lang w:val="en-CA" w:eastAsia="zh-TW"/>
              </w:rPr>
              <w:t xml:space="preserve"> </w:t>
            </w:r>
            <w:r w:rsidRPr="00125512">
              <w:rPr>
                <w:rFonts w:eastAsia="PMingLiU"/>
                <w:noProof/>
                <w:sz w:val="16"/>
                <w:szCs w:val="16"/>
                <w:lang w:val="en-CA" w:eastAsia="zh-TW"/>
              </w:rPr>
              <w:t>= =</w:t>
            </w:r>
            <w:r w:rsidR="003666D6" w:rsidRPr="00125512">
              <w:rPr>
                <w:rFonts w:eastAsia="PMingLiU"/>
                <w:noProof/>
                <w:sz w:val="16"/>
                <w:szCs w:val="16"/>
                <w:lang w:val="en-CA" w:eastAsia="zh-TW"/>
              </w:rPr>
              <w:t xml:space="preserve"> </w:t>
            </w:r>
            <w:r w:rsidRPr="00125512">
              <w:rPr>
                <w:rFonts w:eastAsia="PMingLiU"/>
                <w:noProof/>
                <w:sz w:val="16"/>
                <w:szCs w:val="16"/>
                <w:lang w:val="en-CA" w:eastAsia="zh-TW"/>
              </w:rPr>
              <w:t xml:space="preserve"> 0 ? 0 : 1</w:t>
            </w:r>
          </w:p>
        </w:tc>
        <w:tc>
          <w:tcPr>
            <w:tcW w:w="900" w:type="dxa"/>
            <w:vAlign w:val="center"/>
          </w:tcPr>
          <w:p w14:paraId="4EE5E27A" w14:textId="3A30B2EC"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642E539C" w14:textId="794CE372"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604A7A16" w14:textId="15BE72D8"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243A85D8" w14:textId="464887A2"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742D7FDD" w14:textId="67883069" w:rsidR="00BD13F7" w:rsidRPr="00125512" w:rsidRDefault="00BD13F7" w:rsidP="00BD13F7">
            <w:pPr>
              <w:jc w:val="center"/>
              <w:rPr>
                <w:noProof/>
                <w:sz w:val="16"/>
                <w:szCs w:val="16"/>
                <w:lang w:val="en-CA"/>
              </w:rPr>
            </w:pPr>
            <w:r w:rsidRPr="00125512">
              <w:rPr>
                <w:noProof/>
                <w:sz w:val="16"/>
                <w:szCs w:val="16"/>
                <w:lang w:val="en-CA"/>
              </w:rPr>
              <w:t>n</w:t>
            </w:r>
            <w:r w:rsidRPr="00125512">
              <w:rPr>
                <w:noProof/>
                <w:sz w:val="16"/>
                <w:szCs w:val="16"/>
                <w:lang w:val="en-CA"/>
              </w:rPr>
              <w:lastRenderedPageBreak/>
              <w:t>a</w:t>
            </w:r>
          </w:p>
        </w:tc>
      </w:tr>
      <w:tr w:rsidR="00BD13F7" w:rsidRPr="00F43CC3" w14:paraId="2C018E6A" w14:textId="77777777" w:rsidTr="009431E9">
        <w:trPr>
          <w:cantSplit/>
          <w:jc w:val="center"/>
        </w:trPr>
        <w:tc>
          <w:tcPr>
            <w:tcW w:w="2340" w:type="dxa"/>
            <w:vAlign w:val="center"/>
          </w:tcPr>
          <w:p w14:paraId="66F8A4A3" w14:textId="3F184ACC" w:rsidR="00BD13F7" w:rsidRPr="00125512" w:rsidRDefault="00BD13F7" w:rsidP="00BD13F7">
            <w:pPr>
              <w:jc w:val="left"/>
              <w:rPr>
                <w:noProof/>
                <w:sz w:val="16"/>
                <w:szCs w:val="16"/>
                <w:lang w:val="en-CA" w:eastAsia="ko-KR"/>
              </w:rPr>
            </w:pPr>
            <w:r w:rsidRPr="00125512">
              <w:rPr>
                <w:noProof/>
                <w:sz w:val="16"/>
                <w:szCs w:val="16"/>
                <w:lang w:val="en-CA" w:eastAsia="ko-KR"/>
              </w:rPr>
              <w:t>tu_joint_cbcr_residual_flag[ ][ ]</w:t>
            </w:r>
          </w:p>
        </w:tc>
        <w:tc>
          <w:tcPr>
            <w:tcW w:w="2250" w:type="dxa"/>
            <w:vAlign w:val="center"/>
          </w:tcPr>
          <w:p w14:paraId="6BD0FAF9" w14:textId="61E699F8" w:rsidR="00BD13F7" w:rsidRPr="00125512" w:rsidRDefault="00BD13F7" w:rsidP="00BD13F7">
            <w:pPr>
              <w:jc w:val="center"/>
              <w:rPr>
                <w:rFonts w:eastAsia="PMingLiU"/>
                <w:noProof/>
                <w:sz w:val="16"/>
                <w:szCs w:val="16"/>
                <w:lang w:val="en-CA" w:eastAsia="zh-TW"/>
              </w:rPr>
            </w:pPr>
            <w:r w:rsidRPr="00125512">
              <w:rPr>
                <w:rFonts w:eastAsia="PMingLiU"/>
                <w:noProof/>
                <w:sz w:val="16"/>
                <w:szCs w:val="16"/>
                <w:lang w:val="en-CA" w:eastAsia="zh-TW"/>
              </w:rPr>
              <w:t xml:space="preserve">2*tu_cbf_cb[ ][ ] + tu_cbf_cr[ ][ ] </w:t>
            </w:r>
            <w:r w:rsidRPr="00125512">
              <w:rPr>
                <w:noProof/>
                <w:sz w:val="16"/>
                <w:szCs w:val="16"/>
                <w:lang w:val="en-CA"/>
              </w:rPr>
              <w:t>−</w:t>
            </w:r>
            <w:r w:rsidRPr="00125512">
              <w:rPr>
                <w:rFonts w:eastAsia="PMingLiU"/>
                <w:noProof/>
                <w:sz w:val="16"/>
                <w:szCs w:val="16"/>
                <w:lang w:val="en-CA" w:eastAsia="zh-TW"/>
              </w:rPr>
              <w:t xml:space="preserve"> 1</w:t>
            </w:r>
          </w:p>
        </w:tc>
        <w:tc>
          <w:tcPr>
            <w:tcW w:w="900" w:type="dxa"/>
            <w:vAlign w:val="center"/>
          </w:tcPr>
          <w:p w14:paraId="4B3902AA" w14:textId="72AE97D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65281649" w14:textId="2F04072C"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4DEBE940" w14:textId="4893E466"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6E602A51" w14:textId="6CADE67B"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7A445F1B" w14:textId="666FFD2F"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4CBCEDC8" w14:textId="77777777" w:rsidTr="004D3723">
        <w:trPr>
          <w:cantSplit/>
          <w:jc w:val="center"/>
        </w:trPr>
        <w:tc>
          <w:tcPr>
            <w:tcW w:w="2340" w:type="dxa"/>
          </w:tcPr>
          <w:p w14:paraId="5CF357F1" w14:textId="77777777" w:rsidR="00BD13F7" w:rsidRPr="00125512" w:rsidRDefault="00BD13F7" w:rsidP="00BD13F7">
            <w:pPr>
              <w:keepLines/>
              <w:jc w:val="left"/>
              <w:rPr>
                <w:noProof/>
                <w:sz w:val="16"/>
                <w:szCs w:val="16"/>
                <w:lang w:val="en-CA" w:eastAsia="ko-KR"/>
              </w:rPr>
            </w:pPr>
            <w:r w:rsidRPr="00125512">
              <w:rPr>
                <w:noProof/>
                <w:sz w:val="16"/>
                <w:szCs w:val="16"/>
                <w:lang w:val="en-CA" w:eastAsia="ko-KR"/>
              </w:rPr>
              <w:t>last_sig_coeff_x_prefix</w:t>
            </w:r>
          </w:p>
        </w:tc>
        <w:tc>
          <w:tcPr>
            <w:tcW w:w="6864" w:type="dxa"/>
            <w:gridSpan w:val="6"/>
          </w:tcPr>
          <w:p w14:paraId="7E81984E" w14:textId="48A8B960" w:rsidR="00BD13F7" w:rsidRPr="00125512" w:rsidRDefault="00BD13F7" w:rsidP="00BD13F7">
            <w:pPr>
              <w:keepLines/>
              <w:jc w:val="center"/>
              <w:rPr>
                <w:noProof/>
                <w:sz w:val="16"/>
                <w:szCs w:val="16"/>
                <w:lang w:val="en-CA"/>
              </w:rPr>
            </w:pPr>
            <w:r w:rsidRPr="00125512">
              <w:rPr>
                <w:noProof/>
                <w:sz w:val="16"/>
                <w:szCs w:val="16"/>
                <w:lang w:val="en-CA"/>
              </w:rPr>
              <w:t>0..</w:t>
            </w:r>
            <w:r w:rsidRPr="00125512">
              <w:rPr>
                <w:rFonts w:eastAsia="ＭＳ 明朝"/>
                <w:noProof/>
                <w:sz w:val="16"/>
                <w:szCs w:val="16"/>
                <w:lang w:val="en-CA" w:eastAsia="ja-JP"/>
              </w:rPr>
              <w:t xml:space="preserve">22 </w:t>
            </w:r>
            <w:r w:rsidRPr="00125512">
              <w:rPr>
                <w:noProof/>
                <w:sz w:val="16"/>
                <w:szCs w:val="16"/>
                <w:lang w:val="en-CA"/>
              </w:rPr>
              <w:t>(clause </w:t>
            </w:r>
            <w:r w:rsidRPr="00125512">
              <w:rPr>
                <w:noProof/>
                <w:lang w:val="en-CA"/>
              </w:rPr>
              <w:fldChar w:fldCharType="begin" w:fldLock="1"/>
            </w:r>
            <w:r w:rsidRPr="00125512">
              <w:rPr>
                <w:noProof/>
                <w:sz w:val="16"/>
                <w:szCs w:val="16"/>
                <w:lang w:val="en-CA"/>
              </w:rPr>
              <w:instrText xml:space="preserve"> REF _Ref342575447 \r \h </w:instrText>
            </w:r>
            <w:r w:rsidRPr="00125512">
              <w:rPr>
                <w:noProof/>
                <w:lang w:val="en-CA"/>
              </w:rPr>
            </w:r>
            <w:r w:rsidRPr="00125512">
              <w:rPr>
                <w:noProof/>
                <w:lang w:val="en-CA"/>
              </w:rPr>
              <w:fldChar w:fldCharType="separate"/>
            </w:r>
            <w:r w:rsidR="007032F8">
              <w:rPr>
                <w:noProof/>
                <w:sz w:val="16"/>
                <w:szCs w:val="16"/>
                <w:lang w:val="en-CA"/>
              </w:rPr>
              <w:t>9.3.4.2.4</w:t>
            </w:r>
            <w:r w:rsidRPr="00125512">
              <w:rPr>
                <w:noProof/>
                <w:lang w:val="en-CA"/>
              </w:rPr>
              <w:fldChar w:fldCharType="end"/>
            </w:r>
            <w:r w:rsidRPr="00125512">
              <w:rPr>
                <w:noProof/>
                <w:sz w:val="16"/>
                <w:szCs w:val="16"/>
                <w:lang w:val="en-CA"/>
              </w:rPr>
              <w:t>)</w:t>
            </w:r>
          </w:p>
        </w:tc>
      </w:tr>
      <w:tr w:rsidR="00BD13F7" w:rsidRPr="00F43CC3" w14:paraId="626BEE61" w14:textId="77777777" w:rsidTr="004D3723">
        <w:trPr>
          <w:cantSplit/>
          <w:jc w:val="center"/>
        </w:trPr>
        <w:tc>
          <w:tcPr>
            <w:tcW w:w="2340" w:type="dxa"/>
          </w:tcPr>
          <w:p w14:paraId="06FAFED5" w14:textId="77777777" w:rsidR="00BD13F7" w:rsidRPr="00125512" w:rsidRDefault="00BD13F7" w:rsidP="00BD13F7">
            <w:pPr>
              <w:keepLines/>
              <w:jc w:val="left"/>
              <w:rPr>
                <w:noProof/>
                <w:sz w:val="16"/>
                <w:szCs w:val="16"/>
                <w:lang w:val="en-CA" w:eastAsia="ko-KR"/>
              </w:rPr>
            </w:pPr>
            <w:r w:rsidRPr="00125512">
              <w:rPr>
                <w:noProof/>
                <w:sz w:val="16"/>
                <w:szCs w:val="16"/>
                <w:lang w:val="en-CA" w:eastAsia="ko-KR"/>
              </w:rPr>
              <w:t>last_sig_coeff_y_prefix</w:t>
            </w:r>
          </w:p>
        </w:tc>
        <w:tc>
          <w:tcPr>
            <w:tcW w:w="6864" w:type="dxa"/>
            <w:gridSpan w:val="6"/>
          </w:tcPr>
          <w:p w14:paraId="660ED771" w14:textId="223CF414" w:rsidR="00BD13F7" w:rsidRPr="00125512" w:rsidRDefault="00BD13F7" w:rsidP="00BD13F7">
            <w:pPr>
              <w:keepLines/>
              <w:jc w:val="center"/>
              <w:rPr>
                <w:noProof/>
                <w:sz w:val="16"/>
                <w:szCs w:val="16"/>
                <w:lang w:val="en-CA"/>
              </w:rPr>
            </w:pPr>
            <w:r w:rsidRPr="00125512">
              <w:rPr>
                <w:noProof/>
                <w:sz w:val="16"/>
                <w:szCs w:val="16"/>
                <w:lang w:val="en-CA"/>
              </w:rPr>
              <w:t>0..</w:t>
            </w:r>
            <w:r w:rsidRPr="00125512">
              <w:rPr>
                <w:rFonts w:eastAsia="ＭＳ 明朝"/>
                <w:noProof/>
                <w:sz w:val="16"/>
                <w:szCs w:val="16"/>
                <w:lang w:val="en-CA" w:eastAsia="ja-JP"/>
              </w:rPr>
              <w:t xml:space="preserve">22 </w:t>
            </w:r>
            <w:r w:rsidRPr="00125512">
              <w:rPr>
                <w:noProof/>
                <w:sz w:val="16"/>
                <w:szCs w:val="16"/>
                <w:lang w:val="en-CA"/>
              </w:rPr>
              <w:t>(clause </w:t>
            </w:r>
            <w:r w:rsidRPr="00125512">
              <w:rPr>
                <w:noProof/>
                <w:lang w:val="en-CA"/>
              </w:rPr>
              <w:fldChar w:fldCharType="begin" w:fldLock="1"/>
            </w:r>
            <w:r w:rsidRPr="00125512">
              <w:rPr>
                <w:noProof/>
                <w:lang w:val="en-CA"/>
              </w:rPr>
              <w:instrText xml:space="preserve"> REF _Ref342575447 \r \h  \* MERGEFORMAT </w:instrText>
            </w:r>
            <w:r w:rsidRPr="00125512">
              <w:rPr>
                <w:noProof/>
                <w:lang w:val="en-CA"/>
              </w:rPr>
            </w:r>
            <w:r w:rsidRPr="00125512">
              <w:rPr>
                <w:noProof/>
                <w:lang w:val="en-CA"/>
              </w:rPr>
              <w:fldChar w:fldCharType="separate"/>
            </w:r>
            <w:r w:rsidR="007032F8" w:rsidRPr="007032F8">
              <w:rPr>
                <w:noProof/>
                <w:sz w:val="16"/>
                <w:szCs w:val="16"/>
                <w:lang w:val="en-CA"/>
              </w:rPr>
              <w:t>9.3.4.2.4</w:t>
            </w:r>
            <w:r w:rsidRPr="00125512">
              <w:rPr>
                <w:noProof/>
                <w:lang w:val="en-CA"/>
              </w:rPr>
              <w:fldChar w:fldCharType="end"/>
            </w:r>
            <w:r w:rsidRPr="00125512">
              <w:rPr>
                <w:noProof/>
                <w:sz w:val="16"/>
                <w:szCs w:val="16"/>
                <w:lang w:val="en-CA"/>
              </w:rPr>
              <w:t>)</w:t>
            </w:r>
          </w:p>
        </w:tc>
      </w:tr>
      <w:tr w:rsidR="00BD13F7" w:rsidRPr="00F43CC3" w14:paraId="053F2284" w14:textId="77777777" w:rsidTr="00537D5F">
        <w:trPr>
          <w:cantSplit/>
          <w:jc w:val="center"/>
        </w:trPr>
        <w:tc>
          <w:tcPr>
            <w:tcW w:w="2340" w:type="dxa"/>
          </w:tcPr>
          <w:p w14:paraId="61A4E165" w14:textId="77777777" w:rsidR="00BD13F7" w:rsidRPr="00125512" w:rsidRDefault="00BD13F7" w:rsidP="00BD13F7">
            <w:pPr>
              <w:keepLines/>
              <w:jc w:val="left"/>
              <w:rPr>
                <w:noProof/>
                <w:sz w:val="16"/>
                <w:szCs w:val="16"/>
                <w:lang w:val="en-CA" w:eastAsia="ko-KR"/>
              </w:rPr>
            </w:pPr>
            <w:r w:rsidRPr="00125512">
              <w:rPr>
                <w:noProof/>
                <w:sz w:val="16"/>
                <w:szCs w:val="16"/>
                <w:lang w:val="en-CA" w:eastAsia="ko-KR"/>
              </w:rPr>
              <w:t>last_sig_coeff_x_suffix</w:t>
            </w:r>
          </w:p>
        </w:tc>
        <w:tc>
          <w:tcPr>
            <w:tcW w:w="2250" w:type="dxa"/>
            <w:vAlign w:val="center"/>
          </w:tcPr>
          <w:p w14:paraId="0D67B796" w14:textId="77777777" w:rsidR="00BD13F7" w:rsidRPr="00125512" w:rsidRDefault="00BD13F7" w:rsidP="00BD13F7">
            <w:pPr>
              <w:keepLines/>
              <w:jc w:val="center"/>
              <w:rPr>
                <w:noProof/>
                <w:sz w:val="16"/>
                <w:szCs w:val="16"/>
                <w:lang w:val="en-CA"/>
              </w:rPr>
            </w:pPr>
            <w:r w:rsidRPr="00125512">
              <w:rPr>
                <w:rFonts w:eastAsia="PMingLiU"/>
                <w:noProof/>
                <w:sz w:val="16"/>
                <w:szCs w:val="16"/>
                <w:lang w:val="en-CA" w:eastAsia="zh-TW"/>
              </w:rPr>
              <w:t>bypass</w:t>
            </w:r>
          </w:p>
        </w:tc>
        <w:tc>
          <w:tcPr>
            <w:tcW w:w="900" w:type="dxa"/>
            <w:vAlign w:val="center"/>
          </w:tcPr>
          <w:p w14:paraId="5EFAAB70" w14:textId="77777777" w:rsidR="00BD13F7" w:rsidRPr="00125512" w:rsidRDefault="00BD13F7" w:rsidP="00BD13F7">
            <w:pPr>
              <w:keepLines/>
              <w:jc w:val="center"/>
              <w:rPr>
                <w:noProof/>
                <w:sz w:val="16"/>
                <w:szCs w:val="16"/>
                <w:lang w:val="en-CA"/>
              </w:rPr>
            </w:pPr>
            <w:r w:rsidRPr="00125512">
              <w:rPr>
                <w:rFonts w:eastAsia="PMingLiU"/>
                <w:noProof/>
                <w:sz w:val="16"/>
                <w:szCs w:val="16"/>
                <w:lang w:val="en-CA" w:eastAsia="zh-TW"/>
              </w:rPr>
              <w:t>bypass</w:t>
            </w:r>
          </w:p>
        </w:tc>
        <w:tc>
          <w:tcPr>
            <w:tcW w:w="900" w:type="dxa"/>
            <w:vAlign w:val="center"/>
          </w:tcPr>
          <w:p w14:paraId="518FDF7F" w14:textId="77777777" w:rsidR="00BD13F7" w:rsidRPr="00125512" w:rsidRDefault="00BD13F7" w:rsidP="00BD13F7">
            <w:pPr>
              <w:keepLines/>
              <w:jc w:val="center"/>
              <w:rPr>
                <w:noProof/>
                <w:sz w:val="16"/>
                <w:szCs w:val="16"/>
                <w:lang w:val="en-CA"/>
              </w:rPr>
            </w:pPr>
            <w:r w:rsidRPr="00125512">
              <w:rPr>
                <w:rFonts w:eastAsia="PMingLiU"/>
                <w:noProof/>
                <w:sz w:val="16"/>
                <w:szCs w:val="16"/>
                <w:lang w:val="en-CA" w:eastAsia="zh-TW"/>
              </w:rPr>
              <w:t>bypass</w:t>
            </w:r>
          </w:p>
        </w:tc>
        <w:tc>
          <w:tcPr>
            <w:tcW w:w="860" w:type="dxa"/>
            <w:vAlign w:val="center"/>
          </w:tcPr>
          <w:p w14:paraId="177DF5FD" w14:textId="77777777" w:rsidR="00BD13F7" w:rsidRPr="00125512" w:rsidRDefault="00BD13F7" w:rsidP="00BD13F7">
            <w:pPr>
              <w:keepLines/>
              <w:jc w:val="center"/>
              <w:rPr>
                <w:noProof/>
                <w:sz w:val="16"/>
                <w:szCs w:val="16"/>
                <w:lang w:val="en-CA"/>
              </w:rPr>
            </w:pPr>
            <w:r w:rsidRPr="00125512">
              <w:rPr>
                <w:rFonts w:eastAsia="PMingLiU"/>
                <w:noProof/>
                <w:sz w:val="16"/>
                <w:szCs w:val="16"/>
                <w:lang w:val="en-CA" w:eastAsia="zh-TW"/>
              </w:rPr>
              <w:t>bypass</w:t>
            </w:r>
          </w:p>
        </w:tc>
        <w:tc>
          <w:tcPr>
            <w:tcW w:w="977" w:type="dxa"/>
            <w:vAlign w:val="center"/>
          </w:tcPr>
          <w:p w14:paraId="56529F22" w14:textId="77777777" w:rsidR="00BD13F7" w:rsidRPr="00125512" w:rsidRDefault="00BD13F7" w:rsidP="00BD13F7">
            <w:pPr>
              <w:keepLines/>
              <w:jc w:val="center"/>
              <w:rPr>
                <w:noProof/>
                <w:sz w:val="16"/>
                <w:szCs w:val="16"/>
                <w:lang w:val="en-CA"/>
              </w:rPr>
            </w:pPr>
            <w:r w:rsidRPr="00125512">
              <w:rPr>
                <w:rFonts w:eastAsia="PMingLiU"/>
                <w:noProof/>
                <w:sz w:val="16"/>
                <w:szCs w:val="16"/>
                <w:lang w:val="en-CA" w:eastAsia="zh-TW"/>
              </w:rPr>
              <w:t>bypass</w:t>
            </w:r>
          </w:p>
        </w:tc>
        <w:tc>
          <w:tcPr>
            <w:tcW w:w="977" w:type="dxa"/>
            <w:vAlign w:val="center"/>
          </w:tcPr>
          <w:p w14:paraId="3AAFCC58" w14:textId="77777777" w:rsidR="00BD13F7" w:rsidRPr="00125512" w:rsidRDefault="00BD13F7" w:rsidP="00BD13F7">
            <w:pPr>
              <w:keepLines/>
              <w:jc w:val="center"/>
              <w:rPr>
                <w:noProof/>
                <w:sz w:val="16"/>
                <w:szCs w:val="16"/>
                <w:lang w:val="en-CA"/>
              </w:rPr>
            </w:pPr>
            <w:r w:rsidRPr="00125512">
              <w:rPr>
                <w:rFonts w:eastAsia="PMingLiU"/>
                <w:noProof/>
                <w:sz w:val="16"/>
                <w:szCs w:val="16"/>
                <w:lang w:val="en-CA" w:eastAsia="zh-TW"/>
              </w:rPr>
              <w:t>bypass</w:t>
            </w:r>
          </w:p>
        </w:tc>
      </w:tr>
      <w:tr w:rsidR="00BD13F7" w:rsidRPr="00F43CC3" w14:paraId="08A7B482" w14:textId="77777777" w:rsidTr="00537D5F">
        <w:trPr>
          <w:cantSplit/>
          <w:jc w:val="center"/>
        </w:trPr>
        <w:tc>
          <w:tcPr>
            <w:tcW w:w="2340" w:type="dxa"/>
          </w:tcPr>
          <w:p w14:paraId="621BCD8F" w14:textId="77777777" w:rsidR="00BD13F7" w:rsidRPr="00125512" w:rsidRDefault="00BD13F7" w:rsidP="00BD13F7">
            <w:pPr>
              <w:keepLines/>
              <w:jc w:val="left"/>
              <w:rPr>
                <w:noProof/>
                <w:sz w:val="16"/>
                <w:szCs w:val="16"/>
                <w:lang w:val="en-CA" w:eastAsia="ko-KR"/>
              </w:rPr>
            </w:pPr>
            <w:r w:rsidRPr="00125512">
              <w:rPr>
                <w:noProof/>
                <w:sz w:val="16"/>
                <w:szCs w:val="16"/>
                <w:lang w:val="en-CA" w:eastAsia="ko-KR"/>
              </w:rPr>
              <w:t>last_sig_coeff_y_suffix</w:t>
            </w:r>
          </w:p>
        </w:tc>
        <w:tc>
          <w:tcPr>
            <w:tcW w:w="2250" w:type="dxa"/>
            <w:vAlign w:val="center"/>
          </w:tcPr>
          <w:p w14:paraId="5FA9DC36" w14:textId="77777777" w:rsidR="00BD13F7" w:rsidRPr="00125512" w:rsidRDefault="00BD13F7" w:rsidP="00BD13F7">
            <w:pPr>
              <w:keepLines/>
              <w:jc w:val="center"/>
              <w:rPr>
                <w:noProof/>
                <w:sz w:val="16"/>
                <w:szCs w:val="16"/>
                <w:lang w:val="en-CA"/>
              </w:rPr>
            </w:pPr>
            <w:r w:rsidRPr="00125512">
              <w:rPr>
                <w:rFonts w:eastAsia="PMingLiU"/>
                <w:noProof/>
                <w:sz w:val="16"/>
                <w:szCs w:val="16"/>
                <w:lang w:val="en-CA" w:eastAsia="zh-TW"/>
              </w:rPr>
              <w:t>bypass</w:t>
            </w:r>
          </w:p>
        </w:tc>
        <w:tc>
          <w:tcPr>
            <w:tcW w:w="900" w:type="dxa"/>
            <w:vAlign w:val="center"/>
          </w:tcPr>
          <w:p w14:paraId="1271E7B9" w14:textId="77777777" w:rsidR="00BD13F7" w:rsidRPr="00125512" w:rsidRDefault="00BD13F7" w:rsidP="00BD13F7">
            <w:pPr>
              <w:keepLines/>
              <w:jc w:val="center"/>
              <w:rPr>
                <w:noProof/>
                <w:sz w:val="16"/>
                <w:szCs w:val="16"/>
                <w:lang w:val="en-CA"/>
              </w:rPr>
            </w:pPr>
            <w:r w:rsidRPr="00125512">
              <w:rPr>
                <w:rFonts w:eastAsia="PMingLiU"/>
                <w:noProof/>
                <w:sz w:val="16"/>
                <w:szCs w:val="16"/>
                <w:lang w:val="en-CA" w:eastAsia="zh-TW"/>
              </w:rPr>
              <w:t>bypass</w:t>
            </w:r>
          </w:p>
        </w:tc>
        <w:tc>
          <w:tcPr>
            <w:tcW w:w="900" w:type="dxa"/>
            <w:vAlign w:val="center"/>
          </w:tcPr>
          <w:p w14:paraId="36D37176" w14:textId="77777777" w:rsidR="00BD13F7" w:rsidRPr="00125512" w:rsidRDefault="00BD13F7" w:rsidP="00BD13F7">
            <w:pPr>
              <w:keepLines/>
              <w:jc w:val="center"/>
              <w:rPr>
                <w:noProof/>
                <w:sz w:val="16"/>
                <w:szCs w:val="16"/>
                <w:lang w:val="en-CA"/>
              </w:rPr>
            </w:pPr>
            <w:r w:rsidRPr="00125512">
              <w:rPr>
                <w:rFonts w:eastAsia="PMingLiU"/>
                <w:noProof/>
                <w:sz w:val="16"/>
                <w:szCs w:val="16"/>
                <w:lang w:val="en-CA" w:eastAsia="zh-TW"/>
              </w:rPr>
              <w:t>bypass</w:t>
            </w:r>
          </w:p>
        </w:tc>
        <w:tc>
          <w:tcPr>
            <w:tcW w:w="860" w:type="dxa"/>
            <w:vAlign w:val="center"/>
          </w:tcPr>
          <w:p w14:paraId="68B479C1" w14:textId="77777777" w:rsidR="00BD13F7" w:rsidRPr="00125512" w:rsidRDefault="00BD13F7" w:rsidP="00BD13F7">
            <w:pPr>
              <w:keepLines/>
              <w:jc w:val="center"/>
              <w:rPr>
                <w:noProof/>
                <w:sz w:val="16"/>
                <w:szCs w:val="16"/>
                <w:lang w:val="en-CA"/>
              </w:rPr>
            </w:pPr>
            <w:r w:rsidRPr="00125512">
              <w:rPr>
                <w:rFonts w:eastAsia="PMingLiU"/>
                <w:noProof/>
                <w:sz w:val="16"/>
                <w:szCs w:val="16"/>
                <w:lang w:val="en-CA" w:eastAsia="zh-TW"/>
              </w:rPr>
              <w:t>bypass</w:t>
            </w:r>
          </w:p>
        </w:tc>
        <w:tc>
          <w:tcPr>
            <w:tcW w:w="977" w:type="dxa"/>
            <w:vAlign w:val="center"/>
          </w:tcPr>
          <w:p w14:paraId="6EAFE2A9" w14:textId="77777777" w:rsidR="00BD13F7" w:rsidRPr="00125512" w:rsidRDefault="00BD13F7" w:rsidP="00BD13F7">
            <w:pPr>
              <w:keepLines/>
              <w:jc w:val="center"/>
              <w:rPr>
                <w:noProof/>
                <w:sz w:val="16"/>
                <w:szCs w:val="16"/>
                <w:lang w:val="en-CA"/>
              </w:rPr>
            </w:pPr>
            <w:r w:rsidRPr="00125512">
              <w:rPr>
                <w:rFonts w:eastAsia="PMingLiU"/>
                <w:noProof/>
                <w:sz w:val="16"/>
                <w:szCs w:val="16"/>
                <w:lang w:val="en-CA" w:eastAsia="zh-TW"/>
              </w:rPr>
              <w:t>bypass</w:t>
            </w:r>
          </w:p>
        </w:tc>
        <w:tc>
          <w:tcPr>
            <w:tcW w:w="977" w:type="dxa"/>
            <w:vAlign w:val="center"/>
          </w:tcPr>
          <w:p w14:paraId="6C976FC4" w14:textId="77777777" w:rsidR="00BD13F7" w:rsidRPr="00125512" w:rsidRDefault="00BD13F7" w:rsidP="00BD13F7">
            <w:pPr>
              <w:keepLines/>
              <w:jc w:val="center"/>
              <w:rPr>
                <w:noProof/>
                <w:sz w:val="16"/>
                <w:szCs w:val="16"/>
                <w:lang w:val="en-CA"/>
              </w:rPr>
            </w:pPr>
            <w:r w:rsidRPr="00125512">
              <w:rPr>
                <w:rFonts w:eastAsia="PMingLiU"/>
                <w:noProof/>
                <w:sz w:val="16"/>
                <w:szCs w:val="16"/>
                <w:lang w:val="en-CA" w:eastAsia="zh-TW"/>
              </w:rPr>
              <w:t>bypass</w:t>
            </w:r>
          </w:p>
        </w:tc>
      </w:tr>
      <w:tr w:rsidR="00BD13F7" w:rsidRPr="00F43CC3" w14:paraId="716A8717" w14:textId="77777777" w:rsidTr="00537D5F">
        <w:trPr>
          <w:cantSplit/>
          <w:jc w:val="center"/>
        </w:trPr>
        <w:tc>
          <w:tcPr>
            <w:tcW w:w="2340" w:type="dxa"/>
          </w:tcPr>
          <w:p w14:paraId="24C48DE9" w14:textId="77777777" w:rsidR="00BD13F7" w:rsidRPr="00125512" w:rsidRDefault="00BD13F7" w:rsidP="00BD13F7">
            <w:pPr>
              <w:keepLines/>
              <w:jc w:val="left"/>
              <w:rPr>
                <w:noProof/>
                <w:sz w:val="16"/>
                <w:szCs w:val="16"/>
                <w:lang w:val="en-CA" w:eastAsia="ko-KR"/>
              </w:rPr>
            </w:pPr>
            <w:r w:rsidRPr="00125512">
              <w:rPr>
                <w:noProof/>
                <w:sz w:val="16"/>
                <w:szCs w:val="16"/>
                <w:lang w:val="en-CA" w:eastAsia="ko-KR"/>
              </w:rPr>
              <w:t>coded_sub_block_flag[ ][ ]</w:t>
            </w:r>
          </w:p>
        </w:tc>
        <w:tc>
          <w:tcPr>
            <w:tcW w:w="2250" w:type="dxa"/>
          </w:tcPr>
          <w:p w14:paraId="2384DD57" w14:textId="655B6946" w:rsidR="00BD13F7" w:rsidRPr="00125512" w:rsidRDefault="00BD13F7" w:rsidP="00BD13F7">
            <w:pPr>
              <w:keepLines/>
              <w:jc w:val="center"/>
              <w:rPr>
                <w:noProof/>
                <w:sz w:val="16"/>
                <w:szCs w:val="16"/>
                <w:lang w:val="en-CA"/>
              </w:rPr>
            </w:pPr>
            <w:r w:rsidRPr="00125512">
              <w:rPr>
                <w:noProof/>
                <w:sz w:val="16"/>
                <w:szCs w:val="16"/>
                <w:lang w:val="en-CA"/>
              </w:rPr>
              <w:t>0..</w:t>
            </w:r>
            <w:ins w:id="175" w:author="Abe Kiyofumi (安倍 清史)" w:date="2020-03-06T20:13:00Z">
              <w:r w:rsidR="00550D4B">
                <w:rPr>
                  <w:noProof/>
                  <w:sz w:val="16"/>
                  <w:szCs w:val="16"/>
                  <w:lang w:val="en-CA"/>
                </w:rPr>
                <w:t>6</w:t>
              </w:r>
            </w:ins>
            <w:del w:id="176" w:author="Abe Kiyofumi (安倍 清史)" w:date="2020-03-06T20:13:00Z">
              <w:r w:rsidRPr="00125512" w:rsidDel="00550D4B">
                <w:rPr>
                  <w:noProof/>
                  <w:sz w:val="16"/>
                  <w:szCs w:val="16"/>
                  <w:lang w:val="en-CA"/>
                </w:rPr>
                <w:delText>7</w:delText>
              </w:r>
            </w:del>
            <w:r w:rsidRPr="00125512">
              <w:rPr>
                <w:noProof/>
                <w:sz w:val="16"/>
                <w:szCs w:val="16"/>
                <w:lang w:val="en-CA"/>
              </w:rPr>
              <w:t xml:space="preserve"> (clause </w:t>
            </w:r>
            <w:r w:rsidRPr="00125512">
              <w:rPr>
                <w:noProof/>
                <w:lang w:val="en-CA"/>
              </w:rPr>
              <w:fldChar w:fldCharType="begin" w:fldLock="1"/>
            </w:r>
            <w:r w:rsidRPr="00125512">
              <w:rPr>
                <w:noProof/>
                <w:lang w:val="en-CA"/>
              </w:rPr>
              <w:instrText xml:space="preserve"> REF _Ref314514016 \r \h  \* MERGEFORMAT </w:instrText>
            </w:r>
            <w:r w:rsidRPr="00125512">
              <w:rPr>
                <w:noProof/>
                <w:lang w:val="en-CA"/>
              </w:rPr>
            </w:r>
            <w:r w:rsidRPr="00125512">
              <w:rPr>
                <w:noProof/>
                <w:lang w:val="en-CA"/>
              </w:rPr>
              <w:fldChar w:fldCharType="separate"/>
            </w:r>
            <w:r w:rsidR="007032F8" w:rsidRPr="007032F8">
              <w:rPr>
                <w:noProof/>
                <w:sz w:val="16"/>
                <w:szCs w:val="16"/>
                <w:lang w:val="en-CA"/>
              </w:rPr>
              <w:t>9.3.4.2.6</w:t>
            </w:r>
            <w:r w:rsidRPr="00125512">
              <w:rPr>
                <w:noProof/>
                <w:lang w:val="en-CA"/>
              </w:rPr>
              <w:fldChar w:fldCharType="end"/>
            </w:r>
            <w:r w:rsidRPr="00125512">
              <w:rPr>
                <w:noProof/>
                <w:sz w:val="16"/>
                <w:szCs w:val="16"/>
                <w:lang w:val="en-CA"/>
              </w:rPr>
              <w:t>)</w:t>
            </w:r>
          </w:p>
        </w:tc>
        <w:tc>
          <w:tcPr>
            <w:tcW w:w="900" w:type="dxa"/>
          </w:tcPr>
          <w:p w14:paraId="3B2C2733" w14:textId="77777777" w:rsidR="00BD13F7" w:rsidRPr="00125512" w:rsidRDefault="00BD13F7" w:rsidP="00BD13F7">
            <w:pPr>
              <w:keepLines/>
              <w:jc w:val="center"/>
              <w:rPr>
                <w:noProof/>
                <w:sz w:val="16"/>
                <w:szCs w:val="16"/>
                <w:lang w:val="en-CA"/>
              </w:rPr>
            </w:pPr>
            <w:r w:rsidRPr="00125512">
              <w:rPr>
                <w:noProof/>
                <w:sz w:val="16"/>
                <w:szCs w:val="16"/>
                <w:lang w:val="en-CA"/>
              </w:rPr>
              <w:t>na</w:t>
            </w:r>
          </w:p>
        </w:tc>
        <w:tc>
          <w:tcPr>
            <w:tcW w:w="900" w:type="dxa"/>
          </w:tcPr>
          <w:p w14:paraId="27E8AC24" w14:textId="77777777" w:rsidR="00BD13F7" w:rsidRPr="00125512" w:rsidRDefault="00BD13F7" w:rsidP="00BD13F7">
            <w:pPr>
              <w:keepLines/>
              <w:jc w:val="center"/>
              <w:rPr>
                <w:noProof/>
                <w:sz w:val="16"/>
                <w:szCs w:val="16"/>
                <w:lang w:val="en-CA"/>
              </w:rPr>
            </w:pPr>
            <w:r w:rsidRPr="00125512">
              <w:rPr>
                <w:noProof/>
                <w:sz w:val="16"/>
                <w:szCs w:val="16"/>
                <w:lang w:val="en-CA"/>
              </w:rPr>
              <w:t>na</w:t>
            </w:r>
          </w:p>
        </w:tc>
        <w:tc>
          <w:tcPr>
            <w:tcW w:w="860" w:type="dxa"/>
          </w:tcPr>
          <w:p w14:paraId="2420A80A" w14:textId="77777777" w:rsidR="00BD13F7" w:rsidRPr="00125512" w:rsidRDefault="00BD13F7" w:rsidP="00BD13F7">
            <w:pPr>
              <w:keepLines/>
              <w:jc w:val="center"/>
              <w:rPr>
                <w:noProof/>
                <w:sz w:val="16"/>
                <w:szCs w:val="16"/>
                <w:lang w:val="en-CA"/>
              </w:rPr>
            </w:pPr>
            <w:r w:rsidRPr="00125512">
              <w:rPr>
                <w:noProof/>
                <w:sz w:val="16"/>
                <w:szCs w:val="16"/>
                <w:lang w:val="en-CA"/>
              </w:rPr>
              <w:t>na</w:t>
            </w:r>
          </w:p>
        </w:tc>
        <w:tc>
          <w:tcPr>
            <w:tcW w:w="977" w:type="dxa"/>
          </w:tcPr>
          <w:p w14:paraId="13DB3BA3" w14:textId="77777777" w:rsidR="00BD13F7" w:rsidRPr="00125512" w:rsidRDefault="00BD13F7" w:rsidP="00BD13F7">
            <w:pPr>
              <w:keepLines/>
              <w:jc w:val="center"/>
              <w:rPr>
                <w:noProof/>
                <w:sz w:val="16"/>
                <w:szCs w:val="16"/>
                <w:lang w:val="en-CA"/>
              </w:rPr>
            </w:pPr>
            <w:r w:rsidRPr="00125512">
              <w:rPr>
                <w:noProof/>
                <w:sz w:val="16"/>
                <w:szCs w:val="16"/>
                <w:lang w:val="en-CA"/>
              </w:rPr>
              <w:t>na</w:t>
            </w:r>
          </w:p>
        </w:tc>
        <w:tc>
          <w:tcPr>
            <w:tcW w:w="977" w:type="dxa"/>
          </w:tcPr>
          <w:p w14:paraId="5C8B91F0" w14:textId="77777777" w:rsidR="00BD13F7" w:rsidRPr="00125512" w:rsidRDefault="00BD13F7" w:rsidP="00BD13F7">
            <w:pPr>
              <w:keepLines/>
              <w:jc w:val="center"/>
              <w:rPr>
                <w:noProof/>
                <w:sz w:val="16"/>
                <w:szCs w:val="16"/>
                <w:lang w:val="en-CA"/>
              </w:rPr>
            </w:pPr>
            <w:r w:rsidRPr="00125512">
              <w:rPr>
                <w:noProof/>
                <w:sz w:val="16"/>
                <w:szCs w:val="16"/>
                <w:lang w:val="en-CA"/>
              </w:rPr>
              <w:t>na</w:t>
            </w:r>
          </w:p>
        </w:tc>
      </w:tr>
      <w:tr w:rsidR="00BD13F7" w:rsidRPr="00F43CC3" w14:paraId="033748F5" w14:textId="77777777" w:rsidTr="00537D5F">
        <w:trPr>
          <w:cantSplit/>
          <w:jc w:val="center"/>
        </w:trPr>
        <w:tc>
          <w:tcPr>
            <w:tcW w:w="2340" w:type="dxa"/>
          </w:tcPr>
          <w:p w14:paraId="1ECD7492" w14:textId="77777777" w:rsidR="00BD13F7" w:rsidRPr="00125512" w:rsidRDefault="00BD13F7" w:rsidP="00BD13F7">
            <w:pPr>
              <w:keepLines/>
              <w:jc w:val="left"/>
              <w:rPr>
                <w:noProof/>
                <w:sz w:val="16"/>
                <w:szCs w:val="16"/>
                <w:lang w:val="en-CA" w:eastAsia="ko-KR"/>
              </w:rPr>
            </w:pPr>
            <w:r w:rsidRPr="00125512">
              <w:rPr>
                <w:noProof/>
                <w:sz w:val="16"/>
                <w:szCs w:val="16"/>
                <w:lang w:val="en-CA" w:eastAsia="ko-KR"/>
              </w:rPr>
              <w:t>sig_coeff_flag[ ][ ]</w:t>
            </w:r>
          </w:p>
        </w:tc>
        <w:tc>
          <w:tcPr>
            <w:tcW w:w="2250" w:type="dxa"/>
            <w:vAlign w:val="center"/>
          </w:tcPr>
          <w:p w14:paraId="4AFDB837" w14:textId="79C596E0" w:rsidR="00BD13F7" w:rsidRPr="00125512" w:rsidRDefault="00BD13F7" w:rsidP="00590007">
            <w:pPr>
              <w:jc w:val="center"/>
              <w:rPr>
                <w:noProof/>
                <w:sz w:val="16"/>
                <w:szCs w:val="16"/>
                <w:lang w:val="en-CA"/>
              </w:rPr>
            </w:pPr>
            <w:r w:rsidRPr="00125512">
              <w:rPr>
                <w:noProof/>
                <w:sz w:val="16"/>
                <w:szCs w:val="16"/>
                <w:lang w:val="en-CA"/>
              </w:rPr>
              <w:t>0..</w:t>
            </w:r>
            <w:r w:rsidR="00590007" w:rsidRPr="00125512">
              <w:rPr>
                <w:noProof/>
                <w:sz w:val="16"/>
                <w:szCs w:val="16"/>
                <w:lang w:val="en-CA"/>
              </w:rPr>
              <w:t>62</w:t>
            </w:r>
            <w:r w:rsidRPr="00125512">
              <w:rPr>
                <w:noProof/>
                <w:sz w:val="16"/>
                <w:szCs w:val="16"/>
                <w:lang w:val="en-CA"/>
              </w:rPr>
              <w:br/>
              <w:t>(clause </w:t>
            </w:r>
            <w:r w:rsidRPr="00125512">
              <w:rPr>
                <w:noProof/>
                <w:lang w:val="en-CA"/>
              </w:rPr>
              <w:fldChar w:fldCharType="begin" w:fldLock="1"/>
            </w:r>
            <w:r w:rsidRPr="00125512">
              <w:rPr>
                <w:noProof/>
                <w:sz w:val="16"/>
                <w:szCs w:val="16"/>
                <w:lang w:val="en-CA"/>
              </w:rPr>
              <w:instrText xml:space="preserve"> REF _Ref531876091 \r \h </w:instrText>
            </w:r>
            <w:r w:rsidRPr="00125512">
              <w:rPr>
                <w:noProof/>
                <w:lang w:val="en-CA"/>
              </w:rPr>
            </w:r>
            <w:r w:rsidRPr="00125512">
              <w:rPr>
                <w:noProof/>
                <w:lang w:val="en-CA"/>
              </w:rPr>
              <w:fldChar w:fldCharType="separate"/>
            </w:r>
            <w:r w:rsidR="007032F8">
              <w:rPr>
                <w:noProof/>
                <w:sz w:val="16"/>
                <w:szCs w:val="16"/>
                <w:lang w:val="en-CA"/>
              </w:rPr>
              <w:t>9.3.4.2.8</w:t>
            </w:r>
            <w:r w:rsidRPr="00125512">
              <w:rPr>
                <w:noProof/>
                <w:lang w:val="en-CA"/>
              </w:rPr>
              <w:fldChar w:fldCharType="end"/>
            </w:r>
            <w:r w:rsidRPr="00125512">
              <w:rPr>
                <w:noProof/>
                <w:sz w:val="16"/>
                <w:szCs w:val="16"/>
                <w:lang w:val="en-CA"/>
              </w:rPr>
              <w:t>)</w:t>
            </w:r>
          </w:p>
        </w:tc>
        <w:tc>
          <w:tcPr>
            <w:tcW w:w="900" w:type="dxa"/>
          </w:tcPr>
          <w:p w14:paraId="0290F225"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Pr>
          <w:p w14:paraId="0DA638F5"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tcPr>
          <w:p w14:paraId="3CE3B55F"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06B1C7FF"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Pr>
          <w:p w14:paraId="6D5223E0"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555F057E" w14:textId="77777777" w:rsidTr="00537D5F">
        <w:trPr>
          <w:cantSplit/>
          <w:jc w:val="center"/>
        </w:trPr>
        <w:tc>
          <w:tcPr>
            <w:tcW w:w="2340" w:type="dxa"/>
            <w:vAlign w:val="center"/>
          </w:tcPr>
          <w:p w14:paraId="7AF686CA" w14:textId="77777777" w:rsidR="00BD13F7" w:rsidRPr="00125512" w:rsidRDefault="00BD13F7" w:rsidP="00BD13F7">
            <w:pPr>
              <w:keepLines/>
              <w:jc w:val="left"/>
              <w:rPr>
                <w:noProof/>
                <w:sz w:val="16"/>
                <w:szCs w:val="16"/>
                <w:lang w:val="en-CA" w:eastAsia="ko-KR"/>
              </w:rPr>
            </w:pPr>
            <w:r w:rsidRPr="00125512">
              <w:rPr>
                <w:noProof/>
                <w:sz w:val="16"/>
                <w:szCs w:val="16"/>
                <w:lang w:val="en-CA" w:eastAsia="ko-KR"/>
              </w:rPr>
              <w:t>par_level_flag</w:t>
            </w:r>
            <w:r w:rsidRPr="00125512">
              <w:rPr>
                <w:rFonts w:eastAsia="PMingLiU"/>
                <w:noProof/>
                <w:sz w:val="16"/>
                <w:szCs w:val="16"/>
                <w:lang w:val="en-CA" w:eastAsia="zh-TW"/>
              </w:rPr>
              <w:t>[ ]</w:t>
            </w:r>
          </w:p>
        </w:tc>
        <w:tc>
          <w:tcPr>
            <w:tcW w:w="2250" w:type="dxa"/>
            <w:vAlign w:val="center"/>
          </w:tcPr>
          <w:p w14:paraId="5E9DDE88" w14:textId="49663EAB" w:rsidR="00BD13F7" w:rsidRPr="00125512" w:rsidRDefault="00BD13F7" w:rsidP="00FB43E3">
            <w:pPr>
              <w:jc w:val="center"/>
              <w:rPr>
                <w:noProof/>
                <w:sz w:val="16"/>
                <w:szCs w:val="16"/>
                <w:lang w:val="en-CA"/>
              </w:rPr>
            </w:pPr>
            <w:r w:rsidRPr="00125512">
              <w:rPr>
                <w:noProof/>
                <w:sz w:val="16"/>
                <w:szCs w:val="16"/>
                <w:lang w:val="en-CA"/>
              </w:rPr>
              <w:t>0.</w:t>
            </w:r>
            <w:r w:rsidR="002E62CE" w:rsidRPr="00125512">
              <w:rPr>
                <w:noProof/>
                <w:sz w:val="16"/>
                <w:szCs w:val="16"/>
                <w:lang w:val="en-CA"/>
              </w:rPr>
              <w:t>.</w:t>
            </w:r>
            <w:r w:rsidRPr="00125512">
              <w:rPr>
                <w:noProof/>
                <w:sz w:val="16"/>
                <w:szCs w:val="16"/>
                <w:lang w:val="en-CA"/>
              </w:rPr>
              <w:t>32</w:t>
            </w:r>
            <w:r w:rsidRPr="00125512">
              <w:rPr>
                <w:noProof/>
                <w:sz w:val="16"/>
                <w:szCs w:val="16"/>
                <w:lang w:val="en-CA"/>
              </w:rPr>
              <w:br/>
              <w:t>(clause </w:t>
            </w:r>
            <w:r w:rsidRPr="00125512">
              <w:rPr>
                <w:noProof/>
                <w:lang w:val="en-CA"/>
              </w:rPr>
              <w:fldChar w:fldCharType="begin" w:fldLock="1"/>
            </w:r>
            <w:r w:rsidRPr="00125512">
              <w:rPr>
                <w:noProof/>
                <w:sz w:val="16"/>
                <w:szCs w:val="16"/>
                <w:lang w:val="en-CA"/>
              </w:rPr>
              <w:instrText xml:space="preserve"> REF _Ref531876161 \r \h </w:instrText>
            </w:r>
            <w:r w:rsidRPr="00125512">
              <w:rPr>
                <w:noProof/>
                <w:lang w:val="en-CA"/>
              </w:rPr>
            </w:r>
            <w:r w:rsidRPr="00125512">
              <w:rPr>
                <w:noProof/>
                <w:lang w:val="en-CA"/>
              </w:rPr>
              <w:fldChar w:fldCharType="separate"/>
            </w:r>
            <w:r w:rsidR="007032F8">
              <w:rPr>
                <w:noProof/>
                <w:sz w:val="16"/>
                <w:szCs w:val="16"/>
                <w:lang w:val="en-CA"/>
              </w:rPr>
              <w:t>9.3.4.2.9</w:t>
            </w:r>
            <w:r w:rsidRPr="00125512">
              <w:rPr>
                <w:noProof/>
                <w:lang w:val="en-CA"/>
              </w:rPr>
              <w:fldChar w:fldCharType="end"/>
            </w:r>
            <w:r w:rsidRPr="00125512">
              <w:rPr>
                <w:noProof/>
                <w:sz w:val="16"/>
                <w:szCs w:val="16"/>
                <w:lang w:val="en-CA"/>
              </w:rPr>
              <w:t>)</w:t>
            </w:r>
          </w:p>
        </w:tc>
        <w:tc>
          <w:tcPr>
            <w:tcW w:w="900" w:type="dxa"/>
            <w:vAlign w:val="center"/>
          </w:tcPr>
          <w:p w14:paraId="696EEE95"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5FC3A889"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70258AE0"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6B4D9DEC"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1BB04BF7"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2BF47284" w14:textId="77777777" w:rsidTr="00537D5F">
        <w:trPr>
          <w:cantSplit/>
          <w:jc w:val="center"/>
        </w:trPr>
        <w:tc>
          <w:tcPr>
            <w:tcW w:w="2340" w:type="dxa"/>
            <w:vAlign w:val="center"/>
          </w:tcPr>
          <w:p w14:paraId="3962868B" w14:textId="657ABD81" w:rsidR="00BD13F7" w:rsidRPr="00125512" w:rsidRDefault="00BD13F7" w:rsidP="00BD13F7">
            <w:pPr>
              <w:jc w:val="left"/>
              <w:rPr>
                <w:noProof/>
                <w:sz w:val="16"/>
                <w:szCs w:val="16"/>
                <w:lang w:val="en-CA" w:eastAsia="ko-KR"/>
              </w:rPr>
            </w:pPr>
            <w:r w:rsidRPr="00125512">
              <w:rPr>
                <w:noProof/>
                <w:sz w:val="16"/>
                <w:szCs w:val="16"/>
                <w:lang w:val="en-CA" w:eastAsia="ko-KR"/>
              </w:rPr>
              <w:t>abs_level_gtx_flag</w:t>
            </w:r>
            <w:r w:rsidRPr="00125512">
              <w:rPr>
                <w:rFonts w:eastAsia="PMingLiU"/>
                <w:noProof/>
                <w:sz w:val="16"/>
                <w:szCs w:val="16"/>
                <w:lang w:val="en-CA" w:eastAsia="zh-TW"/>
              </w:rPr>
              <w:t>[ ]</w:t>
            </w:r>
            <w:ins w:id="177" w:author="Abe Kiyofumi (安倍 清史)" w:date="2020-03-06T20:09:00Z">
              <w:r w:rsidR="00550D4B">
                <w:rPr>
                  <w:rFonts w:eastAsia="PMingLiU"/>
                  <w:noProof/>
                  <w:sz w:val="16"/>
                  <w:szCs w:val="16"/>
                  <w:lang w:val="en-CA" w:eastAsia="zh-TW"/>
                </w:rPr>
                <w:t>[ ]</w:t>
              </w:r>
            </w:ins>
          </w:p>
        </w:tc>
        <w:tc>
          <w:tcPr>
            <w:tcW w:w="2250" w:type="dxa"/>
            <w:vAlign w:val="center"/>
          </w:tcPr>
          <w:p w14:paraId="13D05F2F" w14:textId="6407D846" w:rsidR="00BD13F7" w:rsidRPr="00125512" w:rsidRDefault="00BD13F7" w:rsidP="00FB43E3">
            <w:pPr>
              <w:jc w:val="center"/>
              <w:rPr>
                <w:noProof/>
                <w:sz w:val="16"/>
                <w:szCs w:val="16"/>
                <w:lang w:val="en-CA"/>
              </w:rPr>
            </w:pPr>
            <w:r w:rsidRPr="00125512">
              <w:rPr>
                <w:noProof/>
                <w:sz w:val="16"/>
                <w:szCs w:val="16"/>
                <w:lang w:val="en-CA"/>
              </w:rPr>
              <w:t>0..</w:t>
            </w:r>
            <w:ins w:id="178" w:author="Abe Kiyofumi (安倍 清史)" w:date="2020-03-06T20:14:00Z">
              <w:r w:rsidR="00550D4B">
                <w:rPr>
                  <w:noProof/>
                  <w:sz w:val="16"/>
                  <w:szCs w:val="16"/>
                  <w:lang w:val="en-CA"/>
                </w:rPr>
                <w:t>71</w:t>
              </w:r>
            </w:ins>
            <w:del w:id="179" w:author="Abe Kiyofumi (安倍 清史)" w:date="2020-03-06T20:14:00Z">
              <w:r w:rsidRPr="00125512" w:rsidDel="00550D4B">
                <w:rPr>
                  <w:noProof/>
                  <w:sz w:val="16"/>
                  <w:szCs w:val="16"/>
                  <w:lang w:val="en-CA"/>
                </w:rPr>
                <w:delText>73</w:delText>
              </w:r>
            </w:del>
            <w:r w:rsidRPr="00125512">
              <w:rPr>
                <w:noProof/>
                <w:sz w:val="16"/>
                <w:szCs w:val="16"/>
                <w:lang w:val="en-CA"/>
              </w:rPr>
              <w:br/>
              <w:t>(clause </w:t>
            </w:r>
            <w:r w:rsidRPr="00125512">
              <w:rPr>
                <w:noProof/>
                <w:lang w:val="en-CA"/>
              </w:rPr>
              <w:fldChar w:fldCharType="begin" w:fldLock="1"/>
            </w:r>
            <w:r w:rsidRPr="00125512">
              <w:rPr>
                <w:noProof/>
                <w:sz w:val="16"/>
                <w:szCs w:val="16"/>
                <w:lang w:val="en-CA"/>
              </w:rPr>
              <w:instrText xml:space="preserve"> REF _Ref531876161 \r \h </w:instrText>
            </w:r>
            <w:r w:rsidRPr="00125512">
              <w:rPr>
                <w:noProof/>
                <w:lang w:val="en-CA"/>
              </w:rPr>
            </w:r>
            <w:r w:rsidRPr="00125512">
              <w:rPr>
                <w:noProof/>
                <w:lang w:val="en-CA"/>
              </w:rPr>
              <w:fldChar w:fldCharType="separate"/>
            </w:r>
            <w:r w:rsidR="007032F8">
              <w:rPr>
                <w:noProof/>
                <w:sz w:val="16"/>
                <w:szCs w:val="16"/>
                <w:lang w:val="en-CA"/>
              </w:rPr>
              <w:t>9.3.4.2.9</w:t>
            </w:r>
            <w:r w:rsidRPr="00125512">
              <w:rPr>
                <w:noProof/>
                <w:lang w:val="en-CA"/>
              </w:rPr>
              <w:fldChar w:fldCharType="end"/>
            </w:r>
            <w:r w:rsidRPr="00125512">
              <w:rPr>
                <w:noProof/>
                <w:sz w:val="16"/>
                <w:szCs w:val="16"/>
                <w:lang w:val="en-CA"/>
              </w:rPr>
              <w:t>)</w:t>
            </w:r>
          </w:p>
        </w:tc>
        <w:tc>
          <w:tcPr>
            <w:tcW w:w="900" w:type="dxa"/>
            <w:vAlign w:val="center"/>
          </w:tcPr>
          <w:p w14:paraId="3BE05C00"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vAlign w:val="center"/>
          </w:tcPr>
          <w:p w14:paraId="2936423F"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vAlign w:val="center"/>
          </w:tcPr>
          <w:p w14:paraId="219820FD"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643642EE"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vAlign w:val="center"/>
          </w:tcPr>
          <w:p w14:paraId="10B28712"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12A8A681" w14:textId="77777777" w:rsidTr="00537D5F">
        <w:trPr>
          <w:cantSplit/>
          <w:jc w:val="center"/>
        </w:trPr>
        <w:tc>
          <w:tcPr>
            <w:tcW w:w="2340" w:type="dxa"/>
            <w:vAlign w:val="center"/>
          </w:tcPr>
          <w:p w14:paraId="16EBDD24" w14:textId="77777777" w:rsidR="00BD13F7" w:rsidRPr="00125512" w:rsidRDefault="00BD13F7" w:rsidP="00BD13F7">
            <w:pPr>
              <w:jc w:val="left"/>
              <w:rPr>
                <w:noProof/>
                <w:sz w:val="16"/>
                <w:szCs w:val="16"/>
                <w:lang w:val="en-CA" w:eastAsia="ko-KR"/>
              </w:rPr>
            </w:pPr>
            <w:r w:rsidRPr="00125512">
              <w:rPr>
                <w:noProof/>
                <w:sz w:val="16"/>
                <w:szCs w:val="16"/>
                <w:lang w:val="en-CA" w:eastAsia="ko-KR"/>
              </w:rPr>
              <w:t>abs_remainder</w:t>
            </w:r>
            <w:r w:rsidRPr="00125512">
              <w:rPr>
                <w:rFonts w:eastAsia="PMingLiU"/>
                <w:noProof/>
                <w:sz w:val="16"/>
                <w:szCs w:val="16"/>
                <w:lang w:val="en-CA" w:eastAsia="zh-TW"/>
              </w:rPr>
              <w:t>[ ]</w:t>
            </w:r>
          </w:p>
        </w:tc>
        <w:tc>
          <w:tcPr>
            <w:tcW w:w="2250" w:type="dxa"/>
            <w:vAlign w:val="center"/>
          </w:tcPr>
          <w:p w14:paraId="718F65BF"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vAlign w:val="center"/>
          </w:tcPr>
          <w:p w14:paraId="253F4F04"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vAlign w:val="center"/>
          </w:tcPr>
          <w:p w14:paraId="08C72566"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860" w:type="dxa"/>
            <w:vAlign w:val="center"/>
          </w:tcPr>
          <w:p w14:paraId="5AF25E78"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77" w:type="dxa"/>
            <w:vAlign w:val="center"/>
          </w:tcPr>
          <w:p w14:paraId="1F1F0613"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77" w:type="dxa"/>
            <w:vAlign w:val="center"/>
          </w:tcPr>
          <w:p w14:paraId="0438D0A3"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r>
      <w:tr w:rsidR="00BD13F7" w:rsidRPr="00F43CC3" w14:paraId="32CC6A25" w14:textId="77777777" w:rsidTr="00537D5F">
        <w:trPr>
          <w:cantSplit/>
          <w:jc w:val="center"/>
        </w:trPr>
        <w:tc>
          <w:tcPr>
            <w:tcW w:w="2340" w:type="dxa"/>
            <w:vAlign w:val="center"/>
          </w:tcPr>
          <w:p w14:paraId="6B08598F" w14:textId="77777777" w:rsidR="00BD13F7" w:rsidRPr="00125512" w:rsidRDefault="00BD13F7" w:rsidP="00BD13F7">
            <w:pPr>
              <w:jc w:val="left"/>
              <w:rPr>
                <w:noProof/>
                <w:sz w:val="16"/>
                <w:szCs w:val="16"/>
                <w:lang w:val="en-CA" w:eastAsia="ko-KR"/>
              </w:rPr>
            </w:pPr>
            <w:r w:rsidRPr="00125512">
              <w:rPr>
                <w:noProof/>
                <w:sz w:val="16"/>
                <w:szCs w:val="16"/>
                <w:lang w:val="en-CA" w:eastAsia="ko-KR"/>
              </w:rPr>
              <w:t>dec_abs_level[ ]</w:t>
            </w:r>
          </w:p>
        </w:tc>
        <w:tc>
          <w:tcPr>
            <w:tcW w:w="2250" w:type="dxa"/>
            <w:vAlign w:val="center"/>
          </w:tcPr>
          <w:p w14:paraId="3A60B3B8"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vAlign w:val="center"/>
          </w:tcPr>
          <w:p w14:paraId="2ADB5B8F"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vAlign w:val="center"/>
          </w:tcPr>
          <w:p w14:paraId="3C543BE4"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860" w:type="dxa"/>
            <w:vAlign w:val="center"/>
          </w:tcPr>
          <w:p w14:paraId="068A637D"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77" w:type="dxa"/>
            <w:vAlign w:val="center"/>
          </w:tcPr>
          <w:p w14:paraId="061754BB"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77" w:type="dxa"/>
            <w:vAlign w:val="center"/>
          </w:tcPr>
          <w:p w14:paraId="481A44C1"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r>
      <w:tr w:rsidR="00BD13F7" w:rsidRPr="00F43CC3" w14:paraId="46F3D6B4" w14:textId="77777777" w:rsidTr="00537D5F">
        <w:trPr>
          <w:cantSplit/>
          <w:jc w:val="center"/>
        </w:trPr>
        <w:tc>
          <w:tcPr>
            <w:tcW w:w="2340" w:type="dxa"/>
            <w:tcBorders>
              <w:top w:val="single" w:sz="4" w:space="0" w:color="auto"/>
              <w:left w:val="single" w:sz="4" w:space="0" w:color="auto"/>
              <w:bottom w:val="single" w:sz="4" w:space="0" w:color="auto"/>
              <w:right w:val="single" w:sz="4" w:space="0" w:color="auto"/>
            </w:tcBorders>
            <w:vAlign w:val="center"/>
          </w:tcPr>
          <w:p w14:paraId="6710D299" w14:textId="243B3191" w:rsidR="00BD13F7" w:rsidRPr="00125512" w:rsidRDefault="00BD13F7" w:rsidP="00BD13F7">
            <w:pPr>
              <w:jc w:val="left"/>
              <w:rPr>
                <w:noProof/>
                <w:sz w:val="16"/>
                <w:szCs w:val="16"/>
                <w:lang w:val="en-CA"/>
              </w:rPr>
            </w:pPr>
            <w:r w:rsidRPr="00125512">
              <w:rPr>
                <w:noProof/>
                <w:sz w:val="16"/>
                <w:szCs w:val="16"/>
                <w:lang w:val="en-CA" w:eastAsia="ko-KR"/>
              </w:rPr>
              <w:t>coeff_sign_flag</w:t>
            </w:r>
            <w:r w:rsidRPr="00125512">
              <w:rPr>
                <w:rFonts w:eastAsia="PMingLiU"/>
                <w:noProof/>
                <w:sz w:val="16"/>
                <w:szCs w:val="16"/>
                <w:lang w:val="en-CA" w:eastAsia="zh-TW"/>
              </w:rPr>
              <w:t>[ ]</w:t>
            </w:r>
            <w:r w:rsidRPr="00125512">
              <w:rPr>
                <w:noProof/>
                <w:sz w:val="16"/>
                <w:szCs w:val="16"/>
                <w:lang w:val="en-CA"/>
              </w:rPr>
              <w:t xml:space="preserve"> </w:t>
            </w:r>
            <w:r w:rsidRPr="00125512">
              <w:rPr>
                <w:noProof/>
                <w:sz w:val="16"/>
                <w:szCs w:val="16"/>
                <w:lang w:val="en-CA"/>
              </w:rPr>
              <w:br/>
            </w:r>
            <w:r w:rsidRPr="00125512">
              <w:rPr>
                <w:noProof/>
                <w:sz w:val="14"/>
                <w:szCs w:val="14"/>
                <w:lang w:val="en-CA"/>
              </w:rPr>
              <w:t>transform_skip_flag[ x0 ][ y0 ]</w:t>
            </w:r>
            <w:r w:rsidR="009D1F06" w:rsidRPr="00125512">
              <w:rPr>
                <w:noProof/>
                <w:sz w:val="14"/>
                <w:szCs w:val="14"/>
                <w:lang w:val="en-CA"/>
              </w:rPr>
              <w:t>[ cIdx ]</w:t>
            </w:r>
            <w:r w:rsidRPr="00125512">
              <w:rPr>
                <w:rFonts w:eastAsia="PMingLiU"/>
                <w:noProof/>
                <w:sz w:val="14"/>
                <w:szCs w:val="14"/>
                <w:lang w:val="en-CA" w:eastAsia="zh-TW"/>
              </w:rPr>
              <w:t xml:space="preserve"> = = 0</w:t>
            </w:r>
            <w:r w:rsidR="00FB43E3" w:rsidRPr="00125512">
              <w:rPr>
                <w:rFonts w:eastAsia="PMingLiU"/>
                <w:noProof/>
                <w:sz w:val="14"/>
                <w:szCs w:val="14"/>
                <w:lang w:val="en-CA" w:eastAsia="zh-TW"/>
              </w:rPr>
              <w:t xml:space="preserve">  | |  RemCcbs = = 0</w:t>
            </w:r>
            <w:r w:rsidR="00284A30" w:rsidRPr="00125512">
              <w:rPr>
                <w:rFonts w:eastAsia="PMingLiU"/>
                <w:noProof/>
                <w:sz w:val="14"/>
                <w:szCs w:val="14"/>
                <w:lang w:val="en-CA" w:eastAsia="zh-TW"/>
              </w:rPr>
              <w:t xml:space="preserve">  | |  </w:t>
            </w:r>
            <w:r w:rsidR="00284A30" w:rsidRPr="00125512">
              <w:rPr>
                <w:noProof/>
                <w:sz w:val="14"/>
                <w:szCs w:val="14"/>
                <w:lang w:val="en-CA"/>
              </w:rPr>
              <w:t>slice_ts_residual_coding_disabled_flag</w:t>
            </w:r>
          </w:p>
        </w:tc>
        <w:tc>
          <w:tcPr>
            <w:tcW w:w="2250" w:type="dxa"/>
            <w:tcBorders>
              <w:top w:val="single" w:sz="4" w:space="0" w:color="auto"/>
              <w:left w:val="single" w:sz="4" w:space="0" w:color="auto"/>
              <w:bottom w:val="single" w:sz="4" w:space="0" w:color="auto"/>
              <w:right w:val="single" w:sz="4" w:space="0" w:color="auto"/>
            </w:tcBorders>
            <w:vAlign w:val="center"/>
          </w:tcPr>
          <w:p w14:paraId="0B6C2A87" w14:textId="77777777" w:rsidR="00BD13F7" w:rsidRPr="00125512" w:rsidRDefault="00BD13F7" w:rsidP="00BD13F7">
            <w:pPr>
              <w:jc w:val="center"/>
              <w:rPr>
                <w:noProof/>
                <w:sz w:val="16"/>
                <w:szCs w:val="16"/>
                <w:lang w:val="en-CA"/>
              </w:rPr>
            </w:pPr>
            <w:r w:rsidRPr="00125512">
              <w:rPr>
                <w:rFonts w:eastAsia="PMingLiU"/>
                <w:noProof/>
                <w:sz w:val="16"/>
                <w:szCs w:val="16"/>
                <w:lang w:val="en-CA" w:eastAsia="zh-TW"/>
              </w:rPr>
              <w:t>bypass</w:t>
            </w:r>
          </w:p>
        </w:tc>
        <w:tc>
          <w:tcPr>
            <w:tcW w:w="900" w:type="dxa"/>
            <w:tcBorders>
              <w:top w:val="single" w:sz="4" w:space="0" w:color="auto"/>
              <w:left w:val="single" w:sz="4" w:space="0" w:color="auto"/>
              <w:bottom w:val="single" w:sz="4" w:space="0" w:color="auto"/>
              <w:right w:val="single" w:sz="4" w:space="0" w:color="auto"/>
            </w:tcBorders>
            <w:vAlign w:val="center"/>
          </w:tcPr>
          <w:p w14:paraId="4FA82295"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Borders>
              <w:top w:val="single" w:sz="4" w:space="0" w:color="auto"/>
              <w:left w:val="single" w:sz="4" w:space="0" w:color="auto"/>
              <w:bottom w:val="single" w:sz="4" w:space="0" w:color="auto"/>
              <w:right w:val="single" w:sz="4" w:space="0" w:color="auto"/>
            </w:tcBorders>
            <w:vAlign w:val="center"/>
          </w:tcPr>
          <w:p w14:paraId="0043880C"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860" w:type="dxa"/>
            <w:tcBorders>
              <w:top w:val="single" w:sz="4" w:space="0" w:color="auto"/>
              <w:left w:val="single" w:sz="4" w:space="0" w:color="auto"/>
              <w:bottom w:val="single" w:sz="4" w:space="0" w:color="auto"/>
              <w:right w:val="single" w:sz="4" w:space="0" w:color="auto"/>
            </w:tcBorders>
            <w:vAlign w:val="center"/>
          </w:tcPr>
          <w:p w14:paraId="39C6E6A3"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Borders>
              <w:top w:val="single" w:sz="4" w:space="0" w:color="auto"/>
              <w:left w:val="single" w:sz="4" w:space="0" w:color="auto"/>
              <w:bottom w:val="single" w:sz="4" w:space="0" w:color="auto"/>
              <w:right w:val="single" w:sz="4" w:space="0" w:color="auto"/>
            </w:tcBorders>
            <w:vAlign w:val="center"/>
          </w:tcPr>
          <w:p w14:paraId="1E8AD07D" w14:textId="77777777"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Borders>
              <w:top w:val="single" w:sz="4" w:space="0" w:color="auto"/>
              <w:left w:val="single" w:sz="4" w:space="0" w:color="auto"/>
              <w:bottom w:val="single" w:sz="4" w:space="0" w:color="auto"/>
              <w:right w:val="single" w:sz="4" w:space="0" w:color="auto"/>
            </w:tcBorders>
            <w:vAlign w:val="center"/>
          </w:tcPr>
          <w:p w14:paraId="4E6D0208" w14:textId="77777777" w:rsidR="00BD13F7" w:rsidRPr="00125512" w:rsidRDefault="00BD13F7" w:rsidP="00BD13F7">
            <w:pPr>
              <w:jc w:val="center"/>
              <w:rPr>
                <w:noProof/>
                <w:sz w:val="16"/>
                <w:szCs w:val="16"/>
                <w:lang w:val="en-CA"/>
              </w:rPr>
            </w:pPr>
            <w:r w:rsidRPr="00125512">
              <w:rPr>
                <w:noProof/>
                <w:sz w:val="16"/>
                <w:szCs w:val="16"/>
                <w:lang w:val="en-CA"/>
              </w:rPr>
              <w:t>na</w:t>
            </w:r>
          </w:p>
        </w:tc>
      </w:tr>
      <w:tr w:rsidR="00BD13F7" w:rsidRPr="00F43CC3" w14:paraId="35F980AA" w14:textId="77777777" w:rsidTr="00537D5F">
        <w:trPr>
          <w:cantSplit/>
          <w:jc w:val="center"/>
        </w:trPr>
        <w:tc>
          <w:tcPr>
            <w:tcW w:w="2340" w:type="dxa"/>
            <w:tcBorders>
              <w:top w:val="single" w:sz="4" w:space="0" w:color="auto"/>
              <w:left w:val="single" w:sz="4" w:space="0" w:color="auto"/>
              <w:bottom w:val="single" w:sz="4" w:space="0" w:color="auto"/>
              <w:right w:val="single" w:sz="4" w:space="0" w:color="auto"/>
            </w:tcBorders>
            <w:vAlign w:val="center"/>
          </w:tcPr>
          <w:p w14:paraId="7F14D0A0" w14:textId="3E52068D" w:rsidR="00BD13F7" w:rsidRPr="00125512" w:rsidRDefault="00BD13F7" w:rsidP="00BD13F7">
            <w:pPr>
              <w:jc w:val="left"/>
              <w:rPr>
                <w:noProof/>
                <w:sz w:val="16"/>
                <w:szCs w:val="16"/>
                <w:lang w:val="en-CA" w:eastAsia="ko-KR"/>
              </w:rPr>
            </w:pPr>
            <w:r w:rsidRPr="00125512">
              <w:rPr>
                <w:noProof/>
                <w:sz w:val="16"/>
                <w:szCs w:val="16"/>
                <w:lang w:val="en-CA" w:eastAsia="ko-KR"/>
              </w:rPr>
              <w:t>coeff_sign_flag</w:t>
            </w:r>
            <w:r w:rsidRPr="00125512">
              <w:rPr>
                <w:rFonts w:eastAsia="PMingLiU"/>
                <w:noProof/>
                <w:sz w:val="16"/>
                <w:szCs w:val="16"/>
                <w:lang w:val="en-CA" w:eastAsia="zh-TW"/>
              </w:rPr>
              <w:t>[ ]</w:t>
            </w:r>
            <w:r w:rsidRPr="00125512">
              <w:rPr>
                <w:noProof/>
                <w:sz w:val="16"/>
                <w:szCs w:val="16"/>
                <w:lang w:val="en-CA"/>
              </w:rPr>
              <w:br/>
            </w:r>
            <w:r w:rsidRPr="00125512">
              <w:rPr>
                <w:noProof/>
                <w:sz w:val="14"/>
                <w:szCs w:val="14"/>
                <w:lang w:val="en-CA"/>
              </w:rPr>
              <w:t>transform_skip_flag[ x0 ][ y0 ]</w:t>
            </w:r>
            <w:r w:rsidR="009D1F06" w:rsidRPr="00125512">
              <w:rPr>
                <w:noProof/>
                <w:sz w:val="14"/>
                <w:szCs w:val="14"/>
                <w:lang w:val="en-CA"/>
              </w:rPr>
              <w:t>[ cIdx ]</w:t>
            </w:r>
            <w:r w:rsidRPr="00125512">
              <w:rPr>
                <w:rFonts w:eastAsia="PMingLiU"/>
                <w:noProof/>
                <w:sz w:val="14"/>
                <w:szCs w:val="14"/>
                <w:lang w:val="en-CA" w:eastAsia="zh-TW"/>
              </w:rPr>
              <w:t xml:space="preserve"> = = 1</w:t>
            </w:r>
            <w:r w:rsidR="00FB43E3" w:rsidRPr="00125512">
              <w:rPr>
                <w:rFonts w:eastAsia="PMingLiU"/>
                <w:noProof/>
                <w:sz w:val="14"/>
                <w:szCs w:val="14"/>
                <w:lang w:val="en-CA" w:eastAsia="zh-TW"/>
              </w:rPr>
              <w:t xml:space="preserve"> &amp;&amp; RemCcbs &gt;= 0</w:t>
            </w:r>
            <w:r w:rsidR="00284A30" w:rsidRPr="00125512">
              <w:rPr>
                <w:rFonts w:eastAsia="PMingLiU"/>
                <w:noProof/>
                <w:sz w:val="14"/>
                <w:szCs w:val="14"/>
                <w:lang w:val="en-CA" w:eastAsia="zh-TW"/>
              </w:rPr>
              <w:t xml:space="preserve">  &amp;&amp;  !</w:t>
            </w:r>
            <w:r w:rsidR="00284A30" w:rsidRPr="00125512">
              <w:rPr>
                <w:noProof/>
                <w:sz w:val="14"/>
                <w:szCs w:val="14"/>
                <w:lang w:val="en-CA"/>
              </w:rPr>
              <w:t>slice_ts_residual_coding_disabled_flag</w:t>
            </w:r>
          </w:p>
        </w:tc>
        <w:tc>
          <w:tcPr>
            <w:tcW w:w="2250" w:type="dxa"/>
            <w:tcBorders>
              <w:top w:val="single" w:sz="4" w:space="0" w:color="auto"/>
              <w:left w:val="single" w:sz="4" w:space="0" w:color="auto"/>
              <w:bottom w:val="single" w:sz="4" w:space="0" w:color="auto"/>
              <w:right w:val="single" w:sz="4" w:space="0" w:color="auto"/>
            </w:tcBorders>
            <w:vAlign w:val="center"/>
          </w:tcPr>
          <w:p w14:paraId="5C9482C2" w14:textId="0E3C370F" w:rsidR="00BD13F7" w:rsidRPr="00125512" w:rsidRDefault="00BD13F7" w:rsidP="00191B31">
            <w:pPr>
              <w:jc w:val="center"/>
              <w:rPr>
                <w:noProof/>
                <w:sz w:val="16"/>
                <w:szCs w:val="16"/>
                <w:lang w:val="en-CA"/>
              </w:rPr>
            </w:pPr>
            <w:r w:rsidRPr="00125512">
              <w:rPr>
                <w:noProof/>
                <w:sz w:val="16"/>
                <w:szCs w:val="16"/>
                <w:lang w:val="en-CA"/>
              </w:rPr>
              <w:t>0..5</w:t>
            </w:r>
            <w:r w:rsidRPr="00125512">
              <w:rPr>
                <w:noProof/>
                <w:sz w:val="16"/>
                <w:szCs w:val="16"/>
                <w:lang w:val="en-CA"/>
              </w:rPr>
              <w:br/>
              <w:t xml:space="preserve">(clause </w:t>
            </w:r>
            <w:r w:rsidRPr="00125512">
              <w:rPr>
                <w:noProof/>
                <w:sz w:val="16"/>
                <w:szCs w:val="16"/>
                <w:lang w:val="en-CA"/>
              </w:rPr>
              <w:fldChar w:fldCharType="begin" w:fldLock="1"/>
            </w:r>
            <w:r w:rsidRPr="00125512">
              <w:rPr>
                <w:noProof/>
                <w:sz w:val="16"/>
                <w:szCs w:val="16"/>
                <w:lang w:val="en-CA"/>
              </w:rPr>
              <w:instrText xml:space="preserve"> REF _Ref14010309 \r \h </w:instrText>
            </w:r>
            <w:r w:rsidRPr="00125512">
              <w:rPr>
                <w:noProof/>
                <w:sz w:val="16"/>
                <w:szCs w:val="16"/>
                <w:lang w:val="en-CA"/>
              </w:rPr>
            </w:r>
            <w:r w:rsidRPr="00125512">
              <w:rPr>
                <w:noProof/>
                <w:sz w:val="16"/>
                <w:szCs w:val="16"/>
                <w:lang w:val="en-CA"/>
              </w:rPr>
              <w:fldChar w:fldCharType="separate"/>
            </w:r>
            <w:r w:rsidR="007032F8">
              <w:rPr>
                <w:noProof/>
                <w:sz w:val="16"/>
                <w:szCs w:val="16"/>
                <w:lang w:val="en-CA"/>
              </w:rPr>
              <w:t>9.3.4.2.10</w:t>
            </w:r>
            <w:r w:rsidRPr="00125512">
              <w:rPr>
                <w:noProof/>
                <w:sz w:val="16"/>
                <w:szCs w:val="16"/>
                <w:lang w:val="en-CA"/>
              </w:rPr>
              <w:fldChar w:fldCharType="end"/>
            </w:r>
            <w:r w:rsidRPr="00125512">
              <w:rPr>
                <w:noProof/>
                <w:sz w:val="16"/>
                <w:szCs w:val="16"/>
                <w:lang w:val="en-CA"/>
              </w:rPr>
              <w:t>)</w:t>
            </w:r>
          </w:p>
        </w:tc>
        <w:tc>
          <w:tcPr>
            <w:tcW w:w="900" w:type="dxa"/>
            <w:tcBorders>
              <w:top w:val="single" w:sz="4" w:space="0" w:color="auto"/>
              <w:left w:val="single" w:sz="4" w:space="0" w:color="auto"/>
              <w:bottom w:val="single" w:sz="4" w:space="0" w:color="auto"/>
              <w:right w:val="single" w:sz="4" w:space="0" w:color="auto"/>
            </w:tcBorders>
            <w:vAlign w:val="center"/>
          </w:tcPr>
          <w:p w14:paraId="48693766" w14:textId="2BAED1F1" w:rsidR="00BD13F7" w:rsidRPr="00125512" w:rsidRDefault="00BD13F7" w:rsidP="00BD13F7">
            <w:pPr>
              <w:jc w:val="center"/>
              <w:rPr>
                <w:noProof/>
                <w:sz w:val="16"/>
                <w:szCs w:val="16"/>
                <w:lang w:val="en-CA"/>
              </w:rPr>
            </w:pPr>
            <w:r w:rsidRPr="00125512">
              <w:rPr>
                <w:noProof/>
                <w:sz w:val="16"/>
                <w:szCs w:val="16"/>
                <w:lang w:val="en-CA"/>
              </w:rPr>
              <w:t>na</w:t>
            </w:r>
          </w:p>
        </w:tc>
        <w:tc>
          <w:tcPr>
            <w:tcW w:w="900" w:type="dxa"/>
            <w:tcBorders>
              <w:top w:val="single" w:sz="4" w:space="0" w:color="auto"/>
              <w:left w:val="single" w:sz="4" w:space="0" w:color="auto"/>
              <w:bottom w:val="single" w:sz="4" w:space="0" w:color="auto"/>
              <w:right w:val="single" w:sz="4" w:space="0" w:color="auto"/>
            </w:tcBorders>
            <w:vAlign w:val="center"/>
          </w:tcPr>
          <w:p w14:paraId="077F259D" w14:textId="6CB8DF24" w:rsidR="00BD13F7" w:rsidRPr="00125512" w:rsidRDefault="00BD13F7" w:rsidP="00BD13F7">
            <w:pPr>
              <w:jc w:val="center"/>
              <w:rPr>
                <w:noProof/>
                <w:sz w:val="16"/>
                <w:szCs w:val="16"/>
                <w:lang w:val="en-CA"/>
              </w:rPr>
            </w:pPr>
            <w:r w:rsidRPr="00125512">
              <w:rPr>
                <w:noProof/>
                <w:sz w:val="16"/>
                <w:szCs w:val="16"/>
                <w:lang w:val="en-CA"/>
              </w:rPr>
              <w:t>na</w:t>
            </w:r>
          </w:p>
        </w:tc>
        <w:tc>
          <w:tcPr>
            <w:tcW w:w="860" w:type="dxa"/>
            <w:tcBorders>
              <w:top w:val="single" w:sz="4" w:space="0" w:color="auto"/>
              <w:left w:val="single" w:sz="4" w:space="0" w:color="auto"/>
              <w:bottom w:val="single" w:sz="4" w:space="0" w:color="auto"/>
              <w:right w:val="single" w:sz="4" w:space="0" w:color="auto"/>
            </w:tcBorders>
            <w:vAlign w:val="center"/>
          </w:tcPr>
          <w:p w14:paraId="33D2BE8B" w14:textId="0B556B0E"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Borders>
              <w:top w:val="single" w:sz="4" w:space="0" w:color="auto"/>
              <w:left w:val="single" w:sz="4" w:space="0" w:color="auto"/>
              <w:bottom w:val="single" w:sz="4" w:space="0" w:color="auto"/>
              <w:right w:val="single" w:sz="4" w:space="0" w:color="auto"/>
            </w:tcBorders>
            <w:vAlign w:val="center"/>
          </w:tcPr>
          <w:p w14:paraId="36E4B16A" w14:textId="66F8BF0A" w:rsidR="00BD13F7" w:rsidRPr="00125512" w:rsidRDefault="00BD13F7" w:rsidP="00BD13F7">
            <w:pPr>
              <w:jc w:val="center"/>
              <w:rPr>
                <w:noProof/>
                <w:sz w:val="16"/>
                <w:szCs w:val="16"/>
                <w:lang w:val="en-CA"/>
              </w:rPr>
            </w:pPr>
            <w:r w:rsidRPr="00125512">
              <w:rPr>
                <w:noProof/>
                <w:sz w:val="16"/>
                <w:szCs w:val="16"/>
                <w:lang w:val="en-CA"/>
              </w:rPr>
              <w:t>na</w:t>
            </w:r>
          </w:p>
        </w:tc>
        <w:tc>
          <w:tcPr>
            <w:tcW w:w="977" w:type="dxa"/>
            <w:tcBorders>
              <w:top w:val="single" w:sz="4" w:space="0" w:color="auto"/>
              <w:left w:val="single" w:sz="4" w:space="0" w:color="auto"/>
              <w:bottom w:val="single" w:sz="4" w:space="0" w:color="auto"/>
              <w:right w:val="single" w:sz="4" w:space="0" w:color="auto"/>
            </w:tcBorders>
            <w:vAlign w:val="center"/>
          </w:tcPr>
          <w:p w14:paraId="7E76FDF4" w14:textId="6FC5E35B" w:rsidR="00BD13F7" w:rsidRPr="00125512" w:rsidRDefault="00BD13F7" w:rsidP="00BD13F7">
            <w:pPr>
              <w:jc w:val="center"/>
              <w:rPr>
                <w:noProof/>
                <w:sz w:val="16"/>
                <w:szCs w:val="16"/>
                <w:lang w:val="en-CA"/>
              </w:rPr>
            </w:pPr>
            <w:r w:rsidRPr="00125512">
              <w:rPr>
                <w:noProof/>
                <w:sz w:val="16"/>
                <w:szCs w:val="16"/>
                <w:lang w:val="en-CA"/>
              </w:rPr>
              <w:t>na</w:t>
            </w:r>
          </w:p>
        </w:tc>
      </w:tr>
    </w:tbl>
    <w:p w14:paraId="3AC3D48D" w14:textId="77777777" w:rsidR="00545DCE" w:rsidRPr="00125512" w:rsidRDefault="00545DCE" w:rsidP="00545DCE">
      <w:pPr>
        <w:rPr>
          <w:noProof/>
          <w:lang w:val="en-CA"/>
        </w:rPr>
      </w:pPr>
    </w:p>
    <w:p w14:paraId="358185D4" w14:textId="235063F0" w:rsidR="005F2DD7" w:rsidRPr="00125512" w:rsidRDefault="005F2DD7" w:rsidP="00822405">
      <w:pPr>
        <w:pStyle w:val="50"/>
        <w:rPr>
          <w:noProof/>
          <w:lang w:val="en-CA"/>
        </w:rPr>
      </w:pPr>
      <w:bookmarkStart w:id="180" w:name="_Ref531882307"/>
      <w:r w:rsidRPr="00125512">
        <w:rPr>
          <w:noProof/>
          <w:lang w:val="en-CA"/>
        </w:rPr>
        <w:t>Derivation process of ctxInc using left and above syntax elements</w:t>
      </w:r>
      <w:bookmarkEnd w:id="164"/>
      <w:bookmarkEnd w:id="174"/>
      <w:bookmarkEnd w:id="180"/>
    </w:p>
    <w:p w14:paraId="4E6CE729" w14:textId="77777777" w:rsidR="008514EA" w:rsidRPr="00125512" w:rsidRDefault="008514EA" w:rsidP="008514EA">
      <w:pPr>
        <w:pStyle w:val="50"/>
        <w:rPr>
          <w:noProof/>
          <w:lang w:val="en-CA"/>
        </w:rPr>
      </w:pPr>
      <w:bookmarkStart w:id="181" w:name="_Ref2807800"/>
      <w:bookmarkStart w:id="182" w:name="_Ref292721074"/>
      <w:bookmarkStart w:id="183" w:name="_Ref291600518"/>
      <w:r w:rsidRPr="00125512">
        <w:rPr>
          <w:noProof/>
          <w:lang w:val="en-CA"/>
        </w:rPr>
        <w:t>Derivation process of ctxIncfor the syntax element mtt_split_cu_vertical_flag</w:t>
      </w:r>
      <w:bookmarkEnd w:id="181"/>
    </w:p>
    <w:p w14:paraId="20BA96AC" w14:textId="77777777" w:rsidR="00F75413" w:rsidRPr="00125512" w:rsidRDefault="00F75413" w:rsidP="00F75413">
      <w:pPr>
        <w:pStyle w:val="50"/>
        <w:rPr>
          <w:noProof/>
          <w:lang w:val="en-CA"/>
        </w:rPr>
      </w:pPr>
      <w:bookmarkStart w:id="184" w:name="_Ref342575447"/>
      <w:r w:rsidRPr="00125512">
        <w:rPr>
          <w:noProof/>
          <w:lang w:val="en-CA"/>
        </w:rPr>
        <w:t>Derivation process of ctxInc for the syntax elements last_sig_coeff_x_prefix and last_sig_coeff_y</w:t>
      </w:r>
      <w:bookmarkEnd w:id="182"/>
      <w:r w:rsidRPr="00125512">
        <w:rPr>
          <w:noProof/>
          <w:lang w:val="en-CA"/>
        </w:rPr>
        <w:t>_prefix</w:t>
      </w:r>
      <w:bookmarkEnd w:id="184"/>
    </w:p>
    <w:p w14:paraId="4E613852" w14:textId="77777777" w:rsidR="00497CB3" w:rsidRPr="00125512" w:rsidRDefault="00497CB3" w:rsidP="00497CB3">
      <w:pPr>
        <w:pStyle w:val="50"/>
        <w:rPr>
          <w:noProof/>
          <w:lang w:val="en-CA"/>
        </w:rPr>
      </w:pPr>
      <w:bookmarkStart w:id="185" w:name="_Ref535333514"/>
      <w:bookmarkEnd w:id="183"/>
      <w:r w:rsidRPr="00125512">
        <w:rPr>
          <w:noProof/>
          <w:lang w:val="en-CA"/>
        </w:rPr>
        <w:t>Derivation process of ctxInc for the syntax element tu_cbf_luma</w:t>
      </w:r>
      <w:bookmarkEnd w:id="185"/>
    </w:p>
    <w:p w14:paraId="5978C692" w14:textId="77777777" w:rsidR="00F75413" w:rsidRPr="00125512" w:rsidRDefault="00F75413" w:rsidP="00F75413">
      <w:pPr>
        <w:pStyle w:val="50"/>
        <w:rPr>
          <w:noProof/>
          <w:lang w:val="en-CA"/>
        </w:rPr>
      </w:pPr>
      <w:bookmarkStart w:id="186" w:name="_Ref314514016"/>
      <w:bookmarkStart w:id="187" w:name="_Ref414882176"/>
      <w:r w:rsidRPr="00125512">
        <w:rPr>
          <w:noProof/>
          <w:lang w:val="en-CA"/>
        </w:rPr>
        <w:t xml:space="preserve">Derivation process of ctxInc for the syntax element </w:t>
      </w:r>
      <w:bookmarkEnd w:id="186"/>
      <w:r w:rsidRPr="00125512">
        <w:rPr>
          <w:noProof/>
          <w:lang w:val="en-CA"/>
        </w:rPr>
        <w:t>coded_sub_block_flag</w:t>
      </w:r>
      <w:bookmarkEnd w:id="187"/>
    </w:p>
    <w:p w14:paraId="3F9EA315" w14:textId="77777777" w:rsidR="00822405" w:rsidRPr="00125512" w:rsidRDefault="00822405" w:rsidP="00822405">
      <w:pPr>
        <w:pStyle w:val="50"/>
        <w:rPr>
          <w:noProof/>
          <w:lang w:val="en-CA"/>
        </w:rPr>
      </w:pPr>
      <w:bookmarkStart w:id="188" w:name="_Ref519514137"/>
      <w:r w:rsidRPr="00125512">
        <w:rPr>
          <w:noProof/>
          <w:lang w:val="en-CA"/>
        </w:rPr>
        <w:t>Derivation process for the variables locNumSig, locSumAbsPass1</w:t>
      </w:r>
      <w:bookmarkEnd w:id="188"/>
    </w:p>
    <w:p w14:paraId="557235F9" w14:textId="77777777" w:rsidR="00822405" w:rsidRPr="00125512" w:rsidRDefault="00822405" w:rsidP="00822405">
      <w:pPr>
        <w:pStyle w:val="50"/>
        <w:rPr>
          <w:noProof/>
          <w:lang w:val="en-CA"/>
        </w:rPr>
      </w:pPr>
      <w:bookmarkStart w:id="189" w:name="_Ref531876091"/>
      <w:r w:rsidRPr="00125512">
        <w:rPr>
          <w:noProof/>
          <w:lang w:val="en-CA"/>
        </w:rPr>
        <w:t>Derivation process of ctxInc for the syntax element sig_coeff_flag</w:t>
      </w:r>
      <w:bookmarkEnd w:id="189"/>
    </w:p>
    <w:p w14:paraId="7337E80E" w14:textId="2E6579B6" w:rsidR="00822405" w:rsidRPr="00125512" w:rsidRDefault="00822405" w:rsidP="00822405">
      <w:pPr>
        <w:pStyle w:val="50"/>
        <w:rPr>
          <w:noProof/>
          <w:lang w:val="en-CA"/>
        </w:rPr>
      </w:pPr>
      <w:bookmarkStart w:id="190" w:name="_Ref531876161"/>
      <w:r w:rsidRPr="00125512">
        <w:rPr>
          <w:noProof/>
          <w:lang w:val="en-CA"/>
        </w:rPr>
        <w:t xml:space="preserve">Derivation process of ctxInc for the syntax elements par_level_flag and </w:t>
      </w:r>
      <w:r w:rsidR="004E4D40" w:rsidRPr="00125512">
        <w:rPr>
          <w:noProof/>
          <w:lang w:val="en-CA"/>
        </w:rPr>
        <w:t>abs_level_gt</w:t>
      </w:r>
      <w:r w:rsidR="0090009E" w:rsidRPr="00125512">
        <w:rPr>
          <w:noProof/>
          <w:lang w:val="en-CA"/>
        </w:rPr>
        <w:t>x</w:t>
      </w:r>
      <w:r w:rsidR="004E4D40" w:rsidRPr="00125512">
        <w:rPr>
          <w:noProof/>
          <w:lang w:val="en-CA"/>
        </w:rPr>
        <w:t>_flag</w:t>
      </w:r>
      <w:bookmarkEnd w:id="190"/>
    </w:p>
    <w:p w14:paraId="42CE590C" w14:textId="77777777" w:rsidR="00822405" w:rsidRPr="00125512" w:rsidRDefault="00822405" w:rsidP="00822405">
      <w:pPr>
        <w:rPr>
          <w:noProof/>
          <w:lang w:val="en-CA"/>
        </w:rPr>
      </w:pPr>
      <w:r w:rsidRPr="00125512">
        <w:rPr>
          <w:noProof/>
          <w:lang w:val="en-CA"/>
        </w:rPr>
        <w:t xml:space="preserve">Inputs to this process are the colour component index cIdx, the luma location </w:t>
      </w:r>
      <w:r w:rsidRPr="00125512">
        <w:rPr>
          <w:noProof/>
          <w:lang w:val="en-CA" w:eastAsia="ko-KR"/>
        </w:rPr>
        <w:t>( x0, y0 )</w:t>
      </w:r>
      <w:r w:rsidRPr="00125512">
        <w:rPr>
          <w:noProof/>
          <w:lang w:val="en-CA"/>
        </w:rPr>
        <w:t xml:space="preserve"> </w:t>
      </w:r>
      <w:r w:rsidRPr="00125512">
        <w:rPr>
          <w:noProof/>
          <w:lang w:val="en-CA" w:eastAsia="ko-KR"/>
        </w:rPr>
        <w:t xml:space="preserve">specifying the top-left sample of the current transform block relative to the top-left sample of the current picture, </w:t>
      </w:r>
      <w:r w:rsidRPr="00125512">
        <w:rPr>
          <w:noProof/>
          <w:lang w:val="en-CA"/>
        </w:rPr>
        <w:t xml:space="preserve">the current coefficient scan location </w:t>
      </w:r>
      <w:r w:rsidRPr="00125512">
        <w:rPr>
          <w:noProof/>
          <w:lang w:val="en-CA"/>
        </w:rPr>
        <w:lastRenderedPageBreak/>
        <w:t>( xC, yC ), the binary logarithm of the transform block width log2TbWidth, and the binary logarithm of the transform block height log2TbHeight.</w:t>
      </w:r>
    </w:p>
    <w:p w14:paraId="013AF3DC" w14:textId="77777777" w:rsidR="00822405" w:rsidRPr="00125512" w:rsidRDefault="00822405" w:rsidP="00822405">
      <w:pPr>
        <w:tabs>
          <w:tab w:val="clear" w:pos="794"/>
          <w:tab w:val="left" w:pos="400"/>
        </w:tabs>
        <w:rPr>
          <w:noProof/>
          <w:lang w:val="en-CA"/>
        </w:rPr>
      </w:pPr>
      <w:r w:rsidRPr="00125512">
        <w:rPr>
          <w:noProof/>
          <w:lang w:val="en-CA"/>
        </w:rPr>
        <w:t>Output of this process is the variable ctxInc.</w:t>
      </w:r>
    </w:p>
    <w:p w14:paraId="09F0731B" w14:textId="77777777" w:rsidR="00A10A7F" w:rsidRPr="00125512" w:rsidRDefault="00A10A7F" w:rsidP="00A10A7F">
      <w:pPr>
        <w:tabs>
          <w:tab w:val="clear" w:pos="794"/>
          <w:tab w:val="left" w:pos="400"/>
        </w:tabs>
        <w:rPr>
          <w:noProof/>
          <w:lang w:val="en-CA"/>
        </w:rPr>
      </w:pPr>
      <w:r w:rsidRPr="00125512">
        <w:rPr>
          <w:noProof/>
          <w:lang w:val="en-CA"/>
        </w:rPr>
        <w:t>The variable ctxInc is derived as follows:</w:t>
      </w:r>
    </w:p>
    <w:p w14:paraId="77406521" w14:textId="139FC217" w:rsidR="00A10A7F" w:rsidRPr="00125512" w:rsidRDefault="00A10A7F" w:rsidP="004A6E64">
      <w:pPr>
        <w:numPr>
          <w:ilvl w:val="0"/>
          <w:numId w:val="8"/>
        </w:numPr>
        <w:tabs>
          <w:tab w:val="clear" w:pos="794"/>
          <w:tab w:val="left" w:pos="400"/>
        </w:tabs>
        <w:rPr>
          <w:noProof/>
          <w:lang w:val="en-CA"/>
        </w:rPr>
      </w:pPr>
      <w:r w:rsidRPr="00125512">
        <w:rPr>
          <w:noProof/>
          <w:lang w:val="en-CA"/>
        </w:rPr>
        <w:t>If transform_skip_flag[ x</w:t>
      </w:r>
      <w:r w:rsidR="009D1F06" w:rsidRPr="00125512">
        <w:rPr>
          <w:noProof/>
          <w:lang w:val="en-CA"/>
        </w:rPr>
        <w:t>0</w:t>
      </w:r>
      <w:r w:rsidRPr="00125512">
        <w:rPr>
          <w:noProof/>
          <w:lang w:val="en-CA"/>
        </w:rPr>
        <w:t> ][ y</w:t>
      </w:r>
      <w:r w:rsidR="009D1F06" w:rsidRPr="00125512">
        <w:rPr>
          <w:noProof/>
          <w:lang w:val="en-CA"/>
        </w:rPr>
        <w:t>0</w:t>
      </w:r>
      <w:r w:rsidRPr="00125512">
        <w:rPr>
          <w:noProof/>
          <w:lang w:val="en-CA"/>
        </w:rPr>
        <w:t> ]</w:t>
      </w:r>
      <w:r w:rsidR="009D1F06" w:rsidRPr="00125512">
        <w:rPr>
          <w:noProof/>
          <w:lang w:val="en-CA"/>
        </w:rPr>
        <w:t>[ cIdx ]</w:t>
      </w:r>
      <w:r w:rsidRPr="00125512">
        <w:rPr>
          <w:noProof/>
          <w:lang w:val="en-CA"/>
        </w:rPr>
        <w:t xml:space="preserve"> is equal to 1</w:t>
      </w:r>
      <w:r w:rsidR="00284A30" w:rsidRPr="00125512">
        <w:rPr>
          <w:noProof/>
          <w:lang w:val="en-CA"/>
        </w:rPr>
        <w:t xml:space="preserve"> and slice_ts_residual_coding_disabled_flag is equal to 0</w:t>
      </w:r>
      <w:r w:rsidRPr="00125512">
        <w:rPr>
          <w:noProof/>
          <w:lang w:val="en-CA"/>
        </w:rPr>
        <w:t>, the following applies:</w:t>
      </w:r>
    </w:p>
    <w:p w14:paraId="7C74A9B5" w14:textId="60BA7027" w:rsidR="00A10A7F" w:rsidRPr="00125512" w:rsidRDefault="00A10A7F" w:rsidP="004A6E64">
      <w:pPr>
        <w:numPr>
          <w:ilvl w:val="0"/>
          <w:numId w:val="8"/>
        </w:numPr>
        <w:tabs>
          <w:tab w:val="clear" w:pos="794"/>
        </w:tabs>
        <w:ind w:left="709"/>
        <w:rPr>
          <w:noProof/>
          <w:lang w:val="en-CA"/>
        </w:rPr>
      </w:pPr>
      <w:r w:rsidRPr="00125512">
        <w:rPr>
          <w:noProof/>
          <w:lang w:val="en-CA"/>
        </w:rPr>
        <w:t>If the syntax element is</w:t>
      </w:r>
      <w:r w:rsidRPr="00125512">
        <w:rPr>
          <w:noProof/>
          <w:lang w:val="en-CA" w:eastAsia="ko-KR"/>
        </w:rPr>
        <w:t xml:space="preserve"> par_level_flag</w:t>
      </w:r>
      <w:ins w:id="191" w:author="Abe Kiyofumi (安倍 清史)" w:date="2020-03-06T20:10:00Z">
        <w:r w:rsidR="00550D4B">
          <w:rPr>
            <w:noProof/>
            <w:lang w:val="en-CA" w:eastAsia="ko-KR"/>
          </w:rPr>
          <w:t>[ n ]</w:t>
        </w:r>
      </w:ins>
      <w:r w:rsidRPr="00125512">
        <w:rPr>
          <w:noProof/>
          <w:lang w:val="en-CA" w:eastAsia="ko-KR"/>
        </w:rPr>
        <w:t>, the following applies:</w:t>
      </w:r>
    </w:p>
    <w:p w14:paraId="229F7560" w14:textId="50B51E1A" w:rsidR="00A10A7F" w:rsidRPr="00125512" w:rsidRDefault="00A10A7F" w:rsidP="00A10A7F">
      <w:pPr>
        <w:pStyle w:val="Equation"/>
        <w:tabs>
          <w:tab w:val="clear" w:pos="794"/>
          <w:tab w:val="clear" w:pos="1588"/>
          <w:tab w:val="clear" w:pos="4849"/>
          <w:tab w:val="left" w:pos="851"/>
          <w:tab w:val="left" w:pos="1134"/>
          <w:tab w:val="left" w:pos="1418"/>
          <w:tab w:val="left" w:pos="3600"/>
          <w:tab w:val="left" w:pos="3690"/>
        </w:tabs>
        <w:ind w:left="1276"/>
        <w:rPr>
          <w:noProof/>
          <w:lang w:val="en-CA" w:eastAsia="ko-KR"/>
        </w:rPr>
      </w:pPr>
      <w:r w:rsidRPr="00125512">
        <w:rPr>
          <w:noProof/>
          <w:lang w:val="en-CA" w:eastAsia="ko-KR"/>
        </w:rPr>
        <w:t xml:space="preserve">ctxInc = </w:t>
      </w:r>
      <w:ins w:id="192" w:author="Abe Kiyofumi (安倍 清史)" w:date="2020-03-06T20:10:00Z">
        <w:r w:rsidR="00550D4B">
          <w:rPr>
            <w:noProof/>
            <w:lang w:val="en-CA" w:eastAsia="ko-KR"/>
          </w:rPr>
          <w:t>32</w:t>
        </w:r>
      </w:ins>
      <w:del w:id="193" w:author="Abe Kiyofumi (安倍 清史)" w:date="2020-03-06T20:10:00Z">
        <w:r w:rsidRPr="00125512" w:rsidDel="00550D4B">
          <w:rPr>
            <w:noProof/>
            <w:lang w:val="en-CA" w:eastAsia="ko-KR"/>
          </w:rPr>
          <w:delText>33</w:delText>
        </w:r>
      </w:del>
      <w:r w:rsidRPr="00125512">
        <w:rPr>
          <w:noProof/>
          <w:lang w:val="en-CA" w:eastAsia="ko-KR"/>
        </w:rPr>
        <w:tab/>
      </w:r>
      <w:r w:rsidRPr="00125512">
        <w:rPr>
          <w:noProof/>
          <w:lang w:val="en-CA" w:eastAsia="ko-KR"/>
        </w:rPr>
        <w:tab/>
      </w:r>
      <w:r w:rsidRPr="00125512">
        <w:rPr>
          <w:noProof/>
          <w:lang w:val="en-CA" w:eastAsia="ko-KR"/>
        </w:rPr>
        <w:tab/>
      </w:r>
      <w:r w:rsidRPr="00125512">
        <w:rPr>
          <w:noProof/>
          <w:lang w:val="en-CA"/>
        </w:rPr>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1585</w:t>
      </w:r>
      <w:r w:rsidR="00D86592" w:rsidRPr="00125512">
        <w:rPr>
          <w:noProof/>
          <w:lang w:val="en-CA"/>
        </w:rPr>
        <w:fldChar w:fldCharType="end"/>
      </w:r>
      <w:r w:rsidRPr="00125512">
        <w:rPr>
          <w:noProof/>
          <w:lang w:val="en-CA"/>
        </w:rPr>
        <w:t>)</w:t>
      </w:r>
    </w:p>
    <w:p w14:paraId="35F18F29" w14:textId="77777777" w:rsidR="006440FA" w:rsidRPr="00125512" w:rsidRDefault="006440FA" w:rsidP="006440FA">
      <w:pPr>
        <w:numPr>
          <w:ilvl w:val="0"/>
          <w:numId w:val="8"/>
        </w:numPr>
        <w:tabs>
          <w:tab w:val="clear" w:pos="794"/>
        </w:tabs>
        <w:ind w:left="709"/>
        <w:rPr>
          <w:noProof/>
          <w:lang w:val="en-CA"/>
        </w:rPr>
      </w:pPr>
      <w:r w:rsidRPr="00125512">
        <w:rPr>
          <w:noProof/>
          <w:lang w:val="en-CA"/>
        </w:rPr>
        <w:t>Otherwise, if the syntax element is</w:t>
      </w:r>
      <w:r w:rsidRPr="00125512">
        <w:rPr>
          <w:noProof/>
          <w:lang w:val="en-CA" w:eastAsia="ko-KR"/>
        </w:rPr>
        <w:t xml:space="preserve"> abs_level_gtx_flag[ n ][ 0 ], the following applies:</w:t>
      </w:r>
    </w:p>
    <w:p w14:paraId="0F0DEC0B" w14:textId="13154E11" w:rsidR="006440FA" w:rsidRPr="00125512" w:rsidRDefault="006440FA" w:rsidP="00494022">
      <w:pPr>
        <w:numPr>
          <w:ilvl w:val="0"/>
          <w:numId w:val="60"/>
        </w:numPr>
        <w:tabs>
          <w:tab w:val="clear" w:pos="794"/>
        </w:tabs>
        <w:ind w:left="993"/>
        <w:rPr>
          <w:noProof/>
          <w:lang w:val="en-CA"/>
        </w:rPr>
      </w:pPr>
      <w:r w:rsidRPr="00125512">
        <w:rPr>
          <w:noProof/>
          <w:lang w:val="en-CA" w:eastAsia="ko-KR"/>
        </w:rPr>
        <w:t xml:space="preserve">If </w:t>
      </w:r>
      <w:r w:rsidR="006F43FC" w:rsidRPr="00125512">
        <w:rPr>
          <w:noProof/>
          <w:lang w:val="en-CA" w:eastAsia="ko-KR"/>
        </w:rPr>
        <w:t>BdpcmFlag</w:t>
      </w:r>
      <w:r w:rsidR="00727A17" w:rsidRPr="00125512">
        <w:rPr>
          <w:noProof/>
          <w:lang w:val="en-CA" w:eastAsia="ko-KR"/>
        </w:rPr>
        <w:t>[ x0 ][ y0 ]</w:t>
      </w:r>
      <w:r w:rsidR="006F43FC" w:rsidRPr="00125512">
        <w:rPr>
          <w:noProof/>
          <w:lang w:val="en-CA" w:eastAsia="ko-KR"/>
        </w:rPr>
        <w:t>[ cIdx ]</w:t>
      </w:r>
      <w:r w:rsidRPr="00125512">
        <w:rPr>
          <w:noProof/>
          <w:lang w:val="en-CA" w:eastAsia="ko-KR"/>
        </w:rPr>
        <w:t xml:space="preserve"> is equal to 1</w:t>
      </w:r>
      <w:r w:rsidRPr="00125512">
        <w:rPr>
          <w:noProof/>
          <w:lang w:val="en-CA"/>
        </w:rPr>
        <w:t>, ctxInc is derived as follows:</w:t>
      </w:r>
    </w:p>
    <w:p w14:paraId="242514CD" w14:textId="1C20E82B" w:rsidR="006440FA" w:rsidRPr="00125512" w:rsidRDefault="006440FA" w:rsidP="006440FA">
      <w:pPr>
        <w:tabs>
          <w:tab w:val="clear" w:pos="794"/>
          <w:tab w:val="clear" w:pos="1191"/>
          <w:tab w:val="clear" w:pos="1588"/>
          <w:tab w:val="clear" w:pos="1985"/>
          <w:tab w:val="left" w:pos="851"/>
          <w:tab w:val="left" w:pos="1134"/>
          <w:tab w:val="left" w:pos="1418"/>
          <w:tab w:val="left" w:pos="3600"/>
          <w:tab w:val="left" w:pos="3690"/>
          <w:tab w:val="right" w:pos="9696"/>
        </w:tabs>
        <w:spacing w:before="193" w:after="240"/>
        <w:ind w:left="1276"/>
        <w:jc w:val="left"/>
        <w:rPr>
          <w:noProof/>
          <w:lang w:val="en-CA"/>
        </w:rPr>
      </w:pPr>
      <w:r w:rsidRPr="00125512">
        <w:rPr>
          <w:noProof/>
          <w:lang w:val="en-CA"/>
        </w:rPr>
        <w:t xml:space="preserve">ctxInc = </w:t>
      </w:r>
      <w:ins w:id="194" w:author="Abe Kiyofumi (安倍 清史)" w:date="2020-03-09T11:53:00Z">
        <w:r w:rsidR="007F34CD">
          <w:rPr>
            <w:noProof/>
            <w:lang w:val="en-CA"/>
          </w:rPr>
          <w:t>67</w:t>
        </w:r>
      </w:ins>
      <w:del w:id="195" w:author="Abe Kiyofumi (安倍 清史)" w:date="2020-03-09T11:48:00Z">
        <w:r w:rsidRPr="00125512" w:rsidDel="009818B1">
          <w:rPr>
            <w:noProof/>
            <w:lang w:val="en-CA"/>
          </w:rPr>
          <w:delText>68</w:delText>
        </w:r>
      </w:del>
      <w:r w:rsidRPr="00125512">
        <w:rPr>
          <w:noProof/>
          <w:lang w:val="en-CA"/>
        </w:rPr>
        <w:tab/>
      </w:r>
      <w:r w:rsidRPr="00125512">
        <w:rPr>
          <w:noProof/>
          <w:lang w:val="en-CA"/>
        </w:rPr>
        <w:tab/>
      </w:r>
      <w:r w:rsidRPr="00125512">
        <w:rPr>
          <w:noProof/>
          <w:lang w:val="en-CA" w:eastAsia="ko-KR"/>
        </w:rPr>
        <w:tab/>
      </w:r>
      <w:r w:rsidRPr="00125512">
        <w:rPr>
          <w:noProof/>
          <w:lang w:val="en-CA"/>
        </w:rPr>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1586</w:t>
      </w:r>
      <w:r w:rsidR="00D86592" w:rsidRPr="00125512">
        <w:rPr>
          <w:noProof/>
          <w:lang w:val="en-CA"/>
        </w:rPr>
        <w:fldChar w:fldCharType="end"/>
      </w:r>
      <w:r w:rsidRPr="00125512">
        <w:rPr>
          <w:noProof/>
          <w:lang w:val="en-CA"/>
        </w:rPr>
        <w:t>)</w:t>
      </w:r>
    </w:p>
    <w:p w14:paraId="3D9BB5CB" w14:textId="77777777" w:rsidR="006440FA" w:rsidRPr="00125512" w:rsidRDefault="006440FA" w:rsidP="00494022">
      <w:pPr>
        <w:numPr>
          <w:ilvl w:val="0"/>
          <w:numId w:val="60"/>
        </w:numPr>
        <w:tabs>
          <w:tab w:val="clear" w:pos="794"/>
        </w:tabs>
        <w:ind w:left="993"/>
        <w:rPr>
          <w:noProof/>
          <w:lang w:val="en-CA"/>
        </w:rPr>
      </w:pPr>
      <w:r w:rsidRPr="00125512">
        <w:rPr>
          <w:noProof/>
          <w:lang w:val="en-CA"/>
        </w:rPr>
        <w:t xml:space="preserve">Otherwise, if xC is greater than 0 and yC is greater than 0, ctxInc is derived as follows: </w:t>
      </w:r>
    </w:p>
    <w:p w14:paraId="199A04DD" w14:textId="4DF0A6BC" w:rsidR="006440FA" w:rsidRPr="00125512" w:rsidRDefault="006440FA" w:rsidP="006440FA">
      <w:pPr>
        <w:tabs>
          <w:tab w:val="clear" w:pos="794"/>
          <w:tab w:val="clear" w:pos="1191"/>
          <w:tab w:val="clear" w:pos="1588"/>
          <w:tab w:val="clear" w:pos="1985"/>
          <w:tab w:val="left" w:pos="851"/>
          <w:tab w:val="left" w:pos="1134"/>
          <w:tab w:val="left" w:pos="1418"/>
          <w:tab w:val="left" w:pos="3600"/>
          <w:tab w:val="left" w:pos="3690"/>
          <w:tab w:val="right" w:pos="9696"/>
        </w:tabs>
        <w:spacing w:before="193" w:after="240"/>
        <w:ind w:left="1276"/>
        <w:jc w:val="left"/>
        <w:rPr>
          <w:lang w:val="en-CA" w:eastAsia="zh-CN"/>
        </w:rPr>
      </w:pPr>
      <w:r w:rsidRPr="00125512">
        <w:rPr>
          <w:noProof/>
          <w:lang w:val="en-CA"/>
        </w:rPr>
        <w:t xml:space="preserve">ctxInc = </w:t>
      </w:r>
      <w:ins w:id="196" w:author="Abe Kiyofumi (安倍 清史)" w:date="2020-03-09T11:47:00Z">
        <w:r w:rsidR="009B552D">
          <w:rPr>
            <w:noProof/>
            <w:lang w:val="en-CA"/>
          </w:rPr>
          <w:t>64</w:t>
        </w:r>
      </w:ins>
      <w:del w:id="197" w:author="Abe Kiyofumi (安倍 清史)" w:date="2020-03-09T11:47:00Z">
        <w:r w:rsidRPr="00125512" w:rsidDel="009B552D">
          <w:rPr>
            <w:noProof/>
            <w:lang w:val="en-CA"/>
          </w:rPr>
          <w:delText>65</w:delText>
        </w:r>
      </w:del>
      <w:r w:rsidRPr="00125512">
        <w:rPr>
          <w:noProof/>
          <w:lang w:val="en-CA"/>
        </w:rPr>
        <w:t xml:space="preserve"> + </w:t>
      </w:r>
      <w:proofErr w:type="spellStart"/>
      <w:r w:rsidRPr="00125512">
        <w:rPr>
          <w:lang w:val="en-CA" w:eastAsia="zh-CN"/>
        </w:rPr>
        <w:t>sig_coeff_</w:t>
      </w:r>
      <w:proofErr w:type="gramStart"/>
      <w:r w:rsidRPr="00125512">
        <w:rPr>
          <w:lang w:val="en-CA" w:eastAsia="zh-CN"/>
        </w:rPr>
        <w:t>flag</w:t>
      </w:r>
      <w:proofErr w:type="spellEnd"/>
      <w:r w:rsidRPr="00125512">
        <w:rPr>
          <w:lang w:val="en-CA" w:eastAsia="zh-CN"/>
        </w:rPr>
        <w:t>[</w:t>
      </w:r>
      <w:proofErr w:type="gramEnd"/>
      <w:r w:rsidRPr="00125512">
        <w:rPr>
          <w:lang w:val="en-CA" w:eastAsia="zh-CN"/>
        </w:rPr>
        <w:t> </w:t>
      </w:r>
      <w:proofErr w:type="spellStart"/>
      <w:r w:rsidRPr="00125512">
        <w:rPr>
          <w:lang w:val="en-CA" w:eastAsia="zh-CN"/>
        </w:rPr>
        <w:t>xC</w:t>
      </w:r>
      <w:proofErr w:type="spellEnd"/>
      <w:r w:rsidRPr="00125512">
        <w:rPr>
          <w:lang w:val="en-CA" w:eastAsia="zh-CN"/>
        </w:rPr>
        <w:t> </w:t>
      </w:r>
      <w:r w:rsidRPr="00125512">
        <w:rPr>
          <w:lang w:val="en-CA"/>
        </w:rPr>
        <w:t>−</w:t>
      </w:r>
      <w:r w:rsidRPr="00125512">
        <w:rPr>
          <w:lang w:val="en-CA" w:eastAsia="zh-CN"/>
        </w:rPr>
        <w:t> 1 ][ </w:t>
      </w:r>
      <w:proofErr w:type="spellStart"/>
      <w:r w:rsidRPr="00125512">
        <w:rPr>
          <w:lang w:val="en-CA" w:eastAsia="zh-CN"/>
        </w:rPr>
        <w:t>yC</w:t>
      </w:r>
      <w:proofErr w:type="spellEnd"/>
      <w:r w:rsidRPr="00125512">
        <w:rPr>
          <w:lang w:val="en-CA" w:eastAsia="zh-CN"/>
        </w:rPr>
        <w:t xml:space="preserve"> ] + </w:t>
      </w:r>
      <w:proofErr w:type="spellStart"/>
      <w:r w:rsidRPr="00125512">
        <w:rPr>
          <w:lang w:val="en-CA" w:eastAsia="zh-CN"/>
        </w:rPr>
        <w:t>sig_coeff_flag</w:t>
      </w:r>
      <w:proofErr w:type="spellEnd"/>
      <w:r w:rsidRPr="00125512">
        <w:rPr>
          <w:lang w:val="en-CA" w:eastAsia="zh-CN"/>
        </w:rPr>
        <w:t>[ </w:t>
      </w:r>
      <w:proofErr w:type="spellStart"/>
      <w:r w:rsidRPr="00125512">
        <w:rPr>
          <w:lang w:val="en-CA" w:eastAsia="zh-CN"/>
        </w:rPr>
        <w:t>xC</w:t>
      </w:r>
      <w:proofErr w:type="spellEnd"/>
      <w:r w:rsidRPr="00125512">
        <w:rPr>
          <w:lang w:val="en-CA" w:eastAsia="zh-CN"/>
        </w:rPr>
        <w:t> ][ </w:t>
      </w:r>
      <w:proofErr w:type="spellStart"/>
      <w:r w:rsidRPr="00125512">
        <w:rPr>
          <w:lang w:val="en-CA" w:eastAsia="zh-CN"/>
        </w:rPr>
        <w:t>yC</w:t>
      </w:r>
      <w:proofErr w:type="spellEnd"/>
      <w:r w:rsidRPr="00125512">
        <w:rPr>
          <w:lang w:val="en-CA" w:eastAsia="zh-CN"/>
        </w:rPr>
        <w:t> </w:t>
      </w:r>
      <w:r w:rsidRPr="00125512">
        <w:rPr>
          <w:noProof/>
          <w:lang w:val="en-CA"/>
        </w:rPr>
        <w:t>−</w:t>
      </w:r>
      <w:r w:rsidRPr="00125512">
        <w:rPr>
          <w:lang w:val="en-CA" w:eastAsia="zh-CN"/>
        </w:rPr>
        <w:t> 1 ]</w:t>
      </w:r>
      <w:r w:rsidRPr="00125512">
        <w:rPr>
          <w:noProof/>
          <w:lang w:val="en-CA" w:eastAsia="ko-KR"/>
        </w:rPr>
        <w:tab/>
      </w:r>
      <w:r w:rsidRPr="00125512">
        <w:rPr>
          <w:noProof/>
          <w:lang w:val="en-CA"/>
        </w:rPr>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1587</w:t>
      </w:r>
      <w:r w:rsidR="00D86592" w:rsidRPr="00125512">
        <w:rPr>
          <w:noProof/>
          <w:lang w:val="en-CA"/>
        </w:rPr>
        <w:fldChar w:fldCharType="end"/>
      </w:r>
      <w:r w:rsidRPr="00125512">
        <w:rPr>
          <w:noProof/>
          <w:lang w:val="en-CA"/>
        </w:rPr>
        <w:t>)</w:t>
      </w:r>
    </w:p>
    <w:p w14:paraId="44B95D23" w14:textId="77777777" w:rsidR="006440FA" w:rsidRPr="00125512" w:rsidRDefault="006440FA" w:rsidP="00494022">
      <w:pPr>
        <w:numPr>
          <w:ilvl w:val="0"/>
          <w:numId w:val="60"/>
        </w:numPr>
        <w:tabs>
          <w:tab w:val="clear" w:pos="794"/>
        </w:tabs>
        <w:ind w:left="993"/>
        <w:rPr>
          <w:noProof/>
          <w:lang w:val="en-CA"/>
        </w:rPr>
      </w:pPr>
      <w:r w:rsidRPr="00125512">
        <w:rPr>
          <w:noProof/>
          <w:lang w:val="en-CA"/>
        </w:rPr>
        <w:t xml:space="preserve">Otherwise, if xC is greater than 0, ctxInc is derived as follows: </w:t>
      </w:r>
    </w:p>
    <w:p w14:paraId="1636F32A" w14:textId="1AF4FD40" w:rsidR="006440FA" w:rsidRPr="00125512" w:rsidRDefault="006440FA" w:rsidP="006440FA">
      <w:pPr>
        <w:tabs>
          <w:tab w:val="clear" w:pos="794"/>
          <w:tab w:val="clear" w:pos="1191"/>
          <w:tab w:val="clear" w:pos="1588"/>
          <w:tab w:val="clear" w:pos="1985"/>
          <w:tab w:val="left" w:pos="851"/>
          <w:tab w:val="left" w:pos="1134"/>
          <w:tab w:val="left" w:pos="1418"/>
          <w:tab w:val="left" w:pos="3600"/>
          <w:tab w:val="left" w:pos="3690"/>
          <w:tab w:val="right" w:pos="9696"/>
        </w:tabs>
        <w:spacing w:before="193" w:after="240"/>
        <w:ind w:left="1276"/>
        <w:jc w:val="left"/>
        <w:rPr>
          <w:lang w:val="en-CA" w:eastAsia="zh-CN"/>
        </w:rPr>
      </w:pPr>
      <w:r w:rsidRPr="00125512">
        <w:rPr>
          <w:noProof/>
          <w:lang w:val="en-CA"/>
        </w:rPr>
        <w:t xml:space="preserve">ctxInc = </w:t>
      </w:r>
      <w:ins w:id="198" w:author="Abe Kiyofumi (安倍 清史)" w:date="2020-03-09T11:47:00Z">
        <w:r w:rsidR="009B552D">
          <w:rPr>
            <w:noProof/>
            <w:lang w:val="en-CA"/>
          </w:rPr>
          <w:t>64</w:t>
        </w:r>
      </w:ins>
      <w:del w:id="199" w:author="Abe Kiyofumi (安倍 清史)" w:date="2020-03-09T11:47:00Z">
        <w:r w:rsidRPr="00125512" w:rsidDel="009B552D">
          <w:rPr>
            <w:noProof/>
            <w:lang w:val="en-CA"/>
          </w:rPr>
          <w:delText>65</w:delText>
        </w:r>
      </w:del>
      <w:r w:rsidRPr="00125512">
        <w:rPr>
          <w:noProof/>
          <w:lang w:val="en-CA"/>
        </w:rPr>
        <w:t xml:space="preserve"> + </w:t>
      </w:r>
      <w:proofErr w:type="spellStart"/>
      <w:r w:rsidRPr="00125512">
        <w:rPr>
          <w:lang w:val="en-CA" w:eastAsia="zh-CN"/>
        </w:rPr>
        <w:t>sig_coeff_</w:t>
      </w:r>
      <w:proofErr w:type="gramStart"/>
      <w:r w:rsidRPr="00125512">
        <w:rPr>
          <w:lang w:val="en-CA" w:eastAsia="zh-CN"/>
        </w:rPr>
        <w:t>flag</w:t>
      </w:r>
      <w:proofErr w:type="spellEnd"/>
      <w:r w:rsidRPr="00125512">
        <w:rPr>
          <w:lang w:val="en-CA" w:eastAsia="zh-CN"/>
        </w:rPr>
        <w:t>[</w:t>
      </w:r>
      <w:proofErr w:type="gramEnd"/>
      <w:r w:rsidRPr="00125512">
        <w:rPr>
          <w:lang w:val="en-CA" w:eastAsia="zh-CN"/>
        </w:rPr>
        <w:t> </w:t>
      </w:r>
      <w:proofErr w:type="spellStart"/>
      <w:r w:rsidRPr="00125512">
        <w:rPr>
          <w:lang w:val="en-CA" w:eastAsia="zh-CN"/>
        </w:rPr>
        <w:t>xC</w:t>
      </w:r>
      <w:proofErr w:type="spellEnd"/>
      <w:r w:rsidRPr="00125512">
        <w:rPr>
          <w:lang w:val="en-CA" w:eastAsia="zh-CN"/>
        </w:rPr>
        <w:t> </w:t>
      </w:r>
      <w:r w:rsidRPr="00125512">
        <w:rPr>
          <w:lang w:val="en-CA"/>
        </w:rPr>
        <w:t>−</w:t>
      </w:r>
      <w:r w:rsidRPr="00125512">
        <w:rPr>
          <w:lang w:val="en-CA" w:eastAsia="zh-CN"/>
        </w:rPr>
        <w:t> 1 ][ </w:t>
      </w:r>
      <w:proofErr w:type="spellStart"/>
      <w:r w:rsidRPr="00125512">
        <w:rPr>
          <w:lang w:val="en-CA" w:eastAsia="zh-CN"/>
        </w:rPr>
        <w:t>yC</w:t>
      </w:r>
      <w:proofErr w:type="spellEnd"/>
      <w:r w:rsidRPr="00125512">
        <w:rPr>
          <w:lang w:val="en-CA" w:eastAsia="zh-CN"/>
        </w:rPr>
        <w:t> ]</w:t>
      </w:r>
      <w:r w:rsidRPr="00125512">
        <w:rPr>
          <w:noProof/>
          <w:lang w:val="en-CA" w:eastAsia="ko-KR"/>
        </w:rPr>
        <w:t xml:space="preserve"> </w:t>
      </w:r>
      <w:r w:rsidRPr="00125512">
        <w:rPr>
          <w:noProof/>
          <w:lang w:val="en-CA" w:eastAsia="ko-KR"/>
        </w:rPr>
        <w:tab/>
      </w:r>
      <w:r w:rsidRPr="00125512">
        <w:rPr>
          <w:noProof/>
          <w:lang w:val="en-CA"/>
        </w:rPr>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1588</w:t>
      </w:r>
      <w:r w:rsidR="00D86592" w:rsidRPr="00125512">
        <w:rPr>
          <w:noProof/>
          <w:lang w:val="en-CA"/>
        </w:rPr>
        <w:fldChar w:fldCharType="end"/>
      </w:r>
      <w:r w:rsidRPr="00125512">
        <w:rPr>
          <w:noProof/>
          <w:lang w:val="en-CA"/>
        </w:rPr>
        <w:t>)</w:t>
      </w:r>
    </w:p>
    <w:p w14:paraId="551B57DE" w14:textId="77777777" w:rsidR="006440FA" w:rsidRPr="00125512" w:rsidRDefault="006440FA" w:rsidP="00494022">
      <w:pPr>
        <w:numPr>
          <w:ilvl w:val="0"/>
          <w:numId w:val="60"/>
        </w:numPr>
        <w:tabs>
          <w:tab w:val="clear" w:pos="794"/>
        </w:tabs>
        <w:ind w:left="993"/>
        <w:rPr>
          <w:noProof/>
          <w:lang w:val="en-CA"/>
        </w:rPr>
      </w:pPr>
      <w:r w:rsidRPr="00125512">
        <w:rPr>
          <w:noProof/>
          <w:lang w:val="en-CA"/>
        </w:rPr>
        <w:t xml:space="preserve">Otherwise, if yC is greater than 0, ctxInc is derived as follows: </w:t>
      </w:r>
    </w:p>
    <w:p w14:paraId="1506AFAD" w14:textId="4755E37D" w:rsidR="006440FA" w:rsidRPr="00125512" w:rsidRDefault="006440FA" w:rsidP="006440FA">
      <w:pPr>
        <w:tabs>
          <w:tab w:val="clear" w:pos="794"/>
          <w:tab w:val="clear" w:pos="1191"/>
          <w:tab w:val="clear" w:pos="1588"/>
          <w:tab w:val="clear" w:pos="1985"/>
          <w:tab w:val="left" w:pos="851"/>
          <w:tab w:val="left" w:pos="1134"/>
          <w:tab w:val="left" w:pos="1418"/>
          <w:tab w:val="left" w:pos="3600"/>
          <w:tab w:val="left" w:pos="3690"/>
          <w:tab w:val="right" w:pos="9696"/>
        </w:tabs>
        <w:spacing w:before="193" w:after="240"/>
        <w:ind w:left="1276"/>
        <w:jc w:val="left"/>
        <w:rPr>
          <w:lang w:val="en-CA" w:eastAsia="zh-CN"/>
        </w:rPr>
      </w:pPr>
      <w:r w:rsidRPr="00125512">
        <w:rPr>
          <w:noProof/>
          <w:lang w:val="en-CA"/>
        </w:rPr>
        <w:t xml:space="preserve">ctxInc = </w:t>
      </w:r>
      <w:ins w:id="200" w:author="Abe Kiyofumi (安倍 清史)" w:date="2020-03-09T11:47:00Z">
        <w:r w:rsidR="009B552D">
          <w:rPr>
            <w:noProof/>
            <w:lang w:val="en-CA"/>
          </w:rPr>
          <w:t>64</w:t>
        </w:r>
      </w:ins>
      <w:del w:id="201" w:author="Abe Kiyofumi (安倍 清史)" w:date="2020-03-09T11:47:00Z">
        <w:r w:rsidRPr="00125512" w:rsidDel="009B552D">
          <w:rPr>
            <w:noProof/>
            <w:lang w:val="en-CA"/>
          </w:rPr>
          <w:delText>65</w:delText>
        </w:r>
      </w:del>
      <w:r w:rsidRPr="00125512">
        <w:rPr>
          <w:noProof/>
          <w:lang w:val="en-CA"/>
        </w:rPr>
        <w:t xml:space="preserve"> + </w:t>
      </w:r>
      <w:proofErr w:type="spellStart"/>
      <w:r w:rsidRPr="00125512">
        <w:rPr>
          <w:lang w:val="en-CA" w:eastAsia="zh-CN"/>
        </w:rPr>
        <w:t>sig_coeff_</w:t>
      </w:r>
      <w:proofErr w:type="gramStart"/>
      <w:r w:rsidRPr="00125512">
        <w:rPr>
          <w:lang w:val="en-CA" w:eastAsia="zh-CN"/>
        </w:rPr>
        <w:t>flag</w:t>
      </w:r>
      <w:proofErr w:type="spellEnd"/>
      <w:r w:rsidRPr="00125512">
        <w:rPr>
          <w:lang w:val="en-CA" w:eastAsia="zh-CN"/>
        </w:rPr>
        <w:t>[</w:t>
      </w:r>
      <w:proofErr w:type="gramEnd"/>
      <w:r w:rsidRPr="00125512">
        <w:rPr>
          <w:lang w:val="en-CA" w:eastAsia="zh-CN"/>
        </w:rPr>
        <w:t> </w:t>
      </w:r>
      <w:proofErr w:type="spellStart"/>
      <w:r w:rsidRPr="00125512">
        <w:rPr>
          <w:lang w:val="en-CA" w:eastAsia="zh-CN"/>
        </w:rPr>
        <w:t>xC</w:t>
      </w:r>
      <w:proofErr w:type="spellEnd"/>
      <w:r w:rsidRPr="00125512">
        <w:rPr>
          <w:lang w:val="en-CA" w:eastAsia="zh-CN"/>
        </w:rPr>
        <w:t> ][ </w:t>
      </w:r>
      <w:proofErr w:type="spellStart"/>
      <w:r w:rsidRPr="00125512">
        <w:rPr>
          <w:lang w:val="en-CA" w:eastAsia="zh-CN"/>
        </w:rPr>
        <w:t>yC</w:t>
      </w:r>
      <w:proofErr w:type="spellEnd"/>
      <w:r w:rsidRPr="00125512">
        <w:rPr>
          <w:lang w:val="en-CA" w:eastAsia="zh-CN"/>
        </w:rPr>
        <w:t> </w:t>
      </w:r>
      <w:r w:rsidRPr="00125512">
        <w:rPr>
          <w:noProof/>
          <w:lang w:val="en-CA"/>
        </w:rPr>
        <w:t>−</w:t>
      </w:r>
      <w:r w:rsidRPr="00125512">
        <w:rPr>
          <w:lang w:val="en-CA" w:eastAsia="zh-CN"/>
        </w:rPr>
        <w:t> 1 ]</w:t>
      </w:r>
      <w:r w:rsidRPr="00125512">
        <w:rPr>
          <w:noProof/>
          <w:lang w:val="en-CA" w:eastAsia="ko-KR"/>
        </w:rPr>
        <w:tab/>
      </w:r>
      <w:r w:rsidRPr="00125512">
        <w:rPr>
          <w:noProof/>
          <w:lang w:val="en-CA"/>
        </w:rPr>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1589</w:t>
      </w:r>
      <w:r w:rsidR="00D86592" w:rsidRPr="00125512">
        <w:rPr>
          <w:noProof/>
          <w:lang w:val="en-CA"/>
        </w:rPr>
        <w:fldChar w:fldCharType="end"/>
      </w:r>
      <w:r w:rsidRPr="00125512">
        <w:rPr>
          <w:noProof/>
          <w:lang w:val="en-CA"/>
        </w:rPr>
        <w:t>)</w:t>
      </w:r>
    </w:p>
    <w:p w14:paraId="3C8E3306" w14:textId="77777777" w:rsidR="006440FA" w:rsidRPr="00125512" w:rsidRDefault="006440FA" w:rsidP="00494022">
      <w:pPr>
        <w:numPr>
          <w:ilvl w:val="0"/>
          <w:numId w:val="60"/>
        </w:numPr>
        <w:tabs>
          <w:tab w:val="clear" w:pos="794"/>
        </w:tabs>
        <w:ind w:left="993"/>
        <w:rPr>
          <w:noProof/>
          <w:lang w:val="en-CA"/>
        </w:rPr>
      </w:pPr>
      <w:r w:rsidRPr="00125512">
        <w:rPr>
          <w:noProof/>
          <w:lang w:val="en-CA"/>
        </w:rPr>
        <w:t xml:space="preserve">Otherwise, ctxInc is derived as follows: </w:t>
      </w:r>
    </w:p>
    <w:p w14:paraId="36484958" w14:textId="3AE8E0C8" w:rsidR="006440FA" w:rsidRPr="00125512" w:rsidRDefault="006440FA" w:rsidP="006440FA">
      <w:pPr>
        <w:tabs>
          <w:tab w:val="clear" w:pos="794"/>
          <w:tab w:val="clear" w:pos="1191"/>
          <w:tab w:val="clear" w:pos="1588"/>
          <w:tab w:val="clear" w:pos="1985"/>
          <w:tab w:val="left" w:pos="851"/>
          <w:tab w:val="left" w:pos="1134"/>
          <w:tab w:val="left" w:pos="1418"/>
          <w:tab w:val="left" w:pos="3600"/>
          <w:tab w:val="left" w:pos="3690"/>
          <w:tab w:val="right" w:pos="9696"/>
        </w:tabs>
        <w:spacing w:before="193" w:after="240"/>
        <w:ind w:left="1276"/>
        <w:jc w:val="left"/>
        <w:rPr>
          <w:noProof/>
          <w:lang w:val="en-CA"/>
        </w:rPr>
      </w:pPr>
      <w:r w:rsidRPr="00125512">
        <w:rPr>
          <w:noProof/>
          <w:lang w:val="en-CA"/>
        </w:rPr>
        <w:t xml:space="preserve">ctxInc = </w:t>
      </w:r>
      <w:ins w:id="202" w:author="Abe Kiyofumi (安倍 清史)" w:date="2020-03-09T11:47:00Z">
        <w:r w:rsidR="009B552D">
          <w:rPr>
            <w:noProof/>
            <w:lang w:val="en-CA"/>
          </w:rPr>
          <w:t>64</w:t>
        </w:r>
      </w:ins>
      <w:del w:id="203" w:author="Abe Kiyofumi (安倍 清史)" w:date="2020-03-09T11:47:00Z">
        <w:r w:rsidRPr="00125512" w:rsidDel="009B552D">
          <w:rPr>
            <w:noProof/>
            <w:lang w:val="en-CA"/>
          </w:rPr>
          <w:delText>65</w:delText>
        </w:r>
      </w:del>
      <w:r w:rsidRPr="00125512">
        <w:rPr>
          <w:noProof/>
          <w:lang w:val="en-CA" w:eastAsia="ko-KR"/>
        </w:rPr>
        <w:tab/>
      </w:r>
      <w:r w:rsidRPr="00125512">
        <w:rPr>
          <w:noProof/>
          <w:lang w:val="en-CA" w:eastAsia="ko-KR"/>
        </w:rPr>
        <w:tab/>
      </w:r>
      <w:r w:rsidRPr="00125512">
        <w:rPr>
          <w:noProof/>
          <w:lang w:val="en-CA" w:eastAsia="ko-KR"/>
        </w:rPr>
        <w:tab/>
      </w:r>
      <w:r w:rsidRPr="00125512">
        <w:rPr>
          <w:noProof/>
          <w:lang w:val="en-CA"/>
        </w:rPr>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1590</w:t>
      </w:r>
      <w:r w:rsidR="00D86592" w:rsidRPr="00125512">
        <w:rPr>
          <w:noProof/>
          <w:lang w:val="en-CA"/>
        </w:rPr>
        <w:fldChar w:fldCharType="end"/>
      </w:r>
      <w:r w:rsidRPr="00125512">
        <w:rPr>
          <w:noProof/>
          <w:lang w:val="en-CA"/>
        </w:rPr>
        <w:t>)</w:t>
      </w:r>
    </w:p>
    <w:p w14:paraId="5A6697A6" w14:textId="1C46EA08" w:rsidR="00A10A7F" w:rsidRPr="00125512" w:rsidRDefault="00A10A7F" w:rsidP="004A6E64">
      <w:pPr>
        <w:numPr>
          <w:ilvl w:val="0"/>
          <w:numId w:val="8"/>
        </w:numPr>
        <w:tabs>
          <w:tab w:val="clear" w:pos="794"/>
        </w:tabs>
        <w:ind w:left="709"/>
        <w:rPr>
          <w:noProof/>
          <w:lang w:val="en-CA"/>
        </w:rPr>
      </w:pPr>
      <w:r w:rsidRPr="00125512">
        <w:rPr>
          <w:noProof/>
          <w:lang w:val="en-CA"/>
        </w:rPr>
        <w:t>Otherwise, if the syntax element is</w:t>
      </w:r>
      <w:r w:rsidRPr="00125512">
        <w:rPr>
          <w:noProof/>
          <w:lang w:val="en-CA" w:eastAsia="ko-KR"/>
        </w:rPr>
        <w:t xml:space="preserve"> abs_level_gtx_flag[ n ][ </w:t>
      </w:r>
      <w:r w:rsidR="001F5F88" w:rsidRPr="00125512">
        <w:rPr>
          <w:noProof/>
          <w:lang w:val="en-CA" w:eastAsia="ko-KR"/>
        </w:rPr>
        <w:t>j</w:t>
      </w:r>
      <w:r w:rsidRPr="00125512">
        <w:rPr>
          <w:noProof/>
          <w:lang w:val="en-CA" w:eastAsia="ko-KR"/>
        </w:rPr>
        <w:t> ]</w:t>
      </w:r>
      <w:r w:rsidR="006440FA" w:rsidRPr="00125512">
        <w:rPr>
          <w:noProof/>
          <w:lang w:val="en-CA" w:eastAsia="ko-KR"/>
        </w:rPr>
        <w:t xml:space="preserve"> with j &gt; 0</w:t>
      </w:r>
      <w:r w:rsidRPr="00125512">
        <w:rPr>
          <w:noProof/>
          <w:lang w:val="en-CA" w:eastAsia="ko-KR"/>
        </w:rPr>
        <w:t>, the following applies:</w:t>
      </w:r>
    </w:p>
    <w:p w14:paraId="2CD4A8DA" w14:textId="1FD5C345" w:rsidR="00A10A7F" w:rsidRPr="00125512" w:rsidRDefault="00A10A7F" w:rsidP="00A10A7F">
      <w:pPr>
        <w:pStyle w:val="Equation"/>
        <w:tabs>
          <w:tab w:val="clear" w:pos="794"/>
          <w:tab w:val="clear" w:pos="1588"/>
          <w:tab w:val="clear" w:pos="4849"/>
          <w:tab w:val="left" w:pos="851"/>
          <w:tab w:val="left" w:pos="1134"/>
          <w:tab w:val="left" w:pos="1418"/>
          <w:tab w:val="left" w:pos="3600"/>
          <w:tab w:val="left" w:pos="3690"/>
        </w:tabs>
        <w:ind w:left="1276"/>
        <w:rPr>
          <w:noProof/>
          <w:lang w:val="en-CA" w:eastAsia="ko-KR"/>
        </w:rPr>
      </w:pPr>
      <w:r w:rsidRPr="00125512">
        <w:rPr>
          <w:noProof/>
          <w:lang w:val="en-CA" w:eastAsia="ko-KR"/>
        </w:rPr>
        <w:t xml:space="preserve">ctxInc = </w:t>
      </w:r>
      <w:ins w:id="204" w:author="Abe Kiyofumi (安倍 清史)" w:date="2020-03-09T11:48:00Z">
        <w:r w:rsidR="009818B1">
          <w:rPr>
            <w:noProof/>
            <w:lang w:val="en-CA" w:eastAsia="ko-KR"/>
          </w:rPr>
          <w:t>67</w:t>
        </w:r>
      </w:ins>
      <w:del w:id="205" w:author="Abe Kiyofumi (安倍 清史)" w:date="2020-03-09T11:48:00Z">
        <w:r w:rsidRPr="00125512" w:rsidDel="009818B1">
          <w:rPr>
            <w:noProof/>
            <w:lang w:val="en-CA" w:eastAsia="ko-KR"/>
          </w:rPr>
          <w:delText>6</w:delText>
        </w:r>
        <w:r w:rsidR="006440FA" w:rsidRPr="00125512" w:rsidDel="009818B1">
          <w:rPr>
            <w:noProof/>
            <w:lang w:val="en-CA" w:eastAsia="ko-KR"/>
          </w:rPr>
          <w:delText>8</w:delText>
        </w:r>
      </w:del>
      <w:r w:rsidRPr="00125512">
        <w:rPr>
          <w:noProof/>
          <w:lang w:val="en-CA" w:eastAsia="ko-KR"/>
        </w:rPr>
        <w:t> + </w:t>
      </w:r>
      <w:r w:rsidR="001F5F88" w:rsidRPr="00125512">
        <w:rPr>
          <w:noProof/>
          <w:lang w:val="en-CA" w:eastAsia="ko-KR"/>
        </w:rPr>
        <w:t>j</w:t>
      </w:r>
      <w:r w:rsidRPr="00125512">
        <w:rPr>
          <w:noProof/>
          <w:lang w:val="en-CA" w:eastAsia="ko-KR"/>
        </w:rPr>
        <w:tab/>
      </w:r>
      <w:r w:rsidRPr="00125512">
        <w:rPr>
          <w:noProof/>
          <w:lang w:val="en-CA" w:eastAsia="ko-KR"/>
        </w:rPr>
        <w:tab/>
      </w:r>
      <w:r w:rsidRPr="00125512">
        <w:rPr>
          <w:noProof/>
          <w:lang w:val="en-CA" w:eastAsia="ko-KR"/>
        </w:rPr>
        <w:tab/>
      </w:r>
      <w:r w:rsidRPr="00125512">
        <w:rPr>
          <w:noProof/>
          <w:lang w:val="en-CA"/>
        </w:rPr>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1591</w:t>
      </w:r>
      <w:r w:rsidR="00D86592" w:rsidRPr="00125512">
        <w:rPr>
          <w:noProof/>
          <w:lang w:val="en-CA"/>
        </w:rPr>
        <w:fldChar w:fldCharType="end"/>
      </w:r>
      <w:r w:rsidRPr="00125512">
        <w:rPr>
          <w:noProof/>
          <w:lang w:val="en-CA"/>
        </w:rPr>
        <w:t>)</w:t>
      </w:r>
    </w:p>
    <w:p w14:paraId="755E7C19" w14:textId="5DB34D92" w:rsidR="00A10A7F" w:rsidRPr="00125512" w:rsidRDefault="00A10A7F" w:rsidP="004A6E64">
      <w:pPr>
        <w:numPr>
          <w:ilvl w:val="0"/>
          <w:numId w:val="8"/>
        </w:numPr>
        <w:tabs>
          <w:tab w:val="clear" w:pos="794"/>
          <w:tab w:val="left" w:pos="400"/>
        </w:tabs>
        <w:rPr>
          <w:noProof/>
          <w:lang w:val="en-CA"/>
        </w:rPr>
      </w:pPr>
      <w:r w:rsidRPr="00125512">
        <w:rPr>
          <w:noProof/>
          <w:lang w:val="en-CA"/>
        </w:rPr>
        <w:t>Otherwise (transform_skip_flag[ x</w:t>
      </w:r>
      <w:r w:rsidR="009D1F06" w:rsidRPr="00125512">
        <w:rPr>
          <w:noProof/>
          <w:lang w:val="en-CA"/>
        </w:rPr>
        <w:t>0</w:t>
      </w:r>
      <w:r w:rsidRPr="00125512">
        <w:rPr>
          <w:noProof/>
          <w:lang w:val="en-CA"/>
        </w:rPr>
        <w:t> ][ y</w:t>
      </w:r>
      <w:r w:rsidR="009D1F06" w:rsidRPr="00125512">
        <w:rPr>
          <w:noProof/>
          <w:lang w:val="en-CA"/>
        </w:rPr>
        <w:t>0</w:t>
      </w:r>
      <w:r w:rsidRPr="00125512">
        <w:rPr>
          <w:noProof/>
          <w:lang w:val="en-CA"/>
        </w:rPr>
        <w:t> ]</w:t>
      </w:r>
      <w:r w:rsidR="009D1F06" w:rsidRPr="00125512">
        <w:rPr>
          <w:noProof/>
          <w:lang w:val="en-CA"/>
        </w:rPr>
        <w:t>[ cIdx ]</w:t>
      </w:r>
      <w:r w:rsidRPr="00125512">
        <w:rPr>
          <w:noProof/>
          <w:lang w:val="en-CA"/>
        </w:rPr>
        <w:t xml:space="preserve"> is equal to 0</w:t>
      </w:r>
      <w:r w:rsidR="00284A30" w:rsidRPr="00125512">
        <w:rPr>
          <w:noProof/>
          <w:lang w:val="en-CA"/>
        </w:rPr>
        <w:t xml:space="preserve"> or slice_ts_residual_coding_disabled_flag is equal to 1</w:t>
      </w:r>
      <w:r w:rsidRPr="00125512">
        <w:rPr>
          <w:noProof/>
          <w:lang w:val="en-CA"/>
        </w:rPr>
        <w:t>), the following applies:</w:t>
      </w:r>
    </w:p>
    <w:p w14:paraId="4DA9F1DF" w14:textId="6886F850" w:rsidR="00822405" w:rsidRPr="00125512" w:rsidRDefault="00822405" w:rsidP="004A6E64">
      <w:pPr>
        <w:numPr>
          <w:ilvl w:val="0"/>
          <w:numId w:val="8"/>
        </w:numPr>
        <w:tabs>
          <w:tab w:val="clear" w:pos="794"/>
        </w:tabs>
        <w:ind w:left="709"/>
        <w:rPr>
          <w:noProof/>
          <w:lang w:val="en-CA"/>
        </w:rPr>
      </w:pPr>
      <w:r w:rsidRPr="00125512">
        <w:rPr>
          <w:noProof/>
          <w:lang w:val="en-CA"/>
        </w:rPr>
        <w:t>The variable locNumSig and locSumAbsPass1 is derived by invoking the derivation process for the variables locNumSig and locSumAbsPass1 specifies in clause </w:t>
      </w:r>
      <w:r w:rsidRPr="00125512">
        <w:rPr>
          <w:noProof/>
          <w:lang w:val="en-CA"/>
        </w:rPr>
        <w:fldChar w:fldCharType="begin" w:fldLock="1"/>
      </w:r>
      <w:r w:rsidRPr="00125512">
        <w:rPr>
          <w:noProof/>
          <w:lang w:val="en-CA"/>
        </w:rPr>
        <w:instrText xml:space="preserve"> REF _Ref519514137 \r \h </w:instrText>
      </w:r>
      <w:r w:rsidRPr="00125512">
        <w:rPr>
          <w:noProof/>
          <w:lang w:val="en-CA"/>
        </w:rPr>
      </w:r>
      <w:r w:rsidRPr="00125512">
        <w:rPr>
          <w:noProof/>
          <w:lang w:val="en-CA"/>
        </w:rPr>
        <w:fldChar w:fldCharType="separate"/>
      </w:r>
      <w:r w:rsidR="007032F8">
        <w:rPr>
          <w:noProof/>
          <w:lang w:val="en-CA"/>
        </w:rPr>
        <w:t>9.3.4.2.7</w:t>
      </w:r>
      <w:r w:rsidRPr="00125512">
        <w:rPr>
          <w:noProof/>
          <w:lang w:val="en-CA"/>
        </w:rPr>
        <w:fldChar w:fldCharType="end"/>
      </w:r>
      <w:r w:rsidRPr="00125512">
        <w:rPr>
          <w:noProof/>
          <w:lang w:val="en-CA"/>
        </w:rPr>
        <w:t xml:space="preserve"> with colour component index cIdx, the luma location ( x0, y0), the current coefficient scan location (xC, yC ), the binary logarithm of the transform block width log2TbWidth, and the binary logarithm of the transform block height log2TbHeight as input.</w:t>
      </w:r>
    </w:p>
    <w:p w14:paraId="0BB0E5A3" w14:textId="77777777" w:rsidR="00822405" w:rsidRPr="00125512" w:rsidRDefault="00822405" w:rsidP="004A6E64">
      <w:pPr>
        <w:numPr>
          <w:ilvl w:val="0"/>
          <w:numId w:val="8"/>
        </w:numPr>
        <w:tabs>
          <w:tab w:val="clear" w:pos="794"/>
        </w:tabs>
        <w:ind w:left="709"/>
        <w:rPr>
          <w:noProof/>
          <w:lang w:val="en-CA"/>
        </w:rPr>
      </w:pPr>
      <w:r w:rsidRPr="00125512">
        <w:rPr>
          <w:noProof/>
          <w:lang w:val="en-CA"/>
        </w:rPr>
        <w:t xml:space="preserve">The variable ctxOffset is set equal to </w:t>
      </w:r>
      <w:r w:rsidRPr="00125512">
        <w:rPr>
          <w:noProof/>
          <w:lang w:val="en-CA" w:eastAsia="ko-KR"/>
        </w:rPr>
        <w:t>Min( locSumAbsPass1 − locNumSig, 4 ).</w:t>
      </w:r>
    </w:p>
    <w:p w14:paraId="1C665331" w14:textId="77777777" w:rsidR="00822405" w:rsidRPr="00125512" w:rsidRDefault="00822405" w:rsidP="004A6E64">
      <w:pPr>
        <w:numPr>
          <w:ilvl w:val="0"/>
          <w:numId w:val="8"/>
        </w:numPr>
        <w:tabs>
          <w:tab w:val="clear" w:pos="794"/>
        </w:tabs>
        <w:ind w:left="709"/>
        <w:rPr>
          <w:noProof/>
          <w:lang w:val="en-CA"/>
        </w:rPr>
      </w:pPr>
      <w:r w:rsidRPr="00125512">
        <w:rPr>
          <w:noProof/>
          <w:lang w:val="en-CA"/>
        </w:rPr>
        <w:t>The variable d is set equal to xC + yC.</w:t>
      </w:r>
    </w:p>
    <w:p w14:paraId="3209A3A9" w14:textId="77777777" w:rsidR="00822405" w:rsidRPr="00125512" w:rsidRDefault="00822405" w:rsidP="004A6E64">
      <w:pPr>
        <w:numPr>
          <w:ilvl w:val="0"/>
          <w:numId w:val="8"/>
        </w:numPr>
        <w:tabs>
          <w:tab w:val="clear" w:pos="794"/>
        </w:tabs>
        <w:ind w:left="1080"/>
        <w:rPr>
          <w:noProof/>
          <w:lang w:val="en-CA"/>
        </w:rPr>
      </w:pPr>
      <w:r w:rsidRPr="00125512">
        <w:rPr>
          <w:noProof/>
          <w:lang w:val="en-CA"/>
        </w:rPr>
        <w:t>If xC is equal to LastSignificantCoeffX and yC is equal to LastSignificantCoeffY, ctxInc is derived as follows:</w:t>
      </w:r>
    </w:p>
    <w:p w14:paraId="36D8601D" w14:textId="7D7AD7A8" w:rsidR="00822405" w:rsidRPr="00125512" w:rsidRDefault="00822405" w:rsidP="009C7CED">
      <w:pPr>
        <w:pStyle w:val="Equation"/>
        <w:tabs>
          <w:tab w:val="clear" w:pos="794"/>
          <w:tab w:val="clear" w:pos="1588"/>
          <w:tab w:val="clear" w:pos="4849"/>
          <w:tab w:val="left" w:pos="851"/>
          <w:tab w:val="left" w:pos="1134"/>
          <w:tab w:val="left" w:pos="1418"/>
          <w:tab w:val="left" w:pos="3600"/>
          <w:tab w:val="left" w:pos="3690"/>
        </w:tabs>
        <w:ind w:left="1276"/>
        <w:rPr>
          <w:noProof/>
          <w:lang w:val="en-CA" w:eastAsia="ko-KR"/>
        </w:rPr>
      </w:pPr>
      <w:r w:rsidRPr="00125512">
        <w:rPr>
          <w:noProof/>
          <w:lang w:val="en-CA" w:eastAsia="ko-KR"/>
        </w:rPr>
        <w:t>ctxInc = ( cIdx  = =  0 ? 0 : 21 )</w:t>
      </w:r>
      <w:r w:rsidRPr="00125512">
        <w:rPr>
          <w:noProof/>
          <w:lang w:val="en-CA" w:eastAsia="ko-KR"/>
        </w:rPr>
        <w:tab/>
      </w:r>
      <w:r w:rsidRPr="00125512">
        <w:rPr>
          <w:noProof/>
          <w:lang w:val="en-CA"/>
        </w:rPr>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1592</w:t>
      </w:r>
      <w:r w:rsidR="00D86592" w:rsidRPr="00125512">
        <w:rPr>
          <w:noProof/>
          <w:lang w:val="en-CA"/>
        </w:rPr>
        <w:fldChar w:fldCharType="end"/>
      </w:r>
      <w:r w:rsidRPr="00125512">
        <w:rPr>
          <w:noProof/>
          <w:lang w:val="en-CA"/>
        </w:rPr>
        <w:t>)</w:t>
      </w:r>
    </w:p>
    <w:p w14:paraId="25EC0A95" w14:textId="77777777" w:rsidR="00822405" w:rsidRPr="00125512" w:rsidRDefault="00822405" w:rsidP="004A6E64">
      <w:pPr>
        <w:numPr>
          <w:ilvl w:val="0"/>
          <w:numId w:val="8"/>
        </w:numPr>
        <w:tabs>
          <w:tab w:val="clear" w:pos="794"/>
        </w:tabs>
        <w:ind w:left="1080"/>
        <w:rPr>
          <w:noProof/>
          <w:lang w:val="en-CA"/>
        </w:rPr>
      </w:pPr>
      <w:r w:rsidRPr="00125512">
        <w:rPr>
          <w:noProof/>
          <w:lang w:val="en-CA"/>
        </w:rPr>
        <w:t>Otherwise, if cIdx is equal to 0, ctxInc is derived as follows:</w:t>
      </w:r>
    </w:p>
    <w:p w14:paraId="6B5ECBFF" w14:textId="6C8615D5" w:rsidR="00822405" w:rsidRPr="00125512" w:rsidRDefault="00822405" w:rsidP="009C7CED">
      <w:pPr>
        <w:pStyle w:val="Equation"/>
        <w:tabs>
          <w:tab w:val="clear" w:pos="794"/>
          <w:tab w:val="clear" w:pos="1588"/>
          <w:tab w:val="clear" w:pos="4849"/>
          <w:tab w:val="left" w:pos="851"/>
          <w:tab w:val="left" w:pos="1134"/>
          <w:tab w:val="left" w:pos="1418"/>
          <w:tab w:val="left" w:pos="3600"/>
          <w:tab w:val="left" w:pos="3690"/>
        </w:tabs>
        <w:ind w:left="1276"/>
        <w:rPr>
          <w:noProof/>
          <w:lang w:val="en-CA" w:eastAsia="ko-KR"/>
        </w:rPr>
      </w:pPr>
      <w:r w:rsidRPr="00125512">
        <w:rPr>
          <w:noProof/>
          <w:lang w:val="en-CA" w:eastAsia="ko-KR"/>
        </w:rPr>
        <w:t>ctxInc = 1 + ctxOffset + ( d  = =  0 ? 15 : ( d &lt; 3 ? 10 : ( d &lt; 10 ? 5 : 0 ) ) )</w:t>
      </w:r>
      <w:r w:rsidRPr="00125512">
        <w:rPr>
          <w:noProof/>
          <w:lang w:val="en-CA" w:eastAsia="ko-KR"/>
        </w:rPr>
        <w:tab/>
      </w:r>
      <w:r w:rsidRPr="00125512">
        <w:rPr>
          <w:noProof/>
          <w:lang w:val="en-CA"/>
        </w:rPr>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1593</w:t>
      </w:r>
      <w:r w:rsidR="00D86592" w:rsidRPr="00125512">
        <w:rPr>
          <w:noProof/>
          <w:lang w:val="en-CA"/>
        </w:rPr>
        <w:fldChar w:fldCharType="end"/>
      </w:r>
      <w:r w:rsidRPr="00125512">
        <w:rPr>
          <w:noProof/>
          <w:lang w:val="en-CA"/>
        </w:rPr>
        <w:t>)</w:t>
      </w:r>
    </w:p>
    <w:p w14:paraId="2EC4D59F" w14:textId="77777777" w:rsidR="00822405" w:rsidRPr="00125512" w:rsidRDefault="00822405" w:rsidP="004A6E64">
      <w:pPr>
        <w:numPr>
          <w:ilvl w:val="0"/>
          <w:numId w:val="8"/>
        </w:numPr>
        <w:tabs>
          <w:tab w:val="clear" w:pos="794"/>
        </w:tabs>
        <w:ind w:left="1080"/>
        <w:rPr>
          <w:noProof/>
          <w:lang w:val="en-CA"/>
        </w:rPr>
      </w:pPr>
      <w:r w:rsidRPr="00125512">
        <w:rPr>
          <w:noProof/>
          <w:lang w:val="en-CA"/>
        </w:rPr>
        <w:t>Otherwise (cIdx is greater than 0), ctxInc is derived as follows:</w:t>
      </w:r>
    </w:p>
    <w:p w14:paraId="50440276" w14:textId="24A93C75" w:rsidR="00822405" w:rsidRPr="00125512" w:rsidRDefault="00822405" w:rsidP="009C7CED">
      <w:pPr>
        <w:pStyle w:val="Equation"/>
        <w:tabs>
          <w:tab w:val="clear" w:pos="794"/>
          <w:tab w:val="clear" w:pos="1588"/>
          <w:tab w:val="clear" w:pos="4849"/>
          <w:tab w:val="left" w:pos="851"/>
          <w:tab w:val="left" w:pos="1134"/>
          <w:tab w:val="left" w:pos="1418"/>
          <w:tab w:val="left" w:pos="3600"/>
          <w:tab w:val="left" w:pos="3690"/>
        </w:tabs>
        <w:ind w:left="1276"/>
        <w:rPr>
          <w:noProof/>
          <w:lang w:val="en-CA" w:eastAsia="ko-KR"/>
        </w:rPr>
      </w:pPr>
      <w:r w:rsidRPr="00125512">
        <w:rPr>
          <w:noProof/>
          <w:lang w:val="en-CA" w:eastAsia="ko-KR"/>
        </w:rPr>
        <w:t>ctxInc = 22 + ctxOffset + ( d  = =  0 ? 5 : 0 )</w:t>
      </w:r>
      <w:r w:rsidRPr="00125512">
        <w:rPr>
          <w:noProof/>
          <w:lang w:val="en-CA" w:eastAsia="ko-KR"/>
        </w:rPr>
        <w:tab/>
      </w:r>
      <w:r w:rsidRPr="00125512">
        <w:rPr>
          <w:noProof/>
          <w:lang w:val="en-CA"/>
        </w:rPr>
        <w:t>(</w:t>
      </w:r>
      <w:r w:rsidR="00D86592" w:rsidRPr="00125512">
        <w:rPr>
          <w:noProof/>
          <w:lang w:val="en-CA"/>
        </w:rPr>
        <w:fldChar w:fldCharType="begin" w:fldLock="1"/>
      </w:r>
      <w:r w:rsidR="00D86592" w:rsidRPr="00125512">
        <w:rPr>
          <w:noProof/>
          <w:lang w:val="en-CA"/>
        </w:rPr>
        <w:instrText xml:space="preserve"> SEQ Equation \* ARABIC </w:instrText>
      </w:r>
      <w:r w:rsidR="00D86592" w:rsidRPr="00125512">
        <w:rPr>
          <w:noProof/>
          <w:lang w:val="en-CA"/>
        </w:rPr>
        <w:fldChar w:fldCharType="separate"/>
      </w:r>
      <w:r w:rsidR="007032F8">
        <w:rPr>
          <w:noProof/>
          <w:lang w:val="en-CA"/>
        </w:rPr>
        <w:t>1594</w:t>
      </w:r>
      <w:r w:rsidR="00D86592" w:rsidRPr="00125512">
        <w:rPr>
          <w:noProof/>
          <w:lang w:val="en-CA"/>
        </w:rPr>
        <w:fldChar w:fldCharType="end"/>
      </w:r>
      <w:r w:rsidRPr="00125512">
        <w:rPr>
          <w:noProof/>
          <w:lang w:val="en-CA"/>
        </w:rPr>
        <w:t>)</w:t>
      </w:r>
    </w:p>
    <w:p w14:paraId="4438C175" w14:textId="77777777" w:rsidR="006440FA" w:rsidRPr="00125512" w:rsidRDefault="006440FA" w:rsidP="006440FA">
      <w:pPr>
        <w:tabs>
          <w:tab w:val="clear" w:pos="794"/>
          <w:tab w:val="left" w:pos="400"/>
        </w:tabs>
        <w:rPr>
          <w:noProof/>
          <w:lang w:val="en-CA" w:eastAsia="ko-KR"/>
        </w:rPr>
      </w:pPr>
    </w:p>
    <w:p w14:paraId="50628D94" w14:textId="77777777" w:rsidR="006440FA" w:rsidRPr="00125512" w:rsidRDefault="006440FA" w:rsidP="006440FA">
      <w:pPr>
        <w:pStyle w:val="50"/>
        <w:rPr>
          <w:noProof/>
          <w:lang w:val="en-CA" w:eastAsia="ko-KR"/>
        </w:rPr>
      </w:pPr>
      <w:bookmarkStart w:id="206" w:name="_Ref14010309"/>
      <w:r w:rsidRPr="00125512">
        <w:rPr>
          <w:noProof/>
          <w:lang w:val="en-CA" w:eastAsia="ko-KR"/>
        </w:rPr>
        <w:lastRenderedPageBreak/>
        <w:t>Derivation process of ctxInc for the syntax element coeff_sign_flag for transform skip mode</w:t>
      </w:r>
      <w:bookmarkEnd w:id="206"/>
    </w:p>
    <w:p w14:paraId="5500E010" w14:textId="590C1CC6" w:rsidR="002B3080" w:rsidRPr="00125512" w:rsidRDefault="002B3080" w:rsidP="002B3080">
      <w:pPr>
        <w:pStyle w:val="50"/>
        <w:rPr>
          <w:noProof/>
          <w:lang w:val="en-CA"/>
        </w:rPr>
      </w:pPr>
      <w:bookmarkStart w:id="207" w:name="_Ref14184527"/>
      <w:r w:rsidRPr="00125512">
        <w:rPr>
          <w:noProof/>
          <w:lang w:val="en-CA"/>
        </w:rPr>
        <w:t xml:space="preserve">Derivation process of ctxInc for the syntax element </w:t>
      </w:r>
      <w:bookmarkEnd w:id="207"/>
      <w:r w:rsidR="00870D98" w:rsidRPr="00125512">
        <w:rPr>
          <w:noProof/>
          <w:lang w:val="en-CA"/>
        </w:rPr>
        <w:t>run_copy_flag</w:t>
      </w:r>
    </w:p>
    <w:sectPr w:rsidR="002B3080" w:rsidRPr="00125512" w:rsidSect="0077313F">
      <w:headerReference w:type="even" r:id="rId8"/>
      <w:headerReference w:type="default" r:id="rId9"/>
      <w:footerReference w:type="even" r:id="rId10"/>
      <w:footerReference w:type="default" r:id="rId11"/>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C9D29" w14:textId="77777777" w:rsidR="003C4226" w:rsidRDefault="003C4226" w:rsidP="00D909B6">
      <w:pPr>
        <w:spacing w:before="0"/>
      </w:pPr>
      <w:r>
        <w:separator/>
      </w:r>
    </w:p>
  </w:endnote>
  <w:endnote w:type="continuationSeparator" w:id="0">
    <w:p w14:paraId="3CB6B38F" w14:textId="77777777" w:rsidR="003C4226" w:rsidRDefault="003C4226" w:rsidP="00D909B6">
      <w:pPr>
        <w:spacing w:before="0"/>
      </w:pPr>
      <w:r>
        <w:continuationSeparator/>
      </w:r>
    </w:p>
  </w:endnote>
  <w:endnote w:type="continuationNotice" w:id="1">
    <w:p w14:paraId="2597A604" w14:textId="77777777" w:rsidR="003C4226" w:rsidRDefault="003C422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621A4" w14:textId="25F814A2" w:rsidR="007032F8" w:rsidRDefault="007032F8">
    <w:pPr>
      <w:pStyle w:val="af0"/>
    </w:pPr>
    <w:r>
      <w:rPr>
        <w:b w:val="0"/>
      </w:rPr>
      <w:fldChar w:fldCharType="begin"/>
    </w:r>
    <w:r>
      <w:rPr>
        <w:b w:val="0"/>
      </w:rPr>
      <w:instrText>PAGE</w:instrText>
    </w:r>
    <w:r>
      <w:rPr>
        <w:b w:val="0"/>
      </w:rPr>
      <w:fldChar w:fldCharType="separate"/>
    </w:r>
    <w:r>
      <w:rPr>
        <w:b w:val="0"/>
        <w:noProof/>
      </w:rPr>
      <w:t>476</w:t>
    </w:r>
    <w:r>
      <w:rPr>
        <w:b w:val="0"/>
      </w:rPr>
      <w:fldChar w:fldCharType="end"/>
    </w:r>
    <w:r>
      <w:tab/>
    </w:r>
    <w:r>
      <w:fldChar w:fldCharType="begin"/>
    </w:r>
    <w:r>
      <w:instrText>styleref foot</w:instrText>
    </w:r>
    <w:r>
      <w:fldChar w:fldCharType="separate"/>
    </w:r>
    <w:r w:rsidR="002D705F">
      <w:rPr>
        <w:rFonts w:eastAsia="ＭＳ 明朝" w:hint="eastAsia"/>
        <w:b w:val="0"/>
        <w:bCs/>
        <w:noProof/>
        <w:lang w:eastAsia="ja-JP"/>
      </w:rPr>
      <w:t>エラー</w:t>
    </w:r>
    <w:r w:rsidR="002D705F">
      <w:rPr>
        <w:rFonts w:eastAsia="ＭＳ 明朝" w:hint="eastAsia"/>
        <w:b w:val="0"/>
        <w:bCs/>
        <w:noProof/>
        <w:lang w:eastAsia="ja-JP"/>
      </w:rPr>
      <w:t xml:space="preserve">! </w:t>
    </w:r>
    <w:r w:rsidR="002D705F">
      <w:rPr>
        <w:rFonts w:eastAsia="ＭＳ 明朝" w:hint="eastAsia"/>
        <w:b w:val="0"/>
        <w:bCs/>
        <w:noProof/>
        <w:lang w:eastAsia="ja-JP"/>
      </w:rPr>
      <w:t>指定したスタイルは使われていません。</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5F89" w14:textId="3A8B6C35" w:rsidR="007032F8" w:rsidRDefault="007032F8">
    <w:pPr>
      <w:pStyle w:val="af0"/>
    </w:pPr>
    <w:r>
      <w:tab/>
    </w:r>
    <w:r>
      <w:tab/>
    </w:r>
    <w:r>
      <w:tab/>
    </w:r>
    <w:r>
      <w:fldChar w:fldCharType="begin"/>
    </w:r>
    <w:r>
      <w:instrText>styleref foot</w:instrText>
    </w:r>
    <w:r>
      <w:fldChar w:fldCharType="separate"/>
    </w:r>
    <w:r w:rsidR="002D705F">
      <w:rPr>
        <w:rFonts w:eastAsia="ＭＳ 明朝" w:hint="eastAsia"/>
        <w:b w:val="0"/>
        <w:bCs/>
        <w:noProof/>
        <w:lang w:eastAsia="ja-JP"/>
      </w:rPr>
      <w:t>エラー</w:t>
    </w:r>
    <w:r w:rsidR="002D705F">
      <w:rPr>
        <w:rFonts w:eastAsia="ＭＳ 明朝" w:hint="eastAsia"/>
        <w:b w:val="0"/>
        <w:bCs/>
        <w:noProof/>
        <w:lang w:eastAsia="ja-JP"/>
      </w:rPr>
      <w:t xml:space="preserve">! </w:t>
    </w:r>
    <w:r w:rsidR="002D705F">
      <w:rPr>
        <w:rFonts w:eastAsia="ＭＳ 明朝" w:hint="eastAsia"/>
        <w:b w:val="0"/>
        <w:bCs/>
        <w:noProof/>
        <w:lang w:eastAsia="ja-JP"/>
      </w:rPr>
      <w:t>指定したスタイルは使われていません。</w:t>
    </w:r>
    <w:r>
      <w:fldChar w:fldCharType="end"/>
    </w:r>
    <w:r>
      <w:tab/>
    </w:r>
    <w:r>
      <w:rPr>
        <w:b w:val="0"/>
      </w:rPr>
      <w:fldChar w:fldCharType="begin"/>
    </w:r>
    <w:r>
      <w:rPr>
        <w:b w:val="0"/>
      </w:rPr>
      <w:instrText>PAGE</w:instrText>
    </w:r>
    <w:r>
      <w:rPr>
        <w:b w:val="0"/>
      </w:rPr>
      <w:fldChar w:fldCharType="separate"/>
    </w:r>
    <w:r>
      <w:rPr>
        <w:b w:val="0"/>
        <w:noProof/>
      </w:rPr>
      <w:t>471</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7AB44" w14:textId="77777777" w:rsidR="003C4226" w:rsidRDefault="003C4226">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7ED7588B" w14:textId="77777777" w:rsidR="003C4226" w:rsidRDefault="003C4226" w:rsidP="00D909B6">
      <w:pPr>
        <w:spacing w:before="0"/>
      </w:pPr>
      <w:r>
        <w:continuationSeparator/>
      </w:r>
    </w:p>
  </w:footnote>
  <w:footnote w:type="continuationNotice" w:id="1">
    <w:p w14:paraId="374EDCD7" w14:textId="77777777" w:rsidR="003C4226" w:rsidRDefault="003C422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1F8D2" w14:textId="2174F646" w:rsidR="007032F8" w:rsidRDefault="007032F8">
    <w:pPr>
      <w:pStyle w:val="af2"/>
    </w:pPr>
    <w:r>
      <w:rPr>
        <w:b/>
      </w:rPr>
      <w:fldChar w:fldCharType="begin"/>
    </w:r>
    <w:r>
      <w:rPr>
        <w:b/>
      </w:rPr>
      <w:instrText>styleref head</w:instrText>
    </w:r>
    <w:r>
      <w:rPr>
        <w:b/>
      </w:rPr>
      <w:fldChar w:fldCharType="separate"/>
    </w:r>
    <w:r w:rsidR="002D705F">
      <w:rPr>
        <w:rFonts w:eastAsia="ＭＳ 明朝" w:hint="eastAsia"/>
        <w:bCs/>
        <w:noProof/>
        <w:lang w:eastAsia="ja-JP"/>
      </w:rPr>
      <w:t>エラー</w:t>
    </w:r>
    <w:r w:rsidR="002D705F">
      <w:rPr>
        <w:rFonts w:eastAsia="ＭＳ 明朝" w:hint="eastAsia"/>
        <w:bCs/>
        <w:noProof/>
        <w:lang w:eastAsia="ja-JP"/>
      </w:rPr>
      <w:t xml:space="preserve">! </w:t>
    </w:r>
    <w:r w:rsidR="002D705F">
      <w:rPr>
        <w:rFonts w:eastAsia="ＭＳ 明朝" w:hint="eastAsia"/>
        <w:bCs/>
        <w:noProof/>
        <w:lang w:eastAsia="ja-JP"/>
      </w:rPr>
      <w:t>指定したスタイルは使われていません。</w:t>
    </w:r>
    <w:r>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269FC" w14:textId="39C52B00" w:rsidR="007032F8" w:rsidRDefault="007032F8">
    <w:pPr>
      <w:pStyle w:val="af2"/>
    </w:pPr>
    <w:r>
      <w:rPr>
        <w:b/>
      </w:rPr>
      <w:tab/>
    </w:r>
    <w:r>
      <w:rPr>
        <w:b/>
      </w:rPr>
      <w:tab/>
    </w:r>
    <w:r>
      <w:rPr>
        <w:b/>
      </w:rPr>
      <w:tab/>
    </w:r>
    <w:r>
      <w:rPr>
        <w:b/>
      </w:rPr>
      <w:fldChar w:fldCharType="begin"/>
    </w:r>
    <w:r>
      <w:rPr>
        <w:b/>
      </w:rPr>
      <w:instrText>styleref head</w:instrText>
    </w:r>
    <w:r>
      <w:rPr>
        <w:b/>
      </w:rPr>
      <w:fldChar w:fldCharType="separate"/>
    </w:r>
    <w:r w:rsidR="002D705F">
      <w:rPr>
        <w:rFonts w:eastAsia="ＭＳ 明朝" w:hint="eastAsia"/>
        <w:bCs/>
        <w:noProof/>
        <w:lang w:eastAsia="ja-JP"/>
      </w:rPr>
      <w:t>エラー</w:t>
    </w:r>
    <w:r w:rsidR="002D705F">
      <w:rPr>
        <w:rFonts w:eastAsia="ＭＳ 明朝" w:hint="eastAsia"/>
        <w:bCs/>
        <w:noProof/>
        <w:lang w:eastAsia="ja-JP"/>
      </w:rPr>
      <w:t xml:space="preserve">! </w:t>
    </w:r>
    <w:r w:rsidR="002D705F">
      <w:rPr>
        <w:rFonts w:eastAsia="ＭＳ 明朝" w:hint="eastAsia"/>
        <w:bCs/>
        <w:noProof/>
        <w:lang w:eastAsia="ja-JP"/>
      </w:rPr>
      <w:t>指定したスタイルは使われていません。</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a"/>
      <w:lvlText w:val="%1."/>
      <w:lvlJc w:val="left"/>
      <w:pPr>
        <w:tabs>
          <w:tab w:val="num" w:pos="360"/>
        </w:tabs>
        <w:ind w:left="360" w:hanging="360"/>
      </w:pPr>
      <w:rPr>
        <w:rFonts w:cs="Times New Roman"/>
      </w:rPr>
    </w:lvl>
  </w:abstractNum>
  <w:abstractNum w:abstractNumId="2"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15:restartNumberingAfterBreak="0">
    <w:nsid w:val="00667F59"/>
    <w:multiLevelType w:val="hybridMultilevel"/>
    <w:tmpl w:val="9D820F7E"/>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125201F"/>
    <w:multiLevelType w:val="hybridMultilevel"/>
    <w:tmpl w:val="DB62DD1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1C76569"/>
    <w:multiLevelType w:val="hybridMultilevel"/>
    <w:tmpl w:val="711A7678"/>
    <w:lvl w:ilvl="0" w:tplc="8F24DCB8">
      <w:start w:val="1"/>
      <w:numFmt w:val="bullet"/>
      <w:lvlText w:val=""/>
      <w:lvlJc w:val="left"/>
      <w:pPr>
        <w:ind w:left="720" w:hanging="360"/>
      </w:pPr>
      <w:rPr>
        <w:rFonts w:ascii="Symbol" w:hAnsi="Symbol"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02B3417F"/>
    <w:multiLevelType w:val="hybridMultilevel"/>
    <w:tmpl w:val="BEEAAF70"/>
    <w:lvl w:ilvl="0" w:tplc="5C78DBBA">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03021E43"/>
    <w:multiLevelType w:val="hybridMultilevel"/>
    <w:tmpl w:val="15104DD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9" w15:restartNumberingAfterBreak="0">
    <w:nsid w:val="04FB34BD"/>
    <w:multiLevelType w:val="hybridMultilevel"/>
    <w:tmpl w:val="5566B432"/>
    <w:lvl w:ilvl="0" w:tplc="FFFFFFFF">
      <w:start w:val="5"/>
      <w:numFmt w:val="bullet"/>
      <w:lvlText w:val="–"/>
      <w:lvlJc w:val="left"/>
      <w:pPr>
        <w:tabs>
          <w:tab w:val="num" w:pos="-309"/>
        </w:tabs>
        <w:ind w:left="-309" w:hanging="400"/>
      </w:pPr>
      <w:rPr>
        <w:rFonts w:ascii="Times New Roman" w:eastAsia="Times New Roman" w:hAnsi="Times New Roman" w:hint="default"/>
      </w:rPr>
    </w:lvl>
    <w:lvl w:ilvl="1" w:tplc="FFFFFFFF">
      <w:start w:val="5"/>
      <w:numFmt w:val="bullet"/>
      <w:lvlText w:val="–"/>
      <w:lvlJc w:val="left"/>
      <w:pPr>
        <w:tabs>
          <w:tab w:val="num" w:pos="731"/>
        </w:tabs>
        <w:ind w:left="731" w:hanging="360"/>
      </w:pPr>
      <w:rPr>
        <w:rFonts w:ascii="Times New Roman" w:eastAsia="Times New Roman" w:hAnsi="Times New Roman" w:hint="default"/>
      </w:rPr>
    </w:lvl>
    <w:lvl w:ilvl="2" w:tplc="0407001B" w:tentative="1">
      <w:start w:val="1"/>
      <w:numFmt w:val="lowerRoman"/>
      <w:lvlText w:val="%3."/>
      <w:lvlJc w:val="right"/>
      <w:pPr>
        <w:tabs>
          <w:tab w:val="num" w:pos="1451"/>
        </w:tabs>
        <w:ind w:left="1451" w:hanging="180"/>
      </w:pPr>
      <w:rPr>
        <w:rFonts w:cs="Times New Roman"/>
      </w:rPr>
    </w:lvl>
    <w:lvl w:ilvl="3" w:tplc="0407000F">
      <w:start w:val="1"/>
      <w:numFmt w:val="decimal"/>
      <w:lvlText w:val="%4."/>
      <w:lvlJc w:val="left"/>
      <w:pPr>
        <w:tabs>
          <w:tab w:val="num" w:pos="2171"/>
        </w:tabs>
        <w:ind w:left="2171" w:hanging="360"/>
      </w:pPr>
      <w:rPr>
        <w:rFonts w:cs="Times New Roman"/>
      </w:rPr>
    </w:lvl>
    <w:lvl w:ilvl="4" w:tplc="04070019" w:tentative="1">
      <w:start w:val="1"/>
      <w:numFmt w:val="lowerLetter"/>
      <w:lvlText w:val="%5."/>
      <w:lvlJc w:val="left"/>
      <w:pPr>
        <w:tabs>
          <w:tab w:val="num" w:pos="2891"/>
        </w:tabs>
        <w:ind w:left="2891" w:hanging="360"/>
      </w:pPr>
      <w:rPr>
        <w:rFonts w:cs="Times New Roman"/>
      </w:rPr>
    </w:lvl>
    <w:lvl w:ilvl="5" w:tplc="0407001B" w:tentative="1">
      <w:start w:val="1"/>
      <w:numFmt w:val="lowerRoman"/>
      <w:lvlText w:val="%6."/>
      <w:lvlJc w:val="right"/>
      <w:pPr>
        <w:tabs>
          <w:tab w:val="num" w:pos="3611"/>
        </w:tabs>
        <w:ind w:left="3611" w:hanging="180"/>
      </w:pPr>
      <w:rPr>
        <w:rFonts w:cs="Times New Roman"/>
      </w:rPr>
    </w:lvl>
    <w:lvl w:ilvl="6" w:tplc="0407000F" w:tentative="1">
      <w:start w:val="1"/>
      <w:numFmt w:val="decimal"/>
      <w:lvlText w:val="%7."/>
      <w:lvlJc w:val="left"/>
      <w:pPr>
        <w:tabs>
          <w:tab w:val="num" w:pos="4331"/>
        </w:tabs>
        <w:ind w:left="4331" w:hanging="360"/>
      </w:pPr>
      <w:rPr>
        <w:rFonts w:cs="Times New Roman"/>
      </w:rPr>
    </w:lvl>
    <w:lvl w:ilvl="7" w:tplc="04070019" w:tentative="1">
      <w:start w:val="1"/>
      <w:numFmt w:val="lowerLetter"/>
      <w:lvlText w:val="%8."/>
      <w:lvlJc w:val="left"/>
      <w:pPr>
        <w:tabs>
          <w:tab w:val="num" w:pos="5051"/>
        </w:tabs>
        <w:ind w:left="5051" w:hanging="360"/>
      </w:pPr>
      <w:rPr>
        <w:rFonts w:cs="Times New Roman"/>
      </w:rPr>
    </w:lvl>
    <w:lvl w:ilvl="8" w:tplc="0407001B" w:tentative="1">
      <w:start w:val="1"/>
      <w:numFmt w:val="lowerRoman"/>
      <w:lvlText w:val="%9."/>
      <w:lvlJc w:val="right"/>
      <w:pPr>
        <w:tabs>
          <w:tab w:val="num" w:pos="5771"/>
        </w:tabs>
        <w:ind w:left="5771" w:hanging="180"/>
      </w:pPr>
      <w:rPr>
        <w:rFonts w:cs="Times New Roman"/>
      </w:rPr>
    </w:lvl>
  </w:abstractNum>
  <w:abstractNum w:abstractNumId="10" w15:restartNumberingAfterBreak="0">
    <w:nsid w:val="059B2B2C"/>
    <w:multiLevelType w:val="hybridMultilevel"/>
    <w:tmpl w:val="E626F852"/>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12"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13" w15:restartNumberingAfterBreak="0">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08432FB2"/>
    <w:multiLevelType w:val="hybridMultilevel"/>
    <w:tmpl w:val="D78211E4"/>
    <w:lvl w:ilvl="0" w:tplc="84CC2C8A">
      <w:start w:val="5"/>
      <w:numFmt w:val="bullet"/>
      <w:lvlText w:val="–"/>
      <w:lvlJc w:val="left"/>
      <w:pPr>
        <w:ind w:left="400" w:hanging="400"/>
      </w:pPr>
      <w:rPr>
        <w:rFonts w:ascii="Times New Roman" w:eastAsia="Times New Roman" w:hAnsi="Times New Roman" w:hint="default"/>
        <w:lang w:val="en-GB"/>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A84253D"/>
    <w:multiLevelType w:val="hybridMultilevel"/>
    <w:tmpl w:val="97FAC264"/>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15:restartNumberingAfterBreak="0">
    <w:nsid w:val="0AED6AA1"/>
    <w:multiLevelType w:val="hybridMultilevel"/>
    <w:tmpl w:val="64AEC862"/>
    <w:lvl w:ilvl="0" w:tplc="FFFFFFFF">
      <w:start w:val="5"/>
      <w:numFmt w:val="bullet"/>
      <w:lvlText w:val="–"/>
      <w:lvlJc w:val="left"/>
      <w:pPr>
        <w:ind w:left="840" w:hanging="420"/>
      </w:pPr>
      <w:rPr>
        <w:rFonts w:ascii="Times New Roman" w:eastAsia="Times New Roman" w:hAnsi="Times New Roman" w:hint="default"/>
      </w:rPr>
    </w:lvl>
    <w:lvl w:ilvl="1" w:tplc="04090003" w:tentative="1">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15:restartNumberingAfterBreak="0">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0CC800C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0DA6469A"/>
    <w:multiLevelType w:val="hybridMultilevel"/>
    <w:tmpl w:val="2A3E098A"/>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0DA647CB"/>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0E9803D4"/>
    <w:multiLevelType w:val="hybridMultilevel"/>
    <w:tmpl w:val="1374D00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15:restartNumberingAfterBreak="0">
    <w:nsid w:val="0F1121D4"/>
    <w:multiLevelType w:val="hybridMultilevel"/>
    <w:tmpl w:val="5D1EBB64"/>
    <w:lvl w:ilvl="0" w:tplc="36687D56">
      <w:start w:val="1"/>
      <w:numFmt w:val="decimal"/>
      <w:lvlText w:val="%1."/>
      <w:lvlJc w:val="left"/>
      <w:pPr>
        <w:tabs>
          <w:tab w:val="num" w:pos="940"/>
        </w:tabs>
        <w:ind w:left="940" w:hanging="400"/>
      </w:pPr>
      <w:rPr>
        <w:rFonts w:cs="Times New Roman" w:hint="default"/>
      </w:rPr>
    </w:lvl>
    <w:lvl w:ilvl="1" w:tplc="919ED22E">
      <w:numFmt w:val="bullet"/>
      <w:lvlText w:val="–"/>
      <w:lvlJc w:val="left"/>
      <w:pPr>
        <w:tabs>
          <w:tab w:val="num" w:pos="1345"/>
        </w:tabs>
        <w:ind w:left="1345" w:hanging="405"/>
      </w:pPr>
      <w:rPr>
        <w:rFonts w:ascii="Times New Roman" w:eastAsia="Batang" w:hAnsi="Times New Roman" w:hint="default"/>
      </w:rPr>
    </w:lvl>
    <w:lvl w:ilvl="2" w:tplc="0409001B" w:tentative="1">
      <w:start w:val="1"/>
      <w:numFmt w:val="lowerRoman"/>
      <w:lvlText w:val="%3."/>
      <w:lvlJc w:val="right"/>
      <w:pPr>
        <w:tabs>
          <w:tab w:val="num" w:pos="1740"/>
        </w:tabs>
        <w:ind w:left="1740" w:hanging="400"/>
      </w:pPr>
      <w:rPr>
        <w:rFonts w:cs="Times New Roman"/>
      </w:rPr>
    </w:lvl>
    <w:lvl w:ilvl="3" w:tplc="0409000F" w:tentative="1">
      <w:start w:val="1"/>
      <w:numFmt w:val="decimal"/>
      <w:lvlText w:val="%4."/>
      <w:lvlJc w:val="left"/>
      <w:pPr>
        <w:tabs>
          <w:tab w:val="num" w:pos="2140"/>
        </w:tabs>
        <w:ind w:left="2140" w:hanging="400"/>
      </w:pPr>
      <w:rPr>
        <w:rFonts w:cs="Times New Roman"/>
      </w:rPr>
    </w:lvl>
    <w:lvl w:ilvl="4" w:tplc="04090019" w:tentative="1">
      <w:start w:val="1"/>
      <w:numFmt w:val="upperLetter"/>
      <w:lvlText w:val="%5."/>
      <w:lvlJc w:val="left"/>
      <w:pPr>
        <w:tabs>
          <w:tab w:val="num" w:pos="2540"/>
        </w:tabs>
        <w:ind w:left="2540" w:hanging="400"/>
      </w:pPr>
      <w:rPr>
        <w:rFonts w:cs="Times New Roman"/>
      </w:rPr>
    </w:lvl>
    <w:lvl w:ilvl="5" w:tplc="0409001B" w:tentative="1">
      <w:start w:val="1"/>
      <w:numFmt w:val="lowerRoman"/>
      <w:lvlText w:val="%6."/>
      <w:lvlJc w:val="right"/>
      <w:pPr>
        <w:tabs>
          <w:tab w:val="num" w:pos="2940"/>
        </w:tabs>
        <w:ind w:left="2940" w:hanging="400"/>
      </w:pPr>
      <w:rPr>
        <w:rFonts w:cs="Times New Roman"/>
      </w:rPr>
    </w:lvl>
    <w:lvl w:ilvl="6" w:tplc="0409000F" w:tentative="1">
      <w:start w:val="1"/>
      <w:numFmt w:val="decimal"/>
      <w:lvlText w:val="%7."/>
      <w:lvlJc w:val="left"/>
      <w:pPr>
        <w:tabs>
          <w:tab w:val="num" w:pos="3340"/>
        </w:tabs>
        <w:ind w:left="3340" w:hanging="400"/>
      </w:pPr>
      <w:rPr>
        <w:rFonts w:cs="Times New Roman"/>
      </w:rPr>
    </w:lvl>
    <w:lvl w:ilvl="7" w:tplc="04090019" w:tentative="1">
      <w:start w:val="1"/>
      <w:numFmt w:val="upperLetter"/>
      <w:lvlText w:val="%8."/>
      <w:lvlJc w:val="left"/>
      <w:pPr>
        <w:tabs>
          <w:tab w:val="num" w:pos="3740"/>
        </w:tabs>
        <w:ind w:left="3740" w:hanging="400"/>
      </w:pPr>
      <w:rPr>
        <w:rFonts w:cs="Times New Roman"/>
      </w:rPr>
    </w:lvl>
    <w:lvl w:ilvl="8" w:tplc="0409001B" w:tentative="1">
      <w:start w:val="1"/>
      <w:numFmt w:val="lowerRoman"/>
      <w:lvlText w:val="%9."/>
      <w:lvlJc w:val="right"/>
      <w:pPr>
        <w:tabs>
          <w:tab w:val="num" w:pos="4140"/>
        </w:tabs>
        <w:ind w:left="4140" w:hanging="400"/>
      </w:pPr>
      <w:rPr>
        <w:rFonts w:cs="Times New Roman"/>
      </w:rPr>
    </w:lvl>
  </w:abstractNum>
  <w:abstractNum w:abstractNumId="26" w15:restartNumberingAfterBreak="0">
    <w:nsid w:val="11F9335A"/>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29" w15:restartNumberingAfterBreak="0">
    <w:nsid w:val="16283552"/>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16CF2FDF"/>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96F5BD5"/>
    <w:multiLevelType w:val="hybridMultilevel"/>
    <w:tmpl w:val="6792AFE4"/>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494" w:hanging="360"/>
      </w:pPr>
      <w:rPr>
        <w:rFonts w:ascii="Times New Roman" w:eastAsia="Times New Roman" w:hAnsi="Times New Roman" w:hint="default"/>
      </w:rPr>
    </w:lvl>
    <w:lvl w:ilvl="2" w:tplc="84CC2C8A">
      <w:start w:val="5"/>
      <w:numFmt w:val="bullet"/>
      <w:lvlText w:val="–"/>
      <w:lvlJc w:val="left"/>
      <w:pPr>
        <w:ind w:left="1069" w:hanging="360"/>
      </w:pPr>
      <w:rPr>
        <w:rFonts w:ascii="Times New Roman" w:eastAsia="Times New Roman" w:hAnsi="Times New Roman" w:hint="default"/>
        <w:lang w:val="en-GB"/>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19ED5BA0"/>
    <w:multiLevelType w:val="hybridMultilevel"/>
    <w:tmpl w:val="A0A8D6F4"/>
    <w:lvl w:ilvl="0" w:tplc="8F24DCB8">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1AC83065"/>
    <w:multiLevelType w:val="hybridMultilevel"/>
    <w:tmpl w:val="B6625B4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1AFE392B"/>
    <w:multiLevelType w:val="hybridMultilevel"/>
    <w:tmpl w:val="33F6B96C"/>
    <w:lvl w:ilvl="0" w:tplc="1760132A">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1B0E17F6"/>
    <w:multiLevelType w:val="hybridMultilevel"/>
    <w:tmpl w:val="AAD40C0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B747471"/>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1BA719E9"/>
    <w:multiLevelType w:val="hybridMultilevel"/>
    <w:tmpl w:val="460A6316"/>
    <w:lvl w:ilvl="0" w:tplc="1009000F">
      <w:start w:val="1"/>
      <w:numFmt w:val="decimal"/>
      <w:lvlText w:val="%1."/>
      <w:lvlJc w:val="left"/>
      <w:pPr>
        <w:ind w:left="1058" w:hanging="360"/>
      </w:pPr>
      <w:rPr>
        <w:rFonts w:hint="default"/>
      </w:rPr>
    </w:lvl>
    <w:lvl w:ilvl="1" w:tplc="04090003" w:tentative="1">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498" w:hanging="360"/>
      </w:pPr>
      <w:rPr>
        <w:rFonts w:ascii="Wingdings" w:hAnsi="Wingdings" w:hint="default"/>
      </w:rPr>
    </w:lvl>
    <w:lvl w:ilvl="3" w:tplc="04090001" w:tentative="1">
      <w:start w:val="1"/>
      <w:numFmt w:val="bullet"/>
      <w:lvlText w:val=""/>
      <w:lvlJc w:val="left"/>
      <w:pPr>
        <w:ind w:left="3218" w:hanging="360"/>
      </w:pPr>
      <w:rPr>
        <w:rFonts w:ascii="Symbol" w:hAnsi="Symbol" w:hint="default"/>
      </w:rPr>
    </w:lvl>
    <w:lvl w:ilvl="4" w:tplc="04090003" w:tentative="1">
      <w:start w:val="1"/>
      <w:numFmt w:val="bullet"/>
      <w:lvlText w:val="o"/>
      <w:lvlJc w:val="left"/>
      <w:pPr>
        <w:ind w:left="3938" w:hanging="360"/>
      </w:pPr>
      <w:rPr>
        <w:rFonts w:ascii="Courier New" w:hAnsi="Courier New" w:cs="Courier New" w:hint="default"/>
      </w:rPr>
    </w:lvl>
    <w:lvl w:ilvl="5" w:tplc="04090005" w:tentative="1">
      <w:start w:val="1"/>
      <w:numFmt w:val="bullet"/>
      <w:lvlText w:val=""/>
      <w:lvlJc w:val="left"/>
      <w:pPr>
        <w:ind w:left="4658" w:hanging="360"/>
      </w:pPr>
      <w:rPr>
        <w:rFonts w:ascii="Wingdings" w:hAnsi="Wingdings" w:hint="default"/>
      </w:rPr>
    </w:lvl>
    <w:lvl w:ilvl="6" w:tplc="04090001" w:tentative="1">
      <w:start w:val="1"/>
      <w:numFmt w:val="bullet"/>
      <w:lvlText w:val=""/>
      <w:lvlJc w:val="left"/>
      <w:pPr>
        <w:ind w:left="5378" w:hanging="360"/>
      </w:pPr>
      <w:rPr>
        <w:rFonts w:ascii="Symbol" w:hAnsi="Symbol" w:hint="default"/>
      </w:rPr>
    </w:lvl>
    <w:lvl w:ilvl="7" w:tplc="04090003" w:tentative="1">
      <w:start w:val="1"/>
      <w:numFmt w:val="bullet"/>
      <w:lvlText w:val="o"/>
      <w:lvlJc w:val="left"/>
      <w:pPr>
        <w:ind w:left="6098" w:hanging="360"/>
      </w:pPr>
      <w:rPr>
        <w:rFonts w:ascii="Courier New" w:hAnsi="Courier New" w:cs="Courier New" w:hint="default"/>
      </w:rPr>
    </w:lvl>
    <w:lvl w:ilvl="8" w:tplc="04090005" w:tentative="1">
      <w:start w:val="1"/>
      <w:numFmt w:val="bullet"/>
      <w:lvlText w:val=""/>
      <w:lvlJc w:val="left"/>
      <w:pPr>
        <w:ind w:left="6818" w:hanging="360"/>
      </w:pPr>
      <w:rPr>
        <w:rFonts w:ascii="Wingdings" w:hAnsi="Wingdings" w:hint="default"/>
      </w:rPr>
    </w:lvl>
  </w:abstractNum>
  <w:abstractNum w:abstractNumId="39"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40" w15:restartNumberingAfterBreak="0">
    <w:nsid w:val="1C9713BB"/>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1CEE1515"/>
    <w:multiLevelType w:val="hybridMultilevel"/>
    <w:tmpl w:val="D7C2DF82"/>
    <w:lvl w:ilvl="0" w:tplc="10090011">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2" w15:restartNumberingAfterBreak="0">
    <w:nsid w:val="1E084118"/>
    <w:multiLevelType w:val="hybridMultilevel"/>
    <w:tmpl w:val="E4B0ECD6"/>
    <w:lvl w:ilvl="0" w:tplc="9F22474A">
      <w:start w:val="1"/>
      <w:numFmt w:val="decimal"/>
      <w:lvlText w:val="%1."/>
      <w:lvlJc w:val="left"/>
      <w:pPr>
        <w:tabs>
          <w:tab w:val="num" w:pos="1194"/>
        </w:tabs>
        <w:ind w:left="1194" w:hanging="400"/>
      </w:pPr>
      <w:rPr>
        <w:rFonts w:cs="Times New Roman" w:hint="eastAsia"/>
      </w:r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3" w15:restartNumberingAfterBreak="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15:restartNumberingAfterBreak="0">
    <w:nsid w:val="1F442FC6"/>
    <w:multiLevelType w:val="hybridMultilevel"/>
    <w:tmpl w:val="EE12A8D6"/>
    <w:lvl w:ilvl="0" w:tplc="FFFFFFFF">
      <w:start w:val="5"/>
      <w:numFmt w:val="bullet"/>
      <w:lvlText w:val="–"/>
      <w:lvlJc w:val="left"/>
      <w:pPr>
        <w:ind w:left="720" w:hanging="360"/>
      </w:pPr>
      <w:rPr>
        <w:rFonts w:ascii="Times New Roman" w:eastAsia="Times New Roman" w:hAnsi="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15:restartNumberingAfterBreak="0">
    <w:nsid w:val="20435681"/>
    <w:multiLevelType w:val="hybridMultilevel"/>
    <w:tmpl w:val="2A3E098A"/>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6" w15:restartNumberingAfterBreak="0">
    <w:nsid w:val="205B6CFD"/>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 w15:restartNumberingAfterBreak="0">
    <w:nsid w:val="21BF579C"/>
    <w:multiLevelType w:val="hybridMultilevel"/>
    <w:tmpl w:val="85CC80C6"/>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8" w15:restartNumberingAfterBreak="0">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4923FBD"/>
    <w:multiLevelType w:val="hybridMultilevel"/>
    <w:tmpl w:val="207EF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53B7C5A"/>
    <w:multiLevelType w:val="hybridMultilevel"/>
    <w:tmpl w:val="3E000EC2"/>
    <w:lvl w:ilvl="0" w:tplc="0809001B">
      <w:start w:val="1"/>
      <w:numFmt w:val="lowerRoman"/>
      <w:lvlText w:val="%1."/>
      <w:lvlJc w:val="right"/>
      <w:pPr>
        <w:ind w:left="2509" w:hanging="180"/>
      </w:pPr>
      <w:rPr>
        <w:rFonts w:cs="Times New Roman"/>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1" w15:restartNumberingAfterBreak="0">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2" w15:restartNumberingAfterBreak="0">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53"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28B42AE9"/>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6"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57"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58" w15:restartNumberingAfterBreak="0">
    <w:nsid w:val="295E3AE1"/>
    <w:multiLevelType w:val="hybridMultilevel"/>
    <w:tmpl w:val="F68885C4"/>
    <w:lvl w:ilvl="0" w:tplc="B38466F6">
      <w:start w:val="1"/>
      <w:numFmt w:val="decimal"/>
      <w:lvlText w:val="%1."/>
      <w:lvlJc w:val="left"/>
      <w:pPr>
        <w:tabs>
          <w:tab w:val="num" w:pos="400"/>
        </w:tabs>
        <w:ind w:left="400" w:hanging="400"/>
      </w:pPr>
      <w:rPr>
        <w:rFonts w:cs="Times New Roman" w:hint="eastAsia"/>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9" w15:restartNumberingAfterBreak="0">
    <w:nsid w:val="295F5B76"/>
    <w:multiLevelType w:val="hybridMultilevel"/>
    <w:tmpl w:val="25DE108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0" w15:restartNumberingAfterBreak="0">
    <w:nsid w:val="2A0D6231"/>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1" w15:restartNumberingAfterBreak="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2" w15:restartNumberingAfterBreak="0">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3" w15:restartNumberingAfterBreak="0">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4" w15:restartNumberingAfterBreak="0">
    <w:nsid w:val="2E390860"/>
    <w:multiLevelType w:val="hybridMultilevel"/>
    <w:tmpl w:val="0F06DE8A"/>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5" w15:restartNumberingAfterBreak="0">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6" w15:restartNumberingAfterBreak="0">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2F3241E7"/>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9" w15:restartNumberingAfterBreak="0">
    <w:nsid w:val="30027646"/>
    <w:multiLevelType w:val="multilevel"/>
    <w:tmpl w:val="6B3AF082"/>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71" w15:restartNumberingAfterBreak="0">
    <w:nsid w:val="30683172"/>
    <w:multiLevelType w:val="hybridMultilevel"/>
    <w:tmpl w:val="B57E17AA"/>
    <w:lvl w:ilvl="0" w:tplc="0409000F">
      <w:start w:val="1"/>
      <w:numFmt w:val="decimal"/>
      <w:lvlText w:val="%1."/>
      <w:lvlJc w:val="lef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3" w15:restartNumberingAfterBreak="0">
    <w:nsid w:val="323F45CA"/>
    <w:multiLevelType w:val="hybridMultilevel"/>
    <w:tmpl w:val="FECA493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409000F">
      <w:start w:val="1"/>
      <w:numFmt w:val="decimal"/>
      <w:lvlText w:val="%2."/>
      <w:lvlJc w:val="left"/>
      <w:pPr>
        <w:ind w:left="360" w:hanging="360"/>
      </w:pPr>
      <w:rPr>
        <w:rFonts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CCE27728">
      <w:start w:val="1"/>
      <w:numFmt w:val="bullet"/>
      <w:lvlText w:val="–"/>
      <w:lvlJc w:val="left"/>
      <w:pPr>
        <w:tabs>
          <w:tab w:val="num" w:pos="2000"/>
        </w:tabs>
        <w:ind w:left="2000" w:hanging="400"/>
      </w:pPr>
      <w:rPr>
        <w:rFonts w:ascii="Courier New" w:hAnsi="Courier New" w:hint="default"/>
      </w:rPr>
    </w:lvl>
    <w:lvl w:ilvl="5" w:tplc="385C80BC">
      <w:start w:val="1"/>
      <w:numFmt w:val="bullet"/>
      <w:lvlText w:val="–"/>
      <w:lvlJc w:val="left"/>
      <w:pPr>
        <w:tabs>
          <w:tab w:val="num" w:pos="2400"/>
        </w:tabs>
        <w:ind w:left="2400" w:hanging="400"/>
      </w:pPr>
      <w:rPr>
        <w:rFonts w:ascii="Times New Roman" w:hAnsi="Times New Roman"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4" w15:restartNumberingAfterBreak="0">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5" w15:restartNumberingAfterBreak="0">
    <w:nsid w:val="34AB551B"/>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6" w15:restartNumberingAfterBreak="0">
    <w:nsid w:val="355E0B9E"/>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7"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78" w15:restartNumberingAfterBreak="0">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
      <w:lvlText w:val=""/>
      <w:lvlJc w:val="left"/>
      <w:pPr>
        <w:ind w:left="800" w:hanging="400"/>
      </w:pPr>
      <w:rPr>
        <w:rFonts w:ascii="Symbol" w:hAnsi="Symbol"/>
      </w:rPr>
    </w:lvl>
    <w:lvl w:ilvl="2">
      <w:start w:val="1"/>
      <w:numFmt w:val="bullet"/>
      <w:pStyle w:val="3"/>
      <w:lvlText w:val=""/>
      <w:lvlJc w:val="left"/>
      <w:pPr>
        <w:ind w:left="1200" w:hanging="400"/>
      </w:pPr>
      <w:rPr>
        <w:rFonts w:ascii="Symbol" w:hAnsi="Symbol"/>
      </w:rPr>
    </w:lvl>
    <w:lvl w:ilvl="3">
      <w:start w:val="1"/>
      <w:numFmt w:val="bullet"/>
      <w:pStyle w:val="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79" w15:restartNumberingAfterBreak="0">
    <w:nsid w:val="388E57B0"/>
    <w:multiLevelType w:val="hybridMultilevel"/>
    <w:tmpl w:val="A6EA07CE"/>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0" w15:restartNumberingAfterBreak="0">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1" w15:restartNumberingAfterBreak="0">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2" w15:restartNumberingAfterBreak="0">
    <w:nsid w:val="39FD582C"/>
    <w:multiLevelType w:val="multilevel"/>
    <w:tmpl w:val="3A82E334"/>
    <w:numStyleLink w:val="3DEquation"/>
  </w:abstractNum>
  <w:abstractNum w:abstractNumId="83"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84"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85" w15:restartNumberingAfterBreak="0">
    <w:nsid w:val="3A90532A"/>
    <w:multiLevelType w:val="hybridMultilevel"/>
    <w:tmpl w:val="84842B34"/>
    <w:lvl w:ilvl="0" w:tplc="8F24DCB8">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6" w15:restartNumberingAfterBreak="0">
    <w:nsid w:val="3AA50EE8"/>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7"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88" w15:restartNumberingAfterBreak="0">
    <w:nsid w:val="3D6E6582"/>
    <w:multiLevelType w:val="hybridMultilevel"/>
    <w:tmpl w:val="5D1EBB64"/>
    <w:lvl w:ilvl="0" w:tplc="36687D56">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8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90" w15:restartNumberingAfterBreak="0">
    <w:nsid w:val="3ED660CB"/>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FC76512"/>
    <w:multiLevelType w:val="hybridMultilevel"/>
    <w:tmpl w:val="53426AE8"/>
    <w:lvl w:ilvl="0" w:tplc="FFFFFFFF">
      <w:start w:val="5"/>
      <w:numFmt w:val="bullet"/>
      <w:lvlText w:val="–"/>
      <w:lvlJc w:val="left"/>
      <w:pPr>
        <w:ind w:left="758" w:hanging="420"/>
      </w:pPr>
      <w:rPr>
        <w:rFonts w:ascii="Times New Roman" w:eastAsia="Times New Roman" w:hAnsi="Times New Roman" w:hint="default"/>
      </w:rPr>
    </w:lvl>
    <w:lvl w:ilvl="1" w:tplc="04090003" w:tentative="1">
      <w:start w:val="1"/>
      <w:numFmt w:val="bullet"/>
      <w:lvlText w:val=""/>
      <w:lvlJc w:val="left"/>
      <w:pPr>
        <w:ind w:left="1178" w:hanging="420"/>
      </w:pPr>
      <w:rPr>
        <w:rFonts w:ascii="Wingdings" w:hAnsi="Wingdings" w:hint="default"/>
      </w:rPr>
    </w:lvl>
    <w:lvl w:ilvl="2" w:tplc="04090005" w:tentative="1">
      <w:start w:val="1"/>
      <w:numFmt w:val="bullet"/>
      <w:lvlText w:val=""/>
      <w:lvlJc w:val="left"/>
      <w:pPr>
        <w:ind w:left="1598" w:hanging="420"/>
      </w:pPr>
      <w:rPr>
        <w:rFonts w:ascii="Wingdings" w:hAnsi="Wingdings" w:hint="default"/>
      </w:rPr>
    </w:lvl>
    <w:lvl w:ilvl="3" w:tplc="04090001" w:tentative="1">
      <w:start w:val="1"/>
      <w:numFmt w:val="bullet"/>
      <w:lvlText w:val=""/>
      <w:lvlJc w:val="left"/>
      <w:pPr>
        <w:ind w:left="2018" w:hanging="420"/>
      </w:pPr>
      <w:rPr>
        <w:rFonts w:ascii="Wingdings" w:hAnsi="Wingdings" w:hint="default"/>
      </w:rPr>
    </w:lvl>
    <w:lvl w:ilvl="4" w:tplc="04090003" w:tentative="1">
      <w:start w:val="1"/>
      <w:numFmt w:val="bullet"/>
      <w:lvlText w:val=""/>
      <w:lvlJc w:val="left"/>
      <w:pPr>
        <w:ind w:left="2438" w:hanging="420"/>
      </w:pPr>
      <w:rPr>
        <w:rFonts w:ascii="Wingdings" w:hAnsi="Wingdings" w:hint="default"/>
      </w:rPr>
    </w:lvl>
    <w:lvl w:ilvl="5" w:tplc="04090005" w:tentative="1">
      <w:start w:val="1"/>
      <w:numFmt w:val="bullet"/>
      <w:lvlText w:val=""/>
      <w:lvlJc w:val="left"/>
      <w:pPr>
        <w:ind w:left="2858" w:hanging="420"/>
      </w:pPr>
      <w:rPr>
        <w:rFonts w:ascii="Wingdings" w:hAnsi="Wingdings" w:hint="default"/>
      </w:rPr>
    </w:lvl>
    <w:lvl w:ilvl="6" w:tplc="04090001" w:tentative="1">
      <w:start w:val="1"/>
      <w:numFmt w:val="bullet"/>
      <w:lvlText w:val=""/>
      <w:lvlJc w:val="left"/>
      <w:pPr>
        <w:ind w:left="3278" w:hanging="420"/>
      </w:pPr>
      <w:rPr>
        <w:rFonts w:ascii="Wingdings" w:hAnsi="Wingdings" w:hint="default"/>
      </w:rPr>
    </w:lvl>
    <w:lvl w:ilvl="7" w:tplc="04090003" w:tentative="1">
      <w:start w:val="1"/>
      <w:numFmt w:val="bullet"/>
      <w:lvlText w:val=""/>
      <w:lvlJc w:val="left"/>
      <w:pPr>
        <w:ind w:left="3698" w:hanging="420"/>
      </w:pPr>
      <w:rPr>
        <w:rFonts w:ascii="Wingdings" w:hAnsi="Wingdings" w:hint="default"/>
      </w:rPr>
    </w:lvl>
    <w:lvl w:ilvl="8" w:tplc="04090005" w:tentative="1">
      <w:start w:val="1"/>
      <w:numFmt w:val="bullet"/>
      <w:lvlText w:val=""/>
      <w:lvlJc w:val="left"/>
      <w:pPr>
        <w:ind w:left="4118" w:hanging="420"/>
      </w:pPr>
      <w:rPr>
        <w:rFonts w:ascii="Wingdings" w:hAnsi="Wingdings" w:hint="default"/>
      </w:rPr>
    </w:lvl>
  </w:abstractNum>
  <w:abstractNum w:abstractNumId="92" w15:restartNumberingAfterBreak="0">
    <w:nsid w:val="41576B66"/>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9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9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43F13595"/>
    <w:multiLevelType w:val="hybridMultilevel"/>
    <w:tmpl w:val="B4F4A60C"/>
    <w:lvl w:ilvl="0" w:tplc="0409000F">
      <w:start w:val="1"/>
      <w:numFmt w:val="decimal"/>
      <w:lvlText w:val="%1."/>
      <w:lvlJc w:val="left"/>
      <w:pPr>
        <w:ind w:left="720" w:hanging="360"/>
      </w:pPr>
      <w:rPr>
        <w:rFonts w:hint="default"/>
      </w:rPr>
    </w:lvl>
    <w:lvl w:ilvl="1" w:tplc="385C80BC">
      <w:start w:val="1"/>
      <w:numFmt w:val="bullet"/>
      <w:lvlText w:val="–"/>
      <w:lvlJc w:val="left"/>
      <w:pPr>
        <w:ind w:left="1440" w:hanging="360"/>
      </w:pPr>
      <w:rPr>
        <w:rFonts w:ascii="Times New Roman" w:hAnsi="Times New Roman"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8604DF7"/>
    <w:multiLevelType w:val="hybridMultilevel"/>
    <w:tmpl w:val="EE864DC8"/>
    <w:lvl w:ilvl="0" w:tplc="2CA4E6E4">
      <w:start w:val="1"/>
      <w:numFmt w:val="decimal"/>
      <w:lvlText w:val="%1."/>
      <w:lvlJc w:val="left"/>
      <w:pPr>
        <w:tabs>
          <w:tab w:val="num" w:pos="400"/>
        </w:tabs>
        <w:ind w:left="400" w:hanging="40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7" w15:restartNumberingAfterBreak="0">
    <w:nsid w:val="48650D2D"/>
    <w:multiLevelType w:val="hybridMultilevel"/>
    <w:tmpl w:val="A810208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98" w15:restartNumberingAfterBreak="0">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9" w15:restartNumberingAfterBreak="0">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0" w15:restartNumberingAfterBreak="0">
    <w:nsid w:val="4C3D0E67"/>
    <w:multiLevelType w:val="hybridMultilevel"/>
    <w:tmpl w:val="7D689B36"/>
    <w:lvl w:ilvl="0" w:tplc="C1E4D68E">
      <w:start w:val="1"/>
      <w:numFmt w:val="decimal"/>
      <w:lvlText w:val="%1."/>
      <w:lvlJc w:val="left"/>
      <w:pPr>
        <w:ind w:left="763" w:hanging="360"/>
      </w:pPr>
      <w:rPr>
        <w:rFonts w:cs="Times New Roman" w:hint="default"/>
      </w:rPr>
    </w:lvl>
    <w:lvl w:ilvl="1" w:tplc="08090019" w:tentative="1">
      <w:start w:val="1"/>
      <w:numFmt w:val="lowerLetter"/>
      <w:lvlText w:val="%2."/>
      <w:lvlJc w:val="left"/>
      <w:pPr>
        <w:ind w:left="1043" w:hanging="360"/>
      </w:pPr>
      <w:rPr>
        <w:rFonts w:cs="Times New Roman"/>
      </w:rPr>
    </w:lvl>
    <w:lvl w:ilvl="2" w:tplc="0809001B" w:tentative="1">
      <w:start w:val="1"/>
      <w:numFmt w:val="lowerRoman"/>
      <w:lvlText w:val="%3."/>
      <w:lvlJc w:val="right"/>
      <w:pPr>
        <w:ind w:left="1763" w:hanging="180"/>
      </w:pPr>
      <w:rPr>
        <w:rFonts w:cs="Times New Roman"/>
      </w:rPr>
    </w:lvl>
    <w:lvl w:ilvl="3" w:tplc="0809000F" w:tentative="1">
      <w:start w:val="1"/>
      <w:numFmt w:val="decimal"/>
      <w:lvlText w:val="%4."/>
      <w:lvlJc w:val="left"/>
      <w:pPr>
        <w:ind w:left="2483" w:hanging="360"/>
      </w:pPr>
      <w:rPr>
        <w:rFonts w:cs="Times New Roman"/>
      </w:rPr>
    </w:lvl>
    <w:lvl w:ilvl="4" w:tplc="08090019" w:tentative="1">
      <w:start w:val="1"/>
      <w:numFmt w:val="lowerLetter"/>
      <w:lvlText w:val="%5."/>
      <w:lvlJc w:val="left"/>
      <w:pPr>
        <w:ind w:left="3203" w:hanging="360"/>
      </w:pPr>
      <w:rPr>
        <w:rFonts w:cs="Times New Roman"/>
      </w:rPr>
    </w:lvl>
    <w:lvl w:ilvl="5" w:tplc="0809001B" w:tentative="1">
      <w:start w:val="1"/>
      <w:numFmt w:val="lowerRoman"/>
      <w:lvlText w:val="%6."/>
      <w:lvlJc w:val="right"/>
      <w:pPr>
        <w:ind w:left="3923" w:hanging="180"/>
      </w:pPr>
      <w:rPr>
        <w:rFonts w:cs="Times New Roman"/>
      </w:rPr>
    </w:lvl>
    <w:lvl w:ilvl="6" w:tplc="0809000F" w:tentative="1">
      <w:start w:val="1"/>
      <w:numFmt w:val="decimal"/>
      <w:lvlText w:val="%7."/>
      <w:lvlJc w:val="left"/>
      <w:pPr>
        <w:ind w:left="4643" w:hanging="360"/>
      </w:pPr>
      <w:rPr>
        <w:rFonts w:cs="Times New Roman"/>
      </w:rPr>
    </w:lvl>
    <w:lvl w:ilvl="7" w:tplc="08090019" w:tentative="1">
      <w:start w:val="1"/>
      <w:numFmt w:val="lowerLetter"/>
      <w:lvlText w:val="%8."/>
      <w:lvlJc w:val="left"/>
      <w:pPr>
        <w:ind w:left="5363" w:hanging="360"/>
      </w:pPr>
      <w:rPr>
        <w:rFonts w:cs="Times New Roman"/>
      </w:rPr>
    </w:lvl>
    <w:lvl w:ilvl="8" w:tplc="0809001B" w:tentative="1">
      <w:start w:val="1"/>
      <w:numFmt w:val="lowerRoman"/>
      <w:lvlText w:val="%9."/>
      <w:lvlJc w:val="right"/>
      <w:pPr>
        <w:ind w:left="6083" w:hanging="180"/>
      </w:pPr>
      <w:rPr>
        <w:rFonts w:cs="Times New Roman"/>
      </w:rPr>
    </w:lvl>
  </w:abstractNum>
  <w:abstractNum w:abstractNumId="101" w15:restartNumberingAfterBreak="0">
    <w:nsid w:val="4EA275A6"/>
    <w:multiLevelType w:val="hybridMultilevel"/>
    <w:tmpl w:val="5E52F410"/>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6215E2"/>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3" w15:restartNumberingAfterBreak="0">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04" w15:restartNumberingAfterBreak="0">
    <w:nsid w:val="4FD02182"/>
    <w:multiLevelType w:val="hybridMultilevel"/>
    <w:tmpl w:val="21DC3EFC"/>
    <w:lvl w:ilvl="0" w:tplc="0809000F">
      <w:start w:val="1"/>
      <w:numFmt w:val="decimal"/>
      <w:lvlText w:val="%1."/>
      <w:lvlJc w:val="left"/>
      <w:pPr>
        <w:ind w:left="720" w:hanging="360"/>
      </w:pPr>
      <w:rPr>
        <w:rFonts w:cs="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6" w15:restartNumberingAfterBreak="0">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107" w15:restartNumberingAfterBreak="0">
    <w:nsid w:val="518E0A90"/>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8" w15:restartNumberingAfterBreak="0">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9" w15:restartNumberingAfterBreak="0">
    <w:nsid w:val="5339045A"/>
    <w:multiLevelType w:val="hybridMultilevel"/>
    <w:tmpl w:val="2E84F59A"/>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11"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12" w15:restartNumberingAfterBreak="0">
    <w:nsid w:val="53FB1AF1"/>
    <w:multiLevelType w:val="hybridMultilevel"/>
    <w:tmpl w:val="6EF8AE5E"/>
    <w:lvl w:ilvl="0" w:tplc="FFFFFFFF">
      <w:start w:val="1"/>
      <w:numFmt w:val="bullet"/>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54230073"/>
    <w:multiLevelType w:val="multilevel"/>
    <w:tmpl w:val="EEC6D280"/>
    <w:lvl w:ilvl="0">
      <w:start w:val="9"/>
      <w:numFmt w:val="decimal"/>
      <w:pStyle w:val="1"/>
      <w:lvlText w:val="%1"/>
      <w:lvlJc w:val="left"/>
      <w:pPr>
        <w:ind w:left="432" w:hanging="432"/>
      </w:pPr>
      <w:rPr>
        <w:rFonts w:hint="eastAsia"/>
      </w:rPr>
    </w:lvl>
    <w:lvl w:ilvl="1">
      <w:start w:val="3"/>
      <w:numFmt w:val="decimal"/>
      <w:pStyle w:val="20"/>
      <w:lvlText w:val="%1.%2"/>
      <w:lvlJc w:val="left"/>
      <w:pPr>
        <w:ind w:left="576" w:hanging="576"/>
      </w:pPr>
      <w:rPr>
        <w:rFonts w:hint="eastAsia"/>
      </w:rPr>
    </w:lvl>
    <w:lvl w:ilvl="2">
      <w:start w:val="1"/>
      <w:numFmt w:val="decimal"/>
      <w:pStyle w:val="30"/>
      <w:lvlText w:val="%1.%2.%3"/>
      <w:lvlJc w:val="left"/>
      <w:pPr>
        <w:ind w:left="720" w:hanging="720"/>
      </w:pPr>
      <w:rPr>
        <w:rFonts w:hint="eastAsia"/>
      </w:rPr>
    </w:lvl>
    <w:lvl w:ilvl="3">
      <w:start w:val="1"/>
      <w:numFmt w:val="decimal"/>
      <w:pStyle w:val="40"/>
      <w:lvlText w:val="%1.%2.%3.%4"/>
      <w:lvlJc w:val="left"/>
      <w:pPr>
        <w:ind w:left="864" w:hanging="864"/>
      </w:pPr>
      <w:rPr>
        <w:rFonts w:hint="eastAsia"/>
      </w:rPr>
    </w:lvl>
    <w:lvl w:ilvl="4">
      <w:start w:val="1"/>
      <w:numFmt w:val="decimal"/>
      <w:pStyle w:val="50"/>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14" w15:restartNumberingAfterBreak="0">
    <w:nsid w:val="54A502ED"/>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5"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117"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18" w15:restartNumberingAfterBreak="0">
    <w:nsid w:val="597B0721"/>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19" w15:restartNumberingAfterBreak="0">
    <w:nsid w:val="5A8E4CD0"/>
    <w:multiLevelType w:val="hybridMultilevel"/>
    <w:tmpl w:val="D4B2269E"/>
    <w:lvl w:ilvl="0" w:tplc="EFCE7038">
      <w:start w:val="5"/>
      <w:numFmt w:val="bullet"/>
      <w:lvlText w:val="–"/>
      <w:lvlJc w:val="left"/>
      <w:pPr>
        <w:ind w:left="644" w:hanging="360"/>
      </w:pPr>
      <w:rPr>
        <w:rFonts w:ascii="Times New Roman" w:eastAsia="Times New Roman" w:hAnsi="Times New Roman" w:hint="default"/>
        <w:lang w:val="en-CA"/>
      </w:rPr>
    </w:lvl>
    <w:lvl w:ilvl="1" w:tplc="84CC2C8A">
      <w:start w:val="5"/>
      <w:numFmt w:val="bullet"/>
      <w:lvlText w:val="–"/>
      <w:lvlJc w:val="left"/>
      <w:pPr>
        <w:ind w:left="1364" w:hanging="360"/>
      </w:pPr>
      <w:rPr>
        <w:rFonts w:ascii="Times New Roman" w:eastAsia="Times New Roman" w:hAnsi="Times New Roman" w:hint="default"/>
        <w:lang w:val="en-GB"/>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0" w15:restartNumberingAfterBreak="0">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15:restartNumberingAfterBreak="0">
    <w:nsid w:val="5BD661FC"/>
    <w:multiLevelType w:val="hybridMultilevel"/>
    <w:tmpl w:val="5826285C"/>
    <w:lvl w:ilvl="0" w:tplc="FFFFFFFF">
      <w:start w:val="5"/>
      <w:numFmt w:val="bullet"/>
      <w:lvlText w:val="–"/>
      <w:lvlJc w:val="left"/>
      <w:pPr>
        <w:ind w:left="760" w:hanging="360"/>
      </w:pPr>
      <w:rPr>
        <w:rFonts w:ascii="Times New Roman" w:eastAsia="Times New Roman" w:hAnsi="Times New Roman" w:hint="default"/>
      </w:rPr>
    </w:lvl>
    <w:lvl w:ilvl="1" w:tplc="04090003">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122" w15:restartNumberingAfterBreak="0">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3"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124" w15:restartNumberingAfterBreak="0">
    <w:nsid w:val="5D902196"/>
    <w:multiLevelType w:val="hybridMultilevel"/>
    <w:tmpl w:val="EA4AC618"/>
    <w:lvl w:ilvl="0" w:tplc="0809000F">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5" w15:restartNumberingAfterBreak="0">
    <w:nsid w:val="5E860EA7"/>
    <w:multiLevelType w:val="multilevel"/>
    <w:tmpl w:val="EE04B4FE"/>
    <w:numStyleLink w:val="3DNumbering"/>
  </w:abstractNum>
  <w:abstractNum w:abstractNumId="126"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27" w15:restartNumberingAfterBreak="0">
    <w:nsid w:val="600020E2"/>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8" w15:restartNumberingAfterBreak="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9" w15:restartNumberingAfterBreak="0">
    <w:nsid w:val="611C48BF"/>
    <w:multiLevelType w:val="hybridMultilevel"/>
    <w:tmpl w:val="DC02C6C0"/>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0"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1" w15:restartNumberingAfterBreak="0">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2"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65CF0563"/>
    <w:multiLevelType w:val="hybridMultilevel"/>
    <w:tmpl w:val="B7A0FF0C"/>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4" w15:restartNumberingAfterBreak="0">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5" w15:restartNumberingAfterBreak="0">
    <w:nsid w:val="67F908DD"/>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6"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7" w15:restartNumberingAfterBreak="0">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9" w15:restartNumberingAfterBreak="0">
    <w:nsid w:val="6AAA5ABF"/>
    <w:multiLevelType w:val="hybridMultilevel"/>
    <w:tmpl w:val="3E000EC2"/>
    <w:lvl w:ilvl="0" w:tplc="0809001B">
      <w:start w:val="1"/>
      <w:numFmt w:val="lowerRoman"/>
      <w:lvlText w:val="%1."/>
      <w:lvlJc w:val="right"/>
      <w:pPr>
        <w:ind w:left="2509" w:hanging="180"/>
      </w:pPr>
      <w:rPr>
        <w:rFonts w:cs="Times New Roman"/>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0" w15:restartNumberingAfterBreak="0">
    <w:nsid w:val="6B6C5877"/>
    <w:multiLevelType w:val="multilevel"/>
    <w:tmpl w:val="4E4E9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1" w15:restartNumberingAfterBreak="0">
    <w:nsid w:val="6D3C5E8A"/>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43" w15:restartNumberingAfterBreak="0">
    <w:nsid w:val="71C5743E"/>
    <w:multiLevelType w:val="hybridMultilevel"/>
    <w:tmpl w:val="8ED4D912"/>
    <w:lvl w:ilvl="0" w:tplc="021EA14A">
      <w:start w:val="5"/>
      <w:numFmt w:val="bullet"/>
      <w:lvlText w:val="–"/>
      <w:lvlJc w:val="left"/>
      <w:pPr>
        <w:tabs>
          <w:tab w:val="num" w:pos="400"/>
        </w:tabs>
        <w:ind w:left="400" w:hanging="400"/>
      </w:pPr>
      <w:rPr>
        <w:rFonts w:ascii="Times New Roman" w:eastAsia="Times New Roman" w:hAnsi="Times New Roman" w:hint="default"/>
        <w:lang w:val="en-C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4" w15:restartNumberingAfterBreak="0">
    <w:nsid w:val="72643EFE"/>
    <w:multiLevelType w:val="hybridMultilevel"/>
    <w:tmpl w:val="D026D3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 w15:restartNumberingAfterBreak="0">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46"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47" w15:restartNumberingAfterBreak="0">
    <w:nsid w:val="74733ED3"/>
    <w:multiLevelType w:val="hybridMultilevel"/>
    <w:tmpl w:val="5D1EBB64"/>
    <w:lvl w:ilvl="0" w:tplc="36687D56">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148" w15:restartNumberingAfterBreak="0">
    <w:nsid w:val="748B535D"/>
    <w:multiLevelType w:val="hybridMultilevel"/>
    <w:tmpl w:val="4450FE54"/>
    <w:lvl w:ilvl="0" w:tplc="FFFFFFFF">
      <w:start w:val="5"/>
      <w:numFmt w:val="bullet"/>
      <w:lvlText w:val="–"/>
      <w:lvlJc w:val="left"/>
      <w:pPr>
        <w:ind w:left="786" w:hanging="360"/>
      </w:pPr>
      <w:rPr>
        <w:rFonts w:ascii="Times New Roman" w:eastAsia="Times New Roman" w:hAnsi="Times New Roman" w:hint="default"/>
      </w:rPr>
    </w:lvl>
    <w:lvl w:ilvl="1" w:tplc="84CC2C8A">
      <w:start w:val="5"/>
      <w:numFmt w:val="bullet"/>
      <w:lvlText w:val="–"/>
      <w:lvlJc w:val="left"/>
      <w:pPr>
        <w:ind w:left="1506" w:hanging="360"/>
      </w:pPr>
      <w:rPr>
        <w:rFonts w:ascii="Times New Roman" w:eastAsia="Times New Roman" w:hAnsi="Times New Roman" w:hint="default"/>
        <w:lang w:val="en-GB"/>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9"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1" w15:restartNumberingAfterBreak="0">
    <w:nsid w:val="78D7233D"/>
    <w:multiLevelType w:val="hybridMultilevel"/>
    <w:tmpl w:val="C98484BC"/>
    <w:lvl w:ilvl="0" w:tplc="C55CF5D0">
      <w:start w:val="5"/>
      <w:numFmt w:val="bullet"/>
      <w:lvlText w:val="–"/>
      <w:lvlJc w:val="left"/>
      <w:pPr>
        <w:ind w:left="360" w:hanging="360"/>
      </w:pPr>
      <w:rPr>
        <w:rFonts w:ascii="Times New Roman" w:eastAsia="Times New Roman" w:hAnsi="Times New Roman" w:hint="default"/>
        <w:lang w:val="en-C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2" w15:restartNumberingAfterBreak="0">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153" w15:restartNumberingAfterBreak="0">
    <w:nsid w:val="79AB7483"/>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5" w15:restartNumberingAfterBreak="0">
    <w:nsid w:val="7A2121F9"/>
    <w:multiLevelType w:val="hybridMultilevel"/>
    <w:tmpl w:val="2B363AEC"/>
    <w:lvl w:ilvl="0" w:tplc="0A7ED9B2">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6" w15:restartNumberingAfterBreak="0">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7"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8"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7C1A523E"/>
    <w:multiLevelType w:val="hybridMultilevel"/>
    <w:tmpl w:val="2EBA1250"/>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0" w15:restartNumberingAfterBreak="0">
    <w:nsid w:val="7D39561D"/>
    <w:multiLevelType w:val="hybridMultilevel"/>
    <w:tmpl w:val="F50C6C72"/>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start w:val="1"/>
      <w:numFmt w:val="decimal"/>
      <w:lvlText w:val="%4."/>
      <w:lvlJc w:val="left"/>
      <w:pPr>
        <w:ind w:left="3229" w:hanging="360"/>
      </w:pPr>
      <w:rPr>
        <w:rFonts w:cs="Times New Roman"/>
      </w:rPr>
    </w:lvl>
    <w:lvl w:ilvl="4" w:tplc="08090019">
      <w:start w:val="1"/>
      <w:numFmt w:val="lowerLetter"/>
      <w:lvlText w:val="%5."/>
      <w:lvlJc w:val="left"/>
      <w:pPr>
        <w:ind w:left="3949" w:hanging="360"/>
      </w:pPr>
      <w:rPr>
        <w:rFonts w:cs="Times New Roman"/>
      </w:rPr>
    </w:lvl>
    <w:lvl w:ilvl="5" w:tplc="0809001B">
      <w:start w:val="1"/>
      <w:numFmt w:val="lowerRoman"/>
      <w:lvlText w:val="%6."/>
      <w:lvlJc w:val="right"/>
      <w:pPr>
        <w:ind w:left="4669" w:hanging="180"/>
      </w:pPr>
      <w:rPr>
        <w:rFonts w:cs="Times New Roman"/>
      </w:rPr>
    </w:lvl>
    <w:lvl w:ilvl="6" w:tplc="0809000F">
      <w:start w:val="1"/>
      <w:numFmt w:val="decimal"/>
      <w:lvlText w:val="%7."/>
      <w:lvlJc w:val="left"/>
      <w:pPr>
        <w:ind w:left="5389" w:hanging="360"/>
      </w:pPr>
      <w:rPr>
        <w:rFonts w:cs="Times New Roman"/>
      </w:rPr>
    </w:lvl>
    <w:lvl w:ilvl="7" w:tplc="08090019">
      <w:start w:val="1"/>
      <w:numFmt w:val="lowerLetter"/>
      <w:lvlText w:val="%8."/>
      <w:lvlJc w:val="left"/>
      <w:pPr>
        <w:ind w:left="6109" w:hanging="360"/>
      </w:pPr>
      <w:rPr>
        <w:rFonts w:cs="Times New Roman"/>
      </w:rPr>
    </w:lvl>
    <w:lvl w:ilvl="8" w:tplc="0809001B">
      <w:start w:val="1"/>
      <w:numFmt w:val="lowerRoman"/>
      <w:lvlText w:val="%9."/>
      <w:lvlJc w:val="right"/>
      <w:pPr>
        <w:ind w:left="6829" w:hanging="180"/>
      </w:pPr>
      <w:rPr>
        <w:rFonts w:cs="Times New Roman"/>
      </w:rPr>
    </w:lvl>
  </w:abstractNum>
  <w:abstractNum w:abstractNumId="161" w15:restartNumberingAfterBreak="0">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2" w15:restartNumberingAfterBreak="0">
    <w:nsid w:val="7E65371C"/>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3" w15:restartNumberingAfterBreak="0">
    <w:nsid w:val="7F5709DB"/>
    <w:multiLevelType w:val="hybridMultilevel"/>
    <w:tmpl w:val="A48C3DD4"/>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13"/>
  </w:num>
  <w:num w:numId="2">
    <w:abstractNumId w:val="136"/>
  </w:num>
  <w:num w:numId="3">
    <w:abstractNumId w:val="39"/>
  </w:num>
  <w:num w:numId="4">
    <w:abstractNumId w:val="117"/>
  </w:num>
  <w:num w:numId="5">
    <w:abstractNumId w:val="149"/>
  </w:num>
  <w:num w:numId="6">
    <w:abstractNumId w:val="126"/>
  </w:num>
  <w:num w:numId="7">
    <w:abstractNumId w:val="157"/>
  </w:num>
  <w:num w:numId="8">
    <w:abstractNumId w:val="132"/>
  </w:num>
  <w:num w:numId="9">
    <w:abstractNumId w:val="9"/>
  </w:num>
  <w:num w:numId="10">
    <w:abstractNumId w:val="86"/>
  </w:num>
  <w:num w:numId="11">
    <w:abstractNumId w:val="40"/>
  </w:num>
  <w:num w:numId="12">
    <w:abstractNumId w:val="153"/>
  </w:num>
  <w:num w:numId="13">
    <w:abstractNumId w:val="71"/>
  </w:num>
  <w:num w:numId="14">
    <w:abstractNumId w:val="105"/>
  </w:num>
  <w:num w:numId="15">
    <w:abstractNumId w:val="104"/>
  </w:num>
  <w:num w:numId="16">
    <w:abstractNumId w:val="137"/>
  </w:num>
  <w:num w:numId="17">
    <w:abstractNumId w:val="33"/>
  </w:num>
  <w:num w:numId="18">
    <w:abstractNumId w:val="35"/>
  </w:num>
  <w:num w:numId="19">
    <w:abstractNumId w:val="1"/>
  </w:num>
  <w:num w:numId="20">
    <w:abstractNumId w:val="0"/>
  </w:num>
  <w:num w:numId="21">
    <w:abstractNumId w:val="1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2"/>
  </w:num>
  <w:num w:numId="23">
    <w:abstractNumId w:val="20"/>
  </w:num>
  <w:num w:numId="24">
    <w:abstractNumId w:val="146"/>
  </w:num>
  <w:num w:numId="25">
    <w:abstractNumId w:val="89"/>
  </w:num>
  <w:num w:numId="26">
    <w:abstractNumId w:val="111"/>
  </w:num>
  <w:num w:numId="27">
    <w:abstractNumId w:val="112"/>
  </w:num>
  <w:num w:numId="28">
    <w:abstractNumId w:val="16"/>
  </w:num>
  <w:num w:numId="29">
    <w:abstractNumId w:val="36"/>
  </w:num>
  <w:num w:numId="30">
    <w:abstractNumId w:val="94"/>
  </w:num>
  <w:num w:numId="31">
    <w:abstractNumId w:val="53"/>
  </w:num>
  <w:num w:numId="32">
    <w:abstractNumId w:val="57"/>
  </w:num>
  <w:num w:numId="33">
    <w:abstractNumId w:val="12"/>
  </w:num>
  <w:num w:numId="34">
    <w:abstractNumId w:val="150"/>
  </w:num>
  <w:num w:numId="35">
    <w:abstractNumId w:val="158"/>
  </w:num>
  <w:num w:numId="36">
    <w:abstractNumId w:val="52"/>
  </w:num>
  <w:num w:numId="37">
    <w:abstractNumId w:val="110"/>
  </w:num>
  <w:num w:numId="38">
    <w:abstractNumId w:val="84"/>
  </w:num>
  <w:num w:numId="39">
    <w:abstractNumId w:val="11"/>
  </w:num>
  <w:num w:numId="40">
    <w:abstractNumId w:val="15"/>
  </w:num>
  <w:num w:numId="41">
    <w:abstractNumId w:val="78"/>
  </w:num>
  <w:num w:numId="42">
    <w:abstractNumId w:val="145"/>
  </w:num>
  <w:num w:numId="43">
    <w:abstractNumId w:val="26"/>
  </w:num>
  <w:num w:numId="44">
    <w:abstractNumId w:val="147"/>
  </w:num>
  <w:num w:numId="45">
    <w:abstractNumId w:val="103"/>
  </w:num>
  <w:num w:numId="46">
    <w:abstractNumId w:val="63"/>
  </w:num>
  <w:num w:numId="47">
    <w:abstractNumId w:val="98"/>
  </w:num>
  <w:num w:numId="48">
    <w:abstractNumId w:val="156"/>
  </w:num>
  <w:num w:numId="49">
    <w:abstractNumId w:val="131"/>
  </w:num>
  <w:num w:numId="50">
    <w:abstractNumId w:val="81"/>
  </w:num>
  <w:num w:numId="51">
    <w:abstractNumId w:val="8"/>
  </w:num>
  <w:num w:numId="52">
    <w:abstractNumId w:val="97"/>
  </w:num>
  <w:num w:numId="53">
    <w:abstractNumId w:val="28"/>
  </w:num>
  <w:num w:numId="54">
    <w:abstractNumId w:val="128"/>
  </w:num>
  <w:num w:numId="55">
    <w:abstractNumId w:val="13"/>
  </w:num>
  <w:num w:numId="56">
    <w:abstractNumId w:val="74"/>
  </w:num>
  <w:num w:numId="57">
    <w:abstractNumId w:val="51"/>
  </w:num>
  <w:num w:numId="58">
    <w:abstractNumId w:val="154"/>
  </w:num>
  <w:num w:numId="59">
    <w:abstractNumId w:val="161"/>
  </w:num>
  <w:num w:numId="60">
    <w:abstractNumId w:val="130"/>
  </w:num>
  <w:num w:numId="61">
    <w:abstractNumId w:val="122"/>
  </w:num>
  <w:num w:numId="62">
    <w:abstractNumId w:val="19"/>
  </w:num>
  <w:num w:numId="63">
    <w:abstractNumId w:val="27"/>
  </w:num>
  <w:num w:numId="64">
    <w:abstractNumId w:val="108"/>
  </w:num>
  <w:num w:numId="65">
    <w:abstractNumId w:val="43"/>
  </w:num>
  <w:num w:numId="66">
    <w:abstractNumId w:val="65"/>
  </w:num>
  <w:num w:numId="67">
    <w:abstractNumId w:val="99"/>
  </w:num>
  <w:num w:numId="68">
    <w:abstractNumId w:val="62"/>
  </w:num>
  <w:num w:numId="69">
    <w:abstractNumId w:val="148"/>
  </w:num>
  <w:num w:numId="7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0"/>
  </w:num>
  <w:num w:numId="72">
    <w:abstractNumId w:val="152"/>
  </w:num>
  <w:num w:numId="73">
    <w:abstractNumId w:val="138"/>
  </w:num>
  <w:num w:numId="74">
    <w:abstractNumId w:val="9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1"/>
  </w:num>
  <w:num w:numId="76">
    <w:abstractNumId w:val="106"/>
  </w:num>
  <w:num w:numId="77">
    <w:abstractNumId w:val="80"/>
  </w:num>
  <w:num w:numId="78">
    <w:abstractNumId w:val="163"/>
  </w:num>
  <w:num w:numId="79">
    <w:abstractNumId w:val="134"/>
  </w:num>
  <w:num w:numId="80">
    <w:abstractNumId w:val="24"/>
  </w:num>
  <w:num w:numId="81">
    <w:abstractNumId w:val="118"/>
  </w:num>
  <w:num w:numId="82">
    <w:abstractNumId w:val="115"/>
  </w:num>
  <w:num w:numId="83">
    <w:abstractNumId w:val="34"/>
  </w:num>
  <w:num w:numId="84">
    <w:abstractNumId w:val="116"/>
  </w:num>
  <w:num w:numId="85">
    <w:abstractNumId w:val="8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86">
    <w:abstractNumId w:val="77"/>
  </w:num>
  <w:num w:numId="87">
    <w:abstractNumId w:val="7"/>
  </w:num>
  <w:num w:numId="88">
    <w:abstractNumId w:val="54"/>
  </w:num>
  <w:num w:numId="89">
    <w:abstractNumId w:val="93"/>
  </w:num>
  <w:num w:numId="90">
    <w:abstractNumId w:val="83"/>
  </w:num>
  <w:num w:numId="91">
    <w:abstractNumId w:val="70"/>
  </w:num>
  <w:num w:numId="92">
    <w:abstractNumId w:val="56"/>
  </w:num>
  <w:num w:numId="93">
    <w:abstractNumId w:val="125"/>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94">
    <w:abstractNumId w:val="82"/>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95">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3"/>
  </w:num>
  <w:num w:numId="97">
    <w:abstractNumId w:val="141"/>
  </w:num>
  <w:num w:numId="98">
    <w:abstractNumId w:val="144"/>
  </w:num>
  <w:num w:numId="99">
    <w:abstractNumId w:val="90"/>
  </w:num>
  <w:num w:numId="100">
    <w:abstractNumId w:val="30"/>
  </w:num>
  <w:num w:numId="101">
    <w:abstractNumId w:val="47"/>
  </w:num>
  <w:num w:numId="102">
    <w:abstractNumId w:val="67"/>
  </w:num>
  <w:num w:numId="103">
    <w:abstractNumId w:val="121"/>
  </w:num>
  <w:num w:numId="104">
    <w:abstractNumId w:val="45"/>
  </w:num>
  <w:num w:numId="105">
    <w:abstractNumId w:val="88"/>
  </w:num>
  <w:num w:numId="106">
    <w:abstractNumId w:val="75"/>
  </w:num>
  <w:num w:numId="107">
    <w:abstractNumId w:val="6"/>
  </w:num>
  <w:num w:numId="108">
    <w:abstractNumId w:val="22"/>
  </w:num>
  <w:num w:numId="109">
    <w:abstractNumId w:val="159"/>
  </w:num>
  <w:num w:numId="110">
    <w:abstractNumId w:val="91"/>
  </w:num>
  <w:num w:numId="111">
    <w:abstractNumId w:val="123"/>
  </w:num>
  <w:num w:numId="112">
    <w:abstractNumId w:val="44"/>
  </w:num>
  <w:num w:numId="113">
    <w:abstractNumId w:val="76"/>
  </w:num>
  <w:num w:numId="114">
    <w:abstractNumId w:val="18"/>
  </w:num>
  <w:num w:numId="115">
    <w:abstractNumId w:val="101"/>
  </w:num>
  <w:num w:numId="116">
    <w:abstractNumId w:val="114"/>
  </w:num>
  <w:num w:numId="117">
    <w:abstractNumId w:val="3"/>
  </w:num>
  <w:num w:numId="118">
    <w:abstractNumId w:val="107"/>
  </w:num>
  <w:num w:numId="119">
    <w:abstractNumId w:val="37"/>
  </w:num>
  <w:num w:numId="120">
    <w:abstractNumId w:val="127"/>
  </w:num>
  <w:num w:numId="121">
    <w:abstractNumId w:val="31"/>
  </w:num>
  <w:num w:numId="122">
    <w:abstractNumId w:val="38"/>
  </w:num>
  <w:num w:numId="123">
    <w:abstractNumId w:val="42"/>
  </w:num>
  <w:num w:numId="124">
    <w:abstractNumId w:val="46"/>
  </w:num>
  <w:num w:numId="125">
    <w:abstractNumId w:val="79"/>
  </w:num>
  <w:num w:numId="126">
    <w:abstractNumId w:val="64"/>
  </w:num>
  <w:num w:numId="127">
    <w:abstractNumId w:val="17"/>
  </w:num>
  <w:num w:numId="128">
    <w:abstractNumId w:val="133"/>
  </w:num>
  <w:num w:numId="129">
    <w:abstractNumId w:val="151"/>
  </w:num>
  <w:num w:numId="130">
    <w:abstractNumId w:val="143"/>
  </w:num>
  <w:num w:numId="131">
    <w:abstractNumId w:val="23"/>
  </w:num>
  <w:num w:numId="132">
    <w:abstractNumId w:val="25"/>
  </w:num>
  <w:num w:numId="133">
    <w:abstractNumId w:val="102"/>
  </w:num>
  <w:num w:numId="134">
    <w:abstractNumId w:val="60"/>
  </w:num>
  <w:num w:numId="135">
    <w:abstractNumId w:val="29"/>
  </w:num>
  <w:num w:numId="136">
    <w:abstractNumId w:val="32"/>
  </w:num>
  <w:num w:numId="137">
    <w:abstractNumId w:val="85"/>
  </w:num>
  <w:num w:numId="138">
    <w:abstractNumId w:val="69"/>
  </w:num>
  <w:num w:numId="139">
    <w:abstractNumId w:val="49"/>
  </w:num>
  <w:num w:numId="140">
    <w:abstractNumId w:val="117"/>
    <w:lvlOverride w:ilvl="0"/>
    <w:lvlOverride w:ilvl="1"/>
    <w:lvlOverride w:ilvl="2">
      <w:startOverride w:val="1"/>
    </w:lvlOverride>
    <w:lvlOverride w:ilvl="3"/>
    <w:lvlOverride w:ilvl="4"/>
    <w:lvlOverride w:ilvl="5"/>
    <w:lvlOverride w:ilvl="6"/>
    <w:lvlOverride w:ilvl="7"/>
    <w:lvlOverride w:ilvl="8"/>
  </w:num>
  <w:num w:numId="141">
    <w:abstractNumId w:val="58"/>
  </w:num>
  <w:num w:numId="142">
    <w:abstractNumId w:val="92"/>
  </w:num>
  <w:num w:numId="143">
    <w:abstractNumId w:val="139"/>
  </w:num>
  <w:num w:numId="144">
    <w:abstractNumId w:val="50"/>
  </w:num>
  <w:num w:numId="145">
    <w:abstractNumId w:val="155"/>
  </w:num>
  <w:num w:numId="146">
    <w:abstractNumId w:val="55"/>
  </w:num>
  <w:num w:numId="147">
    <w:abstractNumId w:val="96"/>
  </w:num>
  <w:num w:numId="148">
    <w:abstractNumId w:val="160"/>
  </w:num>
  <w:num w:numId="149">
    <w:abstractNumId w:val="162"/>
  </w:num>
  <w:num w:numId="150">
    <w:abstractNumId w:val="14"/>
  </w:num>
  <w:num w:numId="151">
    <w:abstractNumId w:val="135"/>
  </w:num>
  <w:num w:numId="152">
    <w:abstractNumId w:val="124"/>
  </w:num>
  <w:num w:numId="153">
    <w:abstractNumId w:val="120"/>
  </w:num>
  <w:num w:numId="154">
    <w:abstractNumId w:val="66"/>
  </w:num>
  <w:num w:numId="155">
    <w:abstractNumId w:val="68"/>
  </w:num>
  <w:num w:numId="156">
    <w:abstractNumId w:val="48"/>
  </w:num>
  <w:num w:numId="157">
    <w:abstractNumId w:val="119"/>
  </w:num>
  <w:num w:numId="158">
    <w:abstractNumId w:val="109"/>
  </w:num>
  <w:num w:numId="159">
    <w:abstractNumId w:val="95"/>
  </w:num>
  <w:num w:numId="1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0"/>
  </w:num>
  <w:num w:numId="162">
    <w:abstractNumId w:val="41"/>
  </w:num>
  <w:num w:numId="163">
    <w:abstractNumId w:val="59"/>
  </w:num>
  <w:num w:numId="164">
    <w:abstractNumId w:val="5"/>
  </w:num>
  <w:num w:numId="165">
    <w:abstractNumId w:val="129"/>
  </w:num>
  <w:num w:numId="166">
    <w:abstractNumId w:val="4"/>
  </w:num>
  <w:num w:numId="167">
    <w:abstractNumId w:val="140"/>
  </w:num>
  <w:num w:numId="168">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be Kiyofumi (安倍 清史)">
    <w15:presenceInfo w15:providerId="AD" w15:userId="S-1-5-21-3734395507-3439540992-2097805461-111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bordersDoNotSurroundHeader/>
  <w:bordersDoNotSurroundFooter/>
  <w:hideSpellingErrors/>
  <w:hideGrammaticalErrors/>
  <w:activeWritingStyle w:appName="MSWord" w:lang="en-GB" w:vendorID="64" w:dllVersion="4096" w:nlCheck="1" w:checkStyle="0"/>
  <w:activeWritingStyle w:appName="MSWord" w:lang="en-CA"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fr-CH" w:vendorID="64" w:dllVersion="0" w:nlCheck="1" w:checkStyle="0"/>
  <w:activeWritingStyle w:appName="MSWord" w:lang="en-CA" w:vendorID="64" w:dllVersion="6"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fr-CH" w:vendorID="64" w:dllVersion="6" w:nlCheck="1" w:checkStyle="0"/>
  <w:activeWritingStyle w:appName="MSWord" w:lang="es-ES" w:vendorID="64" w:dllVersion="6" w:nlCheck="1" w:checkStyle="0"/>
  <w:activeWritingStyle w:appName="MSWord" w:lang="es-ES" w:vendorID="64" w:dllVersion="0" w:nlCheck="1" w:checkStyle="0"/>
  <w:activeWritingStyle w:appName="MSWord" w:lang="fr-FR" w:vendorID="64" w:dllVersion="0" w:nlCheck="1" w:checkStyle="0"/>
  <w:activeWritingStyle w:appName="MSWord" w:lang="fr-FR" w:vendorID="64" w:dllVersion="6" w:nlCheck="1" w:checkStyle="0"/>
  <w:activeWritingStyle w:appName="MSWord" w:lang="en-CA"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ja-JP" w:vendorID="64" w:dllVersion="0" w:nlCheck="1" w:checkStyle="1"/>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09F"/>
    <w:rsid w:val="00000263"/>
    <w:rsid w:val="0000052D"/>
    <w:rsid w:val="0000066A"/>
    <w:rsid w:val="00000938"/>
    <w:rsid w:val="00000A48"/>
    <w:rsid w:val="00000BF7"/>
    <w:rsid w:val="00000CFD"/>
    <w:rsid w:val="00000E89"/>
    <w:rsid w:val="00000F7A"/>
    <w:rsid w:val="0000106E"/>
    <w:rsid w:val="00001660"/>
    <w:rsid w:val="00001675"/>
    <w:rsid w:val="00001F05"/>
    <w:rsid w:val="00001F9A"/>
    <w:rsid w:val="00001FEA"/>
    <w:rsid w:val="00002310"/>
    <w:rsid w:val="00002424"/>
    <w:rsid w:val="00002AD2"/>
    <w:rsid w:val="00002BD3"/>
    <w:rsid w:val="000030D7"/>
    <w:rsid w:val="00003787"/>
    <w:rsid w:val="00003C44"/>
    <w:rsid w:val="00003DE6"/>
    <w:rsid w:val="00004324"/>
    <w:rsid w:val="000043DD"/>
    <w:rsid w:val="00004533"/>
    <w:rsid w:val="000046AC"/>
    <w:rsid w:val="0000502C"/>
    <w:rsid w:val="0000580F"/>
    <w:rsid w:val="00005884"/>
    <w:rsid w:val="00005A15"/>
    <w:rsid w:val="0000648C"/>
    <w:rsid w:val="0000651C"/>
    <w:rsid w:val="000068FE"/>
    <w:rsid w:val="00006B51"/>
    <w:rsid w:val="00006B96"/>
    <w:rsid w:val="00007717"/>
    <w:rsid w:val="0000775E"/>
    <w:rsid w:val="000077AA"/>
    <w:rsid w:val="00007A34"/>
    <w:rsid w:val="00007B5E"/>
    <w:rsid w:val="00007DA2"/>
    <w:rsid w:val="000101F5"/>
    <w:rsid w:val="00010365"/>
    <w:rsid w:val="000107A6"/>
    <w:rsid w:val="00010CAE"/>
    <w:rsid w:val="00010DC0"/>
    <w:rsid w:val="0001108E"/>
    <w:rsid w:val="00011661"/>
    <w:rsid w:val="00011774"/>
    <w:rsid w:val="0001178A"/>
    <w:rsid w:val="00011819"/>
    <w:rsid w:val="00011A13"/>
    <w:rsid w:val="00012D68"/>
    <w:rsid w:val="00012E9F"/>
    <w:rsid w:val="00012FDB"/>
    <w:rsid w:val="000130A7"/>
    <w:rsid w:val="0001315A"/>
    <w:rsid w:val="00013877"/>
    <w:rsid w:val="00013A63"/>
    <w:rsid w:val="00013B1C"/>
    <w:rsid w:val="00013D3D"/>
    <w:rsid w:val="00013E1C"/>
    <w:rsid w:val="000146AF"/>
    <w:rsid w:val="000146BD"/>
    <w:rsid w:val="00014806"/>
    <w:rsid w:val="00014ACA"/>
    <w:rsid w:val="00014D26"/>
    <w:rsid w:val="000155C1"/>
    <w:rsid w:val="00015C9A"/>
    <w:rsid w:val="0001613D"/>
    <w:rsid w:val="000163F9"/>
    <w:rsid w:val="00016594"/>
    <w:rsid w:val="00016CF7"/>
    <w:rsid w:val="00017348"/>
    <w:rsid w:val="0001767D"/>
    <w:rsid w:val="000177E0"/>
    <w:rsid w:val="00017D75"/>
    <w:rsid w:val="00017D9B"/>
    <w:rsid w:val="00017FCC"/>
    <w:rsid w:val="00020034"/>
    <w:rsid w:val="00020293"/>
    <w:rsid w:val="000202A6"/>
    <w:rsid w:val="0002049B"/>
    <w:rsid w:val="0002066E"/>
    <w:rsid w:val="00020CE1"/>
    <w:rsid w:val="00020F77"/>
    <w:rsid w:val="000214B2"/>
    <w:rsid w:val="00021726"/>
    <w:rsid w:val="00021824"/>
    <w:rsid w:val="00021A17"/>
    <w:rsid w:val="00021FD6"/>
    <w:rsid w:val="0002200F"/>
    <w:rsid w:val="000222BD"/>
    <w:rsid w:val="00022509"/>
    <w:rsid w:val="0002275E"/>
    <w:rsid w:val="00022A46"/>
    <w:rsid w:val="00022A59"/>
    <w:rsid w:val="00022BBA"/>
    <w:rsid w:val="00022E14"/>
    <w:rsid w:val="00023287"/>
    <w:rsid w:val="000237CE"/>
    <w:rsid w:val="00023967"/>
    <w:rsid w:val="00023AEA"/>
    <w:rsid w:val="00023C82"/>
    <w:rsid w:val="00024051"/>
    <w:rsid w:val="0002406C"/>
    <w:rsid w:val="0002446E"/>
    <w:rsid w:val="0002456B"/>
    <w:rsid w:val="00024A5A"/>
    <w:rsid w:val="00024BA7"/>
    <w:rsid w:val="00024BFB"/>
    <w:rsid w:val="00024C98"/>
    <w:rsid w:val="00024D26"/>
    <w:rsid w:val="0002523E"/>
    <w:rsid w:val="000252FB"/>
    <w:rsid w:val="000253F9"/>
    <w:rsid w:val="00025518"/>
    <w:rsid w:val="00026506"/>
    <w:rsid w:val="00026653"/>
    <w:rsid w:val="000266CD"/>
    <w:rsid w:val="00026BA1"/>
    <w:rsid w:val="00026BB4"/>
    <w:rsid w:val="00026C56"/>
    <w:rsid w:val="00026C82"/>
    <w:rsid w:val="00026CCF"/>
    <w:rsid w:val="000271FD"/>
    <w:rsid w:val="00027941"/>
    <w:rsid w:val="00027FA8"/>
    <w:rsid w:val="00027FD9"/>
    <w:rsid w:val="00030276"/>
    <w:rsid w:val="00030855"/>
    <w:rsid w:val="00030C13"/>
    <w:rsid w:val="000310C0"/>
    <w:rsid w:val="0003114F"/>
    <w:rsid w:val="000312E4"/>
    <w:rsid w:val="0003138D"/>
    <w:rsid w:val="00031A2E"/>
    <w:rsid w:val="00031CF5"/>
    <w:rsid w:val="00031EAF"/>
    <w:rsid w:val="0003204E"/>
    <w:rsid w:val="000320E5"/>
    <w:rsid w:val="00032290"/>
    <w:rsid w:val="00032495"/>
    <w:rsid w:val="0003292B"/>
    <w:rsid w:val="0003293F"/>
    <w:rsid w:val="00032C9A"/>
    <w:rsid w:val="00032EC7"/>
    <w:rsid w:val="0003327A"/>
    <w:rsid w:val="0003331F"/>
    <w:rsid w:val="0003385A"/>
    <w:rsid w:val="00033EE4"/>
    <w:rsid w:val="000341A8"/>
    <w:rsid w:val="000345C7"/>
    <w:rsid w:val="000347F3"/>
    <w:rsid w:val="00034B6F"/>
    <w:rsid w:val="00034DA5"/>
    <w:rsid w:val="000355E1"/>
    <w:rsid w:val="00035614"/>
    <w:rsid w:val="00035684"/>
    <w:rsid w:val="00035C9E"/>
    <w:rsid w:val="00035CF7"/>
    <w:rsid w:val="00035FE7"/>
    <w:rsid w:val="00036125"/>
    <w:rsid w:val="00036390"/>
    <w:rsid w:val="00036BCD"/>
    <w:rsid w:val="00036D2E"/>
    <w:rsid w:val="00036D4D"/>
    <w:rsid w:val="00037C8C"/>
    <w:rsid w:val="00037DAC"/>
    <w:rsid w:val="00037F7D"/>
    <w:rsid w:val="00040036"/>
    <w:rsid w:val="00040518"/>
    <w:rsid w:val="00040813"/>
    <w:rsid w:val="00040B12"/>
    <w:rsid w:val="00040C57"/>
    <w:rsid w:val="00041204"/>
    <w:rsid w:val="000413EE"/>
    <w:rsid w:val="0004155A"/>
    <w:rsid w:val="00041755"/>
    <w:rsid w:val="00041947"/>
    <w:rsid w:val="00041D26"/>
    <w:rsid w:val="0004227E"/>
    <w:rsid w:val="00042441"/>
    <w:rsid w:val="00042446"/>
    <w:rsid w:val="00042726"/>
    <w:rsid w:val="00042D68"/>
    <w:rsid w:val="00042FE7"/>
    <w:rsid w:val="000431DC"/>
    <w:rsid w:val="00043307"/>
    <w:rsid w:val="00043596"/>
    <w:rsid w:val="00043971"/>
    <w:rsid w:val="00043AD6"/>
    <w:rsid w:val="00043B11"/>
    <w:rsid w:val="00043B38"/>
    <w:rsid w:val="00043B54"/>
    <w:rsid w:val="00043F13"/>
    <w:rsid w:val="00043FD6"/>
    <w:rsid w:val="000442C4"/>
    <w:rsid w:val="000445CE"/>
    <w:rsid w:val="000447F4"/>
    <w:rsid w:val="0004490A"/>
    <w:rsid w:val="00044A33"/>
    <w:rsid w:val="0004508F"/>
    <w:rsid w:val="00045212"/>
    <w:rsid w:val="00045447"/>
    <w:rsid w:val="00045A6E"/>
    <w:rsid w:val="00045E6B"/>
    <w:rsid w:val="00045FD4"/>
    <w:rsid w:val="000460F3"/>
    <w:rsid w:val="00046165"/>
    <w:rsid w:val="0004616D"/>
    <w:rsid w:val="00046277"/>
    <w:rsid w:val="0004634B"/>
    <w:rsid w:val="00046816"/>
    <w:rsid w:val="000468FE"/>
    <w:rsid w:val="000469DF"/>
    <w:rsid w:val="00046B1B"/>
    <w:rsid w:val="00046C82"/>
    <w:rsid w:val="00046FA9"/>
    <w:rsid w:val="0004714E"/>
    <w:rsid w:val="00047231"/>
    <w:rsid w:val="00047553"/>
    <w:rsid w:val="00047A1A"/>
    <w:rsid w:val="00050752"/>
    <w:rsid w:val="000507F3"/>
    <w:rsid w:val="00050804"/>
    <w:rsid w:val="00050A42"/>
    <w:rsid w:val="00050AC4"/>
    <w:rsid w:val="00050C09"/>
    <w:rsid w:val="000511C8"/>
    <w:rsid w:val="000514D3"/>
    <w:rsid w:val="000518FD"/>
    <w:rsid w:val="00051C10"/>
    <w:rsid w:val="00051C29"/>
    <w:rsid w:val="00051D1D"/>
    <w:rsid w:val="00052658"/>
    <w:rsid w:val="00052F5D"/>
    <w:rsid w:val="00052F67"/>
    <w:rsid w:val="0005324B"/>
    <w:rsid w:val="000534EF"/>
    <w:rsid w:val="00053969"/>
    <w:rsid w:val="00053C4D"/>
    <w:rsid w:val="00053D07"/>
    <w:rsid w:val="00053EF1"/>
    <w:rsid w:val="0005429D"/>
    <w:rsid w:val="0005480E"/>
    <w:rsid w:val="00054960"/>
    <w:rsid w:val="000549DB"/>
    <w:rsid w:val="00054C2C"/>
    <w:rsid w:val="00054DE8"/>
    <w:rsid w:val="000550C2"/>
    <w:rsid w:val="0005531A"/>
    <w:rsid w:val="00055640"/>
    <w:rsid w:val="00055CB8"/>
    <w:rsid w:val="00055E7E"/>
    <w:rsid w:val="00055E85"/>
    <w:rsid w:val="0005618C"/>
    <w:rsid w:val="00056249"/>
    <w:rsid w:val="00056495"/>
    <w:rsid w:val="000565E7"/>
    <w:rsid w:val="000566C4"/>
    <w:rsid w:val="000576B9"/>
    <w:rsid w:val="0006025C"/>
    <w:rsid w:val="00060399"/>
    <w:rsid w:val="000607B5"/>
    <w:rsid w:val="0006087E"/>
    <w:rsid w:val="00060B7B"/>
    <w:rsid w:val="000610E3"/>
    <w:rsid w:val="00061178"/>
    <w:rsid w:val="00061267"/>
    <w:rsid w:val="00061651"/>
    <w:rsid w:val="00061718"/>
    <w:rsid w:val="000619C4"/>
    <w:rsid w:val="00061A2C"/>
    <w:rsid w:val="00061B50"/>
    <w:rsid w:val="00061D26"/>
    <w:rsid w:val="000627C7"/>
    <w:rsid w:val="00062A3E"/>
    <w:rsid w:val="00062CF6"/>
    <w:rsid w:val="00062D24"/>
    <w:rsid w:val="00062F53"/>
    <w:rsid w:val="0006340E"/>
    <w:rsid w:val="0006360E"/>
    <w:rsid w:val="000637E5"/>
    <w:rsid w:val="0006384E"/>
    <w:rsid w:val="00063862"/>
    <w:rsid w:val="00063977"/>
    <w:rsid w:val="00063C39"/>
    <w:rsid w:val="00064196"/>
    <w:rsid w:val="00064517"/>
    <w:rsid w:val="00064888"/>
    <w:rsid w:val="000649B4"/>
    <w:rsid w:val="00065265"/>
    <w:rsid w:val="00065EA1"/>
    <w:rsid w:val="00066892"/>
    <w:rsid w:val="0006693C"/>
    <w:rsid w:val="0006698F"/>
    <w:rsid w:val="00066EA1"/>
    <w:rsid w:val="00066FFD"/>
    <w:rsid w:val="00067065"/>
    <w:rsid w:val="00067293"/>
    <w:rsid w:val="0006736D"/>
    <w:rsid w:val="00070312"/>
    <w:rsid w:val="00070A98"/>
    <w:rsid w:val="0007103D"/>
    <w:rsid w:val="000710F8"/>
    <w:rsid w:val="0007111D"/>
    <w:rsid w:val="000712AF"/>
    <w:rsid w:val="000713D1"/>
    <w:rsid w:val="000717DF"/>
    <w:rsid w:val="00071C6E"/>
    <w:rsid w:val="00072030"/>
    <w:rsid w:val="00072724"/>
    <w:rsid w:val="00072FCC"/>
    <w:rsid w:val="00073223"/>
    <w:rsid w:val="00073BB2"/>
    <w:rsid w:val="00073E5B"/>
    <w:rsid w:val="00073E75"/>
    <w:rsid w:val="00074069"/>
    <w:rsid w:val="0007413F"/>
    <w:rsid w:val="0007455E"/>
    <w:rsid w:val="0007457A"/>
    <w:rsid w:val="000745A7"/>
    <w:rsid w:val="0007460E"/>
    <w:rsid w:val="00074712"/>
    <w:rsid w:val="00074C73"/>
    <w:rsid w:val="00074C9D"/>
    <w:rsid w:val="00074D30"/>
    <w:rsid w:val="00074D5E"/>
    <w:rsid w:val="00074DEF"/>
    <w:rsid w:val="00074E43"/>
    <w:rsid w:val="00074FD9"/>
    <w:rsid w:val="000754CE"/>
    <w:rsid w:val="00075739"/>
    <w:rsid w:val="000757BA"/>
    <w:rsid w:val="000760DD"/>
    <w:rsid w:val="000764CF"/>
    <w:rsid w:val="00076D01"/>
    <w:rsid w:val="00077192"/>
    <w:rsid w:val="00077348"/>
    <w:rsid w:val="00077720"/>
    <w:rsid w:val="00077796"/>
    <w:rsid w:val="00077DDB"/>
    <w:rsid w:val="00077EFB"/>
    <w:rsid w:val="00077FA3"/>
    <w:rsid w:val="000804E8"/>
    <w:rsid w:val="000806D6"/>
    <w:rsid w:val="000809F5"/>
    <w:rsid w:val="00080AB5"/>
    <w:rsid w:val="00080B9F"/>
    <w:rsid w:val="00081425"/>
    <w:rsid w:val="00082194"/>
    <w:rsid w:val="000826B5"/>
    <w:rsid w:val="000827C8"/>
    <w:rsid w:val="0008296F"/>
    <w:rsid w:val="00082B99"/>
    <w:rsid w:val="00083492"/>
    <w:rsid w:val="000838F0"/>
    <w:rsid w:val="00083BE5"/>
    <w:rsid w:val="00083D3D"/>
    <w:rsid w:val="00084119"/>
    <w:rsid w:val="00084198"/>
    <w:rsid w:val="0008485D"/>
    <w:rsid w:val="00084A69"/>
    <w:rsid w:val="00084AD5"/>
    <w:rsid w:val="00084D82"/>
    <w:rsid w:val="0008511F"/>
    <w:rsid w:val="0008532E"/>
    <w:rsid w:val="000855E4"/>
    <w:rsid w:val="00085BB9"/>
    <w:rsid w:val="00085BD7"/>
    <w:rsid w:val="0008611F"/>
    <w:rsid w:val="00086893"/>
    <w:rsid w:val="00086919"/>
    <w:rsid w:val="00086B53"/>
    <w:rsid w:val="00086CDE"/>
    <w:rsid w:val="00087101"/>
    <w:rsid w:val="000871B4"/>
    <w:rsid w:val="00087670"/>
    <w:rsid w:val="00087751"/>
    <w:rsid w:val="00087E21"/>
    <w:rsid w:val="00087F9A"/>
    <w:rsid w:val="00090174"/>
    <w:rsid w:val="0009080C"/>
    <w:rsid w:val="00090DD6"/>
    <w:rsid w:val="00090FE6"/>
    <w:rsid w:val="00091982"/>
    <w:rsid w:val="00091BBC"/>
    <w:rsid w:val="00091D6E"/>
    <w:rsid w:val="00091EBA"/>
    <w:rsid w:val="0009206F"/>
    <w:rsid w:val="00092264"/>
    <w:rsid w:val="0009287E"/>
    <w:rsid w:val="0009291F"/>
    <w:rsid w:val="00092AE0"/>
    <w:rsid w:val="00092B2F"/>
    <w:rsid w:val="000930A9"/>
    <w:rsid w:val="0009318F"/>
    <w:rsid w:val="00093462"/>
    <w:rsid w:val="000935C5"/>
    <w:rsid w:val="00093AA1"/>
    <w:rsid w:val="00093B49"/>
    <w:rsid w:val="00093C41"/>
    <w:rsid w:val="00094231"/>
    <w:rsid w:val="000945E5"/>
    <w:rsid w:val="000948CB"/>
    <w:rsid w:val="00094B17"/>
    <w:rsid w:val="00094BD5"/>
    <w:rsid w:val="00094C5E"/>
    <w:rsid w:val="00094CD7"/>
    <w:rsid w:val="00094DAE"/>
    <w:rsid w:val="000953A2"/>
    <w:rsid w:val="0009542F"/>
    <w:rsid w:val="000954F3"/>
    <w:rsid w:val="0009588E"/>
    <w:rsid w:val="00095BD5"/>
    <w:rsid w:val="00095C7F"/>
    <w:rsid w:val="000960A8"/>
    <w:rsid w:val="000960AC"/>
    <w:rsid w:val="000963BA"/>
    <w:rsid w:val="000964FE"/>
    <w:rsid w:val="0009688B"/>
    <w:rsid w:val="0009708F"/>
    <w:rsid w:val="0009739E"/>
    <w:rsid w:val="00097649"/>
    <w:rsid w:val="00097902"/>
    <w:rsid w:val="00097AF2"/>
    <w:rsid w:val="00097B39"/>
    <w:rsid w:val="00097B68"/>
    <w:rsid w:val="00097C70"/>
    <w:rsid w:val="00097D1B"/>
    <w:rsid w:val="000A00E1"/>
    <w:rsid w:val="000A01C0"/>
    <w:rsid w:val="000A022B"/>
    <w:rsid w:val="000A03AE"/>
    <w:rsid w:val="000A0570"/>
    <w:rsid w:val="000A0838"/>
    <w:rsid w:val="000A0C48"/>
    <w:rsid w:val="000A10EB"/>
    <w:rsid w:val="000A16F0"/>
    <w:rsid w:val="000A1E81"/>
    <w:rsid w:val="000A21F3"/>
    <w:rsid w:val="000A2777"/>
    <w:rsid w:val="000A277D"/>
    <w:rsid w:val="000A315D"/>
    <w:rsid w:val="000A34E3"/>
    <w:rsid w:val="000A35EF"/>
    <w:rsid w:val="000A3760"/>
    <w:rsid w:val="000A37E8"/>
    <w:rsid w:val="000A38DD"/>
    <w:rsid w:val="000A3B4F"/>
    <w:rsid w:val="000A3D08"/>
    <w:rsid w:val="000A4139"/>
    <w:rsid w:val="000A4266"/>
    <w:rsid w:val="000A429A"/>
    <w:rsid w:val="000A4385"/>
    <w:rsid w:val="000A4623"/>
    <w:rsid w:val="000A4681"/>
    <w:rsid w:val="000A46CA"/>
    <w:rsid w:val="000A4BA4"/>
    <w:rsid w:val="000A54E6"/>
    <w:rsid w:val="000A5AC2"/>
    <w:rsid w:val="000A5BF6"/>
    <w:rsid w:val="000A609F"/>
    <w:rsid w:val="000A62A2"/>
    <w:rsid w:val="000A631D"/>
    <w:rsid w:val="000A64C5"/>
    <w:rsid w:val="000A66A6"/>
    <w:rsid w:val="000A6850"/>
    <w:rsid w:val="000A6A55"/>
    <w:rsid w:val="000A704B"/>
    <w:rsid w:val="000A7682"/>
    <w:rsid w:val="000A78D2"/>
    <w:rsid w:val="000A7A6D"/>
    <w:rsid w:val="000A7E72"/>
    <w:rsid w:val="000A7EA4"/>
    <w:rsid w:val="000A7F72"/>
    <w:rsid w:val="000B025E"/>
    <w:rsid w:val="000B0453"/>
    <w:rsid w:val="000B08C4"/>
    <w:rsid w:val="000B19F5"/>
    <w:rsid w:val="000B1BD4"/>
    <w:rsid w:val="000B2010"/>
    <w:rsid w:val="000B214B"/>
    <w:rsid w:val="000B2241"/>
    <w:rsid w:val="000B2437"/>
    <w:rsid w:val="000B2551"/>
    <w:rsid w:val="000B2599"/>
    <w:rsid w:val="000B28F4"/>
    <w:rsid w:val="000B2923"/>
    <w:rsid w:val="000B294A"/>
    <w:rsid w:val="000B2A10"/>
    <w:rsid w:val="000B2D70"/>
    <w:rsid w:val="000B2DA0"/>
    <w:rsid w:val="000B2FF2"/>
    <w:rsid w:val="000B36AC"/>
    <w:rsid w:val="000B3775"/>
    <w:rsid w:val="000B3843"/>
    <w:rsid w:val="000B3AB4"/>
    <w:rsid w:val="000B3B01"/>
    <w:rsid w:val="000B3BD2"/>
    <w:rsid w:val="000B3C81"/>
    <w:rsid w:val="000B3E27"/>
    <w:rsid w:val="000B435C"/>
    <w:rsid w:val="000B4751"/>
    <w:rsid w:val="000B5124"/>
    <w:rsid w:val="000B53CC"/>
    <w:rsid w:val="000B558E"/>
    <w:rsid w:val="000B55AB"/>
    <w:rsid w:val="000B5A25"/>
    <w:rsid w:val="000B6926"/>
    <w:rsid w:val="000B753D"/>
    <w:rsid w:val="000B78F5"/>
    <w:rsid w:val="000B79B3"/>
    <w:rsid w:val="000B7C27"/>
    <w:rsid w:val="000B7E3F"/>
    <w:rsid w:val="000B7EC7"/>
    <w:rsid w:val="000C0710"/>
    <w:rsid w:val="000C072B"/>
    <w:rsid w:val="000C0734"/>
    <w:rsid w:val="000C08C2"/>
    <w:rsid w:val="000C0C17"/>
    <w:rsid w:val="000C0E06"/>
    <w:rsid w:val="000C0EC8"/>
    <w:rsid w:val="000C0F2E"/>
    <w:rsid w:val="000C1191"/>
    <w:rsid w:val="000C14E2"/>
    <w:rsid w:val="000C1AD7"/>
    <w:rsid w:val="000C1E42"/>
    <w:rsid w:val="000C265A"/>
    <w:rsid w:val="000C294D"/>
    <w:rsid w:val="000C2D9D"/>
    <w:rsid w:val="000C307A"/>
    <w:rsid w:val="000C36D2"/>
    <w:rsid w:val="000C3B3E"/>
    <w:rsid w:val="000C3FA7"/>
    <w:rsid w:val="000C4029"/>
    <w:rsid w:val="000C410E"/>
    <w:rsid w:val="000C4324"/>
    <w:rsid w:val="000C44DE"/>
    <w:rsid w:val="000C4B3F"/>
    <w:rsid w:val="000C510E"/>
    <w:rsid w:val="000C53CD"/>
    <w:rsid w:val="000C541E"/>
    <w:rsid w:val="000C5C42"/>
    <w:rsid w:val="000C6816"/>
    <w:rsid w:val="000C686E"/>
    <w:rsid w:val="000C6B52"/>
    <w:rsid w:val="000C6DFB"/>
    <w:rsid w:val="000C753C"/>
    <w:rsid w:val="000C75B6"/>
    <w:rsid w:val="000C7BB1"/>
    <w:rsid w:val="000C7D2F"/>
    <w:rsid w:val="000C7F38"/>
    <w:rsid w:val="000D0031"/>
    <w:rsid w:val="000D025A"/>
    <w:rsid w:val="000D025B"/>
    <w:rsid w:val="000D10CD"/>
    <w:rsid w:val="000D153F"/>
    <w:rsid w:val="000D159E"/>
    <w:rsid w:val="000D15CA"/>
    <w:rsid w:val="000D16EA"/>
    <w:rsid w:val="000D1D4D"/>
    <w:rsid w:val="000D2064"/>
    <w:rsid w:val="000D2237"/>
    <w:rsid w:val="000D2279"/>
    <w:rsid w:val="000D229D"/>
    <w:rsid w:val="000D2535"/>
    <w:rsid w:val="000D2541"/>
    <w:rsid w:val="000D25B7"/>
    <w:rsid w:val="000D26B8"/>
    <w:rsid w:val="000D2782"/>
    <w:rsid w:val="000D2868"/>
    <w:rsid w:val="000D2888"/>
    <w:rsid w:val="000D28DF"/>
    <w:rsid w:val="000D2A45"/>
    <w:rsid w:val="000D2AAF"/>
    <w:rsid w:val="000D2BB9"/>
    <w:rsid w:val="000D2DCA"/>
    <w:rsid w:val="000D3557"/>
    <w:rsid w:val="000D35AA"/>
    <w:rsid w:val="000D3619"/>
    <w:rsid w:val="000D3FBF"/>
    <w:rsid w:val="000D4262"/>
    <w:rsid w:val="000D4428"/>
    <w:rsid w:val="000D471F"/>
    <w:rsid w:val="000D4737"/>
    <w:rsid w:val="000D47D7"/>
    <w:rsid w:val="000D4CEA"/>
    <w:rsid w:val="000D4FD7"/>
    <w:rsid w:val="000D53F7"/>
    <w:rsid w:val="000D593F"/>
    <w:rsid w:val="000D5F37"/>
    <w:rsid w:val="000D61AC"/>
    <w:rsid w:val="000D62D5"/>
    <w:rsid w:val="000D62D7"/>
    <w:rsid w:val="000D648B"/>
    <w:rsid w:val="000D6AD8"/>
    <w:rsid w:val="000D7207"/>
    <w:rsid w:val="000D77CF"/>
    <w:rsid w:val="000D7C26"/>
    <w:rsid w:val="000D7D81"/>
    <w:rsid w:val="000E05FC"/>
    <w:rsid w:val="000E08B7"/>
    <w:rsid w:val="000E096A"/>
    <w:rsid w:val="000E0E0E"/>
    <w:rsid w:val="000E1116"/>
    <w:rsid w:val="000E123C"/>
    <w:rsid w:val="000E1390"/>
    <w:rsid w:val="000E13D6"/>
    <w:rsid w:val="000E1524"/>
    <w:rsid w:val="000E1650"/>
    <w:rsid w:val="000E1681"/>
    <w:rsid w:val="000E18EE"/>
    <w:rsid w:val="000E1A27"/>
    <w:rsid w:val="000E1A5B"/>
    <w:rsid w:val="000E1F44"/>
    <w:rsid w:val="000E20F8"/>
    <w:rsid w:val="000E2A8A"/>
    <w:rsid w:val="000E2D45"/>
    <w:rsid w:val="000E2EC3"/>
    <w:rsid w:val="000E2F66"/>
    <w:rsid w:val="000E3075"/>
    <w:rsid w:val="000E3757"/>
    <w:rsid w:val="000E3958"/>
    <w:rsid w:val="000E3B90"/>
    <w:rsid w:val="000E3BEF"/>
    <w:rsid w:val="000E3F91"/>
    <w:rsid w:val="000E4184"/>
    <w:rsid w:val="000E42F0"/>
    <w:rsid w:val="000E4904"/>
    <w:rsid w:val="000E4C0F"/>
    <w:rsid w:val="000E4DC2"/>
    <w:rsid w:val="000E5176"/>
    <w:rsid w:val="000E5267"/>
    <w:rsid w:val="000E5386"/>
    <w:rsid w:val="000E5807"/>
    <w:rsid w:val="000E5A46"/>
    <w:rsid w:val="000E5A65"/>
    <w:rsid w:val="000E5A68"/>
    <w:rsid w:val="000E5E50"/>
    <w:rsid w:val="000E5E85"/>
    <w:rsid w:val="000E62E4"/>
    <w:rsid w:val="000E64D6"/>
    <w:rsid w:val="000E6565"/>
    <w:rsid w:val="000E6CFC"/>
    <w:rsid w:val="000E6E28"/>
    <w:rsid w:val="000E6EFB"/>
    <w:rsid w:val="000E703B"/>
    <w:rsid w:val="000E79A5"/>
    <w:rsid w:val="000E7D33"/>
    <w:rsid w:val="000E7D79"/>
    <w:rsid w:val="000F009A"/>
    <w:rsid w:val="000F01F8"/>
    <w:rsid w:val="000F0506"/>
    <w:rsid w:val="000F096A"/>
    <w:rsid w:val="000F0BA0"/>
    <w:rsid w:val="000F0DED"/>
    <w:rsid w:val="000F0F05"/>
    <w:rsid w:val="000F11CA"/>
    <w:rsid w:val="000F147E"/>
    <w:rsid w:val="000F1647"/>
    <w:rsid w:val="000F1662"/>
    <w:rsid w:val="000F18F5"/>
    <w:rsid w:val="000F1B25"/>
    <w:rsid w:val="000F1F50"/>
    <w:rsid w:val="000F285C"/>
    <w:rsid w:val="000F2A02"/>
    <w:rsid w:val="000F2ABD"/>
    <w:rsid w:val="000F2D93"/>
    <w:rsid w:val="000F2E3B"/>
    <w:rsid w:val="000F30B7"/>
    <w:rsid w:val="000F30BC"/>
    <w:rsid w:val="000F36EC"/>
    <w:rsid w:val="000F3930"/>
    <w:rsid w:val="000F4323"/>
    <w:rsid w:val="000F43C4"/>
    <w:rsid w:val="000F44C5"/>
    <w:rsid w:val="000F45BE"/>
    <w:rsid w:val="000F4EE2"/>
    <w:rsid w:val="000F54D9"/>
    <w:rsid w:val="000F55C5"/>
    <w:rsid w:val="000F57CF"/>
    <w:rsid w:val="000F57E9"/>
    <w:rsid w:val="000F5B71"/>
    <w:rsid w:val="000F645F"/>
    <w:rsid w:val="000F677A"/>
    <w:rsid w:val="000F6CCE"/>
    <w:rsid w:val="000F74E3"/>
    <w:rsid w:val="000F7782"/>
    <w:rsid w:val="000F796E"/>
    <w:rsid w:val="000F7A1B"/>
    <w:rsid w:val="001002FC"/>
    <w:rsid w:val="00100927"/>
    <w:rsid w:val="00100978"/>
    <w:rsid w:val="00100A32"/>
    <w:rsid w:val="00100AA2"/>
    <w:rsid w:val="0010105C"/>
    <w:rsid w:val="00101296"/>
    <w:rsid w:val="00101360"/>
    <w:rsid w:val="001014D3"/>
    <w:rsid w:val="0010222F"/>
    <w:rsid w:val="00102704"/>
    <w:rsid w:val="0010285D"/>
    <w:rsid w:val="0010285F"/>
    <w:rsid w:val="00102963"/>
    <w:rsid w:val="0010336E"/>
    <w:rsid w:val="001033AF"/>
    <w:rsid w:val="001035D7"/>
    <w:rsid w:val="0010370A"/>
    <w:rsid w:val="00103A10"/>
    <w:rsid w:val="00104040"/>
    <w:rsid w:val="00104336"/>
    <w:rsid w:val="0010443E"/>
    <w:rsid w:val="00104BD2"/>
    <w:rsid w:val="00104D11"/>
    <w:rsid w:val="00104FCB"/>
    <w:rsid w:val="00105351"/>
    <w:rsid w:val="001053E4"/>
    <w:rsid w:val="001056F5"/>
    <w:rsid w:val="00105A82"/>
    <w:rsid w:val="00105C49"/>
    <w:rsid w:val="00105D1E"/>
    <w:rsid w:val="001064F9"/>
    <w:rsid w:val="001065CB"/>
    <w:rsid w:val="00106939"/>
    <w:rsid w:val="0010696D"/>
    <w:rsid w:val="00106A1E"/>
    <w:rsid w:val="00106D19"/>
    <w:rsid w:val="00106EE7"/>
    <w:rsid w:val="00107291"/>
    <w:rsid w:val="001072A9"/>
    <w:rsid w:val="001072C7"/>
    <w:rsid w:val="00107365"/>
    <w:rsid w:val="00107827"/>
    <w:rsid w:val="00107B1E"/>
    <w:rsid w:val="001106C0"/>
    <w:rsid w:val="0011090F"/>
    <w:rsid w:val="0011107F"/>
    <w:rsid w:val="0011198A"/>
    <w:rsid w:val="00111EEE"/>
    <w:rsid w:val="00112152"/>
    <w:rsid w:val="00112359"/>
    <w:rsid w:val="00112448"/>
    <w:rsid w:val="00112464"/>
    <w:rsid w:val="001126E5"/>
    <w:rsid w:val="0011294A"/>
    <w:rsid w:val="00112A67"/>
    <w:rsid w:val="00112B45"/>
    <w:rsid w:val="00112BC5"/>
    <w:rsid w:val="00112E00"/>
    <w:rsid w:val="00112E56"/>
    <w:rsid w:val="0011353D"/>
    <w:rsid w:val="0011373B"/>
    <w:rsid w:val="001137AE"/>
    <w:rsid w:val="00114068"/>
    <w:rsid w:val="00114206"/>
    <w:rsid w:val="0011434C"/>
    <w:rsid w:val="001149EC"/>
    <w:rsid w:val="00114A0E"/>
    <w:rsid w:val="00114E4E"/>
    <w:rsid w:val="00114E83"/>
    <w:rsid w:val="001154BB"/>
    <w:rsid w:val="001154C8"/>
    <w:rsid w:val="0011577C"/>
    <w:rsid w:val="0011596C"/>
    <w:rsid w:val="00115A89"/>
    <w:rsid w:val="00115DD2"/>
    <w:rsid w:val="00116116"/>
    <w:rsid w:val="001162B0"/>
    <w:rsid w:val="001165CC"/>
    <w:rsid w:val="00116A41"/>
    <w:rsid w:val="00116D6F"/>
    <w:rsid w:val="00116E5A"/>
    <w:rsid w:val="00117040"/>
    <w:rsid w:val="001175F9"/>
    <w:rsid w:val="00117695"/>
    <w:rsid w:val="001176D2"/>
    <w:rsid w:val="00117711"/>
    <w:rsid w:val="00117E51"/>
    <w:rsid w:val="00117F9F"/>
    <w:rsid w:val="0012021D"/>
    <w:rsid w:val="0012023F"/>
    <w:rsid w:val="001202CE"/>
    <w:rsid w:val="001204AF"/>
    <w:rsid w:val="00120657"/>
    <w:rsid w:val="001206E9"/>
    <w:rsid w:val="00120846"/>
    <w:rsid w:val="0012113A"/>
    <w:rsid w:val="001216B6"/>
    <w:rsid w:val="00121883"/>
    <w:rsid w:val="00121F96"/>
    <w:rsid w:val="001220CA"/>
    <w:rsid w:val="001227DF"/>
    <w:rsid w:val="00122C56"/>
    <w:rsid w:val="00123136"/>
    <w:rsid w:val="001231BC"/>
    <w:rsid w:val="00123794"/>
    <w:rsid w:val="001239BB"/>
    <w:rsid w:val="001239BC"/>
    <w:rsid w:val="00123A33"/>
    <w:rsid w:val="001240BE"/>
    <w:rsid w:val="00124212"/>
    <w:rsid w:val="001247E3"/>
    <w:rsid w:val="00124A1C"/>
    <w:rsid w:val="00125211"/>
    <w:rsid w:val="00125512"/>
    <w:rsid w:val="00125613"/>
    <w:rsid w:val="0012580F"/>
    <w:rsid w:val="0012582D"/>
    <w:rsid w:val="001259D1"/>
    <w:rsid w:val="00125D08"/>
    <w:rsid w:val="00126033"/>
    <w:rsid w:val="0012611B"/>
    <w:rsid w:val="0012662D"/>
    <w:rsid w:val="001268BD"/>
    <w:rsid w:val="00126AAD"/>
    <w:rsid w:val="001270EC"/>
    <w:rsid w:val="00127227"/>
    <w:rsid w:val="00127245"/>
    <w:rsid w:val="00127381"/>
    <w:rsid w:val="001273C0"/>
    <w:rsid w:val="00127408"/>
    <w:rsid w:val="001276E1"/>
    <w:rsid w:val="00127AFD"/>
    <w:rsid w:val="00127B55"/>
    <w:rsid w:val="00127EE7"/>
    <w:rsid w:val="00130184"/>
    <w:rsid w:val="0013038B"/>
    <w:rsid w:val="00130416"/>
    <w:rsid w:val="00130606"/>
    <w:rsid w:val="001306CC"/>
    <w:rsid w:val="00130986"/>
    <w:rsid w:val="00130EE7"/>
    <w:rsid w:val="00131455"/>
    <w:rsid w:val="0013174D"/>
    <w:rsid w:val="0013185E"/>
    <w:rsid w:val="001318DC"/>
    <w:rsid w:val="00131A45"/>
    <w:rsid w:val="00131A50"/>
    <w:rsid w:val="00131D09"/>
    <w:rsid w:val="00131E01"/>
    <w:rsid w:val="001328A3"/>
    <w:rsid w:val="00132A32"/>
    <w:rsid w:val="00132FC1"/>
    <w:rsid w:val="00133202"/>
    <w:rsid w:val="001333E2"/>
    <w:rsid w:val="00133B97"/>
    <w:rsid w:val="00134725"/>
    <w:rsid w:val="001348FB"/>
    <w:rsid w:val="00134D01"/>
    <w:rsid w:val="001353A3"/>
    <w:rsid w:val="0013560D"/>
    <w:rsid w:val="001358A0"/>
    <w:rsid w:val="00135A33"/>
    <w:rsid w:val="00136443"/>
    <w:rsid w:val="00136586"/>
    <w:rsid w:val="001365D9"/>
    <w:rsid w:val="00136935"/>
    <w:rsid w:val="00136994"/>
    <w:rsid w:val="001373E2"/>
    <w:rsid w:val="00137B19"/>
    <w:rsid w:val="00137C83"/>
    <w:rsid w:val="00137EE0"/>
    <w:rsid w:val="001401DB"/>
    <w:rsid w:val="001407A8"/>
    <w:rsid w:val="001407DC"/>
    <w:rsid w:val="00140985"/>
    <w:rsid w:val="001409E5"/>
    <w:rsid w:val="00140EB3"/>
    <w:rsid w:val="0014107C"/>
    <w:rsid w:val="001412E7"/>
    <w:rsid w:val="001415F9"/>
    <w:rsid w:val="001418D4"/>
    <w:rsid w:val="00141981"/>
    <w:rsid w:val="00142194"/>
    <w:rsid w:val="0014230B"/>
    <w:rsid w:val="00142506"/>
    <w:rsid w:val="00142548"/>
    <w:rsid w:val="00142585"/>
    <w:rsid w:val="00142920"/>
    <w:rsid w:val="00142A34"/>
    <w:rsid w:val="00142ACD"/>
    <w:rsid w:val="00143284"/>
    <w:rsid w:val="00143477"/>
    <w:rsid w:val="00143478"/>
    <w:rsid w:val="00143C5A"/>
    <w:rsid w:val="00143E82"/>
    <w:rsid w:val="00143F69"/>
    <w:rsid w:val="00144043"/>
    <w:rsid w:val="0014438E"/>
    <w:rsid w:val="00144853"/>
    <w:rsid w:val="00144B80"/>
    <w:rsid w:val="00144DE5"/>
    <w:rsid w:val="00144E72"/>
    <w:rsid w:val="001452D5"/>
    <w:rsid w:val="00145534"/>
    <w:rsid w:val="00145B03"/>
    <w:rsid w:val="00145CCD"/>
    <w:rsid w:val="001460FB"/>
    <w:rsid w:val="00146BF0"/>
    <w:rsid w:val="00147255"/>
    <w:rsid w:val="001476EA"/>
    <w:rsid w:val="00147D84"/>
    <w:rsid w:val="00150D02"/>
    <w:rsid w:val="00151047"/>
    <w:rsid w:val="001510C2"/>
    <w:rsid w:val="00151A24"/>
    <w:rsid w:val="00151BC9"/>
    <w:rsid w:val="00151FC1"/>
    <w:rsid w:val="001520C6"/>
    <w:rsid w:val="00152241"/>
    <w:rsid w:val="00152806"/>
    <w:rsid w:val="00152A5E"/>
    <w:rsid w:val="001530E4"/>
    <w:rsid w:val="0015312C"/>
    <w:rsid w:val="0015315A"/>
    <w:rsid w:val="00153457"/>
    <w:rsid w:val="001537FB"/>
    <w:rsid w:val="001538CE"/>
    <w:rsid w:val="00153AC2"/>
    <w:rsid w:val="00153B3C"/>
    <w:rsid w:val="00154230"/>
    <w:rsid w:val="001542F9"/>
    <w:rsid w:val="0015451C"/>
    <w:rsid w:val="00154E2B"/>
    <w:rsid w:val="001554A2"/>
    <w:rsid w:val="001559CE"/>
    <w:rsid w:val="00155A01"/>
    <w:rsid w:val="001567F1"/>
    <w:rsid w:val="00156883"/>
    <w:rsid w:val="00156BA8"/>
    <w:rsid w:val="00156F65"/>
    <w:rsid w:val="00156F7E"/>
    <w:rsid w:val="00156F99"/>
    <w:rsid w:val="001570B5"/>
    <w:rsid w:val="00157408"/>
    <w:rsid w:val="001577DE"/>
    <w:rsid w:val="001579A3"/>
    <w:rsid w:val="001579EA"/>
    <w:rsid w:val="00157B5B"/>
    <w:rsid w:val="00157D43"/>
    <w:rsid w:val="00157F1E"/>
    <w:rsid w:val="00160831"/>
    <w:rsid w:val="00160855"/>
    <w:rsid w:val="00160CB1"/>
    <w:rsid w:val="00160DE0"/>
    <w:rsid w:val="00161364"/>
    <w:rsid w:val="001613D5"/>
    <w:rsid w:val="00161592"/>
    <w:rsid w:val="00161706"/>
    <w:rsid w:val="00161933"/>
    <w:rsid w:val="00161F7B"/>
    <w:rsid w:val="001627A2"/>
    <w:rsid w:val="001627B8"/>
    <w:rsid w:val="00162800"/>
    <w:rsid w:val="00162B37"/>
    <w:rsid w:val="00162E55"/>
    <w:rsid w:val="001630A5"/>
    <w:rsid w:val="001632E6"/>
    <w:rsid w:val="00163306"/>
    <w:rsid w:val="0016359B"/>
    <w:rsid w:val="001637DD"/>
    <w:rsid w:val="00164703"/>
    <w:rsid w:val="00164808"/>
    <w:rsid w:val="00164B65"/>
    <w:rsid w:val="00164D15"/>
    <w:rsid w:val="00164E83"/>
    <w:rsid w:val="00165269"/>
    <w:rsid w:val="0016565D"/>
    <w:rsid w:val="0016565E"/>
    <w:rsid w:val="00165896"/>
    <w:rsid w:val="0016592B"/>
    <w:rsid w:val="001659C4"/>
    <w:rsid w:val="00165C3E"/>
    <w:rsid w:val="00165D8B"/>
    <w:rsid w:val="001663A6"/>
    <w:rsid w:val="001675F9"/>
    <w:rsid w:val="001676FB"/>
    <w:rsid w:val="0016798A"/>
    <w:rsid w:val="00170069"/>
    <w:rsid w:val="001700B5"/>
    <w:rsid w:val="001700E8"/>
    <w:rsid w:val="0017059C"/>
    <w:rsid w:val="00170D07"/>
    <w:rsid w:val="00170E99"/>
    <w:rsid w:val="00170F24"/>
    <w:rsid w:val="0017149B"/>
    <w:rsid w:val="001714E9"/>
    <w:rsid w:val="00171654"/>
    <w:rsid w:val="001716C4"/>
    <w:rsid w:val="00171947"/>
    <w:rsid w:val="0017204F"/>
    <w:rsid w:val="001720F2"/>
    <w:rsid w:val="00172101"/>
    <w:rsid w:val="00172203"/>
    <w:rsid w:val="00172401"/>
    <w:rsid w:val="00172496"/>
    <w:rsid w:val="0017286B"/>
    <w:rsid w:val="00172A5B"/>
    <w:rsid w:val="00173011"/>
    <w:rsid w:val="001733DD"/>
    <w:rsid w:val="001736E1"/>
    <w:rsid w:val="001737FE"/>
    <w:rsid w:val="00173822"/>
    <w:rsid w:val="00173BFC"/>
    <w:rsid w:val="00173CA3"/>
    <w:rsid w:val="0017435B"/>
    <w:rsid w:val="00174816"/>
    <w:rsid w:val="001748DA"/>
    <w:rsid w:val="00175046"/>
    <w:rsid w:val="0017507A"/>
    <w:rsid w:val="00175145"/>
    <w:rsid w:val="001755A8"/>
    <w:rsid w:val="00175D92"/>
    <w:rsid w:val="00175DAC"/>
    <w:rsid w:val="00175DF4"/>
    <w:rsid w:val="00175FC5"/>
    <w:rsid w:val="0017659A"/>
    <w:rsid w:val="00176D29"/>
    <w:rsid w:val="00176E89"/>
    <w:rsid w:val="00176F09"/>
    <w:rsid w:val="001772C2"/>
    <w:rsid w:val="001776D8"/>
    <w:rsid w:val="0017784E"/>
    <w:rsid w:val="00177C64"/>
    <w:rsid w:val="00177EF2"/>
    <w:rsid w:val="001802BD"/>
    <w:rsid w:val="00180571"/>
    <w:rsid w:val="00180800"/>
    <w:rsid w:val="00180F6C"/>
    <w:rsid w:val="001812EF"/>
    <w:rsid w:val="001815A1"/>
    <w:rsid w:val="00181639"/>
    <w:rsid w:val="00181ABA"/>
    <w:rsid w:val="0018221A"/>
    <w:rsid w:val="00182969"/>
    <w:rsid w:val="001829D0"/>
    <w:rsid w:val="00182D2D"/>
    <w:rsid w:val="00182FB4"/>
    <w:rsid w:val="001832DE"/>
    <w:rsid w:val="00183347"/>
    <w:rsid w:val="00183457"/>
    <w:rsid w:val="00183708"/>
    <w:rsid w:val="00183709"/>
    <w:rsid w:val="001837BA"/>
    <w:rsid w:val="0018386B"/>
    <w:rsid w:val="001839F3"/>
    <w:rsid w:val="001843B7"/>
    <w:rsid w:val="00184558"/>
    <w:rsid w:val="0018480E"/>
    <w:rsid w:val="00184860"/>
    <w:rsid w:val="001848EC"/>
    <w:rsid w:val="0018566B"/>
    <w:rsid w:val="00185AB0"/>
    <w:rsid w:val="00185E7E"/>
    <w:rsid w:val="00185FB9"/>
    <w:rsid w:val="00185FCA"/>
    <w:rsid w:val="001860ED"/>
    <w:rsid w:val="001869EF"/>
    <w:rsid w:val="00186C1D"/>
    <w:rsid w:val="0018730D"/>
    <w:rsid w:val="0018744A"/>
    <w:rsid w:val="0018786A"/>
    <w:rsid w:val="00187971"/>
    <w:rsid w:val="00187A0B"/>
    <w:rsid w:val="00187FA4"/>
    <w:rsid w:val="00190005"/>
    <w:rsid w:val="0019064F"/>
    <w:rsid w:val="0019071D"/>
    <w:rsid w:val="00190A42"/>
    <w:rsid w:val="00190FE0"/>
    <w:rsid w:val="00191988"/>
    <w:rsid w:val="00191B31"/>
    <w:rsid w:val="00191E9D"/>
    <w:rsid w:val="00191F76"/>
    <w:rsid w:val="00192513"/>
    <w:rsid w:val="001925D1"/>
    <w:rsid w:val="0019288A"/>
    <w:rsid w:val="00192892"/>
    <w:rsid w:val="00192A1B"/>
    <w:rsid w:val="00192A66"/>
    <w:rsid w:val="00192B5A"/>
    <w:rsid w:val="00192FF8"/>
    <w:rsid w:val="001931D5"/>
    <w:rsid w:val="001932D0"/>
    <w:rsid w:val="0019336D"/>
    <w:rsid w:val="001933B8"/>
    <w:rsid w:val="0019341A"/>
    <w:rsid w:val="00193607"/>
    <w:rsid w:val="00193AB2"/>
    <w:rsid w:val="00193BFE"/>
    <w:rsid w:val="00193CF0"/>
    <w:rsid w:val="00193EAD"/>
    <w:rsid w:val="00194169"/>
    <w:rsid w:val="00194519"/>
    <w:rsid w:val="00194673"/>
    <w:rsid w:val="001946FB"/>
    <w:rsid w:val="0019529A"/>
    <w:rsid w:val="00195D9F"/>
    <w:rsid w:val="00195F16"/>
    <w:rsid w:val="001962B8"/>
    <w:rsid w:val="0019630A"/>
    <w:rsid w:val="00196A62"/>
    <w:rsid w:val="00196C8D"/>
    <w:rsid w:val="00196CB3"/>
    <w:rsid w:val="00196CBA"/>
    <w:rsid w:val="00196F7E"/>
    <w:rsid w:val="00196F85"/>
    <w:rsid w:val="00197357"/>
    <w:rsid w:val="0019744D"/>
    <w:rsid w:val="00197B3F"/>
    <w:rsid w:val="00197FF1"/>
    <w:rsid w:val="001A03A2"/>
    <w:rsid w:val="001A0515"/>
    <w:rsid w:val="001A0BB0"/>
    <w:rsid w:val="001A0D42"/>
    <w:rsid w:val="001A126F"/>
    <w:rsid w:val="001A1361"/>
    <w:rsid w:val="001A1A68"/>
    <w:rsid w:val="001A1B3F"/>
    <w:rsid w:val="001A1D94"/>
    <w:rsid w:val="001A1FA6"/>
    <w:rsid w:val="001A258B"/>
    <w:rsid w:val="001A2786"/>
    <w:rsid w:val="001A29E6"/>
    <w:rsid w:val="001A2B26"/>
    <w:rsid w:val="001A300D"/>
    <w:rsid w:val="001A3400"/>
    <w:rsid w:val="001A38D6"/>
    <w:rsid w:val="001A3AD0"/>
    <w:rsid w:val="001A4148"/>
    <w:rsid w:val="001A4393"/>
    <w:rsid w:val="001A4417"/>
    <w:rsid w:val="001A4A11"/>
    <w:rsid w:val="001A5127"/>
    <w:rsid w:val="001A52F9"/>
    <w:rsid w:val="001A5496"/>
    <w:rsid w:val="001A565B"/>
    <w:rsid w:val="001A59AF"/>
    <w:rsid w:val="001A5CAA"/>
    <w:rsid w:val="001A5E7C"/>
    <w:rsid w:val="001A62D5"/>
    <w:rsid w:val="001A688C"/>
    <w:rsid w:val="001A7029"/>
    <w:rsid w:val="001A74C9"/>
    <w:rsid w:val="001A778E"/>
    <w:rsid w:val="001A785E"/>
    <w:rsid w:val="001A7990"/>
    <w:rsid w:val="001A7CE0"/>
    <w:rsid w:val="001B0310"/>
    <w:rsid w:val="001B0521"/>
    <w:rsid w:val="001B05F7"/>
    <w:rsid w:val="001B0750"/>
    <w:rsid w:val="001B08CA"/>
    <w:rsid w:val="001B0A11"/>
    <w:rsid w:val="001B14D9"/>
    <w:rsid w:val="001B18FB"/>
    <w:rsid w:val="001B1A47"/>
    <w:rsid w:val="001B1E1B"/>
    <w:rsid w:val="001B21B7"/>
    <w:rsid w:val="001B2C87"/>
    <w:rsid w:val="001B32D4"/>
    <w:rsid w:val="001B33D7"/>
    <w:rsid w:val="001B38BE"/>
    <w:rsid w:val="001B38D9"/>
    <w:rsid w:val="001B391E"/>
    <w:rsid w:val="001B4268"/>
    <w:rsid w:val="001B4940"/>
    <w:rsid w:val="001B4DB4"/>
    <w:rsid w:val="001B4EC2"/>
    <w:rsid w:val="001B4F74"/>
    <w:rsid w:val="001B520F"/>
    <w:rsid w:val="001B5240"/>
    <w:rsid w:val="001B52B9"/>
    <w:rsid w:val="001B5D71"/>
    <w:rsid w:val="001B6102"/>
    <w:rsid w:val="001B6162"/>
    <w:rsid w:val="001B650C"/>
    <w:rsid w:val="001B6530"/>
    <w:rsid w:val="001B66AF"/>
    <w:rsid w:val="001B6821"/>
    <w:rsid w:val="001B73CD"/>
    <w:rsid w:val="001B74AF"/>
    <w:rsid w:val="001B786C"/>
    <w:rsid w:val="001B794E"/>
    <w:rsid w:val="001B79B7"/>
    <w:rsid w:val="001B7CCF"/>
    <w:rsid w:val="001C0016"/>
    <w:rsid w:val="001C0323"/>
    <w:rsid w:val="001C0365"/>
    <w:rsid w:val="001C087F"/>
    <w:rsid w:val="001C08A3"/>
    <w:rsid w:val="001C0F23"/>
    <w:rsid w:val="001C1248"/>
    <w:rsid w:val="001C1396"/>
    <w:rsid w:val="001C1564"/>
    <w:rsid w:val="001C16CB"/>
    <w:rsid w:val="001C1A48"/>
    <w:rsid w:val="001C1B8B"/>
    <w:rsid w:val="001C1E4A"/>
    <w:rsid w:val="001C209D"/>
    <w:rsid w:val="001C2625"/>
    <w:rsid w:val="001C28A9"/>
    <w:rsid w:val="001C2945"/>
    <w:rsid w:val="001C2ADD"/>
    <w:rsid w:val="001C2DD5"/>
    <w:rsid w:val="001C2FDB"/>
    <w:rsid w:val="001C306C"/>
    <w:rsid w:val="001C31C9"/>
    <w:rsid w:val="001C31E2"/>
    <w:rsid w:val="001C37BC"/>
    <w:rsid w:val="001C38BF"/>
    <w:rsid w:val="001C3F1F"/>
    <w:rsid w:val="001C3F26"/>
    <w:rsid w:val="001C3F9F"/>
    <w:rsid w:val="001C3FA7"/>
    <w:rsid w:val="001C42BC"/>
    <w:rsid w:val="001C45EB"/>
    <w:rsid w:val="001C4842"/>
    <w:rsid w:val="001C487B"/>
    <w:rsid w:val="001C4BBA"/>
    <w:rsid w:val="001C4BC4"/>
    <w:rsid w:val="001C502D"/>
    <w:rsid w:val="001C57ED"/>
    <w:rsid w:val="001C58DC"/>
    <w:rsid w:val="001C59B4"/>
    <w:rsid w:val="001C5B29"/>
    <w:rsid w:val="001C5C5E"/>
    <w:rsid w:val="001C6107"/>
    <w:rsid w:val="001C6BF5"/>
    <w:rsid w:val="001C6D40"/>
    <w:rsid w:val="001C708E"/>
    <w:rsid w:val="001C710C"/>
    <w:rsid w:val="001C7F9C"/>
    <w:rsid w:val="001C7FFD"/>
    <w:rsid w:val="001D00F7"/>
    <w:rsid w:val="001D0300"/>
    <w:rsid w:val="001D0367"/>
    <w:rsid w:val="001D0645"/>
    <w:rsid w:val="001D0800"/>
    <w:rsid w:val="001D0DBF"/>
    <w:rsid w:val="001D0EDE"/>
    <w:rsid w:val="001D11F2"/>
    <w:rsid w:val="001D1D04"/>
    <w:rsid w:val="001D1E40"/>
    <w:rsid w:val="001D1E8D"/>
    <w:rsid w:val="001D21FC"/>
    <w:rsid w:val="001D2557"/>
    <w:rsid w:val="001D2CA7"/>
    <w:rsid w:val="001D2CD3"/>
    <w:rsid w:val="001D33E3"/>
    <w:rsid w:val="001D36CB"/>
    <w:rsid w:val="001D372F"/>
    <w:rsid w:val="001D39A4"/>
    <w:rsid w:val="001D3B51"/>
    <w:rsid w:val="001D3FFF"/>
    <w:rsid w:val="001D44B7"/>
    <w:rsid w:val="001D4655"/>
    <w:rsid w:val="001D4750"/>
    <w:rsid w:val="001D4752"/>
    <w:rsid w:val="001D4B74"/>
    <w:rsid w:val="001D4BAB"/>
    <w:rsid w:val="001D4FBF"/>
    <w:rsid w:val="001D51B1"/>
    <w:rsid w:val="001D52E8"/>
    <w:rsid w:val="001D56C2"/>
    <w:rsid w:val="001D5851"/>
    <w:rsid w:val="001D5B14"/>
    <w:rsid w:val="001D5DB7"/>
    <w:rsid w:val="001D6144"/>
    <w:rsid w:val="001D639D"/>
    <w:rsid w:val="001D6BE2"/>
    <w:rsid w:val="001D7260"/>
    <w:rsid w:val="001D7788"/>
    <w:rsid w:val="001D7A03"/>
    <w:rsid w:val="001D7A34"/>
    <w:rsid w:val="001D7F20"/>
    <w:rsid w:val="001E05EC"/>
    <w:rsid w:val="001E063D"/>
    <w:rsid w:val="001E07CA"/>
    <w:rsid w:val="001E0889"/>
    <w:rsid w:val="001E0AC4"/>
    <w:rsid w:val="001E0ADF"/>
    <w:rsid w:val="001E0CFA"/>
    <w:rsid w:val="001E14BB"/>
    <w:rsid w:val="001E14DC"/>
    <w:rsid w:val="001E1603"/>
    <w:rsid w:val="001E16D4"/>
    <w:rsid w:val="001E18AB"/>
    <w:rsid w:val="001E1A49"/>
    <w:rsid w:val="001E1C0E"/>
    <w:rsid w:val="001E1FF7"/>
    <w:rsid w:val="001E2383"/>
    <w:rsid w:val="001E250D"/>
    <w:rsid w:val="001E27B4"/>
    <w:rsid w:val="001E27C5"/>
    <w:rsid w:val="001E2C10"/>
    <w:rsid w:val="001E2D04"/>
    <w:rsid w:val="001E3157"/>
    <w:rsid w:val="001E323C"/>
    <w:rsid w:val="001E331E"/>
    <w:rsid w:val="001E3536"/>
    <w:rsid w:val="001E3768"/>
    <w:rsid w:val="001E3AEC"/>
    <w:rsid w:val="001E3C83"/>
    <w:rsid w:val="001E3D2C"/>
    <w:rsid w:val="001E3DE3"/>
    <w:rsid w:val="001E3EDD"/>
    <w:rsid w:val="001E408F"/>
    <w:rsid w:val="001E439D"/>
    <w:rsid w:val="001E4834"/>
    <w:rsid w:val="001E4BB6"/>
    <w:rsid w:val="001E4C06"/>
    <w:rsid w:val="001E5054"/>
    <w:rsid w:val="001E52B8"/>
    <w:rsid w:val="001E54CB"/>
    <w:rsid w:val="001E54D4"/>
    <w:rsid w:val="001E55F7"/>
    <w:rsid w:val="001E5981"/>
    <w:rsid w:val="001E5984"/>
    <w:rsid w:val="001E5AFB"/>
    <w:rsid w:val="001E5BD1"/>
    <w:rsid w:val="001E60D2"/>
    <w:rsid w:val="001E6778"/>
    <w:rsid w:val="001E6E4A"/>
    <w:rsid w:val="001E77BF"/>
    <w:rsid w:val="001E793C"/>
    <w:rsid w:val="001E7D8C"/>
    <w:rsid w:val="001F01AE"/>
    <w:rsid w:val="001F03FF"/>
    <w:rsid w:val="001F05C0"/>
    <w:rsid w:val="001F08FE"/>
    <w:rsid w:val="001F0C0B"/>
    <w:rsid w:val="001F0C45"/>
    <w:rsid w:val="001F0C64"/>
    <w:rsid w:val="001F0CF3"/>
    <w:rsid w:val="001F0E3F"/>
    <w:rsid w:val="001F0F48"/>
    <w:rsid w:val="001F1932"/>
    <w:rsid w:val="001F1C13"/>
    <w:rsid w:val="001F1CBE"/>
    <w:rsid w:val="001F2058"/>
    <w:rsid w:val="001F2363"/>
    <w:rsid w:val="001F237E"/>
    <w:rsid w:val="001F242D"/>
    <w:rsid w:val="001F2825"/>
    <w:rsid w:val="001F2D3B"/>
    <w:rsid w:val="001F2E62"/>
    <w:rsid w:val="001F2F2A"/>
    <w:rsid w:val="001F3508"/>
    <w:rsid w:val="001F36CE"/>
    <w:rsid w:val="001F3967"/>
    <w:rsid w:val="001F3B01"/>
    <w:rsid w:val="001F3B33"/>
    <w:rsid w:val="001F3B6F"/>
    <w:rsid w:val="001F3C67"/>
    <w:rsid w:val="001F3CE2"/>
    <w:rsid w:val="001F3D68"/>
    <w:rsid w:val="001F4082"/>
    <w:rsid w:val="001F417F"/>
    <w:rsid w:val="001F4718"/>
    <w:rsid w:val="001F47EE"/>
    <w:rsid w:val="001F480D"/>
    <w:rsid w:val="001F4BDC"/>
    <w:rsid w:val="001F4D7E"/>
    <w:rsid w:val="001F51DB"/>
    <w:rsid w:val="001F534F"/>
    <w:rsid w:val="001F541B"/>
    <w:rsid w:val="001F5592"/>
    <w:rsid w:val="001F56B6"/>
    <w:rsid w:val="001F5B58"/>
    <w:rsid w:val="001F5C14"/>
    <w:rsid w:val="001F5E2C"/>
    <w:rsid w:val="001F5F88"/>
    <w:rsid w:val="001F63EF"/>
    <w:rsid w:val="001F6489"/>
    <w:rsid w:val="001F6C69"/>
    <w:rsid w:val="001F6CFF"/>
    <w:rsid w:val="001F6D3F"/>
    <w:rsid w:val="001F6FFA"/>
    <w:rsid w:val="001F73EB"/>
    <w:rsid w:val="001F7AAA"/>
    <w:rsid w:val="0020097F"/>
    <w:rsid w:val="00200E30"/>
    <w:rsid w:val="002011A2"/>
    <w:rsid w:val="0020146D"/>
    <w:rsid w:val="00201A4A"/>
    <w:rsid w:val="00201B91"/>
    <w:rsid w:val="00201CAC"/>
    <w:rsid w:val="002020EB"/>
    <w:rsid w:val="002023FF"/>
    <w:rsid w:val="002028B7"/>
    <w:rsid w:val="00202CD1"/>
    <w:rsid w:val="002030D3"/>
    <w:rsid w:val="0020333D"/>
    <w:rsid w:val="00203838"/>
    <w:rsid w:val="00203991"/>
    <w:rsid w:val="00203A85"/>
    <w:rsid w:val="002041B4"/>
    <w:rsid w:val="002042F5"/>
    <w:rsid w:val="00204EEB"/>
    <w:rsid w:val="00204EF6"/>
    <w:rsid w:val="002052F6"/>
    <w:rsid w:val="002057A9"/>
    <w:rsid w:val="00205853"/>
    <w:rsid w:val="002058ED"/>
    <w:rsid w:val="002058FC"/>
    <w:rsid w:val="00205BBE"/>
    <w:rsid w:val="00205CF6"/>
    <w:rsid w:val="00205F2A"/>
    <w:rsid w:val="0020656A"/>
    <w:rsid w:val="002066F6"/>
    <w:rsid w:val="00206CC0"/>
    <w:rsid w:val="00207246"/>
    <w:rsid w:val="00207523"/>
    <w:rsid w:val="002100E8"/>
    <w:rsid w:val="0021037B"/>
    <w:rsid w:val="00210A8E"/>
    <w:rsid w:val="00210B36"/>
    <w:rsid w:val="00210C5D"/>
    <w:rsid w:val="00211000"/>
    <w:rsid w:val="0021120A"/>
    <w:rsid w:val="00211253"/>
    <w:rsid w:val="00211927"/>
    <w:rsid w:val="00211BAD"/>
    <w:rsid w:val="00211DE5"/>
    <w:rsid w:val="0021215E"/>
    <w:rsid w:val="00212349"/>
    <w:rsid w:val="00212425"/>
    <w:rsid w:val="002126AC"/>
    <w:rsid w:val="00212D58"/>
    <w:rsid w:val="00212D6B"/>
    <w:rsid w:val="00212F6E"/>
    <w:rsid w:val="0021339E"/>
    <w:rsid w:val="0021350E"/>
    <w:rsid w:val="002136DD"/>
    <w:rsid w:val="002137E8"/>
    <w:rsid w:val="00214179"/>
    <w:rsid w:val="002142A3"/>
    <w:rsid w:val="00214A7D"/>
    <w:rsid w:val="002150B2"/>
    <w:rsid w:val="0021521D"/>
    <w:rsid w:val="0021536E"/>
    <w:rsid w:val="00215470"/>
    <w:rsid w:val="002155AA"/>
    <w:rsid w:val="00215BEA"/>
    <w:rsid w:val="00215C3A"/>
    <w:rsid w:val="00215CB8"/>
    <w:rsid w:val="00215DD9"/>
    <w:rsid w:val="00215F05"/>
    <w:rsid w:val="00216654"/>
    <w:rsid w:val="00216895"/>
    <w:rsid w:val="00216CF7"/>
    <w:rsid w:val="00216F83"/>
    <w:rsid w:val="0021794A"/>
    <w:rsid w:val="00217AE3"/>
    <w:rsid w:val="00217CC0"/>
    <w:rsid w:val="00217DBA"/>
    <w:rsid w:val="00217F6E"/>
    <w:rsid w:val="00220147"/>
    <w:rsid w:val="00220244"/>
    <w:rsid w:val="00220606"/>
    <w:rsid w:val="00220739"/>
    <w:rsid w:val="00220A3B"/>
    <w:rsid w:val="00220BC1"/>
    <w:rsid w:val="00220CA3"/>
    <w:rsid w:val="00220D5C"/>
    <w:rsid w:val="0022118A"/>
    <w:rsid w:val="002212F0"/>
    <w:rsid w:val="00221399"/>
    <w:rsid w:val="00221512"/>
    <w:rsid w:val="00221919"/>
    <w:rsid w:val="00221F62"/>
    <w:rsid w:val="00222486"/>
    <w:rsid w:val="002224B1"/>
    <w:rsid w:val="002227CF"/>
    <w:rsid w:val="00222E78"/>
    <w:rsid w:val="002230AE"/>
    <w:rsid w:val="002236D0"/>
    <w:rsid w:val="00223C51"/>
    <w:rsid w:val="00223E02"/>
    <w:rsid w:val="00223E7B"/>
    <w:rsid w:val="00224049"/>
    <w:rsid w:val="0022404E"/>
    <w:rsid w:val="002247F2"/>
    <w:rsid w:val="00224D38"/>
    <w:rsid w:val="002254C7"/>
    <w:rsid w:val="00225C88"/>
    <w:rsid w:val="00226CAE"/>
    <w:rsid w:val="00226CFF"/>
    <w:rsid w:val="0022709D"/>
    <w:rsid w:val="0022749B"/>
    <w:rsid w:val="0022752B"/>
    <w:rsid w:val="0022755B"/>
    <w:rsid w:val="002277D1"/>
    <w:rsid w:val="0022791A"/>
    <w:rsid w:val="00227B3C"/>
    <w:rsid w:val="00227B68"/>
    <w:rsid w:val="00227D29"/>
    <w:rsid w:val="00227D46"/>
    <w:rsid w:val="002300AD"/>
    <w:rsid w:val="00230264"/>
    <w:rsid w:val="00230382"/>
    <w:rsid w:val="0023046D"/>
    <w:rsid w:val="00230705"/>
    <w:rsid w:val="00230A54"/>
    <w:rsid w:val="00230CDC"/>
    <w:rsid w:val="002315C9"/>
    <w:rsid w:val="002319BA"/>
    <w:rsid w:val="00231F0B"/>
    <w:rsid w:val="002325AD"/>
    <w:rsid w:val="002328E4"/>
    <w:rsid w:val="00232DFD"/>
    <w:rsid w:val="00232E53"/>
    <w:rsid w:val="00233293"/>
    <w:rsid w:val="0023331A"/>
    <w:rsid w:val="00233836"/>
    <w:rsid w:val="002339D9"/>
    <w:rsid w:val="00233F1F"/>
    <w:rsid w:val="00234029"/>
    <w:rsid w:val="0023431B"/>
    <w:rsid w:val="00234399"/>
    <w:rsid w:val="002345AB"/>
    <w:rsid w:val="0023464E"/>
    <w:rsid w:val="0023477B"/>
    <w:rsid w:val="002352D1"/>
    <w:rsid w:val="00235474"/>
    <w:rsid w:val="00235616"/>
    <w:rsid w:val="0023584D"/>
    <w:rsid w:val="00235917"/>
    <w:rsid w:val="00235DD3"/>
    <w:rsid w:val="00236277"/>
    <w:rsid w:val="0023642B"/>
    <w:rsid w:val="0023668A"/>
    <w:rsid w:val="00236B75"/>
    <w:rsid w:val="002375FD"/>
    <w:rsid w:val="002376CC"/>
    <w:rsid w:val="00237A29"/>
    <w:rsid w:val="00237AF2"/>
    <w:rsid w:val="00237B35"/>
    <w:rsid w:val="0024042F"/>
    <w:rsid w:val="00240592"/>
    <w:rsid w:val="002408CD"/>
    <w:rsid w:val="00240AA8"/>
    <w:rsid w:val="00240C63"/>
    <w:rsid w:val="00240E2A"/>
    <w:rsid w:val="00240F0C"/>
    <w:rsid w:val="00241071"/>
    <w:rsid w:val="0024111C"/>
    <w:rsid w:val="00242199"/>
    <w:rsid w:val="00242455"/>
    <w:rsid w:val="002424C8"/>
    <w:rsid w:val="0024277F"/>
    <w:rsid w:val="00242BCA"/>
    <w:rsid w:val="00242EAB"/>
    <w:rsid w:val="00242EFC"/>
    <w:rsid w:val="00242F50"/>
    <w:rsid w:val="0024333E"/>
    <w:rsid w:val="00243720"/>
    <w:rsid w:val="002437C3"/>
    <w:rsid w:val="00243911"/>
    <w:rsid w:val="00243CCF"/>
    <w:rsid w:val="00243DD0"/>
    <w:rsid w:val="00244ABA"/>
    <w:rsid w:val="00244B4D"/>
    <w:rsid w:val="00244B64"/>
    <w:rsid w:val="00244BC8"/>
    <w:rsid w:val="002450F8"/>
    <w:rsid w:val="0024534B"/>
    <w:rsid w:val="0024542D"/>
    <w:rsid w:val="00245474"/>
    <w:rsid w:val="00245688"/>
    <w:rsid w:val="00245A77"/>
    <w:rsid w:val="00245AA1"/>
    <w:rsid w:val="00245CBE"/>
    <w:rsid w:val="00245F01"/>
    <w:rsid w:val="0024646B"/>
    <w:rsid w:val="002465E8"/>
    <w:rsid w:val="002466BF"/>
    <w:rsid w:val="002466CC"/>
    <w:rsid w:val="00246838"/>
    <w:rsid w:val="00246B52"/>
    <w:rsid w:val="00247019"/>
    <w:rsid w:val="002470FE"/>
    <w:rsid w:val="00247108"/>
    <w:rsid w:val="002471C2"/>
    <w:rsid w:val="00247487"/>
    <w:rsid w:val="0024794E"/>
    <w:rsid w:val="00247BF6"/>
    <w:rsid w:val="00250A13"/>
    <w:rsid w:val="00250A44"/>
    <w:rsid w:val="00250FED"/>
    <w:rsid w:val="002513ED"/>
    <w:rsid w:val="00251898"/>
    <w:rsid w:val="00251CE0"/>
    <w:rsid w:val="00251DB6"/>
    <w:rsid w:val="00251DD0"/>
    <w:rsid w:val="002520A9"/>
    <w:rsid w:val="00252415"/>
    <w:rsid w:val="0025294F"/>
    <w:rsid w:val="00252B1F"/>
    <w:rsid w:val="00252BB7"/>
    <w:rsid w:val="00252DB0"/>
    <w:rsid w:val="00253100"/>
    <w:rsid w:val="00253347"/>
    <w:rsid w:val="002535F3"/>
    <w:rsid w:val="00253E26"/>
    <w:rsid w:val="002540D7"/>
    <w:rsid w:val="00254151"/>
    <w:rsid w:val="00254153"/>
    <w:rsid w:val="0025434B"/>
    <w:rsid w:val="002545AE"/>
    <w:rsid w:val="0025462E"/>
    <w:rsid w:val="0025482D"/>
    <w:rsid w:val="0025493E"/>
    <w:rsid w:val="00254989"/>
    <w:rsid w:val="00254A70"/>
    <w:rsid w:val="00254A9D"/>
    <w:rsid w:val="00254B30"/>
    <w:rsid w:val="0025505E"/>
    <w:rsid w:val="00255C4E"/>
    <w:rsid w:val="00255CDB"/>
    <w:rsid w:val="00256489"/>
    <w:rsid w:val="002569F1"/>
    <w:rsid w:val="00256A43"/>
    <w:rsid w:val="00256D5C"/>
    <w:rsid w:val="00257146"/>
    <w:rsid w:val="00257623"/>
    <w:rsid w:val="002576EC"/>
    <w:rsid w:val="00257A7A"/>
    <w:rsid w:val="00260024"/>
    <w:rsid w:val="00260340"/>
    <w:rsid w:val="002604E7"/>
    <w:rsid w:val="0026051A"/>
    <w:rsid w:val="00260783"/>
    <w:rsid w:val="002610EF"/>
    <w:rsid w:val="00261165"/>
    <w:rsid w:val="00261578"/>
    <w:rsid w:val="00261580"/>
    <w:rsid w:val="002616E8"/>
    <w:rsid w:val="00261796"/>
    <w:rsid w:val="002618C7"/>
    <w:rsid w:val="00261AC2"/>
    <w:rsid w:val="00261BAE"/>
    <w:rsid w:val="00261D2E"/>
    <w:rsid w:val="00261F7D"/>
    <w:rsid w:val="002623D4"/>
    <w:rsid w:val="00262524"/>
    <w:rsid w:val="00262580"/>
    <w:rsid w:val="002631AD"/>
    <w:rsid w:val="00263253"/>
    <w:rsid w:val="00263260"/>
    <w:rsid w:val="002632BB"/>
    <w:rsid w:val="002635FF"/>
    <w:rsid w:val="00263809"/>
    <w:rsid w:val="00263C4B"/>
    <w:rsid w:val="00263FD2"/>
    <w:rsid w:val="00264054"/>
    <w:rsid w:val="002640D0"/>
    <w:rsid w:val="002642ED"/>
    <w:rsid w:val="002643C9"/>
    <w:rsid w:val="002646C8"/>
    <w:rsid w:val="00264B85"/>
    <w:rsid w:val="00264CDF"/>
    <w:rsid w:val="002650BD"/>
    <w:rsid w:val="00265424"/>
    <w:rsid w:val="0026552A"/>
    <w:rsid w:val="002655A8"/>
    <w:rsid w:val="002658B1"/>
    <w:rsid w:val="002658C4"/>
    <w:rsid w:val="002659AF"/>
    <w:rsid w:val="00265BB0"/>
    <w:rsid w:val="00265CF9"/>
    <w:rsid w:val="00265F58"/>
    <w:rsid w:val="00266033"/>
    <w:rsid w:val="0026642A"/>
    <w:rsid w:val="002665EC"/>
    <w:rsid w:val="00266674"/>
    <w:rsid w:val="002667F8"/>
    <w:rsid w:val="002668D4"/>
    <w:rsid w:val="00266C4C"/>
    <w:rsid w:val="00266CD6"/>
    <w:rsid w:val="00266E7C"/>
    <w:rsid w:val="002671B8"/>
    <w:rsid w:val="002671E9"/>
    <w:rsid w:val="00267422"/>
    <w:rsid w:val="0026751D"/>
    <w:rsid w:val="0026777F"/>
    <w:rsid w:val="0026778C"/>
    <w:rsid w:val="00267E90"/>
    <w:rsid w:val="00270111"/>
    <w:rsid w:val="002705B1"/>
    <w:rsid w:val="002707A3"/>
    <w:rsid w:val="0027098E"/>
    <w:rsid w:val="00270A9E"/>
    <w:rsid w:val="00270DA5"/>
    <w:rsid w:val="00270EA3"/>
    <w:rsid w:val="00270F73"/>
    <w:rsid w:val="00270FE9"/>
    <w:rsid w:val="00271118"/>
    <w:rsid w:val="0027116A"/>
    <w:rsid w:val="002711AF"/>
    <w:rsid w:val="00271686"/>
    <w:rsid w:val="002717FC"/>
    <w:rsid w:val="002717FD"/>
    <w:rsid w:val="00271916"/>
    <w:rsid w:val="00271C85"/>
    <w:rsid w:val="00271DD4"/>
    <w:rsid w:val="002724A1"/>
    <w:rsid w:val="0027288A"/>
    <w:rsid w:val="0027288F"/>
    <w:rsid w:val="002733A5"/>
    <w:rsid w:val="00273441"/>
    <w:rsid w:val="002734DF"/>
    <w:rsid w:val="00273652"/>
    <w:rsid w:val="0027371F"/>
    <w:rsid w:val="00273A3C"/>
    <w:rsid w:val="00273C8B"/>
    <w:rsid w:val="00273D9E"/>
    <w:rsid w:val="00273EE9"/>
    <w:rsid w:val="00273F15"/>
    <w:rsid w:val="00274041"/>
    <w:rsid w:val="00274052"/>
    <w:rsid w:val="002744D8"/>
    <w:rsid w:val="00274685"/>
    <w:rsid w:val="00275053"/>
    <w:rsid w:val="00275441"/>
    <w:rsid w:val="00275450"/>
    <w:rsid w:val="002755CC"/>
    <w:rsid w:val="002755D1"/>
    <w:rsid w:val="00275A0C"/>
    <w:rsid w:val="00275CD7"/>
    <w:rsid w:val="00276B2B"/>
    <w:rsid w:val="00276DD9"/>
    <w:rsid w:val="002772B5"/>
    <w:rsid w:val="002778BD"/>
    <w:rsid w:val="00277CF9"/>
    <w:rsid w:val="00280F23"/>
    <w:rsid w:val="002810CD"/>
    <w:rsid w:val="002813C9"/>
    <w:rsid w:val="002815DF"/>
    <w:rsid w:val="00281767"/>
    <w:rsid w:val="00281AD6"/>
    <w:rsid w:val="00281B60"/>
    <w:rsid w:val="00281BAA"/>
    <w:rsid w:val="0028211A"/>
    <w:rsid w:val="002823DA"/>
    <w:rsid w:val="0028257B"/>
    <w:rsid w:val="0028262B"/>
    <w:rsid w:val="002827C5"/>
    <w:rsid w:val="0028283E"/>
    <w:rsid w:val="002828E0"/>
    <w:rsid w:val="00282A1A"/>
    <w:rsid w:val="002830F2"/>
    <w:rsid w:val="00283369"/>
    <w:rsid w:val="002833D1"/>
    <w:rsid w:val="002835DE"/>
    <w:rsid w:val="002837B8"/>
    <w:rsid w:val="002841B0"/>
    <w:rsid w:val="002842BC"/>
    <w:rsid w:val="002849C4"/>
    <w:rsid w:val="00284A30"/>
    <w:rsid w:val="00284E2A"/>
    <w:rsid w:val="00284FB3"/>
    <w:rsid w:val="002851B4"/>
    <w:rsid w:val="0028522E"/>
    <w:rsid w:val="002854CA"/>
    <w:rsid w:val="00285E5F"/>
    <w:rsid w:val="00286024"/>
    <w:rsid w:val="002860C2"/>
    <w:rsid w:val="002864A3"/>
    <w:rsid w:val="00286882"/>
    <w:rsid w:val="002868A7"/>
    <w:rsid w:val="00286A05"/>
    <w:rsid w:val="00286B4E"/>
    <w:rsid w:val="00286DD5"/>
    <w:rsid w:val="00286E6D"/>
    <w:rsid w:val="00286F5D"/>
    <w:rsid w:val="00287572"/>
    <w:rsid w:val="00287670"/>
    <w:rsid w:val="00287716"/>
    <w:rsid w:val="002879F1"/>
    <w:rsid w:val="00287D2E"/>
    <w:rsid w:val="00287DBB"/>
    <w:rsid w:val="002900DB"/>
    <w:rsid w:val="002902AC"/>
    <w:rsid w:val="00290636"/>
    <w:rsid w:val="002906E4"/>
    <w:rsid w:val="002906EA"/>
    <w:rsid w:val="0029093B"/>
    <w:rsid w:val="00290A42"/>
    <w:rsid w:val="00290CA2"/>
    <w:rsid w:val="00291281"/>
    <w:rsid w:val="00291349"/>
    <w:rsid w:val="00291665"/>
    <w:rsid w:val="002919FB"/>
    <w:rsid w:val="00291A1C"/>
    <w:rsid w:val="00291C57"/>
    <w:rsid w:val="00291D21"/>
    <w:rsid w:val="00291E9B"/>
    <w:rsid w:val="002924E6"/>
    <w:rsid w:val="00292551"/>
    <w:rsid w:val="002926FD"/>
    <w:rsid w:val="00292780"/>
    <w:rsid w:val="00292800"/>
    <w:rsid w:val="00292883"/>
    <w:rsid w:val="00292ACF"/>
    <w:rsid w:val="00292CD6"/>
    <w:rsid w:val="00292D6B"/>
    <w:rsid w:val="002933C8"/>
    <w:rsid w:val="0029369D"/>
    <w:rsid w:val="00293A4E"/>
    <w:rsid w:val="00293D6F"/>
    <w:rsid w:val="0029437C"/>
    <w:rsid w:val="00294563"/>
    <w:rsid w:val="00294726"/>
    <w:rsid w:val="00294B26"/>
    <w:rsid w:val="00294F3F"/>
    <w:rsid w:val="002956DA"/>
    <w:rsid w:val="00295C0B"/>
    <w:rsid w:val="00295C64"/>
    <w:rsid w:val="00295C84"/>
    <w:rsid w:val="00295F54"/>
    <w:rsid w:val="0029614B"/>
    <w:rsid w:val="0029618A"/>
    <w:rsid w:val="00296281"/>
    <w:rsid w:val="002962BC"/>
    <w:rsid w:val="002963E2"/>
    <w:rsid w:val="002971B8"/>
    <w:rsid w:val="00297441"/>
    <w:rsid w:val="00297665"/>
    <w:rsid w:val="00297830"/>
    <w:rsid w:val="002978AB"/>
    <w:rsid w:val="00297E50"/>
    <w:rsid w:val="002A06C7"/>
    <w:rsid w:val="002A0869"/>
    <w:rsid w:val="002A0894"/>
    <w:rsid w:val="002A08CE"/>
    <w:rsid w:val="002A0C47"/>
    <w:rsid w:val="002A1367"/>
    <w:rsid w:val="002A14FD"/>
    <w:rsid w:val="002A17B2"/>
    <w:rsid w:val="002A1AD1"/>
    <w:rsid w:val="002A1B54"/>
    <w:rsid w:val="002A1C96"/>
    <w:rsid w:val="002A2354"/>
    <w:rsid w:val="002A2462"/>
    <w:rsid w:val="002A2945"/>
    <w:rsid w:val="002A2A93"/>
    <w:rsid w:val="002A2EA5"/>
    <w:rsid w:val="002A330A"/>
    <w:rsid w:val="002A34B7"/>
    <w:rsid w:val="002A38AF"/>
    <w:rsid w:val="002A3C8B"/>
    <w:rsid w:val="002A3FA6"/>
    <w:rsid w:val="002A489B"/>
    <w:rsid w:val="002A4A84"/>
    <w:rsid w:val="002A4FC6"/>
    <w:rsid w:val="002A5262"/>
    <w:rsid w:val="002A52F0"/>
    <w:rsid w:val="002A54CC"/>
    <w:rsid w:val="002A54E9"/>
    <w:rsid w:val="002A570E"/>
    <w:rsid w:val="002A5A37"/>
    <w:rsid w:val="002A630B"/>
    <w:rsid w:val="002A63F1"/>
    <w:rsid w:val="002A647B"/>
    <w:rsid w:val="002A6947"/>
    <w:rsid w:val="002A6C20"/>
    <w:rsid w:val="002A6C9E"/>
    <w:rsid w:val="002A6EED"/>
    <w:rsid w:val="002A6F90"/>
    <w:rsid w:val="002A75CA"/>
    <w:rsid w:val="002A795B"/>
    <w:rsid w:val="002A7AD7"/>
    <w:rsid w:val="002B002B"/>
    <w:rsid w:val="002B010E"/>
    <w:rsid w:val="002B039D"/>
    <w:rsid w:val="002B0713"/>
    <w:rsid w:val="002B072C"/>
    <w:rsid w:val="002B0CE6"/>
    <w:rsid w:val="002B0DF3"/>
    <w:rsid w:val="002B0E41"/>
    <w:rsid w:val="002B0EFA"/>
    <w:rsid w:val="002B14D2"/>
    <w:rsid w:val="002B158C"/>
    <w:rsid w:val="002B1C8B"/>
    <w:rsid w:val="002B24BF"/>
    <w:rsid w:val="002B2720"/>
    <w:rsid w:val="002B2AE3"/>
    <w:rsid w:val="002B3080"/>
    <w:rsid w:val="002B31E7"/>
    <w:rsid w:val="002B3688"/>
    <w:rsid w:val="002B3F07"/>
    <w:rsid w:val="002B3F77"/>
    <w:rsid w:val="002B4251"/>
    <w:rsid w:val="002B429F"/>
    <w:rsid w:val="002B4493"/>
    <w:rsid w:val="002B46F4"/>
    <w:rsid w:val="002B493D"/>
    <w:rsid w:val="002B4F83"/>
    <w:rsid w:val="002B5380"/>
    <w:rsid w:val="002B589B"/>
    <w:rsid w:val="002B5E5B"/>
    <w:rsid w:val="002B5FE5"/>
    <w:rsid w:val="002B6023"/>
    <w:rsid w:val="002B65DD"/>
    <w:rsid w:val="002B6725"/>
    <w:rsid w:val="002B6893"/>
    <w:rsid w:val="002B689C"/>
    <w:rsid w:val="002B6F88"/>
    <w:rsid w:val="002B70C1"/>
    <w:rsid w:val="002B72E8"/>
    <w:rsid w:val="002B7A28"/>
    <w:rsid w:val="002B7AE4"/>
    <w:rsid w:val="002B7C19"/>
    <w:rsid w:val="002B7C8F"/>
    <w:rsid w:val="002C0215"/>
    <w:rsid w:val="002C03F5"/>
    <w:rsid w:val="002C053C"/>
    <w:rsid w:val="002C068C"/>
    <w:rsid w:val="002C0920"/>
    <w:rsid w:val="002C09CF"/>
    <w:rsid w:val="002C0D2C"/>
    <w:rsid w:val="002C1020"/>
    <w:rsid w:val="002C1AA8"/>
    <w:rsid w:val="002C2113"/>
    <w:rsid w:val="002C21E4"/>
    <w:rsid w:val="002C2853"/>
    <w:rsid w:val="002C2EA9"/>
    <w:rsid w:val="002C3099"/>
    <w:rsid w:val="002C3340"/>
    <w:rsid w:val="002C358A"/>
    <w:rsid w:val="002C39E9"/>
    <w:rsid w:val="002C3C89"/>
    <w:rsid w:val="002C3D17"/>
    <w:rsid w:val="002C3E9C"/>
    <w:rsid w:val="002C40FD"/>
    <w:rsid w:val="002C4255"/>
    <w:rsid w:val="002C4826"/>
    <w:rsid w:val="002C50FA"/>
    <w:rsid w:val="002C5426"/>
    <w:rsid w:val="002C555D"/>
    <w:rsid w:val="002C5C21"/>
    <w:rsid w:val="002C5ECB"/>
    <w:rsid w:val="002C63C9"/>
    <w:rsid w:val="002C640E"/>
    <w:rsid w:val="002C6665"/>
    <w:rsid w:val="002C6709"/>
    <w:rsid w:val="002C6750"/>
    <w:rsid w:val="002C68BF"/>
    <w:rsid w:val="002C6A40"/>
    <w:rsid w:val="002C6DC8"/>
    <w:rsid w:val="002C7501"/>
    <w:rsid w:val="002C75EB"/>
    <w:rsid w:val="002C774D"/>
    <w:rsid w:val="002C793A"/>
    <w:rsid w:val="002C7A7A"/>
    <w:rsid w:val="002C7BB0"/>
    <w:rsid w:val="002C7E85"/>
    <w:rsid w:val="002D07D1"/>
    <w:rsid w:val="002D08C7"/>
    <w:rsid w:val="002D0A55"/>
    <w:rsid w:val="002D0A76"/>
    <w:rsid w:val="002D0DE6"/>
    <w:rsid w:val="002D0F07"/>
    <w:rsid w:val="002D12CF"/>
    <w:rsid w:val="002D1439"/>
    <w:rsid w:val="002D14B7"/>
    <w:rsid w:val="002D1757"/>
    <w:rsid w:val="002D17F1"/>
    <w:rsid w:val="002D18B7"/>
    <w:rsid w:val="002D1DC5"/>
    <w:rsid w:val="002D1E19"/>
    <w:rsid w:val="002D1EC8"/>
    <w:rsid w:val="002D1FAC"/>
    <w:rsid w:val="002D1FBE"/>
    <w:rsid w:val="002D213C"/>
    <w:rsid w:val="002D2A25"/>
    <w:rsid w:val="002D2A85"/>
    <w:rsid w:val="002D2AFF"/>
    <w:rsid w:val="002D2C4A"/>
    <w:rsid w:val="002D2DFE"/>
    <w:rsid w:val="002D31ED"/>
    <w:rsid w:val="002D3B79"/>
    <w:rsid w:val="002D3D9F"/>
    <w:rsid w:val="002D41F0"/>
    <w:rsid w:val="002D44DA"/>
    <w:rsid w:val="002D44FA"/>
    <w:rsid w:val="002D461A"/>
    <w:rsid w:val="002D4666"/>
    <w:rsid w:val="002D4B31"/>
    <w:rsid w:val="002D561A"/>
    <w:rsid w:val="002D5622"/>
    <w:rsid w:val="002D58A1"/>
    <w:rsid w:val="002D595F"/>
    <w:rsid w:val="002D5EFE"/>
    <w:rsid w:val="002D604E"/>
    <w:rsid w:val="002D67EF"/>
    <w:rsid w:val="002D6BA6"/>
    <w:rsid w:val="002D6D08"/>
    <w:rsid w:val="002D705F"/>
    <w:rsid w:val="002D797C"/>
    <w:rsid w:val="002D7A3C"/>
    <w:rsid w:val="002D7EE4"/>
    <w:rsid w:val="002E06D9"/>
    <w:rsid w:val="002E0725"/>
    <w:rsid w:val="002E07AE"/>
    <w:rsid w:val="002E0BAA"/>
    <w:rsid w:val="002E0D0A"/>
    <w:rsid w:val="002E0DAE"/>
    <w:rsid w:val="002E156B"/>
    <w:rsid w:val="002E1DF0"/>
    <w:rsid w:val="002E228E"/>
    <w:rsid w:val="002E2441"/>
    <w:rsid w:val="002E2465"/>
    <w:rsid w:val="002E24F4"/>
    <w:rsid w:val="002E2A51"/>
    <w:rsid w:val="002E343D"/>
    <w:rsid w:val="002E36C6"/>
    <w:rsid w:val="002E38D4"/>
    <w:rsid w:val="002E39C7"/>
    <w:rsid w:val="002E3AC7"/>
    <w:rsid w:val="002E3B78"/>
    <w:rsid w:val="002E3DE2"/>
    <w:rsid w:val="002E42A4"/>
    <w:rsid w:val="002E4441"/>
    <w:rsid w:val="002E489F"/>
    <w:rsid w:val="002E4933"/>
    <w:rsid w:val="002E49CA"/>
    <w:rsid w:val="002E5100"/>
    <w:rsid w:val="002E5202"/>
    <w:rsid w:val="002E56E6"/>
    <w:rsid w:val="002E62CE"/>
    <w:rsid w:val="002E63B7"/>
    <w:rsid w:val="002E676A"/>
    <w:rsid w:val="002E67C4"/>
    <w:rsid w:val="002E780D"/>
    <w:rsid w:val="002E7BD4"/>
    <w:rsid w:val="002F0266"/>
    <w:rsid w:val="002F0451"/>
    <w:rsid w:val="002F09DA"/>
    <w:rsid w:val="002F0B91"/>
    <w:rsid w:val="002F0D3D"/>
    <w:rsid w:val="002F12B0"/>
    <w:rsid w:val="002F1589"/>
    <w:rsid w:val="002F1927"/>
    <w:rsid w:val="002F1929"/>
    <w:rsid w:val="002F1A82"/>
    <w:rsid w:val="002F1B12"/>
    <w:rsid w:val="002F1E86"/>
    <w:rsid w:val="002F216F"/>
    <w:rsid w:val="002F2181"/>
    <w:rsid w:val="002F2376"/>
    <w:rsid w:val="002F237D"/>
    <w:rsid w:val="002F247F"/>
    <w:rsid w:val="002F29EB"/>
    <w:rsid w:val="002F3322"/>
    <w:rsid w:val="002F3457"/>
    <w:rsid w:val="002F3A8E"/>
    <w:rsid w:val="002F3B3C"/>
    <w:rsid w:val="002F3C82"/>
    <w:rsid w:val="002F3CBB"/>
    <w:rsid w:val="002F3E49"/>
    <w:rsid w:val="002F40CE"/>
    <w:rsid w:val="002F43F8"/>
    <w:rsid w:val="002F46CB"/>
    <w:rsid w:val="002F47AF"/>
    <w:rsid w:val="002F4B40"/>
    <w:rsid w:val="002F5257"/>
    <w:rsid w:val="002F53E8"/>
    <w:rsid w:val="002F5B05"/>
    <w:rsid w:val="002F5B82"/>
    <w:rsid w:val="002F6095"/>
    <w:rsid w:val="002F6103"/>
    <w:rsid w:val="002F6280"/>
    <w:rsid w:val="002F6BC8"/>
    <w:rsid w:val="002F6C5D"/>
    <w:rsid w:val="002F6D21"/>
    <w:rsid w:val="002F6EE3"/>
    <w:rsid w:val="002F73AA"/>
    <w:rsid w:val="002F7E87"/>
    <w:rsid w:val="002F7FE7"/>
    <w:rsid w:val="0030008C"/>
    <w:rsid w:val="0030078A"/>
    <w:rsid w:val="00300847"/>
    <w:rsid w:val="0030095A"/>
    <w:rsid w:val="003012B5"/>
    <w:rsid w:val="00301787"/>
    <w:rsid w:val="00301808"/>
    <w:rsid w:val="003022F3"/>
    <w:rsid w:val="003023D8"/>
    <w:rsid w:val="003029B1"/>
    <w:rsid w:val="00302AA0"/>
    <w:rsid w:val="00302C1F"/>
    <w:rsid w:val="00302C31"/>
    <w:rsid w:val="00302D1B"/>
    <w:rsid w:val="00302D9A"/>
    <w:rsid w:val="00302E20"/>
    <w:rsid w:val="00302E21"/>
    <w:rsid w:val="00302FF9"/>
    <w:rsid w:val="0030302F"/>
    <w:rsid w:val="003032DE"/>
    <w:rsid w:val="003036DF"/>
    <w:rsid w:val="0030382C"/>
    <w:rsid w:val="00303AD4"/>
    <w:rsid w:val="0030412F"/>
    <w:rsid w:val="00304674"/>
    <w:rsid w:val="00304B8B"/>
    <w:rsid w:val="00305074"/>
    <w:rsid w:val="00305136"/>
    <w:rsid w:val="00305377"/>
    <w:rsid w:val="003053DE"/>
    <w:rsid w:val="0030575B"/>
    <w:rsid w:val="003057B4"/>
    <w:rsid w:val="003062B3"/>
    <w:rsid w:val="003063FC"/>
    <w:rsid w:val="003065B3"/>
    <w:rsid w:val="00306733"/>
    <w:rsid w:val="00306D58"/>
    <w:rsid w:val="00306F74"/>
    <w:rsid w:val="00306F94"/>
    <w:rsid w:val="0030703B"/>
    <w:rsid w:val="003073A4"/>
    <w:rsid w:val="003073C4"/>
    <w:rsid w:val="00307577"/>
    <w:rsid w:val="00307607"/>
    <w:rsid w:val="0030765A"/>
    <w:rsid w:val="00307755"/>
    <w:rsid w:val="00310270"/>
    <w:rsid w:val="00310279"/>
    <w:rsid w:val="00310765"/>
    <w:rsid w:val="00310C3C"/>
    <w:rsid w:val="00311349"/>
    <w:rsid w:val="00311BE4"/>
    <w:rsid w:val="00311CAD"/>
    <w:rsid w:val="00311DF3"/>
    <w:rsid w:val="00311F6A"/>
    <w:rsid w:val="00312921"/>
    <w:rsid w:val="00312BB4"/>
    <w:rsid w:val="00312C45"/>
    <w:rsid w:val="00312ECF"/>
    <w:rsid w:val="00312F5D"/>
    <w:rsid w:val="003130C5"/>
    <w:rsid w:val="00313505"/>
    <w:rsid w:val="00314001"/>
    <w:rsid w:val="003145FC"/>
    <w:rsid w:val="0031465C"/>
    <w:rsid w:val="003146AD"/>
    <w:rsid w:val="003147F8"/>
    <w:rsid w:val="00314B60"/>
    <w:rsid w:val="00314B8E"/>
    <w:rsid w:val="00314FD3"/>
    <w:rsid w:val="003150E9"/>
    <w:rsid w:val="0031514D"/>
    <w:rsid w:val="003151B0"/>
    <w:rsid w:val="003152A0"/>
    <w:rsid w:val="003152EB"/>
    <w:rsid w:val="003153E9"/>
    <w:rsid w:val="00315B39"/>
    <w:rsid w:val="003161B4"/>
    <w:rsid w:val="00316630"/>
    <w:rsid w:val="00316ABF"/>
    <w:rsid w:val="00316BC3"/>
    <w:rsid w:val="00316CF9"/>
    <w:rsid w:val="00317015"/>
    <w:rsid w:val="0031746C"/>
    <w:rsid w:val="00317730"/>
    <w:rsid w:val="00317931"/>
    <w:rsid w:val="00317B02"/>
    <w:rsid w:val="00317C29"/>
    <w:rsid w:val="00317D75"/>
    <w:rsid w:val="00320506"/>
    <w:rsid w:val="003206EE"/>
    <w:rsid w:val="00320AE6"/>
    <w:rsid w:val="00320BF4"/>
    <w:rsid w:val="00320E16"/>
    <w:rsid w:val="003212A1"/>
    <w:rsid w:val="0032131D"/>
    <w:rsid w:val="00321399"/>
    <w:rsid w:val="00321437"/>
    <w:rsid w:val="0032148F"/>
    <w:rsid w:val="00321633"/>
    <w:rsid w:val="00321995"/>
    <w:rsid w:val="00321C07"/>
    <w:rsid w:val="00322382"/>
    <w:rsid w:val="003225B5"/>
    <w:rsid w:val="003229F2"/>
    <w:rsid w:val="003232FA"/>
    <w:rsid w:val="0032351E"/>
    <w:rsid w:val="00323849"/>
    <w:rsid w:val="00323899"/>
    <w:rsid w:val="00323C00"/>
    <w:rsid w:val="00323CAF"/>
    <w:rsid w:val="00323CB1"/>
    <w:rsid w:val="0032419A"/>
    <w:rsid w:val="0032428C"/>
    <w:rsid w:val="0032447C"/>
    <w:rsid w:val="003246AB"/>
    <w:rsid w:val="00324882"/>
    <w:rsid w:val="00324C37"/>
    <w:rsid w:val="003251BA"/>
    <w:rsid w:val="0032531C"/>
    <w:rsid w:val="003257DD"/>
    <w:rsid w:val="00326096"/>
    <w:rsid w:val="0032627B"/>
    <w:rsid w:val="003266EC"/>
    <w:rsid w:val="00326814"/>
    <w:rsid w:val="00326BB3"/>
    <w:rsid w:val="00326BCB"/>
    <w:rsid w:val="00326EA6"/>
    <w:rsid w:val="00326F39"/>
    <w:rsid w:val="003272F2"/>
    <w:rsid w:val="003273FB"/>
    <w:rsid w:val="00327C50"/>
    <w:rsid w:val="00327E2B"/>
    <w:rsid w:val="00327EEA"/>
    <w:rsid w:val="003300BD"/>
    <w:rsid w:val="0033089C"/>
    <w:rsid w:val="003308EE"/>
    <w:rsid w:val="00330A5E"/>
    <w:rsid w:val="00330B89"/>
    <w:rsid w:val="00330D06"/>
    <w:rsid w:val="00330F29"/>
    <w:rsid w:val="00330F9A"/>
    <w:rsid w:val="003310EC"/>
    <w:rsid w:val="003318BA"/>
    <w:rsid w:val="00331DF6"/>
    <w:rsid w:val="00332020"/>
    <w:rsid w:val="0033264B"/>
    <w:rsid w:val="0033266F"/>
    <w:rsid w:val="00332786"/>
    <w:rsid w:val="003328BA"/>
    <w:rsid w:val="00332AD7"/>
    <w:rsid w:val="00332D92"/>
    <w:rsid w:val="00333A71"/>
    <w:rsid w:val="00333ABE"/>
    <w:rsid w:val="00333BC1"/>
    <w:rsid w:val="00333CFB"/>
    <w:rsid w:val="00333D98"/>
    <w:rsid w:val="003346BF"/>
    <w:rsid w:val="003347E0"/>
    <w:rsid w:val="00334E19"/>
    <w:rsid w:val="003359BF"/>
    <w:rsid w:val="00335A09"/>
    <w:rsid w:val="00335E7D"/>
    <w:rsid w:val="00335ECC"/>
    <w:rsid w:val="00335F5F"/>
    <w:rsid w:val="0033610F"/>
    <w:rsid w:val="00336BD8"/>
    <w:rsid w:val="003376EE"/>
    <w:rsid w:val="003378A0"/>
    <w:rsid w:val="0033793B"/>
    <w:rsid w:val="00337D8A"/>
    <w:rsid w:val="00337F31"/>
    <w:rsid w:val="003410B1"/>
    <w:rsid w:val="0034129F"/>
    <w:rsid w:val="003414E7"/>
    <w:rsid w:val="003417CC"/>
    <w:rsid w:val="0034193C"/>
    <w:rsid w:val="003419CE"/>
    <w:rsid w:val="00341B0A"/>
    <w:rsid w:val="00342026"/>
    <w:rsid w:val="003422AF"/>
    <w:rsid w:val="00342740"/>
    <w:rsid w:val="003427D0"/>
    <w:rsid w:val="00342B70"/>
    <w:rsid w:val="00342E04"/>
    <w:rsid w:val="003431B1"/>
    <w:rsid w:val="00343224"/>
    <w:rsid w:val="00343398"/>
    <w:rsid w:val="003433A1"/>
    <w:rsid w:val="00343754"/>
    <w:rsid w:val="003437F3"/>
    <w:rsid w:val="003438B8"/>
    <w:rsid w:val="00343902"/>
    <w:rsid w:val="00344106"/>
    <w:rsid w:val="00344578"/>
    <w:rsid w:val="003446D6"/>
    <w:rsid w:val="00344790"/>
    <w:rsid w:val="00344B94"/>
    <w:rsid w:val="00344C98"/>
    <w:rsid w:val="00344DB6"/>
    <w:rsid w:val="003452D9"/>
    <w:rsid w:val="003455DD"/>
    <w:rsid w:val="0034567C"/>
    <w:rsid w:val="003459F2"/>
    <w:rsid w:val="00345AD5"/>
    <w:rsid w:val="00345D87"/>
    <w:rsid w:val="003469CC"/>
    <w:rsid w:val="00346AD4"/>
    <w:rsid w:val="00346D16"/>
    <w:rsid w:val="00346E35"/>
    <w:rsid w:val="00347343"/>
    <w:rsid w:val="0034737A"/>
    <w:rsid w:val="00347671"/>
    <w:rsid w:val="0034777F"/>
    <w:rsid w:val="00347D9C"/>
    <w:rsid w:val="0035057E"/>
    <w:rsid w:val="0035072A"/>
    <w:rsid w:val="003509F4"/>
    <w:rsid w:val="00350CAC"/>
    <w:rsid w:val="003516D1"/>
    <w:rsid w:val="0035176F"/>
    <w:rsid w:val="00351873"/>
    <w:rsid w:val="00351E19"/>
    <w:rsid w:val="00351E47"/>
    <w:rsid w:val="0035222B"/>
    <w:rsid w:val="00352545"/>
    <w:rsid w:val="003526C3"/>
    <w:rsid w:val="00352A98"/>
    <w:rsid w:val="00352B28"/>
    <w:rsid w:val="00352BE6"/>
    <w:rsid w:val="00352CB9"/>
    <w:rsid w:val="0035422E"/>
    <w:rsid w:val="003544B8"/>
    <w:rsid w:val="00354883"/>
    <w:rsid w:val="00354AF5"/>
    <w:rsid w:val="00354BA5"/>
    <w:rsid w:val="00354C39"/>
    <w:rsid w:val="0035528E"/>
    <w:rsid w:val="003553FB"/>
    <w:rsid w:val="00355734"/>
    <w:rsid w:val="00355E39"/>
    <w:rsid w:val="00355E93"/>
    <w:rsid w:val="003561CF"/>
    <w:rsid w:val="00356303"/>
    <w:rsid w:val="00356317"/>
    <w:rsid w:val="00356973"/>
    <w:rsid w:val="00356D16"/>
    <w:rsid w:val="003575E5"/>
    <w:rsid w:val="00357636"/>
    <w:rsid w:val="0035786B"/>
    <w:rsid w:val="00357990"/>
    <w:rsid w:val="00357BDA"/>
    <w:rsid w:val="00357C3F"/>
    <w:rsid w:val="00360343"/>
    <w:rsid w:val="00360397"/>
    <w:rsid w:val="003608DB"/>
    <w:rsid w:val="003609F3"/>
    <w:rsid w:val="00360ABB"/>
    <w:rsid w:val="00360C72"/>
    <w:rsid w:val="00360D6C"/>
    <w:rsid w:val="00361484"/>
    <w:rsid w:val="0036165C"/>
    <w:rsid w:val="003618AA"/>
    <w:rsid w:val="003620E7"/>
    <w:rsid w:val="00362390"/>
    <w:rsid w:val="0036280C"/>
    <w:rsid w:val="00362A83"/>
    <w:rsid w:val="003631DB"/>
    <w:rsid w:val="0036337C"/>
    <w:rsid w:val="00363EEE"/>
    <w:rsid w:val="00363FF1"/>
    <w:rsid w:val="00364414"/>
    <w:rsid w:val="00364A55"/>
    <w:rsid w:val="00364D9E"/>
    <w:rsid w:val="00364E90"/>
    <w:rsid w:val="00364EC6"/>
    <w:rsid w:val="00365618"/>
    <w:rsid w:val="00365796"/>
    <w:rsid w:val="00365E3B"/>
    <w:rsid w:val="003660A2"/>
    <w:rsid w:val="00366649"/>
    <w:rsid w:val="003666D6"/>
    <w:rsid w:val="003667E5"/>
    <w:rsid w:val="003668B3"/>
    <w:rsid w:val="00366C49"/>
    <w:rsid w:val="00366E40"/>
    <w:rsid w:val="00366F72"/>
    <w:rsid w:val="00367173"/>
    <w:rsid w:val="00367780"/>
    <w:rsid w:val="00367B96"/>
    <w:rsid w:val="00367CBC"/>
    <w:rsid w:val="00367E10"/>
    <w:rsid w:val="003700EA"/>
    <w:rsid w:val="00370241"/>
    <w:rsid w:val="003703D1"/>
    <w:rsid w:val="00370605"/>
    <w:rsid w:val="0037068B"/>
    <w:rsid w:val="00370840"/>
    <w:rsid w:val="00370E15"/>
    <w:rsid w:val="0037115C"/>
    <w:rsid w:val="003719F0"/>
    <w:rsid w:val="00371E4A"/>
    <w:rsid w:val="00371FD3"/>
    <w:rsid w:val="00372082"/>
    <w:rsid w:val="0037237B"/>
    <w:rsid w:val="0037264A"/>
    <w:rsid w:val="0037289A"/>
    <w:rsid w:val="003728B8"/>
    <w:rsid w:val="00372956"/>
    <w:rsid w:val="00372A26"/>
    <w:rsid w:val="00372BAA"/>
    <w:rsid w:val="00372ED6"/>
    <w:rsid w:val="003731DC"/>
    <w:rsid w:val="0037352B"/>
    <w:rsid w:val="003735FA"/>
    <w:rsid w:val="00373A06"/>
    <w:rsid w:val="0037402E"/>
    <w:rsid w:val="00374504"/>
    <w:rsid w:val="0037456F"/>
    <w:rsid w:val="003745A0"/>
    <w:rsid w:val="00374B08"/>
    <w:rsid w:val="00374BB6"/>
    <w:rsid w:val="00374CCA"/>
    <w:rsid w:val="00374DAE"/>
    <w:rsid w:val="00374E56"/>
    <w:rsid w:val="00374E89"/>
    <w:rsid w:val="00374ED7"/>
    <w:rsid w:val="00374EE4"/>
    <w:rsid w:val="0037513E"/>
    <w:rsid w:val="003752BE"/>
    <w:rsid w:val="003755B9"/>
    <w:rsid w:val="00375766"/>
    <w:rsid w:val="00375811"/>
    <w:rsid w:val="0037657B"/>
    <w:rsid w:val="003766BD"/>
    <w:rsid w:val="00376719"/>
    <w:rsid w:val="0037683D"/>
    <w:rsid w:val="00376855"/>
    <w:rsid w:val="00376A4E"/>
    <w:rsid w:val="00376B74"/>
    <w:rsid w:val="00376C69"/>
    <w:rsid w:val="00376CCC"/>
    <w:rsid w:val="003770C1"/>
    <w:rsid w:val="00377188"/>
    <w:rsid w:val="0037725D"/>
    <w:rsid w:val="003773BB"/>
    <w:rsid w:val="003773D7"/>
    <w:rsid w:val="003775C4"/>
    <w:rsid w:val="00377C3D"/>
    <w:rsid w:val="00377D90"/>
    <w:rsid w:val="00380060"/>
    <w:rsid w:val="003800D7"/>
    <w:rsid w:val="00380280"/>
    <w:rsid w:val="0038063B"/>
    <w:rsid w:val="00380B8B"/>
    <w:rsid w:val="00380D6B"/>
    <w:rsid w:val="00381107"/>
    <w:rsid w:val="00381112"/>
    <w:rsid w:val="003815D9"/>
    <w:rsid w:val="003816F6"/>
    <w:rsid w:val="00381A0A"/>
    <w:rsid w:val="00381BC6"/>
    <w:rsid w:val="00381CC2"/>
    <w:rsid w:val="00381E53"/>
    <w:rsid w:val="003820E8"/>
    <w:rsid w:val="0038236F"/>
    <w:rsid w:val="0038256F"/>
    <w:rsid w:val="003829E5"/>
    <w:rsid w:val="00382EAB"/>
    <w:rsid w:val="00383150"/>
    <w:rsid w:val="003831A6"/>
    <w:rsid w:val="00383DCB"/>
    <w:rsid w:val="00384554"/>
    <w:rsid w:val="0038549B"/>
    <w:rsid w:val="003857B4"/>
    <w:rsid w:val="003859E5"/>
    <w:rsid w:val="00385CB9"/>
    <w:rsid w:val="00385CC3"/>
    <w:rsid w:val="00385E61"/>
    <w:rsid w:val="00385EFA"/>
    <w:rsid w:val="0038610A"/>
    <w:rsid w:val="003864D6"/>
    <w:rsid w:val="003867E4"/>
    <w:rsid w:val="003868E8"/>
    <w:rsid w:val="00386AD4"/>
    <w:rsid w:val="00386D42"/>
    <w:rsid w:val="00386E7F"/>
    <w:rsid w:val="00387044"/>
    <w:rsid w:val="003875A6"/>
    <w:rsid w:val="00387747"/>
    <w:rsid w:val="0038778B"/>
    <w:rsid w:val="00387D29"/>
    <w:rsid w:val="00387FA0"/>
    <w:rsid w:val="00390256"/>
    <w:rsid w:val="003909DA"/>
    <w:rsid w:val="00390ACD"/>
    <w:rsid w:val="00390D10"/>
    <w:rsid w:val="00390F0D"/>
    <w:rsid w:val="00390FFF"/>
    <w:rsid w:val="0039103B"/>
    <w:rsid w:val="0039129B"/>
    <w:rsid w:val="00391FB8"/>
    <w:rsid w:val="003923C0"/>
    <w:rsid w:val="00392704"/>
    <w:rsid w:val="0039287B"/>
    <w:rsid w:val="0039303D"/>
    <w:rsid w:val="00393B32"/>
    <w:rsid w:val="00393D94"/>
    <w:rsid w:val="00393E7C"/>
    <w:rsid w:val="0039435B"/>
    <w:rsid w:val="003945C6"/>
    <w:rsid w:val="00394694"/>
    <w:rsid w:val="003946C5"/>
    <w:rsid w:val="00394845"/>
    <w:rsid w:val="00394886"/>
    <w:rsid w:val="003948B0"/>
    <w:rsid w:val="00394CD6"/>
    <w:rsid w:val="003951F5"/>
    <w:rsid w:val="003954DC"/>
    <w:rsid w:val="0039599F"/>
    <w:rsid w:val="00395DBD"/>
    <w:rsid w:val="0039619B"/>
    <w:rsid w:val="0039662A"/>
    <w:rsid w:val="00396D9A"/>
    <w:rsid w:val="00397716"/>
    <w:rsid w:val="00397BB7"/>
    <w:rsid w:val="00397CD2"/>
    <w:rsid w:val="00397F5E"/>
    <w:rsid w:val="00397FE8"/>
    <w:rsid w:val="00397FEB"/>
    <w:rsid w:val="003A0335"/>
    <w:rsid w:val="003A05C6"/>
    <w:rsid w:val="003A0844"/>
    <w:rsid w:val="003A09A5"/>
    <w:rsid w:val="003A109D"/>
    <w:rsid w:val="003A10C9"/>
    <w:rsid w:val="003A1314"/>
    <w:rsid w:val="003A161E"/>
    <w:rsid w:val="003A1663"/>
    <w:rsid w:val="003A16E6"/>
    <w:rsid w:val="003A1825"/>
    <w:rsid w:val="003A1D39"/>
    <w:rsid w:val="003A1EF9"/>
    <w:rsid w:val="003A2071"/>
    <w:rsid w:val="003A21C8"/>
    <w:rsid w:val="003A3450"/>
    <w:rsid w:val="003A437A"/>
    <w:rsid w:val="003A48A8"/>
    <w:rsid w:val="003A4A99"/>
    <w:rsid w:val="003A4C4C"/>
    <w:rsid w:val="003A4E31"/>
    <w:rsid w:val="003A5261"/>
    <w:rsid w:val="003A5A62"/>
    <w:rsid w:val="003A6032"/>
    <w:rsid w:val="003A60B2"/>
    <w:rsid w:val="003A645C"/>
    <w:rsid w:val="003A68CD"/>
    <w:rsid w:val="003A7310"/>
    <w:rsid w:val="003A74E5"/>
    <w:rsid w:val="003A7AE5"/>
    <w:rsid w:val="003A7F1D"/>
    <w:rsid w:val="003B049F"/>
    <w:rsid w:val="003B07C9"/>
    <w:rsid w:val="003B09C9"/>
    <w:rsid w:val="003B0ABA"/>
    <w:rsid w:val="003B0C3F"/>
    <w:rsid w:val="003B0F0C"/>
    <w:rsid w:val="003B0F13"/>
    <w:rsid w:val="003B19A8"/>
    <w:rsid w:val="003B1B4E"/>
    <w:rsid w:val="003B2052"/>
    <w:rsid w:val="003B223E"/>
    <w:rsid w:val="003B2313"/>
    <w:rsid w:val="003B25B7"/>
    <w:rsid w:val="003B2E0E"/>
    <w:rsid w:val="003B2E55"/>
    <w:rsid w:val="003B2EEB"/>
    <w:rsid w:val="003B3028"/>
    <w:rsid w:val="003B3383"/>
    <w:rsid w:val="003B33CD"/>
    <w:rsid w:val="003B38E9"/>
    <w:rsid w:val="003B3B92"/>
    <w:rsid w:val="003B3BD2"/>
    <w:rsid w:val="003B3DBA"/>
    <w:rsid w:val="003B40B3"/>
    <w:rsid w:val="003B49B1"/>
    <w:rsid w:val="003B4A28"/>
    <w:rsid w:val="003B4B14"/>
    <w:rsid w:val="003B52B4"/>
    <w:rsid w:val="003B540A"/>
    <w:rsid w:val="003B6135"/>
    <w:rsid w:val="003B6302"/>
    <w:rsid w:val="003B6330"/>
    <w:rsid w:val="003B6642"/>
    <w:rsid w:val="003B6648"/>
    <w:rsid w:val="003B67C8"/>
    <w:rsid w:val="003B6B21"/>
    <w:rsid w:val="003B6B7F"/>
    <w:rsid w:val="003C0719"/>
    <w:rsid w:val="003C0950"/>
    <w:rsid w:val="003C0CFC"/>
    <w:rsid w:val="003C0D7C"/>
    <w:rsid w:val="003C1689"/>
    <w:rsid w:val="003C1BE2"/>
    <w:rsid w:val="003C1C42"/>
    <w:rsid w:val="003C1DD3"/>
    <w:rsid w:val="003C1E39"/>
    <w:rsid w:val="003C2C51"/>
    <w:rsid w:val="003C3553"/>
    <w:rsid w:val="003C38F8"/>
    <w:rsid w:val="003C3CC3"/>
    <w:rsid w:val="003C4226"/>
    <w:rsid w:val="003C43C7"/>
    <w:rsid w:val="003C4939"/>
    <w:rsid w:val="003C4BC0"/>
    <w:rsid w:val="003C4D22"/>
    <w:rsid w:val="003C4EA1"/>
    <w:rsid w:val="003C4F3B"/>
    <w:rsid w:val="003C6107"/>
    <w:rsid w:val="003C61A0"/>
    <w:rsid w:val="003C655E"/>
    <w:rsid w:val="003C6699"/>
    <w:rsid w:val="003C66BE"/>
    <w:rsid w:val="003C7008"/>
    <w:rsid w:val="003C7025"/>
    <w:rsid w:val="003C7068"/>
    <w:rsid w:val="003C7250"/>
    <w:rsid w:val="003C773D"/>
    <w:rsid w:val="003C7775"/>
    <w:rsid w:val="003C7A29"/>
    <w:rsid w:val="003C7F42"/>
    <w:rsid w:val="003D0449"/>
    <w:rsid w:val="003D0482"/>
    <w:rsid w:val="003D0526"/>
    <w:rsid w:val="003D1245"/>
    <w:rsid w:val="003D1AA0"/>
    <w:rsid w:val="003D20CD"/>
    <w:rsid w:val="003D20FB"/>
    <w:rsid w:val="003D2173"/>
    <w:rsid w:val="003D2268"/>
    <w:rsid w:val="003D241D"/>
    <w:rsid w:val="003D246A"/>
    <w:rsid w:val="003D2499"/>
    <w:rsid w:val="003D24B9"/>
    <w:rsid w:val="003D24DC"/>
    <w:rsid w:val="003D2749"/>
    <w:rsid w:val="003D2DEE"/>
    <w:rsid w:val="003D3B05"/>
    <w:rsid w:val="003D3BBD"/>
    <w:rsid w:val="003D3F12"/>
    <w:rsid w:val="003D3F9F"/>
    <w:rsid w:val="003D3FB6"/>
    <w:rsid w:val="003D4042"/>
    <w:rsid w:val="003D45DA"/>
    <w:rsid w:val="003D45EC"/>
    <w:rsid w:val="003D4B42"/>
    <w:rsid w:val="003D5822"/>
    <w:rsid w:val="003D5C62"/>
    <w:rsid w:val="003D5FA7"/>
    <w:rsid w:val="003D658E"/>
    <w:rsid w:val="003D6988"/>
    <w:rsid w:val="003D6AF5"/>
    <w:rsid w:val="003D6EDB"/>
    <w:rsid w:val="003D701B"/>
    <w:rsid w:val="003D77BE"/>
    <w:rsid w:val="003D7A11"/>
    <w:rsid w:val="003D7B59"/>
    <w:rsid w:val="003D7CFA"/>
    <w:rsid w:val="003D7DA3"/>
    <w:rsid w:val="003E0107"/>
    <w:rsid w:val="003E040E"/>
    <w:rsid w:val="003E08D8"/>
    <w:rsid w:val="003E0B6F"/>
    <w:rsid w:val="003E1118"/>
    <w:rsid w:val="003E13DE"/>
    <w:rsid w:val="003E1629"/>
    <w:rsid w:val="003E1680"/>
    <w:rsid w:val="003E1B24"/>
    <w:rsid w:val="003E1E71"/>
    <w:rsid w:val="003E1F17"/>
    <w:rsid w:val="003E1F2C"/>
    <w:rsid w:val="003E22E0"/>
    <w:rsid w:val="003E2592"/>
    <w:rsid w:val="003E28C5"/>
    <w:rsid w:val="003E2AA4"/>
    <w:rsid w:val="003E2F2B"/>
    <w:rsid w:val="003E3107"/>
    <w:rsid w:val="003E3439"/>
    <w:rsid w:val="003E3C0F"/>
    <w:rsid w:val="003E3D50"/>
    <w:rsid w:val="003E400C"/>
    <w:rsid w:val="003E4018"/>
    <w:rsid w:val="003E4408"/>
    <w:rsid w:val="003E48F9"/>
    <w:rsid w:val="003E4C5B"/>
    <w:rsid w:val="003E4CC4"/>
    <w:rsid w:val="003E4EEE"/>
    <w:rsid w:val="003E50DC"/>
    <w:rsid w:val="003E5496"/>
    <w:rsid w:val="003E57C2"/>
    <w:rsid w:val="003E57F1"/>
    <w:rsid w:val="003E5AD2"/>
    <w:rsid w:val="003E61B1"/>
    <w:rsid w:val="003E62A6"/>
    <w:rsid w:val="003E67AE"/>
    <w:rsid w:val="003E681C"/>
    <w:rsid w:val="003E7254"/>
    <w:rsid w:val="003E731D"/>
    <w:rsid w:val="003E7323"/>
    <w:rsid w:val="003E7825"/>
    <w:rsid w:val="003E7B2A"/>
    <w:rsid w:val="003E7D38"/>
    <w:rsid w:val="003E7DF2"/>
    <w:rsid w:val="003F01FF"/>
    <w:rsid w:val="003F0730"/>
    <w:rsid w:val="003F08EA"/>
    <w:rsid w:val="003F0C2D"/>
    <w:rsid w:val="003F0C35"/>
    <w:rsid w:val="003F0C70"/>
    <w:rsid w:val="003F0CAE"/>
    <w:rsid w:val="003F1096"/>
    <w:rsid w:val="003F1492"/>
    <w:rsid w:val="003F15C7"/>
    <w:rsid w:val="003F17E6"/>
    <w:rsid w:val="003F1C6C"/>
    <w:rsid w:val="003F1E84"/>
    <w:rsid w:val="003F1EB5"/>
    <w:rsid w:val="003F1F31"/>
    <w:rsid w:val="003F1FC9"/>
    <w:rsid w:val="003F231F"/>
    <w:rsid w:val="003F24EE"/>
    <w:rsid w:val="003F252E"/>
    <w:rsid w:val="003F30B2"/>
    <w:rsid w:val="003F3894"/>
    <w:rsid w:val="003F3A3F"/>
    <w:rsid w:val="003F3AA4"/>
    <w:rsid w:val="003F3BD8"/>
    <w:rsid w:val="003F4641"/>
    <w:rsid w:val="003F4783"/>
    <w:rsid w:val="003F58AE"/>
    <w:rsid w:val="003F5BD9"/>
    <w:rsid w:val="003F609A"/>
    <w:rsid w:val="003F67AD"/>
    <w:rsid w:val="003F681F"/>
    <w:rsid w:val="003F68DD"/>
    <w:rsid w:val="003F6B60"/>
    <w:rsid w:val="003F6BC3"/>
    <w:rsid w:val="003F6FD0"/>
    <w:rsid w:val="003F7025"/>
    <w:rsid w:val="003F70FA"/>
    <w:rsid w:val="003F743E"/>
    <w:rsid w:val="003F7584"/>
    <w:rsid w:val="003F76E6"/>
    <w:rsid w:val="003F78FB"/>
    <w:rsid w:val="003F78FF"/>
    <w:rsid w:val="003F7908"/>
    <w:rsid w:val="003F7C6F"/>
    <w:rsid w:val="003F7EB3"/>
    <w:rsid w:val="00400032"/>
    <w:rsid w:val="0040035C"/>
    <w:rsid w:val="004007F7"/>
    <w:rsid w:val="004009FF"/>
    <w:rsid w:val="00400CC1"/>
    <w:rsid w:val="00400E02"/>
    <w:rsid w:val="0040105D"/>
    <w:rsid w:val="00401279"/>
    <w:rsid w:val="0040128F"/>
    <w:rsid w:val="00401607"/>
    <w:rsid w:val="00401778"/>
    <w:rsid w:val="004017CA"/>
    <w:rsid w:val="00401AA2"/>
    <w:rsid w:val="00401AD6"/>
    <w:rsid w:val="00401EF9"/>
    <w:rsid w:val="00401F70"/>
    <w:rsid w:val="0040200F"/>
    <w:rsid w:val="00402014"/>
    <w:rsid w:val="004020F4"/>
    <w:rsid w:val="004023B8"/>
    <w:rsid w:val="004026F0"/>
    <w:rsid w:val="00402714"/>
    <w:rsid w:val="00402E26"/>
    <w:rsid w:val="0040300B"/>
    <w:rsid w:val="00403457"/>
    <w:rsid w:val="00403B0F"/>
    <w:rsid w:val="00403BD0"/>
    <w:rsid w:val="00403EE3"/>
    <w:rsid w:val="00403FEE"/>
    <w:rsid w:val="0040402F"/>
    <w:rsid w:val="004043D1"/>
    <w:rsid w:val="0040445B"/>
    <w:rsid w:val="0040462A"/>
    <w:rsid w:val="00404661"/>
    <w:rsid w:val="00404A77"/>
    <w:rsid w:val="00404B24"/>
    <w:rsid w:val="00404C66"/>
    <w:rsid w:val="00404F00"/>
    <w:rsid w:val="00405C89"/>
    <w:rsid w:val="00405C97"/>
    <w:rsid w:val="00405E57"/>
    <w:rsid w:val="00405E72"/>
    <w:rsid w:val="00406027"/>
    <w:rsid w:val="004062A8"/>
    <w:rsid w:val="00406DD6"/>
    <w:rsid w:val="00407008"/>
    <w:rsid w:val="00407047"/>
    <w:rsid w:val="0040719B"/>
    <w:rsid w:val="004073BD"/>
    <w:rsid w:val="0040744D"/>
    <w:rsid w:val="004075CE"/>
    <w:rsid w:val="0040765F"/>
    <w:rsid w:val="00407A3D"/>
    <w:rsid w:val="00407BED"/>
    <w:rsid w:val="00410726"/>
    <w:rsid w:val="004111E4"/>
    <w:rsid w:val="0041126A"/>
    <w:rsid w:val="004112F8"/>
    <w:rsid w:val="00411A9A"/>
    <w:rsid w:val="0041212D"/>
    <w:rsid w:val="00412188"/>
    <w:rsid w:val="00412207"/>
    <w:rsid w:val="004122E1"/>
    <w:rsid w:val="004124BB"/>
    <w:rsid w:val="00412697"/>
    <w:rsid w:val="00412705"/>
    <w:rsid w:val="00413449"/>
    <w:rsid w:val="00413720"/>
    <w:rsid w:val="00413C51"/>
    <w:rsid w:val="00413DB6"/>
    <w:rsid w:val="00413E00"/>
    <w:rsid w:val="00414541"/>
    <w:rsid w:val="00414654"/>
    <w:rsid w:val="00414E50"/>
    <w:rsid w:val="00414F27"/>
    <w:rsid w:val="00414FAD"/>
    <w:rsid w:val="00415191"/>
    <w:rsid w:val="004159E0"/>
    <w:rsid w:val="00415AE5"/>
    <w:rsid w:val="00415B71"/>
    <w:rsid w:val="00415BCD"/>
    <w:rsid w:val="00415CFF"/>
    <w:rsid w:val="004162E0"/>
    <w:rsid w:val="0041656B"/>
    <w:rsid w:val="0041670B"/>
    <w:rsid w:val="00416E31"/>
    <w:rsid w:val="00416F69"/>
    <w:rsid w:val="00416FA4"/>
    <w:rsid w:val="00416FCA"/>
    <w:rsid w:val="00417054"/>
    <w:rsid w:val="00417367"/>
    <w:rsid w:val="00417503"/>
    <w:rsid w:val="004202C3"/>
    <w:rsid w:val="004203BF"/>
    <w:rsid w:val="004204F4"/>
    <w:rsid w:val="00420514"/>
    <w:rsid w:val="00420555"/>
    <w:rsid w:val="004209AF"/>
    <w:rsid w:val="00420AD1"/>
    <w:rsid w:val="00420D51"/>
    <w:rsid w:val="00420F6C"/>
    <w:rsid w:val="004214A7"/>
    <w:rsid w:val="00421604"/>
    <w:rsid w:val="004216BE"/>
    <w:rsid w:val="00421893"/>
    <w:rsid w:val="004225D6"/>
    <w:rsid w:val="004227EA"/>
    <w:rsid w:val="00422857"/>
    <w:rsid w:val="0042293F"/>
    <w:rsid w:val="004229AC"/>
    <w:rsid w:val="00422C9F"/>
    <w:rsid w:val="00422F75"/>
    <w:rsid w:val="0042343C"/>
    <w:rsid w:val="00423A5E"/>
    <w:rsid w:val="00423D0D"/>
    <w:rsid w:val="00423D16"/>
    <w:rsid w:val="00423D46"/>
    <w:rsid w:val="00423D93"/>
    <w:rsid w:val="00423F36"/>
    <w:rsid w:val="004243C5"/>
    <w:rsid w:val="004247B1"/>
    <w:rsid w:val="00424C56"/>
    <w:rsid w:val="00424CCD"/>
    <w:rsid w:val="00425147"/>
    <w:rsid w:val="00425789"/>
    <w:rsid w:val="004257B2"/>
    <w:rsid w:val="00425B77"/>
    <w:rsid w:val="00425D5D"/>
    <w:rsid w:val="00426005"/>
    <w:rsid w:val="004261E2"/>
    <w:rsid w:val="00426247"/>
    <w:rsid w:val="00426803"/>
    <w:rsid w:val="00426A5D"/>
    <w:rsid w:val="004270AA"/>
    <w:rsid w:val="004274C2"/>
    <w:rsid w:val="00427651"/>
    <w:rsid w:val="00427C63"/>
    <w:rsid w:val="00430AA7"/>
    <w:rsid w:val="00430B0C"/>
    <w:rsid w:val="00431C03"/>
    <w:rsid w:val="00431D9D"/>
    <w:rsid w:val="00432239"/>
    <w:rsid w:val="00432349"/>
    <w:rsid w:val="00432458"/>
    <w:rsid w:val="00432486"/>
    <w:rsid w:val="00432DA6"/>
    <w:rsid w:val="00433264"/>
    <w:rsid w:val="00433591"/>
    <w:rsid w:val="00433888"/>
    <w:rsid w:val="00433B1B"/>
    <w:rsid w:val="00433BA9"/>
    <w:rsid w:val="00433E35"/>
    <w:rsid w:val="00433F45"/>
    <w:rsid w:val="0043418F"/>
    <w:rsid w:val="004344E7"/>
    <w:rsid w:val="00434769"/>
    <w:rsid w:val="0043496E"/>
    <w:rsid w:val="00434EA3"/>
    <w:rsid w:val="00435627"/>
    <w:rsid w:val="0043593B"/>
    <w:rsid w:val="00435B17"/>
    <w:rsid w:val="00435E60"/>
    <w:rsid w:val="00435EC5"/>
    <w:rsid w:val="00436111"/>
    <w:rsid w:val="004361D9"/>
    <w:rsid w:val="0043669D"/>
    <w:rsid w:val="004368B7"/>
    <w:rsid w:val="00436C06"/>
    <w:rsid w:val="00436DA8"/>
    <w:rsid w:val="00436DAF"/>
    <w:rsid w:val="0043711F"/>
    <w:rsid w:val="00437190"/>
    <w:rsid w:val="00437214"/>
    <w:rsid w:val="00437683"/>
    <w:rsid w:val="00437A2B"/>
    <w:rsid w:val="00437B74"/>
    <w:rsid w:val="00437C28"/>
    <w:rsid w:val="00437D6D"/>
    <w:rsid w:val="00440242"/>
    <w:rsid w:val="0044065E"/>
    <w:rsid w:val="00440763"/>
    <w:rsid w:val="00440792"/>
    <w:rsid w:val="00440878"/>
    <w:rsid w:val="0044103A"/>
    <w:rsid w:val="00441395"/>
    <w:rsid w:val="004415C5"/>
    <w:rsid w:val="0044167A"/>
    <w:rsid w:val="00441681"/>
    <w:rsid w:val="004418A5"/>
    <w:rsid w:val="00441B0A"/>
    <w:rsid w:val="00441D54"/>
    <w:rsid w:val="00442373"/>
    <w:rsid w:val="0044263D"/>
    <w:rsid w:val="0044264B"/>
    <w:rsid w:val="00442D0C"/>
    <w:rsid w:val="00442FE0"/>
    <w:rsid w:val="00443074"/>
    <w:rsid w:val="0044324B"/>
    <w:rsid w:val="00443425"/>
    <w:rsid w:val="004435AC"/>
    <w:rsid w:val="00443875"/>
    <w:rsid w:val="00443B7C"/>
    <w:rsid w:val="00443EC6"/>
    <w:rsid w:val="00443F2F"/>
    <w:rsid w:val="004441D5"/>
    <w:rsid w:val="00444392"/>
    <w:rsid w:val="0044467E"/>
    <w:rsid w:val="00444B3E"/>
    <w:rsid w:val="00444CB0"/>
    <w:rsid w:val="00445080"/>
    <w:rsid w:val="004452F2"/>
    <w:rsid w:val="00445504"/>
    <w:rsid w:val="00445625"/>
    <w:rsid w:val="00445843"/>
    <w:rsid w:val="00445CA7"/>
    <w:rsid w:val="00446037"/>
    <w:rsid w:val="0044615D"/>
    <w:rsid w:val="004461DE"/>
    <w:rsid w:val="004463FB"/>
    <w:rsid w:val="0044640C"/>
    <w:rsid w:val="0044653C"/>
    <w:rsid w:val="0044659E"/>
    <w:rsid w:val="004466ED"/>
    <w:rsid w:val="0044677D"/>
    <w:rsid w:val="00446872"/>
    <w:rsid w:val="00446AB2"/>
    <w:rsid w:val="00446E81"/>
    <w:rsid w:val="004470B8"/>
    <w:rsid w:val="004473DE"/>
    <w:rsid w:val="0044745D"/>
    <w:rsid w:val="00447753"/>
    <w:rsid w:val="00447B56"/>
    <w:rsid w:val="004500BF"/>
    <w:rsid w:val="004503A4"/>
    <w:rsid w:val="00450723"/>
    <w:rsid w:val="00450A7D"/>
    <w:rsid w:val="00450BF8"/>
    <w:rsid w:val="00450FA1"/>
    <w:rsid w:val="004511A3"/>
    <w:rsid w:val="004511BD"/>
    <w:rsid w:val="00451F31"/>
    <w:rsid w:val="00452123"/>
    <w:rsid w:val="00452164"/>
    <w:rsid w:val="0045231A"/>
    <w:rsid w:val="00452335"/>
    <w:rsid w:val="0045233D"/>
    <w:rsid w:val="004525DF"/>
    <w:rsid w:val="00452693"/>
    <w:rsid w:val="004527CF"/>
    <w:rsid w:val="00452C95"/>
    <w:rsid w:val="00452EA7"/>
    <w:rsid w:val="00452EDF"/>
    <w:rsid w:val="00453125"/>
    <w:rsid w:val="00453142"/>
    <w:rsid w:val="00453526"/>
    <w:rsid w:val="0045362B"/>
    <w:rsid w:val="00453823"/>
    <w:rsid w:val="00453C3D"/>
    <w:rsid w:val="0045400C"/>
    <w:rsid w:val="00454089"/>
    <w:rsid w:val="00454B56"/>
    <w:rsid w:val="00454B8A"/>
    <w:rsid w:val="004552CB"/>
    <w:rsid w:val="004553AD"/>
    <w:rsid w:val="004554AE"/>
    <w:rsid w:val="004555DE"/>
    <w:rsid w:val="004555ED"/>
    <w:rsid w:val="00455B78"/>
    <w:rsid w:val="00455C83"/>
    <w:rsid w:val="00455D67"/>
    <w:rsid w:val="00455FD6"/>
    <w:rsid w:val="004560D6"/>
    <w:rsid w:val="00456458"/>
    <w:rsid w:val="004564A4"/>
    <w:rsid w:val="0045663D"/>
    <w:rsid w:val="004568F3"/>
    <w:rsid w:val="0045697A"/>
    <w:rsid w:val="00456E8C"/>
    <w:rsid w:val="004574D8"/>
    <w:rsid w:val="00457510"/>
    <w:rsid w:val="0045765D"/>
    <w:rsid w:val="00457AEA"/>
    <w:rsid w:val="00457C12"/>
    <w:rsid w:val="00457D0B"/>
    <w:rsid w:val="00457DD1"/>
    <w:rsid w:val="00460054"/>
    <w:rsid w:val="00460082"/>
    <w:rsid w:val="004605B7"/>
    <w:rsid w:val="004605F7"/>
    <w:rsid w:val="00460814"/>
    <w:rsid w:val="00460AD1"/>
    <w:rsid w:val="00460B95"/>
    <w:rsid w:val="00460CD9"/>
    <w:rsid w:val="004615AF"/>
    <w:rsid w:val="004616AA"/>
    <w:rsid w:val="00461F67"/>
    <w:rsid w:val="00462180"/>
    <w:rsid w:val="00462298"/>
    <w:rsid w:val="004623D9"/>
    <w:rsid w:val="00462764"/>
    <w:rsid w:val="004628C9"/>
    <w:rsid w:val="00462C23"/>
    <w:rsid w:val="00463328"/>
    <w:rsid w:val="00463509"/>
    <w:rsid w:val="004637E3"/>
    <w:rsid w:val="00463E0B"/>
    <w:rsid w:val="00463E81"/>
    <w:rsid w:val="0046412E"/>
    <w:rsid w:val="0046459A"/>
    <w:rsid w:val="00464727"/>
    <w:rsid w:val="00464D7D"/>
    <w:rsid w:val="00465181"/>
    <w:rsid w:val="004653E0"/>
    <w:rsid w:val="004654FA"/>
    <w:rsid w:val="0046554E"/>
    <w:rsid w:val="00465783"/>
    <w:rsid w:val="004657F8"/>
    <w:rsid w:val="004659E7"/>
    <w:rsid w:val="00465EA1"/>
    <w:rsid w:val="00465F65"/>
    <w:rsid w:val="004661E9"/>
    <w:rsid w:val="004664B9"/>
    <w:rsid w:val="00466508"/>
    <w:rsid w:val="00466709"/>
    <w:rsid w:val="00466BE9"/>
    <w:rsid w:val="0046723D"/>
    <w:rsid w:val="004674F6"/>
    <w:rsid w:val="0046770E"/>
    <w:rsid w:val="0047010F"/>
    <w:rsid w:val="0047019D"/>
    <w:rsid w:val="00470728"/>
    <w:rsid w:val="004707DA"/>
    <w:rsid w:val="004707FD"/>
    <w:rsid w:val="00470E17"/>
    <w:rsid w:val="00471005"/>
    <w:rsid w:val="0047107A"/>
    <w:rsid w:val="004710E1"/>
    <w:rsid w:val="004713E4"/>
    <w:rsid w:val="004715A8"/>
    <w:rsid w:val="00471634"/>
    <w:rsid w:val="00471739"/>
    <w:rsid w:val="004717B8"/>
    <w:rsid w:val="00471A1C"/>
    <w:rsid w:val="00471C05"/>
    <w:rsid w:val="00471D20"/>
    <w:rsid w:val="00471E5F"/>
    <w:rsid w:val="00471F9B"/>
    <w:rsid w:val="004728F8"/>
    <w:rsid w:val="00473A38"/>
    <w:rsid w:val="00473B0A"/>
    <w:rsid w:val="00473D7D"/>
    <w:rsid w:val="00473EDF"/>
    <w:rsid w:val="00474047"/>
    <w:rsid w:val="004740F0"/>
    <w:rsid w:val="004744BD"/>
    <w:rsid w:val="004749FF"/>
    <w:rsid w:val="00474DF9"/>
    <w:rsid w:val="00474E45"/>
    <w:rsid w:val="00474FD4"/>
    <w:rsid w:val="00475030"/>
    <w:rsid w:val="00475198"/>
    <w:rsid w:val="004751FE"/>
    <w:rsid w:val="0047596C"/>
    <w:rsid w:val="00475ADA"/>
    <w:rsid w:val="00475BE0"/>
    <w:rsid w:val="00475C54"/>
    <w:rsid w:val="00476026"/>
    <w:rsid w:val="00476044"/>
    <w:rsid w:val="00476386"/>
    <w:rsid w:val="004763B8"/>
    <w:rsid w:val="00476563"/>
    <w:rsid w:val="0047665E"/>
    <w:rsid w:val="0047682E"/>
    <w:rsid w:val="00476D19"/>
    <w:rsid w:val="00476D8C"/>
    <w:rsid w:val="004773A5"/>
    <w:rsid w:val="004774CD"/>
    <w:rsid w:val="0047792D"/>
    <w:rsid w:val="00477BF7"/>
    <w:rsid w:val="0048048C"/>
    <w:rsid w:val="00480722"/>
    <w:rsid w:val="004807C7"/>
    <w:rsid w:val="00480864"/>
    <w:rsid w:val="00480FAA"/>
    <w:rsid w:val="00481165"/>
    <w:rsid w:val="004815EA"/>
    <w:rsid w:val="004816A3"/>
    <w:rsid w:val="00481F2B"/>
    <w:rsid w:val="00481F6B"/>
    <w:rsid w:val="0048216F"/>
    <w:rsid w:val="0048274B"/>
    <w:rsid w:val="004828B3"/>
    <w:rsid w:val="0048313E"/>
    <w:rsid w:val="00483222"/>
    <w:rsid w:val="004832E5"/>
    <w:rsid w:val="00483420"/>
    <w:rsid w:val="0048356A"/>
    <w:rsid w:val="0048370B"/>
    <w:rsid w:val="004839B1"/>
    <w:rsid w:val="00483B0C"/>
    <w:rsid w:val="00483CA1"/>
    <w:rsid w:val="00483DA2"/>
    <w:rsid w:val="00483EFE"/>
    <w:rsid w:val="00484155"/>
    <w:rsid w:val="0048443E"/>
    <w:rsid w:val="00484487"/>
    <w:rsid w:val="0048470E"/>
    <w:rsid w:val="004849B5"/>
    <w:rsid w:val="00484D1B"/>
    <w:rsid w:val="00485081"/>
    <w:rsid w:val="00485187"/>
    <w:rsid w:val="004851CE"/>
    <w:rsid w:val="00485590"/>
    <w:rsid w:val="004855F3"/>
    <w:rsid w:val="004856E2"/>
    <w:rsid w:val="004857A4"/>
    <w:rsid w:val="00485BF7"/>
    <w:rsid w:val="00485E7A"/>
    <w:rsid w:val="00485FF0"/>
    <w:rsid w:val="00486177"/>
    <w:rsid w:val="00486AFA"/>
    <w:rsid w:val="00487570"/>
    <w:rsid w:val="004876CD"/>
    <w:rsid w:val="00487726"/>
    <w:rsid w:val="00487C91"/>
    <w:rsid w:val="00487D34"/>
    <w:rsid w:val="00487DD3"/>
    <w:rsid w:val="004900B2"/>
    <w:rsid w:val="004901A2"/>
    <w:rsid w:val="00490AC7"/>
    <w:rsid w:val="00490B41"/>
    <w:rsid w:val="00490CF5"/>
    <w:rsid w:val="00490F3F"/>
    <w:rsid w:val="0049139A"/>
    <w:rsid w:val="0049168C"/>
    <w:rsid w:val="0049171C"/>
    <w:rsid w:val="00491DB0"/>
    <w:rsid w:val="0049203A"/>
    <w:rsid w:val="0049219E"/>
    <w:rsid w:val="0049223E"/>
    <w:rsid w:val="004925B4"/>
    <w:rsid w:val="004925DB"/>
    <w:rsid w:val="004927C8"/>
    <w:rsid w:val="00492B00"/>
    <w:rsid w:val="00492B48"/>
    <w:rsid w:val="00492D5F"/>
    <w:rsid w:val="00492DBA"/>
    <w:rsid w:val="00493095"/>
    <w:rsid w:val="00493546"/>
    <w:rsid w:val="004935F1"/>
    <w:rsid w:val="004935F9"/>
    <w:rsid w:val="0049399F"/>
    <w:rsid w:val="00493C73"/>
    <w:rsid w:val="00494022"/>
    <w:rsid w:val="004948F1"/>
    <w:rsid w:val="00494B35"/>
    <w:rsid w:val="00494D40"/>
    <w:rsid w:val="00494DA0"/>
    <w:rsid w:val="004953A0"/>
    <w:rsid w:val="0049542E"/>
    <w:rsid w:val="004957C0"/>
    <w:rsid w:val="004959D5"/>
    <w:rsid w:val="0049639A"/>
    <w:rsid w:val="004963EE"/>
    <w:rsid w:val="004966A0"/>
    <w:rsid w:val="00496C16"/>
    <w:rsid w:val="00496C62"/>
    <w:rsid w:val="00497989"/>
    <w:rsid w:val="00497A2A"/>
    <w:rsid w:val="00497CB3"/>
    <w:rsid w:val="00497E9E"/>
    <w:rsid w:val="004A0880"/>
    <w:rsid w:val="004A0EF1"/>
    <w:rsid w:val="004A11A2"/>
    <w:rsid w:val="004A11DA"/>
    <w:rsid w:val="004A18FD"/>
    <w:rsid w:val="004A1F51"/>
    <w:rsid w:val="004A1F56"/>
    <w:rsid w:val="004A20AD"/>
    <w:rsid w:val="004A2506"/>
    <w:rsid w:val="004A257E"/>
    <w:rsid w:val="004A2A8D"/>
    <w:rsid w:val="004A361B"/>
    <w:rsid w:val="004A3695"/>
    <w:rsid w:val="004A3949"/>
    <w:rsid w:val="004A3B17"/>
    <w:rsid w:val="004A3D4B"/>
    <w:rsid w:val="004A3FF4"/>
    <w:rsid w:val="004A426B"/>
    <w:rsid w:val="004A42B3"/>
    <w:rsid w:val="004A4362"/>
    <w:rsid w:val="004A4750"/>
    <w:rsid w:val="004A4A23"/>
    <w:rsid w:val="004A5338"/>
    <w:rsid w:val="004A5638"/>
    <w:rsid w:val="004A5F62"/>
    <w:rsid w:val="004A6125"/>
    <w:rsid w:val="004A61E6"/>
    <w:rsid w:val="004A6488"/>
    <w:rsid w:val="004A65A7"/>
    <w:rsid w:val="004A65EF"/>
    <w:rsid w:val="004A68D9"/>
    <w:rsid w:val="004A6A59"/>
    <w:rsid w:val="004A6E64"/>
    <w:rsid w:val="004A6F19"/>
    <w:rsid w:val="004A6F62"/>
    <w:rsid w:val="004A709B"/>
    <w:rsid w:val="004A73BF"/>
    <w:rsid w:val="004A7648"/>
    <w:rsid w:val="004A7658"/>
    <w:rsid w:val="004A76AA"/>
    <w:rsid w:val="004A7BF2"/>
    <w:rsid w:val="004A7C59"/>
    <w:rsid w:val="004B0042"/>
    <w:rsid w:val="004B007E"/>
    <w:rsid w:val="004B0639"/>
    <w:rsid w:val="004B0747"/>
    <w:rsid w:val="004B088A"/>
    <w:rsid w:val="004B0B26"/>
    <w:rsid w:val="004B1000"/>
    <w:rsid w:val="004B1243"/>
    <w:rsid w:val="004B145A"/>
    <w:rsid w:val="004B1935"/>
    <w:rsid w:val="004B1C52"/>
    <w:rsid w:val="004B2038"/>
    <w:rsid w:val="004B2CA1"/>
    <w:rsid w:val="004B2D50"/>
    <w:rsid w:val="004B2F7F"/>
    <w:rsid w:val="004B3539"/>
    <w:rsid w:val="004B3E86"/>
    <w:rsid w:val="004B40AA"/>
    <w:rsid w:val="004B4C34"/>
    <w:rsid w:val="004B4DDA"/>
    <w:rsid w:val="004B4E81"/>
    <w:rsid w:val="004B4FC6"/>
    <w:rsid w:val="004B519B"/>
    <w:rsid w:val="004B5653"/>
    <w:rsid w:val="004B578A"/>
    <w:rsid w:val="004B5994"/>
    <w:rsid w:val="004B6444"/>
    <w:rsid w:val="004B66F0"/>
    <w:rsid w:val="004B6875"/>
    <w:rsid w:val="004B6C0D"/>
    <w:rsid w:val="004B6DE7"/>
    <w:rsid w:val="004B6FC1"/>
    <w:rsid w:val="004B7291"/>
    <w:rsid w:val="004B7360"/>
    <w:rsid w:val="004B741E"/>
    <w:rsid w:val="004C018F"/>
    <w:rsid w:val="004C025E"/>
    <w:rsid w:val="004C0439"/>
    <w:rsid w:val="004C061A"/>
    <w:rsid w:val="004C0780"/>
    <w:rsid w:val="004C0FE0"/>
    <w:rsid w:val="004C141E"/>
    <w:rsid w:val="004C15BC"/>
    <w:rsid w:val="004C16BC"/>
    <w:rsid w:val="004C1C5F"/>
    <w:rsid w:val="004C20ED"/>
    <w:rsid w:val="004C2291"/>
    <w:rsid w:val="004C2314"/>
    <w:rsid w:val="004C26CF"/>
    <w:rsid w:val="004C2725"/>
    <w:rsid w:val="004C2CE1"/>
    <w:rsid w:val="004C323F"/>
    <w:rsid w:val="004C325A"/>
    <w:rsid w:val="004C33BE"/>
    <w:rsid w:val="004C33C1"/>
    <w:rsid w:val="004C3596"/>
    <w:rsid w:val="004C376F"/>
    <w:rsid w:val="004C3780"/>
    <w:rsid w:val="004C3B11"/>
    <w:rsid w:val="004C3CF0"/>
    <w:rsid w:val="004C3D09"/>
    <w:rsid w:val="004C41B0"/>
    <w:rsid w:val="004C42DD"/>
    <w:rsid w:val="004C4CB1"/>
    <w:rsid w:val="004C4D71"/>
    <w:rsid w:val="004C4DDC"/>
    <w:rsid w:val="004C4E89"/>
    <w:rsid w:val="004C4F20"/>
    <w:rsid w:val="004C51C2"/>
    <w:rsid w:val="004C5867"/>
    <w:rsid w:val="004C5A2E"/>
    <w:rsid w:val="004C631E"/>
    <w:rsid w:val="004C6885"/>
    <w:rsid w:val="004C6F0F"/>
    <w:rsid w:val="004C74B6"/>
    <w:rsid w:val="004C7BE5"/>
    <w:rsid w:val="004C7DF1"/>
    <w:rsid w:val="004D045C"/>
    <w:rsid w:val="004D08C9"/>
    <w:rsid w:val="004D09BD"/>
    <w:rsid w:val="004D0BEA"/>
    <w:rsid w:val="004D0D1C"/>
    <w:rsid w:val="004D0ED1"/>
    <w:rsid w:val="004D0ED2"/>
    <w:rsid w:val="004D1251"/>
    <w:rsid w:val="004D15E8"/>
    <w:rsid w:val="004D1741"/>
    <w:rsid w:val="004D1B3A"/>
    <w:rsid w:val="004D1B7F"/>
    <w:rsid w:val="004D1DB2"/>
    <w:rsid w:val="004D1F69"/>
    <w:rsid w:val="004D2273"/>
    <w:rsid w:val="004D23D5"/>
    <w:rsid w:val="004D26B0"/>
    <w:rsid w:val="004D26C4"/>
    <w:rsid w:val="004D2711"/>
    <w:rsid w:val="004D299B"/>
    <w:rsid w:val="004D2B20"/>
    <w:rsid w:val="004D2EF1"/>
    <w:rsid w:val="004D2F3D"/>
    <w:rsid w:val="004D315D"/>
    <w:rsid w:val="004D3228"/>
    <w:rsid w:val="004D3303"/>
    <w:rsid w:val="004D36FC"/>
    <w:rsid w:val="004D3723"/>
    <w:rsid w:val="004D3B1C"/>
    <w:rsid w:val="004D3E57"/>
    <w:rsid w:val="004D3F67"/>
    <w:rsid w:val="004D4814"/>
    <w:rsid w:val="004D4840"/>
    <w:rsid w:val="004D492A"/>
    <w:rsid w:val="004D4A7B"/>
    <w:rsid w:val="004D4CFE"/>
    <w:rsid w:val="004D4D95"/>
    <w:rsid w:val="004D518E"/>
    <w:rsid w:val="004D51D3"/>
    <w:rsid w:val="004D51F6"/>
    <w:rsid w:val="004D5318"/>
    <w:rsid w:val="004D564E"/>
    <w:rsid w:val="004D591C"/>
    <w:rsid w:val="004D5CDD"/>
    <w:rsid w:val="004D647F"/>
    <w:rsid w:val="004D6627"/>
    <w:rsid w:val="004D6B16"/>
    <w:rsid w:val="004D71ED"/>
    <w:rsid w:val="004D7551"/>
    <w:rsid w:val="004D776C"/>
    <w:rsid w:val="004D7801"/>
    <w:rsid w:val="004D7D6F"/>
    <w:rsid w:val="004D7DE6"/>
    <w:rsid w:val="004D7ECF"/>
    <w:rsid w:val="004D7F75"/>
    <w:rsid w:val="004E005C"/>
    <w:rsid w:val="004E07BE"/>
    <w:rsid w:val="004E0DB5"/>
    <w:rsid w:val="004E0E68"/>
    <w:rsid w:val="004E1075"/>
    <w:rsid w:val="004E16BC"/>
    <w:rsid w:val="004E187F"/>
    <w:rsid w:val="004E193F"/>
    <w:rsid w:val="004E1947"/>
    <w:rsid w:val="004E1A95"/>
    <w:rsid w:val="004E1CFF"/>
    <w:rsid w:val="004E1E3C"/>
    <w:rsid w:val="004E1ED2"/>
    <w:rsid w:val="004E2195"/>
    <w:rsid w:val="004E253D"/>
    <w:rsid w:val="004E25D5"/>
    <w:rsid w:val="004E29DD"/>
    <w:rsid w:val="004E3791"/>
    <w:rsid w:val="004E3923"/>
    <w:rsid w:val="004E3A12"/>
    <w:rsid w:val="004E3F83"/>
    <w:rsid w:val="004E4007"/>
    <w:rsid w:val="004E4104"/>
    <w:rsid w:val="004E42DE"/>
    <w:rsid w:val="004E444A"/>
    <w:rsid w:val="004E4AF4"/>
    <w:rsid w:val="004E4BA2"/>
    <w:rsid w:val="004E4CE0"/>
    <w:rsid w:val="004E4D40"/>
    <w:rsid w:val="004E501E"/>
    <w:rsid w:val="004E506F"/>
    <w:rsid w:val="004E5272"/>
    <w:rsid w:val="004E53B3"/>
    <w:rsid w:val="004E5BD5"/>
    <w:rsid w:val="004E5D1E"/>
    <w:rsid w:val="004E5F95"/>
    <w:rsid w:val="004E6107"/>
    <w:rsid w:val="004E696D"/>
    <w:rsid w:val="004E69B4"/>
    <w:rsid w:val="004E69C4"/>
    <w:rsid w:val="004E6AAF"/>
    <w:rsid w:val="004E6D6F"/>
    <w:rsid w:val="004E71CB"/>
    <w:rsid w:val="004E78AC"/>
    <w:rsid w:val="004F0025"/>
    <w:rsid w:val="004F01FA"/>
    <w:rsid w:val="004F05E4"/>
    <w:rsid w:val="004F069E"/>
    <w:rsid w:val="004F1106"/>
    <w:rsid w:val="004F114C"/>
    <w:rsid w:val="004F127A"/>
    <w:rsid w:val="004F14E9"/>
    <w:rsid w:val="004F182F"/>
    <w:rsid w:val="004F1962"/>
    <w:rsid w:val="004F2028"/>
    <w:rsid w:val="004F2056"/>
    <w:rsid w:val="004F216A"/>
    <w:rsid w:val="004F23A9"/>
    <w:rsid w:val="004F452B"/>
    <w:rsid w:val="004F4999"/>
    <w:rsid w:val="004F4FA4"/>
    <w:rsid w:val="004F5083"/>
    <w:rsid w:val="004F5507"/>
    <w:rsid w:val="004F57ED"/>
    <w:rsid w:val="004F5993"/>
    <w:rsid w:val="004F5AEF"/>
    <w:rsid w:val="004F5CEE"/>
    <w:rsid w:val="004F5F28"/>
    <w:rsid w:val="004F6436"/>
    <w:rsid w:val="004F66B0"/>
    <w:rsid w:val="004F69B2"/>
    <w:rsid w:val="004F6C27"/>
    <w:rsid w:val="004F71F8"/>
    <w:rsid w:val="004F7427"/>
    <w:rsid w:val="004F7B2A"/>
    <w:rsid w:val="004F7FD0"/>
    <w:rsid w:val="0050000B"/>
    <w:rsid w:val="00500332"/>
    <w:rsid w:val="0050052E"/>
    <w:rsid w:val="005005EF"/>
    <w:rsid w:val="00500788"/>
    <w:rsid w:val="005007D8"/>
    <w:rsid w:val="00500A94"/>
    <w:rsid w:val="00500B03"/>
    <w:rsid w:val="00500F3C"/>
    <w:rsid w:val="00500F82"/>
    <w:rsid w:val="0050104E"/>
    <w:rsid w:val="00501577"/>
    <w:rsid w:val="00501669"/>
    <w:rsid w:val="00501673"/>
    <w:rsid w:val="00501D05"/>
    <w:rsid w:val="00501FAD"/>
    <w:rsid w:val="00501FE6"/>
    <w:rsid w:val="005020C1"/>
    <w:rsid w:val="00502381"/>
    <w:rsid w:val="005023FD"/>
    <w:rsid w:val="00502D2E"/>
    <w:rsid w:val="00502DE5"/>
    <w:rsid w:val="00502E15"/>
    <w:rsid w:val="00502E1B"/>
    <w:rsid w:val="00503716"/>
    <w:rsid w:val="00503D16"/>
    <w:rsid w:val="0050415E"/>
    <w:rsid w:val="00504886"/>
    <w:rsid w:val="00504C86"/>
    <w:rsid w:val="0050567D"/>
    <w:rsid w:val="00505761"/>
    <w:rsid w:val="00505793"/>
    <w:rsid w:val="005059CA"/>
    <w:rsid w:val="00505D93"/>
    <w:rsid w:val="00505DD1"/>
    <w:rsid w:val="00506085"/>
    <w:rsid w:val="005068FD"/>
    <w:rsid w:val="00507243"/>
    <w:rsid w:val="00507638"/>
    <w:rsid w:val="005076AE"/>
    <w:rsid w:val="005076F7"/>
    <w:rsid w:val="00507872"/>
    <w:rsid w:val="00507BA8"/>
    <w:rsid w:val="00510061"/>
    <w:rsid w:val="0051010A"/>
    <w:rsid w:val="0051037E"/>
    <w:rsid w:val="0051085E"/>
    <w:rsid w:val="005108A9"/>
    <w:rsid w:val="00510904"/>
    <w:rsid w:val="005110D3"/>
    <w:rsid w:val="005118C2"/>
    <w:rsid w:val="00511AE4"/>
    <w:rsid w:val="005120AB"/>
    <w:rsid w:val="00512320"/>
    <w:rsid w:val="005123C8"/>
    <w:rsid w:val="005128B7"/>
    <w:rsid w:val="00512E7F"/>
    <w:rsid w:val="0051357F"/>
    <w:rsid w:val="005137EC"/>
    <w:rsid w:val="00514345"/>
    <w:rsid w:val="00514430"/>
    <w:rsid w:val="005144F3"/>
    <w:rsid w:val="00514637"/>
    <w:rsid w:val="005148DD"/>
    <w:rsid w:val="00514A4B"/>
    <w:rsid w:val="00514E0E"/>
    <w:rsid w:val="00514FE8"/>
    <w:rsid w:val="005150C4"/>
    <w:rsid w:val="00515469"/>
    <w:rsid w:val="00515510"/>
    <w:rsid w:val="00515709"/>
    <w:rsid w:val="0051597A"/>
    <w:rsid w:val="00515D6D"/>
    <w:rsid w:val="0051644E"/>
    <w:rsid w:val="0051648E"/>
    <w:rsid w:val="0051678F"/>
    <w:rsid w:val="00516B29"/>
    <w:rsid w:val="00516C69"/>
    <w:rsid w:val="00516D72"/>
    <w:rsid w:val="00516DFE"/>
    <w:rsid w:val="00516F9A"/>
    <w:rsid w:val="00517242"/>
    <w:rsid w:val="005176A4"/>
    <w:rsid w:val="005176E2"/>
    <w:rsid w:val="0052009F"/>
    <w:rsid w:val="005201C8"/>
    <w:rsid w:val="00520333"/>
    <w:rsid w:val="005213CC"/>
    <w:rsid w:val="0052150B"/>
    <w:rsid w:val="005215DA"/>
    <w:rsid w:val="0052180A"/>
    <w:rsid w:val="00521884"/>
    <w:rsid w:val="00521ADC"/>
    <w:rsid w:val="00521DB7"/>
    <w:rsid w:val="00521F4A"/>
    <w:rsid w:val="005221BA"/>
    <w:rsid w:val="0052283A"/>
    <w:rsid w:val="005229DF"/>
    <w:rsid w:val="00522AF2"/>
    <w:rsid w:val="00522C97"/>
    <w:rsid w:val="005232BC"/>
    <w:rsid w:val="0052338B"/>
    <w:rsid w:val="005237D1"/>
    <w:rsid w:val="005239D8"/>
    <w:rsid w:val="00523B6D"/>
    <w:rsid w:val="00523C63"/>
    <w:rsid w:val="00523CCC"/>
    <w:rsid w:val="00524027"/>
    <w:rsid w:val="0052417B"/>
    <w:rsid w:val="005241BB"/>
    <w:rsid w:val="00524254"/>
    <w:rsid w:val="0052446D"/>
    <w:rsid w:val="0052448B"/>
    <w:rsid w:val="0052460C"/>
    <w:rsid w:val="0052480D"/>
    <w:rsid w:val="00524891"/>
    <w:rsid w:val="00524A8F"/>
    <w:rsid w:val="00524AA1"/>
    <w:rsid w:val="00524E25"/>
    <w:rsid w:val="00524FCC"/>
    <w:rsid w:val="005253B5"/>
    <w:rsid w:val="005253E3"/>
    <w:rsid w:val="005253F0"/>
    <w:rsid w:val="00525429"/>
    <w:rsid w:val="00525695"/>
    <w:rsid w:val="005258F9"/>
    <w:rsid w:val="00525923"/>
    <w:rsid w:val="00525B19"/>
    <w:rsid w:val="00525BD3"/>
    <w:rsid w:val="00525F72"/>
    <w:rsid w:val="005262CF"/>
    <w:rsid w:val="0052647A"/>
    <w:rsid w:val="0052677D"/>
    <w:rsid w:val="005267DC"/>
    <w:rsid w:val="0052695F"/>
    <w:rsid w:val="00526F16"/>
    <w:rsid w:val="00527175"/>
    <w:rsid w:val="0052741A"/>
    <w:rsid w:val="00527424"/>
    <w:rsid w:val="00527529"/>
    <w:rsid w:val="0052755F"/>
    <w:rsid w:val="0052758C"/>
    <w:rsid w:val="0052780D"/>
    <w:rsid w:val="005278C6"/>
    <w:rsid w:val="00527BBC"/>
    <w:rsid w:val="00527BEF"/>
    <w:rsid w:val="00527FFB"/>
    <w:rsid w:val="0053004B"/>
    <w:rsid w:val="00530EE8"/>
    <w:rsid w:val="0053130D"/>
    <w:rsid w:val="00531CC0"/>
    <w:rsid w:val="00531D41"/>
    <w:rsid w:val="00531E38"/>
    <w:rsid w:val="00532797"/>
    <w:rsid w:val="005327CC"/>
    <w:rsid w:val="00532C66"/>
    <w:rsid w:val="0053325F"/>
    <w:rsid w:val="00533265"/>
    <w:rsid w:val="005333BF"/>
    <w:rsid w:val="00533B5D"/>
    <w:rsid w:val="00533D6B"/>
    <w:rsid w:val="00533DE7"/>
    <w:rsid w:val="00533F0B"/>
    <w:rsid w:val="005341EE"/>
    <w:rsid w:val="005343E8"/>
    <w:rsid w:val="00534B67"/>
    <w:rsid w:val="00534D29"/>
    <w:rsid w:val="00535509"/>
    <w:rsid w:val="00535536"/>
    <w:rsid w:val="005356C6"/>
    <w:rsid w:val="005358D6"/>
    <w:rsid w:val="00535AE2"/>
    <w:rsid w:val="00535D07"/>
    <w:rsid w:val="00535E4E"/>
    <w:rsid w:val="00535E92"/>
    <w:rsid w:val="00535F1D"/>
    <w:rsid w:val="00535FAD"/>
    <w:rsid w:val="00536110"/>
    <w:rsid w:val="005365B1"/>
    <w:rsid w:val="00536713"/>
    <w:rsid w:val="0053681A"/>
    <w:rsid w:val="00536C8B"/>
    <w:rsid w:val="005374DF"/>
    <w:rsid w:val="0053755A"/>
    <w:rsid w:val="005377DD"/>
    <w:rsid w:val="0053783B"/>
    <w:rsid w:val="00537840"/>
    <w:rsid w:val="005379AB"/>
    <w:rsid w:val="00537B49"/>
    <w:rsid w:val="00537D5F"/>
    <w:rsid w:val="00537D94"/>
    <w:rsid w:val="00537DA9"/>
    <w:rsid w:val="0054020E"/>
    <w:rsid w:val="0054039C"/>
    <w:rsid w:val="00540634"/>
    <w:rsid w:val="0054089F"/>
    <w:rsid w:val="00540B4F"/>
    <w:rsid w:val="0054108F"/>
    <w:rsid w:val="00541163"/>
    <w:rsid w:val="005411E4"/>
    <w:rsid w:val="005419F4"/>
    <w:rsid w:val="00542623"/>
    <w:rsid w:val="00542993"/>
    <w:rsid w:val="00542C78"/>
    <w:rsid w:val="00542EAE"/>
    <w:rsid w:val="005433B7"/>
    <w:rsid w:val="00543427"/>
    <w:rsid w:val="005438AB"/>
    <w:rsid w:val="005438F5"/>
    <w:rsid w:val="00543962"/>
    <w:rsid w:val="00543A19"/>
    <w:rsid w:val="00543A9E"/>
    <w:rsid w:val="00543B64"/>
    <w:rsid w:val="00543E95"/>
    <w:rsid w:val="00544202"/>
    <w:rsid w:val="00544712"/>
    <w:rsid w:val="0054479D"/>
    <w:rsid w:val="005448F9"/>
    <w:rsid w:val="00544E97"/>
    <w:rsid w:val="005457F4"/>
    <w:rsid w:val="00545842"/>
    <w:rsid w:val="00545B39"/>
    <w:rsid w:val="00545B99"/>
    <w:rsid w:val="00545C17"/>
    <w:rsid w:val="00545C39"/>
    <w:rsid w:val="00545DCE"/>
    <w:rsid w:val="0054608E"/>
    <w:rsid w:val="00546121"/>
    <w:rsid w:val="005463A3"/>
    <w:rsid w:val="00546643"/>
    <w:rsid w:val="00546825"/>
    <w:rsid w:val="00546EE8"/>
    <w:rsid w:val="005470C2"/>
    <w:rsid w:val="005472F9"/>
    <w:rsid w:val="0054731F"/>
    <w:rsid w:val="0054742D"/>
    <w:rsid w:val="005475A1"/>
    <w:rsid w:val="005479DB"/>
    <w:rsid w:val="005500C7"/>
    <w:rsid w:val="005509F7"/>
    <w:rsid w:val="00550C11"/>
    <w:rsid w:val="00550D1B"/>
    <w:rsid w:val="00550D4B"/>
    <w:rsid w:val="0055117C"/>
    <w:rsid w:val="00551921"/>
    <w:rsid w:val="00551BA5"/>
    <w:rsid w:val="00552118"/>
    <w:rsid w:val="00552452"/>
    <w:rsid w:val="0055255A"/>
    <w:rsid w:val="00552568"/>
    <w:rsid w:val="00552758"/>
    <w:rsid w:val="00552A6C"/>
    <w:rsid w:val="00552D47"/>
    <w:rsid w:val="00552F8B"/>
    <w:rsid w:val="005537BB"/>
    <w:rsid w:val="00553EC6"/>
    <w:rsid w:val="00554426"/>
    <w:rsid w:val="00554570"/>
    <w:rsid w:val="0055468B"/>
    <w:rsid w:val="00554A98"/>
    <w:rsid w:val="00554E87"/>
    <w:rsid w:val="005555A5"/>
    <w:rsid w:val="00555F51"/>
    <w:rsid w:val="00556373"/>
    <w:rsid w:val="00556940"/>
    <w:rsid w:val="00556951"/>
    <w:rsid w:val="00556B9E"/>
    <w:rsid w:val="00556E8B"/>
    <w:rsid w:val="00557265"/>
    <w:rsid w:val="005577A7"/>
    <w:rsid w:val="00557EEC"/>
    <w:rsid w:val="00560782"/>
    <w:rsid w:val="0056079C"/>
    <w:rsid w:val="00560AF5"/>
    <w:rsid w:val="00560C51"/>
    <w:rsid w:val="00560CC0"/>
    <w:rsid w:val="00561227"/>
    <w:rsid w:val="0056125F"/>
    <w:rsid w:val="005617A2"/>
    <w:rsid w:val="0056186E"/>
    <w:rsid w:val="005618C4"/>
    <w:rsid w:val="00561AA5"/>
    <w:rsid w:val="00561AC8"/>
    <w:rsid w:val="00561B05"/>
    <w:rsid w:val="00561CAA"/>
    <w:rsid w:val="0056235B"/>
    <w:rsid w:val="00562561"/>
    <w:rsid w:val="00562AC3"/>
    <w:rsid w:val="00562CCE"/>
    <w:rsid w:val="00563AB1"/>
    <w:rsid w:val="00563FB1"/>
    <w:rsid w:val="005640A5"/>
    <w:rsid w:val="005647F9"/>
    <w:rsid w:val="00564933"/>
    <w:rsid w:val="00564BA7"/>
    <w:rsid w:val="00565492"/>
    <w:rsid w:val="005656E3"/>
    <w:rsid w:val="00565803"/>
    <w:rsid w:val="0056580D"/>
    <w:rsid w:val="00565A8C"/>
    <w:rsid w:val="00565C16"/>
    <w:rsid w:val="00565C9F"/>
    <w:rsid w:val="00565D45"/>
    <w:rsid w:val="00565D9B"/>
    <w:rsid w:val="005663DB"/>
    <w:rsid w:val="00566401"/>
    <w:rsid w:val="00566CC4"/>
    <w:rsid w:val="0056709C"/>
    <w:rsid w:val="005670A1"/>
    <w:rsid w:val="00567252"/>
    <w:rsid w:val="00567267"/>
    <w:rsid w:val="00567312"/>
    <w:rsid w:val="00567606"/>
    <w:rsid w:val="00567A61"/>
    <w:rsid w:val="00567F9B"/>
    <w:rsid w:val="005705A9"/>
    <w:rsid w:val="0057068E"/>
    <w:rsid w:val="0057099A"/>
    <w:rsid w:val="00571251"/>
    <w:rsid w:val="0057181C"/>
    <w:rsid w:val="0057228D"/>
    <w:rsid w:val="00573111"/>
    <w:rsid w:val="0057336E"/>
    <w:rsid w:val="0057383D"/>
    <w:rsid w:val="0057384D"/>
    <w:rsid w:val="0057418A"/>
    <w:rsid w:val="0057436F"/>
    <w:rsid w:val="00574625"/>
    <w:rsid w:val="005746A7"/>
    <w:rsid w:val="005746B2"/>
    <w:rsid w:val="00574700"/>
    <w:rsid w:val="00574781"/>
    <w:rsid w:val="005747FE"/>
    <w:rsid w:val="005748A4"/>
    <w:rsid w:val="005749DF"/>
    <w:rsid w:val="00574A87"/>
    <w:rsid w:val="00574AC8"/>
    <w:rsid w:val="00574BBA"/>
    <w:rsid w:val="00574C01"/>
    <w:rsid w:val="00575186"/>
    <w:rsid w:val="00575954"/>
    <w:rsid w:val="00576042"/>
    <w:rsid w:val="005761A4"/>
    <w:rsid w:val="00576249"/>
    <w:rsid w:val="00576A3C"/>
    <w:rsid w:val="00576B00"/>
    <w:rsid w:val="00577185"/>
    <w:rsid w:val="005771EC"/>
    <w:rsid w:val="005800D9"/>
    <w:rsid w:val="005800E0"/>
    <w:rsid w:val="005805AE"/>
    <w:rsid w:val="005805EA"/>
    <w:rsid w:val="00580782"/>
    <w:rsid w:val="005807DB"/>
    <w:rsid w:val="00580AEF"/>
    <w:rsid w:val="0058115E"/>
    <w:rsid w:val="005811F1"/>
    <w:rsid w:val="00581350"/>
    <w:rsid w:val="005813BF"/>
    <w:rsid w:val="005819EC"/>
    <w:rsid w:val="00581CBF"/>
    <w:rsid w:val="00581FDA"/>
    <w:rsid w:val="00582003"/>
    <w:rsid w:val="00582445"/>
    <w:rsid w:val="0058252C"/>
    <w:rsid w:val="005826D0"/>
    <w:rsid w:val="005828E3"/>
    <w:rsid w:val="005829AF"/>
    <w:rsid w:val="00582AD5"/>
    <w:rsid w:val="00582E20"/>
    <w:rsid w:val="00583261"/>
    <w:rsid w:val="005835AD"/>
    <w:rsid w:val="00583901"/>
    <w:rsid w:val="00583941"/>
    <w:rsid w:val="00583DF0"/>
    <w:rsid w:val="005842D3"/>
    <w:rsid w:val="0058477F"/>
    <w:rsid w:val="005847B5"/>
    <w:rsid w:val="0058488B"/>
    <w:rsid w:val="00584A35"/>
    <w:rsid w:val="0058505F"/>
    <w:rsid w:val="005856DC"/>
    <w:rsid w:val="00585899"/>
    <w:rsid w:val="0058591E"/>
    <w:rsid w:val="00585B3F"/>
    <w:rsid w:val="00585D83"/>
    <w:rsid w:val="00585FA4"/>
    <w:rsid w:val="0058622B"/>
    <w:rsid w:val="00586244"/>
    <w:rsid w:val="0058654B"/>
    <w:rsid w:val="00586805"/>
    <w:rsid w:val="00586B38"/>
    <w:rsid w:val="00586DCF"/>
    <w:rsid w:val="00586EBE"/>
    <w:rsid w:val="0058701E"/>
    <w:rsid w:val="0058713D"/>
    <w:rsid w:val="0058738A"/>
    <w:rsid w:val="0058741E"/>
    <w:rsid w:val="00587956"/>
    <w:rsid w:val="00587A6A"/>
    <w:rsid w:val="00587E62"/>
    <w:rsid w:val="00587F55"/>
    <w:rsid w:val="00590007"/>
    <w:rsid w:val="00590066"/>
    <w:rsid w:val="00590372"/>
    <w:rsid w:val="005903B8"/>
    <w:rsid w:val="00590762"/>
    <w:rsid w:val="00590D90"/>
    <w:rsid w:val="00590DAA"/>
    <w:rsid w:val="00590DAF"/>
    <w:rsid w:val="0059144C"/>
    <w:rsid w:val="00591622"/>
    <w:rsid w:val="00591B06"/>
    <w:rsid w:val="005920AB"/>
    <w:rsid w:val="0059229D"/>
    <w:rsid w:val="005925E6"/>
    <w:rsid w:val="005926F8"/>
    <w:rsid w:val="0059286E"/>
    <w:rsid w:val="0059289C"/>
    <w:rsid w:val="00592EC3"/>
    <w:rsid w:val="00593158"/>
    <w:rsid w:val="0059383A"/>
    <w:rsid w:val="00593AD4"/>
    <w:rsid w:val="00593CC3"/>
    <w:rsid w:val="00593DE3"/>
    <w:rsid w:val="00593E0F"/>
    <w:rsid w:val="00594235"/>
    <w:rsid w:val="005949A0"/>
    <w:rsid w:val="00594A69"/>
    <w:rsid w:val="00594EE1"/>
    <w:rsid w:val="00595047"/>
    <w:rsid w:val="00595091"/>
    <w:rsid w:val="00595374"/>
    <w:rsid w:val="00595454"/>
    <w:rsid w:val="00595558"/>
    <w:rsid w:val="005956F4"/>
    <w:rsid w:val="0059585E"/>
    <w:rsid w:val="005958E3"/>
    <w:rsid w:val="005959FB"/>
    <w:rsid w:val="00595AFE"/>
    <w:rsid w:val="005960D0"/>
    <w:rsid w:val="005967C1"/>
    <w:rsid w:val="00596C57"/>
    <w:rsid w:val="00596DFB"/>
    <w:rsid w:val="0059711F"/>
    <w:rsid w:val="00597589"/>
    <w:rsid w:val="00597693"/>
    <w:rsid w:val="0059772A"/>
    <w:rsid w:val="00597A17"/>
    <w:rsid w:val="00597AE6"/>
    <w:rsid w:val="00597AFB"/>
    <w:rsid w:val="00597BC7"/>
    <w:rsid w:val="005A008E"/>
    <w:rsid w:val="005A017E"/>
    <w:rsid w:val="005A019E"/>
    <w:rsid w:val="005A0410"/>
    <w:rsid w:val="005A0864"/>
    <w:rsid w:val="005A0A01"/>
    <w:rsid w:val="005A0B03"/>
    <w:rsid w:val="005A0B53"/>
    <w:rsid w:val="005A0D9B"/>
    <w:rsid w:val="005A0DDA"/>
    <w:rsid w:val="005A113D"/>
    <w:rsid w:val="005A1301"/>
    <w:rsid w:val="005A1346"/>
    <w:rsid w:val="005A13EE"/>
    <w:rsid w:val="005A14DD"/>
    <w:rsid w:val="005A150B"/>
    <w:rsid w:val="005A1BD2"/>
    <w:rsid w:val="005A1DF0"/>
    <w:rsid w:val="005A1FA7"/>
    <w:rsid w:val="005A20E8"/>
    <w:rsid w:val="005A22BC"/>
    <w:rsid w:val="005A234A"/>
    <w:rsid w:val="005A260E"/>
    <w:rsid w:val="005A2894"/>
    <w:rsid w:val="005A2D17"/>
    <w:rsid w:val="005A33C9"/>
    <w:rsid w:val="005A372C"/>
    <w:rsid w:val="005A3741"/>
    <w:rsid w:val="005A3808"/>
    <w:rsid w:val="005A3994"/>
    <w:rsid w:val="005A39F3"/>
    <w:rsid w:val="005A3AAF"/>
    <w:rsid w:val="005A3BA2"/>
    <w:rsid w:val="005A3D7C"/>
    <w:rsid w:val="005A3EE8"/>
    <w:rsid w:val="005A3F53"/>
    <w:rsid w:val="005A405E"/>
    <w:rsid w:val="005A41F3"/>
    <w:rsid w:val="005A4737"/>
    <w:rsid w:val="005A4AD9"/>
    <w:rsid w:val="005A4B96"/>
    <w:rsid w:val="005A543C"/>
    <w:rsid w:val="005A550F"/>
    <w:rsid w:val="005A598E"/>
    <w:rsid w:val="005A5A52"/>
    <w:rsid w:val="005A5A67"/>
    <w:rsid w:val="005A5A9B"/>
    <w:rsid w:val="005A5BCD"/>
    <w:rsid w:val="005A5D22"/>
    <w:rsid w:val="005A6146"/>
    <w:rsid w:val="005A65CF"/>
    <w:rsid w:val="005A6830"/>
    <w:rsid w:val="005A6865"/>
    <w:rsid w:val="005A68A7"/>
    <w:rsid w:val="005A693F"/>
    <w:rsid w:val="005A6FE1"/>
    <w:rsid w:val="005A713B"/>
    <w:rsid w:val="005A721E"/>
    <w:rsid w:val="005A725B"/>
    <w:rsid w:val="005A7301"/>
    <w:rsid w:val="005A7390"/>
    <w:rsid w:val="005A75E1"/>
    <w:rsid w:val="005A7663"/>
    <w:rsid w:val="005A7690"/>
    <w:rsid w:val="005A7AC3"/>
    <w:rsid w:val="005A7C1E"/>
    <w:rsid w:val="005A7CA6"/>
    <w:rsid w:val="005B023B"/>
    <w:rsid w:val="005B073D"/>
    <w:rsid w:val="005B0A32"/>
    <w:rsid w:val="005B0B3A"/>
    <w:rsid w:val="005B0DA5"/>
    <w:rsid w:val="005B1505"/>
    <w:rsid w:val="005B1987"/>
    <w:rsid w:val="005B2205"/>
    <w:rsid w:val="005B314D"/>
    <w:rsid w:val="005B3202"/>
    <w:rsid w:val="005B3280"/>
    <w:rsid w:val="005B328E"/>
    <w:rsid w:val="005B3477"/>
    <w:rsid w:val="005B347C"/>
    <w:rsid w:val="005B3622"/>
    <w:rsid w:val="005B3826"/>
    <w:rsid w:val="005B3A82"/>
    <w:rsid w:val="005B3C6C"/>
    <w:rsid w:val="005B3E28"/>
    <w:rsid w:val="005B42F5"/>
    <w:rsid w:val="005B5058"/>
    <w:rsid w:val="005B5091"/>
    <w:rsid w:val="005B569E"/>
    <w:rsid w:val="005B5704"/>
    <w:rsid w:val="005B5EB3"/>
    <w:rsid w:val="005B6100"/>
    <w:rsid w:val="005B6769"/>
    <w:rsid w:val="005B68A3"/>
    <w:rsid w:val="005B694A"/>
    <w:rsid w:val="005B6A12"/>
    <w:rsid w:val="005B6B9D"/>
    <w:rsid w:val="005B6D0F"/>
    <w:rsid w:val="005B7A4C"/>
    <w:rsid w:val="005B7A69"/>
    <w:rsid w:val="005B7A98"/>
    <w:rsid w:val="005B7D5B"/>
    <w:rsid w:val="005C035D"/>
    <w:rsid w:val="005C054F"/>
    <w:rsid w:val="005C0C05"/>
    <w:rsid w:val="005C0C46"/>
    <w:rsid w:val="005C1354"/>
    <w:rsid w:val="005C1747"/>
    <w:rsid w:val="005C1783"/>
    <w:rsid w:val="005C19AD"/>
    <w:rsid w:val="005C19B2"/>
    <w:rsid w:val="005C1BD0"/>
    <w:rsid w:val="005C1C0F"/>
    <w:rsid w:val="005C20A6"/>
    <w:rsid w:val="005C21B6"/>
    <w:rsid w:val="005C2351"/>
    <w:rsid w:val="005C2A24"/>
    <w:rsid w:val="005C2A40"/>
    <w:rsid w:val="005C2AD6"/>
    <w:rsid w:val="005C32E9"/>
    <w:rsid w:val="005C336E"/>
    <w:rsid w:val="005C3436"/>
    <w:rsid w:val="005C3D8B"/>
    <w:rsid w:val="005C4126"/>
    <w:rsid w:val="005C416B"/>
    <w:rsid w:val="005C45CC"/>
    <w:rsid w:val="005C46FA"/>
    <w:rsid w:val="005C4850"/>
    <w:rsid w:val="005C4C27"/>
    <w:rsid w:val="005C4C60"/>
    <w:rsid w:val="005C51C1"/>
    <w:rsid w:val="005C556C"/>
    <w:rsid w:val="005C55C4"/>
    <w:rsid w:val="005C5A6C"/>
    <w:rsid w:val="005C5C2B"/>
    <w:rsid w:val="005C5EE4"/>
    <w:rsid w:val="005C6366"/>
    <w:rsid w:val="005C66E0"/>
    <w:rsid w:val="005C6939"/>
    <w:rsid w:val="005C7097"/>
    <w:rsid w:val="005C71DA"/>
    <w:rsid w:val="005C78AB"/>
    <w:rsid w:val="005C79CE"/>
    <w:rsid w:val="005C79EC"/>
    <w:rsid w:val="005C7A91"/>
    <w:rsid w:val="005C7AB7"/>
    <w:rsid w:val="005C7FA3"/>
    <w:rsid w:val="005D0286"/>
    <w:rsid w:val="005D04CA"/>
    <w:rsid w:val="005D052D"/>
    <w:rsid w:val="005D0651"/>
    <w:rsid w:val="005D0790"/>
    <w:rsid w:val="005D0AEC"/>
    <w:rsid w:val="005D0CFD"/>
    <w:rsid w:val="005D0F0D"/>
    <w:rsid w:val="005D1238"/>
    <w:rsid w:val="005D19C3"/>
    <w:rsid w:val="005D1B67"/>
    <w:rsid w:val="005D2344"/>
    <w:rsid w:val="005D23D2"/>
    <w:rsid w:val="005D23F1"/>
    <w:rsid w:val="005D2624"/>
    <w:rsid w:val="005D2DEE"/>
    <w:rsid w:val="005D31BE"/>
    <w:rsid w:val="005D351D"/>
    <w:rsid w:val="005D3603"/>
    <w:rsid w:val="005D3EAF"/>
    <w:rsid w:val="005D3F56"/>
    <w:rsid w:val="005D443B"/>
    <w:rsid w:val="005D4498"/>
    <w:rsid w:val="005D45EC"/>
    <w:rsid w:val="005D47CF"/>
    <w:rsid w:val="005D4B12"/>
    <w:rsid w:val="005D51E6"/>
    <w:rsid w:val="005D5568"/>
    <w:rsid w:val="005D55B6"/>
    <w:rsid w:val="005D5C34"/>
    <w:rsid w:val="005D643C"/>
    <w:rsid w:val="005D6485"/>
    <w:rsid w:val="005D658B"/>
    <w:rsid w:val="005D68EB"/>
    <w:rsid w:val="005D6E4C"/>
    <w:rsid w:val="005D6F2F"/>
    <w:rsid w:val="005D6F97"/>
    <w:rsid w:val="005D6FEB"/>
    <w:rsid w:val="005D7041"/>
    <w:rsid w:val="005D72C7"/>
    <w:rsid w:val="005D7451"/>
    <w:rsid w:val="005D7591"/>
    <w:rsid w:val="005D764E"/>
    <w:rsid w:val="005D79E1"/>
    <w:rsid w:val="005D7B96"/>
    <w:rsid w:val="005D7CC2"/>
    <w:rsid w:val="005E0090"/>
    <w:rsid w:val="005E04F8"/>
    <w:rsid w:val="005E06D8"/>
    <w:rsid w:val="005E11AB"/>
    <w:rsid w:val="005E133C"/>
    <w:rsid w:val="005E1348"/>
    <w:rsid w:val="005E1509"/>
    <w:rsid w:val="005E1523"/>
    <w:rsid w:val="005E205B"/>
    <w:rsid w:val="005E24A7"/>
    <w:rsid w:val="005E24F9"/>
    <w:rsid w:val="005E2A50"/>
    <w:rsid w:val="005E33BB"/>
    <w:rsid w:val="005E3939"/>
    <w:rsid w:val="005E39D6"/>
    <w:rsid w:val="005E3A65"/>
    <w:rsid w:val="005E3DC6"/>
    <w:rsid w:val="005E3E1C"/>
    <w:rsid w:val="005E3F86"/>
    <w:rsid w:val="005E4210"/>
    <w:rsid w:val="005E440C"/>
    <w:rsid w:val="005E4704"/>
    <w:rsid w:val="005E4F58"/>
    <w:rsid w:val="005E5264"/>
    <w:rsid w:val="005E5312"/>
    <w:rsid w:val="005E581D"/>
    <w:rsid w:val="005E5C7E"/>
    <w:rsid w:val="005E608C"/>
    <w:rsid w:val="005E6247"/>
    <w:rsid w:val="005E654B"/>
    <w:rsid w:val="005E737F"/>
    <w:rsid w:val="005E765A"/>
    <w:rsid w:val="005E780A"/>
    <w:rsid w:val="005E7A5C"/>
    <w:rsid w:val="005E7F00"/>
    <w:rsid w:val="005F0501"/>
    <w:rsid w:val="005F05CD"/>
    <w:rsid w:val="005F0C87"/>
    <w:rsid w:val="005F0FEF"/>
    <w:rsid w:val="005F10C5"/>
    <w:rsid w:val="005F1430"/>
    <w:rsid w:val="005F14AF"/>
    <w:rsid w:val="005F182C"/>
    <w:rsid w:val="005F19FB"/>
    <w:rsid w:val="005F1B7A"/>
    <w:rsid w:val="005F1C47"/>
    <w:rsid w:val="005F1D7A"/>
    <w:rsid w:val="005F214A"/>
    <w:rsid w:val="005F22B8"/>
    <w:rsid w:val="005F24F8"/>
    <w:rsid w:val="005F2600"/>
    <w:rsid w:val="005F2634"/>
    <w:rsid w:val="005F289B"/>
    <w:rsid w:val="005F2A15"/>
    <w:rsid w:val="005F2A1F"/>
    <w:rsid w:val="005F2D0C"/>
    <w:rsid w:val="005F2D2D"/>
    <w:rsid w:val="005F2DD7"/>
    <w:rsid w:val="005F2E2C"/>
    <w:rsid w:val="005F2FBB"/>
    <w:rsid w:val="005F3049"/>
    <w:rsid w:val="005F3FD0"/>
    <w:rsid w:val="005F4029"/>
    <w:rsid w:val="005F428F"/>
    <w:rsid w:val="005F4B87"/>
    <w:rsid w:val="005F4B9D"/>
    <w:rsid w:val="005F4C1B"/>
    <w:rsid w:val="005F4C3B"/>
    <w:rsid w:val="005F4CD9"/>
    <w:rsid w:val="005F4EBD"/>
    <w:rsid w:val="005F503A"/>
    <w:rsid w:val="005F50B8"/>
    <w:rsid w:val="005F5121"/>
    <w:rsid w:val="005F52D7"/>
    <w:rsid w:val="005F56EE"/>
    <w:rsid w:val="005F5B70"/>
    <w:rsid w:val="005F5E8B"/>
    <w:rsid w:val="005F61DC"/>
    <w:rsid w:val="005F63F1"/>
    <w:rsid w:val="005F651F"/>
    <w:rsid w:val="005F6B33"/>
    <w:rsid w:val="005F6E7F"/>
    <w:rsid w:val="005F701A"/>
    <w:rsid w:val="005F79DE"/>
    <w:rsid w:val="006003D2"/>
    <w:rsid w:val="00600400"/>
    <w:rsid w:val="00600943"/>
    <w:rsid w:val="00601C2B"/>
    <w:rsid w:val="0060237D"/>
    <w:rsid w:val="00602AE5"/>
    <w:rsid w:val="00602FB6"/>
    <w:rsid w:val="00602FD1"/>
    <w:rsid w:val="0060319E"/>
    <w:rsid w:val="00603DB6"/>
    <w:rsid w:val="00603DCB"/>
    <w:rsid w:val="00604574"/>
    <w:rsid w:val="0060457E"/>
    <w:rsid w:val="006047BD"/>
    <w:rsid w:val="00604BB4"/>
    <w:rsid w:val="006053F6"/>
    <w:rsid w:val="006055B1"/>
    <w:rsid w:val="006056C6"/>
    <w:rsid w:val="006058D8"/>
    <w:rsid w:val="00605A36"/>
    <w:rsid w:val="00605B03"/>
    <w:rsid w:val="00605EDF"/>
    <w:rsid w:val="00605F8F"/>
    <w:rsid w:val="00606077"/>
    <w:rsid w:val="0060612F"/>
    <w:rsid w:val="0060629B"/>
    <w:rsid w:val="0060637D"/>
    <w:rsid w:val="006063F3"/>
    <w:rsid w:val="00606663"/>
    <w:rsid w:val="006069A8"/>
    <w:rsid w:val="00606B23"/>
    <w:rsid w:val="0060711F"/>
    <w:rsid w:val="0060719E"/>
    <w:rsid w:val="00607275"/>
    <w:rsid w:val="00607A91"/>
    <w:rsid w:val="00607B45"/>
    <w:rsid w:val="00607F18"/>
    <w:rsid w:val="00607F61"/>
    <w:rsid w:val="006104AF"/>
    <w:rsid w:val="00610A87"/>
    <w:rsid w:val="00610B51"/>
    <w:rsid w:val="00610C99"/>
    <w:rsid w:val="006110DF"/>
    <w:rsid w:val="006113D5"/>
    <w:rsid w:val="006115A7"/>
    <w:rsid w:val="0061190F"/>
    <w:rsid w:val="0061195A"/>
    <w:rsid w:val="00611A4E"/>
    <w:rsid w:val="00611D8B"/>
    <w:rsid w:val="006120C6"/>
    <w:rsid w:val="006120CB"/>
    <w:rsid w:val="00612107"/>
    <w:rsid w:val="006121E2"/>
    <w:rsid w:val="00612597"/>
    <w:rsid w:val="006125A4"/>
    <w:rsid w:val="006125FB"/>
    <w:rsid w:val="00612C60"/>
    <w:rsid w:val="00612D97"/>
    <w:rsid w:val="00612E50"/>
    <w:rsid w:val="00612E9D"/>
    <w:rsid w:val="00613100"/>
    <w:rsid w:val="006132F8"/>
    <w:rsid w:val="006133D8"/>
    <w:rsid w:val="006135A1"/>
    <w:rsid w:val="006139A1"/>
    <w:rsid w:val="0061405C"/>
    <w:rsid w:val="006148A2"/>
    <w:rsid w:val="00614AB1"/>
    <w:rsid w:val="00614FFA"/>
    <w:rsid w:val="0061535B"/>
    <w:rsid w:val="006154A2"/>
    <w:rsid w:val="006154A4"/>
    <w:rsid w:val="006157E9"/>
    <w:rsid w:val="00615BA5"/>
    <w:rsid w:val="00615F3C"/>
    <w:rsid w:val="00616CEF"/>
    <w:rsid w:val="00616D8B"/>
    <w:rsid w:val="00617193"/>
    <w:rsid w:val="00617272"/>
    <w:rsid w:val="00617423"/>
    <w:rsid w:val="00617632"/>
    <w:rsid w:val="006177C9"/>
    <w:rsid w:val="00617D1B"/>
    <w:rsid w:val="00617D21"/>
    <w:rsid w:val="00617F0F"/>
    <w:rsid w:val="00620511"/>
    <w:rsid w:val="00620FBD"/>
    <w:rsid w:val="006216DA"/>
    <w:rsid w:val="00621CF4"/>
    <w:rsid w:val="00621DD9"/>
    <w:rsid w:val="00622027"/>
    <w:rsid w:val="00622344"/>
    <w:rsid w:val="006224AA"/>
    <w:rsid w:val="006224DA"/>
    <w:rsid w:val="00622B86"/>
    <w:rsid w:val="00622ECA"/>
    <w:rsid w:val="006230FB"/>
    <w:rsid w:val="006233B7"/>
    <w:rsid w:val="00623926"/>
    <w:rsid w:val="00623931"/>
    <w:rsid w:val="00623CA1"/>
    <w:rsid w:val="00623D82"/>
    <w:rsid w:val="00623DA8"/>
    <w:rsid w:val="00623F0A"/>
    <w:rsid w:val="0062417E"/>
    <w:rsid w:val="00624649"/>
    <w:rsid w:val="006247D0"/>
    <w:rsid w:val="00624941"/>
    <w:rsid w:val="00624F02"/>
    <w:rsid w:val="00625327"/>
    <w:rsid w:val="006253A4"/>
    <w:rsid w:val="006259DE"/>
    <w:rsid w:val="00625EEA"/>
    <w:rsid w:val="006262D3"/>
    <w:rsid w:val="00626483"/>
    <w:rsid w:val="00626C7A"/>
    <w:rsid w:val="00627189"/>
    <w:rsid w:val="00627A56"/>
    <w:rsid w:val="00627A63"/>
    <w:rsid w:val="00627B19"/>
    <w:rsid w:val="00627F04"/>
    <w:rsid w:val="0063038A"/>
    <w:rsid w:val="00630425"/>
    <w:rsid w:val="00630434"/>
    <w:rsid w:val="00630559"/>
    <w:rsid w:val="006307A3"/>
    <w:rsid w:val="00630BED"/>
    <w:rsid w:val="00630E81"/>
    <w:rsid w:val="0063133F"/>
    <w:rsid w:val="0063135E"/>
    <w:rsid w:val="00631428"/>
    <w:rsid w:val="00631E18"/>
    <w:rsid w:val="00631FB9"/>
    <w:rsid w:val="00632018"/>
    <w:rsid w:val="006320E0"/>
    <w:rsid w:val="0063252F"/>
    <w:rsid w:val="00632CFD"/>
    <w:rsid w:val="00632FDD"/>
    <w:rsid w:val="006333BE"/>
    <w:rsid w:val="0063351F"/>
    <w:rsid w:val="00633F89"/>
    <w:rsid w:val="00633FC4"/>
    <w:rsid w:val="00634044"/>
    <w:rsid w:val="006341A7"/>
    <w:rsid w:val="0063424A"/>
    <w:rsid w:val="0063487E"/>
    <w:rsid w:val="006348EF"/>
    <w:rsid w:val="00634B5B"/>
    <w:rsid w:val="00635832"/>
    <w:rsid w:val="00635886"/>
    <w:rsid w:val="0063597A"/>
    <w:rsid w:val="006359FF"/>
    <w:rsid w:val="006362DF"/>
    <w:rsid w:val="00636634"/>
    <w:rsid w:val="00636877"/>
    <w:rsid w:val="00636920"/>
    <w:rsid w:val="00636B95"/>
    <w:rsid w:val="00636D6D"/>
    <w:rsid w:val="00637063"/>
    <w:rsid w:val="00637226"/>
    <w:rsid w:val="00637C5A"/>
    <w:rsid w:val="00637D92"/>
    <w:rsid w:val="00637DBB"/>
    <w:rsid w:val="006402D8"/>
    <w:rsid w:val="00640534"/>
    <w:rsid w:val="006406E4"/>
    <w:rsid w:val="0064081C"/>
    <w:rsid w:val="006408F4"/>
    <w:rsid w:val="006409B7"/>
    <w:rsid w:val="00640B53"/>
    <w:rsid w:val="00640DEF"/>
    <w:rsid w:val="00640F36"/>
    <w:rsid w:val="00641374"/>
    <w:rsid w:val="00641626"/>
    <w:rsid w:val="00641933"/>
    <w:rsid w:val="00641D8B"/>
    <w:rsid w:val="00641DFD"/>
    <w:rsid w:val="00641ED1"/>
    <w:rsid w:val="00642210"/>
    <w:rsid w:val="00642324"/>
    <w:rsid w:val="0064275E"/>
    <w:rsid w:val="006427F8"/>
    <w:rsid w:val="006428B5"/>
    <w:rsid w:val="00642B59"/>
    <w:rsid w:val="00642C7D"/>
    <w:rsid w:val="006432D2"/>
    <w:rsid w:val="006434F6"/>
    <w:rsid w:val="00643E19"/>
    <w:rsid w:val="00643E39"/>
    <w:rsid w:val="006440E7"/>
    <w:rsid w:val="006440FA"/>
    <w:rsid w:val="00644243"/>
    <w:rsid w:val="0064451F"/>
    <w:rsid w:val="0064490B"/>
    <w:rsid w:val="00645047"/>
    <w:rsid w:val="0064516F"/>
    <w:rsid w:val="0064538C"/>
    <w:rsid w:val="00645442"/>
    <w:rsid w:val="0064566F"/>
    <w:rsid w:val="00645AF0"/>
    <w:rsid w:val="00645C78"/>
    <w:rsid w:val="006460B8"/>
    <w:rsid w:val="006460C5"/>
    <w:rsid w:val="0064678A"/>
    <w:rsid w:val="006467DD"/>
    <w:rsid w:val="006468E3"/>
    <w:rsid w:val="00646C94"/>
    <w:rsid w:val="00646D0E"/>
    <w:rsid w:val="00646D38"/>
    <w:rsid w:val="00646DFC"/>
    <w:rsid w:val="00646FE1"/>
    <w:rsid w:val="00647040"/>
    <w:rsid w:val="0064710C"/>
    <w:rsid w:val="00647266"/>
    <w:rsid w:val="006472E0"/>
    <w:rsid w:val="00647BEB"/>
    <w:rsid w:val="00647C2C"/>
    <w:rsid w:val="00647EAA"/>
    <w:rsid w:val="00647F63"/>
    <w:rsid w:val="0065010A"/>
    <w:rsid w:val="0065014E"/>
    <w:rsid w:val="00650157"/>
    <w:rsid w:val="00650207"/>
    <w:rsid w:val="006502C1"/>
    <w:rsid w:val="00650461"/>
    <w:rsid w:val="006506D8"/>
    <w:rsid w:val="00650993"/>
    <w:rsid w:val="006509A2"/>
    <w:rsid w:val="00650E31"/>
    <w:rsid w:val="00650ECB"/>
    <w:rsid w:val="0065115F"/>
    <w:rsid w:val="00651315"/>
    <w:rsid w:val="0065131C"/>
    <w:rsid w:val="0065137F"/>
    <w:rsid w:val="0065152B"/>
    <w:rsid w:val="0065154C"/>
    <w:rsid w:val="00651AB1"/>
    <w:rsid w:val="00651E24"/>
    <w:rsid w:val="00651F8D"/>
    <w:rsid w:val="006520A5"/>
    <w:rsid w:val="0065263F"/>
    <w:rsid w:val="00652832"/>
    <w:rsid w:val="00652B38"/>
    <w:rsid w:val="00652BFE"/>
    <w:rsid w:val="00652C6A"/>
    <w:rsid w:val="006530BA"/>
    <w:rsid w:val="006534E9"/>
    <w:rsid w:val="00653575"/>
    <w:rsid w:val="006538FA"/>
    <w:rsid w:val="00654601"/>
    <w:rsid w:val="0065489C"/>
    <w:rsid w:val="00654B85"/>
    <w:rsid w:val="00654E1D"/>
    <w:rsid w:val="00654ED7"/>
    <w:rsid w:val="006550B3"/>
    <w:rsid w:val="00655858"/>
    <w:rsid w:val="00655865"/>
    <w:rsid w:val="00655885"/>
    <w:rsid w:val="006562AD"/>
    <w:rsid w:val="00656351"/>
    <w:rsid w:val="00656977"/>
    <w:rsid w:val="00656ADD"/>
    <w:rsid w:val="00656BDB"/>
    <w:rsid w:val="0065709D"/>
    <w:rsid w:val="00657142"/>
    <w:rsid w:val="00657234"/>
    <w:rsid w:val="00657295"/>
    <w:rsid w:val="00657545"/>
    <w:rsid w:val="006577FB"/>
    <w:rsid w:val="0065780E"/>
    <w:rsid w:val="00657CA6"/>
    <w:rsid w:val="0066094F"/>
    <w:rsid w:val="00660AD6"/>
    <w:rsid w:val="00660EDD"/>
    <w:rsid w:val="00660FC7"/>
    <w:rsid w:val="006611B3"/>
    <w:rsid w:val="00661501"/>
    <w:rsid w:val="0066168E"/>
    <w:rsid w:val="0066173E"/>
    <w:rsid w:val="00661BEF"/>
    <w:rsid w:val="00661DFA"/>
    <w:rsid w:val="00662039"/>
    <w:rsid w:val="00662589"/>
    <w:rsid w:val="0066286D"/>
    <w:rsid w:val="006630E9"/>
    <w:rsid w:val="00663152"/>
    <w:rsid w:val="006631BB"/>
    <w:rsid w:val="006632D5"/>
    <w:rsid w:val="006635A2"/>
    <w:rsid w:val="00663AFD"/>
    <w:rsid w:val="00663F9D"/>
    <w:rsid w:val="00663FBB"/>
    <w:rsid w:val="006643DF"/>
    <w:rsid w:val="0066444D"/>
    <w:rsid w:val="006645EB"/>
    <w:rsid w:val="00664B56"/>
    <w:rsid w:val="00664F68"/>
    <w:rsid w:val="0066537F"/>
    <w:rsid w:val="00665E57"/>
    <w:rsid w:val="00665E6E"/>
    <w:rsid w:val="0066601D"/>
    <w:rsid w:val="00666078"/>
    <w:rsid w:val="006664B4"/>
    <w:rsid w:val="00666657"/>
    <w:rsid w:val="00666AC4"/>
    <w:rsid w:val="00666CA6"/>
    <w:rsid w:val="00666E8B"/>
    <w:rsid w:val="0066700A"/>
    <w:rsid w:val="00667114"/>
    <w:rsid w:val="00667D0A"/>
    <w:rsid w:val="00667D98"/>
    <w:rsid w:val="006705B1"/>
    <w:rsid w:val="00670B7D"/>
    <w:rsid w:val="00670BF5"/>
    <w:rsid w:val="00670E71"/>
    <w:rsid w:val="00670E8A"/>
    <w:rsid w:val="0067102C"/>
    <w:rsid w:val="00671392"/>
    <w:rsid w:val="0067181C"/>
    <w:rsid w:val="00671E24"/>
    <w:rsid w:val="00672107"/>
    <w:rsid w:val="006724AA"/>
    <w:rsid w:val="00672B26"/>
    <w:rsid w:val="006739AB"/>
    <w:rsid w:val="00673E29"/>
    <w:rsid w:val="0067402E"/>
    <w:rsid w:val="006740C6"/>
    <w:rsid w:val="00674129"/>
    <w:rsid w:val="00674680"/>
    <w:rsid w:val="006746A1"/>
    <w:rsid w:val="006747B7"/>
    <w:rsid w:val="0067492D"/>
    <w:rsid w:val="00674E07"/>
    <w:rsid w:val="00675287"/>
    <w:rsid w:val="0067571D"/>
    <w:rsid w:val="0067572B"/>
    <w:rsid w:val="00675941"/>
    <w:rsid w:val="00675DD9"/>
    <w:rsid w:val="00675F38"/>
    <w:rsid w:val="0067645B"/>
    <w:rsid w:val="00676A77"/>
    <w:rsid w:val="00676E58"/>
    <w:rsid w:val="00677019"/>
    <w:rsid w:val="006771E0"/>
    <w:rsid w:val="00677419"/>
    <w:rsid w:val="006775D0"/>
    <w:rsid w:val="00677703"/>
    <w:rsid w:val="00677779"/>
    <w:rsid w:val="00677C75"/>
    <w:rsid w:val="00680234"/>
    <w:rsid w:val="0068023F"/>
    <w:rsid w:val="0068053E"/>
    <w:rsid w:val="006805AA"/>
    <w:rsid w:val="00680B23"/>
    <w:rsid w:val="00680E01"/>
    <w:rsid w:val="0068123D"/>
    <w:rsid w:val="00681391"/>
    <w:rsid w:val="00681458"/>
    <w:rsid w:val="00681712"/>
    <w:rsid w:val="0068182B"/>
    <w:rsid w:val="0068190C"/>
    <w:rsid w:val="00681AFA"/>
    <w:rsid w:val="00681C9F"/>
    <w:rsid w:val="00681F6F"/>
    <w:rsid w:val="00682009"/>
    <w:rsid w:val="0068216C"/>
    <w:rsid w:val="0068239D"/>
    <w:rsid w:val="00682560"/>
    <w:rsid w:val="00682771"/>
    <w:rsid w:val="00682D4D"/>
    <w:rsid w:val="00682E33"/>
    <w:rsid w:val="006834E7"/>
    <w:rsid w:val="0068361B"/>
    <w:rsid w:val="0068375C"/>
    <w:rsid w:val="00683910"/>
    <w:rsid w:val="00683AB2"/>
    <w:rsid w:val="00683D42"/>
    <w:rsid w:val="00683D7A"/>
    <w:rsid w:val="0068458F"/>
    <w:rsid w:val="00684745"/>
    <w:rsid w:val="00684B3E"/>
    <w:rsid w:val="0068500C"/>
    <w:rsid w:val="0068516F"/>
    <w:rsid w:val="006858B7"/>
    <w:rsid w:val="0068590F"/>
    <w:rsid w:val="00685F7B"/>
    <w:rsid w:val="00686045"/>
    <w:rsid w:val="006866A9"/>
    <w:rsid w:val="00686A69"/>
    <w:rsid w:val="00687211"/>
    <w:rsid w:val="00687535"/>
    <w:rsid w:val="0068784F"/>
    <w:rsid w:val="00687878"/>
    <w:rsid w:val="0068792D"/>
    <w:rsid w:val="00690130"/>
    <w:rsid w:val="006901EB"/>
    <w:rsid w:val="0069022A"/>
    <w:rsid w:val="00690B42"/>
    <w:rsid w:val="00690F15"/>
    <w:rsid w:val="0069110E"/>
    <w:rsid w:val="006912CB"/>
    <w:rsid w:val="00691948"/>
    <w:rsid w:val="00691961"/>
    <w:rsid w:val="006919B1"/>
    <w:rsid w:val="00691EB2"/>
    <w:rsid w:val="006920BD"/>
    <w:rsid w:val="006921A2"/>
    <w:rsid w:val="00692440"/>
    <w:rsid w:val="00692717"/>
    <w:rsid w:val="00692B9D"/>
    <w:rsid w:val="00692BDB"/>
    <w:rsid w:val="00692D79"/>
    <w:rsid w:val="00692D88"/>
    <w:rsid w:val="00692F9E"/>
    <w:rsid w:val="006931DD"/>
    <w:rsid w:val="006934E1"/>
    <w:rsid w:val="00693687"/>
    <w:rsid w:val="006936BF"/>
    <w:rsid w:val="00693AAF"/>
    <w:rsid w:val="00693C5B"/>
    <w:rsid w:val="00693EE8"/>
    <w:rsid w:val="00693FCE"/>
    <w:rsid w:val="00694554"/>
    <w:rsid w:val="006945F4"/>
    <w:rsid w:val="0069477F"/>
    <w:rsid w:val="00694F81"/>
    <w:rsid w:val="00694F84"/>
    <w:rsid w:val="006952B2"/>
    <w:rsid w:val="00695416"/>
    <w:rsid w:val="0069582D"/>
    <w:rsid w:val="006959EA"/>
    <w:rsid w:val="00695C11"/>
    <w:rsid w:val="00695C16"/>
    <w:rsid w:val="00695D6A"/>
    <w:rsid w:val="00696317"/>
    <w:rsid w:val="00696513"/>
    <w:rsid w:val="00696679"/>
    <w:rsid w:val="006966F9"/>
    <w:rsid w:val="006969E7"/>
    <w:rsid w:val="00696A5C"/>
    <w:rsid w:val="00696BAC"/>
    <w:rsid w:val="00696BB4"/>
    <w:rsid w:val="00696DAB"/>
    <w:rsid w:val="00696FA1"/>
    <w:rsid w:val="0069733E"/>
    <w:rsid w:val="00697441"/>
    <w:rsid w:val="00697511"/>
    <w:rsid w:val="0069787D"/>
    <w:rsid w:val="00697A24"/>
    <w:rsid w:val="00697C36"/>
    <w:rsid w:val="00697C53"/>
    <w:rsid w:val="00697D45"/>
    <w:rsid w:val="006A00AE"/>
    <w:rsid w:val="006A0435"/>
    <w:rsid w:val="006A059A"/>
    <w:rsid w:val="006A08D5"/>
    <w:rsid w:val="006A0DE1"/>
    <w:rsid w:val="006A0F30"/>
    <w:rsid w:val="006A0FA5"/>
    <w:rsid w:val="006A1234"/>
    <w:rsid w:val="006A149C"/>
    <w:rsid w:val="006A19D4"/>
    <w:rsid w:val="006A2236"/>
    <w:rsid w:val="006A253F"/>
    <w:rsid w:val="006A2584"/>
    <w:rsid w:val="006A2681"/>
    <w:rsid w:val="006A2A4D"/>
    <w:rsid w:val="006A3122"/>
    <w:rsid w:val="006A348C"/>
    <w:rsid w:val="006A37C7"/>
    <w:rsid w:val="006A3BAB"/>
    <w:rsid w:val="006A3BAF"/>
    <w:rsid w:val="006A3F7E"/>
    <w:rsid w:val="006A4165"/>
    <w:rsid w:val="006A419E"/>
    <w:rsid w:val="006A4225"/>
    <w:rsid w:val="006A4476"/>
    <w:rsid w:val="006A4535"/>
    <w:rsid w:val="006A4744"/>
    <w:rsid w:val="006A498B"/>
    <w:rsid w:val="006A4C2D"/>
    <w:rsid w:val="006A4E78"/>
    <w:rsid w:val="006A4F85"/>
    <w:rsid w:val="006A535F"/>
    <w:rsid w:val="006A55BA"/>
    <w:rsid w:val="006A57A9"/>
    <w:rsid w:val="006A5868"/>
    <w:rsid w:val="006A614D"/>
    <w:rsid w:val="006A6525"/>
    <w:rsid w:val="006A66B8"/>
    <w:rsid w:val="006A6712"/>
    <w:rsid w:val="006A7151"/>
    <w:rsid w:val="006A71C0"/>
    <w:rsid w:val="006A7583"/>
    <w:rsid w:val="006A777E"/>
    <w:rsid w:val="006A77CF"/>
    <w:rsid w:val="006A7885"/>
    <w:rsid w:val="006A7B51"/>
    <w:rsid w:val="006A7C5D"/>
    <w:rsid w:val="006A7ED3"/>
    <w:rsid w:val="006B0369"/>
    <w:rsid w:val="006B0D69"/>
    <w:rsid w:val="006B1227"/>
    <w:rsid w:val="006B1529"/>
    <w:rsid w:val="006B163A"/>
    <w:rsid w:val="006B164E"/>
    <w:rsid w:val="006B1876"/>
    <w:rsid w:val="006B1A9C"/>
    <w:rsid w:val="006B1FAF"/>
    <w:rsid w:val="006B24FB"/>
    <w:rsid w:val="006B2586"/>
    <w:rsid w:val="006B292B"/>
    <w:rsid w:val="006B29E1"/>
    <w:rsid w:val="006B315B"/>
    <w:rsid w:val="006B35DA"/>
    <w:rsid w:val="006B35DB"/>
    <w:rsid w:val="006B36D0"/>
    <w:rsid w:val="006B3879"/>
    <w:rsid w:val="006B388E"/>
    <w:rsid w:val="006B3EE4"/>
    <w:rsid w:val="006B4056"/>
    <w:rsid w:val="006B40FE"/>
    <w:rsid w:val="006B41C4"/>
    <w:rsid w:val="006B4632"/>
    <w:rsid w:val="006B49AE"/>
    <w:rsid w:val="006B4CEE"/>
    <w:rsid w:val="006B4D7E"/>
    <w:rsid w:val="006B5401"/>
    <w:rsid w:val="006B5629"/>
    <w:rsid w:val="006B5721"/>
    <w:rsid w:val="006B592E"/>
    <w:rsid w:val="006B5BA4"/>
    <w:rsid w:val="006B5E14"/>
    <w:rsid w:val="006B621E"/>
    <w:rsid w:val="006B6222"/>
    <w:rsid w:val="006B653F"/>
    <w:rsid w:val="006B65CB"/>
    <w:rsid w:val="006B664D"/>
    <w:rsid w:val="006B66DC"/>
    <w:rsid w:val="006B6980"/>
    <w:rsid w:val="006B6C48"/>
    <w:rsid w:val="006B7461"/>
    <w:rsid w:val="006B74DE"/>
    <w:rsid w:val="006B7794"/>
    <w:rsid w:val="006B7EBF"/>
    <w:rsid w:val="006C00CF"/>
    <w:rsid w:val="006C0302"/>
    <w:rsid w:val="006C0428"/>
    <w:rsid w:val="006C0A26"/>
    <w:rsid w:val="006C12F9"/>
    <w:rsid w:val="006C16AB"/>
    <w:rsid w:val="006C1796"/>
    <w:rsid w:val="006C1945"/>
    <w:rsid w:val="006C1ED3"/>
    <w:rsid w:val="006C1FB3"/>
    <w:rsid w:val="006C2449"/>
    <w:rsid w:val="006C27FD"/>
    <w:rsid w:val="006C2AB7"/>
    <w:rsid w:val="006C2B32"/>
    <w:rsid w:val="006C3055"/>
    <w:rsid w:val="006C342C"/>
    <w:rsid w:val="006C378F"/>
    <w:rsid w:val="006C3DF2"/>
    <w:rsid w:val="006C3F2E"/>
    <w:rsid w:val="006C4052"/>
    <w:rsid w:val="006C45AE"/>
    <w:rsid w:val="006C4634"/>
    <w:rsid w:val="006C4709"/>
    <w:rsid w:val="006C4784"/>
    <w:rsid w:val="006C48F9"/>
    <w:rsid w:val="006C4CAE"/>
    <w:rsid w:val="006C4CF1"/>
    <w:rsid w:val="006C59BB"/>
    <w:rsid w:val="006C5AAD"/>
    <w:rsid w:val="006C5DCD"/>
    <w:rsid w:val="006C63EA"/>
    <w:rsid w:val="006C668B"/>
    <w:rsid w:val="006C693E"/>
    <w:rsid w:val="006C6C73"/>
    <w:rsid w:val="006C6EF1"/>
    <w:rsid w:val="006C7344"/>
    <w:rsid w:val="006C78DC"/>
    <w:rsid w:val="006C7973"/>
    <w:rsid w:val="006C7A00"/>
    <w:rsid w:val="006C7C77"/>
    <w:rsid w:val="006C7E8B"/>
    <w:rsid w:val="006C7ED4"/>
    <w:rsid w:val="006C7F95"/>
    <w:rsid w:val="006D0740"/>
    <w:rsid w:val="006D07EA"/>
    <w:rsid w:val="006D0940"/>
    <w:rsid w:val="006D0945"/>
    <w:rsid w:val="006D0A59"/>
    <w:rsid w:val="006D109F"/>
    <w:rsid w:val="006D11B3"/>
    <w:rsid w:val="006D1B2D"/>
    <w:rsid w:val="006D1CA5"/>
    <w:rsid w:val="006D2022"/>
    <w:rsid w:val="006D22D7"/>
    <w:rsid w:val="006D23A2"/>
    <w:rsid w:val="006D241D"/>
    <w:rsid w:val="006D2761"/>
    <w:rsid w:val="006D2B5E"/>
    <w:rsid w:val="006D2C2E"/>
    <w:rsid w:val="006D2D63"/>
    <w:rsid w:val="006D2F11"/>
    <w:rsid w:val="006D3036"/>
    <w:rsid w:val="006D337C"/>
    <w:rsid w:val="006D3788"/>
    <w:rsid w:val="006D3EEC"/>
    <w:rsid w:val="006D3FBA"/>
    <w:rsid w:val="006D4006"/>
    <w:rsid w:val="006D4390"/>
    <w:rsid w:val="006D43B1"/>
    <w:rsid w:val="006D47BB"/>
    <w:rsid w:val="006D4837"/>
    <w:rsid w:val="006D4B7E"/>
    <w:rsid w:val="006D4C44"/>
    <w:rsid w:val="006D4CF6"/>
    <w:rsid w:val="006D4E64"/>
    <w:rsid w:val="006D514D"/>
    <w:rsid w:val="006D5816"/>
    <w:rsid w:val="006D5995"/>
    <w:rsid w:val="006D5A2B"/>
    <w:rsid w:val="006D5F7D"/>
    <w:rsid w:val="006D61B2"/>
    <w:rsid w:val="006D6237"/>
    <w:rsid w:val="006D6382"/>
    <w:rsid w:val="006D6B4B"/>
    <w:rsid w:val="006D70A2"/>
    <w:rsid w:val="006D7475"/>
    <w:rsid w:val="006D7506"/>
    <w:rsid w:val="006D75AE"/>
    <w:rsid w:val="006D7CBF"/>
    <w:rsid w:val="006D7FD6"/>
    <w:rsid w:val="006E0CAD"/>
    <w:rsid w:val="006E0CF8"/>
    <w:rsid w:val="006E0D94"/>
    <w:rsid w:val="006E1271"/>
    <w:rsid w:val="006E136C"/>
    <w:rsid w:val="006E13E9"/>
    <w:rsid w:val="006E1622"/>
    <w:rsid w:val="006E1AA9"/>
    <w:rsid w:val="006E1AB0"/>
    <w:rsid w:val="006E1AE2"/>
    <w:rsid w:val="006E1D86"/>
    <w:rsid w:val="006E1D88"/>
    <w:rsid w:val="006E21AD"/>
    <w:rsid w:val="006E2419"/>
    <w:rsid w:val="006E2595"/>
    <w:rsid w:val="006E26BE"/>
    <w:rsid w:val="006E2750"/>
    <w:rsid w:val="006E2A70"/>
    <w:rsid w:val="006E2ADD"/>
    <w:rsid w:val="006E2B4D"/>
    <w:rsid w:val="006E2BB2"/>
    <w:rsid w:val="006E2D6F"/>
    <w:rsid w:val="006E3006"/>
    <w:rsid w:val="006E3291"/>
    <w:rsid w:val="006E33EF"/>
    <w:rsid w:val="006E3842"/>
    <w:rsid w:val="006E3CF2"/>
    <w:rsid w:val="006E408D"/>
    <w:rsid w:val="006E4109"/>
    <w:rsid w:val="006E4378"/>
    <w:rsid w:val="006E555D"/>
    <w:rsid w:val="006E57BF"/>
    <w:rsid w:val="006E5893"/>
    <w:rsid w:val="006E62D9"/>
    <w:rsid w:val="006E68C5"/>
    <w:rsid w:val="006E6A01"/>
    <w:rsid w:val="006E6CE7"/>
    <w:rsid w:val="006E742B"/>
    <w:rsid w:val="006E7538"/>
    <w:rsid w:val="006E755C"/>
    <w:rsid w:val="006E7B14"/>
    <w:rsid w:val="006E7E96"/>
    <w:rsid w:val="006E7EDE"/>
    <w:rsid w:val="006F01B0"/>
    <w:rsid w:val="006F0593"/>
    <w:rsid w:val="006F0AD7"/>
    <w:rsid w:val="006F0C7C"/>
    <w:rsid w:val="006F1151"/>
    <w:rsid w:val="006F14F3"/>
    <w:rsid w:val="006F175C"/>
    <w:rsid w:val="006F193F"/>
    <w:rsid w:val="006F195B"/>
    <w:rsid w:val="006F19DA"/>
    <w:rsid w:val="006F1E28"/>
    <w:rsid w:val="006F225F"/>
    <w:rsid w:val="006F30CB"/>
    <w:rsid w:val="006F3174"/>
    <w:rsid w:val="006F359D"/>
    <w:rsid w:val="006F393D"/>
    <w:rsid w:val="006F39B5"/>
    <w:rsid w:val="006F3D21"/>
    <w:rsid w:val="006F3D97"/>
    <w:rsid w:val="006F3DD0"/>
    <w:rsid w:val="006F3E89"/>
    <w:rsid w:val="006F410F"/>
    <w:rsid w:val="006F43CD"/>
    <w:rsid w:val="006F43FC"/>
    <w:rsid w:val="006F4566"/>
    <w:rsid w:val="006F4A23"/>
    <w:rsid w:val="006F4C81"/>
    <w:rsid w:val="006F68BC"/>
    <w:rsid w:val="006F68BE"/>
    <w:rsid w:val="006F69CB"/>
    <w:rsid w:val="006F7DFD"/>
    <w:rsid w:val="007001C1"/>
    <w:rsid w:val="00700618"/>
    <w:rsid w:val="007006F4"/>
    <w:rsid w:val="00700922"/>
    <w:rsid w:val="00700C2D"/>
    <w:rsid w:val="00700FDB"/>
    <w:rsid w:val="0070119C"/>
    <w:rsid w:val="0070167F"/>
    <w:rsid w:val="007019CA"/>
    <w:rsid w:val="00701C27"/>
    <w:rsid w:val="00701D1E"/>
    <w:rsid w:val="00701D22"/>
    <w:rsid w:val="00701E3F"/>
    <w:rsid w:val="0070203C"/>
    <w:rsid w:val="0070238F"/>
    <w:rsid w:val="007027A9"/>
    <w:rsid w:val="00702A1D"/>
    <w:rsid w:val="00702C4A"/>
    <w:rsid w:val="00702DA8"/>
    <w:rsid w:val="00703262"/>
    <w:rsid w:val="007032F8"/>
    <w:rsid w:val="007035B8"/>
    <w:rsid w:val="00703D39"/>
    <w:rsid w:val="00703FA9"/>
    <w:rsid w:val="00704170"/>
    <w:rsid w:val="00704484"/>
    <w:rsid w:val="00704817"/>
    <w:rsid w:val="00704831"/>
    <w:rsid w:val="007048BC"/>
    <w:rsid w:val="007048F0"/>
    <w:rsid w:val="00704943"/>
    <w:rsid w:val="00704B14"/>
    <w:rsid w:val="00704B4F"/>
    <w:rsid w:val="00705228"/>
    <w:rsid w:val="007052F4"/>
    <w:rsid w:val="00705AB5"/>
    <w:rsid w:val="00705AF9"/>
    <w:rsid w:val="00705C29"/>
    <w:rsid w:val="00705C97"/>
    <w:rsid w:val="00705E44"/>
    <w:rsid w:val="00705EF7"/>
    <w:rsid w:val="0070656C"/>
    <w:rsid w:val="00706935"/>
    <w:rsid w:val="00706C50"/>
    <w:rsid w:val="00706D35"/>
    <w:rsid w:val="00706D5D"/>
    <w:rsid w:val="00706DA5"/>
    <w:rsid w:val="00706FB2"/>
    <w:rsid w:val="0070728F"/>
    <w:rsid w:val="00707334"/>
    <w:rsid w:val="0070755E"/>
    <w:rsid w:val="0070769A"/>
    <w:rsid w:val="00707BD1"/>
    <w:rsid w:val="00707BDE"/>
    <w:rsid w:val="00707D03"/>
    <w:rsid w:val="00710000"/>
    <w:rsid w:val="00710210"/>
    <w:rsid w:val="00710365"/>
    <w:rsid w:val="00710809"/>
    <w:rsid w:val="00710D2D"/>
    <w:rsid w:val="0071172C"/>
    <w:rsid w:val="0071178E"/>
    <w:rsid w:val="00711B95"/>
    <w:rsid w:val="00712319"/>
    <w:rsid w:val="00712472"/>
    <w:rsid w:val="007125EF"/>
    <w:rsid w:val="007128CE"/>
    <w:rsid w:val="00712935"/>
    <w:rsid w:val="00712F45"/>
    <w:rsid w:val="0071344E"/>
    <w:rsid w:val="00714378"/>
    <w:rsid w:val="007145FE"/>
    <w:rsid w:val="00714940"/>
    <w:rsid w:val="00714E16"/>
    <w:rsid w:val="0071514B"/>
    <w:rsid w:val="00715858"/>
    <w:rsid w:val="007159EA"/>
    <w:rsid w:val="00715B8B"/>
    <w:rsid w:val="00716042"/>
    <w:rsid w:val="007161AA"/>
    <w:rsid w:val="00716542"/>
    <w:rsid w:val="007166DA"/>
    <w:rsid w:val="00716C83"/>
    <w:rsid w:val="00716D1A"/>
    <w:rsid w:val="00716E01"/>
    <w:rsid w:val="007173CD"/>
    <w:rsid w:val="007177D2"/>
    <w:rsid w:val="00717855"/>
    <w:rsid w:val="007178E1"/>
    <w:rsid w:val="007178FC"/>
    <w:rsid w:val="00717CD0"/>
    <w:rsid w:val="00720414"/>
    <w:rsid w:val="0072050A"/>
    <w:rsid w:val="0072090E"/>
    <w:rsid w:val="0072093B"/>
    <w:rsid w:val="00720E9E"/>
    <w:rsid w:val="0072188E"/>
    <w:rsid w:val="00721A7E"/>
    <w:rsid w:val="00721AD9"/>
    <w:rsid w:val="00721B43"/>
    <w:rsid w:val="00721BB2"/>
    <w:rsid w:val="007222DF"/>
    <w:rsid w:val="007224A3"/>
    <w:rsid w:val="00722510"/>
    <w:rsid w:val="00722849"/>
    <w:rsid w:val="0072315D"/>
    <w:rsid w:val="00723658"/>
    <w:rsid w:val="00723892"/>
    <w:rsid w:val="007239C3"/>
    <w:rsid w:val="007239D6"/>
    <w:rsid w:val="00723BC6"/>
    <w:rsid w:val="00723E02"/>
    <w:rsid w:val="007248A7"/>
    <w:rsid w:val="00724A2D"/>
    <w:rsid w:val="00724ACE"/>
    <w:rsid w:val="00724AE8"/>
    <w:rsid w:val="00724BF3"/>
    <w:rsid w:val="00724C98"/>
    <w:rsid w:val="00725059"/>
    <w:rsid w:val="0072527D"/>
    <w:rsid w:val="007252DE"/>
    <w:rsid w:val="00725464"/>
    <w:rsid w:val="00725B89"/>
    <w:rsid w:val="0072607E"/>
    <w:rsid w:val="007260BF"/>
    <w:rsid w:val="0072613B"/>
    <w:rsid w:val="00726297"/>
    <w:rsid w:val="00726A75"/>
    <w:rsid w:val="00726B20"/>
    <w:rsid w:val="00726C3D"/>
    <w:rsid w:val="00726CDF"/>
    <w:rsid w:val="00726D5A"/>
    <w:rsid w:val="00726FA6"/>
    <w:rsid w:val="00726FA8"/>
    <w:rsid w:val="007272B1"/>
    <w:rsid w:val="007272E3"/>
    <w:rsid w:val="00727711"/>
    <w:rsid w:val="00727854"/>
    <w:rsid w:val="00727A17"/>
    <w:rsid w:val="00727AEC"/>
    <w:rsid w:val="00727E07"/>
    <w:rsid w:val="00730287"/>
    <w:rsid w:val="007304A2"/>
    <w:rsid w:val="00730F1E"/>
    <w:rsid w:val="00731306"/>
    <w:rsid w:val="007313AF"/>
    <w:rsid w:val="00731448"/>
    <w:rsid w:val="00731AA3"/>
    <w:rsid w:val="00731FCE"/>
    <w:rsid w:val="00732033"/>
    <w:rsid w:val="00732292"/>
    <w:rsid w:val="00732298"/>
    <w:rsid w:val="00732586"/>
    <w:rsid w:val="007327C6"/>
    <w:rsid w:val="00732CC0"/>
    <w:rsid w:val="0073325C"/>
    <w:rsid w:val="0073375B"/>
    <w:rsid w:val="0073396C"/>
    <w:rsid w:val="00734323"/>
    <w:rsid w:val="007343D6"/>
    <w:rsid w:val="0073470C"/>
    <w:rsid w:val="00734B7F"/>
    <w:rsid w:val="007353C3"/>
    <w:rsid w:val="00735822"/>
    <w:rsid w:val="00735907"/>
    <w:rsid w:val="00736120"/>
    <w:rsid w:val="00736292"/>
    <w:rsid w:val="0073633D"/>
    <w:rsid w:val="007365D0"/>
    <w:rsid w:val="007369EA"/>
    <w:rsid w:val="00736D3D"/>
    <w:rsid w:val="00736EFC"/>
    <w:rsid w:val="00737177"/>
    <w:rsid w:val="00737284"/>
    <w:rsid w:val="007376C2"/>
    <w:rsid w:val="007377FA"/>
    <w:rsid w:val="00737A7C"/>
    <w:rsid w:val="0074096B"/>
    <w:rsid w:val="0074096C"/>
    <w:rsid w:val="00740EE7"/>
    <w:rsid w:val="00740F15"/>
    <w:rsid w:val="007410CE"/>
    <w:rsid w:val="00741304"/>
    <w:rsid w:val="0074134C"/>
    <w:rsid w:val="00741501"/>
    <w:rsid w:val="00741667"/>
    <w:rsid w:val="007417FF"/>
    <w:rsid w:val="00741E0A"/>
    <w:rsid w:val="0074204C"/>
    <w:rsid w:val="00742431"/>
    <w:rsid w:val="0074244B"/>
    <w:rsid w:val="007425AC"/>
    <w:rsid w:val="00742721"/>
    <w:rsid w:val="00742822"/>
    <w:rsid w:val="00742C54"/>
    <w:rsid w:val="00742D43"/>
    <w:rsid w:val="00743235"/>
    <w:rsid w:val="00743719"/>
    <w:rsid w:val="007438F7"/>
    <w:rsid w:val="00743CE1"/>
    <w:rsid w:val="007445F9"/>
    <w:rsid w:val="00744817"/>
    <w:rsid w:val="00744D20"/>
    <w:rsid w:val="00744F7F"/>
    <w:rsid w:val="0074563C"/>
    <w:rsid w:val="00745A75"/>
    <w:rsid w:val="00745C08"/>
    <w:rsid w:val="00745D29"/>
    <w:rsid w:val="00745E3C"/>
    <w:rsid w:val="00746477"/>
    <w:rsid w:val="007465B5"/>
    <w:rsid w:val="00746DC0"/>
    <w:rsid w:val="00746F0F"/>
    <w:rsid w:val="00746FB4"/>
    <w:rsid w:val="0074722C"/>
    <w:rsid w:val="007472A9"/>
    <w:rsid w:val="007478F7"/>
    <w:rsid w:val="00747CB6"/>
    <w:rsid w:val="00747DB8"/>
    <w:rsid w:val="00750214"/>
    <w:rsid w:val="0075034F"/>
    <w:rsid w:val="0075037A"/>
    <w:rsid w:val="00750498"/>
    <w:rsid w:val="0075067C"/>
    <w:rsid w:val="007509C1"/>
    <w:rsid w:val="00750DC6"/>
    <w:rsid w:val="00750DDC"/>
    <w:rsid w:val="00750F7A"/>
    <w:rsid w:val="00750FAA"/>
    <w:rsid w:val="0075115D"/>
    <w:rsid w:val="00751249"/>
    <w:rsid w:val="0075160D"/>
    <w:rsid w:val="0075162B"/>
    <w:rsid w:val="007516DF"/>
    <w:rsid w:val="007522C6"/>
    <w:rsid w:val="0075282A"/>
    <w:rsid w:val="00752AF6"/>
    <w:rsid w:val="00753429"/>
    <w:rsid w:val="00753700"/>
    <w:rsid w:val="0075374C"/>
    <w:rsid w:val="007538EC"/>
    <w:rsid w:val="00753C79"/>
    <w:rsid w:val="00753D71"/>
    <w:rsid w:val="00753E71"/>
    <w:rsid w:val="00754544"/>
    <w:rsid w:val="00754786"/>
    <w:rsid w:val="00754B1A"/>
    <w:rsid w:val="00754B9B"/>
    <w:rsid w:val="00755762"/>
    <w:rsid w:val="00755983"/>
    <w:rsid w:val="00755B19"/>
    <w:rsid w:val="00755B49"/>
    <w:rsid w:val="00755D45"/>
    <w:rsid w:val="007562A2"/>
    <w:rsid w:val="00756993"/>
    <w:rsid w:val="00756ADA"/>
    <w:rsid w:val="00756B1E"/>
    <w:rsid w:val="00756BC3"/>
    <w:rsid w:val="00756F01"/>
    <w:rsid w:val="0075794F"/>
    <w:rsid w:val="00757F97"/>
    <w:rsid w:val="00760B0D"/>
    <w:rsid w:val="00760C4F"/>
    <w:rsid w:val="00760CC0"/>
    <w:rsid w:val="00760FDF"/>
    <w:rsid w:val="007613B9"/>
    <w:rsid w:val="007614C8"/>
    <w:rsid w:val="00761541"/>
    <w:rsid w:val="00761A96"/>
    <w:rsid w:val="00761AD6"/>
    <w:rsid w:val="00761C8F"/>
    <w:rsid w:val="00761ECC"/>
    <w:rsid w:val="0076220D"/>
    <w:rsid w:val="00762552"/>
    <w:rsid w:val="007625C4"/>
    <w:rsid w:val="00762A8C"/>
    <w:rsid w:val="00762ECE"/>
    <w:rsid w:val="00762F10"/>
    <w:rsid w:val="00763011"/>
    <w:rsid w:val="00763B8C"/>
    <w:rsid w:val="007642BF"/>
    <w:rsid w:val="00764416"/>
    <w:rsid w:val="007644C2"/>
    <w:rsid w:val="00764AB8"/>
    <w:rsid w:val="00764FC6"/>
    <w:rsid w:val="00765055"/>
    <w:rsid w:val="0076520D"/>
    <w:rsid w:val="007653D0"/>
    <w:rsid w:val="007654FF"/>
    <w:rsid w:val="00765797"/>
    <w:rsid w:val="00765839"/>
    <w:rsid w:val="0076599D"/>
    <w:rsid w:val="00765CCA"/>
    <w:rsid w:val="00765F7B"/>
    <w:rsid w:val="007660C0"/>
    <w:rsid w:val="0076625D"/>
    <w:rsid w:val="007663D0"/>
    <w:rsid w:val="007663FF"/>
    <w:rsid w:val="00766422"/>
    <w:rsid w:val="007665CD"/>
    <w:rsid w:val="007669C0"/>
    <w:rsid w:val="00766FEE"/>
    <w:rsid w:val="00767673"/>
    <w:rsid w:val="00767DBA"/>
    <w:rsid w:val="00770620"/>
    <w:rsid w:val="0077068E"/>
    <w:rsid w:val="00770693"/>
    <w:rsid w:val="007708CF"/>
    <w:rsid w:val="0077098E"/>
    <w:rsid w:val="0077103D"/>
    <w:rsid w:val="007713CE"/>
    <w:rsid w:val="007719B2"/>
    <w:rsid w:val="00771AD2"/>
    <w:rsid w:val="00772310"/>
    <w:rsid w:val="00772943"/>
    <w:rsid w:val="00772965"/>
    <w:rsid w:val="00772D0F"/>
    <w:rsid w:val="00772DC0"/>
    <w:rsid w:val="00772EF3"/>
    <w:rsid w:val="0077313F"/>
    <w:rsid w:val="007731E8"/>
    <w:rsid w:val="007738FA"/>
    <w:rsid w:val="00773B88"/>
    <w:rsid w:val="00773F61"/>
    <w:rsid w:val="00774235"/>
    <w:rsid w:val="007742EF"/>
    <w:rsid w:val="007743DA"/>
    <w:rsid w:val="0077449A"/>
    <w:rsid w:val="0077480C"/>
    <w:rsid w:val="0077481E"/>
    <w:rsid w:val="00774B4F"/>
    <w:rsid w:val="00774D12"/>
    <w:rsid w:val="00774ED7"/>
    <w:rsid w:val="007750EB"/>
    <w:rsid w:val="00775BBF"/>
    <w:rsid w:val="00775E59"/>
    <w:rsid w:val="00775EA5"/>
    <w:rsid w:val="00775F8E"/>
    <w:rsid w:val="00776078"/>
    <w:rsid w:val="00776565"/>
    <w:rsid w:val="00776F8B"/>
    <w:rsid w:val="00777429"/>
    <w:rsid w:val="007774B6"/>
    <w:rsid w:val="00777657"/>
    <w:rsid w:val="00777C97"/>
    <w:rsid w:val="00777CFC"/>
    <w:rsid w:val="00777DED"/>
    <w:rsid w:val="00780421"/>
    <w:rsid w:val="0078043C"/>
    <w:rsid w:val="00780E54"/>
    <w:rsid w:val="00780FFE"/>
    <w:rsid w:val="0078131B"/>
    <w:rsid w:val="007815D4"/>
    <w:rsid w:val="00781832"/>
    <w:rsid w:val="00781BCA"/>
    <w:rsid w:val="00781D75"/>
    <w:rsid w:val="00782659"/>
    <w:rsid w:val="00782688"/>
    <w:rsid w:val="00782801"/>
    <w:rsid w:val="00782AC5"/>
    <w:rsid w:val="00782D41"/>
    <w:rsid w:val="00782EA2"/>
    <w:rsid w:val="00783030"/>
    <w:rsid w:val="007833F3"/>
    <w:rsid w:val="00783440"/>
    <w:rsid w:val="00783660"/>
    <w:rsid w:val="00783891"/>
    <w:rsid w:val="00783D34"/>
    <w:rsid w:val="00783D39"/>
    <w:rsid w:val="00783D91"/>
    <w:rsid w:val="00784163"/>
    <w:rsid w:val="00784277"/>
    <w:rsid w:val="007848E1"/>
    <w:rsid w:val="00784BD7"/>
    <w:rsid w:val="00784FA9"/>
    <w:rsid w:val="0078549C"/>
    <w:rsid w:val="007858C0"/>
    <w:rsid w:val="00785B0C"/>
    <w:rsid w:val="00785C4B"/>
    <w:rsid w:val="00785CF9"/>
    <w:rsid w:val="0078686D"/>
    <w:rsid w:val="007869BB"/>
    <w:rsid w:val="00786D9A"/>
    <w:rsid w:val="007903CD"/>
    <w:rsid w:val="007907F1"/>
    <w:rsid w:val="00790920"/>
    <w:rsid w:val="00790CBB"/>
    <w:rsid w:val="00790E6A"/>
    <w:rsid w:val="00791106"/>
    <w:rsid w:val="007917E8"/>
    <w:rsid w:val="007920ED"/>
    <w:rsid w:val="00792311"/>
    <w:rsid w:val="007923F2"/>
    <w:rsid w:val="0079249F"/>
    <w:rsid w:val="00792532"/>
    <w:rsid w:val="0079273A"/>
    <w:rsid w:val="00792789"/>
    <w:rsid w:val="007929C9"/>
    <w:rsid w:val="00792BFB"/>
    <w:rsid w:val="00793002"/>
    <w:rsid w:val="00793183"/>
    <w:rsid w:val="00793500"/>
    <w:rsid w:val="007936DE"/>
    <w:rsid w:val="00793DC1"/>
    <w:rsid w:val="00794029"/>
    <w:rsid w:val="007942B5"/>
    <w:rsid w:val="007943FC"/>
    <w:rsid w:val="00794A68"/>
    <w:rsid w:val="00794B46"/>
    <w:rsid w:val="00794D60"/>
    <w:rsid w:val="00794E88"/>
    <w:rsid w:val="00795080"/>
    <w:rsid w:val="007951C2"/>
    <w:rsid w:val="00795511"/>
    <w:rsid w:val="0079570A"/>
    <w:rsid w:val="007957F7"/>
    <w:rsid w:val="00795C90"/>
    <w:rsid w:val="00795DE4"/>
    <w:rsid w:val="00795DF7"/>
    <w:rsid w:val="0079637A"/>
    <w:rsid w:val="0079658D"/>
    <w:rsid w:val="007965BA"/>
    <w:rsid w:val="00796718"/>
    <w:rsid w:val="00796BC9"/>
    <w:rsid w:val="00796CCD"/>
    <w:rsid w:val="00796D6B"/>
    <w:rsid w:val="00796DA3"/>
    <w:rsid w:val="00796E4C"/>
    <w:rsid w:val="00796E53"/>
    <w:rsid w:val="007970F6"/>
    <w:rsid w:val="0079723B"/>
    <w:rsid w:val="007977F4"/>
    <w:rsid w:val="00797D9D"/>
    <w:rsid w:val="007A025F"/>
    <w:rsid w:val="007A0293"/>
    <w:rsid w:val="007A036E"/>
    <w:rsid w:val="007A03BD"/>
    <w:rsid w:val="007A0522"/>
    <w:rsid w:val="007A060B"/>
    <w:rsid w:val="007A06B5"/>
    <w:rsid w:val="007A0C0F"/>
    <w:rsid w:val="007A0E53"/>
    <w:rsid w:val="007A10CC"/>
    <w:rsid w:val="007A13B3"/>
    <w:rsid w:val="007A1794"/>
    <w:rsid w:val="007A18F5"/>
    <w:rsid w:val="007A1AB8"/>
    <w:rsid w:val="007A1D1A"/>
    <w:rsid w:val="007A1D59"/>
    <w:rsid w:val="007A1DBC"/>
    <w:rsid w:val="007A2155"/>
    <w:rsid w:val="007A21FF"/>
    <w:rsid w:val="007A24CE"/>
    <w:rsid w:val="007A25E7"/>
    <w:rsid w:val="007A26BC"/>
    <w:rsid w:val="007A28CF"/>
    <w:rsid w:val="007A2B6D"/>
    <w:rsid w:val="007A3554"/>
    <w:rsid w:val="007A3C32"/>
    <w:rsid w:val="007A407D"/>
    <w:rsid w:val="007A410C"/>
    <w:rsid w:val="007A4300"/>
    <w:rsid w:val="007A47D0"/>
    <w:rsid w:val="007A4D22"/>
    <w:rsid w:val="007A4F01"/>
    <w:rsid w:val="007A4F37"/>
    <w:rsid w:val="007A5122"/>
    <w:rsid w:val="007A52F6"/>
    <w:rsid w:val="007A52F7"/>
    <w:rsid w:val="007A5DE2"/>
    <w:rsid w:val="007A6315"/>
    <w:rsid w:val="007A67F9"/>
    <w:rsid w:val="007A68A3"/>
    <w:rsid w:val="007A70F4"/>
    <w:rsid w:val="007A7288"/>
    <w:rsid w:val="007A7667"/>
    <w:rsid w:val="007A76D7"/>
    <w:rsid w:val="007A7766"/>
    <w:rsid w:val="007A7B71"/>
    <w:rsid w:val="007A7CB1"/>
    <w:rsid w:val="007A7F7A"/>
    <w:rsid w:val="007B0EE1"/>
    <w:rsid w:val="007B0EF5"/>
    <w:rsid w:val="007B17EF"/>
    <w:rsid w:val="007B1A61"/>
    <w:rsid w:val="007B1CA0"/>
    <w:rsid w:val="007B1DAD"/>
    <w:rsid w:val="007B1E36"/>
    <w:rsid w:val="007B2036"/>
    <w:rsid w:val="007B2049"/>
    <w:rsid w:val="007B2059"/>
    <w:rsid w:val="007B2084"/>
    <w:rsid w:val="007B2163"/>
    <w:rsid w:val="007B260A"/>
    <w:rsid w:val="007B27B4"/>
    <w:rsid w:val="007B2AC1"/>
    <w:rsid w:val="007B2B30"/>
    <w:rsid w:val="007B2D8A"/>
    <w:rsid w:val="007B2EDF"/>
    <w:rsid w:val="007B2F01"/>
    <w:rsid w:val="007B33FC"/>
    <w:rsid w:val="007B3425"/>
    <w:rsid w:val="007B36AB"/>
    <w:rsid w:val="007B3C4F"/>
    <w:rsid w:val="007B3FDD"/>
    <w:rsid w:val="007B40E2"/>
    <w:rsid w:val="007B41A1"/>
    <w:rsid w:val="007B4480"/>
    <w:rsid w:val="007B4770"/>
    <w:rsid w:val="007B490B"/>
    <w:rsid w:val="007B4DE1"/>
    <w:rsid w:val="007B535E"/>
    <w:rsid w:val="007B5420"/>
    <w:rsid w:val="007B572D"/>
    <w:rsid w:val="007B57A9"/>
    <w:rsid w:val="007B57B6"/>
    <w:rsid w:val="007B5A45"/>
    <w:rsid w:val="007B5DE8"/>
    <w:rsid w:val="007B6298"/>
    <w:rsid w:val="007B651A"/>
    <w:rsid w:val="007B66DB"/>
    <w:rsid w:val="007B6741"/>
    <w:rsid w:val="007B6BC7"/>
    <w:rsid w:val="007B7599"/>
    <w:rsid w:val="007B77C5"/>
    <w:rsid w:val="007B7C85"/>
    <w:rsid w:val="007B7CDF"/>
    <w:rsid w:val="007B7FAC"/>
    <w:rsid w:val="007C0066"/>
    <w:rsid w:val="007C03C9"/>
    <w:rsid w:val="007C0440"/>
    <w:rsid w:val="007C08EB"/>
    <w:rsid w:val="007C0DAA"/>
    <w:rsid w:val="007C0FFB"/>
    <w:rsid w:val="007C1022"/>
    <w:rsid w:val="007C1137"/>
    <w:rsid w:val="007C1501"/>
    <w:rsid w:val="007C1642"/>
    <w:rsid w:val="007C17FA"/>
    <w:rsid w:val="007C1870"/>
    <w:rsid w:val="007C1881"/>
    <w:rsid w:val="007C1B2C"/>
    <w:rsid w:val="007C209F"/>
    <w:rsid w:val="007C2145"/>
    <w:rsid w:val="007C292F"/>
    <w:rsid w:val="007C2B2F"/>
    <w:rsid w:val="007C2B51"/>
    <w:rsid w:val="007C2CB4"/>
    <w:rsid w:val="007C2F5E"/>
    <w:rsid w:val="007C35D2"/>
    <w:rsid w:val="007C3B2A"/>
    <w:rsid w:val="007C3DA5"/>
    <w:rsid w:val="007C4133"/>
    <w:rsid w:val="007C428E"/>
    <w:rsid w:val="007C4549"/>
    <w:rsid w:val="007C4AA6"/>
    <w:rsid w:val="007C4AC9"/>
    <w:rsid w:val="007C4CE2"/>
    <w:rsid w:val="007C4CF0"/>
    <w:rsid w:val="007C5446"/>
    <w:rsid w:val="007C575A"/>
    <w:rsid w:val="007C5E95"/>
    <w:rsid w:val="007C66C0"/>
    <w:rsid w:val="007C670A"/>
    <w:rsid w:val="007C67AB"/>
    <w:rsid w:val="007C6C6D"/>
    <w:rsid w:val="007C709B"/>
    <w:rsid w:val="007C7404"/>
    <w:rsid w:val="007C7A94"/>
    <w:rsid w:val="007C7C21"/>
    <w:rsid w:val="007C7F2A"/>
    <w:rsid w:val="007D015A"/>
    <w:rsid w:val="007D018D"/>
    <w:rsid w:val="007D030D"/>
    <w:rsid w:val="007D05E5"/>
    <w:rsid w:val="007D0C7E"/>
    <w:rsid w:val="007D1184"/>
    <w:rsid w:val="007D15A6"/>
    <w:rsid w:val="007D1670"/>
    <w:rsid w:val="007D17C7"/>
    <w:rsid w:val="007D1DBC"/>
    <w:rsid w:val="007D1EDC"/>
    <w:rsid w:val="007D218B"/>
    <w:rsid w:val="007D22E6"/>
    <w:rsid w:val="007D2328"/>
    <w:rsid w:val="007D255C"/>
    <w:rsid w:val="007D255E"/>
    <w:rsid w:val="007D2F23"/>
    <w:rsid w:val="007D32CC"/>
    <w:rsid w:val="007D3338"/>
    <w:rsid w:val="007D3716"/>
    <w:rsid w:val="007D3992"/>
    <w:rsid w:val="007D42FA"/>
    <w:rsid w:val="007D4323"/>
    <w:rsid w:val="007D43C7"/>
    <w:rsid w:val="007D4401"/>
    <w:rsid w:val="007D455B"/>
    <w:rsid w:val="007D49B6"/>
    <w:rsid w:val="007D4A84"/>
    <w:rsid w:val="007D4B24"/>
    <w:rsid w:val="007D56B1"/>
    <w:rsid w:val="007D57A5"/>
    <w:rsid w:val="007D5AAA"/>
    <w:rsid w:val="007D5C3E"/>
    <w:rsid w:val="007D5E57"/>
    <w:rsid w:val="007D600F"/>
    <w:rsid w:val="007D6354"/>
    <w:rsid w:val="007D6F4B"/>
    <w:rsid w:val="007D7381"/>
    <w:rsid w:val="007D7530"/>
    <w:rsid w:val="007E0303"/>
    <w:rsid w:val="007E0426"/>
    <w:rsid w:val="007E0668"/>
    <w:rsid w:val="007E06AD"/>
    <w:rsid w:val="007E09AD"/>
    <w:rsid w:val="007E0D20"/>
    <w:rsid w:val="007E0EA5"/>
    <w:rsid w:val="007E10C6"/>
    <w:rsid w:val="007E1549"/>
    <w:rsid w:val="007E1FD2"/>
    <w:rsid w:val="007E246C"/>
    <w:rsid w:val="007E2796"/>
    <w:rsid w:val="007E2EB0"/>
    <w:rsid w:val="007E34D1"/>
    <w:rsid w:val="007E36F9"/>
    <w:rsid w:val="007E378C"/>
    <w:rsid w:val="007E396A"/>
    <w:rsid w:val="007E398F"/>
    <w:rsid w:val="007E3D1E"/>
    <w:rsid w:val="007E4E0A"/>
    <w:rsid w:val="007E500E"/>
    <w:rsid w:val="007E5307"/>
    <w:rsid w:val="007E5AA1"/>
    <w:rsid w:val="007E5CF9"/>
    <w:rsid w:val="007E5D0B"/>
    <w:rsid w:val="007E5D3F"/>
    <w:rsid w:val="007E5FB3"/>
    <w:rsid w:val="007E62AF"/>
    <w:rsid w:val="007E648F"/>
    <w:rsid w:val="007E665D"/>
    <w:rsid w:val="007E6928"/>
    <w:rsid w:val="007E6CEC"/>
    <w:rsid w:val="007E6D8D"/>
    <w:rsid w:val="007E7175"/>
    <w:rsid w:val="007E7328"/>
    <w:rsid w:val="007E771E"/>
    <w:rsid w:val="007E7D44"/>
    <w:rsid w:val="007F0108"/>
    <w:rsid w:val="007F0583"/>
    <w:rsid w:val="007F0A60"/>
    <w:rsid w:val="007F0A8E"/>
    <w:rsid w:val="007F0F06"/>
    <w:rsid w:val="007F139F"/>
    <w:rsid w:val="007F16D3"/>
    <w:rsid w:val="007F1B6D"/>
    <w:rsid w:val="007F1B80"/>
    <w:rsid w:val="007F1CC3"/>
    <w:rsid w:val="007F2110"/>
    <w:rsid w:val="007F23A4"/>
    <w:rsid w:val="007F2967"/>
    <w:rsid w:val="007F2BD6"/>
    <w:rsid w:val="007F2FC3"/>
    <w:rsid w:val="007F34CD"/>
    <w:rsid w:val="007F3685"/>
    <w:rsid w:val="007F3A1B"/>
    <w:rsid w:val="007F3A6C"/>
    <w:rsid w:val="007F3C81"/>
    <w:rsid w:val="007F41A2"/>
    <w:rsid w:val="007F4258"/>
    <w:rsid w:val="007F442F"/>
    <w:rsid w:val="007F4653"/>
    <w:rsid w:val="007F4AA3"/>
    <w:rsid w:val="007F4AFC"/>
    <w:rsid w:val="007F4F73"/>
    <w:rsid w:val="007F5215"/>
    <w:rsid w:val="007F5909"/>
    <w:rsid w:val="007F5A22"/>
    <w:rsid w:val="007F623A"/>
    <w:rsid w:val="007F6340"/>
    <w:rsid w:val="007F640C"/>
    <w:rsid w:val="007F66DD"/>
    <w:rsid w:val="007F6735"/>
    <w:rsid w:val="007F6797"/>
    <w:rsid w:val="007F6B8E"/>
    <w:rsid w:val="007F7457"/>
    <w:rsid w:val="007F79F2"/>
    <w:rsid w:val="0080031C"/>
    <w:rsid w:val="00800485"/>
    <w:rsid w:val="0080057B"/>
    <w:rsid w:val="008005BD"/>
    <w:rsid w:val="008009A9"/>
    <w:rsid w:val="00800DEB"/>
    <w:rsid w:val="0080115B"/>
    <w:rsid w:val="0080147A"/>
    <w:rsid w:val="008014BE"/>
    <w:rsid w:val="00801722"/>
    <w:rsid w:val="00801835"/>
    <w:rsid w:val="0080186D"/>
    <w:rsid w:val="00801A5F"/>
    <w:rsid w:val="00801DE6"/>
    <w:rsid w:val="00801F68"/>
    <w:rsid w:val="008021E3"/>
    <w:rsid w:val="008028CA"/>
    <w:rsid w:val="00802A3B"/>
    <w:rsid w:val="00802CF5"/>
    <w:rsid w:val="00802D2E"/>
    <w:rsid w:val="00802DDC"/>
    <w:rsid w:val="008032E9"/>
    <w:rsid w:val="00803332"/>
    <w:rsid w:val="00803523"/>
    <w:rsid w:val="00803560"/>
    <w:rsid w:val="008039B2"/>
    <w:rsid w:val="00803AC2"/>
    <w:rsid w:val="00803B14"/>
    <w:rsid w:val="00804236"/>
    <w:rsid w:val="00804290"/>
    <w:rsid w:val="008044A7"/>
    <w:rsid w:val="0080466D"/>
    <w:rsid w:val="008048E9"/>
    <w:rsid w:val="00804B7E"/>
    <w:rsid w:val="00804CCC"/>
    <w:rsid w:val="00804F6A"/>
    <w:rsid w:val="008050A5"/>
    <w:rsid w:val="008055AF"/>
    <w:rsid w:val="00805722"/>
    <w:rsid w:val="008057B9"/>
    <w:rsid w:val="00805928"/>
    <w:rsid w:val="00805B08"/>
    <w:rsid w:val="00805B91"/>
    <w:rsid w:val="008068FA"/>
    <w:rsid w:val="00807203"/>
    <w:rsid w:val="008074EB"/>
    <w:rsid w:val="00807A6E"/>
    <w:rsid w:val="00807BD3"/>
    <w:rsid w:val="00807CAF"/>
    <w:rsid w:val="00810713"/>
    <w:rsid w:val="00811896"/>
    <w:rsid w:val="00811971"/>
    <w:rsid w:val="00811B5D"/>
    <w:rsid w:val="00811CEB"/>
    <w:rsid w:val="00812259"/>
    <w:rsid w:val="008127DF"/>
    <w:rsid w:val="00812856"/>
    <w:rsid w:val="00812B15"/>
    <w:rsid w:val="00812B4D"/>
    <w:rsid w:val="00812CFC"/>
    <w:rsid w:val="00813018"/>
    <w:rsid w:val="00813041"/>
    <w:rsid w:val="00813498"/>
    <w:rsid w:val="00813661"/>
    <w:rsid w:val="008136E9"/>
    <w:rsid w:val="00813CD8"/>
    <w:rsid w:val="00814685"/>
    <w:rsid w:val="00814703"/>
    <w:rsid w:val="008148D5"/>
    <w:rsid w:val="00814A97"/>
    <w:rsid w:val="00814BC7"/>
    <w:rsid w:val="00814F76"/>
    <w:rsid w:val="0081504A"/>
    <w:rsid w:val="008150C7"/>
    <w:rsid w:val="00815206"/>
    <w:rsid w:val="00815215"/>
    <w:rsid w:val="00815F8E"/>
    <w:rsid w:val="008167AE"/>
    <w:rsid w:val="008168CA"/>
    <w:rsid w:val="00817041"/>
    <w:rsid w:val="0081708D"/>
    <w:rsid w:val="008170DB"/>
    <w:rsid w:val="008171F0"/>
    <w:rsid w:val="00817302"/>
    <w:rsid w:val="0081738F"/>
    <w:rsid w:val="00817545"/>
    <w:rsid w:val="00817717"/>
    <w:rsid w:val="00817923"/>
    <w:rsid w:val="00817954"/>
    <w:rsid w:val="00817A47"/>
    <w:rsid w:val="00817A95"/>
    <w:rsid w:val="00817E09"/>
    <w:rsid w:val="0082001C"/>
    <w:rsid w:val="0082058E"/>
    <w:rsid w:val="0082094A"/>
    <w:rsid w:val="008209B5"/>
    <w:rsid w:val="00820FBE"/>
    <w:rsid w:val="0082133D"/>
    <w:rsid w:val="00821385"/>
    <w:rsid w:val="00821696"/>
    <w:rsid w:val="00821724"/>
    <w:rsid w:val="0082172B"/>
    <w:rsid w:val="00822405"/>
    <w:rsid w:val="00822426"/>
    <w:rsid w:val="008228B9"/>
    <w:rsid w:val="008232D3"/>
    <w:rsid w:val="008239AE"/>
    <w:rsid w:val="00823AFF"/>
    <w:rsid w:val="0082432C"/>
    <w:rsid w:val="00824936"/>
    <w:rsid w:val="00825060"/>
    <w:rsid w:val="0082564F"/>
    <w:rsid w:val="008256B1"/>
    <w:rsid w:val="00825D3E"/>
    <w:rsid w:val="00825F2C"/>
    <w:rsid w:val="00825FBB"/>
    <w:rsid w:val="00826799"/>
    <w:rsid w:val="00826A59"/>
    <w:rsid w:val="00826B6B"/>
    <w:rsid w:val="00826F92"/>
    <w:rsid w:val="0082713B"/>
    <w:rsid w:val="0082728E"/>
    <w:rsid w:val="00827833"/>
    <w:rsid w:val="00827B5E"/>
    <w:rsid w:val="00827D2A"/>
    <w:rsid w:val="0083057D"/>
    <w:rsid w:val="00830665"/>
    <w:rsid w:val="00830B99"/>
    <w:rsid w:val="00830CB1"/>
    <w:rsid w:val="00830EFE"/>
    <w:rsid w:val="00831541"/>
    <w:rsid w:val="0083183F"/>
    <w:rsid w:val="00831BC6"/>
    <w:rsid w:val="008324CA"/>
    <w:rsid w:val="00832660"/>
    <w:rsid w:val="008327A6"/>
    <w:rsid w:val="00832BEA"/>
    <w:rsid w:val="00832FE0"/>
    <w:rsid w:val="008330AB"/>
    <w:rsid w:val="008334D6"/>
    <w:rsid w:val="008337A1"/>
    <w:rsid w:val="0083385B"/>
    <w:rsid w:val="00833B1C"/>
    <w:rsid w:val="00833E3D"/>
    <w:rsid w:val="008340B5"/>
    <w:rsid w:val="00834695"/>
    <w:rsid w:val="008347CE"/>
    <w:rsid w:val="00834870"/>
    <w:rsid w:val="00834D5F"/>
    <w:rsid w:val="00835058"/>
    <w:rsid w:val="008350A4"/>
    <w:rsid w:val="008357E7"/>
    <w:rsid w:val="0083622D"/>
    <w:rsid w:val="008365B1"/>
    <w:rsid w:val="00836715"/>
    <w:rsid w:val="00836796"/>
    <w:rsid w:val="008367E5"/>
    <w:rsid w:val="00836B44"/>
    <w:rsid w:val="00836B9A"/>
    <w:rsid w:val="008374D1"/>
    <w:rsid w:val="008376A3"/>
    <w:rsid w:val="0083797D"/>
    <w:rsid w:val="008400C5"/>
    <w:rsid w:val="00840C46"/>
    <w:rsid w:val="00840C68"/>
    <w:rsid w:val="00840F74"/>
    <w:rsid w:val="00841871"/>
    <w:rsid w:val="00841C78"/>
    <w:rsid w:val="008420A5"/>
    <w:rsid w:val="008420BC"/>
    <w:rsid w:val="008425F6"/>
    <w:rsid w:val="00842DB9"/>
    <w:rsid w:val="0084407B"/>
    <w:rsid w:val="00844656"/>
    <w:rsid w:val="0084496A"/>
    <w:rsid w:val="008452E0"/>
    <w:rsid w:val="0084545B"/>
    <w:rsid w:val="00845752"/>
    <w:rsid w:val="00845A12"/>
    <w:rsid w:val="00845C81"/>
    <w:rsid w:val="00846388"/>
    <w:rsid w:val="00846540"/>
    <w:rsid w:val="0084657E"/>
    <w:rsid w:val="00846A4E"/>
    <w:rsid w:val="00846D00"/>
    <w:rsid w:val="00846F7F"/>
    <w:rsid w:val="00847493"/>
    <w:rsid w:val="00847524"/>
    <w:rsid w:val="00847590"/>
    <w:rsid w:val="00847B38"/>
    <w:rsid w:val="00847CFE"/>
    <w:rsid w:val="008505BA"/>
    <w:rsid w:val="008506CC"/>
    <w:rsid w:val="00850D72"/>
    <w:rsid w:val="008514D0"/>
    <w:rsid w:val="008514EA"/>
    <w:rsid w:val="008517A2"/>
    <w:rsid w:val="008517BB"/>
    <w:rsid w:val="00851D66"/>
    <w:rsid w:val="00851D6D"/>
    <w:rsid w:val="0085233F"/>
    <w:rsid w:val="008523C5"/>
    <w:rsid w:val="008526AC"/>
    <w:rsid w:val="00852B08"/>
    <w:rsid w:val="00852BB1"/>
    <w:rsid w:val="00852BCF"/>
    <w:rsid w:val="00852D61"/>
    <w:rsid w:val="0085311E"/>
    <w:rsid w:val="00853226"/>
    <w:rsid w:val="00853242"/>
    <w:rsid w:val="00853598"/>
    <w:rsid w:val="0085365C"/>
    <w:rsid w:val="00853837"/>
    <w:rsid w:val="00853CF7"/>
    <w:rsid w:val="008543E1"/>
    <w:rsid w:val="0085481D"/>
    <w:rsid w:val="00854925"/>
    <w:rsid w:val="00854DE3"/>
    <w:rsid w:val="0085563D"/>
    <w:rsid w:val="0085585C"/>
    <w:rsid w:val="00855AAF"/>
    <w:rsid w:val="00855B09"/>
    <w:rsid w:val="00855C10"/>
    <w:rsid w:val="00856565"/>
    <w:rsid w:val="00856594"/>
    <w:rsid w:val="008566DD"/>
    <w:rsid w:val="00856BDA"/>
    <w:rsid w:val="00856C88"/>
    <w:rsid w:val="00857704"/>
    <w:rsid w:val="00857705"/>
    <w:rsid w:val="00857E80"/>
    <w:rsid w:val="00860146"/>
    <w:rsid w:val="008604C6"/>
    <w:rsid w:val="008606B2"/>
    <w:rsid w:val="00860ACA"/>
    <w:rsid w:val="00860C68"/>
    <w:rsid w:val="00860D42"/>
    <w:rsid w:val="00860F1F"/>
    <w:rsid w:val="00861CA7"/>
    <w:rsid w:val="00861E3D"/>
    <w:rsid w:val="00862B04"/>
    <w:rsid w:val="00862B65"/>
    <w:rsid w:val="00863458"/>
    <w:rsid w:val="008636AB"/>
    <w:rsid w:val="00863D67"/>
    <w:rsid w:val="00863E32"/>
    <w:rsid w:val="00864535"/>
    <w:rsid w:val="00864547"/>
    <w:rsid w:val="00864A4A"/>
    <w:rsid w:val="00864B58"/>
    <w:rsid w:val="00865304"/>
    <w:rsid w:val="008653D9"/>
    <w:rsid w:val="0086551C"/>
    <w:rsid w:val="008655C8"/>
    <w:rsid w:val="00865A9C"/>
    <w:rsid w:val="00865BB9"/>
    <w:rsid w:val="00865D17"/>
    <w:rsid w:val="00865EAA"/>
    <w:rsid w:val="008662C1"/>
    <w:rsid w:val="00866361"/>
    <w:rsid w:val="0086671F"/>
    <w:rsid w:val="0086692F"/>
    <w:rsid w:val="00866C9C"/>
    <w:rsid w:val="00866F05"/>
    <w:rsid w:val="008670B0"/>
    <w:rsid w:val="008678CF"/>
    <w:rsid w:val="00867990"/>
    <w:rsid w:val="00867EE8"/>
    <w:rsid w:val="008700BE"/>
    <w:rsid w:val="00870189"/>
    <w:rsid w:val="008701DF"/>
    <w:rsid w:val="008703E8"/>
    <w:rsid w:val="0087064B"/>
    <w:rsid w:val="008707D1"/>
    <w:rsid w:val="00870D98"/>
    <w:rsid w:val="0087105C"/>
    <w:rsid w:val="00871519"/>
    <w:rsid w:val="0087179B"/>
    <w:rsid w:val="0087183E"/>
    <w:rsid w:val="008718BA"/>
    <w:rsid w:val="00871C79"/>
    <w:rsid w:val="00871D08"/>
    <w:rsid w:val="00871FE9"/>
    <w:rsid w:val="00872615"/>
    <w:rsid w:val="008729CF"/>
    <w:rsid w:val="00872B03"/>
    <w:rsid w:val="00872BEB"/>
    <w:rsid w:val="00872E5C"/>
    <w:rsid w:val="0087336A"/>
    <w:rsid w:val="008733F8"/>
    <w:rsid w:val="00873750"/>
    <w:rsid w:val="008738FA"/>
    <w:rsid w:val="00873C58"/>
    <w:rsid w:val="00873D95"/>
    <w:rsid w:val="00873EC4"/>
    <w:rsid w:val="00873EE7"/>
    <w:rsid w:val="0087472D"/>
    <w:rsid w:val="00874C55"/>
    <w:rsid w:val="00875003"/>
    <w:rsid w:val="00875189"/>
    <w:rsid w:val="008755EA"/>
    <w:rsid w:val="008758D5"/>
    <w:rsid w:val="008759F8"/>
    <w:rsid w:val="00875A69"/>
    <w:rsid w:val="00875AF2"/>
    <w:rsid w:val="00875C1F"/>
    <w:rsid w:val="00875D9C"/>
    <w:rsid w:val="00875E46"/>
    <w:rsid w:val="008760E5"/>
    <w:rsid w:val="008761DD"/>
    <w:rsid w:val="00876AE2"/>
    <w:rsid w:val="00876F35"/>
    <w:rsid w:val="008770AA"/>
    <w:rsid w:val="008771D9"/>
    <w:rsid w:val="00877403"/>
    <w:rsid w:val="00877826"/>
    <w:rsid w:val="00877945"/>
    <w:rsid w:val="00877A76"/>
    <w:rsid w:val="00877C34"/>
    <w:rsid w:val="00877CEF"/>
    <w:rsid w:val="00880052"/>
    <w:rsid w:val="0088024E"/>
    <w:rsid w:val="00880302"/>
    <w:rsid w:val="00880419"/>
    <w:rsid w:val="00880B04"/>
    <w:rsid w:val="00880DE7"/>
    <w:rsid w:val="00880E15"/>
    <w:rsid w:val="00880F83"/>
    <w:rsid w:val="0088118C"/>
    <w:rsid w:val="00881206"/>
    <w:rsid w:val="008812F8"/>
    <w:rsid w:val="0088134F"/>
    <w:rsid w:val="008815BA"/>
    <w:rsid w:val="008817EA"/>
    <w:rsid w:val="008818A2"/>
    <w:rsid w:val="0088195D"/>
    <w:rsid w:val="00881C9A"/>
    <w:rsid w:val="00881FC0"/>
    <w:rsid w:val="00882317"/>
    <w:rsid w:val="0088233A"/>
    <w:rsid w:val="0088241D"/>
    <w:rsid w:val="008824D7"/>
    <w:rsid w:val="0088259F"/>
    <w:rsid w:val="00882D8E"/>
    <w:rsid w:val="00883244"/>
    <w:rsid w:val="008833A0"/>
    <w:rsid w:val="00883807"/>
    <w:rsid w:val="00883990"/>
    <w:rsid w:val="00883A86"/>
    <w:rsid w:val="00883C18"/>
    <w:rsid w:val="0088457E"/>
    <w:rsid w:val="0088478F"/>
    <w:rsid w:val="00884868"/>
    <w:rsid w:val="008848BF"/>
    <w:rsid w:val="00884D2F"/>
    <w:rsid w:val="00884F19"/>
    <w:rsid w:val="008850EE"/>
    <w:rsid w:val="0088580C"/>
    <w:rsid w:val="00885EF1"/>
    <w:rsid w:val="00886836"/>
    <w:rsid w:val="00886DC8"/>
    <w:rsid w:val="00886F58"/>
    <w:rsid w:val="00886F9F"/>
    <w:rsid w:val="00887818"/>
    <w:rsid w:val="0088792B"/>
    <w:rsid w:val="00890222"/>
    <w:rsid w:val="0089053B"/>
    <w:rsid w:val="00890B18"/>
    <w:rsid w:val="00891416"/>
    <w:rsid w:val="00891551"/>
    <w:rsid w:val="00891794"/>
    <w:rsid w:val="00891B8B"/>
    <w:rsid w:val="0089209D"/>
    <w:rsid w:val="00892161"/>
    <w:rsid w:val="008922B2"/>
    <w:rsid w:val="00892D48"/>
    <w:rsid w:val="00892EEE"/>
    <w:rsid w:val="008930A6"/>
    <w:rsid w:val="0089338E"/>
    <w:rsid w:val="00893EB3"/>
    <w:rsid w:val="008946E4"/>
    <w:rsid w:val="00894AF3"/>
    <w:rsid w:val="00894B59"/>
    <w:rsid w:val="00894DD1"/>
    <w:rsid w:val="008951F1"/>
    <w:rsid w:val="00895607"/>
    <w:rsid w:val="0089579F"/>
    <w:rsid w:val="00895CDE"/>
    <w:rsid w:val="00895D46"/>
    <w:rsid w:val="00895E91"/>
    <w:rsid w:val="00895FB7"/>
    <w:rsid w:val="0089644A"/>
    <w:rsid w:val="008966E8"/>
    <w:rsid w:val="00896846"/>
    <w:rsid w:val="00896EC5"/>
    <w:rsid w:val="0089770C"/>
    <w:rsid w:val="00897886"/>
    <w:rsid w:val="00897D8D"/>
    <w:rsid w:val="00897FCE"/>
    <w:rsid w:val="008A12A1"/>
    <w:rsid w:val="008A1321"/>
    <w:rsid w:val="008A13FA"/>
    <w:rsid w:val="008A15A4"/>
    <w:rsid w:val="008A1BE2"/>
    <w:rsid w:val="008A259E"/>
    <w:rsid w:val="008A2677"/>
    <w:rsid w:val="008A2BD7"/>
    <w:rsid w:val="008A2BE5"/>
    <w:rsid w:val="008A2C95"/>
    <w:rsid w:val="008A30E0"/>
    <w:rsid w:val="008A32BC"/>
    <w:rsid w:val="008A33EF"/>
    <w:rsid w:val="008A34E1"/>
    <w:rsid w:val="008A3835"/>
    <w:rsid w:val="008A3878"/>
    <w:rsid w:val="008A3C14"/>
    <w:rsid w:val="008A3E7F"/>
    <w:rsid w:val="008A4439"/>
    <w:rsid w:val="008A48A5"/>
    <w:rsid w:val="008A4C9B"/>
    <w:rsid w:val="008A4EDE"/>
    <w:rsid w:val="008A5007"/>
    <w:rsid w:val="008A5067"/>
    <w:rsid w:val="008A5350"/>
    <w:rsid w:val="008A5453"/>
    <w:rsid w:val="008A5EED"/>
    <w:rsid w:val="008A6174"/>
    <w:rsid w:val="008A6288"/>
    <w:rsid w:val="008A645F"/>
    <w:rsid w:val="008A69A6"/>
    <w:rsid w:val="008A6D1A"/>
    <w:rsid w:val="008A6DF6"/>
    <w:rsid w:val="008A7037"/>
    <w:rsid w:val="008A707C"/>
    <w:rsid w:val="008A74C0"/>
    <w:rsid w:val="008A7577"/>
    <w:rsid w:val="008A7B38"/>
    <w:rsid w:val="008A7DAD"/>
    <w:rsid w:val="008B01F0"/>
    <w:rsid w:val="008B02D7"/>
    <w:rsid w:val="008B10DB"/>
    <w:rsid w:val="008B1922"/>
    <w:rsid w:val="008B20ED"/>
    <w:rsid w:val="008B2C2D"/>
    <w:rsid w:val="008B2CFD"/>
    <w:rsid w:val="008B2D66"/>
    <w:rsid w:val="008B3C6C"/>
    <w:rsid w:val="008B3E08"/>
    <w:rsid w:val="008B3F11"/>
    <w:rsid w:val="008B3FE6"/>
    <w:rsid w:val="008B4551"/>
    <w:rsid w:val="008B461E"/>
    <w:rsid w:val="008B46E8"/>
    <w:rsid w:val="008B51AF"/>
    <w:rsid w:val="008B52E6"/>
    <w:rsid w:val="008B5323"/>
    <w:rsid w:val="008B58DB"/>
    <w:rsid w:val="008B58EF"/>
    <w:rsid w:val="008B5B03"/>
    <w:rsid w:val="008B5E45"/>
    <w:rsid w:val="008B68CB"/>
    <w:rsid w:val="008B6F2E"/>
    <w:rsid w:val="008B7313"/>
    <w:rsid w:val="008B73B1"/>
    <w:rsid w:val="008B74B0"/>
    <w:rsid w:val="008B7549"/>
    <w:rsid w:val="008B77E5"/>
    <w:rsid w:val="008B7FB2"/>
    <w:rsid w:val="008C0105"/>
    <w:rsid w:val="008C022A"/>
    <w:rsid w:val="008C040E"/>
    <w:rsid w:val="008C0416"/>
    <w:rsid w:val="008C04B5"/>
    <w:rsid w:val="008C07F0"/>
    <w:rsid w:val="008C0879"/>
    <w:rsid w:val="008C094D"/>
    <w:rsid w:val="008C09BB"/>
    <w:rsid w:val="008C0ABF"/>
    <w:rsid w:val="008C0B53"/>
    <w:rsid w:val="008C0B7A"/>
    <w:rsid w:val="008C0C09"/>
    <w:rsid w:val="008C1171"/>
    <w:rsid w:val="008C1392"/>
    <w:rsid w:val="008C13A6"/>
    <w:rsid w:val="008C169E"/>
    <w:rsid w:val="008C1739"/>
    <w:rsid w:val="008C1847"/>
    <w:rsid w:val="008C1FB7"/>
    <w:rsid w:val="008C23AF"/>
    <w:rsid w:val="008C2AC4"/>
    <w:rsid w:val="008C2ADB"/>
    <w:rsid w:val="008C2BEE"/>
    <w:rsid w:val="008C340D"/>
    <w:rsid w:val="008C3CE3"/>
    <w:rsid w:val="008C4165"/>
    <w:rsid w:val="008C4208"/>
    <w:rsid w:val="008C42A3"/>
    <w:rsid w:val="008C42CD"/>
    <w:rsid w:val="008C4456"/>
    <w:rsid w:val="008C4768"/>
    <w:rsid w:val="008C4814"/>
    <w:rsid w:val="008C517B"/>
    <w:rsid w:val="008C5470"/>
    <w:rsid w:val="008C597C"/>
    <w:rsid w:val="008C5B08"/>
    <w:rsid w:val="008C5D50"/>
    <w:rsid w:val="008C5F81"/>
    <w:rsid w:val="008C60E8"/>
    <w:rsid w:val="008C6470"/>
    <w:rsid w:val="008C653B"/>
    <w:rsid w:val="008C6746"/>
    <w:rsid w:val="008C67BE"/>
    <w:rsid w:val="008C69E7"/>
    <w:rsid w:val="008C6A86"/>
    <w:rsid w:val="008C6EF0"/>
    <w:rsid w:val="008C6F6A"/>
    <w:rsid w:val="008C6FB2"/>
    <w:rsid w:val="008C73C9"/>
    <w:rsid w:val="008C7501"/>
    <w:rsid w:val="008C75CF"/>
    <w:rsid w:val="008C777E"/>
    <w:rsid w:val="008C7C6D"/>
    <w:rsid w:val="008C7DDF"/>
    <w:rsid w:val="008D0121"/>
    <w:rsid w:val="008D05A6"/>
    <w:rsid w:val="008D08AE"/>
    <w:rsid w:val="008D0EE6"/>
    <w:rsid w:val="008D1448"/>
    <w:rsid w:val="008D1459"/>
    <w:rsid w:val="008D1A9E"/>
    <w:rsid w:val="008D1CB6"/>
    <w:rsid w:val="008D1CEF"/>
    <w:rsid w:val="008D1CF2"/>
    <w:rsid w:val="008D1E9E"/>
    <w:rsid w:val="008D1F3C"/>
    <w:rsid w:val="008D2127"/>
    <w:rsid w:val="008D25CA"/>
    <w:rsid w:val="008D260B"/>
    <w:rsid w:val="008D26C3"/>
    <w:rsid w:val="008D27A4"/>
    <w:rsid w:val="008D342C"/>
    <w:rsid w:val="008D34BD"/>
    <w:rsid w:val="008D375D"/>
    <w:rsid w:val="008D3ADD"/>
    <w:rsid w:val="008D3D52"/>
    <w:rsid w:val="008D46A8"/>
    <w:rsid w:val="008D46CB"/>
    <w:rsid w:val="008D47FF"/>
    <w:rsid w:val="008D48E2"/>
    <w:rsid w:val="008D4AA2"/>
    <w:rsid w:val="008D4B69"/>
    <w:rsid w:val="008D4B7F"/>
    <w:rsid w:val="008D4C1B"/>
    <w:rsid w:val="008D4C82"/>
    <w:rsid w:val="008D4F1E"/>
    <w:rsid w:val="008D5056"/>
    <w:rsid w:val="008D5616"/>
    <w:rsid w:val="008D600E"/>
    <w:rsid w:val="008D6461"/>
    <w:rsid w:val="008D706B"/>
    <w:rsid w:val="008D724E"/>
    <w:rsid w:val="008D771B"/>
    <w:rsid w:val="008E007F"/>
    <w:rsid w:val="008E0625"/>
    <w:rsid w:val="008E103B"/>
    <w:rsid w:val="008E115D"/>
    <w:rsid w:val="008E151C"/>
    <w:rsid w:val="008E1571"/>
    <w:rsid w:val="008E1C0E"/>
    <w:rsid w:val="008E1D2F"/>
    <w:rsid w:val="008E1E6B"/>
    <w:rsid w:val="008E1F65"/>
    <w:rsid w:val="008E2157"/>
    <w:rsid w:val="008E21EF"/>
    <w:rsid w:val="008E23F5"/>
    <w:rsid w:val="008E25D5"/>
    <w:rsid w:val="008E272D"/>
    <w:rsid w:val="008E2C04"/>
    <w:rsid w:val="008E2DF4"/>
    <w:rsid w:val="008E2F34"/>
    <w:rsid w:val="008E37D2"/>
    <w:rsid w:val="008E38B5"/>
    <w:rsid w:val="008E396A"/>
    <w:rsid w:val="008E3C3F"/>
    <w:rsid w:val="008E3EAA"/>
    <w:rsid w:val="008E4024"/>
    <w:rsid w:val="008E40D2"/>
    <w:rsid w:val="008E447A"/>
    <w:rsid w:val="008E450B"/>
    <w:rsid w:val="008E46AB"/>
    <w:rsid w:val="008E482E"/>
    <w:rsid w:val="008E4B37"/>
    <w:rsid w:val="008E4D0A"/>
    <w:rsid w:val="008E4EB7"/>
    <w:rsid w:val="008E4FF7"/>
    <w:rsid w:val="008E5400"/>
    <w:rsid w:val="008E54C3"/>
    <w:rsid w:val="008E551A"/>
    <w:rsid w:val="008E56DB"/>
    <w:rsid w:val="008E57D2"/>
    <w:rsid w:val="008E5808"/>
    <w:rsid w:val="008E58C1"/>
    <w:rsid w:val="008E5D01"/>
    <w:rsid w:val="008E5E13"/>
    <w:rsid w:val="008E62F4"/>
    <w:rsid w:val="008E6482"/>
    <w:rsid w:val="008E6836"/>
    <w:rsid w:val="008E6AC7"/>
    <w:rsid w:val="008E6C10"/>
    <w:rsid w:val="008E6DA5"/>
    <w:rsid w:val="008E736C"/>
    <w:rsid w:val="008E7473"/>
    <w:rsid w:val="008E754D"/>
    <w:rsid w:val="008E7569"/>
    <w:rsid w:val="008E75B2"/>
    <w:rsid w:val="008E7659"/>
    <w:rsid w:val="008E766B"/>
    <w:rsid w:val="008E7DED"/>
    <w:rsid w:val="008F039E"/>
    <w:rsid w:val="008F0436"/>
    <w:rsid w:val="008F0517"/>
    <w:rsid w:val="008F07F6"/>
    <w:rsid w:val="008F0F73"/>
    <w:rsid w:val="008F107A"/>
    <w:rsid w:val="008F10F7"/>
    <w:rsid w:val="008F1AA7"/>
    <w:rsid w:val="008F1E29"/>
    <w:rsid w:val="008F1F67"/>
    <w:rsid w:val="008F1FBA"/>
    <w:rsid w:val="008F2286"/>
    <w:rsid w:val="008F2471"/>
    <w:rsid w:val="008F25A2"/>
    <w:rsid w:val="008F2B3F"/>
    <w:rsid w:val="008F2BE6"/>
    <w:rsid w:val="008F3265"/>
    <w:rsid w:val="008F3428"/>
    <w:rsid w:val="008F367D"/>
    <w:rsid w:val="008F4624"/>
    <w:rsid w:val="008F46BC"/>
    <w:rsid w:val="008F48C5"/>
    <w:rsid w:val="008F48DC"/>
    <w:rsid w:val="008F495F"/>
    <w:rsid w:val="008F4AC3"/>
    <w:rsid w:val="008F5787"/>
    <w:rsid w:val="008F59C4"/>
    <w:rsid w:val="008F5B0D"/>
    <w:rsid w:val="008F5C69"/>
    <w:rsid w:val="008F614F"/>
    <w:rsid w:val="008F61D5"/>
    <w:rsid w:val="008F645B"/>
    <w:rsid w:val="008F655C"/>
    <w:rsid w:val="008F6EF7"/>
    <w:rsid w:val="008F74D7"/>
    <w:rsid w:val="008F7565"/>
    <w:rsid w:val="008F762E"/>
    <w:rsid w:val="008F76F8"/>
    <w:rsid w:val="008F7750"/>
    <w:rsid w:val="008F791E"/>
    <w:rsid w:val="008F7FD4"/>
    <w:rsid w:val="0090009E"/>
    <w:rsid w:val="00900A55"/>
    <w:rsid w:val="00900F7A"/>
    <w:rsid w:val="009010FF"/>
    <w:rsid w:val="009012E0"/>
    <w:rsid w:val="00901395"/>
    <w:rsid w:val="009014A2"/>
    <w:rsid w:val="009015E4"/>
    <w:rsid w:val="0090186E"/>
    <w:rsid w:val="00901B03"/>
    <w:rsid w:val="00901C06"/>
    <w:rsid w:val="00901DDC"/>
    <w:rsid w:val="00901E88"/>
    <w:rsid w:val="0090273E"/>
    <w:rsid w:val="00902941"/>
    <w:rsid w:val="00902980"/>
    <w:rsid w:val="00902E9D"/>
    <w:rsid w:val="00903088"/>
    <w:rsid w:val="009030C3"/>
    <w:rsid w:val="00903130"/>
    <w:rsid w:val="00903133"/>
    <w:rsid w:val="0090336C"/>
    <w:rsid w:val="009034D3"/>
    <w:rsid w:val="0090352D"/>
    <w:rsid w:val="009035C6"/>
    <w:rsid w:val="009037ED"/>
    <w:rsid w:val="009039D0"/>
    <w:rsid w:val="00903EA1"/>
    <w:rsid w:val="00903FDA"/>
    <w:rsid w:val="0090451F"/>
    <w:rsid w:val="0090463A"/>
    <w:rsid w:val="009046BC"/>
    <w:rsid w:val="0090511C"/>
    <w:rsid w:val="00905682"/>
    <w:rsid w:val="0090574B"/>
    <w:rsid w:val="00905DAB"/>
    <w:rsid w:val="00905ECC"/>
    <w:rsid w:val="009061D0"/>
    <w:rsid w:val="00906759"/>
    <w:rsid w:val="009067D1"/>
    <w:rsid w:val="00906947"/>
    <w:rsid w:val="00906AFC"/>
    <w:rsid w:val="009070A6"/>
    <w:rsid w:val="009072F3"/>
    <w:rsid w:val="0090756E"/>
    <w:rsid w:val="00907737"/>
    <w:rsid w:val="00907A04"/>
    <w:rsid w:val="00907D4D"/>
    <w:rsid w:val="00907D9A"/>
    <w:rsid w:val="00910640"/>
    <w:rsid w:val="00910919"/>
    <w:rsid w:val="00910B49"/>
    <w:rsid w:val="00911115"/>
    <w:rsid w:val="0091114E"/>
    <w:rsid w:val="0091118E"/>
    <w:rsid w:val="00911315"/>
    <w:rsid w:val="0091134C"/>
    <w:rsid w:val="00911647"/>
    <w:rsid w:val="0091166A"/>
    <w:rsid w:val="00911EF7"/>
    <w:rsid w:val="009123D8"/>
    <w:rsid w:val="00912850"/>
    <w:rsid w:val="00912D25"/>
    <w:rsid w:val="009130C6"/>
    <w:rsid w:val="00913165"/>
    <w:rsid w:val="009131B8"/>
    <w:rsid w:val="00913280"/>
    <w:rsid w:val="00913308"/>
    <w:rsid w:val="009134A2"/>
    <w:rsid w:val="00913558"/>
    <w:rsid w:val="00913D56"/>
    <w:rsid w:val="00914237"/>
    <w:rsid w:val="0091443C"/>
    <w:rsid w:val="00914452"/>
    <w:rsid w:val="0091472E"/>
    <w:rsid w:val="00914C9E"/>
    <w:rsid w:val="00916073"/>
    <w:rsid w:val="0091621B"/>
    <w:rsid w:val="009162DE"/>
    <w:rsid w:val="00916303"/>
    <w:rsid w:val="00916661"/>
    <w:rsid w:val="0091687D"/>
    <w:rsid w:val="00916C09"/>
    <w:rsid w:val="00916D93"/>
    <w:rsid w:val="009174F5"/>
    <w:rsid w:val="00917722"/>
    <w:rsid w:val="009179F9"/>
    <w:rsid w:val="00917A68"/>
    <w:rsid w:val="00917F78"/>
    <w:rsid w:val="0092081B"/>
    <w:rsid w:val="00920846"/>
    <w:rsid w:val="009209BA"/>
    <w:rsid w:val="00920A07"/>
    <w:rsid w:val="00920AC7"/>
    <w:rsid w:val="00920D7E"/>
    <w:rsid w:val="00921050"/>
    <w:rsid w:val="00921AAD"/>
    <w:rsid w:val="00921DC7"/>
    <w:rsid w:val="00921E13"/>
    <w:rsid w:val="009222A8"/>
    <w:rsid w:val="009226F7"/>
    <w:rsid w:val="00922E4D"/>
    <w:rsid w:val="00923403"/>
    <w:rsid w:val="00923528"/>
    <w:rsid w:val="00923B78"/>
    <w:rsid w:val="00923F28"/>
    <w:rsid w:val="00924207"/>
    <w:rsid w:val="00924346"/>
    <w:rsid w:val="009244CA"/>
    <w:rsid w:val="00924B19"/>
    <w:rsid w:val="00924D36"/>
    <w:rsid w:val="00924DAC"/>
    <w:rsid w:val="00924E31"/>
    <w:rsid w:val="009251B9"/>
    <w:rsid w:val="00925382"/>
    <w:rsid w:val="00925403"/>
    <w:rsid w:val="009254D9"/>
    <w:rsid w:val="009257A8"/>
    <w:rsid w:val="009259DC"/>
    <w:rsid w:val="00925B4C"/>
    <w:rsid w:val="00925BD0"/>
    <w:rsid w:val="00925CBD"/>
    <w:rsid w:val="00925EAC"/>
    <w:rsid w:val="00925F8F"/>
    <w:rsid w:val="00925FED"/>
    <w:rsid w:val="009266F9"/>
    <w:rsid w:val="0092689F"/>
    <w:rsid w:val="00926BCD"/>
    <w:rsid w:val="00926D4C"/>
    <w:rsid w:val="009272DC"/>
    <w:rsid w:val="00927604"/>
    <w:rsid w:val="00927619"/>
    <w:rsid w:val="009278E6"/>
    <w:rsid w:val="00927A4C"/>
    <w:rsid w:val="00927B6F"/>
    <w:rsid w:val="00930029"/>
    <w:rsid w:val="00930089"/>
    <w:rsid w:val="009306B6"/>
    <w:rsid w:val="0093090C"/>
    <w:rsid w:val="00930AEB"/>
    <w:rsid w:val="00930BA6"/>
    <w:rsid w:val="00930DE7"/>
    <w:rsid w:val="009314DF"/>
    <w:rsid w:val="00931BCD"/>
    <w:rsid w:val="00931F78"/>
    <w:rsid w:val="00932025"/>
    <w:rsid w:val="009321FA"/>
    <w:rsid w:val="0093246B"/>
    <w:rsid w:val="009326D5"/>
    <w:rsid w:val="009331F7"/>
    <w:rsid w:val="00933387"/>
    <w:rsid w:val="0093357B"/>
    <w:rsid w:val="00933A3A"/>
    <w:rsid w:val="00933D96"/>
    <w:rsid w:val="00933F45"/>
    <w:rsid w:val="00933F49"/>
    <w:rsid w:val="00934196"/>
    <w:rsid w:val="00934424"/>
    <w:rsid w:val="00934BC2"/>
    <w:rsid w:val="00934F40"/>
    <w:rsid w:val="00934FE3"/>
    <w:rsid w:val="0093558C"/>
    <w:rsid w:val="00935661"/>
    <w:rsid w:val="00935B7A"/>
    <w:rsid w:val="00935E1C"/>
    <w:rsid w:val="00935EE5"/>
    <w:rsid w:val="009367E6"/>
    <w:rsid w:val="00936867"/>
    <w:rsid w:val="00936872"/>
    <w:rsid w:val="0093741C"/>
    <w:rsid w:val="00937517"/>
    <w:rsid w:val="00937C22"/>
    <w:rsid w:val="00937F35"/>
    <w:rsid w:val="009409B2"/>
    <w:rsid w:val="00940BCF"/>
    <w:rsid w:val="00941156"/>
    <w:rsid w:val="009413B6"/>
    <w:rsid w:val="009413F5"/>
    <w:rsid w:val="00941778"/>
    <w:rsid w:val="0094183D"/>
    <w:rsid w:val="00941919"/>
    <w:rsid w:val="00941AE3"/>
    <w:rsid w:val="00941CEA"/>
    <w:rsid w:val="00941E93"/>
    <w:rsid w:val="00941ECF"/>
    <w:rsid w:val="009420B4"/>
    <w:rsid w:val="009420EA"/>
    <w:rsid w:val="00942BA9"/>
    <w:rsid w:val="00942CD0"/>
    <w:rsid w:val="00942F6F"/>
    <w:rsid w:val="009431E9"/>
    <w:rsid w:val="009435C8"/>
    <w:rsid w:val="00943910"/>
    <w:rsid w:val="0094398B"/>
    <w:rsid w:val="00943E33"/>
    <w:rsid w:val="00943F2E"/>
    <w:rsid w:val="0094425A"/>
    <w:rsid w:val="00944757"/>
    <w:rsid w:val="00945476"/>
    <w:rsid w:val="009459AA"/>
    <w:rsid w:val="00945AFA"/>
    <w:rsid w:val="00945B16"/>
    <w:rsid w:val="00945C43"/>
    <w:rsid w:val="00946019"/>
    <w:rsid w:val="00946502"/>
    <w:rsid w:val="00946530"/>
    <w:rsid w:val="00946A35"/>
    <w:rsid w:val="00946D01"/>
    <w:rsid w:val="00946E39"/>
    <w:rsid w:val="00947DD7"/>
    <w:rsid w:val="00947EBC"/>
    <w:rsid w:val="009508CB"/>
    <w:rsid w:val="00950D16"/>
    <w:rsid w:val="009511A3"/>
    <w:rsid w:val="00951535"/>
    <w:rsid w:val="00951604"/>
    <w:rsid w:val="00951867"/>
    <w:rsid w:val="00951A7D"/>
    <w:rsid w:val="00951B72"/>
    <w:rsid w:val="00951CA1"/>
    <w:rsid w:val="00951EBE"/>
    <w:rsid w:val="0095238E"/>
    <w:rsid w:val="009523EF"/>
    <w:rsid w:val="00952618"/>
    <w:rsid w:val="009529E3"/>
    <w:rsid w:val="00952E2C"/>
    <w:rsid w:val="009532CA"/>
    <w:rsid w:val="00953454"/>
    <w:rsid w:val="0095395C"/>
    <w:rsid w:val="009539D8"/>
    <w:rsid w:val="00953A68"/>
    <w:rsid w:val="00953F6D"/>
    <w:rsid w:val="00954152"/>
    <w:rsid w:val="0095455D"/>
    <w:rsid w:val="009545E9"/>
    <w:rsid w:val="009549D3"/>
    <w:rsid w:val="00955099"/>
    <w:rsid w:val="0095521E"/>
    <w:rsid w:val="0095531F"/>
    <w:rsid w:val="00955835"/>
    <w:rsid w:val="00955ADD"/>
    <w:rsid w:val="0095663E"/>
    <w:rsid w:val="00956741"/>
    <w:rsid w:val="00956758"/>
    <w:rsid w:val="00956A78"/>
    <w:rsid w:val="00956D1A"/>
    <w:rsid w:val="009571A5"/>
    <w:rsid w:val="00957486"/>
    <w:rsid w:val="0095749F"/>
    <w:rsid w:val="009575D9"/>
    <w:rsid w:val="009579BE"/>
    <w:rsid w:val="00957E94"/>
    <w:rsid w:val="009603DA"/>
    <w:rsid w:val="009605E7"/>
    <w:rsid w:val="009607E6"/>
    <w:rsid w:val="00960873"/>
    <w:rsid w:val="00960961"/>
    <w:rsid w:val="00960DD6"/>
    <w:rsid w:val="009615EA"/>
    <w:rsid w:val="00961A99"/>
    <w:rsid w:val="00961FA2"/>
    <w:rsid w:val="00962503"/>
    <w:rsid w:val="009627A1"/>
    <w:rsid w:val="00962984"/>
    <w:rsid w:val="00962B16"/>
    <w:rsid w:val="0096334F"/>
    <w:rsid w:val="0096347E"/>
    <w:rsid w:val="009634B1"/>
    <w:rsid w:val="009634C8"/>
    <w:rsid w:val="009634CA"/>
    <w:rsid w:val="00963687"/>
    <w:rsid w:val="00963BC5"/>
    <w:rsid w:val="00963D96"/>
    <w:rsid w:val="00963DCE"/>
    <w:rsid w:val="00963F2F"/>
    <w:rsid w:val="00963FF9"/>
    <w:rsid w:val="00964363"/>
    <w:rsid w:val="00964E8E"/>
    <w:rsid w:val="00965239"/>
    <w:rsid w:val="00965A14"/>
    <w:rsid w:val="00965FCB"/>
    <w:rsid w:val="009667A9"/>
    <w:rsid w:val="00966A6E"/>
    <w:rsid w:val="009671CB"/>
    <w:rsid w:val="009673C9"/>
    <w:rsid w:val="009673D2"/>
    <w:rsid w:val="009675BA"/>
    <w:rsid w:val="00967994"/>
    <w:rsid w:val="00967AD4"/>
    <w:rsid w:val="009706B1"/>
    <w:rsid w:val="00970AF4"/>
    <w:rsid w:val="00970B64"/>
    <w:rsid w:val="00970D16"/>
    <w:rsid w:val="009713F4"/>
    <w:rsid w:val="00971484"/>
    <w:rsid w:val="009715C2"/>
    <w:rsid w:val="009716B5"/>
    <w:rsid w:val="009720E4"/>
    <w:rsid w:val="00972259"/>
    <w:rsid w:val="009723C0"/>
    <w:rsid w:val="00972585"/>
    <w:rsid w:val="009725D3"/>
    <w:rsid w:val="0097280E"/>
    <w:rsid w:val="00972A8A"/>
    <w:rsid w:val="00972B62"/>
    <w:rsid w:val="00972D2F"/>
    <w:rsid w:val="00973120"/>
    <w:rsid w:val="009732EE"/>
    <w:rsid w:val="0097337A"/>
    <w:rsid w:val="0097345D"/>
    <w:rsid w:val="0097347D"/>
    <w:rsid w:val="00973493"/>
    <w:rsid w:val="00973ECC"/>
    <w:rsid w:val="00974149"/>
    <w:rsid w:val="0097455C"/>
    <w:rsid w:val="009746F9"/>
    <w:rsid w:val="009747E4"/>
    <w:rsid w:val="00974A9F"/>
    <w:rsid w:val="00974B93"/>
    <w:rsid w:val="00974B95"/>
    <w:rsid w:val="00974CF1"/>
    <w:rsid w:val="00974F3C"/>
    <w:rsid w:val="00975B33"/>
    <w:rsid w:val="00975E75"/>
    <w:rsid w:val="00976020"/>
    <w:rsid w:val="0097614A"/>
    <w:rsid w:val="0097650E"/>
    <w:rsid w:val="00976526"/>
    <w:rsid w:val="00976733"/>
    <w:rsid w:val="00976A56"/>
    <w:rsid w:val="00977364"/>
    <w:rsid w:val="0098008C"/>
    <w:rsid w:val="00980255"/>
    <w:rsid w:val="0098029D"/>
    <w:rsid w:val="009804B3"/>
    <w:rsid w:val="009807FF"/>
    <w:rsid w:val="00980931"/>
    <w:rsid w:val="00980BD4"/>
    <w:rsid w:val="00980E7D"/>
    <w:rsid w:val="00980F94"/>
    <w:rsid w:val="00981715"/>
    <w:rsid w:val="009818B1"/>
    <w:rsid w:val="00981CE5"/>
    <w:rsid w:val="00981D04"/>
    <w:rsid w:val="00981ED6"/>
    <w:rsid w:val="00981FA2"/>
    <w:rsid w:val="00982017"/>
    <w:rsid w:val="00982FA7"/>
    <w:rsid w:val="009830AF"/>
    <w:rsid w:val="0098327D"/>
    <w:rsid w:val="00983581"/>
    <w:rsid w:val="009836A6"/>
    <w:rsid w:val="00983926"/>
    <w:rsid w:val="00984342"/>
    <w:rsid w:val="0098471A"/>
    <w:rsid w:val="009848DB"/>
    <w:rsid w:val="00984C2A"/>
    <w:rsid w:val="009850DF"/>
    <w:rsid w:val="0098526F"/>
    <w:rsid w:val="00985278"/>
    <w:rsid w:val="009855B8"/>
    <w:rsid w:val="00985C18"/>
    <w:rsid w:val="00985CD8"/>
    <w:rsid w:val="00986451"/>
    <w:rsid w:val="0098649A"/>
    <w:rsid w:val="0098669B"/>
    <w:rsid w:val="009870B7"/>
    <w:rsid w:val="009871C1"/>
    <w:rsid w:val="00987260"/>
    <w:rsid w:val="009872BC"/>
    <w:rsid w:val="00987372"/>
    <w:rsid w:val="009875E5"/>
    <w:rsid w:val="00987B95"/>
    <w:rsid w:val="00987C62"/>
    <w:rsid w:val="0099000F"/>
    <w:rsid w:val="0099014B"/>
    <w:rsid w:val="009901E7"/>
    <w:rsid w:val="00990561"/>
    <w:rsid w:val="009906EA"/>
    <w:rsid w:val="009908E6"/>
    <w:rsid w:val="0099091B"/>
    <w:rsid w:val="00990DF9"/>
    <w:rsid w:val="00990E88"/>
    <w:rsid w:val="00991406"/>
    <w:rsid w:val="00991655"/>
    <w:rsid w:val="0099187E"/>
    <w:rsid w:val="009922DC"/>
    <w:rsid w:val="00992502"/>
    <w:rsid w:val="009925B9"/>
    <w:rsid w:val="00992606"/>
    <w:rsid w:val="009926F7"/>
    <w:rsid w:val="00992B00"/>
    <w:rsid w:val="00992C93"/>
    <w:rsid w:val="00993279"/>
    <w:rsid w:val="009932CC"/>
    <w:rsid w:val="00993C3F"/>
    <w:rsid w:val="00994058"/>
    <w:rsid w:val="00994437"/>
    <w:rsid w:val="00994457"/>
    <w:rsid w:val="009944D5"/>
    <w:rsid w:val="009945C6"/>
    <w:rsid w:val="009946F1"/>
    <w:rsid w:val="00994827"/>
    <w:rsid w:val="0099524C"/>
    <w:rsid w:val="009952BB"/>
    <w:rsid w:val="009952F8"/>
    <w:rsid w:val="009956D3"/>
    <w:rsid w:val="00995968"/>
    <w:rsid w:val="00995C14"/>
    <w:rsid w:val="00996279"/>
    <w:rsid w:val="009966D1"/>
    <w:rsid w:val="00996A74"/>
    <w:rsid w:val="00996AFB"/>
    <w:rsid w:val="00996C0C"/>
    <w:rsid w:val="00996C75"/>
    <w:rsid w:val="00996D0C"/>
    <w:rsid w:val="009973C6"/>
    <w:rsid w:val="009976D9"/>
    <w:rsid w:val="00997D8B"/>
    <w:rsid w:val="009A0003"/>
    <w:rsid w:val="009A042B"/>
    <w:rsid w:val="009A0460"/>
    <w:rsid w:val="009A0740"/>
    <w:rsid w:val="009A0D4D"/>
    <w:rsid w:val="009A0F94"/>
    <w:rsid w:val="009A1B54"/>
    <w:rsid w:val="009A1EFE"/>
    <w:rsid w:val="009A1FEF"/>
    <w:rsid w:val="009A215A"/>
    <w:rsid w:val="009A21A8"/>
    <w:rsid w:val="009A23A0"/>
    <w:rsid w:val="009A2A4F"/>
    <w:rsid w:val="009A2A7A"/>
    <w:rsid w:val="009A2A9D"/>
    <w:rsid w:val="009A2DE1"/>
    <w:rsid w:val="009A36A3"/>
    <w:rsid w:val="009A3D09"/>
    <w:rsid w:val="009A3F74"/>
    <w:rsid w:val="009A4294"/>
    <w:rsid w:val="009A4300"/>
    <w:rsid w:val="009A4A10"/>
    <w:rsid w:val="009A4C7B"/>
    <w:rsid w:val="009A4EC2"/>
    <w:rsid w:val="009A57BA"/>
    <w:rsid w:val="009A5812"/>
    <w:rsid w:val="009A58A7"/>
    <w:rsid w:val="009A5997"/>
    <w:rsid w:val="009A5ACC"/>
    <w:rsid w:val="009A5ACD"/>
    <w:rsid w:val="009A5B5C"/>
    <w:rsid w:val="009A6066"/>
    <w:rsid w:val="009A62A9"/>
    <w:rsid w:val="009A635C"/>
    <w:rsid w:val="009A6579"/>
    <w:rsid w:val="009A68B3"/>
    <w:rsid w:val="009A6B45"/>
    <w:rsid w:val="009A6D24"/>
    <w:rsid w:val="009A6EC4"/>
    <w:rsid w:val="009A735B"/>
    <w:rsid w:val="009B02DC"/>
    <w:rsid w:val="009B0866"/>
    <w:rsid w:val="009B12DA"/>
    <w:rsid w:val="009B1445"/>
    <w:rsid w:val="009B160E"/>
    <w:rsid w:val="009B1A1C"/>
    <w:rsid w:val="009B1B54"/>
    <w:rsid w:val="009B208A"/>
    <w:rsid w:val="009B2447"/>
    <w:rsid w:val="009B2550"/>
    <w:rsid w:val="009B25C3"/>
    <w:rsid w:val="009B2A97"/>
    <w:rsid w:val="009B2DA0"/>
    <w:rsid w:val="009B3055"/>
    <w:rsid w:val="009B31D1"/>
    <w:rsid w:val="009B32B0"/>
    <w:rsid w:val="009B3808"/>
    <w:rsid w:val="009B3A16"/>
    <w:rsid w:val="009B3FB3"/>
    <w:rsid w:val="009B4386"/>
    <w:rsid w:val="009B44CF"/>
    <w:rsid w:val="009B45CA"/>
    <w:rsid w:val="009B45E3"/>
    <w:rsid w:val="009B460A"/>
    <w:rsid w:val="009B4944"/>
    <w:rsid w:val="009B4970"/>
    <w:rsid w:val="009B49F5"/>
    <w:rsid w:val="009B4A98"/>
    <w:rsid w:val="009B4E68"/>
    <w:rsid w:val="009B50AD"/>
    <w:rsid w:val="009B54D4"/>
    <w:rsid w:val="009B552D"/>
    <w:rsid w:val="009B5614"/>
    <w:rsid w:val="009B5735"/>
    <w:rsid w:val="009B5958"/>
    <w:rsid w:val="009B5D94"/>
    <w:rsid w:val="009B5EFD"/>
    <w:rsid w:val="009B6ACB"/>
    <w:rsid w:val="009B6AEE"/>
    <w:rsid w:val="009B6EF7"/>
    <w:rsid w:val="009B7416"/>
    <w:rsid w:val="009B7FB4"/>
    <w:rsid w:val="009C01C5"/>
    <w:rsid w:val="009C01DD"/>
    <w:rsid w:val="009C0986"/>
    <w:rsid w:val="009C13AB"/>
    <w:rsid w:val="009C189B"/>
    <w:rsid w:val="009C2154"/>
    <w:rsid w:val="009C21A7"/>
    <w:rsid w:val="009C2771"/>
    <w:rsid w:val="009C2863"/>
    <w:rsid w:val="009C2A6E"/>
    <w:rsid w:val="009C2BE6"/>
    <w:rsid w:val="009C2C8A"/>
    <w:rsid w:val="009C2D35"/>
    <w:rsid w:val="009C2D95"/>
    <w:rsid w:val="009C31EB"/>
    <w:rsid w:val="009C3411"/>
    <w:rsid w:val="009C384C"/>
    <w:rsid w:val="009C3C03"/>
    <w:rsid w:val="009C3D84"/>
    <w:rsid w:val="009C4DF6"/>
    <w:rsid w:val="009C5035"/>
    <w:rsid w:val="009C507E"/>
    <w:rsid w:val="009C5462"/>
    <w:rsid w:val="009C5575"/>
    <w:rsid w:val="009C5AB3"/>
    <w:rsid w:val="009C5DB3"/>
    <w:rsid w:val="009C5E5F"/>
    <w:rsid w:val="009C6559"/>
    <w:rsid w:val="009C65B5"/>
    <w:rsid w:val="009C6EBF"/>
    <w:rsid w:val="009C72EA"/>
    <w:rsid w:val="009C73E9"/>
    <w:rsid w:val="009C75EF"/>
    <w:rsid w:val="009C7A44"/>
    <w:rsid w:val="009C7A68"/>
    <w:rsid w:val="009C7C08"/>
    <w:rsid w:val="009C7CED"/>
    <w:rsid w:val="009D00AF"/>
    <w:rsid w:val="009D03BF"/>
    <w:rsid w:val="009D07D0"/>
    <w:rsid w:val="009D08EE"/>
    <w:rsid w:val="009D0B37"/>
    <w:rsid w:val="009D0D8D"/>
    <w:rsid w:val="009D0FDB"/>
    <w:rsid w:val="009D15A7"/>
    <w:rsid w:val="009D1867"/>
    <w:rsid w:val="009D1AFC"/>
    <w:rsid w:val="009D1B17"/>
    <w:rsid w:val="009D1E80"/>
    <w:rsid w:val="009D1F06"/>
    <w:rsid w:val="009D2135"/>
    <w:rsid w:val="009D239F"/>
    <w:rsid w:val="009D2531"/>
    <w:rsid w:val="009D27E5"/>
    <w:rsid w:val="009D32ED"/>
    <w:rsid w:val="009D3969"/>
    <w:rsid w:val="009D39DE"/>
    <w:rsid w:val="009D3B0E"/>
    <w:rsid w:val="009D3B61"/>
    <w:rsid w:val="009D3BAE"/>
    <w:rsid w:val="009D3D5B"/>
    <w:rsid w:val="009D427C"/>
    <w:rsid w:val="009D42D3"/>
    <w:rsid w:val="009D43AF"/>
    <w:rsid w:val="009D4A25"/>
    <w:rsid w:val="009D4DEE"/>
    <w:rsid w:val="009D4F10"/>
    <w:rsid w:val="009D517F"/>
    <w:rsid w:val="009D56ED"/>
    <w:rsid w:val="009D6020"/>
    <w:rsid w:val="009D6138"/>
    <w:rsid w:val="009D663A"/>
    <w:rsid w:val="009D6700"/>
    <w:rsid w:val="009D67B3"/>
    <w:rsid w:val="009D68AE"/>
    <w:rsid w:val="009D72B8"/>
    <w:rsid w:val="009D748E"/>
    <w:rsid w:val="009D7718"/>
    <w:rsid w:val="009D780B"/>
    <w:rsid w:val="009D7C56"/>
    <w:rsid w:val="009E0356"/>
    <w:rsid w:val="009E0371"/>
    <w:rsid w:val="009E060F"/>
    <w:rsid w:val="009E07F7"/>
    <w:rsid w:val="009E0EE7"/>
    <w:rsid w:val="009E176B"/>
    <w:rsid w:val="009E25EE"/>
    <w:rsid w:val="009E27A1"/>
    <w:rsid w:val="009E298D"/>
    <w:rsid w:val="009E2996"/>
    <w:rsid w:val="009E2CAB"/>
    <w:rsid w:val="009E2D0F"/>
    <w:rsid w:val="009E2D4C"/>
    <w:rsid w:val="009E301E"/>
    <w:rsid w:val="009E310E"/>
    <w:rsid w:val="009E3554"/>
    <w:rsid w:val="009E37C8"/>
    <w:rsid w:val="009E389E"/>
    <w:rsid w:val="009E3D96"/>
    <w:rsid w:val="009E457A"/>
    <w:rsid w:val="009E4872"/>
    <w:rsid w:val="009E55E1"/>
    <w:rsid w:val="009E5637"/>
    <w:rsid w:val="009E5861"/>
    <w:rsid w:val="009E5A6F"/>
    <w:rsid w:val="009E5CCF"/>
    <w:rsid w:val="009E5D4D"/>
    <w:rsid w:val="009E5D7F"/>
    <w:rsid w:val="009E6141"/>
    <w:rsid w:val="009E6509"/>
    <w:rsid w:val="009E6563"/>
    <w:rsid w:val="009E678B"/>
    <w:rsid w:val="009E67F3"/>
    <w:rsid w:val="009E6E38"/>
    <w:rsid w:val="009E705D"/>
    <w:rsid w:val="009E79D7"/>
    <w:rsid w:val="009E7DD0"/>
    <w:rsid w:val="009E7DFC"/>
    <w:rsid w:val="009E7EB3"/>
    <w:rsid w:val="009F021C"/>
    <w:rsid w:val="009F07F1"/>
    <w:rsid w:val="009F0C9A"/>
    <w:rsid w:val="009F0F5A"/>
    <w:rsid w:val="009F13F9"/>
    <w:rsid w:val="009F1B44"/>
    <w:rsid w:val="009F1B9F"/>
    <w:rsid w:val="009F1BB0"/>
    <w:rsid w:val="009F246B"/>
    <w:rsid w:val="009F260D"/>
    <w:rsid w:val="009F271A"/>
    <w:rsid w:val="009F2A7A"/>
    <w:rsid w:val="009F2F7E"/>
    <w:rsid w:val="009F306C"/>
    <w:rsid w:val="009F3331"/>
    <w:rsid w:val="009F3529"/>
    <w:rsid w:val="009F39EF"/>
    <w:rsid w:val="009F3B50"/>
    <w:rsid w:val="009F406E"/>
    <w:rsid w:val="009F430B"/>
    <w:rsid w:val="009F4321"/>
    <w:rsid w:val="009F4370"/>
    <w:rsid w:val="009F43A3"/>
    <w:rsid w:val="009F4637"/>
    <w:rsid w:val="009F4684"/>
    <w:rsid w:val="009F48AE"/>
    <w:rsid w:val="009F4953"/>
    <w:rsid w:val="009F4C4C"/>
    <w:rsid w:val="009F51D3"/>
    <w:rsid w:val="009F51DC"/>
    <w:rsid w:val="009F5230"/>
    <w:rsid w:val="009F549E"/>
    <w:rsid w:val="009F5517"/>
    <w:rsid w:val="009F57D1"/>
    <w:rsid w:val="009F5F2D"/>
    <w:rsid w:val="009F6631"/>
    <w:rsid w:val="009F6ABC"/>
    <w:rsid w:val="009F6AE5"/>
    <w:rsid w:val="009F7807"/>
    <w:rsid w:val="009F7BD1"/>
    <w:rsid w:val="009F7D48"/>
    <w:rsid w:val="009F7DFB"/>
    <w:rsid w:val="00A00222"/>
    <w:rsid w:val="00A005BC"/>
    <w:rsid w:val="00A00A03"/>
    <w:rsid w:val="00A00F7E"/>
    <w:rsid w:val="00A010E4"/>
    <w:rsid w:val="00A01384"/>
    <w:rsid w:val="00A0155D"/>
    <w:rsid w:val="00A01705"/>
    <w:rsid w:val="00A01C0F"/>
    <w:rsid w:val="00A01C52"/>
    <w:rsid w:val="00A01ECA"/>
    <w:rsid w:val="00A0204E"/>
    <w:rsid w:val="00A02425"/>
    <w:rsid w:val="00A024E4"/>
    <w:rsid w:val="00A026F5"/>
    <w:rsid w:val="00A02899"/>
    <w:rsid w:val="00A028D4"/>
    <w:rsid w:val="00A028ED"/>
    <w:rsid w:val="00A02953"/>
    <w:rsid w:val="00A02A87"/>
    <w:rsid w:val="00A02AA3"/>
    <w:rsid w:val="00A02E22"/>
    <w:rsid w:val="00A02F42"/>
    <w:rsid w:val="00A03149"/>
    <w:rsid w:val="00A031DD"/>
    <w:rsid w:val="00A035F5"/>
    <w:rsid w:val="00A0367B"/>
    <w:rsid w:val="00A0377B"/>
    <w:rsid w:val="00A03938"/>
    <w:rsid w:val="00A03A54"/>
    <w:rsid w:val="00A0430B"/>
    <w:rsid w:val="00A04B2C"/>
    <w:rsid w:val="00A04B5F"/>
    <w:rsid w:val="00A04BA4"/>
    <w:rsid w:val="00A0584B"/>
    <w:rsid w:val="00A06046"/>
    <w:rsid w:val="00A063B4"/>
    <w:rsid w:val="00A06468"/>
    <w:rsid w:val="00A06789"/>
    <w:rsid w:val="00A068D1"/>
    <w:rsid w:val="00A06A3B"/>
    <w:rsid w:val="00A06B52"/>
    <w:rsid w:val="00A06F97"/>
    <w:rsid w:val="00A07010"/>
    <w:rsid w:val="00A07699"/>
    <w:rsid w:val="00A0786D"/>
    <w:rsid w:val="00A07A66"/>
    <w:rsid w:val="00A07CF5"/>
    <w:rsid w:val="00A07E55"/>
    <w:rsid w:val="00A1004B"/>
    <w:rsid w:val="00A10104"/>
    <w:rsid w:val="00A103E9"/>
    <w:rsid w:val="00A1049D"/>
    <w:rsid w:val="00A104ED"/>
    <w:rsid w:val="00A1055F"/>
    <w:rsid w:val="00A10999"/>
    <w:rsid w:val="00A10A7F"/>
    <w:rsid w:val="00A10AAD"/>
    <w:rsid w:val="00A10FA4"/>
    <w:rsid w:val="00A1130B"/>
    <w:rsid w:val="00A1136F"/>
    <w:rsid w:val="00A11B38"/>
    <w:rsid w:val="00A11D52"/>
    <w:rsid w:val="00A121D2"/>
    <w:rsid w:val="00A12279"/>
    <w:rsid w:val="00A1238B"/>
    <w:rsid w:val="00A1258F"/>
    <w:rsid w:val="00A1283B"/>
    <w:rsid w:val="00A128B8"/>
    <w:rsid w:val="00A12E09"/>
    <w:rsid w:val="00A13152"/>
    <w:rsid w:val="00A13356"/>
    <w:rsid w:val="00A1394D"/>
    <w:rsid w:val="00A13986"/>
    <w:rsid w:val="00A13B2C"/>
    <w:rsid w:val="00A13F99"/>
    <w:rsid w:val="00A14013"/>
    <w:rsid w:val="00A14030"/>
    <w:rsid w:val="00A14064"/>
    <w:rsid w:val="00A14531"/>
    <w:rsid w:val="00A146D8"/>
    <w:rsid w:val="00A14855"/>
    <w:rsid w:val="00A14B35"/>
    <w:rsid w:val="00A14F49"/>
    <w:rsid w:val="00A15420"/>
    <w:rsid w:val="00A15742"/>
    <w:rsid w:val="00A1587A"/>
    <w:rsid w:val="00A159C0"/>
    <w:rsid w:val="00A15AC3"/>
    <w:rsid w:val="00A16010"/>
    <w:rsid w:val="00A160F5"/>
    <w:rsid w:val="00A16176"/>
    <w:rsid w:val="00A16360"/>
    <w:rsid w:val="00A1654D"/>
    <w:rsid w:val="00A169D1"/>
    <w:rsid w:val="00A16B5C"/>
    <w:rsid w:val="00A16BB3"/>
    <w:rsid w:val="00A16BB5"/>
    <w:rsid w:val="00A16C93"/>
    <w:rsid w:val="00A175E4"/>
    <w:rsid w:val="00A17F55"/>
    <w:rsid w:val="00A20006"/>
    <w:rsid w:val="00A20011"/>
    <w:rsid w:val="00A202B5"/>
    <w:rsid w:val="00A20A29"/>
    <w:rsid w:val="00A20BDA"/>
    <w:rsid w:val="00A20D89"/>
    <w:rsid w:val="00A20D8C"/>
    <w:rsid w:val="00A21126"/>
    <w:rsid w:val="00A21231"/>
    <w:rsid w:val="00A21663"/>
    <w:rsid w:val="00A21B3B"/>
    <w:rsid w:val="00A21BF5"/>
    <w:rsid w:val="00A21D4F"/>
    <w:rsid w:val="00A22072"/>
    <w:rsid w:val="00A2209A"/>
    <w:rsid w:val="00A22273"/>
    <w:rsid w:val="00A22725"/>
    <w:rsid w:val="00A229A7"/>
    <w:rsid w:val="00A22E6A"/>
    <w:rsid w:val="00A23068"/>
    <w:rsid w:val="00A231D2"/>
    <w:rsid w:val="00A232F2"/>
    <w:rsid w:val="00A233EA"/>
    <w:rsid w:val="00A235C7"/>
    <w:rsid w:val="00A23605"/>
    <w:rsid w:val="00A236CB"/>
    <w:rsid w:val="00A23A2A"/>
    <w:rsid w:val="00A23BF1"/>
    <w:rsid w:val="00A23CFE"/>
    <w:rsid w:val="00A23E0E"/>
    <w:rsid w:val="00A23FAD"/>
    <w:rsid w:val="00A24062"/>
    <w:rsid w:val="00A2464C"/>
    <w:rsid w:val="00A24CD0"/>
    <w:rsid w:val="00A24EDD"/>
    <w:rsid w:val="00A24EDE"/>
    <w:rsid w:val="00A250D5"/>
    <w:rsid w:val="00A25184"/>
    <w:rsid w:val="00A25252"/>
    <w:rsid w:val="00A258E0"/>
    <w:rsid w:val="00A260E2"/>
    <w:rsid w:val="00A26254"/>
    <w:rsid w:val="00A2669D"/>
    <w:rsid w:val="00A26742"/>
    <w:rsid w:val="00A268AD"/>
    <w:rsid w:val="00A26F58"/>
    <w:rsid w:val="00A272A5"/>
    <w:rsid w:val="00A27373"/>
    <w:rsid w:val="00A27582"/>
    <w:rsid w:val="00A27852"/>
    <w:rsid w:val="00A27D50"/>
    <w:rsid w:val="00A300D7"/>
    <w:rsid w:val="00A3036E"/>
    <w:rsid w:val="00A3038A"/>
    <w:rsid w:val="00A30B58"/>
    <w:rsid w:val="00A30CE5"/>
    <w:rsid w:val="00A310D4"/>
    <w:rsid w:val="00A310EB"/>
    <w:rsid w:val="00A3113E"/>
    <w:rsid w:val="00A3189A"/>
    <w:rsid w:val="00A31EB8"/>
    <w:rsid w:val="00A3212D"/>
    <w:rsid w:val="00A32374"/>
    <w:rsid w:val="00A326CB"/>
    <w:rsid w:val="00A32CE1"/>
    <w:rsid w:val="00A32E33"/>
    <w:rsid w:val="00A32E87"/>
    <w:rsid w:val="00A336B1"/>
    <w:rsid w:val="00A33B76"/>
    <w:rsid w:val="00A33F2F"/>
    <w:rsid w:val="00A340F7"/>
    <w:rsid w:val="00A34161"/>
    <w:rsid w:val="00A34257"/>
    <w:rsid w:val="00A3461A"/>
    <w:rsid w:val="00A346D3"/>
    <w:rsid w:val="00A34BE3"/>
    <w:rsid w:val="00A35075"/>
    <w:rsid w:val="00A350C2"/>
    <w:rsid w:val="00A352F8"/>
    <w:rsid w:val="00A35561"/>
    <w:rsid w:val="00A355CC"/>
    <w:rsid w:val="00A356D6"/>
    <w:rsid w:val="00A357A9"/>
    <w:rsid w:val="00A35B62"/>
    <w:rsid w:val="00A35F89"/>
    <w:rsid w:val="00A3621E"/>
    <w:rsid w:val="00A36365"/>
    <w:rsid w:val="00A36396"/>
    <w:rsid w:val="00A364DF"/>
    <w:rsid w:val="00A364E6"/>
    <w:rsid w:val="00A36B67"/>
    <w:rsid w:val="00A36BA4"/>
    <w:rsid w:val="00A36BF0"/>
    <w:rsid w:val="00A36CC7"/>
    <w:rsid w:val="00A3702C"/>
    <w:rsid w:val="00A37138"/>
    <w:rsid w:val="00A37442"/>
    <w:rsid w:val="00A3753C"/>
    <w:rsid w:val="00A376E1"/>
    <w:rsid w:val="00A3784C"/>
    <w:rsid w:val="00A37B26"/>
    <w:rsid w:val="00A37D60"/>
    <w:rsid w:val="00A37E15"/>
    <w:rsid w:val="00A37E9B"/>
    <w:rsid w:val="00A37EEE"/>
    <w:rsid w:val="00A37F40"/>
    <w:rsid w:val="00A40989"/>
    <w:rsid w:val="00A40A74"/>
    <w:rsid w:val="00A40C31"/>
    <w:rsid w:val="00A411C7"/>
    <w:rsid w:val="00A4150C"/>
    <w:rsid w:val="00A415D5"/>
    <w:rsid w:val="00A41E03"/>
    <w:rsid w:val="00A4278F"/>
    <w:rsid w:val="00A42D99"/>
    <w:rsid w:val="00A4332A"/>
    <w:rsid w:val="00A43373"/>
    <w:rsid w:val="00A43494"/>
    <w:rsid w:val="00A436EE"/>
    <w:rsid w:val="00A43BC1"/>
    <w:rsid w:val="00A43EC4"/>
    <w:rsid w:val="00A43F58"/>
    <w:rsid w:val="00A43F69"/>
    <w:rsid w:val="00A44744"/>
    <w:rsid w:val="00A44F24"/>
    <w:rsid w:val="00A44F50"/>
    <w:rsid w:val="00A454DC"/>
    <w:rsid w:val="00A4577A"/>
    <w:rsid w:val="00A45842"/>
    <w:rsid w:val="00A458D0"/>
    <w:rsid w:val="00A45A48"/>
    <w:rsid w:val="00A45D14"/>
    <w:rsid w:val="00A46425"/>
    <w:rsid w:val="00A466EC"/>
    <w:rsid w:val="00A47099"/>
    <w:rsid w:val="00A47419"/>
    <w:rsid w:val="00A474D3"/>
    <w:rsid w:val="00A477A3"/>
    <w:rsid w:val="00A477B6"/>
    <w:rsid w:val="00A503A4"/>
    <w:rsid w:val="00A5073C"/>
    <w:rsid w:val="00A50889"/>
    <w:rsid w:val="00A508A2"/>
    <w:rsid w:val="00A50CA1"/>
    <w:rsid w:val="00A50CB0"/>
    <w:rsid w:val="00A50CD4"/>
    <w:rsid w:val="00A5113D"/>
    <w:rsid w:val="00A513D3"/>
    <w:rsid w:val="00A515B8"/>
    <w:rsid w:val="00A51986"/>
    <w:rsid w:val="00A51B47"/>
    <w:rsid w:val="00A51BC9"/>
    <w:rsid w:val="00A51F23"/>
    <w:rsid w:val="00A51F5A"/>
    <w:rsid w:val="00A5214C"/>
    <w:rsid w:val="00A527C4"/>
    <w:rsid w:val="00A52822"/>
    <w:rsid w:val="00A52EF8"/>
    <w:rsid w:val="00A5382A"/>
    <w:rsid w:val="00A539B4"/>
    <w:rsid w:val="00A53A70"/>
    <w:rsid w:val="00A53B51"/>
    <w:rsid w:val="00A53E4D"/>
    <w:rsid w:val="00A54362"/>
    <w:rsid w:val="00A54621"/>
    <w:rsid w:val="00A54DA3"/>
    <w:rsid w:val="00A54EEF"/>
    <w:rsid w:val="00A5543F"/>
    <w:rsid w:val="00A55513"/>
    <w:rsid w:val="00A55721"/>
    <w:rsid w:val="00A55789"/>
    <w:rsid w:val="00A55883"/>
    <w:rsid w:val="00A55968"/>
    <w:rsid w:val="00A562D4"/>
    <w:rsid w:val="00A566CE"/>
    <w:rsid w:val="00A56AFF"/>
    <w:rsid w:val="00A56D53"/>
    <w:rsid w:val="00A56DD9"/>
    <w:rsid w:val="00A56E13"/>
    <w:rsid w:val="00A57C06"/>
    <w:rsid w:val="00A6002D"/>
    <w:rsid w:val="00A60070"/>
    <w:rsid w:val="00A608E8"/>
    <w:rsid w:val="00A60B46"/>
    <w:rsid w:val="00A60BB0"/>
    <w:rsid w:val="00A60C26"/>
    <w:rsid w:val="00A60EDA"/>
    <w:rsid w:val="00A60F32"/>
    <w:rsid w:val="00A6103F"/>
    <w:rsid w:val="00A612B0"/>
    <w:rsid w:val="00A612FA"/>
    <w:rsid w:val="00A6142D"/>
    <w:rsid w:val="00A61552"/>
    <w:rsid w:val="00A61B30"/>
    <w:rsid w:val="00A623CA"/>
    <w:rsid w:val="00A62626"/>
    <w:rsid w:val="00A62936"/>
    <w:rsid w:val="00A62A3A"/>
    <w:rsid w:val="00A62CC2"/>
    <w:rsid w:val="00A62F81"/>
    <w:rsid w:val="00A62FD2"/>
    <w:rsid w:val="00A63165"/>
    <w:rsid w:val="00A633F8"/>
    <w:rsid w:val="00A63788"/>
    <w:rsid w:val="00A63BED"/>
    <w:rsid w:val="00A642D7"/>
    <w:rsid w:val="00A6444F"/>
    <w:rsid w:val="00A644C5"/>
    <w:rsid w:val="00A647CC"/>
    <w:rsid w:val="00A648B6"/>
    <w:rsid w:val="00A64B3C"/>
    <w:rsid w:val="00A64F51"/>
    <w:rsid w:val="00A651B3"/>
    <w:rsid w:val="00A656CD"/>
    <w:rsid w:val="00A65915"/>
    <w:rsid w:val="00A65D1A"/>
    <w:rsid w:val="00A6618B"/>
    <w:rsid w:val="00A66445"/>
    <w:rsid w:val="00A66804"/>
    <w:rsid w:val="00A66843"/>
    <w:rsid w:val="00A66A4B"/>
    <w:rsid w:val="00A67156"/>
    <w:rsid w:val="00A671E1"/>
    <w:rsid w:val="00A67878"/>
    <w:rsid w:val="00A67A23"/>
    <w:rsid w:val="00A67B87"/>
    <w:rsid w:val="00A7068F"/>
    <w:rsid w:val="00A70E02"/>
    <w:rsid w:val="00A7117D"/>
    <w:rsid w:val="00A716F7"/>
    <w:rsid w:val="00A71739"/>
    <w:rsid w:val="00A718B1"/>
    <w:rsid w:val="00A72B04"/>
    <w:rsid w:val="00A72D17"/>
    <w:rsid w:val="00A72EBF"/>
    <w:rsid w:val="00A737AE"/>
    <w:rsid w:val="00A737CB"/>
    <w:rsid w:val="00A73840"/>
    <w:rsid w:val="00A7395A"/>
    <w:rsid w:val="00A73972"/>
    <w:rsid w:val="00A740AF"/>
    <w:rsid w:val="00A746B5"/>
    <w:rsid w:val="00A74A08"/>
    <w:rsid w:val="00A74BAF"/>
    <w:rsid w:val="00A74C8C"/>
    <w:rsid w:val="00A75524"/>
    <w:rsid w:val="00A7553A"/>
    <w:rsid w:val="00A755A4"/>
    <w:rsid w:val="00A7629F"/>
    <w:rsid w:val="00A76700"/>
    <w:rsid w:val="00A76ED1"/>
    <w:rsid w:val="00A7701A"/>
    <w:rsid w:val="00A773C5"/>
    <w:rsid w:val="00A77761"/>
    <w:rsid w:val="00A77A1D"/>
    <w:rsid w:val="00A77E2C"/>
    <w:rsid w:val="00A77EE7"/>
    <w:rsid w:val="00A803AF"/>
    <w:rsid w:val="00A80447"/>
    <w:rsid w:val="00A80456"/>
    <w:rsid w:val="00A80B20"/>
    <w:rsid w:val="00A80C05"/>
    <w:rsid w:val="00A8106B"/>
    <w:rsid w:val="00A811BC"/>
    <w:rsid w:val="00A8173C"/>
    <w:rsid w:val="00A817D8"/>
    <w:rsid w:val="00A818BF"/>
    <w:rsid w:val="00A81F7B"/>
    <w:rsid w:val="00A82039"/>
    <w:rsid w:val="00A8216B"/>
    <w:rsid w:val="00A821DD"/>
    <w:rsid w:val="00A826D8"/>
    <w:rsid w:val="00A82709"/>
    <w:rsid w:val="00A828CB"/>
    <w:rsid w:val="00A828D2"/>
    <w:rsid w:val="00A82F95"/>
    <w:rsid w:val="00A830CF"/>
    <w:rsid w:val="00A831ED"/>
    <w:rsid w:val="00A83241"/>
    <w:rsid w:val="00A834E6"/>
    <w:rsid w:val="00A835B7"/>
    <w:rsid w:val="00A83983"/>
    <w:rsid w:val="00A83B16"/>
    <w:rsid w:val="00A83CB8"/>
    <w:rsid w:val="00A83CC5"/>
    <w:rsid w:val="00A8408A"/>
    <w:rsid w:val="00A84707"/>
    <w:rsid w:val="00A84F8B"/>
    <w:rsid w:val="00A852F5"/>
    <w:rsid w:val="00A8562C"/>
    <w:rsid w:val="00A85A4E"/>
    <w:rsid w:val="00A85F4A"/>
    <w:rsid w:val="00A86448"/>
    <w:rsid w:val="00A8645C"/>
    <w:rsid w:val="00A864E4"/>
    <w:rsid w:val="00A869A5"/>
    <w:rsid w:val="00A86FDE"/>
    <w:rsid w:val="00A87096"/>
    <w:rsid w:val="00A87DA4"/>
    <w:rsid w:val="00A900CC"/>
    <w:rsid w:val="00A90496"/>
    <w:rsid w:val="00A909B8"/>
    <w:rsid w:val="00A90B66"/>
    <w:rsid w:val="00A90D97"/>
    <w:rsid w:val="00A90F8A"/>
    <w:rsid w:val="00A91037"/>
    <w:rsid w:val="00A9136B"/>
    <w:rsid w:val="00A9152D"/>
    <w:rsid w:val="00A919DD"/>
    <w:rsid w:val="00A91CF8"/>
    <w:rsid w:val="00A92671"/>
    <w:rsid w:val="00A92AC4"/>
    <w:rsid w:val="00A92F58"/>
    <w:rsid w:val="00A93059"/>
    <w:rsid w:val="00A930C1"/>
    <w:rsid w:val="00A930C6"/>
    <w:rsid w:val="00A93104"/>
    <w:rsid w:val="00A93360"/>
    <w:rsid w:val="00A9336E"/>
    <w:rsid w:val="00A9388A"/>
    <w:rsid w:val="00A93D50"/>
    <w:rsid w:val="00A93D68"/>
    <w:rsid w:val="00A94275"/>
    <w:rsid w:val="00A9435C"/>
    <w:rsid w:val="00A943F1"/>
    <w:rsid w:val="00A94505"/>
    <w:rsid w:val="00A9495C"/>
    <w:rsid w:val="00A94E35"/>
    <w:rsid w:val="00A94E8B"/>
    <w:rsid w:val="00A94F24"/>
    <w:rsid w:val="00A94FF0"/>
    <w:rsid w:val="00A95123"/>
    <w:rsid w:val="00A957C5"/>
    <w:rsid w:val="00A95A7B"/>
    <w:rsid w:val="00A96109"/>
    <w:rsid w:val="00A9630F"/>
    <w:rsid w:val="00A96370"/>
    <w:rsid w:val="00A96602"/>
    <w:rsid w:val="00A968EE"/>
    <w:rsid w:val="00A96C54"/>
    <w:rsid w:val="00A96E49"/>
    <w:rsid w:val="00A970EB"/>
    <w:rsid w:val="00A973BB"/>
    <w:rsid w:val="00A97662"/>
    <w:rsid w:val="00A97BD8"/>
    <w:rsid w:val="00A97E40"/>
    <w:rsid w:val="00A97F21"/>
    <w:rsid w:val="00AA017A"/>
    <w:rsid w:val="00AA0306"/>
    <w:rsid w:val="00AA04FC"/>
    <w:rsid w:val="00AA0556"/>
    <w:rsid w:val="00AA0B29"/>
    <w:rsid w:val="00AA0E64"/>
    <w:rsid w:val="00AA0EA4"/>
    <w:rsid w:val="00AA111E"/>
    <w:rsid w:val="00AA125A"/>
    <w:rsid w:val="00AA130F"/>
    <w:rsid w:val="00AA16FB"/>
    <w:rsid w:val="00AA197B"/>
    <w:rsid w:val="00AA1C51"/>
    <w:rsid w:val="00AA223F"/>
    <w:rsid w:val="00AA2456"/>
    <w:rsid w:val="00AA267A"/>
    <w:rsid w:val="00AA29DA"/>
    <w:rsid w:val="00AA2A79"/>
    <w:rsid w:val="00AA2CE4"/>
    <w:rsid w:val="00AA2E68"/>
    <w:rsid w:val="00AA313A"/>
    <w:rsid w:val="00AA3239"/>
    <w:rsid w:val="00AA34B5"/>
    <w:rsid w:val="00AA39ED"/>
    <w:rsid w:val="00AA3A16"/>
    <w:rsid w:val="00AA3F98"/>
    <w:rsid w:val="00AA3F9D"/>
    <w:rsid w:val="00AA41D9"/>
    <w:rsid w:val="00AA4626"/>
    <w:rsid w:val="00AA4939"/>
    <w:rsid w:val="00AA5041"/>
    <w:rsid w:val="00AA53DE"/>
    <w:rsid w:val="00AA54C9"/>
    <w:rsid w:val="00AA57BE"/>
    <w:rsid w:val="00AA5995"/>
    <w:rsid w:val="00AA59F7"/>
    <w:rsid w:val="00AA5A11"/>
    <w:rsid w:val="00AA5ACA"/>
    <w:rsid w:val="00AA6F6A"/>
    <w:rsid w:val="00AA72D0"/>
    <w:rsid w:val="00AA749E"/>
    <w:rsid w:val="00AA74E8"/>
    <w:rsid w:val="00AA7854"/>
    <w:rsid w:val="00AA7BC6"/>
    <w:rsid w:val="00AA7E86"/>
    <w:rsid w:val="00AB009B"/>
    <w:rsid w:val="00AB0656"/>
    <w:rsid w:val="00AB096E"/>
    <w:rsid w:val="00AB0BAB"/>
    <w:rsid w:val="00AB11C5"/>
    <w:rsid w:val="00AB177D"/>
    <w:rsid w:val="00AB1B70"/>
    <w:rsid w:val="00AB21A2"/>
    <w:rsid w:val="00AB24B7"/>
    <w:rsid w:val="00AB2A37"/>
    <w:rsid w:val="00AB2AB3"/>
    <w:rsid w:val="00AB2CAA"/>
    <w:rsid w:val="00AB2E45"/>
    <w:rsid w:val="00AB2F5D"/>
    <w:rsid w:val="00AB2FC1"/>
    <w:rsid w:val="00AB3301"/>
    <w:rsid w:val="00AB37D4"/>
    <w:rsid w:val="00AB39F6"/>
    <w:rsid w:val="00AB3AD1"/>
    <w:rsid w:val="00AB3AE8"/>
    <w:rsid w:val="00AB3DEA"/>
    <w:rsid w:val="00AB4199"/>
    <w:rsid w:val="00AB46AF"/>
    <w:rsid w:val="00AB4913"/>
    <w:rsid w:val="00AB49E6"/>
    <w:rsid w:val="00AB4C89"/>
    <w:rsid w:val="00AB5192"/>
    <w:rsid w:val="00AB5203"/>
    <w:rsid w:val="00AB53F7"/>
    <w:rsid w:val="00AB5499"/>
    <w:rsid w:val="00AB5F9A"/>
    <w:rsid w:val="00AB5FEA"/>
    <w:rsid w:val="00AB61C1"/>
    <w:rsid w:val="00AB6496"/>
    <w:rsid w:val="00AB67DF"/>
    <w:rsid w:val="00AB6B01"/>
    <w:rsid w:val="00AB6CEE"/>
    <w:rsid w:val="00AB6CF5"/>
    <w:rsid w:val="00AB6EDD"/>
    <w:rsid w:val="00AB7608"/>
    <w:rsid w:val="00AB7B9D"/>
    <w:rsid w:val="00AC044A"/>
    <w:rsid w:val="00AC04E6"/>
    <w:rsid w:val="00AC0A20"/>
    <w:rsid w:val="00AC0F4D"/>
    <w:rsid w:val="00AC1261"/>
    <w:rsid w:val="00AC132D"/>
    <w:rsid w:val="00AC13D3"/>
    <w:rsid w:val="00AC156C"/>
    <w:rsid w:val="00AC1997"/>
    <w:rsid w:val="00AC199B"/>
    <w:rsid w:val="00AC2163"/>
    <w:rsid w:val="00AC2505"/>
    <w:rsid w:val="00AC254E"/>
    <w:rsid w:val="00AC26F9"/>
    <w:rsid w:val="00AC2738"/>
    <w:rsid w:val="00AC2AF5"/>
    <w:rsid w:val="00AC2C9F"/>
    <w:rsid w:val="00AC2DB7"/>
    <w:rsid w:val="00AC2FCA"/>
    <w:rsid w:val="00AC3365"/>
    <w:rsid w:val="00AC369A"/>
    <w:rsid w:val="00AC3ECB"/>
    <w:rsid w:val="00AC3FEE"/>
    <w:rsid w:val="00AC417E"/>
    <w:rsid w:val="00AC4547"/>
    <w:rsid w:val="00AC4663"/>
    <w:rsid w:val="00AC4817"/>
    <w:rsid w:val="00AC4CF3"/>
    <w:rsid w:val="00AC5424"/>
    <w:rsid w:val="00AC5666"/>
    <w:rsid w:val="00AC5873"/>
    <w:rsid w:val="00AC5E01"/>
    <w:rsid w:val="00AC5F99"/>
    <w:rsid w:val="00AC623C"/>
    <w:rsid w:val="00AC6B5C"/>
    <w:rsid w:val="00AC6D67"/>
    <w:rsid w:val="00AC735A"/>
    <w:rsid w:val="00AC7A9B"/>
    <w:rsid w:val="00AC7EA9"/>
    <w:rsid w:val="00AC7FA3"/>
    <w:rsid w:val="00AD0156"/>
    <w:rsid w:val="00AD0420"/>
    <w:rsid w:val="00AD06B5"/>
    <w:rsid w:val="00AD08F3"/>
    <w:rsid w:val="00AD0C8F"/>
    <w:rsid w:val="00AD0E85"/>
    <w:rsid w:val="00AD137E"/>
    <w:rsid w:val="00AD15D8"/>
    <w:rsid w:val="00AD1877"/>
    <w:rsid w:val="00AD1885"/>
    <w:rsid w:val="00AD1DBF"/>
    <w:rsid w:val="00AD1FF9"/>
    <w:rsid w:val="00AD242A"/>
    <w:rsid w:val="00AD2456"/>
    <w:rsid w:val="00AD25E3"/>
    <w:rsid w:val="00AD2CE1"/>
    <w:rsid w:val="00AD3040"/>
    <w:rsid w:val="00AD3125"/>
    <w:rsid w:val="00AD3959"/>
    <w:rsid w:val="00AD39E9"/>
    <w:rsid w:val="00AD3A06"/>
    <w:rsid w:val="00AD3C4F"/>
    <w:rsid w:val="00AD429F"/>
    <w:rsid w:val="00AD454B"/>
    <w:rsid w:val="00AD4C72"/>
    <w:rsid w:val="00AD4D58"/>
    <w:rsid w:val="00AD4E63"/>
    <w:rsid w:val="00AD50D9"/>
    <w:rsid w:val="00AD56E5"/>
    <w:rsid w:val="00AD5739"/>
    <w:rsid w:val="00AD5E03"/>
    <w:rsid w:val="00AD603E"/>
    <w:rsid w:val="00AD6595"/>
    <w:rsid w:val="00AD6692"/>
    <w:rsid w:val="00AD6ABC"/>
    <w:rsid w:val="00AD6C6B"/>
    <w:rsid w:val="00AD6DE3"/>
    <w:rsid w:val="00AD6FE0"/>
    <w:rsid w:val="00AD7054"/>
    <w:rsid w:val="00AD72D5"/>
    <w:rsid w:val="00AD7ADA"/>
    <w:rsid w:val="00AD7D19"/>
    <w:rsid w:val="00AD7EF3"/>
    <w:rsid w:val="00AD7F02"/>
    <w:rsid w:val="00AD7F57"/>
    <w:rsid w:val="00AE0316"/>
    <w:rsid w:val="00AE0D35"/>
    <w:rsid w:val="00AE0E27"/>
    <w:rsid w:val="00AE1242"/>
    <w:rsid w:val="00AE1536"/>
    <w:rsid w:val="00AE163A"/>
    <w:rsid w:val="00AE1C2B"/>
    <w:rsid w:val="00AE1C39"/>
    <w:rsid w:val="00AE2099"/>
    <w:rsid w:val="00AE2297"/>
    <w:rsid w:val="00AE249F"/>
    <w:rsid w:val="00AE2BB2"/>
    <w:rsid w:val="00AE2C8B"/>
    <w:rsid w:val="00AE349D"/>
    <w:rsid w:val="00AE3613"/>
    <w:rsid w:val="00AE39A8"/>
    <w:rsid w:val="00AE39D1"/>
    <w:rsid w:val="00AE3C63"/>
    <w:rsid w:val="00AE3DBF"/>
    <w:rsid w:val="00AE3E9B"/>
    <w:rsid w:val="00AE4D0F"/>
    <w:rsid w:val="00AE535B"/>
    <w:rsid w:val="00AE5475"/>
    <w:rsid w:val="00AE55DB"/>
    <w:rsid w:val="00AE5621"/>
    <w:rsid w:val="00AE5AA9"/>
    <w:rsid w:val="00AE5BDE"/>
    <w:rsid w:val="00AE5D8E"/>
    <w:rsid w:val="00AE6138"/>
    <w:rsid w:val="00AE650C"/>
    <w:rsid w:val="00AE66B0"/>
    <w:rsid w:val="00AE6C78"/>
    <w:rsid w:val="00AE7474"/>
    <w:rsid w:val="00AE75CA"/>
    <w:rsid w:val="00AE76AB"/>
    <w:rsid w:val="00AE7727"/>
    <w:rsid w:val="00AE7779"/>
    <w:rsid w:val="00AE793A"/>
    <w:rsid w:val="00AE7B47"/>
    <w:rsid w:val="00AE7D2C"/>
    <w:rsid w:val="00AE7FE4"/>
    <w:rsid w:val="00AF009E"/>
    <w:rsid w:val="00AF02AA"/>
    <w:rsid w:val="00AF02FE"/>
    <w:rsid w:val="00AF0517"/>
    <w:rsid w:val="00AF09DE"/>
    <w:rsid w:val="00AF0A98"/>
    <w:rsid w:val="00AF0C57"/>
    <w:rsid w:val="00AF0F39"/>
    <w:rsid w:val="00AF1029"/>
    <w:rsid w:val="00AF1208"/>
    <w:rsid w:val="00AF1385"/>
    <w:rsid w:val="00AF1449"/>
    <w:rsid w:val="00AF196B"/>
    <w:rsid w:val="00AF1BA5"/>
    <w:rsid w:val="00AF1BF2"/>
    <w:rsid w:val="00AF2752"/>
    <w:rsid w:val="00AF282D"/>
    <w:rsid w:val="00AF2BD4"/>
    <w:rsid w:val="00AF2E1C"/>
    <w:rsid w:val="00AF3041"/>
    <w:rsid w:val="00AF3352"/>
    <w:rsid w:val="00AF34AA"/>
    <w:rsid w:val="00AF383B"/>
    <w:rsid w:val="00AF3F94"/>
    <w:rsid w:val="00AF4321"/>
    <w:rsid w:val="00AF44B4"/>
    <w:rsid w:val="00AF46CC"/>
    <w:rsid w:val="00AF4935"/>
    <w:rsid w:val="00AF4AFD"/>
    <w:rsid w:val="00AF4D81"/>
    <w:rsid w:val="00AF4E14"/>
    <w:rsid w:val="00AF4EBD"/>
    <w:rsid w:val="00AF4F03"/>
    <w:rsid w:val="00AF4F3B"/>
    <w:rsid w:val="00AF4F56"/>
    <w:rsid w:val="00AF502A"/>
    <w:rsid w:val="00AF50F5"/>
    <w:rsid w:val="00AF5103"/>
    <w:rsid w:val="00AF5568"/>
    <w:rsid w:val="00AF5664"/>
    <w:rsid w:val="00AF567C"/>
    <w:rsid w:val="00AF5820"/>
    <w:rsid w:val="00AF58D7"/>
    <w:rsid w:val="00AF5AF5"/>
    <w:rsid w:val="00AF5FFF"/>
    <w:rsid w:val="00AF6513"/>
    <w:rsid w:val="00AF6749"/>
    <w:rsid w:val="00AF6786"/>
    <w:rsid w:val="00AF67D5"/>
    <w:rsid w:val="00AF6C16"/>
    <w:rsid w:val="00AF6C27"/>
    <w:rsid w:val="00AF6C40"/>
    <w:rsid w:val="00AF6C98"/>
    <w:rsid w:val="00AF6D97"/>
    <w:rsid w:val="00AF6F16"/>
    <w:rsid w:val="00AF793B"/>
    <w:rsid w:val="00AF7AA1"/>
    <w:rsid w:val="00AF7E34"/>
    <w:rsid w:val="00B0089A"/>
    <w:rsid w:val="00B009EA"/>
    <w:rsid w:val="00B00AFC"/>
    <w:rsid w:val="00B00DF9"/>
    <w:rsid w:val="00B00DFD"/>
    <w:rsid w:val="00B014C0"/>
    <w:rsid w:val="00B0192B"/>
    <w:rsid w:val="00B01F03"/>
    <w:rsid w:val="00B0210B"/>
    <w:rsid w:val="00B023DF"/>
    <w:rsid w:val="00B0241D"/>
    <w:rsid w:val="00B02549"/>
    <w:rsid w:val="00B025B8"/>
    <w:rsid w:val="00B02686"/>
    <w:rsid w:val="00B02A20"/>
    <w:rsid w:val="00B02B2C"/>
    <w:rsid w:val="00B02B3A"/>
    <w:rsid w:val="00B02B63"/>
    <w:rsid w:val="00B02CC0"/>
    <w:rsid w:val="00B02DC8"/>
    <w:rsid w:val="00B02EDE"/>
    <w:rsid w:val="00B030D4"/>
    <w:rsid w:val="00B034B1"/>
    <w:rsid w:val="00B034D4"/>
    <w:rsid w:val="00B0372F"/>
    <w:rsid w:val="00B03857"/>
    <w:rsid w:val="00B04333"/>
    <w:rsid w:val="00B04BA2"/>
    <w:rsid w:val="00B04DAC"/>
    <w:rsid w:val="00B04EF7"/>
    <w:rsid w:val="00B04FAF"/>
    <w:rsid w:val="00B05036"/>
    <w:rsid w:val="00B0548C"/>
    <w:rsid w:val="00B058E7"/>
    <w:rsid w:val="00B05C5D"/>
    <w:rsid w:val="00B05D12"/>
    <w:rsid w:val="00B0613F"/>
    <w:rsid w:val="00B0670F"/>
    <w:rsid w:val="00B06DB7"/>
    <w:rsid w:val="00B06E9F"/>
    <w:rsid w:val="00B07082"/>
    <w:rsid w:val="00B07178"/>
    <w:rsid w:val="00B07628"/>
    <w:rsid w:val="00B077EA"/>
    <w:rsid w:val="00B07861"/>
    <w:rsid w:val="00B07BE2"/>
    <w:rsid w:val="00B07C45"/>
    <w:rsid w:val="00B07C8E"/>
    <w:rsid w:val="00B07EEF"/>
    <w:rsid w:val="00B1009E"/>
    <w:rsid w:val="00B100D4"/>
    <w:rsid w:val="00B101CC"/>
    <w:rsid w:val="00B10228"/>
    <w:rsid w:val="00B1030C"/>
    <w:rsid w:val="00B1043A"/>
    <w:rsid w:val="00B10476"/>
    <w:rsid w:val="00B1047D"/>
    <w:rsid w:val="00B104DC"/>
    <w:rsid w:val="00B10A60"/>
    <w:rsid w:val="00B10D8A"/>
    <w:rsid w:val="00B11148"/>
    <w:rsid w:val="00B112CD"/>
    <w:rsid w:val="00B1140C"/>
    <w:rsid w:val="00B1167F"/>
    <w:rsid w:val="00B117BD"/>
    <w:rsid w:val="00B118CA"/>
    <w:rsid w:val="00B11F1D"/>
    <w:rsid w:val="00B11FF6"/>
    <w:rsid w:val="00B12118"/>
    <w:rsid w:val="00B1215E"/>
    <w:rsid w:val="00B1245F"/>
    <w:rsid w:val="00B1254B"/>
    <w:rsid w:val="00B1282C"/>
    <w:rsid w:val="00B12855"/>
    <w:rsid w:val="00B1288E"/>
    <w:rsid w:val="00B1290B"/>
    <w:rsid w:val="00B12AFC"/>
    <w:rsid w:val="00B12F2C"/>
    <w:rsid w:val="00B1317B"/>
    <w:rsid w:val="00B133C4"/>
    <w:rsid w:val="00B133E7"/>
    <w:rsid w:val="00B135A6"/>
    <w:rsid w:val="00B136A1"/>
    <w:rsid w:val="00B136B2"/>
    <w:rsid w:val="00B13880"/>
    <w:rsid w:val="00B13A67"/>
    <w:rsid w:val="00B13F0F"/>
    <w:rsid w:val="00B141FA"/>
    <w:rsid w:val="00B1468E"/>
    <w:rsid w:val="00B147F2"/>
    <w:rsid w:val="00B14938"/>
    <w:rsid w:val="00B149E4"/>
    <w:rsid w:val="00B14A6C"/>
    <w:rsid w:val="00B15026"/>
    <w:rsid w:val="00B15576"/>
    <w:rsid w:val="00B155D2"/>
    <w:rsid w:val="00B15608"/>
    <w:rsid w:val="00B157D7"/>
    <w:rsid w:val="00B1580D"/>
    <w:rsid w:val="00B158F0"/>
    <w:rsid w:val="00B15A7F"/>
    <w:rsid w:val="00B16070"/>
    <w:rsid w:val="00B16638"/>
    <w:rsid w:val="00B16916"/>
    <w:rsid w:val="00B16B38"/>
    <w:rsid w:val="00B16B3E"/>
    <w:rsid w:val="00B16DF7"/>
    <w:rsid w:val="00B16F56"/>
    <w:rsid w:val="00B170A6"/>
    <w:rsid w:val="00B17481"/>
    <w:rsid w:val="00B1795A"/>
    <w:rsid w:val="00B17A35"/>
    <w:rsid w:val="00B17F31"/>
    <w:rsid w:val="00B17F6A"/>
    <w:rsid w:val="00B17F6D"/>
    <w:rsid w:val="00B2013E"/>
    <w:rsid w:val="00B20382"/>
    <w:rsid w:val="00B20738"/>
    <w:rsid w:val="00B20CD1"/>
    <w:rsid w:val="00B20D97"/>
    <w:rsid w:val="00B20F3A"/>
    <w:rsid w:val="00B20F9B"/>
    <w:rsid w:val="00B2148D"/>
    <w:rsid w:val="00B217FA"/>
    <w:rsid w:val="00B21F83"/>
    <w:rsid w:val="00B22038"/>
    <w:rsid w:val="00B220FD"/>
    <w:rsid w:val="00B2274C"/>
    <w:rsid w:val="00B228C9"/>
    <w:rsid w:val="00B22A51"/>
    <w:rsid w:val="00B2317D"/>
    <w:rsid w:val="00B2338F"/>
    <w:rsid w:val="00B23695"/>
    <w:rsid w:val="00B23A81"/>
    <w:rsid w:val="00B23B67"/>
    <w:rsid w:val="00B2417B"/>
    <w:rsid w:val="00B24286"/>
    <w:rsid w:val="00B2478C"/>
    <w:rsid w:val="00B24850"/>
    <w:rsid w:val="00B24A4F"/>
    <w:rsid w:val="00B252B2"/>
    <w:rsid w:val="00B25A9F"/>
    <w:rsid w:val="00B2634A"/>
    <w:rsid w:val="00B26520"/>
    <w:rsid w:val="00B26521"/>
    <w:rsid w:val="00B26CBD"/>
    <w:rsid w:val="00B26F44"/>
    <w:rsid w:val="00B2723C"/>
    <w:rsid w:val="00B27733"/>
    <w:rsid w:val="00B27893"/>
    <w:rsid w:val="00B2797D"/>
    <w:rsid w:val="00B27D46"/>
    <w:rsid w:val="00B27F7F"/>
    <w:rsid w:val="00B30067"/>
    <w:rsid w:val="00B30084"/>
    <w:rsid w:val="00B3009C"/>
    <w:rsid w:val="00B30436"/>
    <w:rsid w:val="00B30B23"/>
    <w:rsid w:val="00B30BAC"/>
    <w:rsid w:val="00B30CC9"/>
    <w:rsid w:val="00B30F0A"/>
    <w:rsid w:val="00B3123A"/>
    <w:rsid w:val="00B313B6"/>
    <w:rsid w:val="00B31551"/>
    <w:rsid w:val="00B31718"/>
    <w:rsid w:val="00B31AFF"/>
    <w:rsid w:val="00B31CE2"/>
    <w:rsid w:val="00B31E95"/>
    <w:rsid w:val="00B321B8"/>
    <w:rsid w:val="00B3231B"/>
    <w:rsid w:val="00B327D7"/>
    <w:rsid w:val="00B32877"/>
    <w:rsid w:val="00B329CF"/>
    <w:rsid w:val="00B32CB5"/>
    <w:rsid w:val="00B32E11"/>
    <w:rsid w:val="00B32EAA"/>
    <w:rsid w:val="00B33BFB"/>
    <w:rsid w:val="00B33E2D"/>
    <w:rsid w:val="00B34097"/>
    <w:rsid w:val="00B34113"/>
    <w:rsid w:val="00B34156"/>
    <w:rsid w:val="00B344E7"/>
    <w:rsid w:val="00B34B17"/>
    <w:rsid w:val="00B34B81"/>
    <w:rsid w:val="00B34C81"/>
    <w:rsid w:val="00B34DA6"/>
    <w:rsid w:val="00B350DA"/>
    <w:rsid w:val="00B356C0"/>
    <w:rsid w:val="00B358B0"/>
    <w:rsid w:val="00B358B6"/>
    <w:rsid w:val="00B3598D"/>
    <w:rsid w:val="00B35BC1"/>
    <w:rsid w:val="00B35F30"/>
    <w:rsid w:val="00B35F5F"/>
    <w:rsid w:val="00B365EC"/>
    <w:rsid w:val="00B36739"/>
    <w:rsid w:val="00B367AF"/>
    <w:rsid w:val="00B368D5"/>
    <w:rsid w:val="00B36A50"/>
    <w:rsid w:val="00B36D5F"/>
    <w:rsid w:val="00B36F08"/>
    <w:rsid w:val="00B3714F"/>
    <w:rsid w:val="00B3719C"/>
    <w:rsid w:val="00B375A6"/>
    <w:rsid w:val="00B375BC"/>
    <w:rsid w:val="00B3780D"/>
    <w:rsid w:val="00B378C9"/>
    <w:rsid w:val="00B37953"/>
    <w:rsid w:val="00B37A4B"/>
    <w:rsid w:val="00B37CF7"/>
    <w:rsid w:val="00B37FFC"/>
    <w:rsid w:val="00B402E1"/>
    <w:rsid w:val="00B4064B"/>
    <w:rsid w:val="00B40702"/>
    <w:rsid w:val="00B409AB"/>
    <w:rsid w:val="00B40B6A"/>
    <w:rsid w:val="00B41215"/>
    <w:rsid w:val="00B41B22"/>
    <w:rsid w:val="00B41D87"/>
    <w:rsid w:val="00B425CC"/>
    <w:rsid w:val="00B42E1F"/>
    <w:rsid w:val="00B42E8F"/>
    <w:rsid w:val="00B43417"/>
    <w:rsid w:val="00B434E7"/>
    <w:rsid w:val="00B435F3"/>
    <w:rsid w:val="00B4364F"/>
    <w:rsid w:val="00B441AE"/>
    <w:rsid w:val="00B4554B"/>
    <w:rsid w:val="00B45746"/>
    <w:rsid w:val="00B45E0F"/>
    <w:rsid w:val="00B46062"/>
    <w:rsid w:val="00B46194"/>
    <w:rsid w:val="00B463C8"/>
    <w:rsid w:val="00B4691C"/>
    <w:rsid w:val="00B46B88"/>
    <w:rsid w:val="00B46C0D"/>
    <w:rsid w:val="00B47656"/>
    <w:rsid w:val="00B47707"/>
    <w:rsid w:val="00B47AB1"/>
    <w:rsid w:val="00B47D47"/>
    <w:rsid w:val="00B47FEC"/>
    <w:rsid w:val="00B500A2"/>
    <w:rsid w:val="00B506A4"/>
    <w:rsid w:val="00B50E81"/>
    <w:rsid w:val="00B511B3"/>
    <w:rsid w:val="00B511EB"/>
    <w:rsid w:val="00B51606"/>
    <w:rsid w:val="00B52013"/>
    <w:rsid w:val="00B52B29"/>
    <w:rsid w:val="00B52DAD"/>
    <w:rsid w:val="00B52F19"/>
    <w:rsid w:val="00B530F5"/>
    <w:rsid w:val="00B53508"/>
    <w:rsid w:val="00B5397A"/>
    <w:rsid w:val="00B53B94"/>
    <w:rsid w:val="00B541DE"/>
    <w:rsid w:val="00B5484C"/>
    <w:rsid w:val="00B54ACB"/>
    <w:rsid w:val="00B54F49"/>
    <w:rsid w:val="00B55273"/>
    <w:rsid w:val="00B5554D"/>
    <w:rsid w:val="00B55720"/>
    <w:rsid w:val="00B559FC"/>
    <w:rsid w:val="00B559FD"/>
    <w:rsid w:val="00B56608"/>
    <w:rsid w:val="00B56A32"/>
    <w:rsid w:val="00B56C3E"/>
    <w:rsid w:val="00B5723D"/>
    <w:rsid w:val="00B574AD"/>
    <w:rsid w:val="00B57D60"/>
    <w:rsid w:val="00B57DD1"/>
    <w:rsid w:val="00B57FCE"/>
    <w:rsid w:val="00B60023"/>
    <w:rsid w:val="00B60498"/>
    <w:rsid w:val="00B61225"/>
    <w:rsid w:val="00B6130E"/>
    <w:rsid w:val="00B614C0"/>
    <w:rsid w:val="00B61604"/>
    <w:rsid w:val="00B61AD0"/>
    <w:rsid w:val="00B61BDD"/>
    <w:rsid w:val="00B61D0B"/>
    <w:rsid w:val="00B61F51"/>
    <w:rsid w:val="00B61F56"/>
    <w:rsid w:val="00B62692"/>
    <w:rsid w:val="00B62833"/>
    <w:rsid w:val="00B629DF"/>
    <w:rsid w:val="00B62F11"/>
    <w:rsid w:val="00B6339B"/>
    <w:rsid w:val="00B63A27"/>
    <w:rsid w:val="00B63BD9"/>
    <w:rsid w:val="00B63D52"/>
    <w:rsid w:val="00B6409A"/>
    <w:rsid w:val="00B640E4"/>
    <w:rsid w:val="00B643C9"/>
    <w:rsid w:val="00B64EEB"/>
    <w:rsid w:val="00B6578D"/>
    <w:rsid w:val="00B6589B"/>
    <w:rsid w:val="00B65BD4"/>
    <w:rsid w:val="00B66047"/>
    <w:rsid w:val="00B66177"/>
    <w:rsid w:val="00B66BA2"/>
    <w:rsid w:val="00B66F6D"/>
    <w:rsid w:val="00B6709F"/>
    <w:rsid w:val="00B679E9"/>
    <w:rsid w:val="00B67E5A"/>
    <w:rsid w:val="00B7017C"/>
    <w:rsid w:val="00B70246"/>
    <w:rsid w:val="00B70A62"/>
    <w:rsid w:val="00B70A87"/>
    <w:rsid w:val="00B70FA7"/>
    <w:rsid w:val="00B71462"/>
    <w:rsid w:val="00B716C4"/>
    <w:rsid w:val="00B717DE"/>
    <w:rsid w:val="00B718E1"/>
    <w:rsid w:val="00B7199F"/>
    <w:rsid w:val="00B71ABB"/>
    <w:rsid w:val="00B71D8D"/>
    <w:rsid w:val="00B72118"/>
    <w:rsid w:val="00B722E4"/>
    <w:rsid w:val="00B7234A"/>
    <w:rsid w:val="00B723D6"/>
    <w:rsid w:val="00B725CB"/>
    <w:rsid w:val="00B7293C"/>
    <w:rsid w:val="00B72E02"/>
    <w:rsid w:val="00B72F14"/>
    <w:rsid w:val="00B731A9"/>
    <w:rsid w:val="00B734C4"/>
    <w:rsid w:val="00B73510"/>
    <w:rsid w:val="00B735C9"/>
    <w:rsid w:val="00B73D7F"/>
    <w:rsid w:val="00B74180"/>
    <w:rsid w:val="00B74431"/>
    <w:rsid w:val="00B748CC"/>
    <w:rsid w:val="00B749A5"/>
    <w:rsid w:val="00B74BCC"/>
    <w:rsid w:val="00B74BE0"/>
    <w:rsid w:val="00B751CD"/>
    <w:rsid w:val="00B75526"/>
    <w:rsid w:val="00B75703"/>
    <w:rsid w:val="00B758F2"/>
    <w:rsid w:val="00B75E86"/>
    <w:rsid w:val="00B76340"/>
    <w:rsid w:val="00B7677C"/>
    <w:rsid w:val="00B76920"/>
    <w:rsid w:val="00B76F54"/>
    <w:rsid w:val="00B772E3"/>
    <w:rsid w:val="00B8077B"/>
    <w:rsid w:val="00B81116"/>
    <w:rsid w:val="00B8113B"/>
    <w:rsid w:val="00B814C4"/>
    <w:rsid w:val="00B816A7"/>
    <w:rsid w:val="00B816D0"/>
    <w:rsid w:val="00B81C27"/>
    <w:rsid w:val="00B81DD1"/>
    <w:rsid w:val="00B820FD"/>
    <w:rsid w:val="00B82891"/>
    <w:rsid w:val="00B82A3F"/>
    <w:rsid w:val="00B82C0D"/>
    <w:rsid w:val="00B82D89"/>
    <w:rsid w:val="00B83419"/>
    <w:rsid w:val="00B8364A"/>
    <w:rsid w:val="00B8388F"/>
    <w:rsid w:val="00B83C7B"/>
    <w:rsid w:val="00B83D73"/>
    <w:rsid w:val="00B8474F"/>
    <w:rsid w:val="00B847F7"/>
    <w:rsid w:val="00B84D09"/>
    <w:rsid w:val="00B84D26"/>
    <w:rsid w:val="00B84DA1"/>
    <w:rsid w:val="00B857CB"/>
    <w:rsid w:val="00B85C17"/>
    <w:rsid w:val="00B85C33"/>
    <w:rsid w:val="00B85FA5"/>
    <w:rsid w:val="00B86013"/>
    <w:rsid w:val="00B86052"/>
    <w:rsid w:val="00B86415"/>
    <w:rsid w:val="00B867CB"/>
    <w:rsid w:val="00B86AED"/>
    <w:rsid w:val="00B86D0E"/>
    <w:rsid w:val="00B87387"/>
    <w:rsid w:val="00B87471"/>
    <w:rsid w:val="00B87741"/>
    <w:rsid w:val="00B87832"/>
    <w:rsid w:val="00B87E90"/>
    <w:rsid w:val="00B87F17"/>
    <w:rsid w:val="00B87FBA"/>
    <w:rsid w:val="00B907F2"/>
    <w:rsid w:val="00B908A1"/>
    <w:rsid w:val="00B9090C"/>
    <w:rsid w:val="00B90B2A"/>
    <w:rsid w:val="00B90B93"/>
    <w:rsid w:val="00B90DB3"/>
    <w:rsid w:val="00B91010"/>
    <w:rsid w:val="00B912FD"/>
    <w:rsid w:val="00B914C4"/>
    <w:rsid w:val="00B91625"/>
    <w:rsid w:val="00B92155"/>
    <w:rsid w:val="00B92959"/>
    <w:rsid w:val="00B92F54"/>
    <w:rsid w:val="00B930D8"/>
    <w:rsid w:val="00B93110"/>
    <w:rsid w:val="00B93116"/>
    <w:rsid w:val="00B93191"/>
    <w:rsid w:val="00B931C8"/>
    <w:rsid w:val="00B93208"/>
    <w:rsid w:val="00B933EA"/>
    <w:rsid w:val="00B93436"/>
    <w:rsid w:val="00B935FA"/>
    <w:rsid w:val="00B9366E"/>
    <w:rsid w:val="00B93760"/>
    <w:rsid w:val="00B93806"/>
    <w:rsid w:val="00B938CE"/>
    <w:rsid w:val="00B93A83"/>
    <w:rsid w:val="00B94171"/>
    <w:rsid w:val="00B94346"/>
    <w:rsid w:val="00B945E5"/>
    <w:rsid w:val="00B94AA5"/>
    <w:rsid w:val="00B94B7A"/>
    <w:rsid w:val="00B94BE5"/>
    <w:rsid w:val="00B94CD6"/>
    <w:rsid w:val="00B94D2B"/>
    <w:rsid w:val="00B94DB5"/>
    <w:rsid w:val="00B94E5D"/>
    <w:rsid w:val="00B9501C"/>
    <w:rsid w:val="00B950A8"/>
    <w:rsid w:val="00B95351"/>
    <w:rsid w:val="00B95821"/>
    <w:rsid w:val="00B95837"/>
    <w:rsid w:val="00B96DC8"/>
    <w:rsid w:val="00B96E28"/>
    <w:rsid w:val="00B96EC6"/>
    <w:rsid w:val="00B96F90"/>
    <w:rsid w:val="00B97051"/>
    <w:rsid w:val="00B9789A"/>
    <w:rsid w:val="00B978CC"/>
    <w:rsid w:val="00B97D16"/>
    <w:rsid w:val="00B97F01"/>
    <w:rsid w:val="00B97F61"/>
    <w:rsid w:val="00BA057E"/>
    <w:rsid w:val="00BA0810"/>
    <w:rsid w:val="00BA086C"/>
    <w:rsid w:val="00BA0B82"/>
    <w:rsid w:val="00BA0C42"/>
    <w:rsid w:val="00BA1011"/>
    <w:rsid w:val="00BA1A91"/>
    <w:rsid w:val="00BA1C61"/>
    <w:rsid w:val="00BA2EDF"/>
    <w:rsid w:val="00BA328F"/>
    <w:rsid w:val="00BA3402"/>
    <w:rsid w:val="00BA34FA"/>
    <w:rsid w:val="00BA3574"/>
    <w:rsid w:val="00BA3D9A"/>
    <w:rsid w:val="00BA4316"/>
    <w:rsid w:val="00BA435E"/>
    <w:rsid w:val="00BA43A8"/>
    <w:rsid w:val="00BA47CC"/>
    <w:rsid w:val="00BA4BEA"/>
    <w:rsid w:val="00BA4D17"/>
    <w:rsid w:val="00BA4E2F"/>
    <w:rsid w:val="00BA4F95"/>
    <w:rsid w:val="00BA4FA6"/>
    <w:rsid w:val="00BA508D"/>
    <w:rsid w:val="00BA5707"/>
    <w:rsid w:val="00BA578A"/>
    <w:rsid w:val="00BA578E"/>
    <w:rsid w:val="00BA5A71"/>
    <w:rsid w:val="00BA6112"/>
    <w:rsid w:val="00BA6151"/>
    <w:rsid w:val="00BA61AB"/>
    <w:rsid w:val="00BA64B5"/>
    <w:rsid w:val="00BA655D"/>
    <w:rsid w:val="00BA67F1"/>
    <w:rsid w:val="00BA6A33"/>
    <w:rsid w:val="00BA70FE"/>
    <w:rsid w:val="00BA729B"/>
    <w:rsid w:val="00BA75FB"/>
    <w:rsid w:val="00BA7688"/>
    <w:rsid w:val="00BA7755"/>
    <w:rsid w:val="00BA7A90"/>
    <w:rsid w:val="00BB0AE3"/>
    <w:rsid w:val="00BB0C2C"/>
    <w:rsid w:val="00BB0F06"/>
    <w:rsid w:val="00BB0FD8"/>
    <w:rsid w:val="00BB133C"/>
    <w:rsid w:val="00BB14EF"/>
    <w:rsid w:val="00BB1628"/>
    <w:rsid w:val="00BB1808"/>
    <w:rsid w:val="00BB187E"/>
    <w:rsid w:val="00BB1983"/>
    <w:rsid w:val="00BB1C6F"/>
    <w:rsid w:val="00BB1E17"/>
    <w:rsid w:val="00BB2366"/>
    <w:rsid w:val="00BB27EE"/>
    <w:rsid w:val="00BB33E1"/>
    <w:rsid w:val="00BB37F9"/>
    <w:rsid w:val="00BB3B1E"/>
    <w:rsid w:val="00BB4745"/>
    <w:rsid w:val="00BB4767"/>
    <w:rsid w:val="00BB4C37"/>
    <w:rsid w:val="00BB4EF2"/>
    <w:rsid w:val="00BB51E8"/>
    <w:rsid w:val="00BB5856"/>
    <w:rsid w:val="00BB63C0"/>
    <w:rsid w:val="00BB6988"/>
    <w:rsid w:val="00BB6FDD"/>
    <w:rsid w:val="00BB7047"/>
    <w:rsid w:val="00BB73C7"/>
    <w:rsid w:val="00BB7640"/>
    <w:rsid w:val="00BB79CF"/>
    <w:rsid w:val="00BB7DFC"/>
    <w:rsid w:val="00BB7E5D"/>
    <w:rsid w:val="00BC090C"/>
    <w:rsid w:val="00BC1348"/>
    <w:rsid w:val="00BC17A8"/>
    <w:rsid w:val="00BC1C99"/>
    <w:rsid w:val="00BC236E"/>
    <w:rsid w:val="00BC25E4"/>
    <w:rsid w:val="00BC27DC"/>
    <w:rsid w:val="00BC2983"/>
    <w:rsid w:val="00BC2AB7"/>
    <w:rsid w:val="00BC2B1D"/>
    <w:rsid w:val="00BC2B7D"/>
    <w:rsid w:val="00BC2C0E"/>
    <w:rsid w:val="00BC3608"/>
    <w:rsid w:val="00BC3B95"/>
    <w:rsid w:val="00BC3B9D"/>
    <w:rsid w:val="00BC3CB5"/>
    <w:rsid w:val="00BC3D2B"/>
    <w:rsid w:val="00BC4A7A"/>
    <w:rsid w:val="00BC5089"/>
    <w:rsid w:val="00BC5441"/>
    <w:rsid w:val="00BC59D9"/>
    <w:rsid w:val="00BC59E7"/>
    <w:rsid w:val="00BC5CC8"/>
    <w:rsid w:val="00BC5E01"/>
    <w:rsid w:val="00BC5ED1"/>
    <w:rsid w:val="00BC66F7"/>
    <w:rsid w:val="00BC69E5"/>
    <w:rsid w:val="00BC69F7"/>
    <w:rsid w:val="00BC6A52"/>
    <w:rsid w:val="00BC6CF0"/>
    <w:rsid w:val="00BC6DB4"/>
    <w:rsid w:val="00BC745F"/>
    <w:rsid w:val="00BC7811"/>
    <w:rsid w:val="00BD048E"/>
    <w:rsid w:val="00BD0621"/>
    <w:rsid w:val="00BD094E"/>
    <w:rsid w:val="00BD0B32"/>
    <w:rsid w:val="00BD0C87"/>
    <w:rsid w:val="00BD12C1"/>
    <w:rsid w:val="00BD13F7"/>
    <w:rsid w:val="00BD1522"/>
    <w:rsid w:val="00BD1945"/>
    <w:rsid w:val="00BD1A92"/>
    <w:rsid w:val="00BD216E"/>
    <w:rsid w:val="00BD21C4"/>
    <w:rsid w:val="00BD2357"/>
    <w:rsid w:val="00BD2835"/>
    <w:rsid w:val="00BD2C04"/>
    <w:rsid w:val="00BD31EE"/>
    <w:rsid w:val="00BD324F"/>
    <w:rsid w:val="00BD327D"/>
    <w:rsid w:val="00BD333F"/>
    <w:rsid w:val="00BD3753"/>
    <w:rsid w:val="00BD39EF"/>
    <w:rsid w:val="00BD3BF6"/>
    <w:rsid w:val="00BD3BF7"/>
    <w:rsid w:val="00BD3D81"/>
    <w:rsid w:val="00BD3EB5"/>
    <w:rsid w:val="00BD3FBD"/>
    <w:rsid w:val="00BD44BE"/>
    <w:rsid w:val="00BD4676"/>
    <w:rsid w:val="00BD47F6"/>
    <w:rsid w:val="00BD488E"/>
    <w:rsid w:val="00BD4967"/>
    <w:rsid w:val="00BD51A7"/>
    <w:rsid w:val="00BD525D"/>
    <w:rsid w:val="00BD550F"/>
    <w:rsid w:val="00BD5575"/>
    <w:rsid w:val="00BD57C3"/>
    <w:rsid w:val="00BD5BF6"/>
    <w:rsid w:val="00BD5FE6"/>
    <w:rsid w:val="00BD6574"/>
    <w:rsid w:val="00BD6821"/>
    <w:rsid w:val="00BD6D8A"/>
    <w:rsid w:val="00BD7A59"/>
    <w:rsid w:val="00BD7B51"/>
    <w:rsid w:val="00BD7D92"/>
    <w:rsid w:val="00BD7F11"/>
    <w:rsid w:val="00BE0370"/>
    <w:rsid w:val="00BE04BB"/>
    <w:rsid w:val="00BE0833"/>
    <w:rsid w:val="00BE0FB2"/>
    <w:rsid w:val="00BE0FCD"/>
    <w:rsid w:val="00BE1024"/>
    <w:rsid w:val="00BE10E6"/>
    <w:rsid w:val="00BE123A"/>
    <w:rsid w:val="00BE1264"/>
    <w:rsid w:val="00BE1302"/>
    <w:rsid w:val="00BE1555"/>
    <w:rsid w:val="00BE16E3"/>
    <w:rsid w:val="00BE19D8"/>
    <w:rsid w:val="00BE1CC1"/>
    <w:rsid w:val="00BE1E9B"/>
    <w:rsid w:val="00BE21CC"/>
    <w:rsid w:val="00BE2288"/>
    <w:rsid w:val="00BE254C"/>
    <w:rsid w:val="00BE2580"/>
    <w:rsid w:val="00BE2700"/>
    <w:rsid w:val="00BE27DE"/>
    <w:rsid w:val="00BE2B7F"/>
    <w:rsid w:val="00BE2BC6"/>
    <w:rsid w:val="00BE314D"/>
    <w:rsid w:val="00BE317F"/>
    <w:rsid w:val="00BE3298"/>
    <w:rsid w:val="00BE3C4C"/>
    <w:rsid w:val="00BE3E1F"/>
    <w:rsid w:val="00BE3F41"/>
    <w:rsid w:val="00BE4402"/>
    <w:rsid w:val="00BE4A49"/>
    <w:rsid w:val="00BE4E7B"/>
    <w:rsid w:val="00BE54C2"/>
    <w:rsid w:val="00BE54F2"/>
    <w:rsid w:val="00BE5C28"/>
    <w:rsid w:val="00BE617A"/>
    <w:rsid w:val="00BE627C"/>
    <w:rsid w:val="00BE650B"/>
    <w:rsid w:val="00BE67F1"/>
    <w:rsid w:val="00BE6825"/>
    <w:rsid w:val="00BE6A16"/>
    <w:rsid w:val="00BE6BB8"/>
    <w:rsid w:val="00BE6E8A"/>
    <w:rsid w:val="00BE6F01"/>
    <w:rsid w:val="00BE7567"/>
    <w:rsid w:val="00BE7BE3"/>
    <w:rsid w:val="00BE7F63"/>
    <w:rsid w:val="00BE7F66"/>
    <w:rsid w:val="00BE7FB5"/>
    <w:rsid w:val="00BE7FD2"/>
    <w:rsid w:val="00BF05E4"/>
    <w:rsid w:val="00BF0713"/>
    <w:rsid w:val="00BF07F9"/>
    <w:rsid w:val="00BF1181"/>
    <w:rsid w:val="00BF1B17"/>
    <w:rsid w:val="00BF1EFF"/>
    <w:rsid w:val="00BF22ED"/>
    <w:rsid w:val="00BF2458"/>
    <w:rsid w:val="00BF2A9D"/>
    <w:rsid w:val="00BF2C49"/>
    <w:rsid w:val="00BF2D19"/>
    <w:rsid w:val="00BF3458"/>
    <w:rsid w:val="00BF3910"/>
    <w:rsid w:val="00BF3C53"/>
    <w:rsid w:val="00BF3F31"/>
    <w:rsid w:val="00BF4494"/>
    <w:rsid w:val="00BF4954"/>
    <w:rsid w:val="00BF4C64"/>
    <w:rsid w:val="00BF5191"/>
    <w:rsid w:val="00BF59EB"/>
    <w:rsid w:val="00BF5A4A"/>
    <w:rsid w:val="00BF5A5C"/>
    <w:rsid w:val="00BF5F8E"/>
    <w:rsid w:val="00BF614A"/>
    <w:rsid w:val="00BF6C66"/>
    <w:rsid w:val="00BF6E18"/>
    <w:rsid w:val="00BF6FCA"/>
    <w:rsid w:val="00BF715D"/>
    <w:rsid w:val="00BF7894"/>
    <w:rsid w:val="00BF7C38"/>
    <w:rsid w:val="00C000E5"/>
    <w:rsid w:val="00C00159"/>
    <w:rsid w:val="00C002AB"/>
    <w:rsid w:val="00C00337"/>
    <w:rsid w:val="00C0079C"/>
    <w:rsid w:val="00C00979"/>
    <w:rsid w:val="00C00D30"/>
    <w:rsid w:val="00C00D6D"/>
    <w:rsid w:val="00C013CB"/>
    <w:rsid w:val="00C01734"/>
    <w:rsid w:val="00C01BA6"/>
    <w:rsid w:val="00C01F4F"/>
    <w:rsid w:val="00C0222B"/>
    <w:rsid w:val="00C02552"/>
    <w:rsid w:val="00C02856"/>
    <w:rsid w:val="00C02DE4"/>
    <w:rsid w:val="00C03220"/>
    <w:rsid w:val="00C0341A"/>
    <w:rsid w:val="00C03513"/>
    <w:rsid w:val="00C03527"/>
    <w:rsid w:val="00C0383F"/>
    <w:rsid w:val="00C04375"/>
    <w:rsid w:val="00C044CE"/>
    <w:rsid w:val="00C046F5"/>
    <w:rsid w:val="00C04918"/>
    <w:rsid w:val="00C04A93"/>
    <w:rsid w:val="00C04AE9"/>
    <w:rsid w:val="00C04C48"/>
    <w:rsid w:val="00C04C53"/>
    <w:rsid w:val="00C050CF"/>
    <w:rsid w:val="00C0529E"/>
    <w:rsid w:val="00C052A2"/>
    <w:rsid w:val="00C053D9"/>
    <w:rsid w:val="00C05A11"/>
    <w:rsid w:val="00C05A37"/>
    <w:rsid w:val="00C0606C"/>
    <w:rsid w:val="00C060A2"/>
    <w:rsid w:val="00C061A2"/>
    <w:rsid w:val="00C06703"/>
    <w:rsid w:val="00C067AC"/>
    <w:rsid w:val="00C0785E"/>
    <w:rsid w:val="00C10027"/>
    <w:rsid w:val="00C10052"/>
    <w:rsid w:val="00C10340"/>
    <w:rsid w:val="00C1035C"/>
    <w:rsid w:val="00C10681"/>
    <w:rsid w:val="00C10DF4"/>
    <w:rsid w:val="00C1107C"/>
    <w:rsid w:val="00C1109A"/>
    <w:rsid w:val="00C1179C"/>
    <w:rsid w:val="00C1190B"/>
    <w:rsid w:val="00C121A5"/>
    <w:rsid w:val="00C121F0"/>
    <w:rsid w:val="00C125E1"/>
    <w:rsid w:val="00C1284D"/>
    <w:rsid w:val="00C12EAC"/>
    <w:rsid w:val="00C13806"/>
    <w:rsid w:val="00C139C0"/>
    <w:rsid w:val="00C1461A"/>
    <w:rsid w:val="00C147D1"/>
    <w:rsid w:val="00C14CF9"/>
    <w:rsid w:val="00C14D2D"/>
    <w:rsid w:val="00C14F9F"/>
    <w:rsid w:val="00C1543B"/>
    <w:rsid w:val="00C15564"/>
    <w:rsid w:val="00C157F9"/>
    <w:rsid w:val="00C15964"/>
    <w:rsid w:val="00C15D2B"/>
    <w:rsid w:val="00C168B6"/>
    <w:rsid w:val="00C173EC"/>
    <w:rsid w:val="00C175A8"/>
    <w:rsid w:val="00C175FB"/>
    <w:rsid w:val="00C178D4"/>
    <w:rsid w:val="00C17C4F"/>
    <w:rsid w:val="00C17D90"/>
    <w:rsid w:val="00C17F7F"/>
    <w:rsid w:val="00C20257"/>
    <w:rsid w:val="00C206A4"/>
    <w:rsid w:val="00C206B7"/>
    <w:rsid w:val="00C206D2"/>
    <w:rsid w:val="00C20933"/>
    <w:rsid w:val="00C20949"/>
    <w:rsid w:val="00C20989"/>
    <w:rsid w:val="00C20DAC"/>
    <w:rsid w:val="00C21321"/>
    <w:rsid w:val="00C21D75"/>
    <w:rsid w:val="00C21D86"/>
    <w:rsid w:val="00C22460"/>
    <w:rsid w:val="00C2281C"/>
    <w:rsid w:val="00C22A05"/>
    <w:rsid w:val="00C22F90"/>
    <w:rsid w:val="00C2322D"/>
    <w:rsid w:val="00C23D9F"/>
    <w:rsid w:val="00C23DF5"/>
    <w:rsid w:val="00C23F42"/>
    <w:rsid w:val="00C24023"/>
    <w:rsid w:val="00C242FA"/>
    <w:rsid w:val="00C24934"/>
    <w:rsid w:val="00C24C3A"/>
    <w:rsid w:val="00C25283"/>
    <w:rsid w:val="00C2532B"/>
    <w:rsid w:val="00C25412"/>
    <w:rsid w:val="00C25417"/>
    <w:rsid w:val="00C25524"/>
    <w:rsid w:val="00C2575A"/>
    <w:rsid w:val="00C25A95"/>
    <w:rsid w:val="00C25ABA"/>
    <w:rsid w:val="00C265E6"/>
    <w:rsid w:val="00C26CEE"/>
    <w:rsid w:val="00C26D8A"/>
    <w:rsid w:val="00C27400"/>
    <w:rsid w:val="00C276FE"/>
    <w:rsid w:val="00C278B5"/>
    <w:rsid w:val="00C279A1"/>
    <w:rsid w:val="00C27A00"/>
    <w:rsid w:val="00C27CBC"/>
    <w:rsid w:val="00C27F77"/>
    <w:rsid w:val="00C27FF5"/>
    <w:rsid w:val="00C27FF7"/>
    <w:rsid w:val="00C30E8F"/>
    <w:rsid w:val="00C31054"/>
    <w:rsid w:val="00C318C6"/>
    <w:rsid w:val="00C31AE7"/>
    <w:rsid w:val="00C32423"/>
    <w:rsid w:val="00C32489"/>
    <w:rsid w:val="00C324BB"/>
    <w:rsid w:val="00C3284A"/>
    <w:rsid w:val="00C32A77"/>
    <w:rsid w:val="00C32A85"/>
    <w:rsid w:val="00C32BC6"/>
    <w:rsid w:val="00C32DDA"/>
    <w:rsid w:val="00C32EC3"/>
    <w:rsid w:val="00C33547"/>
    <w:rsid w:val="00C336E2"/>
    <w:rsid w:val="00C33A7A"/>
    <w:rsid w:val="00C33AEF"/>
    <w:rsid w:val="00C33D20"/>
    <w:rsid w:val="00C33E62"/>
    <w:rsid w:val="00C342AA"/>
    <w:rsid w:val="00C3500E"/>
    <w:rsid w:val="00C35606"/>
    <w:rsid w:val="00C35CBC"/>
    <w:rsid w:val="00C35DAA"/>
    <w:rsid w:val="00C35E46"/>
    <w:rsid w:val="00C3625E"/>
    <w:rsid w:val="00C3667C"/>
    <w:rsid w:val="00C36E75"/>
    <w:rsid w:val="00C36E83"/>
    <w:rsid w:val="00C36F06"/>
    <w:rsid w:val="00C37D4B"/>
    <w:rsid w:val="00C37D9A"/>
    <w:rsid w:val="00C37DA1"/>
    <w:rsid w:val="00C406AC"/>
    <w:rsid w:val="00C406F8"/>
    <w:rsid w:val="00C406FC"/>
    <w:rsid w:val="00C40A82"/>
    <w:rsid w:val="00C40B17"/>
    <w:rsid w:val="00C40C87"/>
    <w:rsid w:val="00C40DF7"/>
    <w:rsid w:val="00C411FC"/>
    <w:rsid w:val="00C4145D"/>
    <w:rsid w:val="00C41B2D"/>
    <w:rsid w:val="00C41E31"/>
    <w:rsid w:val="00C420FE"/>
    <w:rsid w:val="00C42525"/>
    <w:rsid w:val="00C431F9"/>
    <w:rsid w:val="00C43311"/>
    <w:rsid w:val="00C43A86"/>
    <w:rsid w:val="00C43D45"/>
    <w:rsid w:val="00C43E92"/>
    <w:rsid w:val="00C44927"/>
    <w:rsid w:val="00C44996"/>
    <w:rsid w:val="00C44C29"/>
    <w:rsid w:val="00C44D5D"/>
    <w:rsid w:val="00C44FC3"/>
    <w:rsid w:val="00C4507F"/>
    <w:rsid w:val="00C45928"/>
    <w:rsid w:val="00C4592E"/>
    <w:rsid w:val="00C45A07"/>
    <w:rsid w:val="00C45A2A"/>
    <w:rsid w:val="00C45C0A"/>
    <w:rsid w:val="00C45C80"/>
    <w:rsid w:val="00C460F5"/>
    <w:rsid w:val="00C46767"/>
    <w:rsid w:val="00C46E17"/>
    <w:rsid w:val="00C46FAE"/>
    <w:rsid w:val="00C4730E"/>
    <w:rsid w:val="00C475B7"/>
    <w:rsid w:val="00C478AF"/>
    <w:rsid w:val="00C47969"/>
    <w:rsid w:val="00C47CC3"/>
    <w:rsid w:val="00C47E57"/>
    <w:rsid w:val="00C50254"/>
    <w:rsid w:val="00C5080A"/>
    <w:rsid w:val="00C50E57"/>
    <w:rsid w:val="00C5122A"/>
    <w:rsid w:val="00C51487"/>
    <w:rsid w:val="00C51635"/>
    <w:rsid w:val="00C51B0F"/>
    <w:rsid w:val="00C51B42"/>
    <w:rsid w:val="00C523A4"/>
    <w:rsid w:val="00C523A9"/>
    <w:rsid w:val="00C523F0"/>
    <w:rsid w:val="00C526D7"/>
    <w:rsid w:val="00C527AD"/>
    <w:rsid w:val="00C52A91"/>
    <w:rsid w:val="00C52D17"/>
    <w:rsid w:val="00C530FD"/>
    <w:rsid w:val="00C534A4"/>
    <w:rsid w:val="00C53892"/>
    <w:rsid w:val="00C53EEB"/>
    <w:rsid w:val="00C53F38"/>
    <w:rsid w:val="00C54511"/>
    <w:rsid w:val="00C545D9"/>
    <w:rsid w:val="00C547E2"/>
    <w:rsid w:val="00C54A5A"/>
    <w:rsid w:val="00C54C9B"/>
    <w:rsid w:val="00C54FAA"/>
    <w:rsid w:val="00C553A1"/>
    <w:rsid w:val="00C55500"/>
    <w:rsid w:val="00C562F2"/>
    <w:rsid w:val="00C5650A"/>
    <w:rsid w:val="00C56892"/>
    <w:rsid w:val="00C56F32"/>
    <w:rsid w:val="00C56F90"/>
    <w:rsid w:val="00C570DF"/>
    <w:rsid w:val="00C57213"/>
    <w:rsid w:val="00C57957"/>
    <w:rsid w:val="00C600B5"/>
    <w:rsid w:val="00C6043F"/>
    <w:rsid w:val="00C6112F"/>
    <w:rsid w:val="00C61351"/>
    <w:rsid w:val="00C61B6B"/>
    <w:rsid w:val="00C62074"/>
    <w:rsid w:val="00C623D3"/>
    <w:rsid w:val="00C62511"/>
    <w:rsid w:val="00C62549"/>
    <w:rsid w:val="00C62608"/>
    <w:rsid w:val="00C6284B"/>
    <w:rsid w:val="00C62B7E"/>
    <w:rsid w:val="00C62FE9"/>
    <w:rsid w:val="00C63355"/>
    <w:rsid w:val="00C6338E"/>
    <w:rsid w:val="00C63520"/>
    <w:rsid w:val="00C63584"/>
    <w:rsid w:val="00C63B94"/>
    <w:rsid w:val="00C63CB2"/>
    <w:rsid w:val="00C641EF"/>
    <w:rsid w:val="00C64604"/>
    <w:rsid w:val="00C649B0"/>
    <w:rsid w:val="00C64DF9"/>
    <w:rsid w:val="00C64E33"/>
    <w:rsid w:val="00C64F70"/>
    <w:rsid w:val="00C65031"/>
    <w:rsid w:val="00C658A1"/>
    <w:rsid w:val="00C65927"/>
    <w:rsid w:val="00C65AD6"/>
    <w:rsid w:val="00C65F1D"/>
    <w:rsid w:val="00C66092"/>
    <w:rsid w:val="00C6624D"/>
    <w:rsid w:val="00C675F9"/>
    <w:rsid w:val="00C676DA"/>
    <w:rsid w:val="00C67940"/>
    <w:rsid w:val="00C67A51"/>
    <w:rsid w:val="00C67AED"/>
    <w:rsid w:val="00C67B4D"/>
    <w:rsid w:val="00C67BAD"/>
    <w:rsid w:val="00C67E15"/>
    <w:rsid w:val="00C702ED"/>
    <w:rsid w:val="00C70365"/>
    <w:rsid w:val="00C7058A"/>
    <w:rsid w:val="00C707C8"/>
    <w:rsid w:val="00C70BB3"/>
    <w:rsid w:val="00C70FB6"/>
    <w:rsid w:val="00C710A6"/>
    <w:rsid w:val="00C714B3"/>
    <w:rsid w:val="00C71829"/>
    <w:rsid w:val="00C71903"/>
    <w:rsid w:val="00C71C32"/>
    <w:rsid w:val="00C72211"/>
    <w:rsid w:val="00C72EF4"/>
    <w:rsid w:val="00C73054"/>
    <w:rsid w:val="00C733C7"/>
    <w:rsid w:val="00C733E3"/>
    <w:rsid w:val="00C735BD"/>
    <w:rsid w:val="00C73669"/>
    <w:rsid w:val="00C73864"/>
    <w:rsid w:val="00C73E1F"/>
    <w:rsid w:val="00C74467"/>
    <w:rsid w:val="00C748E7"/>
    <w:rsid w:val="00C74B68"/>
    <w:rsid w:val="00C74B69"/>
    <w:rsid w:val="00C74DDF"/>
    <w:rsid w:val="00C74E1B"/>
    <w:rsid w:val="00C752B0"/>
    <w:rsid w:val="00C75360"/>
    <w:rsid w:val="00C75DB0"/>
    <w:rsid w:val="00C75F9E"/>
    <w:rsid w:val="00C7610E"/>
    <w:rsid w:val="00C76308"/>
    <w:rsid w:val="00C76432"/>
    <w:rsid w:val="00C76C96"/>
    <w:rsid w:val="00C76F31"/>
    <w:rsid w:val="00C772E3"/>
    <w:rsid w:val="00C77854"/>
    <w:rsid w:val="00C77A69"/>
    <w:rsid w:val="00C77BE4"/>
    <w:rsid w:val="00C77C85"/>
    <w:rsid w:val="00C77D0B"/>
    <w:rsid w:val="00C77E1A"/>
    <w:rsid w:val="00C8033B"/>
    <w:rsid w:val="00C804C7"/>
    <w:rsid w:val="00C80588"/>
    <w:rsid w:val="00C805F5"/>
    <w:rsid w:val="00C80BE8"/>
    <w:rsid w:val="00C81584"/>
    <w:rsid w:val="00C8161D"/>
    <w:rsid w:val="00C81B5B"/>
    <w:rsid w:val="00C82441"/>
    <w:rsid w:val="00C82522"/>
    <w:rsid w:val="00C827F0"/>
    <w:rsid w:val="00C82893"/>
    <w:rsid w:val="00C82BCE"/>
    <w:rsid w:val="00C82E4D"/>
    <w:rsid w:val="00C82F4A"/>
    <w:rsid w:val="00C83005"/>
    <w:rsid w:val="00C833DC"/>
    <w:rsid w:val="00C835F5"/>
    <w:rsid w:val="00C8377A"/>
    <w:rsid w:val="00C837B5"/>
    <w:rsid w:val="00C83924"/>
    <w:rsid w:val="00C83B5A"/>
    <w:rsid w:val="00C83DEE"/>
    <w:rsid w:val="00C84153"/>
    <w:rsid w:val="00C8439E"/>
    <w:rsid w:val="00C844CB"/>
    <w:rsid w:val="00C84B7A"/>
    <w:rsid w:val="00C84DC4"/>
    <w:rsid w:val="00C84E5B"/>
    <w:rsid w:val="00C84F3A"/>
    <w:rsid w:val="00C850A6"/>
    <w:rsid w:val="00C8527E"/>
    <w:rsid w:val="00C852B8"/>
    <w:rsid w:val="00C857B8"/>
    <w:rsid w:val="00C85A35"/>
    <w:rsid w:val="00C85B77"/>
    <w:rsid w:val="00C85EF8"/>
    <w:rsid w:val="00C8608F"/>
    <w:rsid w:val="00C86203"/>
    <w:rsid w:val="00C86499"/>
    <w:rsid w:val="00C864A4"/>
    <w:rsid w:val="00C864F2"/>
    <w:rsid w:val="00C8650C"/>
    <w:rsid w:val="00C869CF"/>
    <w:rsid w:val="00C86AD5"/>
    <w:rsid w:val="00C86C93"/>
    <w:rsid w:val="00C86FBB"/>
    <w:rsid w:val="00C871F5"/>
    <w:rsid w:val="00C8755E"/>
    <w:rsid w:val="00C876BC"/>
    <w:rsid w:val="00C87A1C"/>
    <w:rsid w:val="00C87D85"/>
    <w:rsid w:val="00C9024A"/>
    <w:rsid w:val="00C905E1"/>
    <w:rsid w:val="00C9074C"/>
    <w:rsid w:val="00C90B4B"/>
    <w:rsid w:val="00C90EE0"/>
    <w:rsid w:val="00C91436"/>
    <w:rsid w:val="00C91575"/>
    <w:rsid w:val="00C91927"/>
    <w:rsid w:val="00C91B9A"/>
    <w:rsid w:val="00C92417"/>
    <w:rsid w:val="00C92584"/>
    <w:rsid w:val="00C92611"/>
    <w:rsid w:val="00C92786"/>
    <w:rsid w:val="00C92B3C"/>
    <w:rsid w:val="00C92DDF"/>
    <w:rsid w:val="00C936B4"/>
    <w:rsid w:val="00C936C2"/>
    <w:rsid w:val="00C93D11"/>
    <w:rsid w:val="00C9402F"/>
    <w:rsid w:val="00C9424A"/>
    <w:rsid w:val="00C9447D"/>
    <w:rsid w:val="00C9497D"/>
    <w:rsid w:val="00C94CE4"/>
    <w:rsid w:val="00C94ED2"/>
    <w:rsid w:val="00C94FA3"/>
    <w:rsid w:val="00C9501E"/>
    <w:rsid w:val="00C95094"/>
    <w:rsid w:val="00C952DB"/>
    <w:rsid w:val="00C954EB"/>
    <w:rsid w:val="00C9556D"/>
    <w:rsid w:val="00C95C6D"/>
    <w:rsid w:val="00C96204"/>
    <w:rsid w:val="00C96511"/>
    <w:rsid w:val="00C967F0"/>
    <w:rsid w:val="00C972C5"/>
    <w:rsid w:val="00C97A63"/>
    <w:rsid w:val="00C97AE5"/>
    <w:rsid w:val="00C97DA7"/>
    <w:rsid w:val="00CA07A6"/>
    <w:rsid w:val="00CA0BE1"/>
    <w:rsid w:val="00CA0C2C"/>
    <w:rsid w:val="00CA1479"/>
    <w:rsid w:val="00CA1542"/>
    <w:rsid w:val="00CA1657"/>
    <w:rsid w:val="00CA1D25"/>
    <w:rsid w:val="00CA1DDD"/>
    <w:rsid w:val="00CA1FF5"/>
    <w:rsid w:val="00CA26FD"/>
    <w:rsid w:val="00CA27A4"/>
    <w:rsid w:val="00CA2A58"/>
    <w:rsid w:val="00CA2D08"/>
    <w:rsid w:val="00CA2E92"/>
    <w:rsid w:val="00CA2F8A"/>
    <w:rsid w:val="00CA2F9D"/>
    <w:rsid w:val="00CA37B6"/>
    <w:rsid w:val="00CA385F"/>
    <w:rsid w:val="00CA3AE9"/>
    <w:rsid w:val="00CA3BFA"/>
    <w:rsid w:val="00CA40C9"/>
    <w:rsid w:val="00CA472D"/>
    <w:rsid w:val="00CA48A2"/>
    <w:rsid w:val="00CA4A44"/>
    <w:rsid w:val="00CA4AD7"/>
    <w:rsid w:val="00CA4DCB"/>
    <w:rsid w:val="00CA4E21"/>
    <w:rsid w:val="00CA506A"/>
    <w:rsid w:val="00CA56FD"/>
    <w:rsid w:val="00CA578B"/>
    <w:rsid w:val="00CA58AE"/>
    <w:rsid w:val="00CA5CAA"/>
    <w:rsid w:val="00CA5DA7"/>
    <w:rsid w:val="00CA67B6"/>
    <w:rsid w:val="00CA6896"/>
    <w:rsid w:val="00CA76B9"/>
    <w:rsid w:val="00CA7921"/>
    <w:rsid w:val="00CA7A3F"/>
    <w:rsid w:val="00CA7B7E"/>
    <w:rsid w:val="00CA7DE3"/>
    <w:rsid w:val="00CA7E28"/>
    <w:rsid w:val="00CB015C"/>
    <w:rsid w:val="00CB020A"/>
    <w:rsid w:val="00CB051D"/>
    <w:rsid w:val="00CB08CD"/>
    <w:rsid w:val="00CB0A58"/>
    <w:rsid w:val="00CB0A93"/>
    <w:rsid w:val="00CB0D51"/>
    <w:rsid w:val="00CB0F80"/>
    <w:rsid w:val="00CB1181"/>
    <w:rsid w:val="00CB144B"/>
    <w:rsid w:val="00CB1DC9"/>
    <w:rsid w:val="00CB1DD3"/>
    <w:rsid w:val="00CB1E38"/>
    <w:rsid w:val="00CB2377"/>
    <w:rsid w:val="00CB25AE"/>
    <w:rsid w:val="00CB27B9"/>
    <w:rsid w:val="00CB28A2"/>
    <w:rsid w:val="00CB2B79"/>
    <w:rsid w:val="00CB3187"/>
    <w:rsid w:val="00CB320A"/>
    <w:rsid w:val="00CB346E"/>
    <w:rsid w:val="00CB39A1"/>
    <w:rsid w:val="00CB41AE"/>
    <w:rsid w:val="00CB44D9"/>
    <w:rsid w:val="00CB485B"/>
    <w:rsid w:val="00CB4A51"/>
    <w:rsid w:val="00CB4D1C"/>
    <w:rsid w:val="00CB4F88"/>
    <w:rsid w:val="00CB5351"/>
    <w:rsid w:val="00CB57C9"/>
    <w:rsid w:val="00CB5949"/>
    <w:rsid w:val="00CB5A2F"/>
    <w:rsid w:val="00CB5E22"/>
    <w:rsid w:val="00CB5EC5"/>
    <w:rsid w:val="00CB6163"/>
    <w:rsid w:val="00CB62D9"/>
    <w:rsid w:val="00CB665C"/>
    <w:rsid w:val="00CB6AF3"/>
    <w:rsid w:val="00CB749A"/>
    <w:rsid w:val="00CB7846"/>
    <w:rsid w:val="00CB795C"/>
    <w:rsid w:val="00CB7ADA"/>
    <w:rsid w:val="00CB7C6D"/>
    <w:rsid w:val="00CC0892"/>
    <w:rsid w:val="00CC0A32"/>
    <w:rsid w:val="00CC10C1"/>
    <w:rsid w:val="00CC1417"/>
    <w:rsid w:val="00CC14C2"/>
    <w:rsid w:val="00CC16BD"/>
    <w:rsid w:val="00CC1884"/>
    <w:rsid w:val="00CC19B9"/>
    <w:rsid w:val="00CC1C4E"/>
    <w:rsid w:val="00CC1E4D"/>
    <w:rsid w:val="00CC1FE7"/>
    <w:rsid w:val="00CC1FF8"/>
    <w:rsid w:val="00CC226A"/>
    <w:rsid w:val="00CC22FE"/>
    <w:rsid w:val="00CC24AC"/>
    <w:rsid w:val="00CC2717"/>
    <w:rsid w:val="00CC2F4D"/>
    <w:rsid w:val="00CC2F5F"/>
    <w:rsid w:val="00CC3048"/>
    <w:rsid w:val="00CC310A"/>
    <w:rsid w:val="00CC349F"/>
    <w:rsid w:val="00CC34A2"/>
    <w:rsid w:val="00CC389F"/>
    <w:rsid w:val="00CC3B63"/>
    <w:rsid w:val="00CC3C32"/>
    <w:rsid w:val="00CC42C0"/>
    <w:rsid w:val="00CC43CA"/>
    <w:rsid w:val="00CC45C2"/>
    <w:rsid w:val="00CC472F"/>
    <w:rsid w:val="00CC4A4D"/>
    <w:rsid w:val="00CC4C57"/>
    <w:rsid w:val="00CC4C68"/>
    <w:rsid w:val="00CC4FB4"/>
    <w:rsid w:val="00CC5AB1"/>
    <w:rsid w:val="00CC5DA4"/>
    <w:rsid w:val="00CC62C6"/>
    <w:rsid w:val="00CC6494"/>
    <w:rsid w:val="00CC6559"/>
    <w:rsid w:val="00CC6B95"/>
    <w:rsid w:val="00CC6D69"/>
    <w:rsid w:val="00CC6F54"/>
    <w:rsid w:val="00CC71AB"/>
    <w:rsid w:val="00CC72A6"/>
    <w:rsid w:val="00CC733F"/>
    <w:rsid w:val="00CC75F4"/>
    <w:rsid w:val="00CC77DA"/>
    <w:rsid w:val="00CC78BB"/>
    <w:rsid w:val="00CC7917"/>
    <w:rsid w:val="00CC79AB"/>
    <w:rsid w:val="00CD0297"/>
    <w:rsid w:val="00CD02B8"/>
    <w:rsid w:val="00CD04E7"/>
    <w:rsid w:val="00CD06DD"/>
    <w:rsid w:val="00CD08F8"/>
    <w:rsid w:val="00CD0C08"/>
    <w:rsid w:val="00CD0C7D"/>
    <w:rsid w:val="00CD112F"/>
    <w:rsid w:val="00CD1408"/>
    <w:rsid w:val="00CD1685"/>
    <w:rsid w:val="00CD16AF"/>
    <w:rsid w:val="00CD1FDC"/>
    <w:rsid w:val="00CD26EA"/>
    <w:rsid w:val="00CD2948"/>
    <w:rsid w:val="00CD2DB6"/>
    <w:rsid w:val="00CD2E5C"/>
    <w:rsid w:val="00CD32E3"/>
    <w:rsid w:val="00CD33DF"/>
    <w:rsid w:val="00CD395D"/>
    <w:rsid w:val="00CD3E66"/>
    <w:rsid w:val="00CD3F91"/>
    <w:rsid w:val="00CD3FE1"/>
    <w:rsid w:val="00CD41E3"/>
    <w:rsid w:val="00CD489D"/>
    <w:rsid w:val="00CD4DEB"/>
    <w:rsid w:val="00CD5158"/>
    <w:rsid w:val="00CD5DD1"/>
    <w:rsid w:val="00CD5E88"/>
    <w:rsid w:val="00CD606E"/>
    <w:rsid w:val="00CD65BF"/>
    <w:rsid w:val="00CD671A"/>
    <w:rsid w:val="00CD6959"/>
    <w:rsid w:val="00CD6C4B"/>
    <w:rsid w:val="00CD6C8C"/>
    <w:rsid w:val="00CD7274"/>
    <w:rsid w:val="00CD7301"/>
    <w:rsid w:val="00CD754B"/>
    <w:rsid w:val="00CD7C83"/>
    <w:rsid w:val="00CD7CF3"/>
    <w:rsid w:val="00CD7F21"/>
    <w:rsid w:val="00CE0064"/>
    <w:rsid w:val="00CE039F"/>
    <w:rsid w:val="00CE04F2"/>
    <w:rsid w:val="00CE0801"/>
    <w:rsid w:val="00CE0AFB"/>
    <w:rsid w:val="00CE0E45"/>
    <w:rsid w:val="00CE1076"/>
    <w:rsid w:val="00CE10D9"/>
    <w:rsid w:val="00CE15ED"/>
    <w:rsid w:val="00CE1C24"/>
    <w:rsid w:val="00CE1EF4"/>
    <w:rsid w:val="00CE2676"/>
    <w:rsid w:val="00CE2E2D"/>
    <w:rsid w:val="00CE2E7E"/>
    <w:rsid w:val="00CE3342"/>
    <w:rsid w:val="00CE3D89"/>
    <w:rsid w:val="00CE3F42"/>
    <w:rsid w:val="00CE40B5"/>
    <w:rsid w:val="00CE43E3"/>
    <w:rsid w:val="00CE4A4E"/>
    <w:rsid w:val="00CE4D78"/>
    <w:rsid w:val="00CE4F29"/>
    <w:rsid w:val="00CE4F84"/>
    <w:rsid w:val="00CE529D"/>
    <w:rsid w:val="00CE5515"/>
    <w:rsid w:val="00CE5968"/>
    <w:rsid w:val="00CE5DA7"/>
    <w:rsid w:val="00CE5DB5"/>
    <w:rsid w:val="00CE64A2"/>
    <w:rsid w:val="00CE65E5"/>
    <w:rsid w:val="00CE69D0"/>
    <w:rsid w:val="00CE6A54"/>
    <w:rsid w:val="00CE7186"/>
    <w:rsid w:val="00CE75D9"/>
    <w:rsid w:val="00CE776C"/>
    <w:rsid w:val="00CE776E"/>
    <w:rsid w:val="00CF023F"/>
    <w:rsid w:val="00CF0CDF"/>
    <w:rsid w:val="00CF1111"/>
    <w:rsid w:val="00CF1441"/>
    <w:rsid w:val="00CF156D"/>
    <w:rsid w:val="00CF16F3"/>
    <w:rsid w:val="00CF17CA"/>
    <w:rsid w:val="00CF1D3C"/>
    <w:rsid w:val="00CF2405"/>
    <w:rsid w:val="00CF24EA"/>
    <w:rsid w:val="00CF27FB"/>
    <w:rsid w:val="00CF28B0"/>
    <w:rsid w:val="00CF2D53"/>
    <w:rsid w:val="00CF31FB"/>
    <w:rsid w:val="00CF3D52"/>
    <w:rsid w:val="00CF41F2"/>
    <w:rsid w:val="00CF4DB6"/>
    <w:rsid w:val="00CF507E"/>
    <w:rsid w:val="00CF568B"/>
    <w:rsid w:val="00CF59D8"/>
    <w:rsid w:val="00CF5CBE"/>
    <w:rsid w:val="00CF5D68"/>
    <w:rsid w:val="00CF5D85"/>
    <w:rsid w:val="00CF5ED3"/>
    <w:rsid w:val="00CF6184"/>
    <w:rsid w:val="00CF61D7"/>
    <w:rsid w:val="00CF6670"/>
    <w:rsid w:val="00CF66C7"/>
    <w:rsid w:val="00CF69D9"/>
    <w:rsid w:val="00CF6C0B"/>
    <w:rsid w:val="00CF6F55"/>
    <w:rsid w:val="00CF742D"/>
    <w:rsid w:val="00CF7955"/>
    <w:rsid w:val="00CF7CC4"/>
    <w:rsid w:val="00CF7DD8"/>
    <w:rsid w:val="00D0004A"/>
    <w:rsid w:val="00D0059C"/>
    <w:rsid w:val="00D00D2A"/>
    <w:rsid w:val="00D01146"/>
    <w:rsid w:val="00D0124C"/>
    <w:rsid w:val="00D0124F"/>
    <w:rsid w:val="00D015D8"/>
    <w:rsid w:val="00D01658"/>
    <w:rsid w:val="00D01668"/>
    <w:rsid w:val="00D016C8"/>
    <w:rsid w:val="00D018DE"/>
    <w:rsid w:val="00D02278"/>
    <w:rsid w:val="00D02467"/>
    <w:rsid w:val="00D02716"/>
    <w:rsid w:val="00D027FA"/>
    <w:rsid w:val="00D02872"/>
    <w:rsid w:val="00D02968"/>
    <w:rsid w:val="00D02BDD"/>
    <w:rsid w:val="00D02D35"/>
    <w:rsid w:val="00D02F24"/>
    <w:rsid w:val="00D03036"/>
    <w:rsid w:val="00D03DEF"/>
    <w:rsid w:val="00D03E94"/>
    <w:rsid w:val="00D0400C"/>
    <w:rsid w:val="00D0472C"/>
    <w:rsid w:val="00D04793"/>
    <w:rsid w:val="00D048E5"/>
    <w:rsid w:val="00D04EE9"/>
    <w:rsid w:val="00D04FA2"/>
    <w:rsid w:val="00D051AD"/>
    <w:rsid w:val="00D05270"/>
    <w:rsid w:val="00D05831"/>
    <w:rsid w:val="00D06094"/>
    <w:rsid w:val="00D06398"/>
    <w:rsid w:val="00D06747"/>
    <w:rsid w:val="00D07367"/>
    <w:rsid w:val="00D07CD8"/>
    <w:rsid w:val="00D07E60"/>
    <w:rsid w:val="00D100E4"/>
    <w:rsid w:val="00D10699"/>
    <w:rsid w:val="00D10703"/>
    <w:rsid w:val="00D1092F"/>
    <w:rsid w:val="00D1129E"/>
    <w:rsid w:val="00D116A6"/>
    <w:rsid w:val="00D11782"/>
    <w:rsid w:val="00D11962"/>
    <w:rsid w:val="00D119A7"/>
    <w:rsid w:val="00D11BBE"/>
    <w:rsid w:val="00D11EB4"/>
    <w:rsid w:val="00D12632"/>
    <w:rsid w:val="00D126B2"/>
    <w:rsid w:val="00D12AD9"/>
    <w:rsid w:val="00D12E14"/>
    <w:rsid w:val="00D13687"/>
    <w:rsid w:val="00D139DB"/>
    <w:rsid w:val="00D13B5C"/>
    <w:rsid w:val="00D140AC"/>
    <w:rsid w:val="00D148FF"/>
    <w:rsid w:val="00D14BBE"/>
    <w:rsid w:val="00D14DBE"/>
    <w:rsid w:val="00D150E7"/>
    <w:rsid w:val="00D158CA"/>
    <w:rsid w:val="00D15996"/>
    <w:rsid w:val="00D15C8B"/>
    <w:rsid w:val="00D15CE6"/>
    <w:rsid w:val="00D15F28"/>
    <w:rsid w:val="00D160D2"/>
    <w:rsid w:val="00D1611E"/>
    <w:rsid w:val="00D1643A"/>
    <w:rsid w:val="00D165A9"/>
    <w:rsid w:val="00D166DB"/>
    <w:rsid w:val="00D16836"/>
    <w:rsid w:val="00D16846"/>
    <w:rsid w:val="00D168EC"/>
    <w:rsid w:val="00D1693D"/>
    <w:rsid w:val="00D1695C"/>
    <w:rsid w:val="00D16D41"/>
    <w:rsid w:val="00D16D42"/>
    <w:rsid w:val="00D16F45"/>
    <w:rsid w:val="00D17168"/>
    <w:rsid w:val="00D17A1F"/>
    <w:rsid w:val="00D17C78"/>
    <w:rsid w:val="00D17CB3"/>
    <w:rsid w:val="00D2001F"/>
    <w:rsid w:val="00D20C3D"/>
    <w:rsid w:val="00D20C80"/>
    <w:rsid w:val="00D20DC2"/>
    <w:rsid w:val="00D20DF2"/>
    <w:rsid w:val="00D21116"/>
    <w:rsid w:val="00D21236"/>
    <w:rsid w:val="00D21403"/>
    <w:rsid w:val="00D21C91"/>
    <w:rsid w:val="00D21EE9"/>
    <w:rsid w:val="00D22144"/>
    <w:rsid w:val="00D2256A"/>
    <w:rsid w:val="00D22833"/>
    <w:rsid w:val="00D22CA5"/>
    <w:rsid w:val="00D22E9F"/>
    <w:rsid w:val="00D230C4"/>
    <w:rsid w:val="00D23278"/>
    <w:rsid w:val="00D23363"/>
    <w:rsid w:val="00D23EFF"/>
    <w:rsid w:val="00D23F6D"/>
    <w:rsid w:val="00D2445E"/>
    <w:rsid w:val="00D245B1"/>
    <w:rsid w:val="00D24893"/>
    <w:rsid w:val="00D24A47"/>
    <w:rsid w:val="00D24D3F"/>
    <w:rsid w:val="00D24F6E"/>
    <w:rsid w:val="00D25190"/>
    <w:rsid w:val="00D25743"/>
    <w:rsid w:val="00D25AEB"/>
    <w:rsid w:val="00D25E02"/>
    <w:rsid w:val="00D25EE9"/>
    <w:rsid w:val="00D26355"/>
    <w:rsid w:val="00D2638E"/>
    <w:rsid w:val="00D26629"/>
    <w:rsid w:val="00D26707"/>
    <w:rsid w:val="00D2693F"/>
    <w:rsid w:val="00D26AF4"/>
    <w:rsid w:val="00D270AE"/>
    <w:rsid w:val="00D2732F"/>
    <w:rsid w:val="00D273BC"/>
    <w:rsid w:val="00D275C5"/>
    <w:rsid w:val="00D27873"/>
    <w:rsid w:val="00D278F5"/>
    <w:rsid w:val="00D27939"/>
    <w:rsid w:val="00D279BC"/>
    <w:rsid w:val="00D27CAB"/>
    <w:rsid w:val="00D27D84"/>
    <w:rsid w:val="00D27FF7"/>
    <w:rsid w:val="00D30458"/>
    <w:rsid w:val="00D304C9"/>
    <w:rsid w:val="00D306C7"/>
    <w:rsid w:val="00D309E5"/>
    <w:rsid w:val="00D30D2E"/>
    <w:rsid w:val="00D30EDD"/>
    <w:rsid w:val="00D31092"/>
    <w:rsid w:val="00D31169"/>
    <w:rsid w:val="00D312C9"/>
    <w:rsid w:val="00D312E3"/>
    <w:rsid w:val="00D31408"/>
    <w:rsid w:val="00D3168F"/>
    <w:rsid w:val="00D316A1"/>
    <w:rsid w:val="00D31A1F"/>
    <w:rsid w:val="00D31A86"/>
    <w:rsid w:val="00D31ABB"/>
    <w:rsid w:val="00D31B64"/>
    <w:rsid w:val="00D31B86"/>
    <w:rsid w:val="00D31BD3"/>
    <w:rsid w:val="00D31DF9"/>
    <w:rsid w:val="00D31E19"/>
    <w:rsid w:val="00D32326"/>
    <w:rsid w:val="00D3246E"/>
    <w:rsid w:val="00D3269D"/>
    <w:rsid w:val="00D32ABB"/>
    <w:rsid w:val="00D32B61"/>
    <w:rsid w:val="00D333A2"/>
    <w:rsid w:val="00D33950"/>
    <w:rsid w:val="00D33DAE"/>
    <w:rsid w:val="00D34153"/>
    <w:rsid w:val="00D342FB"/>
    <w:rsid w:val="00D3438C"/>
    <w:rsid w:val="00D3440B"/>
    <w:rsid w:val="00D34AB9"/>
    <w:rsid w:val="00D35058"/>
    <w:rsid w:val="00D3507C"/>
    <w:rsid w:val="00D3568A"/>
    <w:rsid w:val="00D3584C"/>
    <w:rsid w:val="00D35902"/>
    <w:rsid w:val="00D359F9"/>
    <w:rsid w:val="00D35C3D"/>
    <w:rsid w:val="00D35CA3"/>
    <w:rsid w:val="00D36099"/>
    <w:rsid w:val="00D362E5"/>
    <w:rsid w:val="00D36886"/>
    <w:rsid w:val="00D36D72"/>
    <w:rsid w:val="00D36F50"/>
    <w:rsid w:val="00D37030"/>
    <w:rsid w:val="00D371D1"/>
    <w:rsid w:val="00D37D4C"/>
    <w:rsid w:val="00D37D78"/>
    <w:rsid w:val="00D37DDB"/>
    <w:rsid w:val="00D37FF9"/>
    <w:rsid w:val="00D40332"/>
    <w:rsid w:val="00D40D88"/>
    <w:rsid w:val="00D411EB"/>
    <w:rsid w:val="00D413FC"/>
    <w:rsid w:val="00D4158A"/>
    <w:rsid w:val="00D419CC"/>
    <w:rsid w:val="00D41B11"/>
    <w:rsid w:val="00D41D59"/>
    <w:rsid w:val="00D41E6B"/>
    <w:rsid w:val="00D41FB0"/>
    <w:rsid w:val="00D423C4"/>
    <w:rsid w:val="00D4262C"/>
    <w:rsid w:val="00D42B56"/>
    <w:rsid w:val="00D42CE6"/>
    <w:rsid w:val="00D43276"/>
    <w:rsid w:val="00D43487"/>
    <w:rsid w:val="00D4371B"/>
    <w:rsid w:val="00D43734"/>
    <w:rsid w:val="00D43D23"/>
    <w:rsid w:val="00D440FF"/>
    <w:rsid w:val="00D44380"/>
    <w:rsid w:val="00D444D2"/>
    <w:rsid w:val="00D445AF"/>
    <w:rsid w:val="00D44629"/>
    <w:rsid w:val="00D446A8"/>
    <w:rsid w:val="00D44745"/>
    <w:rsid w:val="00D44C63"/>
    <w:rsid w:val="00D44D4B"/>
    <w:rsid w:val="00D44DF4"/>
    <w:rsid w:val="00D451C1"/>
    <w:rsid w:val="00D45692"/>
    <w:rsid w:val="00D457A2"/>
    <w:rsid w:val="00D459AB"/>
    <w:rsid w:val="00D459E1"/>
    <w:rsid w:val="00D45A4A"/>
    <w:rsid w:val="00D45B91"/>
    <w:rsid w:val="00D45D70"/>
    <w:rsid w:val="00D45F40"/>
    <w:rsid w:val="00D4600C"/>
    <w:rsid w:val="00D46757"/>
    <w:rsid w:val="00D46D7A"/>
    <w:rsid w:val="00D47183"/>
    <w:rsid w:val="00D471DD"/>
    <w:rsid w:val="00D47342"/>
    <w:rsid w:val="00D47844"/>
    <w:rsid w:val="00D478B0"/>
    <w:rsid w:val="00D478D9"/>
    <w:rsid w:val="00D500A3"/>
    <w:rsid w:val="00D50328"/>
    <w:rsid w:val="00D506F9"/>
    <w:rsid w:val="00D50B29"/>
    <w:rsid w:val="00D50C77"/>
    <w:rsid w:val="00D50E0C"/>
    <w:rsid w:val="00D50E5C"/>
    <w:rsid w:val="00D50E70"/>
    <w:rsid w:val="00D50EC4"/>
    <w:rsid w:val="00D51213"/>
    <w:rsid w:val="00D512F6"/>
    <w:rsid w:val="00D51470"/>
    <w:rsid w:val="00D515B0"/>
    <w:rsid w:val="00D5176F"/>
    <w:rsid w:val="00D51A72"/>
    <w:rsid w:val="00D51E54"/>
    <w:rsid w:val="00D52120"/>
    <w:rsid w:val="00D522BE"/>
    <w:rsid w:val="00D52556"/>
    <w:rsid w:val="00D52619"/>
    <w:rsid w:val="00D52638"/>
    <w:rsid w:val="00D52C4D"/>
    <w:rsid w:val="00D52E5E"/>
    <w:rsid w:val="00D530B3"/>
    <w:rsid w:val="00D530B5"/>
    <w:rsid w:val="00D53144"/>
    <w:rsid w:val="00D53462"/>
    <w:rsid w:val="00D53910"/>
    <w:rsid w:val="00D53A31"/>
    <w:rsid w:val="00D53B5F"/>
    <w:rsid w:val="00D53DA2"/>
    <w:rsid w:val="00D54048"/>
    <w:rsid w:val="00D5451E"/>
    <w:rsid w:val="00D54AC5"/>
    <w:rsid w:val="00D54B24"/>
    <w:rsid w:val="00D54E12"/>
    <w:rsid w:val="00D54E86"/>
    <w:rsid w:val="00D558DC"/>
    <w:rsid w:val="00D55B9D"/>
    <w:rsid w:val="00D55C25"/>
    <w:rsid w:val="00D55D8D"/>
    <w:rsid w:val="00D55F98"/>
    <w:rsid w:val="00D56082"/>
    <w:rsid w:val="00D561C3"/>
    <w:rsid w:val="00D56E91"/>
    <w:rsid w:val="00D5727E"/>
    <w:rsid w:val="00D5740C"/>
    <w:rsid w:val="00D5746F"/>
    <w:rsid w:val="00D5765E"/>
    <w:rsid w:val="00D57ABE"/>
    <w:rsid w:val="00D57E31"/>
    <w:rsid w:val="00D57EB8"/>
    <w:rsid w:val="00D60504"/>
    <w:rsid w:val="00D60B56"/>
    <w:rsid w:val="00D60FAF"/>
    <w:rsid w:val="00D610DB"/>
    <w:rsid w:val="00D6147D"/>
    <w:rsid w:val="00D614D8"/>
    <w:rsid w:val="00D6197F"/>
    <w:rsid w:val="00D61ABC"/>
    <w:rsid w:val="00D61C35"/>
    <w:rsid w:val="00D61D6F"/>
    <w:rsid w:val="00D61E1C"/>
    <w:rsid w:val="00D61EA8"/>
    <w:rsid w:val="00D61EAA"/>
    <w:rsid w:val="00D626A6"/>
    <w:rsid w:val="00D62AC3"/>
    <w:rsid w:val="00D62DAE"/>
    <w:rsid w:val="00D62EB5"/>
    <w:rsid w:val="00D62F32"/>
    <w:rsid w:val="00D63084"/>
    <w:rsid w:val="00D63107"/>
    <w:rsid w:val="00D63287"/>
    <w:rsid w:val="00D63654"/>
    <w:rsid w:val="00D6389E"/>
    <w:rsid w:val="00D638AE"/>
    <w:rsid w:val="00D639E5"/>
    <w:rsid w:val="00D63E46"/>
    <w:rsid w:val="00D643E0"/>
    <w:rsid w:val="00D64660"/>
    <w:rsid w:val="00D64805"/>
    <w:rsid w:val="00D6480A"/>
    <w:rsid w:val="00D64908"/>
    <w:rsid w:val="00D64A2B"/>
    <w:rsid w:val="00D64A81"/>
    <w:rsid w:val="00D64AF5"/>
    <w:rsid w:val="00D64CE6"/>
    <w:rsid w:val="00D65377"/>
    <w:rsid w:val="00D65574"/>
    <w:rsid w:val="00D65C2E"/>
    <w:rsid w:val="00D65C74"/>
    <w:rsid w:val="00D65D93"/>
    <w:rsid w:val="00D65F9C"/>
    <w:rsid w:val="00D66A7B"/>
    <w:rsid w:val="00D673A3"/>
    <w:rsid w:val="00D674C4"/>
    <w:rsid w:val="00D67658"/>
    <w:rsid w:val="00D67757"/>
    <w:rsid w:val="00D70798"/>
    <w:rsid w:val="00D707AA"/>
    <w:rsid w:val="00D70A69"/>
    <w:rsid w:val="00D70A86"/>
    <w:rsid w:val="00D70B97"/>
    <w:rsid w:val="00D70DCE"/>
    <w:rsid w:val="00D71063"/>
    <w:rsid w:val="00D7152E"/>
    <w:rsid w:val="00D71905"/>
    <w:rsid w:val="00D71DE5"/>
    <w:rsid w:val="00D71FF2"/>
    <w:rsid w:val="00D725C3"/>
    <w:rsid w:val="00D72703"/>
    <w:rsid w:val="00D72A1F"/>
    <w:rsid w:val="00D72A76"/>
    <w:rsid w:val="00D72B85"/>
    <w:rsid w:val="00D72D63"/>
    <w:rsid w:val="00D72FEC"/>
    <w:rsid w:val="00D733B1"/>
    <w:rsid w:val="00D734F5"/>
    <w:rsid w:val="00D7357D"/>
    <w:rsid w:val="00D73810"/>
    <w:rsid w:val="00D73A71"/>
    <w:rsid w:val="00D73CC7"/>
    <w:rsid w:val="00D73D54"/>
    <w:rsid w:val="00D73E47"/>
    <w:rsid w:val="00D748DE"/>
    <w:rsid w:val="00D74C4E"/>
    <w:rsid w:val="00D74F99"/>
    <w:rsid w:val="00D750B5"/>
    <w:rsid w:val="00D750E1"/>
    <w:rsid w:val="00D75684"/>
    <w:rsid w:val="00D76066"/>
    <w:rsid w:val="00D7643F"/>
    <w:rsid w:val="00D76517"/>
    <w:rsid w:val="00D76627"/>
    <w:rsid w:val="00D76AD6"/>
    <w:rsid w:val="00D7716E"/>
    <w:rsid w:val="00D77308"/>
    <w:rsid w:val="00D777EA"/>
    <w:rsid w:val="00D8050D"/>
    <w:rsid w:val="00D80695"/>
    <w:rsid w:val="00D80925"/>
    <w:rsid w:val="00D81010"/>
    <w:rsid w:val="00D81221"/>
    <w:rsid w:val="00D81531"/>
    <w:rsid w:val="00D816F8"/>
    <w:rsid w:val="00D8170F"/>
    <w:rsid w:val="00D81D17"/>
    <w:rsid w:val="00D82086"/>
    <w:rsid w:val="00D82116"/>
    <w:rsid w:val="00D821B2"/>
    <w:rsid w:val="00D822EC"/>
    <w:rsid w:val="00D8294C"/>
    <w:rsid w:val="00D82B99"/>
    <w:rsid w:val="00D82BD4"/>
    <w:rsid w:val="00D82CDA"/>
    <w:rsid w:val="00D82D55"/>
    <w:rsid w:val="00D82E18"/>
    <w:rsid w:val="00D83385"/>
    <w:rsid w:val="00D83560"/>
    <w:rsid w:val="00D8368C"/>
    <w:rsid w:val="00D8376A"/>
    <w:rsid w:val="00D838E5"/>
    <w:rsid w:val="00D83B13"/>
    <w:rsid w:val="00D83DA4"/>
    <w:rsid w:val="00D83FB3"/>
    <w:rsid w:val="00D840DD"/>
    <w:rsid w:val="00D842F7"/>
    <w:rsid w:val="00D843E2"/>
    <w:rsid w:val="00D84451"/>
    <w:rsid w:val="00D8495C"/>
    <w:rsid w:val="00D84D70"/>
    <w:rsid w:val="00D8572F"/>
    <w:rsid w:val="00D85E27"/>
    <w:rsid w:val="00D8647B"/>
    <w:rsid w:val="00D864FB"/>
    <w:rsid w:val="00D86592"/>
    <w:rsid w:val="00D86D0C"/>
    <w:rsid w:val="00D86E2D"/>
    <w:rsid w:val="00D873FA"/>
    <w:rsid w:val="00D874CC"/>
    <w:rsid w:val="00D8777F"/>
    <w:rsid w:val="00D878D5"/>
    <w:rsid w:val="00D8793C"/>
    <w:rsid w:val="00D87BC7"/>
    <w:rsid w:val="00D87C91"/>
    <w:rsid w:val="00D904C0"/>
    <w:rsid w:val="00D9060B"/>
    <w:rsid w:val="00D90740"/>
    <w:rsid w:val="00D90778"/>
    <w:rsid w:val="00D909B6"/>
    <w:rsid w:val="00D90AF9"/>
    <w:rsid w:val="00D90C0A"/>
    <w:rsid w:val="00D90D24"/>
    <w:rsid w:val="00D912ED"/>
    <w:rsid w:val="00D913F5"/>
    <w:rsid w:val="00D9147E"/>
    <w:rsid w:val="00D9155B"/>
    <w:rsid w:val="00D91AA2"/>
    <w:rsid w:val="00D91C12"/>
    <w:rsid w:val="00D9200B"/>
    <w:rsid w:val="00D92092"/>
    <w:rsid w:val="00D9236A"/>
    <w:rsid w:val="00D9236B"/>
    <w:rsid w:val="00D92374"/>
    <w:rsid w:val="00D92F0D"/>
    <w:rsid w:val="00D93228"/>
    <w:rsid w:val="00D93863"/>
    <w:rsid w:val="00D939D4"/>
    <w:rsid w:val="00D93F8E"/>
    <w:rsid w:val="00D94195"/>
    <w:rsid w:val="00D949E0"/>
    <w:rsid w:val="00D94ED3"/>
    <w:rsid w:val="00D94FA9"/>
    <w:rsid w:val="00D95136"/>
    <w:rsid w:val="00D95210"/>
    <w:rsid w:val="00D95EBC"/>
    <w:rsid w:val="00D96193"/>
    <w:rsid w:val="00D962E2"/>
    <w:rsid w:val="00D9686A"/>
    <w:rsid w:val="00D96961"/>
    <w:rsid w:val="00D96AD2"/>
    <w:rsid w:val="00D96E1A"/>
    <w:rsid w:val="00D9744B"/>
    <w:rsid w:val="00D97E7E"/>
    <w:rsid w:val="00DA04F7"/>
    <w:rsid w:val="00DA0BB6"/>
    <w:rsid w:val="00DA0BFB"/>
    <w:rsid w:val="00DA102C"/>
    <w:rsid w:val="00DA13B6"/>
    <w:rsid w:val="00DA144B"/>
    <w:rsid w:val="00DA1549"/>
    <w:rsid w:val="00DA1680"/>
    <w:rsid w:val="00DA1AD3"/>
    <w:rsid w:val="00DA1C94"/>
    <w:rsid w:val="00DA1EAF"/>
    <w:rsid w:val="00DA1EE5"/>
    <w:rsid w:val="00DA2153"/>
    <w:rsid w:val="00DA2C84"/>
    <w:rsid w:val="00DA34A3"/>
    <w:rsid w:val="00DA34C1"/>
    <w:rsid w:val="00DA3669"/>
    <w:rsid w:val="00DA3AB4"/>
    <w:rsid w:val="00DA3B52"/>
    <w:rsid w:val="00DA3E22"/>
    <w:rsid w:val="00DA43BD"/>
    <w:rsid w:val="00DA53B7"/>
    <w:rsid w:val="00DA546C"/>
    <w:rsid w:val="00DA565E"/>
    <w:rsid w:val="00DA56EF"/>
    <w:rsid w:val="00DA5950"/>
    <w:rsid w:val="00DA5BA1"/>
    <w:rsid w:val="00DA6775"/>
    <w:rsid w:val="00DA6D3E"/>
    <w:rsid w:val="00DA6F8D"/>
    <w:rsid w:val="00DA70A0"/>
    <w:rsid w:val="00DA719E"/>
    <w:rsid w:val="00DA786A"/>
    <w:rsid w:val="00DA7CE0"/>
    <w:rsid w:val="00DA7D7E"/>
    <w:rsid w:val="00DA7E03"/>
    <w:rsid w:val="00DA7E38"/>
    <w:rsid w:val="00DA7F35"/>
    <w:rsid w:val="00DB0344"/>
    <w:rsid w:val="00DB0369"/>
    <w:rsid w:val="00DB08C7"/>
    <w:rsid w:val="00DB0ECF"/>
    <w:rsid w:val="00DB1161"/>
    <w:rsid w:val="00DB11C3"/>
    <w:rsid w:val="00DB159A"/>
    <w:rsid w:val="00DB199A"/>
    <w:rsid w:val="00DB1DE9"/>
    <w:rsid w:val="00DB2241"/>
    <w:rsid w:val="00DB2253"/>
    <w:rsid w:val="00DB2AC7"/>
    <w:rsid w:val="00DB2C65"/>
    <w:rsid w:val="00DB2CE8"/>
    <w:rsid w:val="00DB2E16"/>
    <w:rsid w:val="00DB3913"/>
    <w:rsid w:val="00DB3B70"/>
    <w:rsid w:val="00DB410B"/>
    <w:rsid w:val="00DB465B"/>
    <w:rsid w:val="00DB470B"/>
    <w:rsid w:val="00DB4848"/>
    <w:rsid w:val="00DB4C06"/>
    <w:rsid w:val="00DB4C18"/>
    <w:rsid w:val="00DB4CAB"/>
    <w:rsid w:val="00DB4FF4"/>
    <w:rsid w:val="00DB52F7"/>
    <w:rsid w:val="00DB5509"/>
    <w:rsid w:val="00DB56A8"/>
    <w:rsid w:val="00DB5A3F"/>
    <w:rsid w:val="00DB5D52"/>
    <w:rsid w:val="00DB5E71"/>
    <w:rsid w:val="00DB5FDA"/>
    <w:rsid w:val="00DB60C5"/>
    <w:rsid w:val="00DB6261"/>
    <w:rsid w:val="00DB6AC6"/>
    <w:rsid w:val="00DB6EE1"/>
    <w:rsid w:val="00DB6F94"/>
    <w:rsid w:val="00DB705F"/>
    <w:rsid w:val="00DB714B"/>
    <w:rsid w:val="00DB7221"/>
    <w:rsid w:val="00DB7471"/>
    <w:rsid w:val="00DB7472"/>
    <w:rsid w:val="00DB7692"/>
    <w:rsid w:val="00DB7990"/>
    <w:rsid w:val="00DC008C"/>
    <w:rsid w:val="00DC03A6"/>
    <w:rsid w:val="00DC0688"/>
    <w:rsid w:val="00DC0AD8"/>
    <w:rsid w:val="00DC0DD3"/>
    <w:rsid w:val="00DC10FB"/>
    <w:rsid w:val="00DC12E6"/>
    <w:rsid w:val="00DC1D20"/>
    <w:rsid w:val="00DC1DEF"/>
    <w:rsid w:val="00DC1E6D"/>
    <w:rsid w:val="00DC1F70"/>
    <w:rsid w:val="00DC21B6"/>
    <w:rsid w:val="00DC2753"/>
    <w:rsid w:val="00DC2A5B"/>
    <w:rsid w:val="00DC2D98"/>
    <w:rsid w:val="00DC30E2"/>
    <w:rsid w:val="00DC331A"/>
    <w:rsid w:val="00DC3509"/>
    <w:rsid w:val="00DC35D1"/>
    <w:rsid w:val="00DC35DF"/>
    <w:rsid w:val="00DC367C"/>
    <w:rsid w:val="00DC3CC8"/>
    <w:rsid w:val="00DC3F01"/>
    <w:rsid w:val="00DC41CC"/>
    <w:rsid w:val="00DC44F1"/>
    <w:rsid w:val="00DC45EF"/>
    <w:rsid w:val="00DC4696"/>
    <w:rsid w:val="00DC5197"/>
    <w:rsid w:val="00DC558C"/>
    <w:rsid w:val="00DC5697"/>
    <w:rsid w:val="00DC5EA0"/>
    <w:rsid w:val="00DC5FBD"/>
    <w:rsid w:val="00DC62EA"/>
    <w:rsid w:val="00DC6461"/>
    <w:rsid w:val="00DC64FC"/>
    <w:rsid w:val="00DC65E7"/>
    <w:rsid w:val="00DC66E4"/>
    <w:rsid w:val="00DC6BE9"/>
    <w:rsid w:val="00DC6D81"/>
    <w:rsid w:val="00DC7085"/>
    <w:rsid w:val="00DC74D1"/>
    <w:rsid w:val="00DC74E2"/>
    <w:rsid w:val="00DC76DB"/>
    <w:rsid w:val="00DC7EC5"/>
    <w:rsid w:val="00DD09EB"/>
    <w:rsid w:val="00DD0A5F"/>
    <w:rsid w:val="00DD0C95"/>
    <w:rsid w:val="00DD0E29"/>
    <w:rsid w:val="00DD117C"/>
    <w:rsid w:val="00DD1240"/>
    <w:rsid w:val="00DD1267"/>
    <w:rsid w:val="00DD1370"/>
    <w:rsid w:val="00DD1867"/>
    <w:rsid w:val="00DD1F56"/>
    <w:rsid w:val="00DD231E"/>
    <w:rsid w:val="00DD2481"/>
    <w:rsid w:val="00DD2B3F"/>
    <w:rsid w:val="00DD3263"/>
    <w:rsid w:val="00DD3887"/>
    <w:rsid w:val="00DD3988"/>
    <w:rsid w:val="00DD3A24"/>
    <w:rsid w:val="00DD3CE5"/>
    <w:rsid w:val="00DD3D8A"/>
    <w:rsid w:val="00DD3DA3"/>
    <w:rsid w:val="00DD3DC8"/>
    <w:rsid w:val="00DD3E90"/>
    <w:rsid w:val="00DD3EE9"/>
    <w:rsid w:val="00DD44A0"/>
    <w:rsid w:val="00DD4C7F"/>
    <w:rsid w:val="00DD51E1"/>
    <w:rsid w:val="00DD56D4"/>
    <w:rsid w:val="00DD58B8"/>
    <w:rsid w:val="00DD5BA8"/>
    <w:rsid w:val="00DD6033"/>
    <w:rsid w:val="00DD6045"/>
    <w:rsid w:val="00DD6692"/>
    <w:rsid w:val="00DD6837"/>
    <w:rsid w:val="00DD686A"/>
    <w:rsid w:val="00DD6BF8"/>
    <w:rsid w:val="00DD6F5F"/>
    <w:rsid w:val="00DD744D"/>
    <w:rsid w:val="00DD7487"/>
    <w:rsid w:val="00DD74DB"/>
    <w:rsid w:val="00DD7622"/>
    <w:rsid w:val="00DE0F0E"/>
    <w:rsid w:val="00DE12FB"/>
    <w:rsid w:val="00DE1504"/>
    <w:rsid w:val="00DE152B"/>
    <w:rsid w:val="00DE157D"/>
    <w:rsid w:val="00DE16BE"/>
    <w:rsid w:val="00DE176A"/>
    <w:rsid w:val="00DE188E"/>
    <w:rsid w:val="00DE1A60"/>
    <w:rsid w:val="00DE1CA3"/>
    <w:rsid w:val="00DE1CC8"/>
    <w:rsid w:val="00DE1D65"/>
    <w:rsid w:val="00DE23D4"/>
    <w:rsid w:val="00DE241B"/>
    <w:rsid w:val="00DE2455"/>
    <w:rsid w:val="00DE2EAB"/>
    <w:rsid w:val="00DE32D1"/>
    <w:rsid w:val="00DE3342"/>
    <w:rsid w:val="00DE37A2"/>
    <w:rsid w:val="00DE38E8"/>
    <w:rsid w:val="00DE3C37"/>
    <w:rsid w:val="00DE43B4"/>
    <w:rsid w:val="00DE469A"/>
    <w:rsid w:val="00DE4D85"/>
    <w:rsid w:val="00DE4D93"/>
    <w:rsid w:val="00DE4EA9"/>
    <w:rsid w:val="00DE5158"/>
    <w:rsid w:val="00DE5231"/>
    <w:rsid w:val="00DE54D0"/>
    <w:rsid w:val="00DE587C"/>
    <w:rsid w:val="00DE5BE7"/>
    <w:rsid w:val="00DE5F00"/>
    <w:rsid w:val="00DE5F72"/>
    <w:rsid w:val="00DE60E0"/>
    <w:rsid w:val="00DE616E"/>
    <w:rsid w:val="00DE6461"/>
    <w:rsid w:val="00DE6877"/>
    <w:rsid w:val="00DE68C2"/>
    <w:rsid w:val="00DE694A"/>
    <w:rsid w:val="00DE6FBA"/>
    <w:rsid w:val="00DE7312"/>
    <w:rsid w:val="00DE792E"/>
    <w:rsid w:val="00DE7C5C"/>
    <w:rsid w:val="00DE7D4E"/>
    <w:rsid w:val="00DF04A4"/>
    <w:rsid w:val="00DF08D0"/>
    <w:rsid w:val="00DF0BB1"/>
    <w:rsid w:val="00DF0D56"/>
    <w:rsid w:val="00DF0D74"/>
    <w:rsid w:val="00DF18EB"/>
    <w:rsid w:val="00DF2073"/>
    <w:rsid w:val="00DF2383"/>
    <w:rsid w:val="00DF2463"/>
    <w:rsid w:val="00DF2924"/>
    <w:rsid w:val="00DF29DA"/>
    <w:rsid w:val="00DF2B92"/>
    <w:rsid w:val="00DF2DE2"/>
    <w:rsid w:val="00DF38A0"/>
    <w:rsid w:val="00DF3BDD"/>
    <w:rsid w:val="00DF3F28"/>
    <w:rsid w:val="00DF423F"/>
    <w:rsid w:val="00DF4297"/>
    <w:rsid w:val="00DF46B2"/>
    <w:rsid w:val="00DF46C7"/>
    <w:rsid w:val="00DF4A4B"/>
    <w:rsid w:val="00DF4BD8"/>
    <w:rsid w:val="00DF4F92"/>
    <w:rsid w:val="00DF52BC"/>
    <w:rsid w:val="00DF5594"/>
    <w:rsid w:val="00DF5618"/>
    <w:rsid w:val="00DF580E"/>
    <w:rsid w:val="00DF5869"/>
    <w:rsid w:val="00DF5BAA"/>
    <w:rsid w:val="00DF5E30"/>
    <w:rsid w:val="00DF60B6"/>
    <w:rsid w:val="00DF61D1"/>
    <w:rsid w:val="00DF6463"/>
    <w:rsid w:val="00DF66FD"/>
    <w:rsid w:val="00DF6FCC"/>
    <w:rsid w:val="00DF7018"/>
    <w:rsid w:val="00DF72DF"/>
    <w:rsid w:val="00DF7436"/>
    <w:rsid w:val="00DF771A"/>
    <w:rsid w:val="00DF781C"/>
    <w:rsid w:val="00DF7E83"/>
    <w:rsid w:val="00E00237"/>
    <w:rsid w:val="00E00313"/>
    <w:rsid w:val="00E00524"/>
    <w:rsid w:val="00E00888"/>
    <w:rsid w:val="00E00E08"/>
    <w:rsid w:val="00E00E0A"/>
    <w:rsid w:val="00E01080"/>
    <w:rsid w:val="00E01351"/>
    <w:rsid w:val="00E014A2"/>
    <w:rsid w:val="00E0174C"/>
    <w:rsid w:val="00E01E44"/>
    <w:rsid w:val="00E0216E"/>
    <w:rsid w:val="00E02753"/>
    <w:rsid w:val="00E0275B"/>
    <w:rsid w:val="00E027B3"/>
    <w:rsid w:val="00E02A79"/>
    <w:rsid w:val="00E02AC1"/>
    <w:rsid w:val="00E02BAC"/>
    <w:rsid w:val="00E0311D"/>
    <w:rsid w:val="00E0325B"/>
    <w:rsid w:val="00E033BB"/>
    <w:rsid w:val="00E03575"/>
    <w:rsid w:val="00E03F34"/>
    <w:rsid w:val="00E04075"/>
    <w:rsid w:val="00E04291"/>
    <w:rsid w:val="00E0481F"/>
    <w:rsid w:val="00E0497B"/>
    <w:rsid w:val="00E049A2"/>
    <w:rsid w:val="00E04B82"/>
    <w:rsid w:val="00E0530E"/>
    <w:rsid w:val="00E05361"/>
    <w:rsid w:val="00E0566C"/>
    <w:rsid w:val="00E05881"/>
    <w:rsid w:val="00E05CE8"/>
    <w:rsid w:val="00E05DD6"/>
    <w:rsid w:val="00E0602A"/>
    <w:rsid w:val="00E06171"/>
    <w:rsid w:val="00E06279"/>
    <w:rsid w:val="00E063DE"/>
    <w:rsid w:val="00E06A41"/>
    <w:rsid w:val="00E06B43"/>
    <w:rsid w:val="00E06FBC"/>
    <w:rsid w:val="00E07458"/>
    <w:rsid w:val="00E076A2"/>
    <w:rsid w:val="00E07AE1"/>
    <w:rsid w:val="00E07FF9"/>
    <w:rsid w:val="00E1047B"/>
    <w:rsid w:val="00E10571"/>
    <w:rsid w:val="00E1069C"/>
    <w:rsid w:val="00E106F1"/>
    <w:rsid w:val="00E10A51"/>
    <w:rsid w:val="00E10B6B"/>
    <w:rsid w:val="00E11402"/>
    <w:rsid w:val="00E11724"/>
    <w:rsid w:val="00E11E98"/>
    <w:rsid w:val="00E123F4"/>
    <w:rsid w:val="00E127D1"/>
    <w:rsid w:val="00E12866"/>
    <w:rsid w:val="00E12A90"/>
    <w:rsid w:val="00E12AD6"/>
    <w:rsid w:val="00E12F24"/>
    <w:rsid w:val="00E13114"/>
    <w:rsid w:val="00E13223"/>
    <w:rsid w:val="00E13C24"/>
    <w:rsid w:val="00E13C8D"/>
    <w:rsid w:val="00E13D61"/>
    <w:rsid w:val="00E13D82"/>
    <w:rsid w:val="00E140B7"/>
    <w:rsid w:val="00E142D2"/>
    <w:rsid w:val="00E14347"/>
    <w:rsid w:val="00E143C6"/>
    <w:rsid w:val="00E14498"/>
    <w:rsid w:val="00E14975"/>
    <w:rsid w:val="00E14FC1"/>
    <w:rsid w:val="00E15038"/>
    <w:rsid w:val="00E15097"/>
    <w:rsid w:val="00E15235"/>
    <w:rsid w:val="00E15532"/>
    <w:rsid w:val="00E156F6"/>
    <w:rsid w:val="00E1576C"/>
    <w:rsid w:val="00E157D0"/>
    <w:rsid w:val="00E15914"/>
    <w:rsid w:val="00E15C4D"/>
    <w:rsid w:val="00E15CBB"/>
    <w:rsid w:val="00E16073"/>
    <w:rsid w:val="00E161CE"/>
    <w:rsid w:val="00E1632F"/>
    <w:rsid w:val="00E163A8"/>
    <w:rsid w:val="00E1644D"/>
    <w:rsid w:val="00E16476"/>
    <w:rsid w:val="00E168FA"/>
    <w:rsid w:val="00E171E1"/>
    <w:rsid w:val="00E1724D"/>
    <w:rsid w:val="00E173C6"/>
    <w:rsid w:val="00E1749E"/>
    <w:rsid w:val="00E17724"/>
    <w:rsid w:val="00E17EE3"/>
    <w:rsid w:val="00E200B7"/>
    <w:rsid w:val="00E20236"/>
    <w:rsid w:val="00E20248"/>
    <w:rsid w:val="00E20364"/>
    <w:rsid w:val="00E20384"/>
    <w:rsid w:val="00E203CD"/>
    <w:rsid w:val="00E209F6"/>
    <w:rsid w:val="00E2140D"/>
    <w:rsid w:val="00E215B1"/>
    <w:rsid w:val="00E21BFF"/>
    <w:rsid w:val="00E21E9E"/>
    <w:rsid w:val="00E21F59"/>
    <w:rsid w:val="00E226DC"/>
    <w:rsid w:val="00E22832"/>
    <w:rsid w:val="00E228C9"/>
    <w:rsid w:val="00E22CE3"/>
    <w:rsid w:val="00E22D33"/>
    <w:rsid w:val="00E22D59"/>
    <w:rsid w:val="00E22F96"/>
    <w:rsid w:val="00E232BD"/>
    <w:rsid w:val="00E23307"/>
    <w:rsid w:val="00E23B6C"/>
    <w:rsid w:val="00E23D9D"/>
    <w:rsid w:val="00E23F31"/>
    <w:rsid w:val="00E2444D"/>
    <w:rsid w:val="00E244E9"/>
    <w:rsid w:val="00E24B9F"/>
    <w:rsid w:val="00E24DC0"/>
    <w:rsid w:val="00E24EA3"/>
    <w:rsid w:val="00E253AF"/>
    <w:rsid w:val="00E25448"/>
    <w:rsid w:val="00E257D6"/>
    <w:rsid w:val="00E2583E"/>
    <w:rsid w:val="00E26A87"/>
    <w:rsid w:val="00E275AF"/>
    <w:rsid w:val="00E27600"/>
    <w:rsid w:val="00E27671"/>
    <w:rsid w:val="00E2771F"/>
    <w:rsid w:val="00E27873"/>
    <w:rsid w:val="00E27961"/>
    <w:rsid w:val="00E27984"/>
    <w:rsid w:val="00E279C7"/>
    <w:rsid w:val="00E301A7"/>
    <w:rsid w:val="00E306F2"/>
    <w:rsid w:val="00E30747"/>
    <w:rsid w:val="00E309DB"/>
    <w:rsid w:val="00E30CA5"/>
    <w:rsid w:val="00E30F3A"/>
    <w:rsid w:val="00E31309"/>
    <w:rsid w:val="00E3143C"/>
    <w:rsid w:val="00E31761"/>
    <w:rsid w:val="00E31BCD"/>
    <w:rsid w:val="00E3208E"/>
    <w:rsid w:val="00E3267A"/>
    <w:rsid w:val="00E32F87"/>
    <w:rsid w:val="00E3305A"/>
    <w:rsid w:val="00E33081"/>
    <w:rsid w:val="00E334C3"/>
    <w:rsid w:val="00E3395C"/>
    <w:rsid w:val="00E33B02"/>
    <w:rsid w:val="00E33B0F"/>
    <w:rsid w:val="00E33D00"/>
    <w:rsid w:val="00E33F1C"/>
    <w:rsid w:val="00E34134"/>
    <w:rsid w:val="00E34BB5"/>
    <w:rsid w:val="00E35139"/>
    <w:rsid w:val="00E354FD"/>
    <w:rsid w:val="00E35605"/>
    <w:rsid w:val="00E35923"/>
    <w:rsid w:val="00E3660A"/>
    <w:rsid w:val="00E36A2C"/>
    <w:rsid w:val="00E36C01"/>
    <w:rsid w:val="00E36DD6"/>
    <w:rsid w:val="00E372A6"/>
    <w:rsid w:val="00E3796C"/>
    <w:rsid w:val="00E37B29"/>
    <w:rsid w:val="00E407BD"/>
    <w:rsid w:val="00E40C75"/>
    <w:rsid w:val="00E40EF7"/>
    <w:rsid w:val="00E4112F"/>
    <w:rsid w:val="00E413B8"/>
    <w:rsid w:val="00E41836"/>
    <w:rsid w:val="00E41B8D"/>
    <w:rsid w:val="00E41E2F"/>
    <w:rsid w:val="00E41E57"/>
    <w:rsid w:val="00E41ED1"/>
    <w:rsid w:val="00E42219"/>
    <w:rsid w:val="00E4251B"/>
    <w:rsid w:val="00E428CE"/>
    <w:rsid w:val="00E42D6F"/>
    <w:rsid w:val="00E431CF"/>
    <w:rsid w:val="00E433B6"/>
    <w:rsid w:val="00E435BA"/>
    <w:rsid w:val="00E43DD2"/>
    <w:rsid w:val="00E4419F"/>
    <w:rsid w:val="00E4448B"/>
    <w:rsid w:val="00E44808"/>
    <w:rsid w:val="00E44A45"/>
    <w:rsid w:val="00E455F4"/>
    <w:rsid w:val="00E4566A"/>
    <w:rsid w:val="00E457F3"/>
    <w:rsid w:val="00E45CBB"/>
    <w:rsid w:val="00E45E85"/>
    <w:rsid w:val="00E45ED0"/>
    <w:rsid w:val="00E46326"/>
    <w:rsid w:val="00E46509"/>
    <w:rsid w:val="00E46588"/>
    <w:rsid w:val="00E4666E"/>
    <w:rsid w:val="00E46893"/>
    <w:rsid w:val="00E46B27"/>
    <w:rsid w:val="00E46C7A"/>
    <w:rsid w:val="00E473D9"/>
    <w:rsid w:val="00E4784F"/>
    <w:rsid w:val="00E478AB"/>
    <w:rsid w:val="00E47AC3"/>
    <w:rsid w:val="00E47BA2"/>
    <w:rsid w:val="00E50000"/>
    <w:rsid w:val="00E50207"/>
    <w:rsid w:val="00E5053A"/>
    <w:rsid w:val="00E505AD"/>
    <w:rsid w:val="00E509BF"/>
    <w:rsid w:val="00E50BDB"/>
    <w:rsid w:val="00E50CF4"/>
    <w:rsid w:val="00E51AB4"/>
    <w:rsid w:val="00E51BE3"/>
    <w:rsid w:val="00E51F9A"/>
    <w:rsid w:val="00E523FE"/>
    <w:rsid w:val="00E5290A"/>
    <w:rsid w:val="00E52A81"/>
    <w:rsid w:val="00E52B4B"/>
    <w:rsid w:val="00E52DBB"/>
    <w:rsid w:val="00E53402"/>
    <w:rsid w:val="00E5351C"/>
    <w:rsid w:val="00E53642"/>
    <w:rsid w:val="00E53664"/>
    <w:rsid w:val="00E538A8"/>
    <w:rsid w:val="00E538D8"/>
    <w:rsid w:val="00E53AFC"/>
    <w:rsid w:val="00E543FF"/>
    <w:rsid w:val="00E546BC"/>
    <w:rsid w:val="00E550C5"/>
    <w:rsid w:val="00E550DF"/>
    <w:rsid w:val="00E551D4"/>
    <w:rsid w:val="00E55757"/>
    <w:rsid w:val="00E5597B"/>
    <w:rsid w:val="00E55F2D"/>
    <w:rsid w:val="00E56043"/>
    <w:rsid w:val="00E5624B"/>
    <w:rsid w:val="00E5629E"/>
    <w:rsid w:val="00E56301"/>
    <w:rsid w:val="00E565BF"/>
    <w:rsid w:val="00E56A86"/>
    <w:rsid w:val="00E56B3A"/>
    <w:rsid w:val="00E56BD7"/>
    <w:rsid w:val="00E56E8E"/>
    <w:rsid w:val="00E56EA9"/>
    <w:rsid w:val="00E56F21"/>
    <w:rsid w:val="00E57A27"/>
    <w:rsid w:val="00E57A29"/>
    <w:rsid w:val="00E57AB9"/>
    <w:rsid w:val="00E57B15"/>
    <w:rsid w:val="00E57F8A"/>
    <w:rsid w:val="00E602D6"/>
    <w:rsid w:val="00E6047A"/>
    <w:rsid w:val="00E6053C"/>
    <w:rsid w:val="00E609FD"/>
    <w:rsid w:val="00E60FBE"/>
    <w:rsid w:val="00E614C7"/>
    <w:rsid w:val="00E61531"/>
    <w:rsid w:val="00E61DF4"/>
    <w:rsid w:val="00E624D8"/>
    <w:rsid w:val="00E6289E"/>
    <w:rsid w:val="00E62D28"/>
    <w:rsid w:val="00E62E84"/>
    <w:rsid w:val="00E62FBD"/>
    <w:rsid w:val="00E63280"/>
    <w:rsid w:val="00E63498"/>
    <w:rsid w:val="00E63554"/>
    <w:rsid w:val="00E636AA"/>
    <w:rsid w:val="00E63952"/>
    <w:rsid w:val="00E63A7A"/>
    <w:rsid w:val="00E63B49"/>
    <w:rsid w:val="00E63CAE"/>
    <w:rsid w:val="00E63EAF"/>
    <w:rsid w:val="00E63FEA"/>
    <w:rsid w:val="00E6438D"/>
    <w:rsid w:val="00E6497A"/>
    <w:rsid w:val="00E64999"/>
    <w:rsid w:val="00E649FF"/>
    <w:rsid w:val="00E64B72"/>
    <w:rsid w:val="00E64C1D"/>
    <w:rsid w:val="00E64F2C"/>
    <w:rsid w:val="00E64FED"/>
    <w:rsid w:val="00E65528"/>
    <w:rsid w:val="00E655B9"/>
    <w:rsid w:val="00E6566E"/>
    <w:rsid w:val="00E65A7F"/>
    <w:rsid w:val="00E65E40"/>
    <w:rsid w:val="00E65FA5"/>
    <w:rsid w:val="00E660A4"/>
    <w:rsid w:val="00E6616E"/>
    <w:rsid w:val="00E66253"/>
    <w:rsid w:val="00E66939"/>
    <w:rsid w:val="00E669DA"/>
    <w:rsid w:val="00E66A29"/>
    <w:rsid w:val="00E66B42"/>
    <w:rsid w:val="00E67638"/>
    <w:rsid w:val="00E67990"/>
    <w:rsid w:val="00E67AD0"/>
    <w:rsid w:val="00E67AD3"/>
    <w:rsid w:val="00E701BA"/>
    <w:rsid w:val="00E703DC"/>
    <w:rsid w:val="00E7092B"/>
    <w:rsid w:val="00E70BCA"/>
    <w:rsid w:val="00E70C98"/>
    <w:rsid w:val="00E711C3"/>
    <w:rsid w:val="00E715EB"/>
    <w:rsid w:val="00E71674"/>
    <w:rsid w:val="00E717C5"/>
    <w:rsid w:val="00E7198F"/>
    <w:rsid w:val="00E71A86"/>
    <w:rsid w:val="00E724BF"/>
    <w:rsid w:val="00E72518"/>
    <w:rsid w:val="00E72951"/>
    <w:rsid w:val="00E73400"/>
    <w:rsid w:val="00E73621"/>
    <w:rsid w:val="00E7372D"/>
    <w:rsid w:val="00E73A12"/>
    <w:rsid w:val="00E73A6A"/>
    <w:rsid w:val="00E73C17"/>
    <w:rsid w:val="00E73EAE"/>
    <w:rsid w:val="00E7458C"/>
    <w:rsid w:val="00E750BA"/>
    <w:rsid w:val="00E750C9"/>
    <w:rsid w:val="00E754B3"/>
    <w:rsid w:val="00E7629C"/>
    <w:rsid w:val="00E7693C"/>
    <w:rsid w:val="00E76E16"/>
    <w:rsid w:val="00E77135"/>
    <w:rsid w:val="00E77BCA"/>
    <w:rsid w:val="00E77C86"/>
    <w:rsid w:val="00E77D0E"/>
    <w:rsid w:val="00E803DD"/>
    <w:rsid w:val="00E803F3"/>
    <w:rsid w:val="00E8045E"/>
    <w:rsid w:val="00E80B74"/>
    <w:rsid w:val="00E81314"/>
    <w:rsid w:val="00E813A3"/>
    <w:rsid w:val="00E81539"/>
    <w:rsid w:val="00E8193F"/>
    <w:rsid w:val="00E81A96"/>
    <w:rsid w:val="00E82724"/>
    <w:rsid w:val="00E827FA"/>
    <w:rsid w:val="00E83025"/>
    <w:rsid w:val="00E83180"/>
    <w:rsid w:val="00E83268"/>
    <w:rsid w:val="00E83983"/>
    <w:rsid w:val="00E83EB5"/>
    <w:rsid w:val="00E8442F"/>
    <w:rsid w:val="00E85235"/>
    <w:rsid w:val="00E85238"/>
    <w:rsid w:val="00E85520"/>
    <w:rsid w:val="00E8577C"/>
    <w:rsid w:val="00E858D9"/>
    <w:rsid w:val="00E85938"/>
    <w:rsid w:val="00E8604E"/>
    <w:rsid w:val="00E865C6"/>
    <w:rsid w:val="00E8660C"/>
    <w:rsid w:val="00E86760"/>
    <w:rsid w:val="00E86BAB"/>
    <w:rsid w:val="00E86C9F"/>
    <w:rsid w:val="00E86E54"/>
    <w:rsid w:val="00E86F54"/>
    <w:rsid w:val="00E8705D"/>
    <w:rsid w:val="00E87083"/>
    <w:rsid w:val="00E878F9"/>
    <w:rsid w:val="00E87960"/>
    <w:rsid w:val="00E87AD4"/>
    <w:rsid w:val="00E90456"/>
    <w:rsid w:val="00E90AD8"/>
    <w:rsid w:val="00E9103D"/>
    <w:rsid w:val="00E91587"/>
    <w:rsid w:val="00E91951"/>
    <w:rsid w:val="00E919AC"/>
    <w:rsid w:val="00E91A13"/>
    <w:rsid w:val="00E91A6C"/>
    <w:rsid w:val="00E91CC5"/>
    <w:rsid w:val="00E91D41"/>
    <w:rsid w:val="00E91E45"/>
    <w:rsid w:val="00E92ADA"/>
    <w:rsid w:val="00E92C60"/>
    <w:rsid w:val="00E92D4A"/>
    <w:rsid w:val="00E92D83"/>
    <w:rsid w:val="00E92DD1"/>
    <w:rsid w:val="00E935D9"/>
    <w:rsid w:val="00E938A2"/>
    <w:rsid w:val="00E93E78"/>
    <w:rsid w:val="00E93E95"/>
    <w:rsid w:val="00E9450B"/>
    <w:rsid w:val="00E9475F"/>
    <w:rsid w:val="00E948DC"/>
    <w:rsid w:val="00E9492A"/>
    <w:rsid w:val="00E94A19"/>
    <w:rsid w:val="00E94BB8"/>
    <w:rsid w:val="00E9506C"/>
    <w:rsid w:val="00E9519E"/>
    <w:rsid w:val="00E95567"/>
    <w:rsid w:val="00E956B1"/>
    <w:rsid w:val="00E95A36"/>
    <w:rsid w:val="00E95B8E"/>
    <w:rsid w:val="00E95EDA"/>
    <w:rsid w:val="00E962B4"/>
    <w:rsid w:val="00E9635B"/>
    <w:rsid w:val="00E96637"/>
    <w:rsid w:val="00E967E4"/>
    <w:rsid w:val="00E96EC3"/>
    <w:rsid w:val="00E974B1"/>
    <w:rsid w:val="00E97768"/>
    <w:rsid w:val="00E9780D"/>
    <w:rsid w:val="00E9787F"/>
    <w:rsid w:val="00EA0095"/>
    <w:rsid w:val="00EA0723"/>
    <w:rsid w:val="00EA0BA2"/>
    <w:rsid w:val="00EA0EEB"/>
    <w:rsid w:val="00EA1071"/>
    <w:rsid w:val="00EA1833"/>
    <w:rsid w:val="00EA1869"/>
    <w:rsid w:val="00EA1B5B"/>
    <w:rsid w:val="00EA280C"/>
    <w:rsid w:val="00EA2E65"/>
    <w:rsid w:val="00EA2F44"/>
    <w:rsid w:val="00EA30E7"/>
    <w:rsid w:val="00EA394A"/>
    <w:rsid w:val="00EA3A6B"/>
    <w:rsid w:val="00EA3FAA"/>
    <w:rsid w:val="00EA4039"/>
    <w:rsid w:val="00EA41B7"/>
    <w:rsid w:val="00EA4564"/>
    <w:rsid w:val="00EA4590"/>
    <w:rsid w:val="00EA45A2"/>
    <w:rsid w:val="00EA47D9"/>
    <w:rsid w:val="00EA482F"/>
    <w:rsid w:val="00EA4AFB"/>
    <w:rsid w:val="00EA4D1C"/>
    <w:rsid w:val="00EA563D"/>
    <w:rsid w:val="00EA581A"/>
    <w:rsid w:val="00EA5A4A"/>
    <w:rsid w:val="00EA5B3A"/>
    <w:rsid w:val="00EA60E3"/>
    <w:rsid w:val="00EA62AD"/>
    <w:rsid w:val="00EA62C7"/>
    <w:rsid w:val="00EA6671"/>
    <w:rsid w:val="00EA68A3"/>
    <w:rsid w:val="00EA6965"/>
    <w:rsid w:val="00EA6973"/>
    <w:rsid w:val="00EA6B71"/>
    <w:rsid w:val="00EA7025"/>
    <w:rsid w:val="00EA779D"/>
    <w:rsid w:val="00EA78ED"/>
    <w:rsid w:val="00EA7A6E"/>
    <w:rsid w:val="00EA7D0C"/>
    <w:rsid w:val="00EA7DD0"/>
    <w:rsid w:val="00EB012B"/>
    <w:rsid w:val="00EB036B"/>
    <w:rsid w:val="00EB0469"/>
    <w:rsid w:val="00EB08C8"/>
    <w:rsid w:val="00EB0DE8"/>
    <w:rsid w:val="00EB0FDC"/>
    <w:rsid w:val="00EB0FEA"/>
    <w:rsid w:val="00EB1051"/>
    <w:rsid w:val="00EB1560"/>
    <w:rsid w:val="00EB159F"/>
    <w:rsid w:val="00EB18B1"/>
    <w:rsid w:val="00EB1C05"/>
    <w:rsid w:val="00EB1E13"/>
    <w:rsid w:val="00EB1E2C"/>
    <w:rsid w:val="00EB217A"/>
    <w:rsid w:val="00EB21AB"/>
    <w:rsid w:val="00EB2B6A"/>
    <w:rsid w:val="00EB2CF1"/>
    <w:rsid w:val="00EB2EC8"/>
    <w:rsid w:val="00EB2FEC"/>
    <w:rsid w:val="00EB3314"/>
    <w:rsid w:val="00EB3A8E"/>
    <w:rsid w:val="00EB3E17"/>
    <w:rsid w:val="00EB4237"/>
    <w:rsid w:val="00EB4343"/>
    <w:rsid w:val="00EB4A5E"/>
    <w:rsid w:val="00EB4BF9"/>
    <w:rsid w:val="00EB4E48"/>
    <w:rsid w:val="00EB4FE5"/>
    <w:rsid w:val="00EB56BA"/>
    <w:rsid w:val="00EB5AC9"/>
    <w:rsid w:val="00EB60CD"/>
    <w:rsid w:val="00EB6214"/>
    <w:rsid w:val="00EB65E3"/>
    <w:rsid w:val="00EB6A44"/>
    <w:rsid w:val="00EB6E05"/>
    <w:rsid w:val="00EB718E"/>
    <w:rsid w:val="00EB73D4"/>
    <w:rsid w:val="00EB76B4"/>
    <w:rsid w:val="00EB7749"/>
    <w:rsid w:val="00EB794D"/>
    <w:rsid w:val="00EB7A49"/>
    <w:rsid w:val="00EB7A86"/>
    <w:rsid w:val="00EB7E3F"/>
    <w:rsid w:val="00EC0444"/>
    <w:rsid w:val="00EC0501"/>
    <w:rsid w:val="00EC051D"/>
    <w:rsid w:val="00EC08C4"/>
    <w:rsid w:val="00EC0B8B"/>
    <w:rsid w:val="00EC0B91"/>
    <w:rsid w:val="00EC105B"/>
    <w:rsid w:val="00EC146E"/>
    <w:rsid w:val="00EC16C9"/>
    <w:rsid w:val="00EC1826"/>
    <w:rsid w:val="00EC1F6A"/>
    <w:rsid w:val="00EC20B6"/>
    <w:rsid w:val="00EC21FD"/>
    <w:rsid w:val="00EC241F"/>
    <w:rsid w:val="00EC2598"/>
    <w:rsid w:val="00EC3189"/>
    <w:rsid w:val="00EC3375"/>
    <w:rsid w:val="00EC36C5"/>
    <w:rsid w:val="00EC3947"/>
    <w:rsid w:val="00EC3D64"/>
    <w:rsid w:val="00EC3DA7"/>
    <w:rsid w:val="00EC401C"/>
    <w:rsid w:val="00EC4150"/>
    <w:rsid w:val="00EC50BB"/>
    <w:rsid w:val="00EC51D3"/>
    <w:rsid w:val="00EC55A1"/>
    <w:rsid w:val="00EC57F9"/>
    <w:rsid w:val="00EC58CE"/>
    <w:rsid w:val="00EC59F1"/>
    <w:rsid w:val="00EC5A18"/>
    <w:rsid w:val="00EC5E11"/>
    <w:rsid w:val="00EC6560"/>
    <w:rsid w:val="00EC6ABC"/>
    <w:rsid w:val="00EC6D40"/>
    <w:rsid w:val="00EC6DCB"/>
    <w:rsid w:val="00EC723C"/>
    <w:rsid w:val="00EC7367"/>
    <w:rsid w:val="00EC7792"/>
    <w:rsid w:val="00EC78FC"/>
    <w:rsid w:val="00EC7B73"/>
    <w:rsid w:val="00EC7C0E"/>
    <w:rsid w:val="00EC7D17"/>
    <w:rsid w:val="00ED00EE"/>
    <w:rsid w:val="00ED0342"/>
    <w:rsid w:val="00ED068D"/>
    <w:rsid w:val="00ED0BD4"/>
    <w:rsid w:val="00ED156E"/>
    <w:rsid w:val="00ED193D"/>
    <w:rsid w:val="00ED1940"/>
    <w:rsid w:val="00ED1A2E"/>
    <w:rsid w:val="00ED1C7A"/>
    <w:rsid w:val="00ED1F33"/>
    <w:rsid w:val="00ED201D"/>
    <w:rsid w:val="00ED219B"/>
    <w:rsid w:val="00ED2397"/>
    <w:rsid w:val="00ED255F"/>
    <w:rsid w:val="00ED2DAB"/>
    <w:rsid w:val="00ED2E16"/>
    <w:rsid w:val="00ED31AC"/>
    <w:rsid w:val="00ED366E"/>
    <w:rsid w:val="00ED38D2"/>
    <w:rsid w:val="00ED3D6E"/>
    <w:rsid w:val="00ED3EE6"/>
    <w:rsid w:val="00ED3F25"/>
    <w:rsid w:val="00ED433E"/>
    <w:rsid w:val="00ED4374"/>
    <w:rsid w:val="00ED4414"/>
    <w:rsid w:val="00ED448E"/>
    <w:rsid w:val="00ED457E"/>
    <w:rsid w:val="00ED45AD"/>
    <w:rsid w:val="00ED47F7"/>
    <w:rsid w:val="00ED483D"/>
    <w:rsid w:val="00ED536A"/>
    <w:rsid w:val="00ED565E"/>
    <w:rsid w:val="00ED57CE"/>
    <w:rsid w:val="00ED5816"/>
    <w:rsid w:val="00ED5C23"/>
    <w:rsid w:val="00ED5CAE"/>
    <w:rsid w:val="00ED61B4"/>
    <w:rsid w:val="00ED66F9"/>
    <w:rsid w:val="00ED68A6"/>
    <w:rsid w:val="00ED6A34"/>
    <w:rsid w:val="00ED6BD1"/>
    <w:rsid w:val="00ED6C28"/>
    <w:rsid w:val="00ED6FEA"/>
    <w:rsid w:val="00ED72F9"/>
    <w:rsid w:val="00ED772E"/>
    <w:rsid w:val="00ED7861"/>
    <w:rsid w:val="00ED78AF"/>
    <w:rsid w:val="00ED7CDB"/>
    <w:rsid w:val="00ED7D7B"/>
    <w:rsid w:val="00EE0224"/>
    <w:rsid w:val="00EE0264"/>
    <w:rsid w:val="00EE02D4"/>
    <w:rsid w:val="00EE0501"/>
    <w:rsid w:val="00EE05FD"/>
    <w:rsid w:val="00EE0632"/>
    <w:rsid w:val="00EE112D"/>
    <w:rsid w:val="00EE146A"/>
    <w:rsid w:val="00EE1B2C"/>
    <w:rsid w:val="00EE1F49"/>
    <w:rsid w:val="00EE203B"/>
    <w:rsid w:val="00EE27E2"/>
    <w:rsid w:val="00EE2A97"/>
    <w:rsid w:val="00EE2BB3"/>
    <w:rsid w:val="00EE2CB2"/>
    <w:rsid w:val="00EE2E46"/>
    <w:rsid w:val="00EE363D"/>
    <w:rsid w:val="00EE3A79"/>
    <w:rsid w:val="00EE3B1B"/>
    <w:rsid w:val="00EE3EFC"/>
    <w:rsid w:val="00EE41BB"/>
    <w:rsid w:val="00EE4283"/>
    <w:rsid w:val="00EE482D"/>
    <w:rsid w:val="00EE4CCE"/>
    <w:rsid w:val="00EE50CE"/>
    <w:rsid w:val="00EE50DA"/>
    <w:rsid w:val="00EE549F"/>
    <w:rsid w:val="00EE5644"/>
    <w:rsid w:val="00EE5849"/>
    <w:rsid w:val="00EE594E"/>
    <w:rsid w:val="00EE59DD"/>
    <w:rsid w:val="00EE5D03"/>
    <w:rsid w:val="00EE61A3"/>
    <w:rsid w:val="00EE65A4"/>
    <w:rsid w:val="00EE6882"/>
    <w:rsid w:val="00EE697B"/>
    <w:rsid w:val="00EE6D4A"/>
    <w:rsid w:val="00EE713D"/>
    <w:rsid w:val="00EE7318"/>
    <w:rsid w:val="00EE732F"/>
    <w:rsid w:val="00EE7916"/>
    <w:rsid w:val="00EE7B01"/>
    <w:rsid w:val="00EE7CB7"/>
    <w:rsid w:val="00EF0058"/>
    <w:rsid w:val="00EF00E4"/>
    <w:rsid w:val="00EF00EC"/>
    <w:rsid w:val="00EF01B1"/>
    <w:rsid w:val="00EF01EC"/>
    <w:rsid w:val="00EF048D"/>
    <w:rsid w:val="00EF077F"/>
    <w:rsid w:val="00EF0973"/>
    <w:rsid w:val="00EF0D3D"/>
    <w:rsid w:val="00EF1923"/>
    <w:rsid w:val="00EF1982"/>
    <w:rsid w:val="00EF1C8B"/>
    <w:rsid w:val="00EF2186"/>
    <w:rsid w:val="00EF2526"/>
    <w:rsid w:val="00EF2528"/>
    <w:rsid w:val="00EF27B8"/>
    <w:rsid w:val="00EF2A0C"/>
    <w:rsid w:val="00EF2C62"/>
    <w:rsid w:val="00EF2E5D"/>
    <w:rsid w:val="00EF2F10"/>
    <w:rsid w:val="00EF3038"/>
    <w:rsid w:val="00EF30ED"/>
    <w:rsid w:val="00EF3242"/>
    <w:rsid w:val="00EF32BB"/>
    <w:rsid w:val="00EF34DD"/>
    <w:rsid w:val="00EF359D"/>
    <w:rsid w:val="00EF3690"/>
    <w:rsid w:val="00EF3C72"/>
    <w:rsid w:val="00EF3F99"/>
    <w:rsid w:val="00EF4064"/>
    <w:rsid w:val="00EF437B"/>
    <w:rsid w:val="00EF43F2"/>
    <w:rsid w:val="00EF449B"/>
    <w:rsid w:val="00EF4D76"/>
    <w:rsid w:val="00EF4DCC"/>
    <w:rsid w:val="00EF4FBC"/>
    <w:rsid w:val="00EF56E1"/>
    <w:rsid w:val="00EF5906"/>
    <w:rsid w:val="00EF5D5F"/>
    <w:rsid w:val="00EF62DC"/>
    <w:rsid w:val="00EF6BFD"/>
    <w:rsid w:val="00EF6CE9"/>
    <w:rsid w:val="00EF70F0"/>
    <w:rsid w:val="00EF7127"/>
    <w:rsid w:val="00EF71C9"/>
    <w:rsid w:val="00EF72B9"/>
    <w:rsid w:val="00EF7ABC"/>
    <w:rsid w:val="00EF7E7D"/>
    <w:rsid w:val="00F00A29"/>
    <w:rsid w:val="00F00D39"/>
    <w:rsid w:val="00F00DC2"/>
    <w:rsid w:val="00F00EB5"/>
    <w:rsid w:val="00F00EE3"/>
    <w:rsid w:val="00F01972"/>
    <w:rsid w:val="00F02443"/>
    <w:rsid w:val="00F0251B"/>
    <w:rsid w:val="00F029A8"/>
    <w:rsid w:val="00F02A2A"/>
    <w:rsid w:val="00F02DE6"/>
    <w:rsid w:val="00F02F40"/>
    <w:rsid w:val="00F0319D"/>
    <w:rsid w:val="00F03279"/>
    <w:rsid w:val="00F036D1"/>
    <w:rsid w:val="00F0371F"/>
    <w:rsid w:val="00F037EC"/>
    <w:rsid w:val="00F041A4"/>
    <w:rsid w:val="00F04216"/>
    <w:rsid w:val="00F044E4"/>
    <w:rsid w:val="00F04621"/>
    <w:rsid w:val="00F048F3"/>
    <w:rsid w:val="00F049F5"/>
    <w:rsid w:val="00F04A85"/>
    <w:rsid w:val="00F051FE"/>
    <w:rsid w:val="00F05D4E"/>
    <w:rsid w:val="00F06400"/>
    <w:rsid w:val="00F06A26"/>
    <w:rsid w:val="00F06C0D"/>
    <w:rsid w:val="00F072E8"/>
    <w:rsid w:val="00F0756E"/>
    <w:rsid w:val="00F0756F"/>
    <w:rsid w:val="00F077EB"/>
    <w:rsid w:val="00F07F0C"/>
    <w:rsid w:val="00F07F0D"/>
    <w:rsid w:val="00F10642"/>
    <w:rsid w:val="00F11053"/>
    <w:rsid w:val="00F111D7"/>
    <w:rsid w:val="00F1165B"/>
    <w:rsid w:val="00F11843"/>
    <w:rsid w:val="00F11866"/>
    <w:rsid w:val="00F118ED"/>
    <w:rsid w:val="00F1197C"/>
    <w:rsid w:val="00F12478"/>
    <w:rsid w:val="00F1262B"/>
    <w:rsid w:val="00F12B5B"/>
    <w:rsid w:val="00F12C18"/>
    <w:rsid w:val="00F130C1"/>
    <w:rsid w:val="00F13632"/>
    <w:rsid w:val="00F13A16"/>
    <w:rsid w:val="00F13FFE"/>
    <w:rsid w:val="00F14676"/>
    <w:rsid w:val="00F146CB"/>
    <w:rsid w:val="00F15234"/>
    <w:rsid w:val="00F153F5"/>
    <w:rsid w:val="00F1569C"/>
    <w:rsid w:val="00F15818"/>
    <w:rsid w:val="00F1589E"/>
    <w:rsid w:val="00F15C44"/>
    <w:rsid w:val="00F15D19"/>
    <w:rsid w:val="00F161A3"/>
    <w:rsid w:val="00F163AD"/>
    <w:rsid w:val="00F1692D"/>
    <w:rsid w:val="00F16A9B"/>
    <w:rsid w:val="00F16ACA"/>
    <w:rsid w:val="00F16C58"/>
    <w:rsid w:val="00F16C6B"/>
    <w:rsid w:val="00F17560"/>
    <w:rsid w:val="00F17577"/>
    <w:rsid w:val="00F200A0"/>
    <w:rsid w:val="00F20DA7"/>
    <w:rsid w:val="00F212FE"/>
    <w:rsid w:val="00F217E6"/>
    <w:rsid w:val="00F21ADE"/>
    <w:rsid w:val="00F21BBE"/>
    <w:rsid w:val="00F21D43"/>
    <w:rsid w:val="00F21E28"/>
    <w:rsid w:val="00F21F05"/>
    <w:rsid w:val="00F21F64"/>
    <w:rsid w:val="00F21FA7"/>
    <w:rsid w:val="00F22160"/>
    <w:rsid w:val="00F221C8"/>
    <w:rsid w:val="00F2265A"/>
    <w:rsid w:val="00F226F7"/>
    <w:rsid w:val="00F2273D"/>
    <w:rsid w:val="00F2298B"/>
    <w:rsid w:val="00F2302A"/>
    <w:rsid w:val="00F2327D"/>
    <w:rsid w:val="00F23436"/>
    <w:rsid w:val="00F23799"/>
    <w:rsid w:val="00F23A31"/>
    <w:rsid w:val="00F24060"/>
    <w:rsid w:val="00F244C9"/>
    <w:rsid w:val="00F24722"/>
    <w:rsid w:val="00F24843"/>
    <w:rsid w:val="00F24BB7"/>
    <w:rsid w:val="00F24BD1"/>
    <w:rsid w:val="00F24DF5"/>
    <w:rsid w:val="00F253D3"/>
    <w:rsid w:val="00F25461"/>
    <w:rsid w:val="00F2565E"/>
    <w:rsid w:val="00F2591B"/>
    <w:rsid w:val="00F25AF8"/>
    <w:rsid w:val="00F25B25"/>
    <w:rsid w:val="00F25C22"/>
    <w:rsid w:val="00F261BE"/>
    <w:rsid w:val="00F262D1"/>
    <w:rsid w:val="00F263C2"/>
    <w:rsid w:val="00F263E5"/>
    <w:rsid w:val="00F264AB"/>
    <w:rsid w:val="00F26762"/>
    <w:rsid w:val="00F26E3F"/>
    <w:rsid w:val="00F26EE7"/>
    <w:rsid w:val="00F26FB2"/>
    <w:rsid w:val="00F26FE4"/>
    <w:rsid w:val="00F2725D"/>
    <w:rsid w:val="00F2761F"/>
    <w:rsid w:val="00F277DA"/>
    <w:rsid w:val="00F27A48"/>
    <w:rsid w:val="00F3047F"/>
    <w:rsid w:val="00F30B76"/>
    <w:rsid w:val="00F31194"/>
    <w:rsid w:val="00F314F6"/>
    <w:rsid w:val="00F3186F"/>
    <w:rsid w:val="00F31877"/>
    <w:rsid w:val="00F31AE8"/>
    <w:rsid w:val="00F31BD3"/>
    <w:rsid w:val="00F31BD7"/>
    <w:rsid w:val="00F31C14"/>
    <w:rsid w:val="00F31D32"/>
    <w:rsid w:val="00F324C6"/>
    <w:rsid w:val="00F324F7"/>
    <w:rsid w:val="00F32670"/>
    <w:rsid w:val="00F327C6"/>
    <w:rsid w:val="00F32B16"/>
    <w:rsid w:val="00F33320"/>
    <w:rsid w:val="00F33A5C"/>
    <w:rsid w:val="00F33BEA"/>
    <w:rsid w:val="00F33CE8"/>
    <w:rsid w:val="00F33D2C"/>
    <w:rsid w:val="00F33DE8"/>
    <w:rsid w:val="00F340FB"/>
    <w:rsid w:val="00F3412F"/>
    <w:rsid w:val="00F34180"/>
    <w:rsid w:val="00F3428A"/>
    <w:rsid w:val="00F3431E"/>
    <w:rsid w:val="00F34855"/>
    <w:rsid w:val="00F34E68"/>
    <w:rsid w:val="00F34F4E"/>
    <w:rsid w:val="00F356CB"/>
    <w:rsid w:val="00F35791"/>
    <w:rsid w:val="00F35A0C"/>
    <w:rsid w:val="00F35DB7"/>
    <w:rsid w:val="00F3603C"/>
    <w:rsid w:val="00F3690E"/>
    <w:rsid w:val="00F36A44"/>
    <w:rsid w:val="00F36C5F"/>
    <w:rsid w:val="00F3706F"/>
    <w:rsid w:val="00F379F2"/>
    <w:rsid w:val="00F37EE3"/>
    <w:rsid w:val="00F400D7"/>
    <w:rsid w:val="00F401EA"/>
    <w:rsid w:val="00F401EF"/>
    <w:rsid w:val="00F40286"/>
    <w:rsid w:val="00F407C6"/>
    <w:rsid w:val="00F40C51"/>
    <w:rsid w:val="00F40C91"/>
    <w:rsid w:val="00F40CD3"/>
    <w:rsid w:val="00F40ECC"/>
    <w:rsid w:val="00F40F87"/>
    <w:rsid w:val="00F41054"/>
    <w:rsid w:val="00F4116B"/>
    <w:rsid w:val="00F41310"/>
    <w:rsid w:val="00F4144F"/>
    <w:rsid w:val="00F41665"/>
    <w:rsid w:val="00F41A92"/>
    <w:rsid w:val="00F41FD9"/>
    <w:rsid w:val="00F42045"/>
    <w:rsid w:val="00F42303"/>
    <w:rsid w:val="00F4242E"/>
    <w:rsid w:val="00F42439"/>
    <w:rsid w:val="00F425B2"/>
    <w:rsid w:val="00F4268B"/>
    <w:rsid w:val="00F426E3"/>
    <w:rsid w:val="00F42C78"/>
    <w:rsid w:val="00F42CBF"/>
    <w:rsid w:val="00F4312D"/>
    <w:rsid w:val="00F43CC3"/>
    <w:rsid w:val="00F43DC4"/>
    <w:rsid w:val="00F44225"/>
    <w:rsid w:val="00F443F7"/>
    <w:rsid w:val="00F443FB"/>
    <w:rsid w:val="00F4458A"/>
    <w:rsid w:val="00F44732"/>
    <w:rsid w:val="00F44891"/>
    <w:rsid w:val="00F44E54"/>
    <w:rsid w:val="00F45122"/>
    <w:rsid w:val="00F451D7"/>
    <w:rsid w:val="00F4564E"/>
    <w:rsid w:val="00F45C4F"/>
    <w:rsid w:val="00F45C84"/>
    <w:rsid w:val="00F45EA8"/>
    <w:rsid w:val="00F45FD0"/>
    <w:rsid w:val="00F46079"/>
    <w:rsid w:val="00F466F8"/>
    <w:rsid w:val="00F467FB"/>
    <w:rsid w:val="00F46C5E"/>
    <w:rsid w:val="00F46D00"/>
    <w:rsid w:val="00F46F6B"/>
    <w:rsid w:val="00F47053"/>
    <w:rsid w:val="00F47230"/>
    <w:rsid w:val="00F47829"/>
    <w:rsid w:val="00F47ACB"/>
    <w:rsid w:val="00F47DED"/>
    <w:rsid w:val="00F47EE0"/>
    <w:rsid w:val="00F47F78"/>
    <w:rsid w:val="00F50129"/>
    <w:rsid w:val="00F50362"/>
    <w:rsid w:val="00F50413"/>
    <w:rsid w:val="00F5087D"/>
    <w:rsid w:val="00F50B1C"/>
    <w:rsid w:val="00F50CCA"/>
    <w:rsid w:val="00F50EC5"/>
    <w:rsid w:val="00F51215"/>
    <w:rsid w:val="00F514C8"/>
    <w:rsid w:val="00F51721"/>
    <w:rsid w:val="00F520EA"/>
    <w:rsid w:val="00F524C7"/>
    <w:rsid w:val="00F5268A"/>
    <w:rsid w:val="00F52864"/>
    <w:rsid w:val="00F5293E"/>
    <w:rsid w:val="00F529C3"/>
    <w:rsid w:val="00F52A1B"/>
    <w:rsid w:val="00F52C34"/>
    <w:rsid w:val="00F52E27"/>
    <w:rsid w:val="00F52EC3"/>
    <w:rsid w:val="00F530F8"/>
    <w:rsid w:val="00F53203"/>
    <w:rsid w:val="00F53DEC"/>
    <w:rsid w:val="00F53E49"/>
    <w:rsid w:val="00F54506"/>
    <w:rsid w:val="00F547D9"/>
    <w:rsid w:val="00F54845"/>
    <w:rsid w:val="00F54931"/>
    <w:rsid w:val="00F54957"/>
    <w:rsid w:val="00F54997"/>
    <w:rsid w:val="00F54CB7"/>
    <w:rsid w:val="00F54F61"/>
    <w:rsid w:val="00F54F79"/>
    <w:rsid w:val="00F54FDA"/>
    <w:rsid w:val="00F55253"/>
    <w:rsid w:val="00F555AA"/>
    <w:rsid w:val="00F5583E"/>
    <w:rsid w:val="00F55878"/>
    <w:rsid w:val="00F55BC9"/>
    <w:rsid w:val="00F55CFD"/>
    <w:rsid w:val="00F560FE"/>
    <w:rsid w:val="00F56757"/>
    <w:rsid w:val="00F56A31"/>
    <w:rsid w:val="00F56BF2"/>
    <w:rsid w:val="00F57242"/>
    <w:rsid w:val="00F574F6"/>
    <w:rsid w:val="00F575E0"/>
    <w:rsid w:val="00F57645"/>
    <w:rsid w:val="00F5765F"/>
    <w:rsid w:val="00F57BAD"/>
    <w:rsid w:val="00F57C27"/>
    <w:rsid w:val="00F57F7B"/>
    <w:rsid w:val="00F600A1"/>
    <w:rsid w:val="00F608B5"/>
    <w:rsid w:val="00F608C5"/>
    <w:rsid w:val="00F6091F"/>
    <w:rsid w:val="00F6106A"/>
    <w:rsid w:val="00F61129"/>
    <w:rsid w:val="00F6118F"/>
    <w:rsid w:val="00F61217"/>
    <w:rsid w:val="00F614EB"/>
    <w:rsid w:val="00F618AE"/>
    <w:rsid w:val="00F61A22"/>
    <w:rsid w:val="00F61D2B"/>
    <w:rsid w:val="00F61EA4"/>
    <w:rsid w:val="00F62822"/>
    <w:rsid w:val="00F6289E"/>
    <w:rsid w:val="00F62AB9"/>
    <w:rsid w:val="00F62CA4"/>
    <w:rsid w:val="00F62CC7"/>
    <w:rsid w:val="00F63149"/>
    <w:rsid w:val="00F632E4"/>
    <w:rsid w:val="00F63F41"/>
    <w:rsid w:val="00F646B4"/>
    <w:rsid w:val="00F647E8"/>
    <w:rsid w:val="00F64D88"/>
    <w:rsid w:val="00F65495"/>
    <w:rsid w:val="00F656A7"/>
    <w:rsid w:val="00F656AC"/>
    <w:rsid w:val="00F65C6C"/>
    <w:rsid w:val="00F65F8D"/>
    <w:rsid w:val="00F66051"/>
    <w:rsid w:val="00F662E9"/>
    <w:rsid w:val="00F66491"/>
    <w:rsid w:val="00F66BC8"/>
    <w:rsid w:val="00F66DA3"/>
    <w:rsid w:val="00F66DB0"/>
    <w:rsid w:val="00F66DFB"/>
    <w:rsid w:val="00F6705D"/>
    <w:rsid w:val="00F670C9"/>
    <w:rsid w:val="00F6718C"/>
    <w:rsid w:val="00F671BA"/>
    <w:rsid w:val="00F67800"/>
    <w:rsid w:val="00F6782C"/>
    <w:rsid w:val="00F67C64"/>
    <w:rsid w:val="00F700EA"/>
    <w:rsid w:val="00F70207"/>
    <w:rsid w:val="00F71853"/>
    <w:rsid w:val="00F7199E"/>
    <w:rsid w:val="00F7210A"/>
    <w:rsid w:val="00F72225"/>
    <w:rsid w:val="00F72352"/>
    <w:rsid w:val="00F723FF"/>
    <w:rsid w:val="00F7258C"/>
    <w:rsid w:val="00F72682"/>
    <w:rsid w:val="00F727F2"/>
    <w:rsid w:val="00F72C9F"/>
    <w:rsid w:val="00F73002"/>
    <w:rsid w:val="00F733F4"/>
    <w:rsid w:val="00F7349C"/>
    <w:rsid w:val="00F736CD"/>
    <w:rsid w:val="00F73B42"/>
    <w:rsid w:val="00F73C4A"/>
    <w:rsid w:val="00F73C6F"/>
    <w:rsid w:val="00F73F39"/>
    <w:rsid w:val="00F73FF7"/>
    <w:rsid w:val="00F74121"/>
    <w:rsid w:val="00F7467B"/>
    <w:rsid w:val="00F74B66"/>
    <w:rsid w:val="00F74DEF"/>
    <w:rsid w:val="00F74E26"/>
    <w:rsid w:val="00F74FAA"/>
    <w:rsid w:val="00F75413"/>
    <w:rsid w:val="00F75647"/>
    <w:rsid w:val="00F7640C"/>
    <w:rsid w:val="00F76729"/>
    <w:rsid w:val="00F7687A"/>
    <w:rsid w:val="00F768F3"/>
    <w:rsid w:val="00F76925"/>
    <w:rsid w:val="00F76B37"/>
    <w:rsid w:val="00F76C7A"/>
    <w:rsid w:val="00F76EBE"/>
    <w:rsid w:val="00F76EEA"/>
    <w:rsid w:val="00F77614"/>
    <w:rsid w:val="00F77D66"/>
    <w:rsid w:val="00F80041"/>
    <w:rsid w:val="00F8049C"/>
    <w:rsid w:val="00F804E3"/>
    <w:rsid w:val="00F805C7"/>
    <w:rsid w:val="00F80612"/>
    <w:rsid w:val="00F80D4F"/>
    <w:rsid w:val="00F80F45"/>
    <w:rsid w:val="00F81361"/>
    <w:rsid w:val="00F81538"/>
    <w:rsid w:val="00F81767"/>
    <w:rsid w:val="00F81809"/>
    <w:rsid w:val="00F81D14"/>
    <w:rsid w:val="00F81D59"/>
    <w:rsid w:val="00F820DD"/>
    <w:rsid w:val="00F82531"/>
    <w:rsid w:val="00F82B43"/>
    <w:rsid w:val="00F83805"/>
    <w:rsid w:val="00F83B8C"/>
    <w:rsid w:val="00F83CF6"/>
    <w:rsid w:val="00F83EAB"/>
    <w:rsid w:val="00F84004"/>
    <w:rsid w:val="00F8418C"/>
    <w:rsid w:val="00F845D4"/>
    <w:rsid w:val="00F84B0C"/>
    <w:rsid w:val="00F84FCE"/>
    <w:rsid w:val="00F85092"/>
    <w:rsid w:val="00F8535F"/>
    <w:rsid w:val="00F85508"/>
    <w:rsid w:val="00F856B7"/>
    <w:rsid w:val="00F85742"/>
    <w:rsid w:val="00F85859"/>
    <w:rsid w:val="00F85C5B"/>
    <w:rsid w:val="00F85EA4"/>
    <w:rsid w:val="00F86333"/>
    <w:rsid w:val="00F86349"/>
    <w:rsid w:val="00F86576"/>
    <w:rsid w:val="00F86844"/>
    <w:rsid w:val="00F86A99"/>
    <w:rsid w:val="00F86CD4"/>
    <w:rsid w:val="00F86D96"/>
    <w:rsid w:val="00F86DCD"/>
    <w:rsid w:val="00F8777C"/>
    <w:rsid w:val="00F87852"/>
    <w:rsid w:val="00F8792B"/>
    <w:rsid w:val="00F87B09"/>
    <w:rsid w:val="00F87D68"/>
    <w:rsid w:val="00F87DFD"/>
    <w:rsid w:val="00F9008E"/>
    <w:rsid w:val="00F90168"/>
    <w:rsid w:val="00F9026E"/>
    <w:rsid w:val="00F903E7"/>
    <w:rsid w:val="00F90B9E"/>
    <w:rsid w:val="00F90D11"/>
    <w:rsid w:val="00F9145B"/>
    <w:rsid w:val="00F917CF"/>
    <w:rsid w:val="00F91A90"/>
    <w:rsid w:val="00F91D90"/>
    <w:rsid w:val="00F92044"/>
    <w:rsid w:val="00F92B95"/>
    <w:rsid w:val="00F92EF4"/>
    <w:rsid w:val="00F92FA5"/>
    <w:rsid w:val="00F93113"/>
    <w:rsid w:val="00F9321B"/>
    <w:rsid w:val="00F93372"/>
    <w:rsid w:val="00F93413"/>
    <w:rsid w:val="00F936EB"/>
    <w:rsid w:val="00F937A9"/>
    <w:rsid w:val="00F94276"/>
    <w:rsid w:val="00F94582"/>
    <w:rsid w:val="00F94921"/>
    <w:rsid w:val="00F94AAA"/>
    <w:rsid w:val="00F9500E"/>
    <w:rsid w:val="00F95D1A"/>
    <w:rsid w:val="00F96128"/>
    <w:rsid w:val="00F964B2"/>
    <w:rsid w:val="00F96A3F"/>
    <w:rsid w:val="00F96F95"/>
    <w:rsid w:val="00F97110"/>
    <w:rsid w:val="00F97151"/>
    <w:rsid w:val="00F973DD"/>
    <w:rsid w:val="00F97A85"/>
    <w:rsid w:val="00F97B0A"/>
    <w:rsid w:val="00F97D94"/>
    <w:rsid w:val="00FA019F"/>
    <w:rsid w:val="00FA0342"/>
    <w:rsid w:val="00FA07D4"/>
    <w:rsid w:val="00FA0BC4"/>
    <w:rsid w:val="00FA0D01"/>
    <w:rsid w:val="00FA0D96"/>
    <w:rsid w:val="00FA0EB8"/>
    <w:rsid w:val="00FA1187"/>
    <w:rsid w:val="00FA142F"/>
    <w:rsid w:val="00FA1BDF"/>
    <w:rsid w:val="00FA1D92"/>
    <w:rsid w:val="00FA1F72"/>
    <w:rsid w:val="00FA1FF1"/>
    <w:rsid w:val="00FA2034"/>
    <w:rsid w:val="00FA22AE"/>
    <w:rsid w:val="00FA273A"/>
    <w:rsid w:val="00FA284B"/>
    <w:rsid w:val="00FA2B15"/>
    <w:rsid w:val="00FA2B46"/>
    <w:rsid w:val="00FA2E65"/>
    <w:rsid w:val="00FA307D"/>
    <w:rsid w:val="00FA3188"/>
    <w:rsid w:val="00FA333D"/>
    <w:rsid w:val="00FA3859"/>
    <w:rsid w:val="00FA4269"/>
    <w:rsid w:val="00FA4BFE"/>
    <w:rsid w:val="00FA507D"/>
    <w:rsid w:val="00FA5D69"/>
    <w:rsid w:val="00FA5DDE"/>
    <w:rsid w:val="00FA5EBC"/>
    <w:rsid w:val="00FA60BC"/>
    <w:rsid w:val="00FA6307"/>
    <w:rsid w:val="00FA65EC"/>
    <w:rsid w:val="00FA6DBB"/>
    <w:rsid w:val="00FA6E8F"/>
    <w:rsid w:val="00FA6EF2"/>
    <w:rsid w:val="00FA7235"/>
    <w:rsid w:val="00FA78A7"/>
    <w:rsid w:val="00FA7B58"/>
    <w:rsid w:val="00FB0016"/>
    <w:rsid w:val="00FB05F5"/>
    <w:rsid w:val="00FB0650"/>
    <w:rsid w:val="00FB0CBA"/>
    <w:rsid w:val="00FB1FAA"/>
    <w:rsid w:val="00FB20ED"/>
    <w:rsid w:val="00FB2342"/>
    <w:rsid w:val="00FB27CA"/>
    <w:rsid w:val="00FB292A"/>
    <w:rsid w:val="00FB2B01"/>
    <w:rsid w:val="00FB34E6"/>
    <w:rsid w:val="00FB35B6"/>
    <w:rsid w:val="00FB39C7"/>
    <w:rsid w:val="00FB3D3F"/>
    <w:rsid w:val="00FB3E96"/>
    <w:rsid w:val="00FB41E0"/>
    <w:rsid w:val="00FB43E3"/>
    <w:rsid w:val="00FB4C1A"/>
    <w:rsid w:val="00FB4D0A"/>
    <w:rsid w:val="00FB4DB1"/>
    <w:rsid w:val="00FB4E9B"/>
    <w:rsid w:val="00FB4FAF"/>
    <w:rsid w:val="00FB502E"/>
    <w:rsid w:val="00FB5030"/>
    <w:rsid w:val="00FB5631"/>
    <w:rsid w:val="00FB5C25"/>
    <w:rsid w:val="00FB5D6E"/>
    <w:rsid w:val="00FB5DB4"/>
    <w:rsid w:val="00FB60E6"/>
    <w:rsid w:val="00FB63D4"/>
    <w:rsid w:val="00FB63D5"/>
    <w:rsid w:val="00FB6544"/>
    <w:rsid w:val="00FB6814"/>
    <w:rsid w:val="00FB6869"/>
    <w:rsid w:val="00FB68D5"/>
    <w:rsid w:val="00FB6C5B"/>
    <w:rsid w:val="00FB6FA3"/>
    <w:rsid w:val="00FB71FB"/>
    <w:rsid w:val="00FB726D"/>
    <w:rsid w:val="00FB749C"/>
    <w:rsid w:val="00FB7557"/>
    <w:rsid w:val="00FB78C4"/>
    <w:rsid w:val="00FB7D25"/>
    <w:rsid w:val="00FC0130"/>
    <w:rsid w:val="00FC0179"/>
    <w:rsid w:val="00FC0718"/>
    <w:rsid w:val="00FC0B58"/>
    <w:rsid w:val="00FC1381"/>
    <w:rsid w:val="00FC13A2"/>
    <w:rsid w:val="00FC1932"/>
    <w:rsid w:val="00FC1C06"/>
    <w:rsid w:val="00FC1D81"/>
    <w:rsid w:val="00FC1DB9"/>
    <w:rsid w:val="00FC2355"/>
    <w:rsid w:val="00FC253B"/>
    <w:rsid w:val="00FC258A"/>
    <w:rsid w:val="00FC266D"/>
    <w:rsid w:val="00FC29EF"/>
    <w:rsid w:val="00FC2AF6"/>
    <w:rsid w:val="00FC2D5E"/>
    <w:rsid w:val="00FC2E76"/>
    <w:rsid w:val="00FC2FAB"/>
    <w:rsid w:val="00FC33FF"/>
    <w:rsid w:val="00FC3A40"/>
    <w:rsid w:val="00FC3C25"/>
    <w:rsid w:val="00FC3C64"/>
    <w:rsid w:val="00FC3DDF"/>
    <w:rsid w:val="00FC40F0"/>
    <w:rsid w:val="00FC4348"/>
    <w:rsid w:val="00FC43A8"/>
    <w:rsid w:val="00FC46F5"/>
    <w:rsid w:val="00FC4AA6"/>
    <w:rsid w:val="00FC4BF2"/>
    <w:rsid w:val="00FC4CB8"/>
    <w:rsid w:val="00FC4FA1"/>
    <w:rsid w:val="00FC5790"/>
    <w:rsid w:val="00FC5E88"/>
    <w:rsid w:val="00FC66C4"/>
    <w:rsid w:val="00FC68CB"/>
    <w:rsid w:val="00FC69B1"/>
    <w:rsid w:val="00FC6EE9"/>
    <w:rsid w:val="00FC7823"/>
    <w:rsid w:val="00FC78B9"/>
    <w:rsid w:val="00FD0269"/>
    <w:rsid w:val="00FD04CE"/>
    <w:rsid w:val="00FD0561"/>
    <w:rsid w:val="00FD0A1D"/>
    <w:rsid w:val="00FD155F"/>
    <w:rsid w:val="00FD177B"/>
    <w:rsid w:val="00FD283D"/>
    <w:rsid w:val="00FD2931"/>
    <w:rsid w:val="00FD3253"/>
    <w:rsid w:val="00FD325A"/>
    <w:rsid w:val="00FD327B"/>
    <w:rsid w:val="00FD3298"/>
    <w:rsid w:val="00FD3301"/>
    <w:rsid w:val="00FD33F6"/>
    <w:rsid w:val="00FD34E2"/>
    <w:rsid w:val="00FD3E63"/>
    <w:rsid w:val="00FD43F8"/>
    <w:rsid w:val="00FD4412"/>
    <w:rsid w:val="00FD4426"/>
    <w:rsid w:val="00FD47F3"/>
    <w:rsid w:val="00FD4880"/>
    <w:rsid w:val="00FD4AFA"/>
    <w:rsid w:val="00FD4C3B"/>
    <w:rsid w:val="00FD4D35"/>
    <w:rsid w:val="00FD501F"/>
    <w:rsid w:val="00FD50CE"/>
    <w:rsid w:val="00FD5183"/>
    <w:rsid w:val="00FD526B"/>
    <w:rsid w:val="00FD536E"/>
    <w:rsid w:val="00FD53CD"/>
    <w:rsid w:val="00FD5A4A"/>
    <w:rsid w:val="00FD5EF6"/>
    <w:rsid w:val="00FD6130"/>
    <w:rsid w:val="00FD6163"/>
    <w:rsid w:val="00FD69B2"/>
    <w:rsid w:val="00FD6A6A"/>
    <w:rsid w:val="00FD6CE4"/>
    <w:rsid w:val="00FD7047"/>
    <w:rsid w:val="00FD7245"/>
    <w:rsid w:val="00FD75AE"/>
    <w:rsid w:val="00FD77E2"/>
    <w:rsid w:val="00FD79D2"/>
    <w:rsid w:val="00FD7B0E"/>
    <w:rsid w:val="00FD7D1C"/>
    <w:rsid w:val="00FE03EC"/>
    <w:rsid w:val="00FE060F"/>
    <w:rsid w:val="00FE0683"/>
    <w:rsid w:val="00FE0823"/>
    <w:rsid w:val="00FE091F"/>
    <w:rsid w:val="00FE098D"/>
    <w:rsid w:val="00FE0A23"/>
    <w:rsid w:val="00FE0AF5"/>
    <w:rsid w:val="00FE0BE9"/>
    <w:rsid w:val="00FE0C39"/>
    <w:rsid w:val="00FE0D95"/>
    <w:rsid w:val="00FE146D"/>
    <w:rsid w:val="00FE1BAD"/>
    <w:rsid w:val="00FE1CAF"/>
    <w:rsid w:val="00FE1DC3"/>
    <w:rsid w:val="00FE1E12"/>
    <w:rsid w:val="00FE20A1"/>
    <w:rsid w:val="00FE2755"/>
    <w:rsid w:val="00FE27D3"/>
    <w:rsid w:val="00FE3011"/>
    <w:rsid w:val="00FE305B"/>
    <w:rsid w:val="00FE35E5"/>
    <w:rsid w:val="00FE3DC4"/>
    <w:rsid w:val="00FE3EAB"/>
    <w:rsid w:val="00FE4080"/>
    <w:rsid w:val="00FE42AC"/>
    <w:rsid w:val="00FE4821"/>
    <w:rsid w:val="00FE4A43"/>
    <w:rsid w:val="00FE4B24"/>
    <w:rsid w:val="00FE4D42"/>
    <w:rsid w:val="00FE4E19"/>
    <w:rsid w:val="00FE4FDC"/>
    <w:rsid w:val="00FE514E"/>
    <w:rsid w:val="00FE52BA"/>
    <w:rsid w:val="00FE5901"/>
    <w:rsid w:val="00FE5C56"/>
    <w:rsid w:val="00FE6142"/>
    <w:rsid w:val="00FE63D4"/>
    <w:rsid w:val="00FE6979"/>
    <w:rsid w:val="00FE6B0B"/>
    <w:rsid w:val="00FE6B52"/>
    <w:rsid w:val="00FE6B83"/>
    <w:rsid w:val="00FE70EE"/>
    <w:rsid w:val="00FE735B"/>
    <w:rsid w:val="00FE75F8"/>
    <w:rsid w:val="00FE784B"/>
    <w:rsid w:val="00FE7A28"/>
    <w:rsid w:val="00FE7C6D"/>
    <w:rsid w:val="00FE7DC2"/>
    <w:rsid w:val="00FE7ECB"/>
    <w:rsid w:val="00FF013A"/>
    <w:rsid w:val="00FF0625"/>
    <w:rsid w:val="00FF0720"/>
    <w:rsid w:val="00FF0753"/>
    <w:rsid w:val="00FF0B64"/>
    <w:rsid w:val="00FF0CD1"/>
    <w:rsid w:val="00FF1538"/>
    <w:rsid w:val="00FF16E3"/>
    <w:rsid w:val="00FF176D"/>
    <w:rsid w:val="00FF1801"/>
    <w:rsid w:val="00FF213C"/>
    <w:rsid w:val="00FF27FB"/>
    <w:rsid w:val="00FF2AA4"/>
    <w:rsid w:val="00FF2B22"/>
    <w:rsid w:val="00FF309E"/>
    <w:rsid w:val="00FF3143"/>
    <w:rsid w:val="00FF3699"/>
    <w:rsid w:val="00FF3A31"/>
    <w:rsid w:val="00FF3DE5"/>
    <w:rsid w:val="00FF3EBC"/>
    <w:rsid w:val="00FF4080"/>
    <w:rsid w:val="00FF419F"/>
    <w:rsid w:val="00FF48A3"/>
    <w:rsid w:val="00FF53D7"/>
    <w:rsid w:val="00FF5BAB"/>
    <w:rsid w:val="00FF6024"/>
    <w:rsid w:val="00FF63F7"/>
    <w:rsid w:val="00FF6628"/>
    <w:rsid w:val="00FF6C0E"/>
    <w:rsid w:val="00FF6CA8"/>
    <w:rsid w:val="00FF70B5"/>
    <w:rsid w:val="00FF76A8"/>
    <w:rsid w:val="00FF7842"/>
    <w:rsid w:val="00FF7B7A"/>
    <w:rsid w:val="00FF7C5E"/>
    <w:rsid w:val="00FF7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80FFE94"/>
  <w15:docId w15:val="{B44A97AF-0D00-4204-93E6-D40E6C9EF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SimSun"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7">
    <w:name w:val="Normal"/>
    <w:qFormat/>
    <w:rsid w:val="001E27C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1">
    <w:name w:val="heading 1"/>
    <w:aliases w:val="Heading U,H1,H11,Œ©o‚µ 1,뙥,?co??E 1,h1,?c,?co?ƒÊ 1,?,Œ,Œ©,Œ...,Œ©oâµ 1,?co?ÄÊ 1,Î,Î©,Î..."/>
    <w:basedOn w:val="a7"/>
    <w:next w:val="a7"/>
    <w:link w:val="10"/>
    <w:qFormat/>
    <w:rsid w:val="00F90B9E"/>
    <w:pPr>
      <w:keepNext/>
      <w:keepLines/>
      <w:numPr>
        <w:numId w:val="1"/>
      </w:numPr>
      <w:spacing w:before="360"/>
      <w:jc w:val="left"/>
      <w:outlineLvl w:val="0"/>
    </w:pPr>
    <w:rPr>
      <w:b/>
      <w:sz w:val="24"/>
    </w:rPr>
  </w:style>
  <w:style w:type="paragraph" w:styleId="20">
    <w:name w:val="heading 2"/>
    <w:aliases w:val="H2,H21,Œ©o‚µ 2,뙥2,?co??E 2,h2,?c1,?co?ƒÊ 2,?2,Œ1,Œ2,Œ©2,...,Œ©_o‚µ 2,Œ©1,Œ©oâµ 2,?co?ÄÊ 2,Î1,Î2,Î©2,Î©_oâµ 2,Î©1"/>
    <w:basedOn w:val="a7"/>
    <w:next w:val="a7"/>
    <w:link w:val="22"/>
    <w:qFormat/>
    <w:rsid w:val="00F3690E"/>
    <w:pPr>
      <w:keepNext/>
      <w:keepLines/>
      <w:numPr>
        <w:ilvl w:val="1"/>
        <w:numId w:val="1"/>
      </w:numPr>
      <w:spacing w:before="360"/>
      <w:outlineLvl w:val="1"/>
    </w:pPr>
    <w:rPr>
      <w:b/>
      <w:sz w:val="22"/>
    </w:rPr>
  </w:style>
  <w:style w:type="paragraph" w:styleId="30">
    <w:name w:val="heading 3"/>
    <w:aliases w:val="H3,H31,h3"/>
    <w:basedOn w:val="a7"/>
    <w:next w:val="a7"/>
    <w:link w:val="32"/>
    <w:qFormat/>
    <w:pPr>
      <w:keepNext/>
      <w:keepLines/>
      <w:numPr>
        <w:ilvl w:val="2"/>
        <w:numId w:val="1"/>
      </w:numPr>
      <w:spacing w:before="181"/>
      <w:outlineLvl w:val="2"/>
    </w:pPr>
    <w:rPr>
      <w:b/>
    </w:rPr>
  </w:style>
  <w:style w:type="paragraph" w:styleId="40">
    <w:name w:val="heading 4"/>
    <w:aliases w:val="Heading 4 Char1,Heading 4 Char Char,H4,H41,h4,0.1.1.1 Titre 4 + Left:  0&quot;,First line:  0&quot;,0.1.1...,0.1.1.1 Titre 4"/>
    <w:basedOn w:val="30"/>
    <w:next w:val="a7"/>
    <w:link w:val="42"/>
    <w:qFormat/>
    <w:pPr>
      <w:numPr>
        <w:ilvl w:val="3"/>
      </w:numPr>
      <w:outlineLvl w:val="3"/>
    </w:pPr>
  </w:style>
  <w:style w:type="paragraph" w:styleId="50">
    <w:name w:val="heading 5"/>
    <w:aliases w:val="H5,H51,h5"/>
    <w:basedOn w:val="30"/>
    <w:next w:val="a7"/>
    <w:link w:val="51"/>
    <w:qFormat/>
    <w:pPr>
      <w:numPr>
        <w:ilvl w:val="4"/>
      </w:numPr>
      <w:tabs>
        <w:tab w:val="clear" w:pos="794"/>
        <w:tab w:val="left" w:pos="907"/>
      </w:tabs>
      <w:outlineLvl w:val="4"/>
    </w:pPr>
  </w:style>
  <w:style w:type="paragraph" w:styleId="6">
    <w:name w:val="heading 6"/>
    <w:aliases w:val="H6,H61,h6"/>
    <w:basedOn w:val="30"/>
    <w:next w:val="a7"/>
    <w:link w:val="60"/>
    <w:qFormat/>
    <w:pPr>
      <w:numPr>
        <w:ilvl w:val="5"/>
      </w:numPr>
      <w:outlineLvl w:val="5"/>
    </w:pPr>
  </w:style>
  <w:style w:type="paragraph" w:styleId="7">
    <w:name w:val="heading 7"/>
    <w:basedOn w:val="30"/>
    <w:next w:val="a7"/>
    <w:link w:val="70"/>
    <w:qFormat/>
    <w:pPr>
      <w:numPr>
        <w:ilvl w:val="6"/>
      </w:numPr>
      <w:outlineLvl w:val="6"/>
    </w:pPr>
  </w:style>
  <w:style w:type="paragraph" w:styleId="8">
    <w:name w:val="heading 8"/>
    <w:basedOn w:val="9"/>
    <w:next w:val="a7"/>
    <w:link w:val="80"/>
    <w:qFormat/>
    <w:pPr>
      <w:numPr>
        <w:ilvl w:val="7"/>
        <w:numId w:val="1"/>
      </w:numPr>
      <w:outlineLvl w:val="7"/>
    </w:pPr>
  </w:style>
  <w:style w:type="paragraph" w:styleId="9">
    <w:name w:val="heading 9"/>
    <w:basedOn w:val="1"/>
    <w:next w:val="a7"/>
    <w:link w:val="90"/>
    <w:qFormat/>
    <w:rsid w:val="00C91B9A"/>
    <w:pPr>
      <w:numPr>
        <w:numId w:val="0"/>
      </w:num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styleId="ab">
    <w:name w:val="annotation reference"/>
    <w:uiPriority w:val="99"/>
    <w:rPr>
      <w:sz w:val="16"/>
    </w:rPr>
  </w:style>
  <w:style w:type="paragraph" w:styleId="ac">
    <w:name w:val="annotation text"/>
    <w:basedOn w:val="a7"/>
    <w:link w:val="ad"/>
    <w:uiPriority w:val="99"/>
  </w:style>
  <w:style w:type="paragraph" w:styleId="81">
    <w:name w:val="toc 8"/>
    <w:basedOn w:val="a7"/>
    <w:next w:val="a7"/>
    <w:uiPriority w:val="39"/>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71">
    <w:name w:val="toc 7"/>
    <w:basedOn w:val="33"/>
    <w:uiPriority w:val="39"/>
    <w:pPr>
      <w:tabs>
        <w:tab w:val="clear" w:pos="2045"/>
        <w:tab w:val="left" w:pos="6354"/>
        <w:tab w:val="right" w:leader="dot" w:pos="9729"/>
      </w:tabs>
      <w:ind w:left="6350" w:right="652" w:hanging="1247"/>
    </w:pPr>
  </w:style>
  <w:style w:type="paragraph" w:styleId="33">
    <w:name w:val="toc 3"/>
    <w:basedOn w:val="a7"/>
    <w:next w:val="a7"/>
    <w:uiPriority w:val="39"/>
    <w:qFormat/>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61">
    <w:name w:val="toc 6"/>
    <w:basedOn w:val="33"/>
    <w:uiPriority w:val="39"/>
    <w:pPr>
      <w:tabs>
        <w:tab w:val="clear" w:pos="2045"/>
        <w:tab w:val="left" w:pos="5108"/>
        <w:tab w:val="left" w:leader="dot" w:pos="9076"/>
      </w:tabs>
      <w:ind w:left="5103" w:right="652" w:hanging="1134"/>
    </w:pPr>
  </w:style>
  <w:style w:type="paragraph" w:styleId="52">
    <w:name w:val="toc 5"/>
    <w:basedOn w:val="33"/>
    <w:uiPriority w:val="39"/>
    <w:pPr>
      <w:tabs>
        <w:tab w:val="clear" w:pos="2045"/>
        <w:tab w:val="left" w:pos="3973"/>
        <w:tab w:val="left" w:leader="dot" w:pos="9076"/>
      </w:tabs>
      <w:ind w:left="3969" w:right="652" w:hanging="1021"/>
    </w:pPr>
  </w:style>
  <w:style w:type="paragraph" w:styleId="43">
    <w:name w:val="toc 4"/>
    <w:basedOn w:val="33"/>
    <w:next w:val="52"/>
    <w:uiPriority w:val="39"/>
    <w:pPr>
      <w:tabs>
        <w:tab w:val="left" w:pos="2952"/>
      </w:tabs>
      <w:ind w:left="2948"/>
    </w:pPr>
  </w:style>
  <w:style w:type="paragraph" w:styleId="23">
    <w:name w:val="toc 2"/>
    <w:basedOn w:val="11"/>
    <w:next w:val="33"/>
    <w:uiPriority w:val="39"/>
    <w:qFormat/>
    <w:pPr>
      <w:tabs>
        <w:tab w:val="left" w:pos="1138"/>
      </w:tabs>
      <w:spacing w:before="29"/>
      <w:ind w:left="1134"/>
    </w:pPr>
  </w:style>
  <w:style w:type="paragraph" w:styleId="11">
    <w:name w:val="toc 1"/>
    <w:basedOn w:val="a7"/>
    <w:next w:val="23"/>
    <w:uiPriority w:val="39"/>
    <w:qFormat/>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72">
    <w:name w:val="index 7"/>
    <w:basedOn w:val="a7"/>
    <w:next w:val="a7"/>
    <w:uiPriority w:val="99"/>
    <w:pPr>
      <w:ind w:left="1698"/>
    </w:pPr>
  </w:style>
  <w:style w:type="paragraph" w:styleId="62">
    <w:name w:val="index 6"/>
    <w:basedOn w:val="a7"/>
    <w:next w:val="a7"/>
    <w:uiPriority w:val="99"/>
    <w:pPr>
      <w:ind w:left="1415"/>
    </w:pPr>
  </w:style>
  <w:style w:type="paragraph" w:styleId="53">
    <w:name w:val="index 5"/>
    <w:basedOn w:val="a7"/>
    <w:next w:val="a7"/>
    <w:uiPriority w:val="99"/>
    <w:pPr>
      <w:ind w:left="1132"/>
    </w:pPr>
  </w:style>
  <w:style w:type="paragraph" w:styleId="44">
    <w:name w:val="index 4"/>
    <w:basedOn w:val="a7"/>
    <w:next w:val="a7"/>
    <w:uiPriority w:val="99"/>
    <w:pPr>
      <w:ind w:left="849"/>
    </w:pPr>
  </w:style>
  <w:style w:type="paragraph" w:styleId="34">
    <w:name w:val="index 3"/>
    <w:basedOn w:val="a7"/>
    <w:next w:val="a7"/>
    <w:uiPriority w:val="99"/>
    <w:pPr>
      <w:ind w:left="566"/>
    </w:pPr>
  </w:style>
  <w:style w:type="paragraph" w:styleId="24">
    <w:name w:val="index 2"/>
    <w:basedOn w:val="a7"/>
    <w:next w:val="a7"/>
    <w:uiPriority w:val="99"/>
    <w:pPr>
      <w:ind w:left="283"/>
    </w:pPr>
  </w:style>
  <w:style w:type="paragraph" w:styleId="12">
    <w:name w:val="index 1"/>
    <w:basedOn w:val="a7"/>
    <w:next w:val="a7"/>
    <w:uiPriority w:val="99"/>
    <w:pPr>
      <w:jc w:val="left"/>
    </w:pPr>
  </w:style>
  <w:style w:type="character" w:styleId="ae">
    <w:name w:val="line number"/>
    <w:basedOn w:val="a8"/>
    <w:uiPriority w:val="99"/>
  </w:style>
  <w:style w:type="paragraph" w:styleId="af">
    <w:name w:val="index heading"/>
    <w:basedOn w:val="a7"/>
    <w:next w:val="12"/>
    <w:uiPriority w:val="99"/>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af0">
    <w:name w:val="footer"/>
    <w:basedOn w:val="a7"/>
    <w:link w:val="af1"/>
    <w:pPr>
      <w:tabs>
        <w:tab w:val="clear" w:pos="794"/>
        <w:tab w:val="clear" w:pos="1191"/>
        <w:tab w:val="clear" w:pos="1588"/>
        <w:tab w:val="clear" w:pos="1985"/>
        <w:tab w:val="left" w:pos="907"/>
        <w:tab w:val="center" w:pos="4849"/>
        <w:tab w:val="right" w:pos="8789"/>
        <w:tab w:val="right" w:pos="9725"/>
      </w:tabs>
      <w:jc w:val="left"/>
    </w:pPr>
    <w:rPr>
      <w:b/>
    </w:rPr>
  </w:style>
  <w:style w:type="paragraph" w:styleId="af2">
    <w:name w:val="header"/>
    <w:aliases w:val="h,Header/Footer"/>
    <w:basedOn w:val="a7"/>
    <w:link w:val="af3"/>
    <w:pPr>
      <w:tabs>
        <w:tab w:val="clear" w:pos="794"/>
        <w:tab w:val="clear" w:pos="1191"/>
        <w:tab w:val="clear" w:pos="1588"/>
        <w:tab w:val="clear" w:pos="1985"/>
        <w:tab w:val="left" w:pos="907"/>
        <w:tab w:val="center" w:pos="4849"/>
        <w:tab w:val="right" w:pos="9725"/>
      </w:tabs>
    </w:pPr>
  </w:style>
  <w:style w:type="character" w:styleId="af4">
    <w:name w:val="footnote reference"/>
    <w:rPr>
      <w:position w:val="6"/>
      <w:sz w:val="16"/>
    </w:rPr>
  </w:style>
  <w:style w:type="paragraph" w:styleId="af5">
    <w:name w:val="footnote text"/>
    <w:basedOn w:val="a7"/>
    <w:link w:val="af6"/>
    <w:pPr>
      <w:tabs>
        <w:tab w:val="left" w:pos="256"/>
      </w:tabs>
    </w:pPr>
    <w:rPr>
      <w:sz w:val="18"/>
    </w:rPr>
  </w:style>
  <w:style w:type="paragraph" w:styleId="af7">
    <w:name w:val="Normal Indent"/>
    <w:basedOn w:val="a7"/>
    <w:uiPriority w:val="99"/>
    <w:pPr>
      <w:ind w:left="600"/>
    </w:pPr>
  </w:style>
  <w:style w:type="paragraph" w:customStyle="1" w:styleId="TableLegend">
    <w:name w:val="Table_Legend"/>
    <w:basedOn w:val="a7"/>
    <w:next w:val="a7"/>
    <w:uiPriority w:val="99"/>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a7"/>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a7"/>
    <w:pPr>
      <w:spacing w:before="86"/>
      <w:ind w:left="1191" w:hanging="397"/>
    </w:pPr>
  </w:style>
  <w:style w:type="paragraph" w:customStyle="1" w:styleId="enumlev2">
    <w:name w:val="enumlev2"/>
    <w:basedOn w:val="enumlev1"/>
    <w:uiPriority w:val="99"/>
    <w:pPr>
      <w:ind w:left="1588"/>
    </w:pPr>
  </w:style>
  <w:style w:type="paragraph" w:customStyle="1" w:styleId="enumlev3">
    <w:name w:val="enumlev3"/>
    <w:basedOn w:val="enumlev2"/>
    <w:uiPriority w:val="99"/>
    <w:pPr>
      <w:ind w:left="1985"/>
    </w:pPr>
  </w:style>
  <w:style w:type="paragraph" w:customStyle="1" w:styleId="heading1aftertitle">
    <w:name w:val="heading 1aftertitle"/>
    <w:basedOn w:val="1"/>
    <w:next w:val="a7"/>
    <w:uiPriority w:val="99"/>
    <w:pPr>
      <w:spacing w:before="1134"/>
      <w:outlineLvl w:val="9"/>
    </w:pPr>
  </w:style>
  <w:style w:type="paragraph" w:customStyle="1" w:styleId="Figure">
    <w:name w:val="Figure"/>
    <w:basedOn w:val="a7"/>
    <w:next w:val="a7"/>
    <w:uiPriority w:val="99"/>
    <w:pPr>
      <w:spacing w:before="240" w:after="480"/>
      <w:jc w:val="center"/>
    </w:pPr>
  </w:style>
  <w:style w:type="paragraph" w:customStyle="1" w:styleId="FigureLegend">
    <w:name w:val="Figure_Legend"/>
    <w:basedOn w:val="TableLegend"/>
    <w:next w:val="a7"/>
    <w:uiPriority w:val="99"/>
  </w:style>
  <w:style w:type="paragraph" w:customStyle="1" w:styleId="Figure0">
    <w:name w:val="Figure_#"/>
    <w:basedOn w:val="a7"/>
    <w:next w:val="FigureTitle"/>
    <w:uiPriority w:val="99"/>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a7"/>
    <w:uiPriority w:val="99"/>
    <w:pPr>
      <w:spacing w:after="720"/>
    </w:pPr>
  </w:style>
  <w:style w:type="paragraph" w:customStyle="1" w:styleId="AnnexRef">
    <w:name w:val="Annex_Ref"/>
    <w:basedOn w:val="a7"/>
    <w:next w:val="AnnexTitle"/>
    <w:uiPriority w:val="99"/>
    <w:pPr>
      <w:spacing w:before="0"/>
      <w:jc w:val="center"/>
    </w:pPr>
  </w:style>
  <w:style w:type="paragraph" w:customStyle="1" w:styleId="AnnexTitle">
    <w:name w:val="Annex_Title"/>
    <w:basedOn w:val="a7"/>
    <w:next w:val="a7"/>
    <w:uiPriority w:val="99"/>
    <w:pPr>
      <w:spacing w:after="68"/>
      <w:jc w:val="center"/>
    </w:pPr>
    <w:rPr>
      <w:b/>
      <w:sz w:val="24"/>
    </w:rPr>
  </w:style>
  <w:style w:type="paragraph" w:customStyle="1" w:styleId="Fig">
    <w:name w:val="Fig"/>
    <w:basedOn w:val="Figure"/>
    <w:next w:val="Fig0"/>
    <w:uiPriority w:val="99"/>
    <w:pPr>
      <w:spacing w:before="136" w:after="0"/>
    </w:pPr>
    <w:rPr>
      <w:lang w:val="en-US"/>
    </w:rPr>
  </w:style>
  <w:style w:type="paragraph" w:customStyle="1" w:styleId="Fig0">
    <w:name w:val="Fig_#"/>
    <w:basedOn w:val="Fig"/>
    <w:next w:val="a7"/>
    <w:uiPriority w:val="99"/>
    <w:pPr>
      <w:jc w:val="left"/>
    </w:pPr>
    <w:rPr>
      <w:color w:val="FF0000"/>
    </w:rPr>
  </w:style>
  <w:style w:type="paragraph" w:customStyle="1" w:styleId="SectionTitle">
    <w:name w:val="Section_Title"/>
    <w:basedOn w:val="a7"/>
    <w:uiPriority w:val="99"/>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a7"/>
    <w:uiPriority w:val="99"/>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a7"/>
    <w:uiPriority w:val="99"/>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a7"/>
    <w:uiPriority w:val="99"/>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a7"/>
    <w:next w:val="headfoot"/>
    <w:uiPriority w:val="99"/>
    <w:pPr>
      <w:keepNext/>
      <w:keepLines/>
      <w:spacing w:before="720"/>
      <w:jc w:val="left"/>
    </w:pPr>
    <w:rPr>
      <w:b/>
    </w:rPr>
  </w:style>
  <w:style w:type="paragraph" w:customStyle="1" w:styleId="headfoot">
    <w:name w:val="head_foot"/>
    <w:basedOn w:val="a7"/>
    <w:next w:val="Rec"/>
    <w:uiPriority w:val="99"/>
    <w:pPr>
      <w:tabs>
        <w:tab w:val="clear" w:pos="794"/>
        <w:tab w:val="clear" w:pos="1191"/>
        <w:tab w:val="clear" w:pos="1588"/>
        <w:tab w:val="clear" w:pos="1985"/>
      </w:tabs>
      <w:spacing w:before="0"/>
    </w:pPr>
    <w:rPr>
      <w:color w:val="FF0000"/>
      <w:sz w:val="8"/>
    </w:rPr>
  </w:style>
  <w:style w:type="paragraph" w:customStyle="1" w:styleId="SAP">
    <w:name w:val="SAP"/>
    <w:basedOn w:val="a7"/>
    <w:uiPriority w:val="99"/>
    <w:pPr>
      <w:spacing w:before="960" w:after="240"/>
      <w:jc w:val="right"/>
    </w:pPr>
    <w:rPr>
      <w:rFonts w:ascii="C39T36Lfz" w:hAnsi="C39T36Lfz"/>
      <w:sz w:val="104"/>
    </w:rPr>
  </w:style>
  <w:style w:type="paragraph" w:customStyle="1" w:styleId="Equation">
    <w:name w:val="Equation"/>
    <w:basedOn w:val="a7"/>
    <w:qFormat/>
    <w:rsid w:val="00EB2B6A"/>
    <w:pPr>
      <w:tabs>
        <w:tab w:val="clear" w:pos="1191"/>
        <w:tab w:val="clear" w:pos="1985"/>
        <w:tab w:val="center" w:pos="4849"/>
        <w:tab w:val="right" w:pos="9696"/>
      </w:tabs>
      <w:spacing w:before="193" w:after="240"/>
      <w:jc w:val="left"/>
    </w:pPr>
  </w:style>
  <w:style w:type="paragraph" w:customStyle="1" w:styleId="ASN1">
    <w:name w:val="ASN.1"/>
    <w:basedOn w:val="a7"/>
    <w:next w:val="ASN1Continue"/>
    <w:uiPriority w:val="99"/>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uiPriority w:val="99"/>
    <w:pPr>
      <w:spacing w:before="0"/>
    </w:pPr>
  </w:style>
  <w:style w:type="paragraph" w:customStyle="1" w:styleId="ASN1Italic">
    <w:name w:val="ASN.1 Italic"/>
    <w:basedOn w:val="ASN1"/>
    <w:uiPriority w:val="99"/>
    <w:pPr>
      <w:spacing w:before="0"/>
    </w:pPr>
    <w:rPr>
      <w:b w:val="0"/>
      <w:i/>
      <w:sz w:val="20"/>
    </w:rPr>
  </w:style>
  <w:style w:type="paragraph" w:customStyle="1" w:styleId="Note">
    <w:name w:val="Note"/>
    <w:basedOn w:val="a7"/>
    <w:next w:val="a7"/>
    <w:link w:val="NoteChar2"/>
    <w:qFormat/>
    <w:pPr>
      <w:tabs>
        <w:tab w:val="clear" w:pos="794"/>
      </w:tabs>
      <w:spacing w:before="60" w:line="199" w:lineRule="exact"/>
      <w:ind w:firstLine="794"/>
    </w:pPr>
    <w:rPr>
      <w:sz w:val="18"/>
    </w:rPr>
  </w:style>
  <w:style w:type="paragraph" w:customStyle="1" w:styleId="head">
    <w:name w:val="head"/>
    <w:basedOn w:val="headfoot"/>
    <w:next w:val="foot"/>
    <w:uiPriority w:val="99"/>
    <w:rPr>
      <w:color w:val="FFFFFF"/>
    </w:rPr>
  </w:style>
  <w:style w:type="paragraph" w:customStyle="1" w:styleId="foot">
    <w:name w:val="foot"/>
    <w:basedOn w:val="head"/>
    <w:next w:val="1"/>
    <w:uiPriority w:val="99"/>
  </w:style>
  <w:style w:type="paragraph" w:customStyle="1" w:styleId="RecISO">
    <w:name w:val="Rec_ISO_#"/>
    <w:basedOn w:val="Rec"/>
    <w:uiPriority w:val="99"/>
    <w:pPr>
      <w:tabs>
        <w:tab w:val="clear" w:pos="794"/>
        <w:tab w:val="clear" w:pos="1191"/>
        <w:tab w:val="clear" w:pos="1588"/>
        <w:tab w:val="clear" w:pos="1985"/>
      </w:tabs>
    </w:pPr>
  </w:style>
  <w:style w:type="paragraph" w:customStyle="1" w:styleId="RecCCITT">
    <w:name w:val="Rec_CCITT_#"/>
    <w:basedOn w:val="RecISO"/>
    <w:uiPriority w:val="99"/>
    <w:pPr>
      <w:spacing w:before="0"/>
    </w:pPr>
  </w:style>
  <w:style w:type="paragraph" w:styleId="af8">
    <w:name w:val="Title"/>
    <w:basedOn w:val="a7"/>
    <w:next w:val="heading1aftertitle"/>
    <w:link w:val="af9"/>
    <w:uiPriority w:val="99"/>
    <w:qFormat/>
    <w:pPr>
      <w:spacing w:before="840" w:after="480"/>
      <w:jc w:val="center"/>
    </w:pPr>
    <w:rPr>
      <w:b/>
      <w:sz w:val="24"/>
    </w:rPr>
  </w:style>
  <w:style w:type="paragraph" w:customStyle="1" w:styleId="IndexTitle">
    <w:name w:val="Index_Title"/>
    <w:basedOn w:val="AnnexTitle"/>
    <w:uiPriority w:val="99"/>
  </w:style>
  <w:style w:type="paragraph" w:customStyle="1" w:styleId="Note1">
    <w:name w:val="Note 1"/>
    <w:basedOn w:val="Note"/>
    <w:link w:val="Note1Char"/>
    <w:qFormat/>
    <w:pPr>
      <w:tabs>
        <w:tab w:val="clear" w:pos="1191"/>
        <w:tab w:val="clear" w:pos="1588"/>
        <w:tab w:val="clear" w:pos="1985"/>
      </w:tabs>
      <w:ind w:left="284" w:firstLine="0"/>
    </w:pPr>
  </w:style>
  <w:style w:type="paragraph" w:customStyle="1" w:styleId="Note2">
    <w:name w:val="Note 2"/>
    <w:basedOn w:val="a7"/>
    <w:uiPriority w:val="99"/>
    <w:qFormat/>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uiPriority w:val="99"/>
    <w:pPr>
      <w:ind w:left="1474"/>
    </w:pPr>
  </w:style>
  <w:style w:type="character" w:styleId="afa">
    <w:name w:val="page number"/>
    <w:basedOn w:val="a8"/>
  </w:style>
  <w:style w:type="paragraph" w:customStyle="1" w:styleId="Normalaftertitle">
    <w:name w:val="Normal after title"/>
    <w:basedOn w:val="a7"/>
    <w:uiPriority w:val="99"/>
    <w:pPr>
      <w:spacing w:before="480"/>
    </w:pPr>
    <w:rPr>
      <w:rFonts w:ascii="Times" w:hAnsi="Times"/>
      <w:lang w:val="en-US"/>
    </w:rPr>
  </w:style>
  <w:style w:type="paragraph" w:customStyle="1" w:styleId="IndexTitle0">
    <w:name w:val="Index Title"/>
    <w:basedOn w:val="a7"/>
    <w:pPr>
      <w:spacing w:before="0" w:after="68"/>
      <w:jc w:val="center"/>
    </w:pPr>
    <w:rPr>
      <w:b/>
      <w:sz w:val="24"/>
    </w:rPr>
  </w:style>
  <w:style w:type="paragraph" w:customStyle="1" w:styleId="Cov">
    <w:name w:val="Cov"/>
    <w:basedOn w:val="a7"/>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91">
    <w:name w:val="toc 9"/>
    <w:basedOn w:val="a7"/>
    <w:next w:val="a7"/>
    <w:uiPriority w:val="39"/>
    <w:pPr>
      <w:tabs>
        <w:tab w:val="clear" w:pos="794"/>
        <w:tab w:val="clear" w:pos="1191"/>
        <w:tab w:val="clear" w:pos="1588"/>
        <w:tab w:val="clear" w:pos="1985"/>
        <w:tab w:val="right" w:leader="dot" w:pos="9729"/>
      </w:tabs>
      <w:ind w:left="1600"/>
    </w:pPr>
  </w:style>
  <w:style w:type="paragraph" w:styleId="afb">
    <w:name w:val="Balloon Text"/>
    <w:basedOn w:val="a7"/>
    <w:link w:val="afc"/>
    <w:unhideWhenUsed/>
    <w:rsid w:val="00F670C9"/>
    <w:pPr>
      <w:spacing w:before="0"/>
    </w:pPr>
    <w:rPr>
      <w:rFonts w:ascii="Tahoma" w:hAnsi="Tahoma" w:cs="Tahoma"/>
      <w:sz w:val="16"/>
      <w:szCs w:val="16"/>
    </w:rPr>
  </w:style>
  <w:style w:type="character" w:customStyle="1" w:styleId="afc">
    <w:name w:val="吹き出し (文字)"/>
    <w:basedOn w:val="a8"/>
    <w:link w:val="afb"/>
    <w:rsid w:val="00F670C9"/>
    <w:rPr>
      <w:rFonts w:ascii="Tahoma" w:hAnsi="Tahoma" w:cs="Tahoma"/>
      <w:sz w:val="16"/>
      <w:szCs w:val="16"/>
      <w:lang w:val="en-GB"/>
    </w:rPr>
  </w:style>
  <w:style w:type="character" w:customStyle="1" w:styleId="Note1Char">
    <w:name w:val="Note 1 Char"/>
    <w:basedOn w:val="a8"/>
    <w:link w:val="Note1"/>
    <w:rsid w:val="005E5264"/>
    <w:rPr>
      <w:rFonts w:ascii="Times New Roman" w:hAnsi="Times New Roman"/>
      <w:sz w:val="18"/>
      <w:lang w:val="en-GB"/>
    </w:rPr>
  </w:style>
  <w:style w:type="table" w:styleId="afd">
    <w:name w:val="Table Grid"/>
    <w:basedOn w:val="a9"/>
    <w:rsid w:val="00B93208"/>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caption"/>
    <w:aliases w:val="fig and tbl,fighead2,fighead21,fighead22,fighead23,Table Caption1,fighead211,fighead24,Table Caption2,fighead25,fighead212,fighead26,Table Caption3,fighead27,fighead213,Table Caption4,fighead28,fighead214,fighead29"/>
    <w:basedOn w:val="a7"/>
    <w:next w:val="a7"/>
    <w:link w:val="aff"/>
    <w:qFormat/>
    <w:rsid w:val="00B93208"/>
    <w:pPr>
      <w:keepNext/>
      <w:tabs>
        <w:tab w:val="clear" w:pos="794"/>
        <w:tab w:val="clear" w:pos="1191"/>
        <w:tab w:val="clear" w:pos="1588"/>
        <w:tab w:val="clear" w:pos="1985"/>
      </w:tabs>
      <w:spacing w:before="240" w:after="113"/>
      <w:jc w:val="center"/>
    </w:pPr>
    <w:rPr>
      <w:rFonts w:eastAsia="Malgun Gothic"/>
      <w:b/>
      <w:bCs/>
      <w:lang w:val="en-US"/>
    </w:rPr>
  </w:style>
  <w:style w:type="character" w:customStyle="1" w:styleId="aff">
    <w:name w:val="図表番号 (文字)"/>
    <w:aliases w:val="fig and tbl (文字),fighead2 (文字),fighead21 (文字),fighead22 (文字),fighead23 (文字),Table Caption1 (文字),fighead211 (文字),fighead24 (文字),Table Caption2 (文字),fighead25 (文字),fighead212 (文字),fighead26 (文字),Table Caption3 (文字),fighead27 (文字),fighead213 (文字)"/>
    <w:link w:val="afe"/>
    <w:locked/>
    <w:rsid w:val="00B93208"/>
    <w:rPr>
      <w:rFonts w:ascii="Times New Roman" w:eastAsia="Malgun Gothic" w:hAnsi="Times New Roman"/>
      <w:b/>
      <w:bCs/>
    </w:rPr>
  </w:style>
  <w:style w:type="paragraph" w:customStyle="1" w:styleId="tableheading">
    <w:name w:val="table heading"/>
    <w:basedOn w:val="a7"/>
    <w:rsid w:val="00F90B9E"/>
    <w:pPr>
      <w:keepNext/>
      <w:keepLines/>
      <w:tabs>
        <w:tab w:val="clear" w:pos="794"/>
        <w:tab w:val="clear" w:pos="1191"/>
        <w:tab w:val="clear" w:pos="1588"/>
        <w:tab w:val="clear" w:pos="1985"/>
      </w:tabs>
      <w:spacing w:before="0" w:after="60"/>
    </w:pPr>
    <w:rPr>
      <w:rFonts w:eastAsia="Malgun Gothic"/>
      <w:b/>
      <w:bCs/>
    </w:rPr>
  </w:style>
  <w:style w:type="paragraph" w:customStyle="1" w:styleId="tablecell">
    <w:name w:val="table cell"/>
    <w:basedOn w:val="a7"/>
    <w:rsid w:val="00F90B9E"/>
    <w:pPr>
      <w:keepNext/>
      <w:keepLines/>
      <w:tabs>
        <w:tab w:val="clear" w:pos="794"/>
        <w:tab w:val="clear" w:pos="1191"/>
        <w:tab w:val="clear" w:pos="1588"/>
        <w:tab w:val="clear" w:pos="1985"/>
      </w:tabs>
      <w:spacing w:before="0" w:after="60"/>
    </w:pPr>
    <w:rPr>
      <w:rFonts w:eastAsia="Malgun Gothic"/>
    </w:rPr>
  </w:style>
  <w:style w:type="paragraph" w:customStyle="1" w:styleId="tablesyntax">
    <w:name w:val="table syntax"/>
    <w:basedOn w:val="a7"/>
    <w:link w:val="tablesyntaxChar"/>
    <w:qFormat/>
    <w:rsid w:val="00F90B9E"/>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eastAsia="Malgun Gothic"/>
    </w:rPr>
  </w:style>
  <w:style w:type="character" w:customStyle="1" w:styleId="tablesyntaxChar">
    <w:name w:val="table syntax Char"/>
    <w:link w:val="tablesyntax"/>
    <w:qFormat/>
    <w:locked/>
    <w:rsid w:val="00F90B9E"/>
    <w:rPr>
      <w:rFonts w:ascii="Times New Roman" w:eastAsia="Malgun Gothic" w:hAnsi="Times New Roman"/>
      <w:lang w:val="en-GB"/>
    </w:rPr>
  </w:style>
  <w:style w:type="character" w:customStyle="1" w:styleId="CaptionChar1">
    <w:name w:val="Caption Char1"/>
    <w:locked/>
    <w:rsid w:val="003B2EEB"/>
    <w:rPr>
      <w:rFonts w:ascii="Times New Roman" w:eastAsia="Malgun Gothic" w:hAnsi="Times New Roman"/>
      <w:b/>
      <w:bCs/>
      <w:lang w:eastAsia="en-US"/>
    </w:rPr>
  </w:style>
  <w:style w:type="paragraph" w:customStyle="1" w:styleId="Headingi">
    <w:name w:val="Heading_i"/>
    <w:basedOn w:val="30"/>
    <w:next w:val="a7"/>
    <w:uiPriority w:val="99"/>
    <w:rsid w:val="00333CFB"/>
    <w:pPr>
      <w:tabs>
        <w:tab w:val="num" w:pos="2160"/>
      </w:tabs>
    </w:pPr>
    <w:rPr>
      <w:b w:val="0"/>
      <w:i/>
    </w:rPr>
  </w:style>
  <w:style w:type="character" w:customStyle="1" w:styleId="ad">
    <w:name w:val="コメント文字列 (文字)"/>
    <w:basedOn w:val="a8"/>
    <w:link w:val="ac"/>
    <w:uiPriority w:val="99"/>
    <w:rsid w:val="00031EAF"/>
    <w:rPr>
      <w:rFonts w:ascii="Times New Roman" w:hAnsi="Times New Roman"/>
      <w:lang w:val="en-GB"/>
    </w:rPr>
  </w:style>
  <w:style w:type="paragraph" w:customStyle="1" w:styleId="AppendixHeading2">
    <w:name w:val="Appendix Heading 2"/>
    <w:basedOn w:val="20"/>
    <w:uiPriority w:val="99"/>
    <w:rsid w:val="008B2CFD"/>
    <w:pPr>
      <w:keepLines w:val="0"/>
      <w:numPr>
        <w:numId w:val="6"/>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3">
    <w:name w:val="Appendix Heading 3"/>
    <w:basedOn w:val="30"/>
    <w:uiPriority w:val="99"/>
    <w:rsid w:val="008B2CFD"/>
    <w:pPr>
      <w:keepLines w:val="0"/>
      <w:numPr>
        <w:numId w:val="6"/>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40"/>
    <w:uiPriority w:val="99"/>
    <w:rsid w:val="008B2CFD"/>
    <w:pPr>
      <w:keepLines w:val="0"/>
      <w:numPr>
        <w:numId w:val="6"/>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50"/>
    <w:uiPriority w:val="99"/>
    <w:rsid w:val="008B2CFD"/>
    <w:pPr>
      <w:keepNext w:val="0"/>
      <w:keepLines w:val="0"/>
      <w:numPr>
        <w:numId w:val="6"/>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paragraph" w:styleId="aff0">
    <w:name w:val="List Paragraph"/>
    <w:basedOn w:val="a7"/>
    <w:link w:val="aff1"/>
    <w:uiPriority w:val="34"/>
    <w:qFormat/>
    <w:rsid w:val="00C74B69"/>
    <w:pPr>
      <w:ind w:left="720"/>
      <w:contextualSpacing/>
    </w:pPr>
  </w:style>
  <w:style w:type="paragraph" w:styleId="aff2">
    <w:name w:val="Revision"/>
    <w:hidden/>
    <w:uiPriority w:val="99"/>
    <w:rsid w:val="003F7025"/>
    <w:rPr>
      <w:rFonts w:ascii="Times New Roman" w:hAnsi="Times New Roman"/>
      <w:lang w:val="en-GB"/>
    </w:rPr>
  </w:style>
  <w:style w:type="character" w:styleId="aff3">
    <w:name w:val="Hyperlink"/>
    <w:basedOn w:val="a8"/>
    <w:unhideWhenUsed/>
    <w:rsid w:val="00785CF9"/>
    <w:rPr>
      <w:color w:val="0563C1" w:themeColor="hyperlink"/>
      <w:u w:val="single"/>
    </w:rPr>
  </w:style>
  <w:style w:type="character" w:customStyle="1" w:styleId="UnresolvedMention1">
    <w:name w:val="Unresolved Mention1"/>
    <w:basedOn w:val="a8"/>
    <w:uiPriority w:val="99"/>
    <w:semiHidden/>
    <w:unhideWhenUsed/>
    <w:rsid w:val="00785CF9"/>
    <w:rPr>
      <w:color w:val="605E5C"/>
      <w:shd w:val="clear" w:color="auto" w:fill="E1DFDD"/>
    </w:rPr>
  </w:style>
  <w:style w:type="paragraph" w:styleId="aff4">
    <w:name w:val="annotation subject"/>
    <w:basedOn w:val="ac"/>
    <w:next w:val="ac"/>
    <w:link w:val="aff5"/>
    <w:uiPriority w:val="99"/>
    <w:unhideWhenUsed/>
    <w:rsid w:val="007E0426"/>
    <w:rPr>
      <w:b/>
      <w:bCs/>
    </w:rPr>
  </w:style>
  <w:style w:type="character" w:customStyle="1" w:styleId="aff5">
    <w:name w:val="コメント内容 (文字)"/>
    <w:basedOn w:val="ad"/>
    <w:link w:val="aff4"/>
    <w:uiPriority w:val="99"/>
    <w:rsid w:val="007E0426"/>
    <w:rPr>
      <w:rFonts w:ascii="Times New Roman" w:hAnsi="Times New Roman"/>
      <w:b/>
      <w:bCs/>
      <w:lang w:val="en-GB"/>
    </w:rPr>
  </w:style>
  <w:style w:type="paragraph" w:customStyle="1" w:styleId="toc0">
    <w:name w:val="toc 0"/>
    <w:basedOn w:val="11"/>
    <w:next w:val="11"/>
    <w:rsid w:val="00BC2AB7"/>
    <w:pPr>
      <w:tabs>
        <w:tab w:val="clear" w:pos="571"/>
        <w:tab w:val="clear" w:pos="9076"/>
        <w:tab w:val="clear" w:pos="9729"/>
        <w:tab w:val="right" w:pos="9639"/>
      </w:tabs>
      <w:spacing w:before="120"/>
      <w:ind w:left="0" w:right="0" w:firstLine="0"/>
      <w:jc w:val="right"/>
    </w:pPr>
    <w:rPr>
      <w:i/>
    </w:rPr>
  </w:style>
  <w:style w:type="paragraph" w:customStyle="1" w:styleId="Chaptitle">
    <w:name w:val="Chap_title"/>
    <w:basedOn w:val="a7"/>
    <w:next w:val="Normalaftertitle0"/>
    <w:uiPriority w:val="99"/>
    <w:rsid w:val="00BC2AB7"/>
    <w:pPr>
      <w:keepNext/>
      <w:keepLines/>
      <w:spacing w:before="240"/>
      <w:jc w:val="center"/>
    </w:pPr>
    <w:rPr>
      <w:b/>
      <w:sz w:val="28"/>
    </w:rPr>
  </w:style>
  <w:style w:type="paragraph" w:customStyle="1" w:styleId="Normalaftertitle0">
    <w:name w:val="Normal_after_title"/>
    <w:basedOn w:val="a7"/>
    <w:uiPriority w:val="99"/>
    <w:rsid w:val="00BC2AB7"/>
    <w:pPr>
      <w:spacing w:before="480"/>
    </w:pPr>
  </w:style>
  <w:style w:type="paragraph" w:customStyle="1" w:styleId="AnnexNoTitle">
    <w:name w:val="Annex_NoTitle"/>
    <w:basedOn w:val="a7"/>
    <w:next w:val="Normalaftertitle0"/>
    <w:uiPriority w:val="99"/>
    <w:rsid w:val="00BC2AB7"/>
    <w:pPr>
      <w:keepNext/>
      <w:keepLines/>
      <w:spacing w:before="720"/>
      <w:jc w:val="center"/>
    </w:pPr>
    <w:rPr>
      <w:b/>
      <w:sz w:val="24"/>
    </w:rPr>
  </w:style>
  <w:style w:type="character" w:customStyle="1" w:styleId="Appdef">
    <w:name w:val="App_def"/>
    <w:basedOn w:val="a8"/>
    <w:uiPriority w:val="99"/>
    <w:rsid w:val="00BC2AB7"/>
    <w:rPr>
      <w:rFonts w:ascii="Times New Roman" w:hAnsi="Times New Roman"/>
      <w:b/>
    </w:rPr>
  </w:style>
  <w:style w:type="character" w:customStyle="1" w:styleId="Appref">
    <w:name w:val="App_ref"/>
    <w:basedOn w:val="a8"/>
    <w:uiPriority w:val="99"/>
    <w:rsid w:val="00BC2AB7"/>
  </w:style>
  <w:style w:type="paragraph" w:customStyle="1" w:styleId="AppendixNoTitle">
    <w:name w:val="Appendix_NoTitle"/>
    <w:basedOn w:val="AnnexNoTitle"/>
    <w:next w:val="Normalaftertitle0"/>
    <w:uiPriority w:val="99"/>
    <w:rsid w:val="00BC2AB7"/>
    <w:pPr>
      <w:outlineLvl w:val="0"/>
    </w:pPr>
  </w:style>
  <w:style w:type="character" w:customStyle="1" w:styleId="Artdef">
    <w:name w:val="Art_def"/>
    <w:basedOn w:val="a8"/>
    <w:uiPriority w:val="99"/>
    <w:rsid w:val="00BC2AB7"/>
    <w:rPr>
      <w:rFonts w:ascii="Times New Roman" w:hAnsi="Times New Roman"/>
      <w:b/>
    </w:rPr>
  </w:style>
  <w:style w:type="paragraph" w:customStyle="1" w:styleId="Reftitle">
    <w:name w:val="Ref_title"/>
    <w:basedOn w:val="1"/>
    <w:next w:val="Reftext"/>
    <w:uiPriority w:val="99"/>
    <w:rsid w:val="00BC2AB7"/>
    <w:pPr>
      <w:numPr>
        <w:numId w:val="88"/>
      </w:numPr>
      <w:spacing w:before="480"/>
      <w:outlineLvl w:val="9"/>
    </w:pPr>
  </w:style>
  <w:style w:type="paragraph" w:customStyle="1" w:styleId="Reftext">
    <w:name w:val="Ref_text"/>
    <w:basedOn w:val="a7"/>
    <w:uiPriority w:val="99"/>
    <w:rsid w:val="00BC2AB7"/>
    <w:pPr>
      <w:ind w:left="794" w:hanging="794"/>
    </w:pPr>
  </w:style>
  <w:style w:type="paragraph" w:customStyle="1" w:styleId="ArtNo">
    <w:name w:val="Art_No"/>
    <w:basedOn w:val="a7"/>
    <w:next w:val="Arttitle"/>
    <w:uiPriority w:val="99"/>
    <w:rsid w:val="00BC2AB7"/>
    <w:pPr>
      <w:keepNext/>
      <w:keepLines/>
      <w:spacing w:before="480"/>
      <w:jc w:val="center"/>
    </w:pPr>
    <w:rPr>
      <w:caps/>
      <w:sz w:val="28"/>
    </w:rPr>
  </w:style>
  <w:style w:type="paragraph" w:customStyle="1" w:styleId="Arttitle">
    <w:name w:val="Art_title"/>
    <w:basedOn w:val="a7"/>
    <w:next w:val="Normalaftertitle0"/>
    <w:uiPriority w:val="99"/>
    <w:rsid w:val="00BC2AB7"/>
    <w:pPr>
      <w:keepNext/>
      <w:keepLines/>
      <w:spacing w:before="240"/>
      <w:jc w:val="center"/>
    </w:pPr>
    <w:rPr>
      <w:b/>
      <w:sz w:val="28"/>
    </w:rPr>
  </w:style>
  <w:style w:type="character" w:customStyle="1" w:styleId="Artref">
    <w:name w:val="Art_ref"/>
    <w:basedOn w:val="a8"/>
    <w:uiPriority w:val="99"/>
    <w:rsid w:val="00BC2AB7"/>
  </w:style>
  <w:style w:type="paragraph" w:customStyle="1" w:styleId="Call">
    <w:name w:val="Call"/>
    <w:basedOn w:val="a7"/>
    <w:next w:val="a7"/>
    <w:uiPriority w:val="99"/>
    <w:rsid w:val="00BC2AB7"/>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C2AB7"/>
    <w:pPr>
      <w:keepNext/>
      <w:keepLines/>
      <w:spacing w:before="480"/>
      <w:jc w:val="center"/>
    </w:pPr>
    <w:rPr>
      <w:b/>
      <w:caps/>
      <w:sz w:val="28"/>
    </w:rPr>
  </w:style>
  <w:style w:type="paragraph" w:customStyle="1" w:styleId="Equationlegend">
    <w:name w:val="Equation_legend"/>
    <w:basedOn w:val="a7"/>
    <w:uiPriority w:val="99"/>
    <w:rsid w:val="00BC2AB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BC2AB7"/>
  </w:style>
  <w:style w:type="paragraph" w:customStyle="1" w:styleId="Tablelegend0">
    <w:name w:val="Table_legend"/>
    <w:basedOn w:val="a7"/>
    <w:next w:val="a7"/>
    <w:uiPriority w:val="99"/>
    <w:rsid w:val="00BC2AB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0"/>
    <w:uiPriority w:val="99"/>
    <w:rsid w:val="00BC2AB7"/>
    <w:pPr>
      <w:keepLines/>
      <w:spacing w:before="240" w:after="120"/>
      <w:jc w:val="center"/>
    </w:pPr>
    <w:rPr>
      <w:b/>
    </w:rPr>
  </w:style>
  <w:style w:type="paragraph" w:customStyle="1" w:styleId="Figurewithouttitle">
    <w:name w:val="Figure_without_title"/>
    <w:basedOn w:val="a7"/>
    <w:next w:val="Normalaftertitle0"/>
    <w:uiPriority w:val="99"/>
    <w:rsid w:val="00BC2AB7"/>
    <w:pPr>
      <w:keepLines/>
      <w:spacing w:before="240" w:after="120"/>
      <w:jc w:val="center"/>
    </w:pPr>
  </w:style>
  <w:style w:type="paragraph" w:customStyle="1" w:styleId="FooterQP">
    <w:name w:val="Footer_QP"/>
    <w:basedOn w:val="a7"/>
    <w:rsid w:val="00BC2AB7"/>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af0"/>
    <w:uiPriority w:val="99"/>
    <w:rsid w:val="00BC2AB7"/>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BC2AB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a7"/>
    <w:next w:val="a7"/>
    <w:qFormat/>
    <w:rsid w:val="00BC2AB7"/>
    <w:pPr>
      <w:spacing w:before="181"/>
      <w:ind w:left="794" w:hanging="794"/>
    </w:pPr>
    <w:rPr>
      <w:rFonts w:ascii="Times New Roman Bold" w:hAnsi="Times New Roman Bold"/>
      <w:b/>
    </w:rPr>
  </w:style>
  <w:style w:type="paragraph" w:customStyle="1" w:styleId="PartNo">
    <w:name w:val="Part_No"/>
    <w:basedOn w:val="a7"/>
    <w:next w:val="Partref"/>
    <w:uiPriority w:val="99"/>
    <w:rsid w:val="00BC2AB7"/>
    <w:pPr>
      <w:keepNext/>
      <w:keepLines/>
      <w:spacing w:before="480" w:after="80"/>
      <w:jc w:val="center"/>
    </w:pPr>
    <w:rPr>
      <w:caps/>
      <w:sz w:val="28"/>
    </w:rPr>
  </w:style>
  <w:style w:type="paragraph" w:customStyle="1" w:styleId="Partref">
    <w:name w:val="Part_ref"/>
    <w:basedOn w:val="a7"/>
    <w:next w:val="Parttitle"/>
    <w:uiPriority w:val="99"/>
    <w:rsid w:val="00BC2AB7"/>
    <w:pPr>
      <w:keepNext/>
      <w:keepLines/>
      <w:spacing w:before="280"/>
      <w:jc w:val="center"/>
    </w:pPr>
  </w:style>
  <w:style w:type="paragraph" w:customStyle="1" w:styleId="Parttitle">
    <w:name w:val="Part_title"/>
    <w:basedOn w:val="a7"/>
    <w:next w:val="Normalaftertitle0"/>
    <w:uiPriority w:val="99"/>
    <w:rsid w:val="00BC2AB7"/>
    <w:pPr>
      <w:keepNext/>
      <w:keepLines/>
      <w:spacing w:before="240" w:after="280"/>
      <w:jc w:val="center"/>
    </w:pPr>
    <w:rPr>
      <w:b/>
      <w:sz w:val="28"/>
    </w:rPr>
  </w:style>
  <w:style w:type="paragraph" w:customStyle="1" w:styleId="Recdate">
    <w:name w:val="Rec_date"/>
    <w:basedOn w:val="a7"/>
    <w:next w:val="Normalaftertitle0"/>
    <w:uiPriority w:val="99"/>
    <w:rsid w:val="00BC2AB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uiPriority w:val="99"/>
    <w:rsid w:val="00BC2AB7"/>
  </w:style>
  <w:style w:type="paragraph" w:customStyle="1" w:styleId="RecNo">
    <w:name w:val="Rec_No"/>
    <w:basedOn w:val="a7"/>
    <w:next w:val="af8"/>
    <w:rsid w:val="00BC2AB7"/>
    <w:pPr>
      <w:keepNext/>
      <w:keepLines/>
      <w:spacing w:before="0"/>
      <w:jc w:val="left"/>
    </w:pPr>
    <w:rPr>
      <w:rFonts w:ascii="Times New Roman Bold" w:hAnsi="Times New Roman Bold"/>
      <w:b/>
    </w:rPr>
  </w:style>
  <w:style w:type="paragraph" w:customStyle="1" w:styleId="QuestionNo">
    <w:name w:val="Question_No"/>
    <w:basedOn w:val="RecNo"/>
    <w:next w:val="Questiontitle"/>
    <w:uiPriority w:val="99"/>
    <w:rsid w:val="00BC2AB7"/>
  </w:style>
  <w:style w:type="paragraph" w:customStyle="1" w:styleId="Questiontitle">
    <w:name w:val="Question_title"/>
    <w:basedOn w:val="Rectitle"/>
    <w:next w:val="Questionref"/>
    <w:uiPriority w:val="99"/>
    <w:rsid w:val="00BC2AB7"/>
  </w:style>
  <w:style w:type="paragraph" w:customStyle="1" w:styleId="Rectitle">
    <w:name w:val="Rec_title"/>
    <w:basedOn w:val="a7"/>
    <w:next w:val="Recref"/>
    <w:rsid w:val="00BC2AB7"/>
    <w:pPr>
      <w:keepNext/>
      <w:keepLines/>
      <w:spacing w:before="240"/>
      <w:jc w:val="center"/>
    </w:pPr>
    <w:rPr>
      <w:rFonts w:ascii="Times New Roman Bold" w:hAnsi="Times New Roman Bold"/>
      <w:b/>
      <w:sz w:val="24"/>
    </w:rPr>
  </w:style>
  <w:style w:type="paragraph" w:customStyle="1" w:styleId="Recref">
    <w:name w:val="Rec_ref"/>
    <w:basedOn w:val="a7"/>
    <w:next w:val="1"/>
    <w:uiPriority w:val="99"/>
    <w:rsid w:val="00BC2AB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C2AB7"/>
  </w:style>
  <w:style w:type="paragraph" w:customStyle="1" w:styleId="Repdate">
    <w:name w:val="Rep_date"/>
    <w:basedOn w:val="Recdate"/>
    <w:next w:val="Normalaftertitle0"/>
    <w:uiPriority w:val="99"/>
    <w:rsid w:val="00BC2AB7"/>
  </w:style>
  <w:style w:type="paragraph" w:customStyle="1" w:styleId="RepNo">
    <w:name w:val="Rep_No"/>
    <w:basedOn w:val="RecNo"/>
    <w:next w:val="Reptitle"/>
    <w:uiPriority w:val="99"/>
    <w:rsid w:val="00BC2AB7"/>
  </w:style>
  <w:style w:type="paragraph" w:customStyle="1" w:styleId="Reptitle">
    <w:name w:val="Rep_title"/>
    <w:basedOn w:val="Rectitle"/>
    <w:next w:val="Repref"/>
    <w:uiPriority w:val="99"/>
    <w:rsid w:val="00BC2AB7"/>
  </w:style>
  <w:style w:type="paragraph" w:customStyle="1" w:styleId="Repref">
    <w:name w:val="Rep_ref"/>
    <w:basedOn w:val="Recref"/>
    <w:next w:val="Repdate"/>
    <w:uiPriority w:val="99"/>
    <w:rsid w:val="00BC2AB7"/>
  </w:style>
  <w:style w:type="paragraph" w:customStyle="1" w:styleId="Resdate">
    <w:name w:val="Res_date"/>
    <w:basedOn w:val="Recdate"/>
    <w:next w:val="Normalaftertitle0"/>
    <w:uiPriority w:val="99"/>
    <w:rsid w:val="00BC2AB7"/>
  </w:style>
  <w:style w:type="character" w:customStyle="1" w:styleId="Resdef">
    <w:name w:val="Res_def"/>
    <w:basedOn w:val="a8"/>
    <w:uiPriority w:val="99"/>
    <w:rsid w:val="00BC2AB7"/>
    <w:rPr>
      <w:rFonts w:ascii="Times New Roman" w:hAnsi="Times New Roman"/>
      <w:b/>
    </w:rPr>
  </w:style>
  <w:style w:type="paragraph" w:customStyle="1" w:styleId="ResNo">
    <w:name w:val="Res_No"/>
    <w:basedOn w:val="RecNo"/>
    <w:next w:val="Restitle"/>
    <w:uiPriority w:val="99"/>
    <w:rsid w:val="00BC2AB7"/>
  </w:style>
  <w:style w:type="paragraph" w:customStyle="1" w:styleId="Restitle">
    <w:name w:val="Res_title"/>
    <w:basedOn w:val="Rectitle"/>
    <w:next w:val="Resref"/>
    <w:uiPriority w:val="99"/>
    <w:rsid w:val="00BC2AB7"/>
  </w:style>
  <w:style w:type="paragraph" w:customStyle="1" w:styleId="Resref">
    <w:name w:val="Res_ref"/>
    <w:basedOn w:val="Recref"/>
    <w:next w:val="Resdate"/>
    <w:uiPriority w:val="99"/>
    <w:rsid w:val="00BC2AB7"/>
  </w:style>
  <w:style w:type="paragraph" w:customStyle="1" w:styleId="Section1">
    <w:name w:val="Section_1"/>
    <w:basedOn w:val="a7"/>
    <w:next w:val="a7"/>
    <w:uiPriority w:val="99"/>
    <w:rsid w:val="00BC2AB7"/>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C2AB7"/>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BC2AB7"/>
    <w:pPr>
      <w:keepNext/>
      <w:keepLines/>
      <w:spacing w:before="480" w:after="80"/>
      <w:jc w:val="center"/>
    </w:pPr>
    <w:rPr>
      <w:caps/>
      <w:sz w:val="24"/>
    </w:rPr>
  </w:style>
  <w:style w:type="paragraph" w:customStyle="1" w:styleId="Sectiontitle0">
    <w:name w:val="Section_title"/>
    <w:basedOn w:val="a7"/>
    <w:uiPriority w:val="99"/>
    <w:rsid w:val="00BC2AB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0"/>
    <w:uiPriority w:val="99"/>
    <w:rsid w:val="00BC2AB7"/>
    <w:pPr>
      <w:spacing w:before="840" w:after="200"/>
      <w:jc w:val="center"/>
    </w:pPr>
    <w:rPr>
      <w:b/>
      <w:sz w:val="28"/>
    </w:rPr>
  </w:style>
  <w:style w:type="paragraph" w:customStyle="1" w:styleId="SpecialFooter">
    <w:name w:val="Special Footer"/>
    <w:basedOn w:val="af0"/>
    <w:uiPriority w:val="99"/>
    <w:rsid w:val="00BC2AB7"/>
    <w:pPr>
      <w:tabs>
        <w:tab w:val="clear" w:pos="4849"/>
        <w:tab w:val="left" w:pos="567"/>
        <w:tab w:val="left" w:pos="1134"/>
        <w:tab w:val="left" w:pos="1701"/>
        <w:tab w:val="left" w:pos="2268"/>
        <w:tab w:val="left" w:pos="2835"/>
      </w:tabs>
    </w:pPr>
    <w:rPr>
      <w:caps/>
    </w:rPr>
  </w:style>
  <w:style w:type="character" w:customStyle="1" w:styleId="Tablefreq">
    <w:name w:val="Table_freq"/>
    <w:basedOn w:val="a8"/>
    <w:uiPriority w:val="99"/>
    <w:rsid w:val="00BC2AB7"/>
    <w:rPr>
      <w:b/>
      <w:color w:val="auto"/>
    </w:rPr>
  </w:style>
  <w:style w:type="paragraph" w:customStyle="1" w:styleId="Tablehead">
    <w:name w:val="Table_head"/>
    <w:basedOn w:val="Tabletext0"/>
    <w:next w:val="Tabletext0"/>
    <w:rsid w:val="00BC2AB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0"/>
    <w:rsid w:val="00BC2AB7"/>
    <w:pPr>
      <w:keepNext w:val="0"/>
      <w:keepLines/>
      <w:tabs>
        <w:tab w:val="clear" w:pos="454"/>
      </w:tabs>
      <w:spacing w:before="40" w:after="40" w:line="190" w:lineRule="exact"/>
      <w:jc w:val="left"/>
    </w:pPr>
  </w:style>
  <w:style w:type="paragraph" w:customStyle="1" w:styleId="TableNoTitle">
    <w:name w:val="Table_NoTitle"/>
    <w:basedOn w:val="a7"/>
    <w:next w:val="Tablehead"/>
    <w:uiPriority w:val="99"/>
    <w:rsid w:val="00BC2AB7"/>
    <w:pPr>
      <w:keepNext/>
      <w:keepLines/>
      <w:spacing w:before="360" w:after="120"/>
      <w:jc w:val="center"/>
    </w:pPr>
    <w:rPr>
      <w:b/>
    </w:rPr>
  </w:style>
  <w:style w:type="paragraph" w:customStyle="1" w:styleId="Title1">
    <w:name w:val="Title 1"/>
    <w:basedOn w:val="Source"/>
    <w:next w:val="Title2"/>
    <w:uiPriority w:val="99"/>
    <w:rsid w:val="00BC2AB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C2AB7"/>
  </w:style>
  <w:style w:type="paragraph" w:customStyle="1" w:styleId="Title3">
    <w:name w:val="Title 3"/>
    <w:basedOn w:val="Title2"/>
    <w:next w:val="Title4"/>
    <w:uiPriority w:val="99"/>
    <w:rsid w:val="00BC2AB7"/>
    <w:rPr>
      <w:caps w:val="0"/>
    </w:rPr>
  </w:style>
  <w:style w:type="paragraph" w:customStyle="1" w:styleId="Title4">
    <w:name w:val="Title 4"/>
    <w:basedOn w:val="Title3"/>
    <w:next w:val="1"/>
    <w:uiPriority w:val="99"/>
    <w:rsid w:val="00BC2AB7"/>
    <w:rPr>
      <w:b/>
    </w:rPr>
  </w:style>
  <w:style w:type="paragraph" w:customStyle="1" w:styleId="Artheading">
    <w:name w:val="Art_heading"/>
    <w:basedOn w:val="a7"/>
    <w:next w:val="Normalaftertitle0"/>
    <w:uiPriority w:val="99"/>
    <w:rsid w:val="00BC2AB7"/>
    <w:pPr>
      <w:spacing w:before="480"/>
      <w:jc w:val="center"/>
    </w:pPr>
    <w:rPr>
      <w:b/>
      <w:sz w:val="28"/>
    </w:rPr>
  </w:style>
  <w:style w:type="paragraph" w:customStyle="1" w:styleId="Annexref0">
    <w:name w:val="Annex_ref"/>
    <w:basedOn w:val="a7"/>
    <w:next w:val="a7"/>
    <w:uiPriority w:val="99"/>
    <w:rsid w:val="00BC2AB7"/>
    <w:pPr>
      <w:spacing w:before="0"/>
      <w:jc w:val="center"/>
    </w:pPr>
  </w:style>
  <w:style w:type="paragraph" w:customStyle="1" w:styleId="Appendixref">
    <w:name w:val="Appendix_ref"/>
    <w:basedOn w:val="Annexref0"/>
    <w:next w:val="Normalaftertitle0"/>
    <w:uiPriority w:val="99"/>
    <w:rsid w:val="00BC2AB7"/>
  </w:style>
  <w:style w:type="character" w:customStyle="1" w:styleId="ASN1boldchar">
    <w:name w:val="ASN.1 bold char"/>
    <w:basedOn w:val="a8"/>
    <w:rsid w:val="00BC2AB7"/>
    <w:rPr>
      <w:rFonts w:ascii="Courier New" w:hAnsi="Courier New"/>
      <w:b/>
      <w:sz w:val="18"/>
    </w:rPr>
  </w:style>
  <w:style w:type="paragraph" w:customStyle="1" w:styleId="ASN1italic0">
    <w:name w:val="ASN.1_italic"/>
    <w:basedOn w:val="ASN1"/>
    <w:uiPriority w:val="99"/>
    <w:rsid w:val="00BC2AB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a7"/>
    <w:uiPriority w:val="99"/>
    <w:rsid w:val="00BC2AB7"/>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C2AB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BC2AB7"/>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0">
    <w:name w:val="Head"/>
    <w:basedOn w:val="a8"/>
    <w:uiPriority w:val="99"/>
    <w:rsid w:val="00BC2AB7"/>
    <w:rPr>
      <w:b/>
    </w:rPr>
  </w:style>
  <w:style w:type="character" w:customStyle="1" w:styleId="href">
    <w:name w:val="href"/>
    <w:basedOn w:val="a8"/>
    <w:uiPriority w:val="99"/>
    <w:rsid w:val="00BC2AB7"/>
    <w:rPr>
      <w:lang w:val="fr-FR"/>
    </w:rPr>
  </w:style>
  <w:style w:type="paragraph" w:customStyle="1" w:styleId="Indextitle1">
    <w:name w:val="Index_title"/>
    <w:basedOn w:val="a7"/>
    <w:uiPriority w:val="99"/>
    <w:rsid w:val="00BC2AB7"/>
    <w:pPr>
      <w:spacing w:after="68"/>
      <w:jc w:val="center"/>
    </w:pPr>
    <w:rPr>
      <w:b/>
      <w:sz w:val="24"/>
    </w:rPr>
  </w:style>
  <w:style w:type="paragraph" w:customStyle="1" w:styleId="Tablefin">
    <w:name w:val="Table_fin"/>
    <w:basedOn w:val="a7"/>
    <w:next w:val="a7"/>
    <w:uiPriority w:val="99"/>
    <w:rsid w:val="00BC2AB7"/>
    <w:pPr>
      <w:tabs>
        <w:tab w:val="clear" w:pos="794"/>
        <w:tab w:val="clear" w:pos="1191"/>
        <w:tab w:val="clear" w:pos="1588"/>
        <w:tab w:val="clear" w:pos="1985"/>
      </w:tabs>
      <w:spacing w:before="0"/>
    </w:pPr>
    <w:rPr>
      <w:sz w:val="12"/>
    </w:rPr>
  </w:style>
  <w:style w:type="character" w:customStyle="1" w:styleId="ASN1ItalicChar">
    <w:name w:val="ASN.1 Italic Char"/>
    <w:basedOn w:val="a8"/>
    <w:rsid w:val="00BC2AB7"/>
    <w:rPr>
      <w:rFonts w:ascii="Courier New" w:hAnsi="Courier New"/>
      <w:i/>
      <w:sz w:val="18"/>
    </w:rPr>
  </w:style>
  <w:style w:type="character" w:customStyle="1" w:styleId="10">
    <w:name w:val="見出し 1 (文字)"/>
    <w:aliases w:val="Heading U (文字),H1 (文字),H11 (文字),Œ©o‚µ 1 (文字),뙥 (文字),?co??E 1 (文字),h1 (文字),?c (文字),?co?ƒÊ 1 (文字),? (文字),Œ (文字),Œ© (文字),Œ... (文字),Œ©oâµ 1 (文字),?co?ÄÊ 1 (文字),Î (文字),Î© (文字),Î... (文字)"/>
    <w:basedOn w:val="a8"/>
    <w:link w:val="1"/>
    <w:locked/>
    <w:rsid w:val="00BC2AB7"/>
    <w:rPr>
      <w:rFonts w:ascii="Times New Roman" w:hAnsi="Times New Roman"/>
      <w:b/>
      <w:sz w:val="24"/>
      <w:lang w:val="en-GB"/>
    </w:rPr>
  </w:style>
  <w:style w:type="character" w:customStyle="1" w:styleId="22">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basedOn w:val="a8"/>
    <w:link w:val="20"/>
    <w:locked/>
    <w:rsid w:val="00BC2AB7"/>
    <w:rPr>
      <w:rFonts w:ascii="Times New Roman" w:hAnsi="Times New Roman"/>
      <w:b/>
      <w:sz w:val="22"/>
      <w:lang w:val="en-GB"/>
    </w:rPr>
  </w:style>
  <w:style w:type="character" w:customStyle="1" w:styleId="32">
    <w:name w:val="見出し 3 (文字)"/>
    <w:aliases w:val="H3 (文字),H31 (文字),h3 (文字)"/>
    <w:basedOn w:val="a8"/>
    <w:link w:val="30"/>
    <w:locked/>
    <w:rsid w:val="00BC2AB7"/>
    <w:rPr>
      <w:rFonts w:ascii="Times New Roman" w:hAnsi="Times New Roman"/>
      <w:b/>
      <w:lang w:val="en-GB"/>
    </w:rPr>
  </w:style>
  <w:style w:type="character" w:customStyle="1" w:styleId="42">
    <w:name w:val="見出し 4 (文字)"/>
    <w:aliases w:val="Heading 4 Char1 (文字),Heading 4 Char Char (文字),H4 (文字),H41 (文字),h4 (文字),0.1.1.1 Titre 4 + Left:  0&quot; (文字),First line:  0&quot; (文字),0.1.1... (文字),0.1.1.1 Titre 4 (文字)"/>
    <w:basedOn w:val="a8"/>
    <w:link w:val="40"/>
    <w:locked/>
    <w:rsid w:val="00BC2AB7"/>
    <w:rPr>
      <w:rFonts w:ascii="Times New Roman" w:hAnsi="Times New Roman"/>
      <w:b/>
      <w:lang w:val="en-GB"/>
    </w:rPr>
  </w:style>
  <w:style w:type="character" w:customStyle="1" w:styleId="51">
    <w:name w:val="見出し 5 (文字)"/>
    <w:aliases w:val="H5 (文字),H51 (文字),h5 (文字)"/>
    <w:basedOn w:val="a8"/>
    <w:link w:val="50"/>
    <w:locked/>
    <w:rsid w:val="00BC2AB7"/>
    <w:rPr>
      <w:rFonts w:ascii="Times New Roman" w:hAnsi="Times New Roman"/>
      <w:b/>
      <w:lang w:val="en-GB"/>
    </w:rPr>
  </w:style>
  <w:style w:type="character" w:customStyle="1" w:styleId="60">
    <w:name w:val="見出し 6 (文字)"/>
    <w:aliases w:val="H6 (文字),H61 (文字),h6 (文字)"/>
    <w:basedOn w:val="a8"/>
    <w:link w:val="6"/>
    <w:locked/>
    <w:rsid w:val="00BC2AB7"/>
    <w:rPr>
      <w:rFonts w:ascii="Times New Roman" w:hAnsi="Times New Roman"/>
      <w:b/>
      <w:lang w:val="en-GB"/>
    </w:rPr>
  </w:style>
  <w:style w:type="character" w:customStyle="1" w:styleId="70">
    <w:name w:val="見出し 7 (文字)"/>
    <w:basedOn w:val="a8"/>
    <w:link w:val="7"/>
    <w:locked/>
    <w:rsid w:val="00BC2AB7"/>
    <w:rPr>
      <w:rFonts w:ascii="Times New Roman" w:hAnsi="Times New Roman"/>
      <w:b/>
      <w:lang w:val="en-GB"/>
    </w:rPr>
  </w:style>
  <w:style w:type="character" w:customStyle="1" w:styleId="80">
    <w:name w:val="見出し 8 (文字)"/>
    <w:basedOn w:val="a8"/>
    <w:link w:val="8"/>
    <w:locked/>
    <w:rsid w:val="00BC2AB7"/>
    <w:rPr>
      <w:rFonts w:ascii="Times New Roman" w:hAnsi="Times New Roman"/>
      <w:b/>
      <w:sz w:val="24"/>
      <w:lang w:val="en-GB"/>
    </w:rPr>
  </w:style>
  <w:style w:type="character" w:customStyle="1" w:styleId="90">
    <w:name w:val="見出し 9 (文字)"/>
    <w:basedOn w:val="a8"/>
    <w:link w:val="9"/>
    <w:locked/>
    <w:rsid w:val="00BC2AB7"/>
    <w:rPr>
      <w:rFonts w:ascii="Times New Roman" w:hAnsi="Times New Roman"/>
      <w:b/>
      <w:sz w:val="24"/>
      <w:lang w:val="en-GB"/>
    </w:rPr>
  </w:style>
  <w:style w:type="paragraph" w:styleId="aff6">
    <w:name w:val="Body Text Indent"/>
    <w:basedOn w:val="a7"/>
    <w:link w:val="aff7"/>
    <w:uiPriority w:val="99"/>
    <w:rsid w:val="00BC2AB7"/>
    <w:pPr>
      <w:spacing w:after="120" w:line="480" w:lineRule="auto"/>
    </w:pPr>
    <w:rPr>
      <w:rFonts w:eastAsia="Malgun Gothic"/>
      <w:lang w:eastAsia="zh-CN"/>
    </w:rPr>
  </w:style>
  <w:style w:type="character" w:customStyle="1" w:styleId="aff7">
    <w:name w:val="本文インデント (文字)"/>
    <w:basedOn w:val="a8"/>
    <w:link w:val="aff6"/>
    <w:uiPriority w:val="99"/>
    <w:rsid w:val="00BC2AB7"/>
    <w:rPr>
      <w:rFonts w:ascii="Times New Roman" w:eastAsia="Malgun Gothic" w:hAnsi="Times New Roman"/>
      <w:lang w:val="en-GB" w:eastAsia="zh-CN"/>
    </w:rPr>
  </w:style>
  <w:style w:type="character" w:customStyle="1" w:styleId="Heading4CharChar1">
    <w:name w:val="Heading 4 Char Char1"/>
    <w:aliases w:val="Heading 4 Char1 Char Char,Heading 4 Char Char Char Char"/>
    <w:uiPriority w:val="99"/>
    <w:rsid w:val="00BC2AB7"/>
    <w:rPr>
      <w:rFonts w:cs="Times New Roman"/>
      <w:b/>
      <w:bCs/>
      <w:lang w:val="en-GB" w:eastAsia="en-US"/>
    </w:rPr>
  </w:style>
  <w:style w:type="paragraph" w:customStyle="1" w:styleId="ColorfulShading-Accent12">
    <w:name w:val="Colorful Shading - Accent 12"/>
    <w:hidden/>
    <w:uiPriority w:val="99"/>
    <w:semiHidden/>
    <w:rsid w:val="00BC2AB7"/>
    <w:rPr>
      <w:rFonts w:ascii="Times New Roman" w:eastAsia="Malgun Gothic" w:hAnsi="Times New Roman"/>
      <w:lang w:val="en-GB"/>
    </w:rPr>
  </w:style>
  <w:style w:type="character" w:customStyle="1" w:styleId="af1">
    <w:name w:val="フッター (文字)"/>
    <w:basedOn w:val="a8"/>
    <w:link w:val="af0"/>
    <w:locked/>
    <w:rsid w:val="00BC2AB7"/>
    <w:rPr>
      <w:rFonts w:ascii="Times New Roman" w:hAnsi="Times New Roman"/>
      <w:b/>
      <w:lang w:val="en-GB"/>
    </w:rPr>
  </w:style>
  <w:style w:type="character" w:customStyle="1" w:styleId="af3">
    <w:name w:val="ヘッダー (文字)"/>
    <w:aliases w:val="h (文字),Header/Footer (文字)"/>
    <w:basedOn w:val="a8"/>
    <w:link w:val="af2"/>
    <w:locked/>
    <w:rsid w:val="00BC2AB7"/>
    <w:rPr>
      <w:rFonts w:ascii="Times New Roman" w:hAnsi="Times New Roman"/>
      <w:lang w:val="en-GB"/>
    </w:rPr>
  </w:style>
  <w:style w:type="character" w:customStyle="1" w:styleId="af6">
    <w:name w:val="脚注文字列 (文字)"/>
    <w:basedOn w:val="a8"/>
    <w:link w:val="af5"/>
    <w:locked/>
    <w:rsid w:val="00BC2AB7"/>
    <w:rPr>
      <w:rFonts w:ascii="Times New Roman" w:hAnsi="Times New Roman"/>
      <w:sz w:val="18"/>
      <w:lang w:val="en-GB"/>
    </w:rPr>
  </w:style>
  <w:style w:type="paragraph" w:customStyle="1" w:styleId="BlancCharChar">
    <w:name w:val="Blanc Char Char"/>
    <w:basedOn w:val="a7"/>
    <w:next w:val="TableText"/>
    <w:uiPriority w:val="99"/>
    <w:rsid w:val="00BC2AB7"/>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character" w:customStyle="1" w:styleId="BlancCharCharChar">
    <w:name w:val="Blanc Char Char Char"/>
    <w:uiPriority w:val="99"/>
    <w:rsid w:val="00BC2AB7"/>
    <w:rPr>
      <w:b/>
      <w:sz w:val="8"/>
      <w:lang w:val="en-US" w:eastAsia="en-US"/>
    </w:rPr>
  </w:style>
  <w:style w:type="paragraph" w:customStyle="1" w:styleId="Annex1">
    <w:name w:val="Annex 1"/>
    <w:basedOn w:val="1"/>
    <w:next w:val="a7"/>
    <w:uiPriority w:val="99"/>
    <w:qFormat/>
    <w:rsid w:val="00BC2AB7"/>
    <w:pPr>
      <w:numPr>
        <w:numId w:val="0"/>
      </w:numPr>
      <w:tabs>
        <w:tab w:val="num" w:pos="757"/>
        <w:tab w:val="num" w:pos="4690"/>
      </w:tabs>
      <w:spacing w:before="480"/>
      <w:ind w:left="757" w:hanging="360"/>
      <w:jc w:val="center"/>
    </w:pPr>
    <w:rPr>
      <w:rFonts w:eastAsia="Malgun Gothic"/>
      <w:bCs/>
      <w:szCs w:val="24"/>
    </w:rPr>
  </w:style>
  <w:style w:type="paragraph" w:customStyle="1" w:styleId="FigureTitleChar">
    <w:name w:val="Figure_Title Char"/>
    <w:basedOn w:val="a7"/>
    <w:next w:val="a7"/>
    <w:uiPriority w:val="99"/>
    <w:rsid w:val="00BC2AB7"/>
    <w:pPr>
      <w:keepNext/>
      <w:spacing w:before="240" w:after="720"/>
      <w:jc w:val="center"/>
    </w:pPr>
    <w:rPr>
      <w:rFonts w:eastAsia="Malgun Gothic"/>
      <w:b/>
      <w:bCs/>
    </w:rPr>
  </w:style>
  <w:style w:type="character" w:customStyle="1" w:styleId="NoteChar">
    <w:name w:val="Note Char"/>
    <w:rsid w:val="00BC2AB7"/>
    <w:rPr>
      <w:sz w:val="18"/>
      <w:lang w:val="en-GB" w:eastAsia="en-US"/>
    </w:rPr>
  </w:style>
  <w:style w:type="character" w:customStyle="1" w:styleId="af9">
    <w:name w:val="表題 (文字)"/>
    <w:basedOn w:val="a8"/>
    <w:link w:val="af8"/>
    <w:uiPriority w:val="99"/>
    <w:locked/>
    <w:rsid w:val="00BC2AB7"/>
    <w:rPr>
      <w:rFonts w:ascii="Times New Roman" w:hAnsi="Times New Roman"/>
      <w:b/>
      <w:sz w:val="24"/>
      <w:lang w:val="en-GB"/>
    </w:rPr>
  </w:style>
  <w:style w:type="paragraph" w:customStyle="1" w:styleId="Sprechblasentext1">
    <w:name w:val="Sprechblasentext1"/>
    <w:basedOn w:val="a7"/>
    <w:uiPriority w:val="99"/>
    <w:semiHidden/>
    <w:rsid w:val="00BC2AB7"/>
    <w:rPr>
      <w:rFonts w:ascii="Tahoma" w:eastAsia="Malgun Gothic" w:hAnsi="Tahoma" w:cs="Tahoma"/>
      <w:sz w:val="16"/>
      <w:szCs w:val="16"/>
    </w:rPr>
  </w:style>
  <w:style w:type="paragraph" w:customStyle="1" w:styleId="CourierText">
    <w:name w:val="Courier Text"/>
    <w:basedOn w:val="a7"/>
    <w:uiPriority w:val="99"/>
    <w:rsid w:val="00BC2AB7"/>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styleId="aff8">
    <w:name w:val="table of figures"/>
    <w:basedOn w:val="a7"/>
    <w:next w:val="a7"/>
    <w:uiPriority w:val="99"/>
    <w:rsid w:val="00BC2AB7"/>
    <w:pPr>
      <w:tabs>
        <w:tab w:val="clear" w:pos="794"/>
        <w:tab w:val="clear" w:pos="1191"/>
        <w:tab w:val="clear" w:pos="1588"/>
        <w:tab w:val="clear" w:pos="1985"/>
      </w:tabs>
      <w:ind w:left="400" w:hanging="400"/>
    </w:pPr>
    <w:rPr>
      <w:rFonts w:eastAsia="Malgun Gothic"/>
    </w:rPr>
  </w:style>
  <w:style w:type="paragraph" w:styleId="aff9">
    <w:name w:val="Body Text"/>
    <w:basedOn w:val="a7"/>
    <w:link w:val="affa"/>
    <w:uiPriority w:val="99"/>
    <w:rsid w:val="00BC2AB7"/>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a">
    <w:name w:val="本文 (文字)"/>
    <w:basedOn w:val="a8"/>
    <w:link w:val="aff9"/>
    <w:uiPriority w:val="99"/>
    <w:rsid w:val="00BC2AB7"/>
    <w:rPr>
      <w:rFonts w:ascii="Times New Roman" w:eastAsia="Batang" w:hAnsi="Times New Roman"/>
      <w:sz w:val="22"/>
      <w:szCs w:val="22"/>
      <w:lang w:val="en-GB"/>
    </w:rPr>
  </w:style>
  <w:style w:type="paragraph" w:customStyle="1" w:styleId="AppendixHeadingI">
    <w:name w:val="Appendix Heading I"/>
    <w:basedOn w:val="a7"/>
    <w:uiPriority w:val="99"/>
    <w:rsid w:val="00BC2AB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character" w:styleId="affb">
    <w:name w:val="FollowedHyperlink"/>
    <w:basedOn w:val="a8"/>
    <w:rsid w:val="00BC2AB7"/>
    <w:rPr>
      <w:color w:val="800080"/>
      <w:u w:val="single"/>
    </w:rPr>
  </w:style>
  <w:style w:type="paragraph" w:customStyle="1" w:styleId="BlancChar">
    <w:name w:val="Blanc Char"/>
    <w:basedOn w:val="a7"/>
    <w:next w:val="TableText"/>
    <w:uiPriority w:val="99"/>
    <w:rsid w:val="00BC2AB7"/>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affc">
    <w:name w:val="Document Map"/>
    <w:basedOn w:val="a7"/>
    <w:link w:val="affd"/>
    <w:rsid w:val="00BC2AB7"/>
    <w:pPr>
      <w:shd w:val="clear" w:color="auto" w:fill="000080"/>
    </w:pPr>
    <w:rPr>
      <w:rFonts w:eastAsia="Malgun Gothic"/>
      <w:sz w:val="16"/>
      <w:lang w:eastAsia="zh-CN"/>
    </w:rPr>
  </w:style>
  <w:style w:type="character" w:customStyle="1" w:styleId="affd">
    <w:name w:val="見出しマップ (文字)"/>
    <w:basedOn w:val="a8"/>
    <w:link w:val="affc"/>
    <w:rsid w:val="00BC2AB7"/>
    <w:rPr>
      <w:rFonts w:ascii="Times New Roman" w:eastAsia="Malgun Gothic" w:hAnsi="Times New Roman"/>
      <w:sz w:val="16"/>
      <w:shd w:val="clear" w:color="auto" w:fill="000080"/>
      <w:lang w:val="en-GB" w:eastAsia="zh-CN"/>
    </w:rPr>
  </w:style>
  <w:style w:type="paragraph" w:styleId="35">
    <w:name w:val="Body Text Indent 3"/>
    <w:basedOn w:val="a7"/>
    <w:link w:val="36"/>
    <w:uiPriority w:val="99"/>
    <w:rsid w:val="00BC2AB7"/>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36">
    <w:name w:val="本文インデント 3 (文字)"/>
    <w:basedOn w:val="a8"/>
    <w:link w:val="35"/>
    <w:uiPriority w:val="99"/>
    <w:rsid w:val="00BC2AB7"/>
    <w:rPr>
      <w:rFonts w:ascii="Times New Roman" w:eastAsia="Malgun Gothic" w:hAnsi="Times New Roman"/>
      <w:sz w:val="16"/>
      <w:szCs w:val="16"/>
      <w:lang w:val="en-GB" w:eastAsia="zh-CN"/>
    </w:rPr>
  </w:style>
  <w:style w:type="paragraph" w:styleId="25">
    <w:name w:val="Body Text Indent 2"/>
    <w:basedOn w:val="a7"/>
    <w:link w:val="26"/>
    <w:uiPriority w:val="99"/>
    <w:rsid w:val="00BC2AB7"/>
    <w:pPr>
      <w:spacing w:after="120" w:line="480" w:lineRule="auto"/>
      <w:ind w:left="283"/>
    </w:pPr>
    <w:rPr>
      <w:rFonts w:eastAsia="Malgun Gothic"/>
      <w:lang w:eastAsia="zh-CN"/>
    </w:rPr>
  </w:style>
  <w:style w:type="character" w:customStyle="1" w:styleId="26">
    <w:name w:val="本文インデント 2 (文字)"/>
    <w:basedOn w:val="a8"/>
    <w:link w:val="25"/>
    <w:uiPriority w:val="99"/>
    <w:rsid w:val="00BC2AB7"/>
    <w:rPr>
      <w:rFonts w:ascii="Times New Roman" w:eastAsia="Malgun Gothic" w:hAnsi="Times New Roman"/>
      <w:lang w:val="en-GB" w:eastAsia="zh-CN"/>
    </w:rPr>
  </w:style>
  <w:style w:type="paragraph" w:customStyle="1" w:styleId="11BodyText">
    <w:name w:val="11 BodyText"/>
    <w:basedOn w:val="a7"/>
    <w:uiPriority w:val="99"/>
    <w:rsid w:val="00BC2AB7"/>
    <w:pPr>
      <w:spacing w:before="0" w:after="220"/>
    </w:pPr>
    <w:rPr>
      <w:rFonts w:eastAsia="Malgun Gothic"/>
    </w:rPr>
  </w:style>
  <w:style w:type="paragraph" w:customStyle="1" w:styleId="Kommentarthema1">
    <w:name w:val="Kommentarthema1"/>
    <w:basedOn w:val="ac"/>
    <w:next w:val="ac"/>
    <w:uiPriority w:val="99"/>
    <w:semiHidden/>
    <w:rsid w:val="00BC2AB7"/>
    <w:rPr>
      <w:rFonts w:eastAsia="Malgun Gothic"/>
      <w:b/>
      <w:bCs/>
      <w:lang w:eastAsia="zh-CN"/>
    </w:rPr>
  </w:style>
  <w:style w:type="paragraph" w:styleId="37">
    <w:name w:val="Body Text 3"/>
    <w:basedOn w:val="a7"/>
    <w:link w:val="38"/>
    <w:uiPriority w:val="99"/>
    <w:rsid w:val="00BC2AB7"/>
    <w:pPr>
      <w:spacing w:after="120"/>
    </w:pPr>
    <w:rPr>
      <w:rFonts w:eastAsia="Malgun Gothic"/>
      <w:sz w:val="16"/>
      <w:szCs w:val="16"/>
      <w:lang w:eastAsia="zh-CN"/>
    </w:rPr>
  </w:style>
  <w:style w:type="character" w:customStyle="1" w:styleId="38">
    <w:name w:val="本文 3 (文字)"/>
    <w:basedOn w:val="a8"/>
    <w:link w:val="37"/>
    <w:uiPriority w:val="99"/>
    <w:rsid w:val="00BC2AB7"/>
    <w:rPr>
      <w:rFonts w:ascii="Times New Roman" w:eastAsia="Malgun Gothic" w:hAnsi="Times New Roman"/>
      <w:sz w:val="16"/>
      <w:szCs w:val="16"/>
      <w:lang w:val="en-GB" w:eastAsia="zh-CN"/>
    </w:rPr>
  </w:style>
  <w:style w:type="paragraph" w:customStyle="1" w:styleId="figure1">
    <w:name w:val="figure"/>
    <w:basedOn w:val="a7"/>
    <w:uiPriority w:val="99"/>
    <w:rsid w:val="00BC2AB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BC2AB7"/>
    <w:rPr>
      <w:rFonts w:cs="Times New Roman"/>
      <w:lang w:val="en-US" w:eastAsia="en-US"/>
    </w:rPr>
  </w:style>
  <w:style w:type="paragraph" w:customStyle="1" w:styleId="Annex2">
    <w:name w:val="Annex 2"/>
    <w:basedOn w:val="a7"/>
    <w:next w:val="a7"/>
    <w:link w:val="Annex2Char"/>
    <w:uiPriority w:val="99"/>
    <w:qFormat/>
    <w:rsid w:val="00BC2AB7"/>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a7"/>
    <w:next w:val="a7"/>
    <w:link w:val="Annex3Char2"/>
    <w:qFormat/>
    <w:rsid w:val="00BC2AB7"/>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a7"/>
    <w:next w:val="a7"/>
    <w:autoRedefine/>
    <w:uiPriority w:val="99"/>
    <w:rsid w:val="00BC2AB7"/>
    <w:pPr>
      <w:keepNext/>
      <w:numPr>
        <w:ilvl w:val="3"/>
        <w:numId w:val="21"/>
      </w:numPr>
      <w:tabs>
        <w:tab w:val="clear" w:pos="794"/>
        <w:tab w:val="clear" w:pos="1191"/>
        <w:tab w:val="clear" w:pos="1588"/>
        <w:tab w:val="clear" w:pos="1985"/>
      </w:tabs>
      <w:overflowPunct/>
      <w:autoSpaceDE/>
      <w:autoSpaceDN/>
      <w:adjustRightInd/>
      <w:spacing w:before="181"/>
      <w:ind w:left="720" w:hanging="720"/>
      <w:textAlignment w:val="auto"/>
      <w:outlineLvl w:val="3"/>
    </w:pPr>
    <w:rPr>
      <w:rFonts w:eastAsia="Malgun Gothic"/>
      <w:b/>
      <w:bCs/>
    </w:rPr>
  </w:style>
  <w:style w:type="paragraph" w:customStyle="1" w:styleId="Annex5">
    <w:name w:val="Annex 5"/>
    <w:basedOn w:val="a7"/>
    <w:next w:val="a7"/>
    <w:autoRedefine/>
    <w:uiPriority w:val="99"/>
    <w:rsid w:val="00BC2AB7"/>
    <w:pPr>
      <w:keepNext/>
      <w:numPr>
        <w:ilvl w:val="4"/>
        <w:numId w:val="21"/>
      </w:numPr>
      <w:tabs>
        <w:tab w:val="clear" w:pos="794"/>
        <w:tab w:val="clear" w:pos="862"/>
        <w:tab w:val="clear" w:pos="1191"/>
        <w:tab w:val="clear" w:pos="1588"/>
        <w:tab w:val="clear" w:pos="1985"/>
        <w:tab w:val="num" w:pos="1170"/>
      </w:tabs>
      <w:overflowPunct/>
      <w:autoSpaceDE/>
      <w:autoSpaceDN/>
      <w:adjustRightInd/>
      <w:spacing w:before="181"/>
      <w:ind w:left="2232"/>
      <w:textAlignment w:val="auto"/>
      <w:outlineLvl w:val="4"/>
    </w:pPr>
    <w:rPr>
      <w:rFonts w:eastAsia="Malgun Gothic"/>
      <w:b/>
      <w:bCs/>
    </w:rPr>
  </w:style>
  <w:style w:type="character" w:customStyle="1" w:styleId="CourierTextChar">
    <w:name w:val="Courier Text Char"/>
    <w:uiPriority w:val="99"/>
    <w:rsid w:val="00BC2AB7"/>
    <w:rPr>
      <w:rFonts w:ascii="Courier" w:hAnsi="Courier"/>
      <w:sz w:val="22"/>
      <w:lang w:val="en-GB" w:eastAsia="en-US"/>
    </w:rPr>
  </w:style>
  <w:style w:type="paragraph" w:styleId="27">
    <w:name w:val="Body Text 2"/>
    <w:basedOn w:val="a7"/>
    <w:link w:val="28"/>
    <w:uiPriority w:val="99"/>
    <w:rsid w:val="00BC2AB7"/>
    <w:pPr>
      <w:spacing w:after="120" w:line="480" w:lineRule="auto"/>
    </w:pPr>
    <w:rPr>
      <w:rFonts w:eastAsia="Malgun Gothic"/>
      <w:lang w:eastAsia="zh-CN"/>
    </w:rPr>
  </w:style>
  <w:style w:type="character" w:customStyle="1" w:styleId="28">
    <w:name w:val="本文 2 (文字)"/>
    <w:basedOn w:val="a8"/>
    <w:link w:val="27"/>
    <w:uiPriority w:val="99"/>
    <w:rsid w:val="00BC2AB7"/>
    <w:rPr>
      <w:rFonts w:ascii="Times New Roman" w:eastAsia="Malgun Gothic" w:hAnsi="Times New Roman"/>
      <w:lang w:val="en-GB" w:eastAsia="zh-CN"/>
    </w:rPr>
  </w:style>
  <w:style w:type="paragraph" w:customStyle="1" w:styleId="Normal1">
    <w:name w:val="Normal1"/>
    <w:basedOn w:val="TableTitle"/>
    <w:uiPriority w:val="99"/>
    <w:rsid w:val="00BC2AB7"/>
    <w:pPr>
      <w:tabs>
        <w:tab w:val="center" w:pos="4864"/>
      </w:tabs>
      <w:jc w:val="both"/>
    </w:pPr>
    <w:rPr>
      <w:rFonts w:eastAsia="Malgun Gothic"/>
      <w:bCs/>
    </w:rPr>
  </w:style>
  <w:style w:type="paragraph" w:customStyle="1" w:styleId="equation0">
    <w:name w:val="equation"/>
    <w:basedOn w:val="a7"/>
    <w:uiPriority w:val="99"/>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a7"/>
    <w:next w:val="a7"/>
    <w:uiPriority w:val="99"/>
    <w:rsid w:val="00BC2AB7"/>
    <w:pPr>
      <w:keepNext/>
      <w:keepLines/>
      <w:spacing w:before="480"/>
      <w:jc w:val="center"/>
    </w:pPr>
    <w:rPr>
      <w:rFonts w:eastAsia="Malgun Gothic"/>
      <w:b/>
      <w:sz w:val="28"/>
    </w:rPr>
  </w:style>
  <w:style w:type="paragraph" w:customStyle="1" w:styleId="TableTitleCharChar">
    <w:name w:val="Table_Title Char Char"/>
    <w:basedOn w:val="a7"/>
    <w:next w:val="BlancCharChar"/>
    <w:uiPriority w:val="99"/>
    <w:rsid w:val="00BC2AB7"/>
    <w:pPr>
      <w:keepNext/>
      <w:spacing w:before="240" w:after="113"/>
      <w:jc w:val="center"/>
    </w:pPr>
    <w:rPr>
      <w:rFonts w:eastAsia="Malgun Gothic"/>
      <w:b/>
      <w:bCs/>
    </w:rPr>
  </w:style>
  <w:style w:type="character" w:customStyle="1" w:styleId="TableTitleCharCharChar1">
    <w:name w:val="Table_Title Char Char Char1"/>
    <w:uiPriority w:val="99"/>
    <w:rsid w:val="00BC2AB7"/>
    <w:rPr>
      <w:b/>
      <w:lang w:val="en-GB" w:eastAsia="en-US"/>
    </w:rPr>
  </w:style>
  <w:style w:type="character" w:customStyle="1" w:styleId="TableTitleCharCharChar">
    <w:name w:val="Table_Title Char Char Char"/>
    <w:uiPriority w:val="99"/>
    <w:rsid w:val="00BC2AB7"/>
    <w:rPr>
      <w:b/>
      <w:lang w:val="en-GB" w:eastAsia="en-US"/>
    </w:rPr>
  </w:style>
  <w:style w:type="character" w:customStyle="1" w:styleId="Annex1Char">
    <w:name w:val="Annex 1 Char"/>
    <w:uiPriority w:val="99"/>
    <w:rsid w:val="00BC2AB7"/>
    <w:rPr>
      <w:b/>
      <w:sz w:val="24"/>
      <w:lang w:val="en-GB" w:eastAsia="en-US"/>
    </w:rPr>
  </w:style>
  <w:style w:type="paragraph" w:customStyle="1" w:styleId="TableTitleChar">
    <w:name w:val="Table_Title Char"/>
    <w:basedOn w:val="a7"/>
    <w:next w:val="a7"/>
    <w:uiPriority w:val="99"/>
    <w:rsid w:val="00BC2AB7"/>
    <w:pPr>
      <w:keepNext/>
      <w:spacing w:before="240" w:after="113"/>
      <w:jc w:val="center"/>
    </w:pPr>
    <w:rPr>
      <w:rFonts w:eastAsia="Malgun Gothic"/>
      <w:b/>
      <w:bCs/>
    </w:rPr>
  </w:style>
  <w:style w:type="character" w:customStyle="1" w:styleId="Annex3Char">
    <w:name w:val="Annex 3 Char"/>
    <w:uiPriority w:val="99"/>
    <w:rsid w:val="00BC2AB7"/>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BC2AB7"/>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1"/>
    <w:uiPriority w:val="99"/>
    <w:rsid w:val="00BC2AB7"/>
    <w:pPr>
      <w:keepLines w:val="0"/>
      <w:numPr>
        <w:numId w:val="0"/>
      </w:numPr>
      <w:tabs>
        <w:tab w:val="clear" w:pos="794"/>
        <w:tab w:val="clear" w:pos="1191"/>
        <w:tab w:val="clear" w:pos="1588"/>
        <w:tab w:val="clear" w:pos="1985"/>
        <w:tab w:val="num" w:pos="432"/>
        <w:tab w:val="num" w:pos="757"/>
      </w:tabs>
      <w:spacing w:before="480"/>
      <w:ind w:left="432" w:hanging="432"/>
      <w:jc w:val="both"/>
    </w:pPr>
    <w:rPr>
      <w:rFonts w:eastAsia="Batang"/>
      <w:bCs/>
    </w:rPr>
  </w:style>
  <w:style w:type="paragraph" w:customStyle="1" w:styleId="StyleHeading2TimesNewRoman11ptNotItalicJustifiedBe">
    <w:name w:val="Style Heading 2 + Times New Roman 11 pt Not Italic Justified Be..."/>
    <w:basedOn w:val="20"/>
    <w:uiPriority w:val="99"/>
    <w:rsid w:val="00BC2AB7"/>
    <w:pPr>
      <w:keepLines w:val="0"/>
      <w:numPr>
        <w:numId w:val="88"/>
      </w:numPr>
      <w:tabs>
        <w:tab w:val="clear" w:pos="794"/>
        <w:tab w:val="clear" w:pos="1191"/>
        <w:tab w:val="clear" w:pos="1588"/>
        <w:tab w:val="clear" w:pos="1985"/>
        <w:tab w:val="num" w:pos="720"/>
      </w:tabs>
      <w:spacing w:before="313"/>
    </w:pPr>
    <w:rPr>
      <w:rFonts w:eastAsia="Batang"/>
      <w:bCs/>
    </w:rPr>
  </w:style>
  <w:style w:type="paragraph" w:customStyle="1" w:styleId="StyleHeading3TimesNewRoman10ptJustifiedBefore905">
    <w:name w:val="Style Heading 3 + Times New Roman 10 pt Justified Before:  9.05 ..."/>
    <w:basedOn w:val="30"/>
    <w:uiPriority w:val="99"/>
    <w:rsid w:val="00BC2AB7"/>
    <w:pPr>
      <w:keepLines w:val="0"/>
      <w:numPr>
        <w:numId w:val="88"/>
      </w:numPr>
      <w:tabs>
        <w:tab w:val="clear" w:pos="794"/>
        <w:tab w:val="clear" w:pos="1191"/>
        <w:tab w:val="clear" w:pos="1588"/>
        <w:tab w:val="clear" w:pos="1985"/>
        <w:tab w:val="num" w:pos="720"/>
      </w:tabs>
      <w:ind w:left="1224" w:hanging="1224"/>
    </w:pPr>
    <w:rPr>
      <w:rFonts w:eastAsia="Batang"/>
      <w:bCs/>
      <w:lang w:val="en-US"/>
    </w:rPr>
  </w:style>
  <w:style w:type="character" w:customStyle="1" w:styleId="NoteChar1">
    <w:name w:val="Note Char1"/>
    <w:uiPriority w:val="99"/>
    <w:rsid w:val="00BC2AB7"/>
    <w:rPr>
      <w:rFonts w:eastAsia="Batang"/>
      <w:sz w:val="18"/>
      <w:lang w:val="en-GB" w:eastAsia="en-US"/>
    </w:rPr>
  </w:style>
  <w:style w:type="paragraph" w:customStyle="1" w:styleId="StyletableheadingCentered">
    <w:name w:val="Style table heading + Centered"/>
    <w:basedOn w:val="tableheading"/>
    <w:uiPriority w:val="99"/>
    <w:rsid w:val="00BC2AB7"/>
    <w:pPr>
      <w:spacing w:before="20" w:after="40"/>
      <w:jc w:val="center"/>
    </w:pPr>
    <w:rPr>
      <w:rFonts w:eastAsia="Batang"/>
    </w:rPr>
  </w:style>
  <w:style w:type="paragraph" w:customStyle="1" w:styleId="Styleenumlev1Left0Hanging03">
    <w:name w:val="Style enumlev1 + Left:  0&quot; Hanging:  0.3&quot;"/>
    <w:basedOn w:val="enumlev1"/>
    <w:uiPriority w:val="99"/>
    <w:rsid w:val="00BC2AB7"/>
    <w:pPr>
      <w:spacing w:before="136"/>
      <w:ind w:left="432" w:hanging="432"/>
    </w:pPr>
    <w:rPr>
      <w:rFonts w:eastAsia="Batang"/>
    </w:rPr>
  </w:style>
  <w:style w:type="paragraph" w:customStyle="1" w:styleId="StyleNote111ptLeft0">
    <w:name w:val="Style Note 1 + 11 pt Left:  0&quot;"/>
    <w:basedOn w:val="Note1"/>
    <w:uiPriority w:val="99"/>
    <w:rsid w:val="00BC2AB7"/>
    <w:pPr>
      <w:spacing w:before="136" w:line="240" w:lineRule="auto"/>
      <w:ind w:left="0"/>
    </w:pPr>
    <w:rPr>
      <w:rFonts w:eastAsia="Batang"/>
      <w:sz w:val="22"/>
    </w:rPr>
  </w:style>
  <w:style w:type="paragraph" w:customStyle="1" w:styleId="Annex3CharChar">
    <w:name w:val="Annex 3 Char Char"/>
    <w:basedOn w:val="a7"/>
    <w:next w:val="a7"/>
    <w:link w:val="Annex3CharCharChar"/>
    <w:uiPriority w:val="99"/>
    <w:rsid w:val="00BC2AB7"/>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a7"/>
    <w:link w:val="Annex4CharCharCharCharChar"/>
    <w:uiPriority w:val="99"/>
    <w:rsid w:val="00BC2AB7"/>
    <w:pPr>
      <w:ind w:left="1728" w:hanging="1728"/>
    </w:pPr>
    <w:rPr>
      <w:lang w:val="en-US"/>
    </w:rPr>
  </w:style>
  <w:style w:type="paragraph" w:customStyle="1" w:styleId="Annex6">
    <w:name w:val="Annex 6"/>
    <w:basedOn w:val="Annex5"/>
    <w:next w:val="a7"/>
    <w:autoRedefine/>
    <w:uiPriority w:val="99"/>
    <w:rsid w:val="00BC2AB7"/>
    <w:pPr>
      <w:tabs>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BC2AB7"/>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BC2AB7"/>
    <w:rPr>
      <w:rFonts w:eastAsia="Malgun Gothic"/>
      <w:sz w:val="22"/>
      <w:szCs w:val="22"/>
      <w:lang w:val="en-GB"/>
    </w:rPr>
  </w:style>
  <w:style w:type="paragraph" w:customStyle="1" w:styleId="SVCBulletslevel1CharCharChar">
    <w:name w:val="SVC Bullets level 1 Char Char Char"/>
    <w:link w:val="SVCBulletslevel1CharCharCharChar"/>
    <w:uiPriority w:val="99"/>
    <w:rsid w:val="00BC2AB7"/>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lang w:val="en-GB"/>
    </w:rPr>
  </w:style>
  <w:style w:type="character" w:customStyle="1" w:styleId="Annex3CharCharChar">
    <w:name w:val="Annex 3 Char Char Char"/>
    <w:link w:val="Annex3CharChar"/>
    <w:uiPriority w:val="99"/>
    <w:locked/>
    <w:rsid w:val="00BC2AB7"/>
    <w:rPr>
      <w:rFonts w:eastAsia="Malgun Gothic"/>
      <w:b/>
      <w:bCs/>
      <w:lang w:val="en-GB"/>
    </w:rPr>
  </w:style>
  <w:style w:type="character" w:customStyle="1" w:styleId="SVCBulletslevel1CharChar">
    <w:name w:val="SVC Bullets level 1 Char Char"/>
    <w:link w:val="SVCBulletslevel1Char"/>
    <w:uiPriority w:val="99"/>
    <w:locked/>
    <w:rsid w:val="00BC2AB7"/>
    <w:rPr>
      <w:rFonts w:ascii="Times New Roman" w:hAnsi="Times New Roman"/>
      <w:lang w:val="en-GB"/>
    </w:rPr>
  </w:style>
  <w:style w:type="paragraph" w:customStyle="1" w:styleId="SVCBulletslevel3CharChar">
    <w:name w:val="SVC Bullets level 3 Char Char"/>
    <w:basedOn w:val="SVCBulletslevel3"/>
    <w:link w:val="SVCBulletslevel3CharCharChar"/>
    <w:rsid w:val="00BC2AB7"/>
    <w:rPr>
      <w:rFonts w:ascii="Times" w:hAnsi="Times"/>
      <w:lang w:eastAsia="zh-CN"/>
    </w:rPr>
  </w:style>
  <w:style w:type="paragraph" w:customStyle="1" w:styleId="SVCBulletslevel4Char">
    <w:name w:val="SVC Bullets level 4 Char"/>
    <w:basedOn w:val="SVCBulletslevel3CharChar"/>
    <w:link w:val="SVCBulletslevel4CharChar"/>
    <w:rsid w:val="00BC2AB7"/>
    <w:pPr>
      <w:tabs>
        <w:tab w:val="clear" w:pos="-31680"/>
        <w:tab w:val="num" w:pos="2880"/>
      </w:tabs>
      <w:ind w:left="2880" w:hanging="360"/>
    </w:pPr>
  </w:style>
  <w:style w:type="paragraph" w:customStyle="1" w:styleId="SVCBulletslevel5">
    <w:name w:val="SVC Bullets level 5"/>
    <w:basedOn w:val="SVCBulletslevel4Char"/>
    <w:uiPriority w:val="99"/>
    <w:rsid w:val="00BC2AB7"/>
    <w:pPr>
      <w:tabs>
        <w:tab w:val="clear" w:pos="2880"/>
        <w:tab w:val="num" w:pos="3600"/>
      </w:tabs>
      <w:ind w:left="3600"/>
    </w:pPr>
  </w:style>
  <w:style w:type="paragraph" w:customStyle="1" w:styleId="SVCBulletslevel6">
    <w:name w:val="SVC Bullets level 6"/>
    <w:basedOn w:val="SVCBulletslevel5"/>
    <w:uiPriority w:val="99"/>
    <w:rsid w:val="00BC2AB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BC2AB7"/>
    <w:rPr>
      <w:rFonts w:ascii="Times New Roman" w:eastAsia="Malgun Gothic" w:hAnsi="Times New Roman"/>
      <w:lang w:val="en-GB"/>
    </w:rPr>
  </w:style>
  <w:style w:type="character" w:customStyle="1" w:styleId="SVCBulletslevel3CharCharChar">
    <w:name w:val="SVC Bullets level 3 Char Char Char"/>
    <w:link w:val="SVCBulletslevel3CharChar"/>
    <w:locked/>
    <w:rsid w:val="00BC2AB7"/>
    <w:rPr>
      <w:rFonts w:eastAsia="Malgun Gothic"/>
      <w:lang w:val="en-GB" w:eastAsia="zh-CN"/>
    </w:rPr>
  </w:style>
  <w:style w:type="character" w:customStyle="1" w:styleId="SVCBulletslevel4CharChar">
    <w:name w:val="SVC Bullets level 4 Char Char"/>
    <w:basedOn w:val="SVCBulletslevel3CharCharChar"/>
    <w:link w:val="SVCBulletslevel4Char"/>
    <w:locked/>
    <w:rsid w:val="00BC2AB7"/>
    <w:rPr>
      <w:rFonts w:eastAsia="Malgun Gothic"/>
      <w:lang w:val="en-GB" w:eastAsia="zh-CN"/>
    </w:rPr>
  </w:style>
  <w:style w:type="paragraph" w:customStyle="1" w:styleId="SVCBulletslevel7">
    <w:name w:val="SVC Bullets level 7"/>
    <w:basedOn w:val="SVCBulletslevel6"/>
    <w:uiPriority w:val="99"/>
    <w:rsid w:val="00BC2AB7"/>
    <w:pPr>
      <w:ind w:left="2772"/>
    </w:pPr>
  </w:style>
  <w:style w:type="paragraph" w:customStyle="1" w:styleId="SVCBulletslevel8">
    <w:name w:val="SVC Bullets level 8"/>
    <w:basedOn w:val="SVCBulletslevel7"/>
    <w:uiPriority w:val="99"/>
    <w:rsid w:val="00BC2AB7"/>
    <w:pPr>
      <w:ind w:left="3168"/>
    </w:pPr>
  </w:style>
  <w:style w:type="paragraph" w:customStyle="1" w:styleId="SVCBulletslevel3">
    <w:name w:val="SVC Bullets level 3"/>
    <w:basedOn w:val="a7"/>
    <w:uiPriority w:val="99"/>
    <w:rsid w:val="00BC2AB7"/>
    <w:pPr>
      <w:tabs>
        <w:tab w:val="num" w:pos="-31680"/>
      </w:tabs>
      <w:ind w:left="1195" w:hanging="403"/>
    </w:pPr>
    <w:rPr>
      <w:rFonts w:eastAsia="Malgun Gothic"/>
    </w:rPr>
  </w:style>
  <w:style w:type="paragraph" w:customStyle="1" w:styleId="SVCBulletslevel2CharChar">
    <w:name w:val="SVC Bullets level 2 Char Char"/>
    <w:basedOn w:val="a7"/>
    <w:link w:val="SVCBulletslevel2CharCharChar"/>
    <w:uiPriority w:val="99"/>
    <w:rsid w:val="00BC2AB7"/>
    <w:pPr>
      <w:numPr>
        <w:numId w:val="2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BC2AB7"/>
    <w:rPr>
      <w:rFonts w:ascii="Times New Roman" w:eastAsia="Malgun Gothic" w:hAnsi="Times New Roman"/>
      <w:lang w:val="en-GB"/>
    </w:rPr>
  </w:style>
  <w:style w:type="paragraph" w:customStyle="1" w:styleId="FigureCharChar">
    <w:name w:val="Figure_# Char Char"/>
    <w:basedOn w:val="a7"/>
    <w:next w:val="FigureTitleChar"/>
    <w:link w:val="FigureCharCharChar"/>
    <w:uiPriority w:val="99"/>
    <w:rsid w:val="00BC2AB7"/>
    <w:pPr>
      <w:keepNext/>
      <w:tabs>
        <w:tab w:val="clear" w:pos="794"/>
        <w:tab w:val="clear" w:pos="1191"/>
        <w:tab w:val="clear" w:pos="1588"/>
        <w:tab w:val="clear" w:pos="1985"/>
      </w:tabs>
      <w:spacing w:before="567" w:after="113"/>
      <w:jc w:val="center"/>
    </w:pPr>
    <w:rPr>
      <w:rFonts w:eastAsia="Malgun Gothic"/>
    </w:rPr>
  </w:style>
  <w:style w:type="paragraph" w:customStyle="1" w:styleId="FigureCharCharChar0">
    <w:name w:val="Figure Char Char Char"/>
    <w:basedOn w:val="a7"/>
    <w:next w:val="a7"/>
    <w:link w:val="FigureCharCharCharChar"/>
    <w:uiPriority w:val="99"/>
    <w:rsid w:val="00BC2AB7"/>
    <w:pPr>
      <w:spacing w:before="240" w:after="480"/>
      <w:jc w:val="center"/>
    </w:pPr>
    <w:rPr>
      <w:rFonts w:eastAsia="Malgun Gothic"/>
    </w:rPr>
  </w:style>
  <w:style w:type="paragraph" w:customStyle="1" w:styleId="figureCharCharChar1">
    <w:name w:val="figure Char Char Char"/>
    <w:basedOn w:val="a7"/>
    <w:link w:val="figureCharCharCharChar0"/>
    <w:uiPriority w:val="99"/>
    <w:rsid w:val="00BC2AB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BC2AB7"/>
    <w:rPr>
      <w:rFonts w:cs="Times New Roman"/>
      <w:lang w:val="en-US" w:eastAsia="en-US"/>
    </w:rPr>
  </w:style>
  <w:style w:type="paragraph" w:customStyle="1" w:styleId="AVCIndentlevel2">
    <w:name w:val="AVC Indent level 2"/>
    <w:basedOn w:val="AVCIndentlevel1"/>
    <w:uiPriority w:val="99"/>
    <w:rsid w:val="00BC2AB7"/>
    <w:pPr>
      <w:ind w:left="794"/>
    </w:pPr>
  </w:style>
  <w:style w:type="paragraph" w:customStyle="1" w:styleId="AVCIndentlevel1">
    <w:name w:val="AVC Indent level 1"/>
    <w:basedOn w:val="a7"/>
    <w:uiPriority w:val="99"/>
    <w:rsid w:val="00BC2AB7"/>
    <w:pPr>
      <w:tabs>
        <w:tab w:val="left" w:pos="397"/>
      </w:tabs>
      <w:ind w:left="397"/>
      <w:textAlignment w:val="auto"/>
    </w:pPr>
    <w:rPr>
      <w:rFonts w:eastAsia="Malgun Gothic"/>
    </w:rPr>
  </w:style>
  <w:style w:type="paragraph" w:customStyle="1" w:styleId="Style1">
    <w:name w:val="Style1"/>
    <w:basedOn w:val="AVCBulletlevel1CharChar"/>
    <w:uiPriority w:val="99"/>
    <w:rsid w:val="00BC2AB7"/>
    <w:pPr>
      <w:ind w:left="2304" w:hanging="403"/>
    </w:pPr>
  </w:style>
  <w:style w:type="paragraph" w:customStyle="1" w:styleId="AVCEquationlevel2">
    <w:name w:val="AVC Equation level 2"/>
    <w:basedOn w:val="AVCEquationlevel1CharCharCharChar"/>
    <w:uiPriority w:val="99"/>
    <w:rsid w:val="00BC2AB7"/>
    <w:pPr>
      <w:tabs>
        <w:tab w:val="left" w:pos="1191"/>
      </w:tabs>
      <w:ind w:left="1191"/>
    </w:pPr>
  </w:style>
  <w:style w:type="paragraph" w:customStyle="1" w:styleId="AVCBulletlevel2CharChar">
    <w:name w:val="AVC Bullet level 2 Char Char"/>
    <w:basedOn w:val="AVCBulletlevel1CharChar"/>
    <w:link w:val="AVCBulletlevel2CharCharChar"/>
    <w:rsid w:val="00BC2AB7"/>
    <w:pPr>
      <w:tabs>
        <w:tab w:val="clear" w:pos="397"/>
        <w:tab w:val="clear" w:pos="792"/>
        <w:tab w:val="num" w:pos="794"/>
      </w:tabs>
      <w:ind w:left="794" w:hanging="391"/>
    </w:pPr>
  </w:style>
  <w:style w:type="paragraph" w:customStyle="1" w:styleId="AVCEquationlevel3">
    <w:name w:val="AVC Equation level 3"/>
    <w:basedOn w:val="AVCEquationlevel2"/>
    <w:uiPriority w:val="99"/>
    <w:rsid w:val="00BC2AB7"/>
    <w:pPr>
      <w:ind w:left="1588"/>
    </w:pPr>
  </w:style>
  <w:style w:type="character" w:customStyle="1" w:styleId="AVCEquationlevel1Char1">
    <w:name w:val="AVC Equation level 1 Char1"/>
    <w:uiPriority w:val="99"/>
    <w:rsid w:val="00BC2AB7"/>
    <w:rPr>
      <w:sz w:val="22"/>
      <w:lang w:val="en-GB" w:eastAsia="en-US"/>
    </w:rPr>
  </w:style>
  <w:style w:type="character" w:customStyle="1" w:styleId="figureCharCharCharChar0">
    <w:name w:val="figure Char Char Char Char"/>
    <w:link w:val="figureCharCharChar1"/>
    <w:uiPriority w:val="99"/>
    <w:locked/>
    <w:rsid w:val="00BC2AB7"/>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BC2AB7"/>
    <w:rPr>
      <w:rFonts w:ascii="Times New Roman" w:eastAsia="Malgun Gothic" w:hAnsi="Times New Roman"/>
      <w:lang w:val="en-GB"/>
    </w:rPr>
  </w:style>
  <w:style w:type="character" w:customStyle="1" w:styleId="FigureCharCharChar">
    <w:name w:val="Figure_# Char Char Char"/>
    <w:link w:val="FigureCharChar"/>
    <w:uiPriority w:val="99"/>
    <w:locked/>
    <w:rsid w:val="00BC2AB7"/>
    <w:rPr>
      <w:rFonts w:ascii="Times New Roman" w:eastAsia="Malgun Gothic" w:hAnsi="Times New Roman"/>
      <w:lang w:val="en-GB"/>
    </w:rPr>
  </w:style>
  <w:style w:type="paragraph" w:customStyle="1" w:styleId="AVCBulletlevel6">
    <w:name w:val="AVC Bullet level 6"/>
    <w:basedOn w:val="AVCBulletlevel1CharChar"/>
    <w:uiPriority w:val="99"/>
    <w:rsid w:val="00BC2AB7"/>
    <w:pPr>
      <w:numPr>
        <w:numId w:val="29"/>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styleId="affe">
    <w:name w:val="endnote text"/>
    <w:basedOn w:val="a7"/>
    <w:link w:val="afff"/>
    <w:uiPriority w:val="99"/>
    <w:rsid w:val="00BC2AB7"/>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afff">
    <w:name w:val="文末脚注文字列 (文字)"/>
    <w:basedOn w:val="a8"/>
    <w:link w:val="affe"/>
    <w:uiPriority w:val="99"/>
    <w:rsid w:val="00BC2AB7"/>
    <w:rPr>
      <w:rFonts w:ascii="Times New Roman" w:eastAsia="Malgun Gothic" w:hAnsi="Times New Roman"/>
      <w:lang w:val="en-GB" w:eastAsia="zh-CN"/>
    </w:rPr>
  </w:style>
  <w:style w:type="character" w:customStyle="1" w:styleId="AVCNumberinglevel2Char">
    <w:name w:val="AVC Numbering level 2 Char"/>
    <w:uiPriority w:val="99"/>
    <w:rsid w:val="00BC2AB7"/>
  </w:style>
  <w:style w:type="paragraph" w:customStyle="1" w:styleId="TableTextCentred">
    <w:name w:val="Table_Text_Centred"/>
    <w:basedOn w:val="TableText"/>
    <w:uiPriority w:val="99"/>
    <w:rsid w:val="00BC2AB7"/>
    <w:pPr>
      <w:jc w:val="center"/>
    </w:pPr>
    <w:rPr>
      <w:rFonts w:eastAsia="Malgun Gothic"/>
      <w:szCs w:val="18"/>
    </w:rPr>
  </w:style>
  <w:style w:type="paragraph" w:customStyle="1" w:styleId="AVCNumberinglevel2">
    <w:name w:val="AVC Numbering level 2"/>
    <w:basedOn w:val="AVCNumberinglevel1"/>
    <w:uiPriority w:val="99"/>
    <w:rsid w:val="00BC2AB7"/>
    <w:pPr>
      <w:tabs>
        <w:tab w:val="left" w:pos="397"/>
      </w:tabs>
      <w:ind w:left="720" w:hanging="720"/>
    </w:pPr>
  </w:style>
  <w:style w:type="paragraph" w:customStyle="1" w:styleId="AVCIndentlevel3">
    <w:name w:val="AVC Indent level 3"/>
    <w:basedOn w:val="AVCIndentlevel2"/>
    <w:uiPriority w:val="99"/>
    <w:rsid w:val="00BC2AB7"/>
    <w:pPr>
      <w:ind w:left="1191"/>
    </w:pPr>
  </w:style>
  <w:style w:type="paragraph" w:customStyle="1" w:styleId="AVCBulletlevel1CharChar">
    <w:name w:val="AVC Bullet level 1 Char Char"/>
    <w:basedOn w:val="a7"/>
    <w:link w:val="AVCBulletlevel1CharCharChar"/>
    <w:uiPriority w:val="99"/>
    <w:rsid w:val="00BC2AB7"/>
    <w:pPr>
      <w:numPr>
        <w:numId w:val="30"/>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BC2AB7"/>
    <w:rPr>
      <w:sz w:val="22"/>
      <w:lang w:val="en-GB" w:eastAsia="en-US"/>
    </w:rPr>
  </w:style>
  <w:style w:type="character" w:customStyle="1" w:styleId="AVCEquationlevel1Char2">
    <w:name w:val="AVC Equation level 1 Char2"/>
    <w:basedOn w:val="EquationChar1"/>
    <w:uiPriority w:val="99"/>
    <w:locked/>
    <w:rsid w:val="00BC2AB7"/>
    <w:rPr>
      <w:rFonts w:cs="Times New Roman"/>
      <w:sz w:val="22"/>
      <w:szCs w:val="22"/>
      <w:lang w:val="en-GB" w:eastAsia="en-US" w:bidi="ar-SA"/>
    </w:rPr>
  </w:style>
  <w:style w:type="character" w:customStyle="1" w:styleId="AVCEquationlevel2Char">
    <w:name w:val="AVC Equation level 2 Char"/>
    <w:uiPriority w:val="99"/>
    <w:rsid w:val="00BC2AB7"/>
    <w:rPr>
      <w:sz w:val="22"/>
      <w:lang w:val="en-GB" w:eastAsia="en-US"/>
    </w:rPr>
  </w:style>
  <w:style w:type="paragraph" w:customStyle="1" w:styleId="BalloonText1">
    <w:name w:val="Balloon Text1"/>
    <w:basedOn w:val="a7"/>
    <w:uiPriority w:val="99"/>
    <w:semiHidden/>
    <w:rsid w:val="00BC2AB7"/>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ac"/>
    <w:next w:val="ac"/>
    <w:uiPriority w:val="99"/>
    <w:semiHidden/>
    <w:rsid w:val="00BC2AB7"/>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character" w:customStyle="1" w:styleId="CommentTextChar1">
    <w:name w:val="Comment Text Char1"/>
    <w:basedOn w:val="a8"/>
    <w:uiPriority w:val="99"/>
    <w:rsid w:val="00BC2AB7"/>
    <w:rPr>
      <w:rFonts w:ascii="Times New Roman" w:hAnsi="Times New Roman"/>
      <w:lang w:val="en-GB" w:eastAsia="en-US"/>
    </w:rPr>
  </w:style>
  <w:style w:type="paragraph" w:customStyle="1" w:styleId="AVCBulletlevel5">
    <w:name w:val="AVC Bullet level 5"/>
    <w:basedOn w:val="AVCBulletlevel1CharChar"/>
    <w:uiPriority w:val="99"/>
    <w:rsid w:val="00BC2AB7"/>
    <w:pPr>
      <w:numPr>
        <w:numId w:val="28"/>
      </w:numPr>
      <w:tabs>
        <w:tab w:val="clear" w:pos="2376"/>
        <w:tab w:val="clear" w:pos="2705"/>
        <w:tab w:val="num" w:pos="360"/>
        <w:tab w:val="num" w:pos="926"/>
        <w:tab w:val="left" w:pos="2381"/>
      </w:tabs>
      <w:ind w:left="1987" w:hanging="403"/>
    </w:pPr>
  </w:style>
  <w:style w:type="paragraph" w:customStyle="1" w:styleId="AVCNumberinglevel3">
    <w:name w:val="AVC Numbering level 3"/>
    <w:basedOn w:val="AVCNumberinglevel2"/>
    <w:uiPriority w:val="99"/>
    <w:rsid w:val="00BC2AB7"/>
    <w:pPr>
      <w:numPr>
        <w:numId w:val="0"/>
      </w:numPr>
      <w:tabs>
        <w:tab w:val="clear" w:pos="1191"/>
      </w:tabs>
    </w:pPr>
  </w:style>
  <w:style w:type="paragraph" w:customStyle="1" w:styleId="AVCNumberinglevel1">
    <w:name w:val="AVC Numbering level 1"/>
    <w:basedOn w:val="a7"/>
    <w:uiPriority w:val="99"/>
    <w:rsid w:val="00BC2AB7"/>
    <w:pPr>
      <w:numPr>
        <w:numId w:val="31"/>
      </w:numPr>
      <w:ind w:left="403" w:hanging="403"/>
      <w:textAlignment w:val="auto"/>
    </w:pPr>
    <w:rPr>
      <w:rFonts w:eastAsia="Malgun Gothic"/>
    </w:rPr>
  </w:style>
  <w:style w:type="paragraph" w:customStyle="1" w:styleId="LegendeFigure">
    <w:name w:val="Legende Figure"/>
    <w:basedOn w:val="afe"/>
    <w:next w:val="a7"/>
    <w:uiPriority w:val="99"/>
    <w:rsid w:val="00BC2AB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BC2AB7"/>
    <w:rPr>
      <w:rFonts w:eastAsia="Malgun Gothic"/>
      <w:lang w:val="en-GB"/>
    </w:rPr>
  </w:style>
  <w:style w:type="character" w:customStyle="1" w:styleId="AVCBulletlevel3CharCharCharCharChar">
    <w:name w:val="AVC Bullet level 3 Char Char Char Char Char"/>
    <w:link w:val="AVCBulletlevel3CharCharCharChar"/>
    <w:uiPriority w:val="99"/>
    <w:locked/>
    <w:rsid w:val="00BC2AB7"/>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BC2AB7"/>
    <w:pPr>
      <w:numPr>
        <w:numId w:val="32"/>
      </w:numPr>
      <w:tabs>
        <w:tab w:val="clear" w:pos="1182"/>
        <w:tab w:val="clear" w:pos="1985"/>
        <w:tab w:val="num" w:pos="390"/>
        <w:tab w:val="num" w:pos="1117"/>
        <w:tab w:val="left" w:pos="1195"/>
      </w:tabs>
      <w:ind w:left="1117" w:hanging="360"/>
    </w:pPr>
    <w:rPr>
      <w:rFonts w:eastAsia="Times New Roman"/>
      <w:lang w:val="en-US"/>
    </w:rPr>
  </w:style>
  <w:style w:type="character" w:customStyle="1" w:styleId="FigureChar1">
    <w:name w:val="Figure_# Char1"/>
    <w:uiPriority w:val="99"/>
    <w:rsid w:val="00BC2AB7"/>
    <w:rPr>
      <w:rFonts w:cs="Times New Roman"/>
      <w:lang w:val="en-US" w:eastAsia="en-US" w:bidi="ar-SA"/>
    </w:rPr>
  </w:style>
  <w:style w:type="character" w:customStyle="1" w:styleId="Annex4CharCharCharCharChar">
    <w:name w:val="Annex 4 Char Char Char Char Char"/>
    <w:link w:val="Annex4CharCharCharChar"/>
    <w:uiPriority w:val="99"/>
    <w:locked/>
    <w:rsid w:val="00BC2AB7"/>
    <w:rPr>
      <w:rFonts w:eastAsia="Malgun Gothic"/>
      <w:b/>
      <w:bCs/>
    </w:rPr>
  </w:style>
  <w:style w:type="paragraph" w:customStyle="1" w:styleId="AVCBulletlevel1Char1">
    <w:name w:val="AVC Bullet level 1 Char1"/>
    <w:basedOn w:val="a7"/>
    <w:uiPriority w:val="99"/>
    <w:rsid w:val="00BC2AB7"/>
    <w:pPr>
      <w:tabs>
        <w:tab w:val="left" w:pos="397"/>
        <w:tab w:val="num" w:pos="720"/>
      </w:tabs>
      <w:ind w:left="397" w:hanging="360"/>
    </w:pPr>
    <w:rPr>
      <w:rFonts w:eastAsia="Malgun Gothic"/>
    </w:rPr>
  </w:style>
  <w:style w:type="paragraph" w:customStyle="1" w:styleId="AVCBulletlevel3">
    <w:name w:val="AVC Bullet level 3"/>
    <w:basedOn w:val="a7"/>
    <w:uiPriority w:val="99"/>
    <w:rsid w:val="00BC2AB7"/>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BC2AB7"/>
    <w:rPr>
      <w:rFonts w:ascii="Times New Roman" w:eastAsia="Malgun Gothic" w:hAnsi="Times New Roman" w:cs="Times New Roman"/>
      <w:lang w:val="en-GB"/>
    </w:rPr>
  </w:style>
  <w:style w:type="paragraph" w:customStyle="1" w:styleId="SVCNumberinglevel1">
    <w:name w:val="SVC Numbering level 1"/>
    <w:basedOn w:val="SVCBulletslevel1CharCharChar"/>
    <w:uiPriority w:val="99"/>
    <w:rsid w:val="00BC2AB7"/>
    <w:pPr>
      <w:numPr>
        <w:numId w:val="33"/>
      </w:numPr>
      <w:tabs>
        <w:tab w:val="num" w:pos="360"/>
        <w:tab w:val="num" w:pos="2705"/>
      </w:tabs>
      <w:ind w:left="0" w:firstLine="0"/>
      <w:textAlignment w:val="baseline"/>
    </w:pPr>
  </w:style>
  <w:style w:type="paragraph" w:customStyle="1" w:styleId="SVCNumberinglevel2">
    <w:name w:val="SVC Numbering level 2"/>
    <w:basedOn w:val="SVCNumberinglevel1"/>
    <w:uiPriority w:val="99"/>
    <w:rsid w:val="00BC2AB7"/>
    <w:pPr>
      <w:numPr>
        <w:numId w:val="0"/>
      </w:numPr>
    </w:pPr>
  </w:style>
  <w:style w:type="paragraph" w:customStyle="1" w:styleId="SVCNumberinglevel3">
    <w:name w:val="SVC Numbering level 3"/>
    <w:basedOn w:val="SVCNumberinglevel2"/>
    <w:uiPriority w:val="99"/>
    <w:rsid w:val="00BC2AB7"/>
    <w:pPr>
      <w:numPr>
        <w:ilvl w:val="2"/>
        <w:numId w:val="33"/>
      </w:numPr>
      <w:tabs>
        <w:tab w:val="num" w:pos="360"/>
        <w:tab w:val="num" w:pos="1800"/>
        <w:tab w:val="num" w:pos="2160"/>
      </w:tabs>
      <w:ind w:left="1800"/>
    </w:pPr>
  </w:style>
  <w:style w:type="paragraph" w:customStyle="1" w:styleId="SVCNumberinglevel4">
    <w:name w:val="SVC Numbering level 4"/>
    <w:basedOn w:val="SVCNumberinglevel3"/>
    <w:uiPriority w:val="99"/>
    <w:rsid w:val="00BC2AB7"/>
    <w:pPr>
      <w:numPr>
        <w:ilvl w:val="3"/>
      </w:numPr>
      <w:tabs>
        <w:tab w:val="num" w:pos="2520"/>
        <w:tab w:val="num" w:pos="2880"/>
      </w:tabs>
      <w:ind w:left="1800" w:hanging="180"/>
    </w:pPr>
  </w:style>
  <w:style w:type="paragraph" w:customStyle="1" w:styleId="SVCIndentlevel5">
    <w:name w:val="SVC Indent level 5"/>
    <w:basedOn w:val="SVCIndentlevel4"/>
    <w:uiPriority w:val="99"/>
    <w:rsid w:val="00BC2AB7"/>
    <w:pPr>
      <w:tabs>
        <w:tab w:val="clear" w:pos="1584"/>
      </w:tabs>
      <w:ind w:left="2000"/>
    </w:pPr>
  </w:style>
  <w:style w:type="paragraph" w:customStyle="1" w:styleId="SVCIndentlevel2">
    <w:name w:val="SVC Indent level 2"/>
    <w:basedOn w:val="SVCIndentlevel1"/>
    <w:uiPriority w:val="99"/>
    <w:rsid w:val="00BC2AB7"/>
    <w:pPr>
      <w:ind w:left="800"/>
    </w:pPr>
  </w:style>
  <w:style w:type="paragraph" w:customStyle="1" w:styleId="SVCIndentlevel3">
    <w:name w:val="SVC Indent level 3"/>
    <w:basedOn w:val="SVCIndentlevel2"/>
    <w:uiPriority w:val="99"/>
    <w:rsid w:val="00BC2AB7"/>
    <w:pPr>
      <w:tabs>
        <w:tab w:val="clear" w:pos="792"/>
      </w:tabs>
      <w:ind w:left="1200"/>
    </w:pPr>
  </w:style>
  <w:style w:type="paragraph" w:customStyle="1" w:styleId="SVCIndentlevel4">
    <w:name w:val="SVC Indent level 4"/>
    <w:uiPriority w:val="99"/>
    <w:rsid w:val="00BC2AB7"/>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BC2AB7"/>
    <w:pPr>
      <w:tabs>
        <w:tab w:val="clear" w:pos="403"/>
      </w:tabs>
      <w:ind w:left="403"/>
    </w:pPr>
  </w:style>
  <w:style w:type="character" w:customStyle="1" w:styleId="AVCBulletlevel1CharCharCharChar">
    <w:name w:val="AVC Bullet level 1 Char Char Char Char"/>
    <w:uiPriority w:val="99"/>
    <w:rsid w:val="00BC2AB7"/>
    <w:rPr>
      <w:lang w:val="en-GB" w:eastAsia="en-US"/>
    </w:rPr>
  </w:style>
  <w:style w:type="character" w:customStyle="1" w:styleId="AVCBulletlevel2CharCharChar">
    <w:name w:val="AVC Bullet level 2 Char Char Char"/>
    <w:link w:val="AVCBulletlevel2CharChar"/>
    <w:locked/>
    <w:rsid w:val="00BC2AB7"/>
    <w:rPr>
      <w:rFonts w:eastAsia="Malgun Gothic"/>
      <w:lang w:val="en-GB"/>
    </w:rPr>
  </w:style>
  <w:style w:type="paragraph" w:customStyle="1" w:styleId="AVCBulletlevel3Char">
    <w:name w:val="AVC Bullet level 3 Char"/>
    <w:basedOn w:val="AVCBulletlevel1CharChar"/>
    <w:uiPriority w:val="99"/>
    <w:rsid w:val="00BC2AB7"/>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BC2AB7"/>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BC2AB7"/>
    <w:pPr>
      <w:tabs>
        <w:tab w:val="clear" w:pos="4849"/>
      </w:tabs>
      <w:spacing w:before="200" w:after="0"/>
      <w:ind w:left="794"/>
    </w:pPr>
    <w:rPr>
      <w:rFonts w:eastAsia="Malgun Gothic"/>
      <w:szCs w:val="22"/>
    </w:rPr>
  </w:style>
  <w:style w:type="paragraph" w:customStyle="1" w:styleId="SVCBulletslevel2">
    <w:name w:val="SVC Bullets level 2"/>
    <w:basedOn w:val="a7"/>
    <w:uiPriority w:val="99"/>
    <w:rsid w:val="00BC2AB7"/>
    <w:rPr>
      <w:rFonts w:eastAsia="Malgun Gothic"/>
      <w:lang w:eastAsia="ko-KR"/>
    </w:rPr>
  </w:style>
  <w:style w:type="paragraph" w:customStyle="1" w:styleId="Annex4Char">
    <w:name w:val="Annex 4 Char"/>
    <w:basedOn w:val="Annex3CharChar"/>
    <w:next w:val="a7"/>
    <w:uiPriority w:val="99"/>
    <w:rsid w:val="00BC2AB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BC2AB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BC2AB7"/>
    <w:pPr>
      <w:numPr>
        <w:numId w:val="0"/>
      </w:numPr>
      <w:tabs>
        <w:tab w:val="clear" w:pos="1985"/>
        <w:tab w:val="num" w:pos="490"/>
      </w:tabs>
      <w:ind w:left="490" w:hanging="390"/>
    </w:pPr>
  </w:style>
  <w:style w:type="character" w:customStyle="1" w:styleId="TableTitleChar1">
    <w:name w:val="Table_Title Char1"/>
    <w:uiPriority w:val="99"/>
    <w:rsid w:val="00BC2AB7"/>
    <w:rPr>
      <w:b/>
      <w:lang w:val="en-GB" w:eastAsia="en-US"/>
    </w:rPr>
  </w:style>
  <w:style w:type="paragraph" w:customStyle="1" w:styleId="AVCBulletlevel1Char">
    <w:name w:val="AVC Bullet level 1 Char"/>
    <w:basedOn w:val="a7"/>
    <w:link w:val="AVCBulletlevel1CharChar1"/>
    <w:uiPriority w:val="99"/>
    <w:rsid w:val="00BC2AB7"/>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BC2AB7"/>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BC2AB7"/>
    <w:pPr>
      <w:tabs>
        <w:tab w:val="clear" w:pos="403"/>
        <w:tab w:val="num" w:pos="360"/>
      </w:tabs>
      <w:ind w:left="360" w:hanging="360"/>
    </w:pPr>
  </w:style>
  <w:style w:type="paragraph" w:customStyle="1" w:styleId="SVCBulletslevel2Char">
    <w:name w:val="SVC Bullets level 2 Char"/>
    <w:basedOn w:val="a7"/>
    <w:uiPriority w:val="99"/>
    <w:rsid w:val="00BC2AB7"/>
    <w:rPr>
      <w:rFonts w:eastAsia="Malgun Gothic"/>
    </w:rPr>
  </w:style>
  <w:style w:type="paragraph" w:customStyle="1" w:styleId="SVCBulletslevel4">
    <w:name w:val="SVC Bullets level 4"/>
    <w:basedOn w:val="SVCBulletslevel3"/>
    <w:uiPriority w:val="99"/>
    <w:rsid w:val="00BC2AB7"/>
    <w:pPr>
      <w:tabs>
        <w:tab w:val="clear" w:pos="-31680"/>
        <w:tab w:val="num" w:pos="1800"/>
      </w:tabs>
      <w:ind w:left="1800" w:hanging="360"/>
    </w:pPr>
  </w:style>
  <w:style w:type="paragraph" w:customStyle="1" w:styleId="SVCBulletslevel1Char">
    <w:name w:val="SVC Bullets level 1 Char"/>
    <w:link w:val="SVCBulletslevel1CharChar"/>
    <w:uiPriority w:val="99"/>
    <w:rsid w:val="00BC2AB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BC2AB7"/>
    <w:pPr>
      <w:tabs>
        <w:tab w:val="clear" w:pos="-31680"/>
        <w:tab w:val="num" w:pos="2160"/>
      </w:tabs>
      <w:ind w:left="2160" w:hanging="360"/>
    </w:pPr>
  </w:style>
  <w:style w:type="paragraph" w:customStyle="1" w:styleId="AVCEquationlevel1CharCharChar">
    <w:name w:val="AVC Equation level 1 Char Char Char"/>
    <w:basedOn w:val="Equation"/>
    <w:uiPriority w:val="99"/>
    <w:rsid w:val="00BC2AB7"/>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BC2AB7"/>
    <w:pPr>
      <w:tabs>
        <w:tab w:val="clear" w:pos="792"/>
      </w:tabs>
    </w:pPr>
  </w:style>
  <w:style w:type="paragraph" w:customStyle="1" w:styleId="SVCBulletslevel3Char">
    <w:name w:val="SVC Bullets level 3 Char"/>
    <w:basedOn w:val="SVCBulletslevel3"/>
    <w:uiPriority w:val="99"/>
    <w:rsid w:val="00BC2AB7"/>
    <w:pPr>
      <w:tabs>
        <w:tab w:val="clear" w:pos="-31680"/>
        <w:tab w:val="num" w:pos="720"/>
      </w:tabs>
      <w:ind w:left="1224" w:hanging="1224"/>
    </w:pPr>
  </w:style>
  <w:style w:type="paragraph" w:customStyle="1" w:styleId="00BodyText">
    <w:name w:val="00 BodyText"/>
    <w:basedOn w:val="a7"/>
    <w:link w:val="00BodyTextChar"/>
    <w:uiPriority w:val="99"/>
    <w:rsid w:val="00BC2AB7"/>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val="en-US" w:eastAsia="ja-JP"/>
    </w:rPr>
  </w:style>
  <w:style w:type="paragraph" w:customStyle="1" w:styleId="CharCharZchnZchnCharCharCarCar">
    <w:name w:val="Char Char Zchn Zchn Char Char Car Car"/>
    <w:uiPriority w:val="99"/>
    <w:semiHidden/>
    <w:rsid w:val="00BC2AB7"/>
    <w:pPr>
      <w:keepNext/>
      <w:numPr>
        <w:numId w:val="35"/>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a7"/>
    <w:autoRedefine/>
    <w:uiPriority w:val="99"/>
    <w:rsid w:val="00BC2AB7"/>
    <w:pPr>
      <w:tabs>
        <w:tab w:val="clear" w:pos="1080"/>
        <w:tab w:val="clear" w:pos="1170"/>
        <w:tab w:val="num" w:pos="1200"/>
        <w:tab w:val="num" w:pos="5040"/>
      </w:tabs>
      <w:ind w:left="3240" w:hanging="3240"/>
      <w:outlineLvl w:val="6"/>
    </w:pPr>
  </w:style>
  <w:style w:type="paragraph" w:styleId="a">
    <w:name w:val="List Bullet"/>
    <w:basedOn w:val="a7"/>
    <w:uiPriority w:val="99"/>
    <w:rsid w:val="00BC2AB7"/>
    <w:pPr>
      <w:numPr>
        <w:numId w:val="19"/>
      </w:numPr>
    </w:pPr>
    <w:rPr>
      <w:rFonts w:eastAsia="Malgun Gothic"/>
    </w:rPr>
  </w:style>
  <w:style w:type="paragraph" w:customStyle="1" w:styleId="NormalITU">
    <w:name w:val="Normal_ITU"/>
    <w:basedOn w:val="a7"/>
    <w:uiPriority w:val="99"/>
    <w:rsid w:val="00BC2AB7"/>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BC2AB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a7"/>
    <w:link w:val="XParagraphChar"/>
    <w:uiPriority w:val="99"/>
    <w:rsid w:val="00BC2AB7"/>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a7"/>
    <w:uiPriority w:val="99"/>
    <w:rsid w:val="00BC2AB7"/>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BC2AB7"/>
    <w:pPr>
      <w:ind w:left="1417"/>
    </w:pPr>
  </w:style>
  <w:style w:type="character" w:customStyle="1" w:styleId="XParagraphChar">
    <w:name w:val="XParagraph Char"/>
    <w:link w:val="XParagraph"/>
    <w:uiPriority w:val="99"/>
    <w:locked/>
    <w:rsid w:val="00BC2AB7"/>
    <w:rPr>
      <w:rFonts w:eastAsia="Malgun Gothic"/>
      <w:sz w:val="22"/>
      <w:szCs w:val="22"/>
      <w:lang w:val="en-GB"/>
    </w:rPr>
  </w:style>
  <w:style w:type="paragraph" w:customStyle="1" w:styleId="XEquation2">
    <w:name w:val="XEquation2"/>
    <w:basedOn w:val="a7"/>
    <w:uiPriority w:val="99"/>
    <w:rsid w:val="00BC2AB7"/>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a7"/>
    <w:uiPriority w:val="99"/>
    <w:rsid w:val="00BC2AB7"/>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a7"/>
    <w:uiPriority w:val="99"/>
    <w:rsid w:val="00BC2AB7"/>
    <w:pPr>
      <w:numPr>
        <w:numId w:val="38"/>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BC2AB7"/>
    <w:rPr>
      <w:rFonts w:ascii="Arial" w:eastAsia="SimSun" w:hAnsi="Arial"/>
      <w:b/>
      <w:color w:val="0000FF"/>
      <w:kern w:val="2"/>
      <w:lang w:val="en-US" w:eastAsia="en-US"/>
    </w:rPr>
  </w:style>
  <w:style w:type="paragraph" w:customStyle="1" w:styleId="Bibliography1">
    <w:name w:val="Bibliography1"/>
    <w:basedOn w:val="a7"/>
    <w:uiPriority w:val="99"/>
    <w:rsid w:val="00BC2AB7"/>
    <w:pPr>
      <w:numPr>
        <w:numId w:val="3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BC2AB7"/>
    <w:rPr>
      <w:rFonts w:eastAsia="Malgun Gothic"/>
      <w:lang w:val="en-GB"/>
    </w:rPr>
  </w:style>
  <w:style w:type="character" w:customStyle="1" w:styleId="Annex3Char1">
    <w:name w:val="Annex 3 Char1"/>
    <w:uiPriority w:val="99"/>
    <w:rsid w:val="00BC2AB7"/>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BC2AB7"/>
    <w:pPr>
      <w:tabs>
        <w:tab w:val="clear" w:pos="397"/>
        <w:tab w:val="clear" w:pos="792"/>
        <w:tab w:val="num" w:pos="794"/>
      </w:tabs>
      <w:ind w:left="794" w:hanging="391"/>
    </w:pPr>
  </w:style>
  <w:style w:type="character" w:customStyle="1" w:styleId="00BodyTextChar">
    <w:name w:val="00 BodyText Char"/>
    <w:link w:val="00BodyText"/>
    <w:uiPriority w:val="99"/>
    <w:locked/>
    <w:rsid w:val="00BC2AB7"/>
    <w:rPr>
      <w:rFonts w:ascii="Arial" w:eastAsia="ＭＳ 明朝" w:hAnsi="Arial"/>
      <w:sz w:val="22"/>
      <w:lang w:eastAsia="ja-JP"/>
    </w:rPr>
  </w:style>
  <w:style w:type="paragraph" w:customStyle="1" w:styleId="CharCharCharCharCharCharChar">
    <w:name w:val="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a7"/>
    <w:next w:val="a7"/>
    <w:uiPriority w:val="99"/>
    <w:rsid w:val="00BC2AB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styleId="45">
    <w:name w:val="List Bullet 4"/>
    <w:basedOn w:val="a7"/>
    <w:autoRedefine/>
    <w:uiPriority w:val="99"/>
    <w:rsid w:val="00BC2AB7"/>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BC2AB7"/>
    <w:pPr>
      <w:numPr>
        <w:numId w:val="20"/>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paragraph" w:customStyle="1" w:styleId="zzCopyright">
    <w:name w:val="zzCopyright"/>
    <w:basedOn w:val="a7"/>
    <w:next w:val="a7"/>
    <w:uiPriority w:val="99"/>
    <w:rsid w:val="00BC2AB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BC2AB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customStyle="1" w:styleId="zzForeword">
    <w:name w:val="zzForeword"/>
    <w:basedOn w:val="a7"/>
    <w:next w:val="a7"/>
    <w:uiPriority w:val="99"/>
    <w:rsid w:val="00BC2AB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a7"/>
    <w:uiPriority w:val="99"/>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BC2AB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HTML">
    <w:name w:val="HTML Preformatted"/>
    <w:basedOn w:val="a7"/>
    <w:link w:val="HTML0"/>
    <w:uiPriority w:val="99"/>
    <w:rsid w:val="00BC2AB7"/>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0">
    <w:name w:val="HTML 書式付き (文字)"/>
    <w:basedOn w:val="a8"/>
    <w:link w:val="HTML"/>
    <w:uiPriority w:val="99"/>
    <w:rsid w:val="00BC2AB7"/>
    <w:rPr>
      <w:rFonts w:ascii="Courier New" w:eastAsia="Malgun Gothic" w:hAnsi="Courier New"/>
      <w:lang w:val="en-GB" w:eastAsia="zh-CN"/>
    </w:rPr>
  </w:style>
  <w:style w:type="paragraph" w:customStyle="1" w:styleId="a2">
    <w:name w:val="a2"/>
    <w:basedOn w:val="20"/>
    <w:next w:val="a7"/>
    <w:uiPriority w:val="99"/>
    <w:rsid w:val="00BC2AB7"/>
    <w:pPr>
      <w:keepLines w:val="0"/>
      <w:numPr>
        <w:numId w:val="40"/>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ＭＳ 明朝" w:hAnsi="Arial"/>
      <w:sz w:val="24"/>
      <w:lang w:val="de-DE" w:eastAsia="ja-JP"/>
    </w:rPr>
  </w:style>
  <w:style w:type="paragraph" w:customStyle="1" w:styleId="a3">
    <w:name w:val="a3"/>
    <w:basedOn w:val="30"/>
    <w:next w:val="a7"/>
    <w:uiPriority w:val="99"/>
    <w:rsid w:val="00BC2AB7"/>
    <w:pPr>
      <w:keepLines w:val="0"/>
      <w:numPr>
        <w:numId w:val="40"/>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ＭＳ 明朝" w:hAnsi="Arial"/>
      <w:sz w:val="22"/>
      <w:lang w:val="de-DE" w:eastAsia="ja-JP"/>
    </w:rPr>
  </w:style>
  <w:style w:type="paragraph" w:customStyle="1" w:styleId="a4">
    <w:name w:val="a4"/>
    <w:basedOn w:val="40"/>
    <w:next w:val="a7"/>
    <w:uiPriority w:val="99"/>
    <w:rsid w:val="00BC2AB7"/>
    <w:pPr>
      <w:keepLines w:val="0"/>
      <w:numPr>
        <w:numId w:val="40"/>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ind w:left="2880" w:hanging="720"/>
      <w:jc w:val="left"/>
      <w:textAlignment w:val="auto"/>
    </w:pPr>
    <w:rPr>
      <w:rFonts w:ascii="Arial" w:eastAsia="ＭＳ 明朝" w:hAnsi="Arial"/>
      <w:lang w:val="de-DE" w:eastAsia="ja-JP"/>
    </w:rPr>
  </w:style>
  <w:style w:type="paragraph" w:customStyle="1" w:styleId="a5">
    <w:name w:val="a5"/>
    <w:basedOn w:val="50"/>
    <w:next w:val="a7"/>
    <w:uiPriority w:val="99"/>
    <w:rsid w:val="00BC2AB7"/>
    <w:pPr>
      <w:keepLines w:val="0"/>
      <w:numPr>
        <w:numId w:val="40"/>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ＭＳ 明朝" w:hAnsi="Arial"/>
      <w:lang w:val="de-DE" w:eastAsia="ja-JP"/>
    </w:rPr>
  </w:style>
  <w:style w:type="paragraph" w:customStyle="1" w:styleId="a6">
    <w:name w:val="a6"/>
    <w:basedOn w:val="6"/>
    <w:next w:val="a7"/>
    <w:uiPriority w:val="99"/>
    <w:rsid w:val="00BC2AB7"/>
    <w:pPr>
      <w:keepLines w:val="0"/>
      <w:numPr>
        <w:numId w:val="40"/>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ＭＳ 明朝" w:hAnsi="Arial"/>
      <w:lang w:val="de-DE" w:eastAsia="ja-JP"/>
    </w:rPr>
  </w:style>
  <w:style w:type="paragraph" w:customStyle="1" w:styleId="ANNEX">
    <w:name w:val="ANNEX"/>
    <w:basedOn w:val="a7"/>
    <w:next w:val="a7"/>
    <w:uiPriority w:val="99"/>
    <w:rsid w:val="00BC2AB7"/>
    <w:pPr>
      <w:keepNext/>
      <w:pageBreakBefore/>
      <w:numPr>
        <w:numId w:val="4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styleId="a0">
    <w:name w:val="List Continue"/>
    <w:aliases w:val="list 1,list-1"/>
    <w:basedOn w:val="a7"/>
    <w:uiPriority w:val="99"/>
    <w:rsid w:val="00BC2AB7"/>
    <w:pPr>
      <w:numPr>
        <w:numId w:val="4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
    <w:name w:val="List Continue 2"/>
    <w:aliases w:val="list-2"/>
    <w:basedOn w:val="a0"/>
    <w:uiPriority w:val="99"/>
    <w:rsid w:val="00BC2AB7"/>
    <w:pPr>
      <w:numPr>
        <w:ilvl w:val="1"/>
      </w:numPr>
      <w:tabs>
        <w:tab w:val="clear" w:pos="400"/>
        <w:tab w:val="num" w:pos="-31680"/>
        <w:tab w:val="left" w:pos="800"/>
        <w:tab w:val="num" w:pos="1268"/>
        <w:tab w:val="num" w:pos="1440"/>
      </w:tabs>
      <w:ind w:hanging="360"/>
    </w:pPr>
  </w:style>
  <w:style w:type="paragraph" w:styleId="3">
    <w:name w:val="List Continue 3"/>
    <w:aliases w:val="list-3"/>
    <w:basedOn w:val="a0"/>
    <w:uiPriority w:val="99"/>
    <w:rsid w:val="00BC2AB7"/>
    <w:pPr>
      <w:numPr>
        <w:ilvl w:val="2"/>
      </w:numPr>
      <w:tabs>
        <w:tab w:val="clear" w:pos="400"/>
        <w:tab w:val="num" w:pos="-31680"/>
        <w:tab w:val="left" w:pos="1200"/>
        <w:tab w:val="num" w:pos="1988"/>
        <w:tab w:val="num" w:pos="2160"/>
      </w:tabs>
      <w:ind w:hanging="180"/>
    </w:pPr>
  </w:style>
  <w:style w:type="paragraph" w:styleId="4">
    <w:name w:val="List Continue 4"/>
    <w:aliases w:val="list-4"/>
    <w:basedOn w:val="a0"/>
    <w:uiPriority w:val="99"/>
    <w:rsid w:val="00BC2AB7"/>
    <w:pPr>
      <w:numPr>
        <w:ilvl w:val="3"/>
      </w:numPr>
      <w:tabs>
        <w:tab w:val="clear" w:pos="400"/>
        <w:tab w:val="num" w:pos="-31680"/>
        <w:tab w:val="left" w:pos="1600"/>
        <w:tab w:val="num" w:pos="2708"/>
        <w:tab w:val="num" w:pos="2880"/>
      </w:tabs>
      <w:ind w:hanging="360"/>
    </w:pPr>
  </w:style>
  <w:style w:type="paragraph" w:styleId="a1">
    <w:name w:val="List Number"/>
    <w:aliases w:val="OL"/>
    <w:basedOn w:val="a7"/>
    <w:uiPriority w:val="99"/>
    <w:rsid w:val="00BC2AB7"/>
    <w:pPr>
      <w:numPr>
        <w:numId w:val="4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BC2AB7"/>
    <w:pPr>
      <w:numPr>
        <w:ilvl w:val="1"/>
        <w:numId w:val="4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BC2AB7"/>
    <w:pPr>
      <w:numPr>
        <w:ilvl w:val="2"/>
        <w:numId w:val="4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BC2AB7"/>
    <w:pPr>
      <w:numPr>
        <w:ilvl w:val="3"/>
        <w:numId w:val="4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ASN1continue0">
    <w:name w:val="ASN.1_continue"/>
    <w:basedOn w:val="ASN1"/>
    <w:uiPriority w:val="99"/>
    <w:rsid w:val="00BC2AB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styleId="afff0">
    <w:name w:val="Date"/>
    <w:basedOn w:val="a7"/>
    <w:next w:val="a7"/>
    <w:link w:val="afff1"/>
    <w:uiPriority w:val="99"/>
    <w:rsid w:val="00BC2AB7"/>
    <w:rPr>
      <w:rFonts w:eastAsia="Malgun Gothic"/>
      <w:lang w:eastAsia="zh-CN"/>
    </w:rPr>
  </w:style>
  <w:style w:type="character" w:customStyle="1" w:styleId="afff1">
    <w:name w:val="日付 (文字)"/>
    <w:basedOn w:val="a8"/>
    <w:link w:val="afff0"/>
    <w:uiPriority w:val="99"/>
    <w:rsid w:val="00BC2AB7"/>
    <w:rPr>
      <w:rFonts w:ascii="Times New Roman" w:eastAsia="Malgun Gothic" w:hAnsi="Times New Roman"/>
      <w:lang w:val="en-GB" w:eastAsia="zh-CN"/>
    </w:rPr>
  </w:style>
  <w:style w:type="paragraph" w:customStyle="1" w:styleId="StyleHeading1Justified">
    <w:name w:val="Style Heading 1 + Justified"/>
    <w:basedOn w:val="1"/>
    <w:rsid w:val="00BC2AB7"/>
    <w:pPr>
      <w:keepLines w:val="0"/>
      <w:numPr>
        <w:numId w:val="0"/>
      </w:numPr>
      <w:tabs>
        <w:tab w:val="clear" w:pos="794"/>
        <w:tab w:val="clear" w:pos="1191"/>
        <w:tab w:val="clear" w:pos="1588"/>
        <w:tab w:val="clear" w:pos="1985"/>
        <w:tab w:val="left" w:pos="360"/>
        <w:tab w:val="num" w:pos="390"/>
        <w:tab w:val="left" w:pos="720"/>
        <w:tab w:val="num" w:pos="757"/>
        <w:tab w:val="left" w:pos="1080"/>
        <w:tab w:val="left" w:pos="1440"/>
      </w:tabs>
      <w:spacing w:before="240" w:after="60"/>
      <w:ind w:left="432" w:hanging="432"/>
      <w:jc w:val="both"/>
    </w:pPr>
    <w:rPr>
      <w:rFonts w:ascii="Times New Roman Bold" w:eastAsia="Malgun Gothic" w:hAnsi="Times New Roman Bold"/>
      <w:bCs/>
      <w:kern w:val="32"/>
      <w:sz w:val="32"/>
      <w:lang w:val="en-US"/>
    </w:rPr>
  </w:style>
  <w:style w:type="paragraph" w:customStyle="1" w:styleId="MediumList2-Accent21">
    <w:name w:val="Medium List 2 - Accent 21"/>
    <w:hidden/>
    <w:uiPriority w:val="99"/>
    <w:rsid w:val="00BC2AB7"/>
    <w:rPr>
      <w:rFonts w:ascii="Times New Roman" w:eastAsia="Malgun Gothic" w:hAnsi="Times New Roman"/>
      <w:lang w:val="en-GB"/>
    </w:rPr>
  </w:style>
  <w:style w:type="character" w:styleId="afff2">
    <w:name w:val="Emphasis"/>
    <w:basedOn w:val="a8"/>
    <w:qFormat/>
    <w:rsid w:val="00BC2AB7"/>
    <w:rPr>
      <w:i/>
    </w:rPr>
  </w:style>
  <w:style w:type="paragraph" w:customStyle="1" w:styleId="Style4ptBefore0pt">
    <w:name w:val="Style 4 pt Before:  0 pt"/>
    <w:basedOn w:val="a7"/>
    <w:uiPriority w:val="99"/>
    <w:rsid w:val="00BC2AB7"/>
    <w:pPr>
      <w:spacing w:before="0"/>
    </w:pPr>
    <w:rPr>
      <w:rFonts w:eastAsia="Malgun Gothic"/>
      <w:sz w:val="24"/>
    </w:rPr>
  </w:style>
  <w:style w:type="paragraph" w:customStyle="1" w:styleId="ColorfulShading-Accent11">
    <w:name w:val="Colorful Shading - Accent 11"/>
    <w:hidden/>
    <w:uiPriority w:val="99"/>
    <w:semiHidden/>
    <w:rsid w:val="00BC2AB7"/>
    <w:rPr>
      <w:rFonts w:ascii="Times New Roman" w:eastAsia="Malgun Gothic" w:hAnsi="Times New Roman"/>
      <w:lang w:val="en-GB"/>
    </w:rPr>
  </w:style>
  <w:style w:type="paragraph" w:customStyle="1" w:styleId="MediumList2-Accent22">
    <w:name w:val="Medium List 2 - Accent 22"/>
    <w:hidden/>
    <w:uiPriority w:val="99"/>
    <w:semiHidden/>
    <w:rsid w:val="00BC2AB7"/>
    <w:rPr>
      <w:rFonts w:ascii="Times New Roman" w:eastAsia="Malgun Gothic" w:hAnsi="Times New Roman"/>
      <w:lang w:val="en-GB"/>
    </w:rPr>
  </w:style>
  <w:style w:type="paragraph" w:customStyle="1" w:styleId="annex-heading3">
    <w:name w:val="annex-heading3"/>
    <w:basedOn w:val="Annex3"/>
    <w:link w:val="annex-heading3Char"/>
    <w:qFormat/>
    <w:rsid w:val="00BC2AB7"/>
    <w:pPr>
      <w:tabs>
        <w:tab w:val="clear" w:pos="1440"/>
        <w:tab w:val="clear" w:pos="2160"/>
      </w:tabs>
      <w:textAlignment w:val="auto"/>
    </w:pPr>
  </w:style>
  <w:style w:type="character" w:customStyle="1" w:styleId="annex-heading3Char">
    <w:name w:val="annex-heading3 Char"/>
    <w:link w:val="annex-heading3"/>
    <w:locked/>
    <w:rsid w:val="00BC2AB7"/>
    <w:rPr>
      <w:rFonts w:ascii="Times New Roman" w:eastAsia="Malgun Gothic" w:hAnsi="Times New Roman"/>
      <w:b/>
      <w:bCs/>
      <w:lang w:val="en-GB"/>
    </w:rPr>
  </w:style>
  <w:style w:type="paragraph" w:customStyle="1" w:styleId="ColorfulShading-Accent13">
    <w:name w:val="Colorful Shading - Accent 13"/>
    <w:hidden/>
    <w:uiPriority w:val="99"/>
    <w:semiHidden/>
    <w:rsid w:val="00BC2AB7"/>
    <w:rPr>
      <w:rFonts w:ascii="Times New Roman" w:eastAsia="Malgun Gothic" w:hAnsi="Times New Roman"/>
      <w:lang w:val="en-GB"/>
    </w:rPr>
  </w:style>
  <w:style w:type="paragraph" w:customStyle="1" w:styleId="3N">
    <w:name w:val="3N"/>
    <w:basedOn w:val="a7"/>
    <w:link w:val="3NChar"/>
    <w:qFormat/>
    <w:rsid w:val="00BC2AB7"/>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BC2AB7"/>
    <w:rPr>
      <w:rFonts w:ascii="Times New Roman" w:eastAsia="Malgun Gothic" w:hAnsi="Times New Roman"/>
      <w:lang w:val="en-GB"/>
    </w:rPr>
  </w:style>
  <w:style w:type="paragraph" w:customStyle="1" w:styleId="st">
    <w:name w:val="st"/>
    <w:basedOn w:val="a7"/>
    <w:rsid w:val="00BC2AB7"/>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af0"/>
    <w:rsid w:val="00BC2AB7"/>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
    <w:name w:val="Table Grid1"/>
    <w:basedOn w:val="a9"/>
    <w:next w:val="af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a7"/>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3H5">
    <w:name w:val="3H5"/>
    <w:basedOn w:val="a7"/>
    <w:link w:val="3DVCLevel5Char"/>
    <w:uiPriority w:val="99"/>
    <w:qFormat/>
    <w:rsid w:val="00BC2AB7"/>
    <w:pPr>
      <w:keepNext/>
      <w:keepLines/>
      <w:numPr>
        <w:ilvl w:val="5"/>
        <w:numId w:val="85"/>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a7"/>
    <w:uiPriority w:val="99"/>
    <w:qFormat/>
    <w:rsid w:val="00BC2AB7"/>
    <w:pPr>
      <w:spacing w:before="480"/>
      <w:jc w:val="center"/>
    </w:pPr>
    <w:rPr>
      <w:rFonts w:eastAsia="Malgun Gothic"/>
      <w:b/>
      <w:sz w:val="24"/>
    </w:rPr>
  </w:style>
  <w:style w:type="paragraph" w:customStyle="1" w:styleId="3H6">
    <w:name w:val="3H6"/>
    <w:basedOn w:val="a7"/>
    <w:uiPriority w:val="99"/>
    <w:rsid w:val="00BC2AB7"/>
    <w:pPr>
      <w:tabs>
        <w:tab w:val="num" w:pos="794"/>
      </w:tabs>
    </w:pPr>
    <w:rPr>
      <w:rFonts w:eastAsia="Malgun Gothic"/>
    </w:rPr>
  </w:style>
  <w:style w:type="paragraph" w:customStyle="1" w:styleId="3H7">
    <w:name w:val="3H7"/>
    <w:basedOn w:val="a7"/>
    <w:uiPriority w:val="99"/>
    <w:rsid w:val="00BC2AB7"/>
    <w:pPr>
      <w:tabs>
        <w:tab w:val="num" w:pos="794"/>
      </w:tabs>
    </w:pPr>
    <w:rPr>
      <w:rFonts w:eastAsia="Malgun Gothic"/>
    </w:rPr>
  </w:style>
  <w:style w:type="paragraph" w:customStyle="1" w:styleId="3H9">
    <w:name w:val="3H9"/>
    <w:basedOn w:val="a7"/>
    <w:uiPriority w:val="99"/>
    <w:rsid w:val="00BC2AB7"/>
    <w:pPr>
      <w:tabs>
        <w:tab w:val="clear" w:pos="794"/>
      </w:tabs>
    </w:pPr>
    <w:rPr>
      <w:rFonts w:eastAsia="Malgun Gothic"/>
    </w:rPr>
  </w:style>
  <w:style w:type="character" w:customStyle="1" w:styleId="hps">
    <w:name w:val="hps"/>
    <w:rsid w:val="00BC2AB7"/>
  </w:style>
  <w:style w:type="table" w:customStyle="1" w:styleId="TableGrid2">
    <w:name w:val="Table Grid2"/>
    <w:basedOn w:val="a9"/>
    <w:next w:val="af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3N"/>
    <w:link w:val="3H0Char"/>
    <w:uiPriority w:val="99"/>
    <w:qFormat/>
    <w:rsid w:val="00BC2AB7"/>
    <w:pPr>
      <w:keepNext/>
      <w:keepLines/>
      <w:numPr>
        <w:numId w:val="85"/>
      </w:numPr>
      <w:spacing w:before="313"/>
      <w:jc w:val="both"/>
      <w:outlineLvl w:val="1"/>
    </w:pPr>
    <w:rPr>
      <w:rFonts w:ascii="Times New Roman" w:eastAsia="Malgun Gothic" w:hAnsi="Times New Roman"/>
      <w:b/>
      <w:sz w:val="22"/>
      <w:lang w:val="en-GB"/>
    </w:rPr>
  </w:style>
  <w:style w:type="paragraph" w:customStyle="1" w:styleId="3H1">
    <w:name w:val="3H1"/>
    <w:basedOn w:val="3H0"/>
    <w:next w:val="3N"/>
    <w:link w:val="3H1Char"/>
    <w:uiPriority w:val="99"/>
    <w:qFormat/>
    <w:rsid w:val="00BC2AB7"/>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BC2AB7"/>
    <w:pPr>
      <w:numPr>
        <w:ilvl w:val="2"/>
      </w:numPr>
      <w:tabs>
        <w:tab w:val="clear" w:pos="794"/>
        <w:tab w:val="num" w:pos="360"/>
      </w:tabs>
      <w:ind w:left="1200" w:hanging="420"/>
      <w:outlineLvl w:val="3"/>
    </w:pPr>
  </w:style>
  <w:style w:type="character" w:customStyle="1" w:styleId="3H1Char">
    <w:name w:val="3H1 Char"/>
    <w:link w:val="3H1"/>
    <w:uiPriority w:val="99"/>
    <w:locked/>
    <w:rsid w:val="00BC2AB7"/>
    <w:rPr>
      <w:rFonts w:ascii="Times New Roman" w:eastAsia="Malgun Gothic" w:hAnsi="Times New Roman"/>
      <w:b/>
      <w:lang w:val="en-GB"/>
    </w:rPr>
  </w:style>
  <w:style w:type="paragraph" w:customStyle="1" w:styleId="3H3">
    <w:name w:val="3H3"/>
    <w:basedOn w:val="3H2"/>
    <w:next w:val="3N"/>
    <w:link w:val="3H3Char"/>
    <w:uiPriority w:val="99"/>
    <w:qFormat/>
    <w:rsid w:val="00BC2AB7"/>
    <w:pPr>
      <w:numPr>
        <w:ilvl w:val="3"/>
      </w:numPr>
      <w:tabs>
        <w:tab w:val="clear" w:pos="794"/>
        <w:tab w:val="num" w:pos="360"/>
      </w:tabs>
      <w:ind w:left="2880" w:hanging="360"/>
      <w:outlineLvl w:val="4"/>
    </w:pPr>
  </w:style>
  <w:style w:type="paragraph" w:customStyle="1" w:styleId="3H4">
    <w:name w:val="3H4"/>
    <w:basedOn w:val="3H3"/>
    <w:next w:val="3N"/>
    <w:link w:val="3H4Char"/>
    <w:uiPriority w:val="99"/>
    <w:qFormat/>
    <w:rsid w:val="00BC2AB7"/>
    <w:pPr>
      <w:numPr>
        <w:ilvl w:val="4"/>
      </w:numPr>
      <w:tabs>
        <w:tab w:val="clear" w:pos="794"/>
        <w:tab w:val="num" w:pos="360"/>
      </w:tabs>
      <w:ind w:left="3600"/>
      <w:outlineLvl w:val="5"/>
    </w:pPr>
  </w:style>
  <w:style w:type="character" w:customStyle="1" w:styleId="3H2Char">
    <w:name w:val="3H2 Char"/>
    <w:link w:val="3H2"/>
    <w:uiPriority w:val="99"/>
    <w:locked/>
    <w:rsid w:val="00BC2AB7"/>
    <w:rPr>
      <w:rFonts w:ascii="Times New Roman" w:eastAsia="Malgun Gothic" w:hAnsi="Times New Roman"/>
      <w:b/>
      <w:lang w:val="en-GB"/>
    </w:rPr>
  </w:style>
  <w:style w:type="character" w:customStyle="1" w:styleId="3H3Char">
    <w:name w:val="3H3 Char"/>
    <w:link w:val="3H3"/>
    <w:uiPriority w:val="99"/>
    <w:locked/>
    <w:rsid w:val="00BC2AB7"/>
    <w:rPr>
      <w:rFonts w:ascii="Times New Roman" w:eastAsia="Malgun Gothic" w:hAnsi="Times New Roman"/>
      <w:b/>
      <w:lang w:val="en-GB"/>
    </w:rPr>
  </w:style>
  <w:style w:type="character" w:customStyle="1" w:styleId="3H4Char">
    <w:name w:val="3H4 Char"/>
    <w:link w:val="3H4"/>
    <w:uiPriority w:val="99"/>
    <w:locked/>
    <w:rsid w:val="00BC2AB7"/>
    <w:rPr>
      <w:rFonts w:ascii="Times New Roman" w:eastAsia="Malgun Gothic" w:hAnsi="Times New Roman"/>
      <w:b/>
      <w:lang w:val="en-GB"/>
    </w:rPr>
  </w:style>
  <w:style w:type="paragraph" w:customStyle="1" w:styleId="Note1CharCharCharCharCharChar">
    <w:name w:val="Note 1 Char Char Char Char Char Char"/>
    <w:basedOn w:val="a7"/>
    <w:uiPriority w:val="99"/>
    <w:rsid w:val="00BC2AB7"/>
    <w:pPr>
      <w:tabs>
        <w:tab w:val="clear" w:pos="794"/>
        <w:tab w:val="clear" w:pos="1191"/>
        <w:tab w:val="clear" w:pos="1588"/>
        <w:tab w:val="clear" w:pos="1985"/>
      </w:tabs>
      <w:spacing w:before="60" w:line="199" w:lineRule="exact"/>
      <w:ind w:left="284"/>
    </w:pPr>
    <w:rPr>
      <w:rFonts w:eastAsia="Malgun Gothic"/>
      <w:sz w:val="18"/>
      <w:szCs w:val="18"/>
    </w:rPr>
  </w:style>
  <w:style w:type="paragraph" w:customStyle="1" w:styleId="3S0">
    <w:name w:val="3S0"/>
    <w:basedOn w:val="a7"/>
    <w:link w:val="3S0Char"/>
    <w:uiPriority w:val="99"/>
    <w:qFormat/>
    <w:rsid w:val="00BC2AB7"/>
    <w:pPr>
      <w:ind w:left="794" w:hanging="794"/>
    </w:pPr>
    <w:rPr>
      <w:rFonts w:eastAsia="Malgun Gothic"/>
    </w:rPr>
  </w:style>
  <w:style w:type="character" w:customStyle="1" w:styleId="3H0Char">
    <w:name w:val="3H0 Char"/>
    <w:link w:val="3H0"/>
    <w:uiPriority w:val="99"/>
    <w:locked/>
    <w:rsid w:val="00BC2AB7"/>
    <w:rPr>
      <w:rFonts w:ascii="Times New Roman" w:eastAsia="Malgun Gothic" w:hAnsi="Times New Roman"/>
      <w:b/>
      <w:sz w:val="22"/>
      <w:lang w:val="en-GB"/>
    </w:rPr>
  </w:style>
  <w:style w:type="character" w:customStyle="1" w:styleId="3S0Char">
    <w:name w:val="3S0 Char"/>
    <w:link w:val="3S0"/>
    <w:uiPriority w:val="99"/>
    <w:locked/>
    <w:rsid w:val="00BC2AB7"/>
    <w:rPr>
      <w:rFonts w:ascii="Times New Roman" w:eastAsia="Malgun Gothic" w:hAnsi="Times New Roman"/>
      <w:lang w:val="en-GB"/>
    </w:rPr>
  </w:style>
  <w:style w:type="character" w:customStyle="1" w:styleId="3DVCLevel5Char">
    <w:name w:val="3DVC Level 5 Char"/>
    <w:link w:val="3H5"/>
    <w:uiPriority w:val="99"/>
    <w:locked/>
    <w:rsid w:val="00BC2AB7"/>
    <w:rPr>
      <w:rFonts w:ascii="Times New Roman" w:eastAsia="Malgun Gothic" w:hAnsi="Times New Roman"/>
      <w:b/>
      <w:lang w:val="en-GB"/>
    </w:rPr>
  </w:style>
  <w:style w:type="paragraph" w:customStyle="1" w:styleId="4H0">
    <w:name w:val="4H0"/>
    <w:basedOn w:val="3H0"/>
    <w:link w:val="4H0Char"/>
    <w:qFormat/>
    <w:rsid w:val="00BC2AB7"/>
    <w:pPr>
      <w:numPr>
        <w:numId w:val="86"/>
      </w:numPr>
      <w:tabs>
        <w:tab w:val="left" w:pos="794"/>
      </w:tabs>
    </w:pPr>
  </w:style>
  <w:style w:type="paragraph" w:customStyle="1" w:styleId="4H1">
    <w:name w:val="4H1"/>
    <w:basedOn w:val="3N"/>
    <w:link w:val="4H1Char"/>
    <w:qFormat/>
    <w:rsid w:val="00BC2AB7"/>
    <w:pPr>
      <w:numPr>
        <w:ilvl w:val="1"/>
        <w:numId w:val="86"/>
      </w:numPr>
    </w:pPr>
    <w:rPr>
      <w:b/>
    </w:rPr>
  </w:style>
  <w:style w:type="character" w:customStyle="1" w:styleId="4H0Char">
    <w:name w:val="4H0 Char"/>
    <w:link w:val="4H0"/>
    <w:locked/>
    <w:rsid w:val="00BC2AB7"/>
    <w:rPr>
      <w:rFonts w:ascii="Times New Roman" w:eastAsia="Malgun Gothic" w:hAnsi="Times New Roman"/>
      <w:b/>
      <w:sz w:val="22"/>
      <w:lang w:val="en-GB"/>
    </w:rPr>
  </w:style>
  <w:style w:type="paragraph" w:customStyle="1" w:styleId="4H2">
    <w:name w:val="4H2"/>
    <w:basedOn w:val="a7"/>
    <w:rsid w:val="00BC2AB7"/>
    <w:pPr>
      <w:numPr>
        <w:ilvl w:val="2"/>
        <w:numId w:val="86"/>
      </w:numPr>
    </w:pPr>
    <w:rPr>
      <w:rFonts w:eastAsia="Malgun Gothic"/>
    </w:rPr>
  </w:style>
  <w:style w:type="character" w:customStyle="1" w:styleId="4H1Char">
    <w:name w:val="4H1 Char"/>
    <w:link w:val="4H1"/>
    <w:locked/>
    <w:rsid w:val="00BC2AB7"/>
    <w:rPr>
      <w:rFonts w:ascii="Times New Roman" w:eastAsia="Malgun Gothic" w:hAnsi="Times New Roman"/>
      <w:b/>
      <w:lang w:val="en-GB"/>
    </w:rPr>
  </w:style>
  <w:style w:type="character" w:styleId="afff3">
    <w:name w:val="Subtle Reference"/>
    <w:basedOn w:val="a8"/>
    <w:uiPriority w:val="31"/>
    <w:qFormat/>
    <w:rsid w:val="00BC2AB7"/>
    <w:rPr>
      <w:smallCaps/>
      <w:color w:val="C0504D"/>
      <w:u w:val="single"/>
    </w:rPr>
  </w:style>
  <w:style w:type="paragraph" w:customStyle="1" w:styleId="3N0">
    <w:name w:val="3N0"/>
    <w:basedOn w:val="a7"/>
    <w:link w:val="3N0Char"/>
    <w:qFormat/>
    <w:rsid w:val="00BC2AB7"/>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BC2AB7"/>
    <w:rPr>
      <w:rFonts w:ascii="Times New Roman" w:eastAsia="Malgun Gothic" w:hAnsi="Times New Roman"/>
      <w:lang w:val="en-GB"/>
    </w:rPr>
  </w:style>
  <w:style w:type="paragraph" w:styleId="afff4">
    <w:name w:val="TOC Heading"/>
    <w:basedOn w:val="1"/>
    <w:next w:val="a7"/>
    <w:uiPriority w:val="39"/>
    <w:unhideWhenUsed/>
    <w:qFormat/>
    <w:rsid w:val="00BC2AB7"/>
    <w:pPr>
      <w:numPr>
        <w:numId w:val="0"/>
      </w:numPr>
      <w:tabs>
        <w:tab w:val="clear" w:pos="794"/>
        <w:tab w:val="clear" w:pos="1191"/>
        <w:tab w:val="clear" w:pos="1588"/>
        <w:tab w:val="clear" w:pos="1985"/>
        <w:tab w:val="num" w:pos="757"/>
      </w:tabs>
      <w:overflowPunct/>
      <w:autoSpaceDE/>
      <w:autoSpaceDN/>
      <w:adjustRightInd/>
      <w:spacing w:before="480" w:line="276" w:lineRule="auto"/>
      <w:ind w:left="757" w:hanging="360"/>
      <w:textAlignment w:val="auto"/>
      <w:outlineLvl w:val="9"/>
    </w:pPr>
    <w:rPr>
      <w:rFonts w:ascii="Cambria" w:hAnsi="Cambria"/>
      <w:bCs/>
      <w:color w:val="365F91"/>
      <w:sz w:val="28"/>
      <w:szCs w:val="28"/>
      <w:lang w:val="en-US" w:eastAsia="ja-JP"/>
    </w:rPr>
  </w:style>
  <w:style w:type="table" w:customStyle="1" w:styleId="TableGrid11">
    <w:name w:val="Table Grid11"/>
    <w:basedOn w:val="a9"/>
    <w:next w:val="af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5">
    <w:name w:val="Message Header"/>
    <w:basedOn w:val="a7"/>
    <w:link w:val="afff6"/>
    <w:uiPriority w:val="99"/>
    <w:unhideWhenUsed/>
    <w:rsid w:val="00BC2AB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afff6">
    <w:name w:val="メッセージ見出し (文字)"/>
    <w:basedOn w:val="a8"/>
    <w:link w:val="afff5"/>
    <w:uiPriority w:val="99"/>
    <w:rsid w:val="00BC2AB7"/>
    <w:rPr>
      <w:rFonts w:ascii="Cambria" w:eastAsia="SimSun" w:hAnsi="Cambria"/>
      <w:sz w:val="24"/>
      <w:szCs w:val="24"/>
      <w:shd w:val="pct20" w:color="auto" w:fill="auto"/>
      <w:lang w:val="en-GB"/>
    </w:rPr>
  </w:style>
  <w:style w:type="character" w:customStyle="1" w:styleId="summary">
    <w:name w:val="summary"/>
    <w:rsid w:val="00BC2AB7"/>
  </w:style>
  <w:style w:type="paragraph" w:customStyle="1" w:styleId="Bibliography3">
    <w:name w:val="Bibliography3"/>
    <w:basedOn w:val="a7"/>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4">
    <w:name w:val="Bibliography4"/>
    <w:basedOn w:val="a7"/>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5">
    <w:name w:val="Bibliography5"/>
    <w:basedOn w:val="a7"/>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noProof/>
      <w:lang w:val="en-US"/>
    </w:rPr>
  </w:style>
  <w:style w:type="paragraph" w:customStyle="1" w:styleId="Bibliography6">
    <w:name w:val="Bibliography6"/>
    <w:basedOn w:val="a7"/>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7">
    <w:name w:val="Bibliography7"/>
    <w:basedOn w:val="a7"/>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styleId="afff7">
    <w:name w:val="Plain Text"/>
    <w:basedOn w:val="a7"/>
    <w:link w:val="afff8"/>
    <w:uiPriority w:val="99"/>
    <w:unhideWhenUsed/>
    <w:rsid w:val="00BC2AB7"/>
    <w:pPr>
      <w:tabs>
        <w:tab w:val="clear" w:pos="794"/>
        <w:tab w:val="clear" w:pos="1191"/>
        <w:tab w:val="clear" w:pos="1588"/>
        <w:tab w:val="clear" w:pos="1985"/>
      </w:tabs>
      <w:overflowPunct/>
      <w:autoSpaceDE/>
      <w:autoSpaceDN/>
      <w:adjustRightInd/>
      <w:spacing w:before="0"/>
      <w:jc w:val="left"/>
      <w:textAlignment w:val="auto"/>
    </w:pPr>
    <w:rPr>
      <w:rFonts w:ascii="Calibri" w:hAnsi="Calibri" w:cs="Consolas"/>
      <w:sz w:val="22"/>
      <w:szCs w:val="21"/>
      <w:lang w:val="en-US"/>
    </w:rPr>
  </w:style>
  <w:style w:type="character" w:customStyle="1" w:styleId="afff8">
    <w:name w:val="書式なし (文字)"/>
    <w:basedOn w:val="a8"/>
    <w:link w:val="afff7"/>
    <w:uiPriority w:val="99"/>
    <w:rsid w:val="00BC2AB7"/>
    <w:rPr>
      <w:rFonts w:ascii="Calibri" w:eastAsia="SimSun" w:hAnsi="Calibri" w:cs="Consolas"/>
      <w:sz w:val="22"/>
      <w:szCs w:val="21"/>
    </w:rPr>
  </w:style>
  <w:style w:type="paragraph" w:customStyle="1" w:styleId="ColorfulShading-Accent14">
    <w:name w:val="Colorful Shading - Accent 14"/>
    <w:hidden/>
    <w:uiPriority w:val="99"/>
    <w:semiHidden/>
    <w:rsid w:val="00BC2AB7"/>
    <w:rPr>
      <w:rFonts w:ascii="Times New Roman" w:eastAsia="Malgun Gothic" w:hAnsi="Times New Roman"/>
      <w:lang w:val="en-GB"/>
    </w:rPr>
  </w:style>
  <w:style w:type="paragraph" w:customStyle="1" w:styleId="Bibliography8">
    <w:name w:val="Bibliography8"/>
    <w:basedOn w:val="a7"/>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Bibliography9">
    <w:name w:val="Bibliography9"/>
    <w:basedOn w:val="a7"/>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paragraph" w:customStyle="1" w:styleId="Equationsmallertabs">
    <w:name w:val="Equation smaller tabs"/>
    <w:basedOn w:val="Equation"/>
    <w:qFormat/>
    <w:rsid w:val="00BC2AB7"/>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BC2AB7"/>
    <w:pPr>
      <w:numPr>
        <w:numId w:val="33"/>
      </w:numPr>
    </w:pPr>
  </w:style>
  <w:style w:type="numbering" w:customStyle="1" w:styleId="AVCBullet">
    <w:name w:val="AVC Bullet"/>
    <w:rsid w:val="00BC2AB7"/>
    <w:pPr>
      <w:numPr>
        <w:numId w:val="26"/>
      </w:numPr>
    </w:pPr>
  </w:style>
  <w:style w:type="numbering" w:customStyle="1" w:styleId="3DHeading">
    <w:name w:val="3D Heading"/>
    <w:uiPriority w:val="99"/>
    <w:rsid w:val="00BC2AB7"/>
    <w:pPr>
      <w:numPr>
        <w:numId w:val="84"/>
      </w:numPr>
    </w:pPr>
  </w:style>
  <w:style w:type="numbering" w:customStyle="1" w:styleId="SVCBullets">
    <w:name w:val="SVC Bullets"/>
    <w:rsid w:val="00BC2AB7"/>
    <w:pPr>
      <w:numPr>
        <w:numId w:val="24"/>
      </w:numPr>
    </w:pPr>
  </w:style>
  <w:style w:type="numbering" w:customStyle="1" w:styleId="SVCIndent">
    <w:name w:val="SVC Indent"/>
    <w:rsid w:val="00BC2AB7"/>
    <w:pPr>
      <w:numPr>
        <w:numId w:val="34"/>
      </w:numPr>
    </w:pPr>
  </w:style>
  <w:style w:type="numbering" w:styleId="1ai">
    <w:name w:val="Outline List 1"/>
    <w:basedOn w:val="aa"/>
    <w:uiPriority w:val="99"/>
    <w:unhideWhenUsed/>
    <w:rsid w:val="00BC2AB7"/>
  </w:style>
  <w:style w:type="numbering" w:customStyle="1" w:styleId="NoList1">
    <w:name w:val="No List1"/>
    <w:next w:val="aa"/>
    <w:uiPriority w:val="99"/>
    <w:semiHidden/>
    <w:unhideWhenUsed/>
    <w:rsid w:val="00BC2AB7"/>
  </w:style>
  <w:style w:type="numbering" w:customStyle="1" w:styleId="SVCNumbers1">
    <w:name w:val="SVC Numbers1"/>
    <w:rsid w:val="00BC2AB7"/>
  </w:style>
  <w:style w:type="numbering" w:customStyle="1" w:styleId="AVCBullet1">
    <w:name w:val="AVC Bullet1"/>
    <w:rsid w:val="00BC2AB7"/>
  </w:style>
  <w:style w:type="numbering" w:customStyle="1" w:styleId="SVCBullets1">
    <w:name w:val="SVC Bullets1"/>
    <w:rsid w:val="00BC2AB7"/>
  </w:style>
  <w:style w:type="numbering" w:customStyle="1" w:styleId="SVCIndent1">
    <w:name w:val="SVC Indent1"/>
    <w:rsid w:val="00BC2AB7"/>
  </w:style>
  <w:style w:type="numbering" w:customStyle="1" w:styleId="1ai1">
    <w:name w:val="1 / a / i1"/>
    <w:basedOn w:val="aa"/>
    <w:next w:val="1ai"/>
    <w:uiPriority w:val="99"/>
    <w:semiHidden/>
    <w:unhideWhenUsed/>
    <w:locked/>
    <w:rsid w:val="00BC2AB7"/>
  </w:style>
  <w:style w:type="numbering" w:styleId="111111">
    <w:name w:val="Outline List 2"/>
    <w:basedOn w:val="aa"/>
    <w:uiPriority w:val="99"/>
    <w:unhideWhenUsed/>
    <w:rsid w:val="00BC2AB7"/>
  </w:style>
  <w:style w:type="numbering" w:customStyle="1" w:styleId="3DHeading1">
    <w:name w:val="3D Heading1"/>
    <w:uiPriority w:val="99"/>
    <w:rsid w:val="00BC2AB7"/>
  </w:style>
  <w:style w:type="numbering" w:styleId="afff9">
    <w:name w:val="Outline List 3"/>
    <w:basedOn w:val="aa"/>
    <w:uiPriority w:val="99"/>
    <w:unhideWhenUsed/>
    <w:rsid w:val="00BC2AB7"/>
  </w:style>
  <w:style w:type="paragraph" w:customStyle="1" w:styleId="Rec0">
    <w:name w:val="Rec"/>
    <w:basedOn w:val="af8"/>
    <w:rsid w:val="00BC2AB7"/>
  </w:style>
  <w:style w:type="character" w:customStyle="1" w:styleId="Note1CharCharCharCharCharCharChar">
    <w:name w:val="Note 1 Char Char Char Char Char Char Char"/>
    <w:uiPriority w:val="99"/>
    <w:rsid w:val="00BC2AB7"/>
    <w:rPr>
      <w:rFonts w:cs="Times New Roman"/>
      <w:sz w:val="18"/>
      <w:szCs w:val="18"/>
      <w:lang w:val="en-GB" w:eastAsia="en-US"/>
    </w:rPr>
  </w:style>
  <w:style w:type="character" w:customStyle="1" w:styleId="Note1CharCharCharCharCharCharChar1">
    <w:name w:val="Note 1 Char Char Char Char Char Char Char1"/>
    <w:uiPriority w:val="99"/>
    <w:rsid w:val="00BC2AB7"/>
    <w:rPr>
      <w:rFonts w:eastAsia="Batang" w:cs="Times New Roman"/>
      <w:sz w:val="18"/>
      <w:szCs w:val="18"/>
      <w:lang w:val="en-GB" w:eastAsia="en-US" w:bidi="ar-SA"/>
    </w:rPr>
  </w:style>
  <w:style w:type="character" w:customStyle="1" w:styleId="Note3Char">
    <w:name w:val="Note 3 Char"/>
    <w:uiPriority w:val="99"/>
    <w:rsid w:val="00BC2AB7"/>
    <w:rPr>
      <w:rFonts w:eastAsia="Batang" w:cs="Times New Roman"/>
      <w:sz w:val="18"/>
      <w:szCs w:val="18"/>
      <w:lang w:val="en-GB" w:eastAsia="en-US" w:bidi="ar-SA"/>
    </w:rPr>
  </w:style>
  <w:style w:type="character" w:customStyle="1" w:styleId="Annex2Char">
    <w:name w:val="Annex 2 Char"/>
    <w:link w:val="Annex2"/>
    <w:uiPriority w:val="99"/>
    <w:rsid w:val="00BC2AB7"/>
    <w:rPr>
      <w:rFonts w:ascii="Times New Roman" w:eastAsia="Malgun Gothic" w:hAnsi="Times New Roman"/>
      <w:b/>
      <w:bCs/>
      <w:sz w:val="22"/>
      <w:szCs w:val="22"/>
      <w:lang w:val="en-GB"/>
    </w:rPr>
  </w:style>
  <w:style w:type="character" w:customStyle="1" w:styleId="Annex3Char2">
    <w:name w:val="Annex 3 Char2"/>
    <w:link w:val="Annex3"/>
    <w:rsid w:val="00BC2AB7"/>
    <w:rPr>
      <w:rFonts w:ascii="Times New Roman" w:eastAsia="Malgun Gothic" w:hAnsi="Times New Roman"/>
      <w:b/>
      <w:bCs/>
      <w:lang w:val="en-GB"/>
    </w:rPr>
  </w:style>
  <w:style w:type="character" w:styleId="afffa">
    <w:name w:val="Placeholder Text"/>
    <w:uiPriority w:val="99"/>
    <w:rsid w:val="00BC2AB7"/>
    <w:rPr>
      <w:color w:val="808080"/>
    </w:rPr>
  </w:style>
  <w:style w:type="paragraph" w:customStyle="1" w:styleId="Text">
    <w:name w:val="Text"/>
    <w:basedOn w:val="a7"/>
    <w:uiPriority w:val="99"/>
    <w:rsid w:val="00BC2AB7"/>
    <w:pPr>
      <w:tabs>
        <w:tab w:val="clear" w:pos="794"/>
        <w:tab w:val="clear" w:pos="1191"/>
        <w:tab w:val="clear" w:pos="1588"/>
        <w:tab w:val="clear" w:pos="1985"/>
      </w:tabs>
      <w:overflowPunct/>
      <w:autoSpaceDE/>
      <w:autoSpaceDN/>
      <w:adjustRightInd/>
      <w:spacing w:before="0" w:after="240" w:line="276" w:lineRule="auto"/>
      <w:textAlignment w:val="auto"/>
    </w:pPr>
    <w:rPr>
      <w:rFonts w:eastAsia="ＭＳ 明朝"/>
      <w:sz w:val="24"/>
      <w:szCs w:val="24"/>
      <w:lang w:val="de-AT"/>
    </w:rPr>
  </w:style>
  <w:style w:type="paragraph" w:styleId="Web">
    <w:name w:val="Normal (Web)"/>
    <w:basedOn w:val="a7"/>
    <w:uiPriority w:val="99"/>
    <w:unhideWhenUsed/>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eastAsia="en-GB"/>
    </w:rPr>
  </w:style>
  <w:style w:type="paragraph" w:customStyle="1" w:styleId="EquationTab">
    <w:name w:val="EquationTab"/>
    <w:basedOn w:val="a7"/>
    <w:link w:val="EquationTabChar"/>
    <w:qFormat/>
    <w:rsid w:val="00BC2AB7"/>
    <w:rPr>
      <w:rFonts w:eastAsia="Malgun Gothic"/>
    </w:rPr>
  </w:style>
  <w:style w:type="character" w:customStyle="1" w:styleId="EquationTabChar">
    <w:name w:val="EquationTab Char"/>
    <w:link w:val="EquationTab"/>
    <w:rsid w:val="00BC2AB7"/>
    <w:rPr>
      <w:rFonts w:ascii="Times New Roman" w:eastAsia="Malgun Gothic" w:hAnsi="Times New Roman"/>
      <w:lang w:val="en-GB"/>
    </w:rPr>
  </w:style>
  <w:style w:type="paragraph" w:customStyle="1" w:styleId="3H8">
    <w:name w:val="3H8"/>
    <w:basedOn w:val="a7"/>
    <w:uiPriority w:val="99"/>
    <w:rsid w:val="00BC2AB7"/>
    <w:pPr>
      <w:tabs>
        <w:tab w:val="clear" w:pos="794"/>
      </w:tabs>
    </w:pPr>
    <w:rPr>
      <w:rFonts w:eastAsia="Malgun Gothic"/>
    </w:rPr>
  </w:style>
  <w:style w:type="paragraph" w:customStyle="1" w:styleId="3D0">
    <w:name w:val="3D0"/>
    <w:basedOn w:val="3N0"/>
    <w:link w:val="3D0Char"/>
    <w:uiPriority w:val="99"/>
    <w:qFormat/>
    <w:rsid w:val="00BC2AB7"/>
    <w:pPr>
      <w:numPr>
        <w:numId w:val="89"/>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BC2AB7"/>
    <w:pPr>
      <w:numPr>
        <w:ilvl w:val="1"/>
      </w:numPr>
    </w:pPr>
  </w:style>
  <w:style w:type="character" w:customStyle="1" w:styleId="3D0Char">
    <w:name w:val="3D0 Char"/>
    <w:link w:val="3D0"/>
    <w:uiPriority w:val="99"/>
    <w:rsid w:val="00BC2AB7"/>
    <w:rPr>
      <w:rFonts w:ascii="Times New Roman" w:eastAsia="Malgun Gothic" w:hAnsi="Times New Roman"/>
      <w:lang w:val="en-CA"/>
    </w:rPr>
  </w:style>
  <w:style w:type="paragraph" w:customStyle="1" w:styleId="3D2">
    <w:name w:val="3D2"/>
    <w:basedOn w:val="3D1"/>
    <w:link w:val="3D2Char"/>
    <w:uiPriority w:val="99"/>
    <w:qFormat/>
    <w:rsid w:val="00BC2AB7"/>
    <w:pPr>
      <w:numPr>
        <w:ilvl w:val="2"/>
      </w:numPr>
      <w:tabs>
        <w:tab w:val="clear" w:pos="794"/>
        <w:tab w:val="left" w:pos="1072"/>
      </w:tabs>
      <w:ind w:left="1071"/>
    </w:pPr>
    <w:rPr>
      <w:lang w:eastAsia="ko-KR"/>
    </w:rPr>
  </w:style>
  <w:style w:type="character" w:customStyle="1" w:styleId="3D1Char">
    <w:name w:val="3D1 Char"/>
    <w:link w:val="3D1"/>
    <w:uiPriority w:val="99"/>
    <w:rsid w:val="00BC2AB7"/>
    <w:rPr>
      <w:rFonts w:ascii="Times New Roman" w:eastAsia="Malgun Gothic" w:hAnsi="Times New Roman"/>
      <w:lang w:val="en-CA"/>
    </w:rPr>
  </w:style>
  <w:style w:type="paragraph" w:customStyle="1" w:styleId="3D3">
    <w:name w:val="3D3"/>
    <w:basedOn w:val="3D2"/>
    <w:link w:val="3D3Char"/>
    <w:uiPriority w:val="99"/>
    <w:qFormat/>
    <w:rsid w:val="00BC2AB7"/>
    <w:pPr>
      <w:numPr>
        <w:ilvl w:val="3"/>
      </w:numPr>
      <w:tabs>
        <w:tab w:val="clear" w:pos="1072"/>
        <w:tab w:val="clear" w:pos="1191"/>
      </w:tabs>
    </w:pPr>
  </w:style>
  <w:style w:type="character" w:customStyle="1" w:styleId="3D2Char">
    <w:name w:val="3D2 Char"/>
    <w:link w:val="3D2"/>
    <w:uiPriority w:val="99"/>
    <w:rsid w:val="00BC2AB7"/>
    <w:rPr>
      <w:rFonts w:ascii="Times New Roman" w:eastAsia="Malgun Gothic" w:hAnsi="Times New Roman"/>
      <w:lang w:val="en-CA" w:eastAsia="ko-KR"/>
    </w:rPr>
  </w:style>
  <w:style w:type="paragraph" w:customStyle="1" w:styleId="3D4">
    <w:name w:val="3D4"/>
    <w:basedOn w:val="3D3"/>
    <w:link w:val="3D4Char"/>
    <w:uiPriority w:val="99"/>
    <w:qFormat/>
    <w:rsid w:val="00BC2AB7"/>
    <w:pPr>
      <w:numPr>
        <w:ilvl w:val="4"/>
      </w:numPr>
      <w:tabs>
        <w:tab w:val="clear" w:pos="1588"/>
      </w:tabs>
    </w:pPr>
  </w:style>
  <w:style w:type="character" w:customStyle="1" w:styleId="3D3Char">
    <w:name w:val="3D3 Char"/>
    <w:link w:val="3D3"/>
    <w:uiPriority w:val="99"/>
    <w:rsid w:val="00BC2AB7"/>
    <w:rPr>
      <w:rFonts w:ascii="Times New Roman" w:eastAsia="Malgun Gothic" w:hAnsi="Times New Roman"/>
      <w:lang w:val="en-CA" w:eastAsia="ko-KR"/>
    </w:rPr>
  </w:style>
  <w:style w:type="paragraph" w:customStyle="1" w:styleId="3D5">
    <w:name w:val="3D5"/>
    <w:basedOn w:val="3D4"/>
    <w:link w:val="3D5Char"/>
    <w:uiPriority w:val="99"/>
    <w:qFormat/>
    <w:rsid w:val="00BC2AB7"/>
    <w:pPr>
      <w:numPr>
        <w:ilvl w:val="5"/>
      </w:numPr>
      <w:tabs>
        <w:tab w:val="clear" w:pos="1985"/>
      </w:tabs>
    </w:pPr>
  </w:style>
  <w:style w:type="character" w:customStyle="1" w:styleId="3D4Char">
    <w:name w:val="3D4 Char"/>
    <w:link w:val="3D4"/>
    <w:uiPriority w:val="99"/>
    <w:rsid w:val="00BC2AB7"/>
    <w:rPr>
      <w:rFonts w:ascii="Times New Roman" w:eastAsia="Malgun Gothic" w:hAnsi="Times New Roman"/>
      <w:lang w:val="en-CA" w:eastAsia="ko-KR"/>
    </w:rPr>
  </w:style>
  <w:style w:type="paragraph" w:customStyle="1" w:styleId="3D6">
    <w:name w:val="3D6"/>
    <w:basedOn w:val="3D5"/>
    <w:link w:val="3D6Char"/>
    <w:uiPriority w:val="99"/>
    <w:qFormat/>
    <w:rsid w:val="00BC2AB7"/>
    <w:pPr>
      <w:numPr>
        <w:ilvl w:val="6"/>
      </w:numPr>
      <w:tabs>
        <w:tab w:val="clear" w:pos="2381"/>
      </w:tabs>
    </w:pPr>
  </w:style>
  <w:style w:type="character" w:customStyle="1" w:styleId="3D5Char">
    <w:name w:val="3D5 Char"/>
    <w:link w:val="3D5"/>
    <w:uiPriority w:val="99"/>
    <w:rsid w:val="00BC2AB7"/>
    <w:rPr>
      <w:rFonts w:ascii="Times New Roman" w:eastAsia="Malgun Gothic" w:hAnsi="Times New Roman"/>
      <w:lang w:val="en-CA" w:eastAsia="ko-KR"/>
    </w:rPr>
  </w:style>
  <w:style w:type="character" w:customStyle="1" w:styleId="3D6Char">
    <w:name w:val="3D6 Char"/>
    <w:link w:val="3D6"/>
    <w:uiPriority w:val="99"/>
    <w:rsid w:val="00BC2AB7"/>
    <w:rPr>
      <w:rFonts w:ascii="Times New Roman" w:eastAsia="Malgun Gothic" w:hAnsi="Times New Roman"/>
      <w:lang w:val="en-CA" w:eastAsia="ko-KR"/>
    </w:rPr>
  </w:style>
  <w:style w:type="paragraph" w:customStyle="1" w:styleId="3U1">
    <w:name w:val="3U1"/>
    <w:basedOn w:val="3N0"/>
    <w:uiPriority w:val="99"/>
    <w:qFormat/>
    <w:rsid w:val="00BC2AB7"/>
    <w:pPr>
      <w:numPr>
        <w:ilvl w:val="1"/>
        <w:numId w:val="93"/>
      </w:numPr>
      <w:tabs>
        <w:tab w:val="num" w:pos="360"/>
        <w:tab w:val="num" w:pos="697"/>
      </w:tabs>
      <w:ind w:left="0" w:firstLine="0"/>
    </w:pPr>
  </w:style>
  <w:style w:type="paragraph" w:customStyle="1" w:styleId="3U0">
    <w:name w:val="3U0"/>
    <w:basedOn w:val="3N0"/>
    <w:uiPriority w:val="99"/>
    <w:qFormat/>
    <w:rsid w:val="00BC2AB7"/>
    <w:pPr>
      <w:numPr>
        <w:numId w:val="93"/>
      </w:numPr>
      <w:tabs>
        <w:tab w:val="num" w:pos="360"/>
      </w:tabs>
      <w:ind w:left="0" w:firstLine="0"/>
    </w:pPr>
  </w:style>
  <w:style w:type="paragraph" w:customStyle="1" w:styleId="3U2">
    <w:name w:val="3U2"/>
    <w:basedOn w:val="3U1"/>
    <w:uiPriority w:val="99"/>
    <w:qFormat/>
    <w:rsid w:val="00BC2AB7"/>
    <w:pPr>
      <w:numPr>
        <w:ilvl w:val="2"/>
      </w:numPr>
      <w:tabs>
        <w:tab w:val="num" w:pos="360"/>
        <w:tab w:val="num" w:pos="697"/>
        <w:tab w:val="num" w:pos="1054"/>
      </w:tabs>
      <w:ind w:left="0" w:firstLine="0"/>
    </w:pPr>
  </w:style>
  <w:style w:type="paragraph" w:customStyle="1" w:styleId="3U3">
    <w:name w:val="3U3"/>
    <w:basedOn w:val="3U2"/>
    <w:uiPriority w:val="99"/>
    <w:qFormat/>
    <w:rsid w:val="00BC2AB7"/>
    <w:pPr>
      <w:numPr>
        <w:ilvl w:val="3"/>
      </w:numPr>
      <w:tabs>
        <w:tab w:val="num" w:pos="360"/>
        <w:tab w:val="num" w:pos="697"/>
        <w:tab w:val="num" w:pos="1411"/>
      </w:tabs>
      <w:ind w:left="0" w:firstLine="0"/>
    </w:pPr>
  </w:style>
  <w:style w:type="paragraph" w:customStyle="1" w:styleId="3U4">
    <w:name w:val="3U4"/>
    <w:basedOn w:val="3U3"/>
    <w:uiPriority w:val="99"/>
    <w:qFormat/>
    <w:rsid w:val="00BC2AB7"/>
    <w:pPr>
      <w:numPr>
        <w:ilvl w:val="4"/>
      </w:numPr>
      <w:tabs>
        <w:tab w:val="num" w:pos="360"/>
        <w:tab w:val="num" w:pos="697"/>
        <w:tab w:val="num" w:pos="1768"/>
      </w:tabs>
      <w:ind w:left="0" w:firstLine="0"/>
    </w:pPr>
  </w:style>
  <w:style w:type="paragraph" w:customStyle="1" w:styleId="3U5">
    <w:name w:val="3U5"/>
    <w:basedOn w:val="3U4"/>
    <w:uiPriority w:val="99"/>
    <w:qFormat/>
    <w:rsid w:val="00BC2AB7"/>
    <w:pPr>
      <w:numPr>
        <w:ilvl w:val="5"/>
      </w:numPr>
      <w:tabs>
        <w:tab w:val="num" w:pos="360"/>
        <w:tab w:val="num" w:pos="697"/>
        <w:tab w:val="num" w:pos="2125"/>
      </w:tabs>
      <w:ind w:left="0" w:firstLine="0"/>
    </w:pPr>
  </w:style>
  <w:style w:type="paragraph" w:customStyle="1" w:styleId="3U6">
    <w:name w:val="3U6"/>
    <w:basedOn w:val="3U5"/>
    <w:uiPriority w:val="99"/>
    <w:qFormat/>
    <w:rsid w:val="00BC2AB7"/>
    <w:pPr>
      <w:numPr>
        <w:ilvl w:val="6"/>
      </w:numPr>
      <w:tabs>
        <w:tab w:val="num" w:pos="360"/>
        <w:tab w:val="num" w:pos="697"/>
        <w:tab w:val="num" w:pos="2482"/>
      </w:tabs>
      <w:ind w:left="0" w:firstLine="0"/>
    </w:pPr>
  </w:style>
  <w:style w:type="paragraph" w:customStyle="1" w:styleId="3U7">
    <w:name w:val="3U7"/>
    <w:basedOn w:val="a7"/>
    <w:uiPriority w:val="99"/>
    <w:qFormat/>
    <w:rsid w:val="00BC2AB7"/>
    <w:pPr>
      <w:numPr>
        <w:ilvl w:val="7"/>
        <w:numId w:val="93"/>
      </w:numPr>
    </w:pPr>
    <w:rPr>
      <w:rFonts w:eastAsia="Malgun Gothic"/>
    </w:rPr>
  </w:style>
  <w:style w:type="paragraph" w:customStyle="1" w:styleId="3U8">
    <w:name w:val="3U8"/>
    <w:basedOn w:val="3U7"/>
    <w:uiPriority w:val="99"/>
    <w:qFormat/>
    <w:rsid w:val="00BC2AB7"/>
    <w:pPr>
      <w:numPr>
        <w:ilvl w:val="8"/>
      </w:numPr>
    </w:pPr>
  </w:style>
  <w:style w:type="character" w:styleId="afffb">
    <w:name w:val="Strong"/>
    <w:uiPriority w:val="22"/>
    <w:qFormat/>
    <w:rsid w:val="00BC2AB7"/>
    <w:rPr>
      <w:b/>
      <w:bCs/>
    </w:rPr>
  </w:style>
  <w:style w:type="paragraph" w:customStyle="1" w:styleId="3D7">
    <w:name w:val="3D7"/>
    <w:basedOn w:val="a7"/>
    <w:uiPriority w:val="99"/>
    <w:rsid w:val="00BC2AB7"/>
    <w:pPr>
      <w:numPr>
        <w:ilvl w:val="7"/>
        <w:numId w:val="89"/>
      </w:numPr>
    </w:pPr>
    <w:rPr>
      <w:rFonts w:eastAsia="Malgun Gothic"/>
    </w:rPr>
  </w:style>
  <w:style w:type="paragraph" w:customStyle="1" w:styleId="3D8">
    <w:name w:val="3D8"/>
    <w:basedOn w:val="a7"/>
    <w:uiPriority w:val="99"/>
    <w:rsid w:val="00BC2AB7"/>
    <w:pPr>
      <w:numPr>
        <w:ilvl w:val="8"/>
        <w:numId w:val="89"/>
      </w:numPr>
    </w:pPr>
    <w:rPr>
      <w:rFonts w:eastAsia="Malgun Gothic"/>
    </w:rPr>
  </w:style>
  <w:style w:type="paragraph" w:customStyle="1" w:styleId="3E0">
    <w:name w:val="3E0"/>
    <w:basedOn w:val="3N0"/>
    <w:uiPriority w:val="99"/>
    <w:qFormat/>
    <w:rsid w:val="00BC2AB7"/>
    <w:pPr>
      <w:numPr>
        <w:numId w:val="94"/>
      </w:numPr>
      <w:tabs>
        <w:tab w:val="num" w:pos="360"/>
        <w:tab w:val="center" w:pos="4865"/>
        <w:tab w:val="right" w:pos="9730"/>
      </w:tabs>
      <w:jc w:val="left"/>
    </w:pPr>
  </w:style>
  <w:style w:type="numbering" w:customStyle="1" w:styleId="3Dash">
    <w:name w:val="3Dash"/>
    <w:uiPriority w:val="99"/>
    <w:rsid w:val="00BC2AB7"/>
    <w:pPr>
      <w:numPr>
        <w:numId w:val="90"/>
      </w:numPr>
    </w:pPr>
  </w:style>
  <w:style w:type="paragraph" w:customStyle="1" w:styleId="3E1">
    <w:name w:val="3E1"/>
    <w:basedOn w:val="3E0"/>
    <w:uiPriority w:val="99"/>
    <w:qFormat/>
    <w:rsid w:val="00BC2AB7"/>
    <w:pPr>
      <w:numPr>
        <w:ilvl w:val="1"/>
      </w:numPr>
      <w:tabs>
        <w:tab w:val="num" w:pos="360"/>
      </w:tabs>
      <w:ind w:left="0"/>
    </w:pPr>
  </w:style>
  <w:style w:type="paragraph" w:customStyle="1" w:styleId="3E2">
    <w:name w:val="3E2"/>
    <w:basedOn w:val="3E1"/>
    <w:uiPriority w:val="99"/>
    <w:qFormat/>
    <w:rsid w:val="00BC2AB7"/>
    <w:pPr>
      <w:numPr>
        <w:ilvl w:val="2"/>
      </w:numPr>
      <w:tabs>
        <w:tab w:val="num" w:pos="360"/>
      </w:tabs>
      <w:ind w:left="0"/>
    </w:pPr>
  </w:style>
  <w:style w:type="paragraph" w:customStyle="1" w:styleId="3E3">
    <w:name w:val="3E3"/>
    <w:basedOn w:val="a7"/>
    <w:uiPriority w:val="99"/>
    <w:qFormat/>
    <w:rsid w:val="00BC2AB7"/>
    <w:pPr>
      <w:numPr>
        <w:ilvl w:val="3"/>
        <w:numId w:val="94"/>
      </w:numPr>
      <w:tabs>
        <w:tab w:val="clear" w:pos="794"/>
        <w:tab w:val="clear" w:pos="1191"/>
        <w:tab w:val="clear" w:pos="1588"/>
        <w:tab w:val="clear" w:pos="1985"/>
        <w:tab w:val="center" w:pos="4865"/>
        <w:tab w:val="right" w:pos="9730"/>
      </w:tabs>
    </w:pPr>
    <w:rPr>
      <w:rFonts w:eastAsia="Malgun Gothic"/>
    </w:rPr>
  </w:style>
  <w:style w:type="paragraph" w:customStyle="1" w:styleId="3E4">
    <w:name w:val="3E4"/>
    <w:basedOn w:val="a7"/>
    <w:uiPriority w:val="99"/>
    <w:qFormat/>
    <w:rsid w:val="00BC2AB7"/>
    <w:pPr>
      <w:numPr>
        <w:ilvl w:val="4"/>
        <w:numId w:val="94"/>
      </w:numPr>
      <w:tabs>
        <w:tab w:val="clear" w:pos="794"/>
        <w:tab w:val="clear" w:pos="1191"/>
        <w:tab w:val="clear" w:pos="1588"/>
        <w:tab w:val="clear" w:pos="1985"/>
        <w:tab w:val="center" w:pos="4865"/>
        <w:tab w:val="right" w:pos="9730"/>
      </w:tabs>
    </w:pPr>
    <w:rPr>
      <w:rFonts w:eastAsia="Malgun Gothic"/>
    </w:rPr>
  </w:style>
  <w:style w:type="paragraph" w:customStyle="1" w:styleId="3E5">
    <w:name w:val="3E5"/>
    <w:basedOn w:val="a7"/>
    <w:uiPriority w:val="99"/>
    <w:qFormat/>
    <w:rsid w:val="00BC2AB7"/>
    <w:pPr>
      <w:numPr>
        <w:ilvl w:val="5"/>
        <w:numId w:val="94"/>
      </w:numPr>
      <w:tabs>
        <w:tab w:val="clear" w:pos="794"/>
        <w:tab w:val="clear" w:pos="1191"/>
        <w:tab w:val="clear" w:pos="1588"/>
        <w:tab w:val="clear" w:pos="1985"/>
        <w:tab w:val="center" w:pos="4864"/>
        <w:tab w:val="right" w:pos="9729"/>
      </w:tabs>
    </w:pPr>
    <w:rPr>
      <w:rFonts w:eastAsia="Malgun Gothic"/>
    </w:rPr>
  </w:style>
  <w:style w:type="paragraph" w:customStyle="1" w:styleId="3E6">
    <w:name w:val="3E6"/>
    <w:basedOn w:val="a7"/>
    <w:uiPriority w:val="99"/>
    <w:qFormat/>
    <w:rsid w:val="00BC2AB7"/>
    <w:pPr>
      <w:numPr>
        <w:ilvl w:val="6"/>
        <w:numId w:val="94"/>
      </w:numPr>
      <w:tabs>
        <w:tab w:val="clear" w:pos="794"/>
        <w:tab w:val="clear" w:pos="1191"/>
        <w:tab w:val="clear" w:pos="1588"/>
        <w:tab w:val="clear" w:pos="1985"/>
        <w:tab w:val="center" w:pos="4864"/>
        <w:tab w:val="right" w:pos="9729"/>
      </w:tabs>
    </w:pPr>
    <w:rPr>
      <w:rFonts w:eastAsia="Malgun Gothic"/>
    </w:rPr>
  </w:style>
  <w:style w:type="paragraph" w:customStyle="1" w:styleId="3E7">
    <w:name w:val="3E7"/>
    <w:basedOn w:val="a7"/>
    <w:uiPriority w:val="99"/>
    <w:qFormat/>
    <w:rsid w:val="00BC2AB7"/>
    <w:pPr>
      <w:numPr>
        <w:ilvl w:val="7"/>
        <w:numId w:val="94"/>
      </w:numPr>
      <w:tabs>
        <w:tab w:val="clear" w:pos="794"/>
        <w:tab w:val="clear" w:pos="1191"/>
        <w:tab w:val="clear" w:pos="1588"/>
        <w:tab w:val="clear" w:pos="1985"/>
        <w:tab w:val="center" w:pos="4864"/>
        <w:tab w:val="right" w:pos="9729"/>
      </w:tabs>
    </w:pPr>
    <w:rPr>
      <w:rFonts w:eastAsia="Malgun Gothic"/>
    </w:rPr>
  </w:style>
  <w:style w:type="paragraph" w:customStyle="1" w:styleId="3E8">
    <w:name w:val="3E8"/>
    <w:basedOn w:val="a7"/>
    <w:uiPriority w:val="99"/>
    <w:qFormat/>
    <w:rsid w:val="00BC2AB7"/>
    <w:pPr>
      <w:numPr>
        <w:ilvl w:val="8"/>
        <w:numId w:val="94"/>
      </w:numPr>
      <w:tabs>
        <w:tab w:val="clear" w:pos="794"/>
        <w:tab w:val="clear" w:pos="1191"/>
        <w:tab w:val="clear" w:pos="1588"/>
        <w:tab w:val="clear" w:pos="1985"/>
        <w:tab w:val="center" w:pos="4864"/>
        <w:tab w:val="right" w:pos="9729"/>
      </w:tabs>
    </w:pPr>
    <w:rPr>
      <w:rFonts w:eastAsia="Malgun Gothic"/>
    </w:rPr>
  </w:style>
  <w:style w:type="numbering" w:customStyle="1" w:styleId="3DEquation">
    <w:name w:val="3D Equation"/>
    <w:uiPriority w:val="99"/>
    <w:rsid w:val="00BC2AB7"/>
    <w:pPr>
      <w:numPr>
        <w:numId w:val="91"/>
      </w:numPr>
    </w:pPr>
  </w:style>
  <w:style w:type="numbering" w:customStyle="1" w:styleId="3DNumbering">
    <w:name w:val="3D Numbering"/>
    <w:uiPriority w:val="99"/>
    <w:rsid w:val="00BC2AB7"/>
    <w:pPr>
      <w:numPr>
        <w:numId w:val="92"/>
      </w:numPr>
    </w:pPr>
  </w:style>
  <w:style w:type="paragraph" w:customStyle="1" w:styleId="3N3">
    <w:name w:val="3N3"/>
    <w:basedOn w:val="a7"/>
    <w:link w:val="3N3Char"/>
    <w:qFormat/>
    <w:rsid w:val="003553FB"/>
    <w:pPr>
      <w:widowControl w:val="0"/>
      <w:tabs>
        <w:tab w:val="clear" w:pos="794"/>
        <w:tab w:val="clear" w:pos="1191"/>
        <w:tab w:val="clear" w:pos="1588"/>
        <w:tab w:val="clear" w:pos="1985"/>
      </w:tabs>
      <w:ind w:left="1072"/>
    </w:pPr>
    <w:rPr>
      <w:rFonts w:eastAsia="Malgun Gothic"/>
    </w:rPr>
  </w:style>
  <w:style w:type="paragraph" w:customStyle="1" w:styleId="3N1">
    <w:name w:val="3N1"/>
    <w:basedOn w:val="3N0"/>
    <w:link w:val="3N1Char"/>
    <w:qFormat/>
    <w:rsid w:val="00BC2AB7"/>
    <w:pPr>
      <w:ind w:left="357"/>
    </w:pPr>
    <w:rPr>
      <w:lang w:eastAsia="ko-KR"/>
    </w:rPr>
  </w:style>
  <w:style w:type="character" w:customStyle="1" w:styleId="3N3Char">
    <w:name w:val="3N3 Char"/>
    <w:link w:val="3N3"/>
    <w:rsid w:val="00BC2AB7"/>
    <w:rPr>
      <w:rFonts w:ascii="Times New Roman" w:eastAsia="Malgun Gothic" w:hAnsi="Times New Roman"/>
      <w:lang w:val="en-GB"/>
    </w:rPr>
  </w:style>
  <w:style w:type="paragraph" w:customStyle="1" w:styleId="3N2">
    <w:name w:val="3N2"/>
    <w:basedOn w:val="3N1"/>
    <w:link w:val="3N2Char"/>
    <w:qFormat/>
    <w:rsid w:val="00BC2AB7"/>
    <w:pPr>
      <w:ind w:left="714"/>
    </w:pPr>
  </w:style>
  <w:style w:type="character" w:customStyle="1" w:styleId="3N1Char">
    <w:name w:val="3N1 Char"/>
    <w:link w:val="3N1"/>
    <w:rsid w:val="00BC2AB7"/>
    <w:rPr>
      <w:rFonts w:ascii="Times New Roman" w:eastAsia="Malgun Gothic" w:hAnsi="Times New Roman"/>
      <w:lang w:val="en-GB" w:eastAsia="ko-KR"/>
    </w:rPr>
  </w:style>
  <w:style w:type="character" w:customStyle="1" w:styleId="3N2Char">
    <w:name w:val="3N2 Char"/>
    <w:link w:val="3N2"/>
    <w:rsid w:val="00BC2AB7"/>
    <w:rPr>
      <w:rFonts w:ascii="Times New Roman" w:eastAsia="Malgun Gothic" w:hAnsi="Times New Roman"/>
      <w:lang w:val="en-GB" w:eastAsia="ko-KR"/>
    </w:rPr>
  </w:style>
  <w:style w:type="paragraph" w:customStyle="1" w:styleId="Syntax">
    <w:name w:val="Syntax"/>
    <w:basedOn w:val="a7"/>
    <w:link w:val="SyntaxChar"/>
    <w:qFormat/>
    <w:rsid w:val="00BC2AB7"/>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rFonts w:eastAsia="Malgun Gothic"/>
      <w:bCs/>
      <w:lang w:val="en-CA"/>
    </w:rPr>
  </w:style>
  <w:style w:type="character" w:customStyle="1" w:styleId="SyntaxChar">
    <w:name w:val="Syntax Char"/>
    <w:link w:val="Syntax"/>
    <w:rsid w:val="00BC2AB7"/>
    <w:rPr>
      <w:rFonts w:ascii="Times New Roman" w:eastAsia="Malgun Gothic" w:hAnsi="Times New Roman"/>
      <w:bCs/>
      <w:lang w:val="en-CA"/>
    </w:rPr>
  </w:style>
  <w:style w:type="paragraph" w:customStyle="1" w:styleId="3DNote">
    <w:name w:val="3D Note"/>
    <w:basedOn w:val="a7"/>
    <w:link w:val="3DNoteChar"/>
    <w:uiPriority w:val="99"/>
    <w:qFormat/>
    <w:rsid w:val="003553FB"/>
    <w:pPr>
      <w:tabs>
        <w:tab w:val="clear" w:pos="794"/>
        <w:tab w:val="left" w:pos="284"/>
        <w:tab w:val="num" w:pos="1915"/>
      </w:tabs>
      <w:spacing w:before="0"/>
      <w:ind w:left="1915" w:hanging="720"/>
    </w:pPr>
    <w:rPr>
      <w:rFonts w:eastAsia="Malgun Gothic"/>
      <w:lang w:val="en-CA"/>
    </w:rPr>
  </w:style>
  <w:style w:type="character" w:customStyle="1" w:styleId="3DNoteChar">
    <w:name w:val="3D Note Char"/>
    <w:link w:val="3DNote"/>
    <w:uiPriority w:val="99"/>
    <w:rsid w:val="00BC2AB7"/>
    <w:rPr>
      <w:rFonts w:ascii="Times New Roman" w:eastAsia="Malgun Gothic" w:hAnsi="Times New Roman"/>
      <w:lang w:val="en-CA"/>
    </w:rPr>
  </w:style>
  <w:style w:type="character" w:customStyle="1" w:styleId="NoteChar2">
    <w:name w:val="Note Char2"/>
    <w:link w:val="Note"/>
    <w:rsid w:val="00BC2AB7"/>
    <w:rPr>
      <w:rFonts w:ascii="Times New Roman" w:hAnsi="Times New Roman"/>
      <w:sz w:val="18"/>
      <w:lang w:val="en-GB"/>
    </w:rPr>
  </w:style>
  <w:style w:type="character" w:customStyle="1" w:styleId="Heading2Char1">
    <w:name w:val="Heading 2 Char1"/>
    <w:aliases w:val="H Char"/>
    <w:uiPriority w:val="99"/>
    <w:rsid w:val="00D3507C"/>
    <w:rPr>
      <w:rFonts w:ascii="Cambria" w:eastAsia="SimSun" w:hAnsi="Cambria" w:cs="Times New Roman"/>
      <w:b/>
      <w:bCs/>
      <w:i/>
      <w:iCs/>
      <w:sz w:val="28"/>
      <w:szCs w:val="28"/>
      <w:lang w:val="en-GB" w:eastAsia="en-US"/>
    </w:rPr>
  </w:style>
  <w:style w:type="character" w:customStyle="1" w:styleId="Heading1Char2">
    <w:name w:val="Heading 1 Char2"/>
    <w:uiPriority w:val="99"/>
    <w:rsid w:val="00D3507C"/>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D3507C"/>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D3507C"/>
    <w:rPr>
      <w:rFonts w:ascii="Times New Roman" w:hAnsi="Times New Roman"/>
      <w:lang w:val="en-GB"/>
    </w:rPr>
  </w:style>
  <w:style w:type="paragraph" w:customStyle="1" w:styleId="FigureCaption">
    <w:name w:val="Figure Caption"/>
    <w:basedOn w:val="a7"/>
    <w:uiPriority w:val="99"/>
    <w:qFormat/>
    <w:rsid w:val="00D3507C"/>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character" w:customStyle="1" w:styleId="LightGrid-Accent11">
    <w:name w:val="Light Grid - Accent 11"/>
    <w:uiPriority w:val="99"/>
    <w:rsid w:val="00D3507C"/>
    <w:rPr>
      <w:color w:val="808080"/>
    </w:rPr>
  </w:style>
  <w:style w:type="paragraph" w:customStyle="1" w:styleId="zzSTDTitle">
    <w:name w:val="zzSTDTitle"/>
    <w:basedOn w:val="a7"/>
    <w:next w:val="a7"/>
    <w:rsid w:val="00D3507C"/>
    <w:pPr>
      <w:tabs>
        <w:tab w:val="clear" w:pos="794"/>
        <w:tab w:val="clear" w:pos="1191"/>
        <w:tab w:val="clear" w:pos="1588"/>
        <w:tab w:val="clear" w:pos="1985"/>
      </w:tabs>
      <w:suppressAutoHyphens/>
      <w:overflowPunct/>
      <w:autoSpaceDE/>
      <w:autoSpaceDN/>
      <w:adjustRightInd/>
      <w:spacing w:before="400" w:after="760" w:line="350" w:lineRule="exact"/>
      <w:jc w:val="left"/>
      <w:textAlignment w:val="auto"/>
    </w:pPr>
    <w:rPr>
      <w:rFonts w:ascii="Arial" w:eastAsia="ＭＳ 明朝" w:hAnsi="Arial"/>
      <w:b/>
      <w:color w:val="0000FF"/>
      <w:sz w:val="32"/>
      <w:lang w:val="de-DE" w:eastAsia="ja-JP"/>
    </w:rPr>
  </w:style>
  <w:style w:type="numbering" w:customStyle="1" w:styleId="3DEquation1">
    <w:name w:val="3D Equation1"/>
    <w:uiPriority w:val="99"/>
    <w:rsid w:val="00D3507C"/>
  </w:style>
  <w:style w:type="numbering" w:customStyle="1" w:styleId="NoList2">
    <w:name w:val="No List2"/>
    <w:next w:val="aa"/>
    <w:semiHidden/>
    <w:rsid w:val="00D3507C"/>
  </w:style>
  <w:style w:type="table" w:customStyle="1" w:styleId="TableGrid3">
    <w:name w:val="Table Grid3"/>
    <w:basedOn w:val="a9"/>
    <w:next w:val="afd"/>
    <w:rsid w:val="00D3507C"/>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D3507C"/>
    <w:rPr>
      <w:rFonts w:ascii="Times New Roman" w:hAnsi="Times New Roman"/>
      <w:sz w:val="22"/>
    </w:rPr>
  </w:style>
  <w:style w:type="paragraph" w:customStyle="1" w:styleId="p1">
    <w:name w:val="p1"/>
    <w:basedOn w:val="a7"/>
    <w:rsid w:val="00D3507C"/>
    <w:pPr>
      <w:tabs>
        <w:tab w:val="clear" w:pos="794"/>
        <w:tab w:val="clear" w:pos="1191"/>
        <w:tab w:val="clear" w:pos="1588"/>
        <w:tab w:val="clear" w:pos="1985"/>
      </w:tabs>
      <w:overflowPunct/>
      <w:autoSpaceDE/>
      <w:autoSpaceDN/>
      <w:adjustRightInd/>
      <w:spacing w:before="0"/>
      <w:jc w:val="left"/>
      <w:textAlignment w:val="auto"/>
    </w:pPr>
    <w:rPr>
      <w:rFonts w:ascii="Menlo" w:eastAsia="ＭＳ 明朝" w:hAnsi="Menlo" w:cs="Menlo"/>
      <w:color w:val="000000"/>
      <w:sz w:val="17"/>
      <w:szCs w:val="17"/>
      <w:lang w:val="en-CA"/>
    </w:rPr>
  </w:style>
  <w:style w:type="character" w:customStyle="1" w:styleId="s1">
    <w:name w:val="s1"/>
    <w:rsid w:val="00D3507C"/>
  </w:style>
  <w:style w:type="paragraph" w:customStyle="1" w:styleId="MediumList2-Accent23">
    <w:name w:val="Medium List 2 - Accent 23"/>
    <w:hidden/>
    <w:uiPriority w:val="71"/>
    <w:rsid w:val="00D3507C"/>
    <w:rPr>
      <w:rFonts w:ascii="Times New Roman" w:hAnsi="Times New Roman"/>
      <w:sz w:val="22"/>
    </w:rPr>
  </w:style>
  <w:style w:type="paragraph" w:customStyle="1" w:styleId="ColorfulShading-Accent15">
    <w:name w:val="Colorful Shading - Accent 15"/>
    <w:hidden/>
    <w:uiPriority w:val="62"/>
    <w:rsid w:val="00D3507C"/>
    <w:rPr>
      <w:rFonts w:ascii="Times New Roman" w:hAnsi="Times New Roman"/>
      <w:sz w:val="22"/>
    </w:rPr>
  </w:style>
  <w:style w:type="paragraph" w:customStyle="1" w:styleId="Term">
    <w:name w:val="Term"/>
    <w:basedOn w:val="a7"/>
    <w:autoRedefine/>
    <w:qFormat/>
    <w:rsid w:val="003553FB"/>
    <w:pPr>
      <w:numPr>
        <w:numId w:val="111"/>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a7"/>
    <w:link w:val="fieldsZchn"/>
    <w:rsid w:val="00D3507C"/>
    <w:pPr>
      <w:tabs>
        <w:tab w:val="clear" w:pos="794"/>
        <w:tab w:val="clear" w:pos="1191"/>
        <w:tab w:val="clear" w:pos="1588"/>
        <w:tab w:val="clear" w:pos="1985"/>
        <w:tab w:val="left" w:pos="8010"/>
      </w:tabs>
      <w:overflowPunct/>
      <w:autoSpaceDE/>
      <w:autoSpaceDN/>
      <w:adjustRightInd/>
      <w:spacing w:before="0" w:after="160"/>
      <w:ind w:left="720" w:hanging="360"/>
      <w:textAlignment w:val="auto"/>
    </w:pPr>
    <w:rPr>
      <w:rFonts w:ascii="Times" w:eastAsia="BatangChe" w:hAnsi="Times"/>
      <w:sz w:val="24"/>
      <w:lang w:val="en-US"/>
    </w:rPr>
  </w:style>
  <w:style w:type="character" w:customStyle="1" w:styleId="fieldsZchn">
    <w:name w:val="fields Zchn"/>
    <w:link w:val="fields"/>
    <w:rsid w:val="00D3507C"/>
    <w:rPr>
      <w:rFonts w:eastAsia="BatangChe"/>
      <w:sz w:val="24"/>
    </w:rPr>
  </w:style>
  <w:style w:type="character" w:customStyle="1" w:styleId="UnresolvedMention2">
    <w:name w:val="Unresolved Mention2"/>
    <w:basedOn w:val="a8"/>
    <w:uiPriority w:val="99"/>
    <w:semiHidden/>
    <w:unhideWhenUsed/>
    <w:rsid w:val="00C92B3C"/>
    <w:rPr>
      <w:color w:val="605E5C"/>
      <w:shd w:val="clear" w:color="auto" w:fill="E1DFDD"/>
    </w:rPr>
  </w:style>
  <w:style w:type="table" w:customStyle="1" w:styleId="TableGrid4">
    <w:name w:val="Table Grid4"/>
    <w:basedOn w:val="a9"/>
    <w:next w:val="afd"/>
    <w:rsid w:val="00500788"/>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0">
    <w:name w:val="Unresolved Mention2"/>
    <w:basedOn w:val="a8"/>
    <w:uiPriority w:val="99"/>
    <w:semiHidden/>
    <w:unhideWhenUsed/>
    <w:rsid w:val="00AD1DBF"/>
    <w:rPr>
      <w:color w:val="605E5C"/>
      <w:shd w:val="clear" w:color="auto" w:fill="E1DFDD"/>
    </w:rPr>
  </w:style>
  <w:style w:type="character" w:customStyle="1" w:styleId="aff1">
    <w:name w:val="リスト段落 (文字)"/>
    <w:link w:val="aff0"/>
    <w:uiPriority w:val="34"/>
    <w:rsid w:val="00244B64"/>
    <w:rPr>
      <w:rFonts w:ascii="Times New Roman" w:hAnsi="Times New Roman"/>
      <w:lang w:val="en-GB"/>
    </w:rPr>
  </w:style>
  <w:style w:type="paragraph" w:customStyle="1" w:styleId="Default">
    <w:name w:val="Default"/>
    <w:rsid w:val="0042293F"/>
    <w:pPr>
      <w:widowControl w:val="0"/>
      <w:autoSpaceDE w:val="0"/>
      <w:autoSpaceDN w:val="0"/>
      <w:adjustRightInd w:val="0"/>
    </w:pPr>
    <w:rPr>
      <w:rFonts w:ascii="Times New Roman" w:hAnsi="Times New Roman"/>
      <w:color w:val="000000"/>
      <w:sz w:val="24"/>
      <w:szCs w:val="24"/>
    </w:rPr>
  </w:style>
  <w:style w:type="paragraph" w:customStyle="1" w:styleId="n">
    <w:name w:val="n"/>
    <w:basedOn w:val="Normalaftertitle0"/>
    <w:rsid w:val="00FC2355"/>
  </w:style>
  <w:style w:type="table" w:customStyle="1" w:styleId="13">
    <w:name w:val="표 구분선1"/>
    <w:basedOn w:val="a9"/>
    <w:next w:val="afd"/>
    <w:rsid w:val="00B97F01"/>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a8"/>
    <w:uiPriority w:val="99"/>
    <w:semiHidden/>
    <w:unhideWhenUsed/>
    <w:rsid w:val="00B97F01"/>
    <w:rPr>
      <w:color w:val="605E5C"/>
      <w:shd w:val="clear" w:color="auto" w:fill="E1DFDD"/>
    </w:rPr>
  </w:style>
  <w:style w:type="character" w:customStyle="1" w:styleId="UnresolvedMention21">
    <w:name w:val="Unresolved Mention21"/>
    <w:basedOn w:val="a8"/>
    <w:uiPriority w:val="99"/>
    <w:semiHidden/>
    <w:unhideWhenUsed/>
    <w:rsid w:val="009D32ED"/>
    <w:rPr>
      <w:color w:val="605E5C"/>
      <w:shd w:val="clear" w:color="auto" w:fill="E1DFDD"/>
    </w:rPr>
  </w:style>
  <w:style w:type="character" w:customStyle="1" w:styleId="UnresolvedMention4">
    <w:name w:val="Unresolved Mention4"/>
    <w:basedOn w:val="a8"/>
    <w:uiPriority w:val="99"/>
    <w:semiHidden/>
    <w:unhideWhenUsed/>
    <w:rsid w:val="00494022"/>
    <w:rPr>
      <w:color w:val="605E5C"/>
      <w:shd w:val="clear" w:color="auto" w:fill="E1DFDD"/>
    </w:rPr>
  </w:style>
  <w:style w:type="character" w:styleId="afffc">
    <w:name w:val="Unresolved Mention"/>
    <w:basedOn w:val="a8"/>
    <w:uiPriority w:val="99"/>
    <w:semiHidden/>
    <w:unhideWhenUsed/>
    <w:rsid w:val="00F61E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6460">
      <w:bodyDiv w:val="1"/>
      <w:marLeft w:val="0"/>
      <w:marRight w:val="0"/>
      <w:marTop w:val="0"/>
      <w:marBottom w:val="0"/>
      <w:divBdr>
        <w:top w:val="none" w:sz="0" w:space="0" w:color="auto"/>
        <w:left w:val="none" w:sz="0" w:space="0" w:color="auto"/>
        <w:bottom w:val="none" w:sz="0" w:space="0" w:color="auto"/>
        <w:right w:val="none" w:sz="0" w:space="0" w:color="auto"/>
      </w:divBdr>
    </w:div>
    <w:div w:id="29694606">
      <w:bodyDiv w:val="1"/>
      <w:marLeft w:val="0"/>
      <w:marRight w:val="0"/>
      <w:marTop w:val="0"/>
      <w:marBottom w:val="0"/>
      <w:divBdr>
        <w:top w:val="none" w:sz="0" w:space="0" w:color="auto"/>
        <w:left w:val="none" w:sz="0" w:space="0" w:color="auto"/>
        <w:bottom w:val="none" w:sz="0" w:space="0" w:color="auto"/>
        <w:right w:val="none" w:sz="0" w:space="0" w:color="auto"/>
      </w:divBdr>
    </w:div>
    <w:div w:id="37241953">
      <w:bodyDiv w:val="1"/>
      <w:marLeft w:val="0"/>
      <w:marRight w:val="0"/>
      <w:marTop w:val="0"/>
      <w:marBottom w:val="0"/>
      <w:divBdr>
        <w:top w:val="none" w:sz="0" w:space="0" w:color="auto"/>
        <w:left w:val="none" w:sz="0" w:space="0" w:color="auto"/>
        <w:bottom w:val="none" w:sz="0" w:space="0" w:color="auto"/>
        <w:right w:val="none" w:sz="0" w:space="0" w:color="auto"/>
      </w:divBdr>
    </w:div>
    <w:div w:id="42757576">
      <w:bodyDiv w:val="1"/>
      <w:marLeft w:val="0"/>
      <w:marRight w:val="0"/>
      <w:marTop w:val="0"/>
      <w:marBottom w:val="0"/>
      <w:divBdr>
        <w:top w:val="none" w:sz="0" w:space="0" w:color="auto"/>
        <w:left w:val="none" w:sz="0" w:space="0" w:color="auto"/>
        <w:bottom w:val="none" w:sz="0" w:space="0" w:color="auto"/>
        <w:right w:val="none" w:sz="0" w:space="0" w:color="auto"/>
      </w:divBdr>
    </w:div>
    <w:div w:id="83191970">
      <w:bodyDiv w:val="1"/>
      <w:marLeft w:val="0"/>
      <w:marRight w:val="0"/>
      <w:marTop w:val="0"/>
      <w:marBottom w:val="0"/>
      <w:divBdr>
        <w:top w:val="none" w:sz="0" w:space="0" w:color="auto"/>
        <w:left w:val="none" w:sz="0" w:space="0" w:color="auto"/>
        <w:bottom w:val="none" w:sz="0" w:space="0" w:color="auto"/>
        <w:right w:val="none" w:sz="0" w:space="0" w:color="auto"/>
      </w:divBdr>
    </w:div>
    <w:div w:id="144588712">
      <w:bodyDiv w:val="1"/>
      <w:marLeft w:val="0"/>
      <w:marRight w:val="0"/>
      <w:marTop w:val="0"/>
      <w:marBottom w:val="0"/>
      <w:divBdr>
        <w:top w:val="none" w:sz="0" w:space="0" w:color="auto"/>
        <w:left w:val="none" w:sz="0" w:space="0" w:color="auto"/>
        <w:bottom w:val="none" w:sz="0" w:space="0" w:color="auto"/>
        <w:right w:val="none" w:sz="0" w:space="0" w:color="auto"/>
      </w:divBdr>
    </w:div>
    <w:div w:id="188221323">
      <w:bodyDiv w:val="1"/>
      <w:marLeft w:val="0"/>
      <w:marRight w:val="0"/>
      <w:marTop w:val="0"/>
      <w:marBottom w:val="0"/>
      <w:divBdr>
        <w:top w:val="none" w:sz="0" w:space="0" w:color="auto"/>
        <w:left w:val="none" w:sz="0" w:space="0" w:color="auto"/>
        <w:bottom w:val="none" w:sz="0" w:space="0" w:color="auto"/>
        <w:right w:val="none" w:sz="0" w:space="0" w:color="auto"/>
      </w:divBdr>
    </w:div>
    <w:div w:id="198781542">
      <w:bodyDiv w:val="1"/>
      <w:marLeft w:val="0"/>
      <w:marRight w:val="0"/>
      <w:marTop w:val="0"/>
      <w:marBottom w:val="0"/>
      <w:divBdr>
        <w:top w:val="none" w:sz="0" w:space="0" w:color="auto"/>
        <w:left w:val="none" w:sz="0" w:space="0" w:color="auto"/>
        <w:bottom w:val="none" w:sz="0" w:space="0" w:color="auto"/>
        <w:right w:val="none" w:sz="0" w:space="0" w:color="auto"/>
      </w:divBdr>
    </w:div>
    <w:div w:id="294681240">
      <w:bodyDiv w:val="1"/>
      <w:marLeft w:val="0"/>
      <w:marRight w:val="0"/>
      <w:marTop w:val="0"/>
      <w:marBottom w:val="0"/>
      <w:divBdr>
        <w:top w:val="none" w:sz="0" w:space="0" w:color="auto"/>
        <w:left w:val="none" w:sz="0" w:space="0" w:color="auto"/>
        <w:bottom w:val="none" w:sz="0" w:space="0" w:color="auto"/>
        <w:right w:val="none" w:sz="0" w:space="0" w:color="auto"/>
      </w:divBdr>
    </w:div>
    <w:div w:id="322973896">
      <w:bodyDiv w:val="1"/>
      <w:marLeft w:val="0"/>
      <w:marRight w:val="0"/>
      <w:marTop w:val="0"/>
      <w:marBottom w:val="0"/>
      <w:divBdr>
        <w:top w:val="none" w:sz="0" w:space="0" w:color="auto"/>
        <w:left w:val="none" w:sz="0" w:space="0" w:color="auto"/>
        <w:bottom w:val="none" w:sz="0" w:space="0" w:color="auto"/>
        <w:right w:val="none" w:sz="0" w:space="0" w:color="auto"/>
      </w:divBdr>
    </w:div>
    <w:div w:id="325744514">
      <w:bodyDiv w:val="1"/>
      <w:marLeft w:val="0"/>
      <w:marRight w:val="0"/>
      <w:marTop w:val="0"/>
      <w:marBottom w:val="0"/>
      <w:divBdr>
        <w:top w:val="none" w:sz="0" w:space="0" w:color="auto"/>
        <w:left w:val="none" w:sz="0" w:space="0" w:color="auto"/>
        <w:bottom w:val="none" w:sz="0" w:space="0" w:color="auto"/>
        <w:right w:val="none" w:sz="0" w:space="0" w:color="auto"/>
      </w:divBdr>
    </w:div>
    <w:div w:id="380635864">
      <w:bodyDiv w:val="1"/>
      <w:marLeft w:val="0"/>
      <w:marRight w:val="0"/>
      <w:marTop w:val="0"/>
      <w:marBottom w:val="0"/>
      <w:divBdr>
        <w:top w:val="none" w:sz="0" w:space="0" w:color="auto"/>
        <w:left w:val="none" w:sz="0" w:space="0" w:color="auto"/>
        <w:bottom w:val="none" w:sz="0" w:space="0" w:color="auto"/>
        <w:right w:val="none" w:sz="0" w:space="0" w:color="auto"/>
      </w:divBdr>
    </w:div>
    <w:div w:id="390544536">
      <w:bodyDiv w:val="1"/>
      <w:marLeft w:val="0"/>
      <w:marRight w:val="0"/>
      <w:marTop w:val="0"/>
      <w:marBottom w:val="0"/>
      <w:divBdr>
        <w:top w:val="none" w:sz="0" w:space="0" w:color="auto"/>
        <w:left w:val="none" w:sz="0" w:space="0" w:color="auto"/>
        <w:bottom w:val="none" w:sz="0" w:space="0" w:color="auto"/>
        <w:right w:val="none" w:sz="0" w:space="0" w:color="auto"/>
      </w:divBdr>
    </w:div>
    <w:div w:id="403066711">
      <w:bodyDiv w:val="1"/>
      <w:marLeft w:val="0"/>
      <w:marRight w:val="0"/>
      <w:marTop w:val="0"/>
      <w:marBottom w:val="0"/>
      <w:divBdr>
        <w:top w:val="none" w:sz="0" w:space="0" w:color="auto"/>
        <w:left w:val="none" w:sz="0" w:space="0" w:color="auto"/>
        <w:bottom w:val="none" w:sz="0" w:space="0" w:color="auto"/>
        <w:right w:val="none" w:sz="0" w:space="0" w:color="auto"/>
      </w:divBdr>
    </w:div>
    <w:div w:id="410926166">
      <w:bodyDiv w:val="1"/>
      <w:marLeft w:val="0"/>
      <w:marRight w:val="0"/>
      <w:marTop w:val="0"/>
      <w:marBottom w:val="0"/>
      <w:divBdr>
        <w:top w:val="none" w:sz="0" w:space="0" w:color="auto"/>
        <w:left w:val="none" w:sz="0" w:space="0" w:color="auto"/>
        <w:bottom w:val="none" w:sz="0" w:space="0" w:color="auto"/>
        <w:right w:val="none" w:sz="0" w:space="0" w:color="auto"/>
      </w:divBdr>
    </w:div>
    <w:div w:id="417405547">
      <w:bodyDiv w:val="1"/>
      <w:marLeft w:val="0"/>
      <w:marRight w:val="0"/>
      <w:marTop w:val="0"/>
      <w:marBottom w:val="0"/>
      <w:divBdr>
        <w:top w:val="none" w:sz="0" w:space="0" w:color="auto"/>
        <w:left w:val="none" w:sz="0" w:space="0" w:color="auto"/>
        <w:bottom w:val="none" w:sz="0" w:space="0" w:color="auto"/>
        <w:right w:val="none" w:sz="0" w:space="0" w:color="auto"/>
      </w:divBdr>
    </w:div>
    <w:div w:id="429008538">
      <w:bodyDiv w:val="1"/>
      <w:marLeft w:val="0"/>
      <w:marRight w:val="0"/>
      <w:marTop w:val="0"/>
      <w:marBottom w:val="0"/>
      <w:divBdr>
        <w:top w:val="none" w:sz="0" w:space="0" w:color="auto"/>
        <w:left w:val="none" w:sz="0" w:space="0" w:color="auto"/>
        <w:bottom w:val="none" w:sz="0" w:space="0" w:color="auto"/>
        <w:right w:val="none" w:sz="0" w:space="0" w:color="auto"/>
      </w:divBdr>
    </w:div>
    <w:div w:id="429158004">
      <w:bodyDiv w:val="1"/>
      <w:marLeft w:val="0"/>
      <w:marRight w:val="0"/>
      <w:marTop w:val="0"/>
      <w:marBottom w:val="0"/>
      <w:divBdr>
        <w:top w:val="none" w:sz="0" w:space="0" w:color="auto"/>
        <w:left w:val="none" w:sz="0" w:space="0" w:color="auto"/>
        <w:bottom w:val="none" w:sz="0" w:space="0" w:color="auto"/>
        <w:right w:val="none" w:sz="0" w:space="0" w:color="auto"/>
      </w:divBdr>
    </w:div>
    <w:div w:id="440761945">
      <w:bodyDiv w:val="1"/>
      <w:marLeft w:val="0"/>
      <w:marRight w:val="0"/>
      <w:marTop w:val="0"/>
      <w:marBottom w:val="0"/>
      <w:divBdr>
        <w:top w:val="none" w:sz="0" w:space="0" w:color="auto"/>
        <w:left w:val="none" w:sz="0" w:space="0" w:color="auto"/>
        <w:bottom w:val="none" w:sz="0" w:space="0" w:color="auto"/>
        <w:right w:val="none" w:sz="0" w:space="0" w:color="auto"/>
      </w:divBdr>
    </w:div>
    <w:div w:id="450831051">
      <w:bodyDiv w:val="1"/>
      <w:marLeft w:val="0"/>
      <w:marRight w:val="0"/>
      <w:marTop w:val="0"/>
      <w:marBottom w:val="0"/>
      <w:divBdr>
        <w:top w:val="none" w:sz="0" w:space="0" w:color="auto"/>
        <w:left w:val="none" w:sz="0" w:space="0" w:color="auto"/>
        <w:bottom w:val="none" w:sz="0" w:space="0" w:color="auto"/>
        <w:right w:val="none" w:sz="0" w:space="0" w:color="auto"/>
      </w:divBdr>
    </w:div>
    <w:div w:id="504050459">
      <w:bodyDiv w:val="1"/>
      <w:marLeft w:val="0"/>
      <w:marRight w:val="0"/>
      <w:marTop w:val="0"/>
      <w:marBottom w:val="0"/>
      <w:divBdr>
        <w:top w:val="none" w:sz="0" w:space="0" w:color="auto"/>
        <w:left w:val="none" w:sz="0" w:space="0" w:color="auto"/>
        <w:bottom w:val="none" w:sz="0" w:space="0" w:color="auto"/>
        <w:right w:val="none" w:sz="0" w:space="0" w:color="auto"/>
      </w:divBdr>
    </w:div>
    <w:div w:id="633100166">
      <w:bodyDiv w:val="1"/>
      <w:marLeft w:val="0"/>
      <w:marRight w:val="0"/>
      <w:marTop w:val="0"/>
      <w:marBottom w:val="0"/>
      <w:divBdr>
        <w:top w:val="none" w:sz="0" w:space="0" w:color="auto"/>
        <w:left w:val="none" w:sz="0" w:space="0" w:color="auto"/>
        <w:bottom w:val="none" w:sz="0" w:space="0" w:color="auto"/>
        <w:right w:val="none" w:sz="0" w:space="0" w:color="auto"/>
      </w:divBdr>
    </w:div>
    <w:div w:id="762800830">
      <w:bodyDiv w:val="1"/>
      <w:marLeft w:val="0"/>
      <w:marRight w:val="0"/>
      <w:marTop w:val="0"/>
      <w:marBottom w:val="0"/>
      <w:divBdr>
        <w:top w:val="none" w:sz="0" w:space="0" w:color="auto"/>
        <w:left w:val="none" w:sz="0" w:space="0" w:color="auto"/>
        <w:bottom w:val="none" w:sz="0" w:space="0" w:color="auto"/>
        <w:right w:val="none" w:sz="0" w:space="0" w:color="auto"/>
      </w:divBdr>
    </w:div>
    <w:div w:id="786583552">
      <w:bodyDiv w:val="1"/>
      <w:marLeft w:val="0"/>
      <w:marRight w:val="0"/>
      <w:marTop w:val="0"/>
      <w:marBottom w:val="0"/>
      <w:divBdr>
        <w:top w:val="none" w:sz="0" w:space="0" w:color="auto"/>
        <w:left w:val="none" w:sz="0" w:space="0" w:color="auto"/>
        <w:bottom w:val="none" w:sz="0" w:space="0" w:color="auto"/>
        <w:right w:val="none" w:sz="0" w:space="0" w:color="auto"/>
      </w:divBdr>
    </w:div>
    <w:div w:id="787241145">
      <w:bodyDiv w:val="1"/>
      <w:marLeft w:val="0"/>
      <w:marRight w:val="0"/>
      <w:marTop w:val="0"/>
      <w:marBottom w:val="0"/>
      <w:divBdr>
        <w:top w:val="none" w:sz="0" w:space="0" w:color="auto"/>
        <w:left w:val="none" w:sz="0" w:space="0" w:color="auto"/>
        <w:bottom w:val="none" w:sz="0" w:space="0" w:color="auto"/>
        <w:right w:val="none" w:sz="0" w:space="0" w:color="auto"/>
      </w:divBdr>
    </w:div>
    <w:div w:id="794560090">
      <w:bodyDiv w:val="1"/>
      <w:marLeft w:val="0"/>
      <w:marRight w:val="0"/>
      <w:marTop w:val="0"/>
      <w:marBottom w:val="0"/>
      <w:divBdr>
        <w:top w:val="none" w:sz="0" w:space="0" w:color="auto"/>
        <w:left w:val="none" w:sz="0" w:space="0" w:color="auto"/>
        <w:bottom w:val="none" w:sz="0" w:space="0" w:color="auto"/>
        <w:right w:val="none" w:sz="0" w:space="0" w:color="auto"/>
      </w:divBdr>
    </w:div>
    <w:div w:id="812527204">
      <w:bodyDiv w:val="1"/>
      <w:marLeft w:val="0"/>
      <w:marRight w:val="0"/>
      <w:marTop w:val="0"/>
      <w:marBottom w:val="0"/>
      <w:divBdr>
        <w:top w:val="none" w:sz="0" w:space="0" w:color="auto"/>
        <w:left w:val="none" w:sz="0" w:space="0" w:color="auto"/>
        <w:bottom w:val="none" w:sz="0" w:space="0" w:color="auto"/>
        <w:right w:val="none" w:sz="0" w:space="0" w:color="auto"/>
      </w:divBdr>
    </w:div>
    <w:div w:id="824397256">
      <w:bodyDiv w:val="1"/>
      <w:marLeft w:val="0"/>
      <w:marRight w:val="0"/>
      <w:marTop w:val="0"/>
      <w:marBottom w:val="0"/>
      <w:divBdr>
        <w:top w:val="none" w:sz="0" w:space="0" w:color="auto"/>
        <w:left w:val="none" w:sz="0" w:space="0" w:color="auto"/>
        <w:bottom w:val="none" w:sz="0" w:space="0" w:color="auto"/>
        <w:right w:val="none" w:sz="0" w:space="0" w:color="auto"/>
      </w:divBdr>
    </w:div>
    <w:div w:id="936475850">
      <w:bodyDiv w:val="1"/>
      <w:marLeft w:val="0"/>
      <w:marRight w:val="0"/>
      <w:marTop w:val="0"/>
      <w:marBottom w:val="0"/>
      <w:divBdr>
        <w:top w:val="none" w:sz="0" w:space="0" w:color="auto"/>
        <w:left w:val="none" w:sz="0" w:space="0" w:color="auto"/>
        <w:bottom w:val="none" w:sz="0" w:space="0" w:color="auto"/>
        <w:right w:val="none" w:sz="0" w:space="0" w:color="auto"/>
      </w:divBdr>
    </w:div>
    <w:div w:id="964655779">
      <w:bodyDiv w:val="1"/>
      <w:marLeft w:val="0"/>
      <w:marRight w:val="0"/>
      <w:marTop w:val="0"/>
      <w:marBottom w:val="0"/>
      <w:divBdr>
        <w:top w:val="none" w:sz="0" w:space="0" w:color="auto"/>
        <w:left w:val="none" w:sz="0" w:space="0" w:color="auto"/>
        <w:bottom w:val="none" w:sz="0" w:space="0" w:color="auto"/>
        <w:right w:val="none" w:sz="0" w:space="0" w:color="auto"/>
      </w:divBdr>
    </w:div>
    <w:div w:id="1120413902">
      <w:bodyDiv w:val="1"/>
      <w:marLeft w:val="0"/>
      <w:marRight w:val="0"/>
      <w:marTop w:val="0"/>
      <w:marBottom w:val="0"/>
      <w:divBdr>
        <w:top w:val="none" w:sz="0" w:space="0" w:color="auto"/>
        <w:left w:val="none" w:sz="0" w:space="0" w:color="auto"/>
        <w:bottom w:val="none" w:sz="0" w:space="0" w:color="auto"/>
        <w:right w:val="none" w:sz="0" w:space="0" w:color="auto"/>
      </w:divBdr>
    </w:div>
    <w:div w:id="1148596008">
      <w:bodyDiv w:val="1"/>
      <w:marLeft w:val="0"/>
      <w:marRight w:val="0"/>
      <w:marTop w:val="0"/>
      <w:marBottom w:val="0"/>
      <w:divBdr>
        <w:top w:val="none" w:sz="0" w:space="0" w:color="auto"/>
        <w:left w:val="none" w:sz="0" w:space="0" w:color="auto"/>
        <w:bottom w:val="none" w:sz="0" w:space="0" w:color="auto"/>
        <w:right w:val="none" w:sz="0" w:space="0" w:color="auto"/>
      </w:divBdr>
    </w:div>
    <w:div w:id="1197309713">
      <w:bodyDiv w:val="1"/>
      <w:marLeft w:val="0"/>
      <w:marRight w:val="0"/>
      <w:marTop w:val="0"/>
      <w:marBottom w:val="0"/>
      <w:divBdr>
        <w:top w:val="none" w:sz="0" w:space="0" w:color="auto"/>
        <w:left w:val="none" w:sz="0" w:space="0" w:color="auto"/>
        <w:bottom w:val="none" w:sz="0" w:space="0" w:color="auto"/>
        <w:right w:val="none" w:sz="0" w:space="0" w:color="auto"/>
      </w:divBdr>
    </w:div>
    <w:div w:id="1363290437">
      <w:bodyDiv w:val="1"/>
      <w:marLeft w:val="0"/>
      <w:marRight w:val="0"/>
      <w:marTop w:val="0"/>
      <w:marBottom w:val="0"/>
      <w:divBdr>
        <w:top w:val="none" w:sz="0" w:space="0" w:color="auto"/>
        <w:left w:val="none" w:sz="0" w:space="0" w:color="auto"/>
        <w:bottom w:val="none" w:sz="0" w:space="0" w:color="auto"/>
        <w:right w:val="none" w:sz="0" w:space="0" w:color="auto"/>
      </w:divBdr>
    </w:div>
    <w:div w:id="1423137252">
      <w:bodyDiv w:val="1"/>
      <w:marLeft w:val="0"/>
      <w:marRight w:val="0"/>
      <w:marTop w:val="0"/>
      <w:marBottom w:val="0"/>
      <w:divBdr>
        <w:top w:val="none" w:sz="0" w:space="0" w:color="auto"/>
        <w:left w:val="none" w:sz="0" w:space="0" w:color="auto"/>
        <w:bottom w:val="none" w:sz="0" w:space="0" w:color="auto"/>
        <w:right w:val="none" w:sz="0" w:space="0" w:color="auto"/>
      </w:divBdr>
      <w:divsChild>
        <w:div w:id="744739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773396">
              <w:marLeft w:val="0"/>
              <w:marRight w:val="0"/>
              <w:marTop w:val="0"/>
              <w:marBottom w:val="0"/>
              <w:divBdr>
                <w:top w:val="none" w:sz="0" w:space="0" w:color="auto"/>
                <w:left w:val="none" w:sz="0" w:space="0" w:color="auto"/>
                <w:bottom w:val="none" w:sz="0" w:space="0" w:color="auto"/>
                <w:right w:val="none" w:sz="0" w:space="0" w:color="auto"/>
              </w:divBdr>
              <w:divsChild>
                <w:div w:id="111988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194951">
      <w:bodyDiv w:val="1"/>
      <w:marLeft w:val="0"/>
      <w:marRight w:val="0"/>
      <w:marTop w:val="0"/>
      <w:marBottom w:val="0"/>
      <w:divBdr>
        <w:top w:val="none" w:sz="0" w:space="0" w:color="auto"/>
        <w:left w:val="none" w:sz="0" w:space="0" w:color="auto"/>
        <w:bottom w:val="none" w:sz="0" w:space="0" w:color="auto"/>
        <w:right w:val="none" w:sz="0" w:space="0" w:color="auto"/>
      </w:divBdr>
    </w:div>
    <w:div w:id="1488472376">
      <w:bodyDiv w:val="1"/>
      <w:marLeft w:val="0"/>
      <w:marRight w:val="0"/>
      <w:marTop w:val="0"/>
      <w:marBottom w:val="0"/>
      <w:divBdr>
        <w:top w:val="none" w:sz="0" w:space="0" w:color="auto"/>
        <w:left w:val="none" w:sz="0" w:space="0" w:color="auto"/>
        <w:bottom w:val="none" w:sz="0" w:space="0" w:color="auto"/>
        <w:right w:val="none" w:sz="0" w:space="0" w:color="auto"/>
      </w:divBdr>
    </w:div>
    <w:div w:id="1489244622">
      <w:bodyDiv w:val="1"/>
      <w:marLeft w:val="0"/>
      <w:marRight w:val="0"/>
      <w:marTop w:val="0"/>
      <w:marBottom w:val="0"/>
      <w:divBdr>
        <w:top w:val="none" w:sz="0" w:space="0" w:color="auto"/>
        <w:left w:val="none" w:sz="0" w:space="0" w:color="auto"/>
        <w:bottom w:val="none" w:sz="0" w:space="0" w:color="auto"/>
        <w:right w:val="none" w:sz="0" w:space="0" w:color="auto"/>
      </w:divBdr>
    </w:div>
    <w:div w:id="1499878969">
      <w:bodyDiv w:val="1"/>
      <w:marLeft w:val="0"/>
      <w:marRight w:val="0"/>
      <w:marTop w:val="0"/>
      <w:marBottom w:val="0"/>
      <w:divBdr>
        <w:top w:val="none" w:sz="0" w:space="0" w:color="auto"/>
        <w:left w:val="none" w:sz="0" w:space="0" w:color="auto"/>
        <w:bottom w:val="none" w:sz="0" w:space="0" w:color="auto"/>
        <w:right w:val="none" w:sz="0" w:space="0" w:color="auto"/>
      </w:divBdr>
    </w:div>
    <w:div w:id="1555385966">
      <w:bodyDiv w:val="1"/>
      <w:marLeft w:val="0"/>
      <w:marRight w:val="0"/>
      <w:marTop w:val="0"/>
      <w:marBottom w:val="0"/>
      <w:divBdr>
        <w:top w:val="none" w:sz="0" w:space="0" w:color="auto"/>
        <w:left w:val="none" w:sz="0" w:space="0" w:color="auto"/>
        <w:bottom w:val="none" w:sz="0" w:space="0" w:color="auto"/>
        <w:right w:val="none" w:sz="0" w:space="0" w:color="auto"/>
      </w:divBdr>
    </w:div>
    <w:div w:id="1588922764">
      <w:bodyDiv w:val="1"/>
      <w:marLeft w:val="0"/>
      <w:marRight w:val="0"/>
      <w:marTop w:val="0"/>
      <w:marBottom w:val="0"/>
      <w:divBdr>
        <w:top w:val="none" w:sz="0" w:space="0" w:color="auto"/>
        <w:left w:val="none" w:sz="0" w:space="0" w:color="auto"/>
        <w:bottom w:val="none" w:sz="0" w:space="0" w:color="auto"/>
        <w:right w:val="none" w:sz="0" w:space="0" w:color="auto"/>
      </w:divBdr>
    </w:div>
    <w:div w:id="1651324918">
      <w:bodyDiv w:val="1"/>
      <w:marLeft w:val="0"/>
      <w:marRight w:val="0"/>
      <w:marTop w:val="0"/>
      <w:marBottom w:val="0"/>
      <w:divBdr>
        <w:top w:val="none" w:sz="0" w:space="0" w:color="auto"/>
        <w:left w:val="none" w:sz="0" w:space="0" w:color="auto"/>
        <w:bottom w:val="none" w:sz="0" w:space="0" w:color="auto"/>
        <w:right w:val="none" w:sz="0" w:space="0" w:color="auto"/>
      </w:divBdr>
    </w:div>
    <w:div w:id="1684824647">
      <w:bodyDiv w:val="1"/>
      <w:marLeft w:val="0"/>
      <w:marRight w:val="0"/>
      <w:marTop w:val="0"/>
      <w:marBottom w:val="0"/>
      <w:divBdr>
        <w:top w:val="none" w:sz="0" w:space="0" w:color="auto"/>
        <w:left w:val="none" w:sz="0" w:space="0" w:color="auto"/>
        <w:bottom w:val="none" w:sz="0" w:space="0" w:color="auto"/>
        <w:right w:val="none" w:sz="0" w:space="0" w:color="auto"/>
      </w:divBdr>
      <w:divsChild>
        <w:div w:id="1322738517">
          <w:marLeft w:val="0"/>
          <w:marRight w:val="0"/>
          <w:marTop w:val="0"/>
          <w:marBottom w:val="0"/>
          <w:divBdr>
            <w:top w:val="none" w:sz="0" w:space="0" w:color="auto"/>
            <w:left w:val="none" w:sz="0" w:space="0" w:color="auto"/>
            <w:bottom w:val="none" w:sz="0" w:space="0" w:color="auto"/>
            <w:right w:val="none" w:sz="0" w:space="0" w:color="auto"/>
          </w:divBdr>
          <w:divsChild>
            <w:div w:id="1111626261">
              <w:marLeft w:val="0"/>
              <w:marRight w:val="0"/>
              <w:marTop w:val="0"/>
              <w:marBottom w:val="0"/>
              <w:divBdr>
                <w:top w:val="none" w:sz="0" w:space="0" w:color="auto"/>
                <w:left w:val="none" w:sz="0" w:space="0" w:color="auto"/>
                <w:bottom w:val="none" w:sz="0" w:space="0" w:color="auto"/>
                <w:right w:val="none" w:sz="0" w:space="0" w:color="auto"/>
              </w:divBdr>
              <w:divsChild>
                <w:div w:id="72865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951776">
      <w:bodyDiv w:val="1"/>
      <w:marLeft w:val="0"/>
      <w:marRight w:val="0"/>
      <w:marTop w:val="0"/>
      <w:marBottom w:val="0"/>
      <w:divBdr>
        <w:top w:val="none" w:sz="0" w:space="0" w:color="auto"/>
        <w:left w:val="none" w:sz="0" w:space="0" w:color="auto"/>
        <w:bottom w:val="none" w:sz="0" w:space="0" w:color="auto"/>
        <w:right w:val="none" w:sz="0" w:space="0" w:color="auto"/>
      </w:divBdr>
    </w:div>
    <w:div w:id="1712487126">
      <w:bodyDiv w:val="1"/>
      <w:marLeft w:val="0"/>
      <w:marRight w:val="0"/>
      <w:marTop w:val="0"/>
      <w:marBottom w:val="0"/>
      <w:divBdr>
        <w:top w:val="none" w:sz="0" w:space="0" w:color="auto"/>
        <w:left w:val="none" w:sz="0" w:space="0" w:color="auto"/>
        <w:bottom w:val="none" w:sz="0" w:space="0" w:color="auto"/>
        <w:right w:val="none" w:sz="0" w:space="0" w:color="auto"/>
      </w:divBdr>
    </w:div>
    <w:div w:id="1754273958">
      <w:bodyDiv w:val="1"/>
      <w:marLeft w:val="0"/>
      <w:marRight w:val="0"/>
      <w:marTop w:val="0"/>
      <w:marBottom w:val="0"/>
      <w:divBdr>
        <w:top w:val="none" w:sz="0" w:space="0" w:color="auto"/>
        <w:left w:val="none" w:sz="0" w:space="0" w:color="auto"/>
        <w:bottom w:val="none" w:sz="0" w:space="0" w:color="auto"/>
        <w:right w:val="none" w:sz="0" w:space="0" w:color="auto"/>
      </w:divBdr>
    </w:div>
    <w:div w:id="1949046122">
      <w:bodyDiv w:val="1"/>
      <w:marLeft w:val="0"/>
      <w:marRight w:val="0"/>
      <w:marTop w:val="0"/>
      <w:marBottom w:val="0"/>
      <w:divBdr>
        <w:top w:val="none" w:sz="0" w:space="0" w:color="auto"/>
        <w:left w:val="none" w:sz="0" w:space="0" w:color="auto"/>
        <w:bottom w:val="none" w:sz="0" w:space="0" w:color="auto"/>
        <w:right w:val="none" w:sz="0" w:space="0" w:color="auto"/>
      </w:divBdr>
    </w:div>
    <w:div w:id="1992127724">
      <w:bodyDiv w:val="1"/>
      <w:marLeft w:val="0"/>
      <w:marRight w:val="0"/>
      <w:marTop w:val="0"/>
      <w:marBottom w:val="0"/>
      <w:divBdr>
        <w:top w:val="none" w:sz="0" w:space="0" w:color="auto"/>
        <w:left w:val="none" w:sz="0" w:space="0" w:color="auto"/>
        <w:bottom w:val="none" w:sz="0" w:space="0" w:color="auto"/>
        <w:right w:val="none" w:sz="0" w:space="0" w:color="auto"/>
      </w:divBdr>
    </w:div>
    <w:div w:id="2037071902">
      <w:bodyDiv w:val="1"/>
      <w:marLeft w:val="0"/>
      <w:marRight w:val="0"/>
      <w:marTop w:val="0"/>
      <w:marBottom w:val="0"/>
      <w:divBdr>
        <w:top w:val="none" w:sz="0" w:space="0" w:color="auto"/>
        <w:left w:val="none" w:sz="0" w:space="0" w:color="auto"/>
        <w:bottom w:val="none" w:sz="0" w:space="0" w:color="auto"/>
        <w:right w:val="none" w:sz="0" w:space="0" w:color="auto"/>
      </w:divBdr>
    </w:div>
    <w:div w:id="2043631421">
      <w:bodyDiv w:val="1"/>
      <w:marLeft w:val="0"/>
      <w:marRight w:val="0"/>
      <w:marTop w:val="0"/>
      <w:marBottom w:val="0"/>
      <w:divBdr>
        <w:top w:val="none" w:sz="0" w:space="0" w:color="auto"/>
        <w:left w:val="none" w:sz="0" w:space="0" w:color="auto"/>
        <w:bottom w:val="none" w:sz="0" w:space="0" w:color="auto"/>
        <w:right w:val="none" w:sz="0" w:space="0" w:color="auto"/>
      </w:divBdr>
    </w:div>
    <w:div w:id="2088116099">
      <w:bodyDiv w:val="1"/>
      <w:marLeft w:val="0"/>
      <w:marRight w:val="0"/>
      <w:marTop w:val="0"/>
      <w:marBottom w:val="0"/>
      <w:divBdr>
        <w:top w:val="none" w:sz="0" w:space="0" w:color="auto"/>
        <w:left w:val="none" w:sz="0" w:space="0" w:color="auto"/>
        <w:bottom w:val="none" w:sz="0" w:space="0" w:color="auto"/>
        <w:right w:val="none" w:sz="0" w:space="0" w:color="auto"/>
      </w:divBdr>
    </w:div>
    <w:div w:id="2136943597">
      <w:bodyDiv w:val="1"/>
      <w:marLeft w:val="0"/>
      <w:marRight w:val="0"/>
      <w:marTop w:val="0"/>
      <w:marBottom w:val="0"/>
      <w:divBdr>
        <w:top w:val="none" w:sz="0" w:space="0" w:color="auto"/>
        <w:left w:val="none" w:sz="0" w:space="0" w:color="auto"/>
        <w:bottom w:val="none" w:sz="0" w:space="0" w:color="auto"/>
        <w:right w:val="none" w:sz="0" w:space="0" w:color="auto"/>
      </w:divBdr>
    </w:div>
    <w:div w:id="2137330104">
      <w:bodyDiv w:val="1"/>
      <w:marLeft w:val="0"/>
      <w:marRight w:val="0"/>
      <w:marTop w:val="0"/>
      <w:marBottom w:val="0"/>
      <w:divBdr>
        <w:top w:val="none" w:sz="0" w:space="0" w:color="auto"/>
        <w:left w:val="none" w:sz="0" w:space="0" w:color="auto"/>
        <w:bottom w:val="none" w:sz="0" w:space="0" w:color="auto"/>
        <w:right w:val="none" w:sz="0" w:space="0" w:color="auto"/>
      </w:divBdr>
      <w:divsChild>
        <w:div w:id="20398876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2745869">
              <w:marLeft w:val="0"/>
              <w:marRight w:val="0"/>
              <w:marTop w:val="0"/>
              <w:marBottom w:val="0"/>
              <w:divBdr>
                <w:top w:val="none" w:sz="0" w:space="0" w:color="auto"/>
                <w:left w:val="none" w:sz="0" w:space="0" w:color="auto"/>
                <w:bottom w:val="none" w:sz="0" w:space="0" w:color="auto"/>
                <w:right w:val="none" w:sz="0" w:space="0" w:color="auto"/>
              </w:divBdr>
              <w:divsChild>
                <w:div w:id="8810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40C8B-11E8-4859-AC0D-BF63DB5E9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ISO_TSB.DOT</Template>
  <TotalTime>9</TotalTime>
  <Pages>29</Pages>
  <Words>4228</Words>
  <Characters>24106</Characters>
  <Application>Microsoft Office Word</Application>
  <DocSecurity>0</DocSecurity>
  <Lines>200</Lines>
  <Paragraphs>56</Paragraphs>
  <ScaleCrop>false</ScaleCrop>
  <HeadingPairs>
    <vt:vector size="6" baseType="variant">
      <vt:variant>
        <vt:lpstr>タイトル</vt:lpstr>
      </vt:variant>
      <vt:variant>
        <vt:i4>1</vt:i4>
      </vt:variant>
      <vt:variant>
        <vt:lpstr>Title</vt:lpstr>
      </vt:variant>
      <vt:variant>
        <vt:i4>1</vt:i4>
      </vt:variant>
      <vt:variant>
        <vt:lpstr>Template for common text  ISO/UIT-T</vt:lpstr>
      </vt:variant>
      <vt:variant>
        <vt:i4>0</vt:i4>
      </vt:variant>
    </vt:vector>
  </HeadingPairs>
  <TitlesOfParts>
    <vt:vector size="2" baseType="lpstr">
      <vt:lpstr>Template for common text  ISO/UIT-T</vt:lpstr>
      <vt:lpstr>Template for common text  ISO/UIT-T</vt:lpstr>
    </vt:vector>
  </TitlesOfParts>
  <Company>ITU</Company>
  <LinksUpToDate>false</LinksUpToDate>
  <CharactersWithSpaces>28278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
  <cp:lastModifiedBy>Abe Kiyofumi (安倍 清史)</cp:lastModifiedBy>
  <cp:revision>3</cp:revision>
  <cp:lastPrinted>2018-08-10T01:41:00Z</cp:lastPrinted>
  <dcterms:created xsi:type="dcterms:W3CDTF">2020-03-11T02:17:00Z</dcterms:created>
  <dcterms:modified xsi:type="dcterms:W3CDTF">2020-03-11T02:21:00Z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1578166110</vt:lpwstr>
  </property>
</Properties>
</file>