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E0FD9" w14:textId="3EFC01B6" w:rsidR="00387F2C" w:rsidRPr="00125512" w:rsidRDefault="00387F2C" w:rsidP="00CF2342">
      <w:pPr>
        <w:pStyle w:val="Heading4"/>
        <w:numPr>
          <w:ilvl w:val="3"/>
          <w:numId w:val="6"/>
        </w:numPr>
        <w:rPr>
          <w:noProof/>
          <w:lang w:val="en-CA"/>
        </w:rPr>
      </w:pPr>
      <w:bookmarkStart w:id="0" w:name="_Ref2795896"/>
      <w:r w:rsidRPr="00125512">
        <w:rPr>
          <w:noProof/>
          <w:lang w:val="en-CA"/>
        </w:rPr>
        <w:t>Limited k-th order Exp-Golomb binarization process</w:t>
      </w:r>
      <w:bookmarkEnd w:id="0"/>
    </w:p>
    <w:p w14:paraId="3E62F0C4" w14:textId="7A08E962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lang w:val="en-CA"/>
        </w:rPr>
        <w:t>Inputs to this process is a request for a limited k-th order Exp-Golomb (EGk) binarization</w:t>
      </w:r>
      <w:del w:id="1" w:author="Jonathan Gan (Canon)" w:date="2020-04-02T01:05:00Z">
        <w:r w:rsidRPr="00125512" w:rsidDel="00F234A6">
          <w:rPr>
            <w:noProof/>
            <w:lang w:val="en-CA"/>
          </w:rPr>
          <w:delText xml:space="preserve">, </w:delText>
        </w:r>
      </w:del>
      <w:ins w:id="2" w:author="Jonathan Gan (Canon)" w:date="2020-04-02T01:05:00Z">
        <w:r w:rsidR="00F234A6">
          <w:rPr>
            <w:noProof/>
            <w:lang w:val="en-CA"/>
          </w:rPr>
          <w:t xml:space="preserve"> with variables</w:t>
        </w:r>
        <w:r w:rsidR="00F234A6" w:rsidRPr="00125512">
          <w:rPr>
            <w:noProof/>
            <w:lang w:val="en-CA"/>
          </w:rPr>
          <w:t xml:space="preserve"> </w:t>
        </w:r>
      </w:ins>
      <w:del w:id="3" w:author="Jonathan Gan (Canon)" w:date="2020-04-02T01:05:00Z">
        <w:r w:rsidRPr="00125512" w:rsidDel="00F234A6">
          <w:rPr>
            <w:noProof/>
            <w:lang w:val="en-CA"/>
          </w:rPr>
          <w:delText>the Rice parameter riceParam</w:delText>
        </w:r>
      </w:del>
      <w:ins w:id="4" w:author="Jonathan Gan (Canon)" w:date="2020-04-02T01:05:00Z">
        <w:r w:rsidR="00F234A6">
          <w:rPr>
            <w:noProof/>
            <w:lang w:val="en-CA"/>
          </w:rPr>
          <w:t>k</w:t>
        </w:r>
      </w:ins>
      <w:r w:rsidRPr="00125512">
        <w:rPr>
          <w:noProof/>
          <w:lang w:val="en-CA"/>
        </w:rPr>
        <w:t xml:space="preserve">, </w:t>
      </w:r>
      <w:del w:id="5" w:author="Jonathan Gan (Canon)" w:date="2020-04-02T01:04:00Z">
        <w:r w:rsidRPr="00125512" w:rsidDel="0029722F">
          <w:rPr>
            <w:noProof/>
            <w:lang w:val="en-CA"/>
          </w:rPr>
          <w:delText xml:space="preserve">the variables log2TransformRange and </w:delText>
        </w:r>
      </w:del>
      <w:r w:rsidRPr="00125512">
        <w:rPr>
          <w:noProof/>
          <w:lang w:val="en-CA"/>
        </w:rPr>
        <w:t>maxPreExtLen</w:t>
      </w:r>
      <w:ins w:id="6" w:author="Jonathan Gan (Canon)" w:date="2020-04-02T01:04:00Z">
        <w:r w:rsidR="0029722F">
          <w:rPr>
            <w:noProof/>
            <w:lang w:val="en-CA"/>
          </w:rPr>
          <w:t xml:space="preserve"> an</w:t>
        </w:r>
      </w:ins>
      <w:ins w:id="7" w:author="Jonathan Gan (Canon)" w:date="2020-04-02T01:05:00Z">
        <w:r w:rsidR="0029722F">
          <w:rPr>
            <w:noProof/>
            <w:lang w:val="en-CA"/>
          </w:rPr>
          <w:t xml:space="preserve">d </w:t>
        </w:r>
        <w:r w:rsidR="00F234A6">
          <w:rPr>
            <w:noProof/>
            <w:lang w:val="en-CA"/>
          </w:rPr>
          <w:t>truncSuff</w:t>
        </w:r>
      </w:ins>
      <w:ins w:id="8" w:author="Jonathan Gan (Canon)" w:date="2020-04-02T01:06:00Z">
        <w:r w:rsidR="00F234A6">
          <w:rPr>
            <w:noProof/>
            <w:lang w:val="en-CA"/>
          </w:rPr>
          <w:t>ix</w:t>
        </w:r>
      </w:ins>
      <w:ins w:id="9" w:author="Jonathan Gan (Canon)" w:date="2020-04-02T01:05:00Z">
        <w:r w:rsidR="00F234A6">
          <w:rPr>
            <w:noProof/>
            <w:lang w:val="en-CA"/>
          </w:rPr>
          <w:t>Len</w:t>
        </w:r>
      </w:ins>
      <w:r w:rsidRPr="00125512">
        <w:rPr>
          <w:noProof/>
          <w:lang w:val="en-CA"/>
        </w:rPr>
        <w:t>.</w:t>
      </w:r>
      <w:bookmarkStart w:id="10" w:name="_GoBack"/>
      <w:bookmarkEnd w:id="10"/>
    </w:p>
    <w:p w14:paraId="74BB6F7C" w14:textId="77777777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lang w:val="en-CA"/>
        </w:rPr>
        <w:t xml:space="preserve">Output of this process is the limited EGk binarization associating each value symbolVal with a corresponding bin string. </w:t>
      </w:r>
    </w:p>
    <w:p w14:paraId="55B0D18B" w14:textId="77777777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lang w:val="en-CA"/>
        </w:rPr>
        <w:t xml:space="preserve">The bin string of the limited EGk binarization process for each value symbolVal is specified as follows, where each call of the function put( X ), with X being equal to 0 or 1, adds the binary value X at the end of the bin string: </w:t>
      </w:r>
    </w:p>
    <w:p w14:paraId="7B63B81B" w14:textId="530467E6" w:rsidR="00387F2C" w:rsidRDefault="00387F2C" w:rsidP="00387F2C">
      <w:pPr>
        <w:pStyle w:val="Equation"/>
        <w:tabs>
          <w:tab w:val="left" w:pos="1170"/>
          <w:tab w:val="left" w:pos="1980"/>
          <w:tab w:val="left" w:pos="2340"/>
        </w:tabs>
        <w:ind w:left="794"/>
        <w:rPr>
          <w:noProof/>
          <w:lang w:val="en-CA"/>
        </w:rPr>
      </w:pPr>
      <w:r w:rsidRPr="00125512">
        <w:rPr>
          <w:noProof/>
          <w:lang w:val="en-CA"/>
        </w:rPr>
        <w:t xml:space="preserve">codeValue = symbolVal  &gt;&gt;  </w:t>
      </w:r>
      <w:del w:id="11" w:author="Jonathan Gan (Canon)" w:date="2020-04-02T01:07:00Z">
        <w:r w:rsidRPr="00125512" w:rsidDel="00F234A6">
          <w:rPr>
            <w:noProof/>
            <w:lang w:val="en-CA"/>
          </w:rPr>
          <w:delText>riceParam</w:delText>
        </w:r>
      </w:del>
      <w:ins w:id="12" w:author="Jonathan Gan (Canon)" w:date="2020-04-02T01:07:00Z">
        <w:r w:rsidR="00F234A6">
          <w:rPr>
            <w:noProof/>
            <w:lang w:val="en-CA"/>
          </w:rPr>
          <w:t>k</w:t>
        </w:r>
      </w:ins>
      <w:r w:rsidRPr="00125512">
        <w:rPr>
          <w:noProof/>
          <w:lang w:val="en-CA"/>
        </w:rPr>
        <w:br/>
        <w:t>preExtLen = 0</w:t>
      </w:r>
      <w:r w:rsidRPr="00125512">
        <w:rPr>
          <w:noProof/>
          <w:lang w:val="en-CA"/>
        </w:rPr>
        <w:br/>
        <w:t>while( ( preExtLen &lt; maxPreExtLen )  &amp;&amp;  ( codeValue &gt; ( ( 2  &lt;&lt;  preExtLen ) − 2 ) ) ) {</w:t>
      </w:r>
      <w:r w:rsidRPr="00125512">
        <w:rPr>
          <w:noProof/>
          <w:lang w:val="en-CA"/>
        </w:rPr>
        <w:br/>
      </w:r>
      <w:r w:rsidRPr="00125512">
        <w:rPr>
          <w:noProof/>
          <w:lang w:val="en-CA"/>
        </w:rPr>
        <w:tab/>
        <w:t>preExtLen++</w:t>
      </w:r>
      <w:r w:rsidRPr="00125512">
        <w:rPr>
          <w:noProof/>
          <w:lang w:val="en-CA"/>
        </w:rPr>
        <w:br/>
      </w:r>
      <w:r w:rsidRPr="00125512">
        <w:rPr>
          <w:noProof/>
          <w:lang w:val="en-CA"/>
        </w:rPr>
        <w:tab/>
        <w:t>put( 1 )</w:t>
      </w:r>
      <w:r w:rsidRPr="00125512">
        <w:rPr>
          <w:noProof/>
          <w:lang w:val="en-CA"/>
        </w:rPr>
        <w:br/>
        <w:t>}</w:t>
      </w:r>
      <w:r w:rsidRPr="00125512">
        <w:rPr>
          <w:noProof/>
          <w:lang w:val="en-CA"/>
        </w:rPr>
        <w:br/>
        <w:t xml:space="preserve">if( preExtLen  = =  maxPreExtLen ) </w:t>
      </w:r>
      <w:r w:rsidRPr="00125512">
        <w:rPr>
          <w:noProof/>
          <w:lang w:val="en-CA"/>
        </w:rPr>
        <w:tab/>
      </w:r>
      <w:r w:rsidRPr="00125512">
        <w:rPr>
          <w:noProof/>
          <w:lang w:val="en-CA"/>
        </w:rPr>
        <w:tab/>
        <w:t>(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SEQ Equation \* ARABIC </w:instrText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1552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/>
        </w:rPr>
        <w:t>)</w:t>
      </w:r>
      <w:r w:rsidRPr="00125512">
        <w:rPr>
          <w:noProof/>
          <w:lang w:val="en-CA"/>
        </w:rPr>
        <w:br/>
      </w:r>
      <w:r w:rsidRPr="00125512">
        <w:rPr>
          <w:noProof/>
          <w:lang w:val="en-CA"/>
        </w:rPr>
        <w:tab/>
        <w:t xml:space="preserve">escapeLength = </w:t>
      </w:r>
      <w:ins w:id="13" w:author="Jonathan Gan (Canon)" w:date="2020-04-02T01:07:00Z">
        <w:r w:rsidR="00F234A6">
          <w:rPr>
            <w:noProof/>
            <w:lang w:val="en-CA"/>
          </w:rPr>
          <w:t>truncSuffixLen</w:t>
        </w:r>
        <w:r w:rsidR="00F234A6" w:rsidRPr="00125512" w:rsidDel="00F234A6">
          <w:rPr>
            <w:noProof/>
            <w:lang w:val="en-CA"/>
          </w:rPr>
          <w:t xml:space="preserve"> </w:t>
        </w:r>
      </w:ins>
      <w:del w:id="14" w:author="Jonathan Gan (Canon)" w:date="2020-04-02T01:07:00Z">
        <w:r w:rsidRPr="00125512" w:rsidDel="00F234A6">
          <w:rPr>
            <w:noProof/>
            <w:lang w:val="en-CA"/>
          </w:rPr>
          <w:delText>log2TransformRange</w:delText>
        </w:r>
      </w:del>
      <w:r w:rsidRPr="00125512">
        <w:rPr>
          <w:noProof/>
          <w:lang w:val="en-CA"/>
        </w:rPr>
        <w:br/>
        <w:t>else {</w:t>
      </w:r>
      <w:r w:rsidRPr="00125512">
        <w:rPr>
          <w:noProof/>
          <w:lang w:val="en-CA"/>
        </w:rPr>
        <w:br/>
      </w:r>
      <w:r w:rsidRPr="00125512">
        <w:rPr>
          <w:noProof/>
          <w:lang w:val="en-CA"/>
        </w:rPr>
        <w:tab/>
        <w:t xml:space="preserve">escapeLength = preExtLen + </w:t>
      </w:r>
      <w:del w:id="15" w:author="Jonathan Gan (Canon)" w:date="2020-04-02T01:07:00Z">
        <w:r w:rsidRPr="00125512" w:rsidDel="00F234A6">
          <w:rPr>
            <w:noProof/>
            <w:lang w:val="en-CA"/>
          </w:rPr>
          <w:delText>riceParam</w:delText>
        </w:r>
      </w:del>
      <w:ins w:id="16" w:author="Jonathan Gan (Canon)" w:date="2020-04-02T01:07:00Z">
        <w:r w:rsidR="00F234A6">
          <w:rPr>
            <w:noProof/>
            <w:lang w:val="en-CA"/>
          </w:rPr>
          <w:t>k</w:t>
        </w:r>
      </w:ins>
      <w:r w:rsidRPr="00125512">
        <w:rPr>
          <w:noProof/>
          <w:lang w:val="en-CA"/>
        </w:rPr>
        <w:br/>
      </w:r>
      <w:r w:rsidRPr="00125512">
        <w:rPr>
          <w:noProof/>
          <w:lang w:val="en-CA"/>
        </w:rPr>
        <w:tab/>
        <w:t xml:space="preserve">put( 0 ) </w:t>
      </w:r>
      <w:r w:rsidRPr="00125512">
        <w:rPr>
          <w:noProof/>
          <w:lang w:val="en-CA"/>
        </w:rPr>
        <w:br/>
        <w:t>}</w:t>
      </w:r>
      <w:r w:rsidRPr="00125512">
        <w:rPr>
          <w:noProof/>
          <w:lang w:val="en-CA"/>
        </w:rPr>
        <w:br/>
        <w:t xml:space="preserve">symbolVal = symbolVal − ( ( ( 1  &lt;&lt;  preExtLen ) − 1 )  &lt;&lt;  </w:t>
      </w:r>
      <w:del w:id="17" w:author="Jonathan Gan (Canon)" w:date="2020-04-02T01:07:00Z">
        <w:r w:rsidRPr="00125512" w:rsidDel="00F234A6">
          <w:rPr>
            <w:noProof/>
            <w:lang w:val="en-CA"/>
          </w:rPr>
          <w:delText xml:space="preserve">riceParam </w:delText>
        </w:r>
      </w:del>
      <w:ins w:id="18" w:author="Jonathan Gan (Canon)" w:date="2020-04-02T01:07:00Z">
        <w:r w:rsidR="00F234A6">
          <w:rPr>
            <w:noProof/>
            <w:lang w:val="en-CA"/>
          </w:rPr>
          <w:t>k</w:t>
        </w:r>
        <w:r w:rsidR="00F234A6" w:rsidRPr="00125512">
          <w:rPr>
            <w:noProof/>
            <w:lang w:val="en-CA"/>
          </w:rPr>
          <w:t xml:space="preserve"> </w:t>
        </w:r>
      </w:ins>
      <w:r w:rsidRPr="00125512">
        <w:rPr>
          <w:noProof/>
          <w:lang w:val="en-CA"/>
        </w:rPr>
        <w:t>)</w:t>
      </w:r>
      <w:r w:rsidRPr="00125512">
        <w:rPr>
          <w:noProof/>
          <w:lang w:val="en-CA"/>
        </w:rPr>
        <w:br/>
        <w:t>while( ( escapeLength− − ) &gt; 0 )</w:t>
      </w:r>
      <w:r w:rsidRPr="00125512">
        <w:rPr>
          <w:noProof/>
          <w:lang w:val="en-CA"/>
        </w:rPr>
        <w:br/>
      </w:r>
      <w:r w:rsidRPr="00125512">
        <w:rPr>
          <w:noProof/>
          <w:lang w:val="en-CA"/>
        </w:rPr>
        <w:tab/>
        <w:t>put( ( symbolVal  &gt;&gt;  escapeLength ) &amp; 1 )</w:t>
      </w:r>
    </w:p>
    <w:p w14:paraId="5D6CBBEA" w14:textId="2F71F220" w:rsidR="00387F2C" w:rsidRDefault="00387F2C" w:rsidP="00387F2C">
      <w:pPr>
        <w:pStyle w:val="Equation"/>
        <w:tabs>
          <w:tab w:val="left" w:pos="1170"/>
          <w:tab w:val="left" w:pos="1980"/>
          <w:tab w:val="left" w:pos="2340"/>
        </w:tabs>
        <w:ind w:left="794"/>
        <w:rPr>
          <w:noProof/>
          <w:lang w:val="en-CA"/>
        </w:rPr>
      </w:pPr>
    </w:p>
    <w:p w14:paraId="4162819A" w14:textId="7B12D1D3" w:rsidR="00387F2C" w:rsidRDefault="00387F2C" w:rsidP="00387F2C">
      <w:pPr>
        <w:pStyle w:val="Equation"/>
        <w:tabs>
          <w:tab w:val="left" w:pos="1170"/>
          <w:tab w:val="left" w:pos="1980"/>
          <w:tab w:val="left" w:pos="2340"/>
        </w:tabs>
        <w:ind w:left="794"/>
        <w:rPr>
          <w:noProof/>
          <w:lang w:val="en-CA"/>
        </w:rPr>
      </w:pPr>
    </w:p>
    <w:p w14:paraId="0E1E0B6A" w14:textId="1DE534F9" w:rsidR="00387F2C" w:rsidRPr="00125512" w:rsidRDefault="00387F2C" w:rsidP="00CF2342">
      <w:pPr>
        <w:pStyle w:val="Heading4"/>
        <w:numPr>
          <w:ilvl w:val="3"/>
          <w:numId w:val="3"/>
        </w:numPr>
        <w:rPr>
          <w:noProof/>
          <w:lang w:val="en-CA"/>
        </w:rPr>
      </w:pPr>
      <w:bookmarkStart w:id="19" w:name="_Ref522196437"/>
      <w:r w:rsidRPr="00125512">
        <w:rPr>
          <w:noProof/>
          <w:lang w:val="en-CA"/>
        </w:rPr>
        <w:t>Binarization process for abs_</w:t>
      </w:r>
      <w:r w:rsidRPr="00125512">
        <w:rPr>
          <w:rFonts w:eastAsia="MS Mincho"/>
          <w:noProof/>
          <w:lang w:val="en-CA"/>
        </w:rPr>
        <w:t>remainder[ ]</w:t>
      </w:r>
      <w:bookmarkEnd w:id="19"/>
    </w:p>
    <w:p w14:paraId="31A8AC96" w14:textId="77777777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lang w:val="en-CA"/>
        </w:rPr>
        <w:t>Input to this process is a request for a binarization for the syntax element abs_</w:t>
      </w:r>
      <w:r w:rsidRPr="00125512">
        <w:rPr>
          <w:rFonts w:eastAsia="MS Mincho"/>
          <w:noProof/>
          <w:lang w:val="en-CA" w:eastAsia="ja-JP"/>
        </w:rPr>
        <w:t>remainder</w:t>
      </w:r>
      <w:r w:rsidRPr="00125512">
        <w:rPr>
          <w:noProof/>
          <w:lang w:val="en-CA"/>
        </w:rPr>
        <w:t xml:space="preserve">[ n ], the colour component cIdx, the current sub-block index i, and the luma location ( x0, y0 ) specifying the </w:t>
      </w:r>
      <w:r w:rsidRPr="00125512">
        <w:rPr>
          <w:noProof/>
          <w:lang w:val="en-CA" w:eastAsia="zh-CN"/>
        </w:rPr>
        <w:t>top-left sample of the current luma transform block relative to the top-left luma sample of the picture</w:t>
      </w:r>
      <w:r w:rsidRPr="00125512">
        <w:rPr>
          <w:noProof/>
          <w:lang w:val="en-CA" w:eastAsia="ko-KR"/>
        </w:rPr>
        <w:t xml:space="preserve">, </w:t>
      </w:r>
      <w:r w:rsidRPr="00125512">
        <w:rPr>
          <w:noProof/>
          <w:lang w:val="en-CA"/>
        </w:rPr>
        <w:t>the current coefficient scan location ( xC, yC ), the binary logarithm of the transform block width log2TbWidth, and the binary logarithm of the transform block height log2TbHeight.</w:t>
      </w:r>
    </w:p>
    <w:p w14:paraId="2EF1D07C" w14:textId="77777777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lang w:val="en-CA"/>
        </w:rPr>
        <w:t>Output of this process is the binarization of the syntax element.</w:t>
      </w:r>
    </w:p>
    <w:p w14:paraId="0DD7DE4C" w14:textId="77777777" w:rsidR="00387F2C" w:rsidRPr="00125512" w:rsidRDefault="00387F2C" w:rsidP="00387F2C">
      <w:pPr>
        <w:rPr>
          <w:noProof/>
          <w:lang w:val="en-CA" w:eastAsia="zh-CN"/>
        </w:rPr>
      </w:pPr>
      <w:r w:rsidRPr="00125512">
        <w:rPr>
          <w:noProof/>
          <w:lang w:val="en-CA" w:eastAsia="zh-CN"/>
        </w:rPr>
        <w:t>The variables lastAbsRemainder and lastRiceParam are derived as follows:</w:t>
      </w:r>
    </w:p>
    <w:p w14:paraId="2D77B465" w14:textId="77777777" w:rsidR="00387F2C" w:rsidRPr="00125512" w:rsidRDefault="00387F2C" w:rsidP="00387F2C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  <w:lang w:val="en-CA"/>
        </w:rPr>
      </w:pPr>
      <w:r w:rsidRPr="00125512">
        <w:rPr>
          <w:noProof/>
          <w:lang w:val="en-CA"/>
        </w:rPr>
        <w:t>If this process is invoked for the first time for the current sub-block index i, lastAbsRemainder and lastRiceParam are both set equal to 0.</w:t>
      </w:r>
    </w:p>
    <w:p w14:paraId="645055AA" w14:textId="77777777" w:rsidR="00387F2C" w:rsidRPr="00125512" w:rsidRDefault="00387F2C" w:rsidP="00387F2C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  <w:lang w:val="en-CA"/>
        </w:rPr>
      </w:pPr>
      <w:r w:rsidRPr="00125512">
        <w:rPr>
          <w:noProof/>
          <w:lang w:val="en-CA"/>
        </w:rPr>
        <w:t xml:space="preserve">Otherwise (this process is not invoked for the first time for the current sub-block index i), </w:t>
      </w:r>
      <w:r w:rsidRPr="00125512">
        <w:rPr>
          <w:noProof/>
          <w:lang w:val="en-CA" w:eastAsia="zh-CN"/>
        </w:rPr>
        <w:t xml:space="preserve">lastAbsRemainder </w:t>
      </w:r>
      <w:r w:rsidRPr="00125512">
        <w:rPr>
          <w:noProof/>
          <w:lang w:val="en-CA"/>
        </w:rPr>
        <w:t>and lastRiceParam are set equal to the values of abs_remainder[ n ] and cRiceParam, respectively, that have been derived during the last invocation of the binarization process for the syntax element abs_remainder[ n ] as specified in this clause.</w:t>
      </w:r>
    </w:p>
    <w:p w14:paraId="78F345D4" w14:textId="77777777" w:rsidR="00387F2C" w:rsidRPr="00125512" w:rsidRDefault="00387F2C" w:rsidP="00387F2C">
      <w:pPr>
        <w:rPr>
          <w:noProof/>
          <w:lang w:val="en-CA" w:eastAsia="zh-CN"/>
        </w:rPr>
      </w:pPr>
      <w:r w:rsidRPr="00125512">
        <w:rPr>
          <w:noProof/>
          <w:lang w:val="en-CA" w:eastAsia="zh-CN"/>
        </w:rPr>
        <w:t>The rice parameter cRiceParam is derived as follows:</w:t>
      </w:r>
    </w:p>
    <w:p w14:paraId="27CAC583" w14:textId="77777777" w:rsidR="00387F2C" w:rsidRPr="00125512" w:rsidRDefault="00387F2C" w:rsidP="00387F2C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  <w:szCs w:val="22"/>
          <w:lang w:val="en-CA" w:eastAsia="zh-CN"/>
        </w:rPr>
      </w:pPr>
      <w:r w:rsidRPr="00125512">
        <w:rPr>
          <w:noProof/>
          <w:lang w:val="en-CA" w:eastAsia="zh-CN"/>
        </w:rPr>
        <w:t xml:space="preserve">If transform_skip_flag[ x0 ][ y0 ][ cIdx ] is equal to 1 and </w:t>
      </w:r>
      <w:r w:rsidRPr="00125512">
        <w:rPr>
          <w:noProof/>
          <w:lang w:val="en-CA" w:eastAsia="ko-KR"/>
        </w:rPr>
        <w:t>slice_ts_residual_coding_disabled_flag is equal to 0</w:t>
      </w:r>
      <w:r w:rsidRPr="00125512">
        <w:rPr>
          <w:noProof/>
          <w:lang w:val="en-CA" w:eastAsia="zh-CN"/>
        </w:rPr>
        <w:t>, the Rice parameter cRiceParam is set equal to 1.</w:t>
      </w:r>
    </w:p>
    <w:p w14:paraId="2907F0DB" w14:textId="77777777" w:rsidR="00387F2C" w:rsidRPr="00125512" w:rsidRDefault="00387F2C" w:rsidP="00387F2C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  <w:szCs w:val="22"/>
          <w:lang w:val="en-CA" w:eastAsia="zh-CN"/>
        </w:rPr>
      </w:pPr>
      <w:r w:rsidRPr="00125512">
        <w:rPr>
          <w:noProof/>
          <w:lang w:val="en-CA" w:eastAsia="zh-CN"/>
        </w:rPr>
        <w:t>Otherwise, the rice parameter cRiceParam is derived by invoking the rice parameter derivation process for abs_remainder[] as specified in clause</w:t>
      </w:r>
      <w:r w:rsidRPr="00125512">
        <w:rPr>
          <w:noProof/>
          <w:lang w:val="en-CA"/>
        </w:rPr>
        <w:t> 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REF _Ref531785844 \r \h </w:instrText>
      </w:r>
      <w:r w:rsidRPr="00125512">
        <w:rPr>
          <w:noProof/>
          <w:lang w:val="en-CA"/>
        </w:rPr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9.3.3.2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 w:eastAsia="zh-CN"/>
        </w:rPr>
        <w:t xml:space="preserve"> with the variable baseLevel set equal to 4, </w:t>
      </w:r>
      <w:r w:rsidRPr="00125512">
        <w:rPr>
          <w:noProof/>
          <w:lang w:val="en-CA"/>
        </w:rPr>
        <w:t xml:space="preserve">the colour component index cIdx, the luma location </w:t>
      </w:r>
      <w:r w:rsidRPr="00125512">
        <w:rPr>
          <w:noProof/>
          <w:lang w:val="en-CA" w:eastAsia="ko-KR"/>
        </w:rPr>
        <w:t xml:space="preserve">( x0, y0 ), </w:t>
      </w:r>
      <w:r w:rsidRPr="00125512">
        <w:rPr>
          <w:noProof/>
          <w:lang w:val="en-CA"/>
        </w:rPr>
        <w:t>the current coefficient scan location ( xC, yC ), the binary logarithm of the transform block width log2TbWidth, and the binary logarithm of the transform block height log2TbHeight as inputs</w:t>
      </w:r>
      <w:r w:rsidRPr="00125512">
        <w:rPr>
          <w:noProof/>
          <w:lang w:val="en-CA" w:eastAsia="zh-CN"/>
        </w:rPr>
        <w:t>.</w:t>
      </w:r>
    </w:p>
    <w:p w14:paraId="30AFD93A" w14:textId="77777777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lang w:val="en-CA"/>
        </w:rPr>
        <w:t>The variable cMax is derived from cRiceParam as:</w:t>
      </w:r>
    </w:p>
    <w:p w14:paraId="652D4D7A" w14:textId="77777777" w:rsidR="00387F2C" w:rsidRPr="00125512" w:rsidRDefault="00387F2C" w:rsidP="00387F2C">
      <w:pPr>
        <w:pStyle w:val="Equation"/>
        <w:tabs>
          <w:tab w:val="left" w:pos="1170"/>
          <w:tab w:val="left" w:pos="1980"/>
          <w:tab w:val="left" w:pos="2340"/>
        </w:tabs>
        <w:ind w:left="403"/>
        <w:rPr>
          <w:noProof/>
          <w:lang w:val="en-CA"/>
        </w:rPr>
      </w:pPr>
      <w:r w:rsidRPr="00125512">
        <w:rPr>
          <w:noProof/>
          <w:lang w:val="en-CA"/>
        </w:rPr>
        <w:lastRenderedPageBreak/>
        <w:t>cMax = 6  &lt;&lt;  cRiceParam</w:t>
      </w:r>
      <w:r w:rsidRPr="00125512">
        <w:rPr>
          <w:noProof/>
          <w:lang w:val="en-CA" w:eastAsia="zh-CN"/>
        </w:rPr>
        <w:tab/>
      </w:r>
      <w:r w:rsidRPr="00125512">
        <w:rPr>
          <w:noProof/>
          <w:lang w:val="en-CA" w:eastAsia="zh-CN"/>
        </w:rPr>
        <w:tab/>
      </w:r>
      <w:r w:rsidRPr="00125512">
        <w:rPr>
          <w:noProof/>
          <w:lang w:val="en-CA"/>
        </w:rPr>
        <w:t>(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SEQ Equation \* ARABIC </w:instrText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1555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/>
        </w:rPr>
        <w:t>)</w:t>
      </w:r>
    </w:p>
    <w:p w14:paraId="16021F22" w14:textId="77777777" w:rsidR="00387F2C" w:rsidRPr="00125512" w:rsidRDefault="00387F2C" w:rsidP="00387F2C">
      <w:pPr>
        <w:tabs>
          <w:tab w:val="left" w:pos="400"/>
        </w:tabs>
        <w:rPr>
          <w:noProof/>
          <w:lang w:val="en-CA"/>
        </w:rPr>
      </w:pPr>
      <w:r w:rsidRPr="00125512">
        <w:rPr>
          <w:noProof/>
          <w:lang w:val="en-CA"/>
        </w:rPr>
        <w:t>The binarization of the syntax element abs_</w:t>
      </w:r>
      <w:r w:rsidRPr="00125512">
        <w:rPr>
          <w:rFonts w:eastAsia="MS Mincho"/>
          <w:noProof/>
          <w:lang w:val="en-CA" w:eastAsia="ja-JP"/>
        </w:rPr>
        <w:t>remainder[ n ]</w:t>
      </w:r>
      <w:r w:rsidRPr="00125512">
        <w:rPr>
          <w:noProof/>
          <w:lang w:val="en-CA"/>
        </w:rPr>
        <w:t xml:space="preserve"> is a concatenation of a prefix bin string and (when present) a suffix bin string.</w:t>
      </w:r>
    </w:p>
    <w:p w14:paraId="6A711EB6" w14:textId="77777777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lang w:val="en-CA"/>
        </w:rPr>
        <w:t>For the derivation of the prefix bin string, the following applies:</w:t>
      </w:r>
    </w:p>
    <w:p w14:paraId="10B41146" w14:textId="77777777" w:rsidR="00387F2C" w:rsidRPr="00125512" w:rsidRDefault="00387F2C" w:rsidP="00387F2C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  <w:lang w:val="en-CA"/>
        </w:rPr>
      </w:pPr>
      <w:r w:rsidRPr="00125512">
        <w:rPr>
          <w:noProof/>
          <w:lang w:val="en-CA"/>
        </w:rPr>
        <w:t>The prefix value of abs_</w:t>
      </w:r>
      <w:r w:rsidRPr="00125512">
        <w:rPr>
          <w:rFonts w:eastAsia="MS Mincho"/>
          <w:noProof/>
          <w:lang w:val="en-CA" w:eastAsia="ja-JP"/>
        </w:rPr>
        <w:t>remainder[ n ]</w:t>
      </w:r>
      <w:r w:rsidRPr="00125512">
        <w:rPr>
          <w:noProof/>
          <w:lang w:val="en-CA"/>
        </w:rPr>
        <w:t>, prefixVal, is derived as follows:</w:t>
      </w:r>
    </w:p>
    <w:p w14:paraId="67076625" w14:textId="77777777" w:rsidR="00387F2C" w:rsidRPr="00125512" w:rsidRDefault="00387F2C" w:rsidP="00387F2C">
      <w:pPr>
        <w:pStyle w:val="Equation"/>
        <w:tabs>
          <w:tab w:val="left" w:pos="1170"/>
          <w:tab w:val="left" w:pos="1980"/>
          <w:tab w:val="left" w:pos="2340"/>
        </w:tabs>
        <w:ind w:left="794"/>
        <w:rPr>
          <w:noProof/>
          <w:lang w:val="en-CA"/>
        </w:rPr>
      </w:pPr>
      <w:r w:rsidRPr="00125512">
        <w:rPr>
          <w:noProof/>
          <w:lang w:val="en-CA"/>
        </w:rPr>
        <w:t>prefixVal = Min( cMax, abs_remainder[ n ] )</w:t>
      </w:r>
      <w:r w:rsidRPr="00125512">
        <w:rPr>
          <w:noProof/>
          <w:lang w:val="en-CA"/>
        </w:rPr>
        <w:tab/>
      </w:r>
      <w:r w:rsidRPr="00125512">
        <w:rPr>
          <w:noProof/>
          <w:lang w:val="en-CA"/>
        </w:rPr>
        <w:tab/>
        <w:t>(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SEQ Equation \* ARABIC </w:instrText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1556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/>
        </w:rPr>
        <w:t>)</w:t>
      </w:r>
    </w:p>
    <w:p w14:paraId="21E690BB" w14:textId="77777777" w:rsidR="00387F2C" w:rsidRPr="00125512" w:rsidRDefault="00387F2C" w:rsidP="00387F2C">
      <w:pPr>
        <w:numPr>
          <w:ilvl w:val="0"/>
          <w:numId w:val="2"/>
        </w:numPr>
        <w:tabs>
          <w:tab w:val="clear" w:pos="794"/>
          <w:tab w:val="left" w:pos="360"/>
        </w:tabs>
        <w:rPr>
          <w:noProof/>
          <w:lang w:val="en-CA"/>
        </w:rPr>
      </w:pPr>
      <w:r w:rsidRPr="00125512">
        <w:rPr>
          <w:noProof/>
          <w:lang w:val="en-CA"/>
        </w:rPr>
        <w:t>The prefix bin string is specified by invoking the TR binarization process as specified in clause 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REF _Ref521414246 \r \h </w:instrText>
      </w:r>
      <w:r w:rsidRPr="00125512">
        <w:rPr>
          <w:noProof/>
          <w:lang w:val="en-CA"/>
        </w:rPr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9.3.3.3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/>
        </w:rPr>
        <w:t xml:space="preserve"> for prefixVal</w:t>
      </w:r>
      <w:r w:rsidRPr="00125512">
        <w:rPr>
          <w:noProof/>
          <w:szCs w:val="22"/>
          <w:lang w:val="en-CA" w:eastAsia="zh-CN"/>
        </w:rPr>
        <w:t xml:space="preserve"> </w:t>
      </w:r>
      <w:r w:rsidRPr="00125512">
        <w:rPr>
          <w:noProof/>
          <w:lang w:val="en-CA"/>
        </w:rPr>
        <w:t>with the variables cMax and cRiceParam as inputs.</w:t>
      </w:r>
    </w:p>
    <w:p w14:paraId="254B1001" w14:textId="77777777" w:rsidR="00387F2C" w:rsidRPr="00125512" w:rsidRDefault="00387F2C" w:rsidP="00387F2C">
      <w:pPr>
        <w:tabs>
          <w:tab w:val="left" w:pos="400"/>
        </w:tabs>
        <w:rPr>
          <w:noProof/>
          <w:lang w:val="en-CA"/>
        </w:rPr>
      </w:pPr>
      <w:r w:rsidRPr="00125512">
        <w:rPr>
          <w:noProof/>
          <w:lang w:val="en-CA"/>
        </w:rPr>
        <w:t>When the prefix bin string is equal to the bit string of length 6 with all bits equal to 1, the suffix bin string is present and it is derived as follows:</w:t>
      </w:r>
    </w:p>
    <w:p w14:paraId="4BB1C76F" w14:textId="77777777" w:rsidR="00387F2C" w:rsidRPr="00125512" w:rsidRDefault="00387F2C" w:rsidP="00387F2C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  <w:lang w:val="en-CA"/>
        </w:rPr>
      </w:pPr>
      <w:r w:rsidRPr="00125512">
        <w:rPr>
          <w:noProof/>
          <w:lang w:val="en-CA"/>
        </w:rPr>
        <w:t>The suffix value of abs_</w:t>
      </w:r>
      <w:r w:rsidRPr="00125512">
        <w:rPr>
          <w:rFonts w:eastAsia="MS Mincho"/>
          <w:noProof/>
          <w:lang w:val="en-CA" w:eastAsia="ja-JP"/>
        </w:rPr>
        <w:t>remainder[ n ]</w:t>
      </w:r>
      <w:r w:rsidRPr="00125512">
        <w:rPr>
          <w:noProof/>
          <w:lang w:val="en-CA"/>
        </w:rPr>
        <w:t>, suffixVal, is derived as follows:</w:t>
      </w:r>
    </w:p>
    <w:p w14:paraId="7E3CDBB1" w14:textId="77777777" w:rsidR="00387F2C" w:rsidRPr="00125512" w:rsidRDefault="00387F2C" w:rsidP="00387F2C">
      <w:pPr>
        <w:pStyle w:val="Equation"/>
        <w:tabs>
          <w:tab w:val="left" w:pos="1170"/>
          <w:tab w:val="left" w:pos="1980"/>
          <w:tab w:val="left" w:pos="2340"/>
        </w:tabs>
        <w:ind w:left="794"/>
        <w:rPr>
          <w:noProof/>
          <w:lang w:val="en-CA"/>
        </w:rPr>
      </w:pPr>
      <w:r w:rsidRPr="00125512">
        <w:rPr>
          <w:noProof/>
          <w:lang w:val="en-CA"/>
        </w:rPr>
        <w:t>suffixVal = abs_remainder[ n ] − cMax</w:t>
      </w:r>
      <w:r w:rsidRPr="00125512">
        <w:rPr>
          <w:noProof/>
          <w:lang w:val="en-CA"/>
        </w:rPr>
        <w:tab/>
      </w:r>
      <w:r w:rsidRPr="00125512">
        <w:rPr>
          <w:noProof/>
          <w:lang w:val="en-CA"/>
        </w:rPr>
        <w:tab/>
        <w:t>(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SEQ Equation \* ARABIC </w:instrText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1557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/>
        </w:rPr>
        <w:t>)</w:t>
      </w:r>
    </w:p>
    <w:p w14:paraId="7FC5047E" w14:textId="5F236069" w:rsidR="00387F2C" w:rsidRPr="00125512" w:rsidRDefault="00387F2C" w:rsidP="00387F2C">
      <w:pPr>
        <w:numPr>
          <w:ilvl w:val="0"/>
          <w:numId w:val="2"/>
        </w:numPr>
        <w:tabs>
          <w:tab w:val="clear" w:pos="794"/>
          <w:tab w:val="left" w:pos="360"/>
        </w:tabs>
        <w:rPr>
          <w:noProof/>
          <w:lang w:val="en-CA" w:eastAsia="ko-KR"/>
        </w:rPr>
      </w:pPr>
      <w:r w:rsidRPr="00125512">
        <w:rPr>
          <w:noProof/>
          <w:lang w:val="en-CA"/>
        </w:rPr>
        <w:t>The suffix bin string is specified by invoking the limited k-th order EGk binarization process as specified in clause 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REF _Ref2795896 \r \h </w:instrText>
      </w:r>
      <w:r w:rsidRPr="00125512">
        <w:rPr>
          <w:noProof/>
          <w:lang w:val="en-CA"/>
        </w:rPr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9.3.3.6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/>
        </w:rPr>
        <w:t xml:space="preserve"> for the binarization of suffixVal with </w:t>
      </w:r>
      <w:del w:id="20" w:author="Jonathan Gan (Canon)" w:date="2020-04-02T01:13:00Z">
        <w:r w:rsidRPr="00125512" w:rsidDel="008E3587">
          <w:rPr>
            <w:noProof/>
            <w:lang w:val="en-CA"/>
          </w:rPr>
          <w:delText xml:space="preserve">the Exp-Golomb order </w:delText>
        </w:r>
      </w:del>
      <w:ins w:id="21" w:author="Jonathan Gan (Canon)" w:date="2020-04-02T01:13:00Z">
        <w:r w:rsidR="008E3587">
          <w:rPr>
            <w:noProof/>
            <w:lang w:val="en-CA"/>
          </w:rPr>
          <w:t xml:space="preserve">variable </w:t>
        </w:r>
      </w:ins>
      <w:r w:rsidRPr="00125512">
        <w:rPr>
          <w:noProof/>
          <w:lang w:val="en-CA"/>
        </w:rPr>
        <w:t xml:space="preserve">k set equal to cRiceParam + 1, </w:t>
      </w:r>
      <w:del w:id="22" w:author="Jonathan Gan (Canon)" w:date="2020-04-02T01:08:00Z">
        <w:r w:rsidRPr="00125512" w:rsidDel="00F234A6">
          <w:rPr>
            <w:noProof/>
            <w:lang w:val="en-CA"/>
          </w:rPr>
          <w:delText xml:space="preserve">variable cRiceParam, </w:delText>
        </w:r>
      </w:del>
      <w:del w:id="23" w:author="Jonathan Gan (Canon)" w:date="2020-04-02T01:09:00Z">
        <w:r w:rsidRPr="008E6DA5" w:rsidDel="00F234A6">
          <w:rPr>
            <w:lang w:val="en-CA" w:eastAsia="zh-CN"/>
          </w:rPr>
          <w:delText>variable</w:delText>
        </w:r>
        <w:r w:rsidRPr="008E6DA5" w:rsidDel="00F234A6">
          <w:rPr>
            <w:lang w:val="en-CA"/>
          </w:rPr>
          <w:delText xml:space="preserve"> log2TransformRange set equal to 15 and </w:delText>
        </w:r>
      </w:del>
      <w:r w:rsidRPr="008E6DA5">
        <w:rPr>
          <w:lang w:val="en-CA"/>
        </w:rPr>
        <w:t xml:space="preserve">variable </w:t>
      </w:r>
      <w:proofErr w:type="spellStart"/>
      <w:r w:rsidRPr="008E6DA5">
        <w:rPr>
          <w:lang w:val="en-CA"/>
        </w:rPr>
        <w:t>maxPreExtLen</w:t>
      </w:r>
      <w:proofErr w:type="spellEnd"/>
      <w:r w:rsidRPr="008E6DA5">
        <w:rPr>
          <w:lang w:val="en-CA"/>
        </w:rPr>
        <w:t xml:space="preserve"> set equal to </w:t>
      </w:r>
      <w:r w:rsidRPr="00125512">
        <w:rPr>
          <w:noProof/>
          <w:lang w:val="en-CA"/>
        </w:rPr>
        <w:t xml:space="preserve">11 </w:t>
      </w:r>
      <w:ins w:id="24" w:author="Jonathan Gan (Canon)" w:date="2020-04-02T01:09:00Z">
        <w:r w:rsidR="00F234A6">
          <w:rPr>
            <w:noProof/>
            <w:lang w:val="en-CA"/>
          </w:rPr>
          <w:t xml:space="preserve">and variable truncSuffixLen set equal to 15 </w:t>
        </w:r>
      </w:ins>
      <w:r w:rsidRPr="00125512">
        <w:rPr>
          <w:noProof/>
          <w:lang w:val="en-CA"/>
        </w:rPr>
        <w:t>as input.</w:t>
      </w:r>
    </w:p>
    <w:p w14:paraId="1C08868A" w14:textId="77777777" w:rsidR="00387F2C" w:rsidRPr="00125512" w:rsidRDefault="00387F2C" w:rsidP="00387F2C">
      <w:pPr>
        <w:pStyle w:val="Equation"/>
        <w:tabs>
          <w:tab w:val="left" w:pos="1170"/>
          <w:tab w:val="left" w:pos="1980"/>
          <w:tab w:val="left" w:pos="2340"/>
        </w:tabs>
        <w:ind w:left="794"/>
        <w:rPr>
          <w:noProof/>
          <w:lang w:val="en-CA"/>
        </w:rPr>
      </w:pPr>
    </w:p>
    <w:p w14:paraId="6F704653" w14:textId="2E3140F0" w:rsidR="00387F2C" w:rsidRPr="00125512" w:rsidRDefault="00387F2C" w:rsidP="00CF2342">
      <w:pPr>
        <w:pStyle w:val="Heading4"/>
        <w:numPr>
          <w:ilvl w:val="3"/>
          <w:numId w:val="3"/>
        </w:numPr>
        <w:rPr>
          <w:noProof/>
          <w:lang w:val="en-CA"/>
        </w:rPr>
      </w:pPr>
      <w:bookmarkStart w:id="25" w:name="_Ref531791036"/>
      <w:r w:rsidRPr="00125512">
        <w:rPr>
          <w:noProof/>
          <w:lang w:val="en-CA"/>
        </w:rPr>
        <w:t>Binarization process for dec_abs_level[ ]</w:t>
      </w:r>
      <w:bookmarkEnd w:id="25"/>
    </w:p>
    <w:p w14:paraId="4146BE36" w14:textId="77777777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lang w:val="en-CA"/>
        </w:rPr>
        <w:t>Input to this process is a request for a binarization of the syntax element dec_abs_</w:t>
      </w:r>
      <w:r w:rsidRPr="00125512">
        <w:rPr>
          <w:rFonts w:eastAsia="MS Mincho"/>
          <w:noProof/>
          <w:lang w:val="en-CA" w:eastAsia="ja-JP"/>
        </w:rPr>
        <w:t>level</w:t>
      </w:r>
      <w:r w:rsidRPr="00125512">
        <w:rPr>
          <w:noProof/>
          <w:lang w:val="en-CA"/>
        </w:rPr>
        <w:t xml:space="preserve">[ n ], the colour component cIdx, the luma location ( x0, y0 ) specifying the </w:t>
      </w:r>
      <w:r w:rsidRPr="00125512">
        <w:rPr>
          <w:noProof/>
          <w:lang w:val="en-CA" w:eastAsia="zh-CN"/>
        </w:rPr>
        <w:t>top-left sample of the current transform block relative to the top-left luma sample of the picture</w:t>
      </w:r>
      <w:r w:rsidRPr="00125512">
        <w:rPr>
          <w:noProof/>
          <w:lang w:val="en-CA" w:eastAsia="ko-KR"/>
        </w:rPr>
        <w:t xml:space="preserve">, </w:t>
      </w:r>
      <w:r w:rsidRPr="00125512">
        <w:rPr>
          <w:noProof/>
          <w:lang w:val="en-CA"/>
        </w:rPr>
        <w:t>the current coefficient scan location ( xC, yC ), the binary logarithm of the transform block width log2TbWidth, and the binary logarithm of the transform block height log2TbHeight.</w:t>
      </w:r>
    </w:p>
    <w:p w14:paraId="51FBF25C" w14:textId="77777777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lang w:val="en-CA"/>
        </w:rPr>
        <w:t>Output of this process is the binarization of the syntax element.</w:t>
      </w:r>
    </w:p>
    <w:p w14:paraId="498D9DF8" w14:textId="77777777" w:rsidR="00387F2C" w:rsidRPr="00125512" w:rsidRDefault="00387F2C" w:rsidP="00387F2C">
      <w:pPr>
        <w:rPr>
          <w:noProof/>
          <w:szCs w:val="22"/>
          <w:lang w:val="en-CA" w:eastAsia="zh-CN"/>
        </w:rPr>
      </w:pPr>
      <w:r w:rsidRPr="00125512">
        <w:rPr>
          <w:noProof/>
          <w:lang w:val="en-CA" w:eastAsia="zh-CN"/>
        </w:rPr>
        <w:t>The rice parameter cRiceParam is derived by invoking the rice parameter derivation process for dec_abs_level[] as specified in clause</w:t>
      </w:r>
      <w:r w:rsidRPr="00125512">
        <w:rPr>
          <w:noProof/>
          <w:lang w:val="en-CA"/>
        </w:rPr>
        <w:t> 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REF _Ref531785844 \r \h </w:instrText>
      </w:r>
      <w:r w:rsidRPr="00125512">
        <w:rPr>
          <w:noProof/>
          <w:lang w:val="en-CA"/>
        </w:rPr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9.3.3.2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 w:eastAsia="zh-CN"/>
        </w:rPr>
        <w:t xml:space="preserve"> with the variable baseLevel set equal to 0, </w:t>
      </w:r>
      <w:r w:rsidRPr="00125512">
        <w:rPr>
          <w:noProof/>
          <w:lang w:val="en-CA"/>
        </w:rPr>
        <w:t xml:space="preserve">the colour component index cIdx, the luma location </w:t>
      </w:r>
      <w:r w:rsidRPr="00125512">
        <w:rPr>
          <w:noProof/>
          <w:lang w:val="en-CA" w:eastAsia="ko-KR"/>
        </w:rPr>
        <w:t xml:space="preserve">( x0, y0 ), </w:t>
      </w:r>
      <w:r w:rsidRPr="00125512">
        <w:rPr>
          <w:noProof/>
          <w:lang w:val="en-CA"/>
        </w:rPr>
        <w:t>the current coefficient scan location ( xC, yC ), the binary logarithm of the transform block width log2TbWidth, and the binary logarithm of the transform block height log2TbHeight as inputs</w:t>
      </w:r>
      <w:r w:rsidRPr="00125512">
        <w:rPr>
          <w:noProof/>
          <w:lang w:val="en-CA" w:eastAsia="zh-CN"/>
        </w:rPr>
        <w:t>.</w:t>
      </w:r>
    </w:p>
    <w:p w14:paraId="58F2182C" w14:textId="77777777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lang w:val="en-CA"/>
        </w:rPr>
        <w:t>The variable cMax is derived from cRiceParam as:</w:t>
      </w:r>
    </w:p>
    <w:p w14:paraId="5A962B19" w14:textId="77777777" w:rsidR="00387F2C" w:rsidRPr="00125512" w:rsidRDefault="00387F2C" w:rsidP="00387F2C">
      <w:pPr>
        <w:pStyle w:val="Equation"/>
        <w:tabs>
          <w:tab w:val="left" w:pos="1170"/>
          <w:tab w:val="left" w:pos="1980"/>
          <w:tab w:val="left" w:pos="2340"/>
        </w:tabs>
        <w:ind w:left="403"/>
        <w:rPr>
          <w:noProof/>
          <w:lang w:val="en-CA"/>
        </w:rPr>
      </w:pPr>
      <w:r w:rsidRPr="00125512">
        <w:rPr>
          <w:noProof/>
          <w:lang w:val="en-CA"/>
        </w:rPr>
        <w:t>cMax = 6  &lt;&lt;  cRiceParam</w:t>
      </w:r>
      <w:r w:rsidRPr="00125512">
        <w:rPr>
          <w:noProof/>
          <w:lang w:val="en-CA" w:eastAsia="zh-CN"/>
        </w:rPr>
        <w:tab/>
      </w:r>
      <w:r w:rsidRPr="00125512">
        <w:rPr>
          <w:noProof/>
          <w:lang w:val="en-CA" w:eastAsia="zh-CN"/>
        </w:rPr>
        <w:tab/>
      </w:r>
      <w:r w:rsidRPr="00125512">
        <w:rPr>
          <w:noProof/>
          <w:lang w:val="en-CA"/>
        </w:rPr>
        <w:t>(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SEQ Equation \* ARABIC </w:instrText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1558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/>
        </w:rPr>
        <w:t>)</w:t>
      </w:r>
    </w:p>
    <w:p w14:paraId="4E003320" w14:textId="77777777" w:rsidR="00387F2C" w:rsidRPr="00125512" w:rsidRDefault="00387F2C" w:rsidP="00387F2C">
      <w:pPr>
        <w:tabs>
          <w:tab w:val="left" w:pos="400"/>
        </w:tabs>
        <w:rPr>
          <w:noProof/>
          <w:lang w:val="en-CA"/>
        </w:rPr>
      </w:pPr>
      <w:r w:rsidRPr="00125512">
        <w:rPr>
          <w:noProof/>
          <w:lang w:val="en-CA"/>
        </w:rPr>
        <w:t>The binarization of dec_abs_level[ n ] is a concatenation of a prefix bin string and (when present) a suffix bin string.</w:t>
      </w:r>
    </w:p>
    <w:p w14:paraId="78B632AE" w14:textId="77777777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lang w:val="en-CA"/>
        </w:rPr>
        <w:t>For the derivation of the prefix bin string, the following applies:</w:t>
      </w:r>
    </w:p>
    <w:p w14:paraId="00C3382C" w14:textId="77777777" w:rsidR="00387F2C" w:rsidRPr="00125512" w:rsidRDefault="00387F2C" w:rsidP="00387F2C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  <w:lang w:val="en-CA"/>
        </w:rPr>
      </w:pPr>
      <w:r w:rsidRPr="00125512">
        <w:rPr>
          <w:noProof/>
          <w:lang w:val="en-CA"/>
        </w:rPr>
        <w:t>The prefix value of dec_abs_level[ n ], prefixVal, is derived as follows:</w:t>
      </w:r>
    </w:p>
    <w:p w14:paraId="5C4EA64E" w14:textId="77777777" w:rsidR="00387F2C" w:rsidRPr="00125512" w:rsidRDefault="00387F2C" w:rsidP="00387F2C">
      <w:pPr>
        <w:pStyle w:val="Equation"/>
        <w:tabs>
          <w:tab w:val="left" w:pos="1170"/>
          <w:tab w:val="left" w:pos="1980"/>
          <w:tab w:val="left" w:pos="2340"/>
        </w:tabs>
        <w:ind w:left="794"/>
        <w:rPr>
          <w:noProof/>
          <w:lang w:val="en-CA"/>
        </w:rPr>
      </w:pPr>
      <w:r w:rsidRPr="00125512">
        <w:rPr>
          <w:noProof/>
          <w:lang w:val="en-CA"/>
        </w:rPr>
        <w:t>prefixVal = Min( cMax, dec_abs_level[ n ] )</w:t>
      </w:r>
      <w:r w:rsidRPr="00125512">
        <w:rPr>
          <w:noProof/>
          <w:lang w:val="en-CA"/>
        </w:rPr>
        <w:tab/>
      </w:r>
      <w:r w:rsidRPr="00125512">
        <w:rPr>
          <w:noProof/>
          <w:lang w:val="en-CA"/>
        </w:rPr>
        <w:tab/>
        <w:t>(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SEQ Equation \* ARABIC </w:instrText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1559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/>
        </w:rPr>
        <w:t>)</w:t>
      </w:r>
    </w:p>
    <w:p w14:paraId="504EF2A0" w14:textId="77777777" w:rsidR="00387F2C" w:rsidRPr="00125512" w:rsidRDefault="00387F2C" w:rsidP="00387F2C">
      <w:pPr>
        <w:numPr>
          <w:ilvl w:val="0"/>
          <w:numId w:val="2"/>
        </w:numPr>
        <w:tabs>
          <w:tab w:val="clear" w:pos="794"/>
          <w:tab w:val="left" w:pos="360"/>
        </w:tabs>
        <w:rPr>
          <w:noProof/>
          <w:lang w:val="en-CA"/>
        </w:rPr>
      </w:pPr>
      <w:r w:rsidRPr="00125512">
        <w:rPr>
          <w:noProof/>
          <w:lang w:val="en-CA"/>
        </w:rPr>
        <w:t>The prefix bin string is specified by invoking the TR binarization process as specified in clause 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REF _Ref521414246 \r \h </w:instrText>
      </w:r>
      <w:r w:rsidRPr="00125512">
        <w:rPr>
          <w:noProof/>
          <w:lang w:val="en-CA"/>
        </w:rPr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9.3.3.3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/>
        </w:rPr>
        <w:t xml:space="preserve"> for prefixVal</w:t>
      </w:r>
      <w:r w:rsidRPr="00125512">
        <w:rPr>
          <w:noProof/>
          <w:szCs w:val="22"/>
          <w:lang w:val="en-CA" w:eastAsia="zh-CN"/>
        </w:rPr>
        <w:t xml:space="preserve"> </w:t>
      </w:r>
      <w:r w:rsidRPr="00125512">
        <w:rPr>
          <w:noProof/>
          <w:lang w:val="en-CA"/>
        </w:rPr>
        <w:t>with the variables cMax and cRiceParam as inputs.</w:t>
      </w:r>
    </w:p>
    <w:p w14:paraId="7FBEC5D4" w14:textId="77777777" w:rsidR="00387F2C" w:rsidRPr="00125512" w:rsidRDefault="00387F2C" w:rsidP="00387F2C">
      <w:pPr>
        <w:tabs>
          <w:tab w:val="left" w:pos="400"/>
        </w:tabs>
        <w:rPr>
          <w:noProof/>
          <w:lang w:val="en-CA"/>
        </w:rPr>
      </w:pPr>
      <w:r w:rsidRPr="00125512">
        <w:rPr>
          <w:noProof/>
          <w:lang w:val="en-CA"/>
        </w:rPr>
        <w:t>When the prefix bin string is equal to the bit string of length 6 with all bits equal to 1, the suffix bin string is present and it is derived as follows:</w:t>
      </w:r>
    </w:p>
    <w:p w14:paraId="54B850D2" w14:textId="77777777" w:rsidR="00387F2C" w:rsidRPr="00125512" w:rsidRDefault="00387F2C" w:rsidP="00387F2C">
      <w:pPr>
        <w:numPr>
          <w:ilvl w:val="0"/>
          <w:numId w:val="2"/>
        </w:numPr>
        <w:tabs>
          <w:tab w:val="clear" w:pos="794"/>
          <w:tab w:val="left" w:pos="400"/>
        </w:tabs>
        <w:rPr>
          <w:noProof/>
          <w:lang w:val="en-CA"/>
        </w:rPr>
      </w:pPr>
      <w:r w:rsidRPr="00125512">
        <w:rPr>
          <w:noProof/>
          <w:lang w:val="en-CA"/>
        </w:rPr>
        <w:t>The suffix value of dec_abs_level[ n ], suffixVal, is derived as follows:</w:t>
      </w:r>
    </w:p>
    <w:p w14:paraId="3E017D67" w14:textId="77777777" w:rsidR="00387F2C" w:rsidRPr="00125512" w:rsidRDefault="00387F2C" w:rsidP="00387F2C">
      <w:pPr>
        <w:pStyle w:val="Equation"/>
        <w:tabs>
          <w:tab w:val="left" w:pos="1170"/>
          <w:tab w:val="left" w:pos="1980"/>
          <w:tab w:val="left" w:pos="2340"/>
        </w:tabs>
        <w:ind w:left="794"/>
        <w:rPr>
          <w:noProof/>
          <w:lang w:val="en-CA"/>
        </w:rPr>
      </w:pPr>
      <w:r w:rsidRPr="00125512">
        <w:rPr>
          <w:noProof/>
          <w:lang w:val="en-CA"/>
        </w:rPr>
        <w:t>suffixVal = dec_abs_level[ n ] − cMax</w:t>
      </w:r>
      <w:r w:rsidRPr="00125512">
        <w:rPr>
          <w:noProof/>
          <w:lang w:val="en-CA"/>
        </w:rPr>
        <w:tab/>
      </w:r>
      <w:r w:rsidRPr="00125512">
        <w:rPr>
          <w:noProof/>
          <w:lang w:val="en-CA"/>
        </w:rPr>
        <w:tab/>
        <w:t>(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SEQ Equation \* ARABIC </w:instrText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1560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/>
        </w:rPr>
        <w:t>)</w:t>
      </w:r>
    </w:p>
    <w:p w14:paraId="5A34AE96" w14:textId="24674A10" w:rsidR="00387F2C" w:rsidRPr="00125512" w:rsidRDefault="00387F2C" w:rsidP="00387F2C">
      <w:pPr>
        <w:numPr>
          <w:ilvl w:val="0"/>
          <w:numId w:val="2"/>
        </w:numPr>
        <w:tabs>
          <w:tab w:val="clear" w:pos="794"/>
          <w:tab w:val="left" w:pos="360"/>
        </w:tabs>
        <w:rPr>
          <w:noProof/>
          <w:lang w:val="en-CA" w:eastAsia="ko-KR"/>
        </w:rPr>
      </w:pPr>
      <w:r w:rsidRPr="00125512">
        <w:rPr>
          <w:noProof/>
          <w:lang w:val="en-CA"/>
        </w:rPr>
        <w:lastRenderedPageBreak/>
        <w:t>The suffix bin string is specified by invoking the limited k-th order EGk binarization process as specified in clause 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REF _Ref2795896 \r \h </w:instrText>
      </w:r>
      <w:r w:rsidRPr="00125512">
        <w:rPr>
          <w:noProof/>
          <w:lang w:val="en-CA"/>
        </w:rPr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9.3.3.6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/>
        </w:rPr>
        <w:t xml:space="preserve"> for the binarization of suffixVal with </w:t>
      </w:r>
      <w:del w:id="26" w:author="Jonathan Gan (Canon)" w:date="2020-04-02T01:13:00Z">
        <w:r w:rsidRPr="00125512" w:rsidDel="008E3587">
          <w:rPr>
            <w:noProof/>
            <w:lang w:val="en-CA"/>
          </w:rPr>
          <w:delText xml:space="preserve">the Exp-Golomb order </w:delText>
        </w:r>
      </w:del>
      <w:ins w:id="27" w:author="Jonathan Gan (Canon)" w:date="2020-04-02T01:13:00Z">
        <w:r w:rsidR="008E3587">
          <w:rPr>
            <w:noProof/>
            <w:lang w:val="en-CA"/>
          </w:rPr>
          <w:t xml:space="preserve">variable </w:t>
        </w:r>
      </w:ins>
      <w:r w:rsidRPr="00125512">
        <w:rPr>
          <w:noProof/>
          <w:lang w:val="en-CA"/>
        </w:rPr>
        <w:t xml:space="preserve">k set equal to cRiceParam + 1, </w:t>
      </w:r>
      <w:del w:id="28" w:author="Jonathan Gan (Canon)" w:date="2020-04-02T01:10:00Z">
        <w:r w:rsidRPr="00125512" w:rsidDel="008E3587">
          <w:rPr>
            <w:noProof/>
            <w:lang w:val="en-CA"/>
          </w:rPr>
          <w:delText xml:space="preserve">variable cRiceParam, </w:delText>
        </w:r>
      </w:del>
      <w:del w:id="29" w:author="Jonathan Gan (Canon)" w:date="2020-04-02T01:11:00Z">
        <w:r w:rsidRPr="008E6DA5" w:rsidDel="008E3587">
          <w:rPr>
            <w:lang w:val="en-CA" w:eastAsia="zh-CN"/>
          </w:rPr>
          <w:delText>variable</w:delText>
        </w:r>
        <w:r w:rsidRPr="008E6DA5" w:rsidDel="008E3587">
          <w:rPr>
            <w:lang w:val="en-CA"/>
          </w:rPr>
          <w:delText xml:space="preserve"> log2TransformRange set equal to 15 and </w:delText>
        </w:r>
      </w:del>
      <w:r w:rsidRPr="008E6DA5">
        <w:rPr>
          <w:lang w:val="en-CA"/>
        </w:rPr>
        <w:t xml:space="preserve">variable </w:t>
      </w:r>
      <w:proofErr w:type="spellStart"/>
      <w:r w:rsidRPr="008E6DA5">
        <w:rPr>
          <w:lang w:val="en-CA"/>
        </w:rPr>
        <w:t>maxPreExtLen</w:t>
      </w:r>
      <w:proofErr w:type="spellEnd"/>
      <w:r w:rsidRPr="008E6DA5">
        <w:rPr>
          <w:lang w:val="en-CA"/>
        </w:rPr>
        <w:t xml:space="preserve"> set equal to </w:t>
      </w:r>
      <w:r w:rsidRPr="00125512">
        <w:rPr>
          <w:noProof/>
          <w:lang w:val="en-CA"/>
        </w:rPr>
        <w:t xml:space="preserve">11 </w:t>
      </w:r>
      <w:ins w:id="30" w:author="Jonathan Gan (Canon)" w:date="2020-04-02T01:11:00Z">
        <w:r w:rsidR="008E3587">
          <w:rPr>
            <w:noProof/>
            <w:lang w:val="en-CA"/>
          </w:rPr>
          <w:t>and variable truncSuffi</w:t>
        </w:r>
      </w:ins>
      <w:ins w:id="31" w:author="Jonathan Gan (Canon)" w:date="2020-04-02T01:14:00Z">
        <w:r w:rsidR="008E3587">
          <w:rPr>
            <w:noProof/>
            <w:lang w:val="en-CA"/>
          </w:rPr>
          <w:t>x</w:t>
        </w:r>
      </w:ins>
      <w:ins w:id="32" w:author="Jonathan Gan (Canon)" w:date="2020-04-02T01:11:00Z">
        <w:r w:rsidR="008E3587">
          <w:rPr>
            <w:noProof/>
            <w:lang w:val="en-CA"/>
          </w:rPr>
          <w:t>Len set equal to 15</w:t>
        </w:r>
      </w:ins>
      <w:r w:rsidRPr="00125512">
        <w:rPr>
          <w:noProof/>
          <w:lang w:val="en-CA"/>
        </w:rPr>
        <w:t xml:space="preserve"> as input.</w:t>
      </w:r>
    </w:p>
    <w:p w14:paraId="3038046B" w14:textId="321A85FD" w:rsidR="00C90F2A" w:rsidRDefault="008B5D91"/>
    <w:p w14:paraId="3E92F80D" w14:textId="2742ECF5" w:rsidR="00387F2C" w:rsidRDefault="00387F2C"/>
    <w:p w14:paraId="000F1797" w14:textId="4FBDFAB9" w:rsidR="00387F2C" w:rsidRPr="00125512" w:rsidRDefault="00387F2C" w:rsidP="00CF2342">
      <w:pPr>
        <w:pStyle w:val="Heading4"/>
        <w:numPr>
          <w:ilvl w:val="3"/>
          <w:numId w:val="7"/>
        </w:numPr>
        <w:rPr>
          <w:noProof/>
          <w:lang w:val="en-CA"/>
        </w:rPr>
      </w:pPr>
      <w:bookmarkStart w:id="33" w:name="_Ref21769455"/>
      <w:r w:rsidRPr="00125512">
        <w:rPr>
          <w:lang w:val="en-CA"/>
        </w:rPr>
        <w:t>Binarization process for abs_mvd_minus2</w:t>
      </w:r>
      <w:bookmarkEnd w:id="33"/>
    </w:p>
    <w:p w14:paraId="5E08B925" w14:textId="77777777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lang w:val="en-CA"/>
        </w:rPr>
        <w:t>Input to this process is a request for a binarization for the syntax element abs_mvd_minus2.</w:t>
      </w:r>
    </w:p>
    <w:p w14:paraId="0FB3B09D" w14:textId="77777777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lang w:val="en-CA"/>
        </w:rPr>
        <w:t>Output of this process is the binarization of the syntax element.</w:t>
      </w:r>
    </w:p>
    <w:p w14:paraId="7B8B34EC" w14:textId="3F23DC95" w:rsidR="00387F2C" w:rsidRPr="00125512" w:rsidRDefault="00387F2C" w:rsidP="00387F2C">
      <w:pPr>
        <w:rPr>
          <w:noProof/>
          <w:lang w:val="en-CA"/>
        </w:rPr>
      </w:pPr>
      <w:r w:rsidRPr="00125512">
        <w:rPr>
          <w:lang w:val="en-CA" w:eastAsia="x-none"/>
        </w:rPr>
        <w:t xml:space="preserve">The </w:t>
      </w:r>
      <w:proofErr w:type="spellStart"/>
      <w:r w:rsidRPr="00125512">
        <w:rPr>
          <w:lang w:val="en-CA" w:eastAsia="x-none"/>
        </w:rPr>
        <w:t>abs_mvd_minus</w:t>
      </w:r>
      <w:proofErr w:type="spellEnd"/>
      <w:r w:rsidRPr="00125512">
        <w:rPr>
          <w:lang w:val="en-CA" w:eastAsia="x-none"/>
        </w:rPr>
        <w:t xml:space="preserve"> bin string is specified by invoking the limited k-</w:t>
      </w:r>
      <w:proofErr w:type="spellStart"/>
      <w:r w:rsidRPr="00125512">
        <w:rPr>
          <w:lang w:val="en-CA" w:eastAsia="x-none"/>
        </w:rPr>
        <w:t>th</w:t>
      </w:r>
      <w:proofErr w:type="spellEnd"/>
      <w:r w:rsidRPr="00125512">
        <w:rPr>
          <w:lang w:val="en-CA" w:eastAsia="x-none"/>
        </w:rPr>
        <w:t xml:space="preserve"> order </w:t>
      </w:r>
      <w:proofErr w:type="spellStart"/>
      <w:r w:rsidRPr="00125512">
        <w:rPr>
          <w:lang w:val="en-CA" w:eastAsia="x-none"/>
        </w:rPr>
        <w:t>EGk</w:t>
      </w:r>
      <w:proofErr w:type="spellEnd"/>
      <w:r w:rsidRPr="00125512">
        <w:rPr>
          <w:lang w:val="en-CA" w:eastAsia="x-none"/>
        </w:rPr>
        <w:t xml:space="preserve"> binarization process as </w:t>
      </w:r>
      <w:ins w:id="34" w:author="Jonathan Gan (Canon)" w:date="2020-04-02T01:11:00Z">
        <w:r w:rsidR="008E3587">
          <w:rPr>
            <w:lang w:val="en-CA" w:eastAsia="x-none"/>
          </w:rPr>
          <w:t>s</w:t>
        </w:r>
      </w:ins>
      <w:r w:rsidRPr="00125512">
        <w:rPr>
          <w:lang w:val="en-CA" w:eastAsia="x-none"/>
        </w:rPr>
        <w:t xml:space="preserve">pecified in clause 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REF _Ref2795896 \r \h </w:instrText>
      </w:r>
      <w:r w:rsidRPr="00125512">
        <w:rPr>
          <w:noProof/>
          <w:lang w:val="en-CA"/>
        </w:rPr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9.3.3.6</w:t>
      </w:r>
      <w:r w:rsidRPr="00125512">
        <w:rPr>
          <w:noProof/>
          <w:lang w:val="en-CA"/>
        </w:rPr>
        <w:fldChar w:fldCharType="end"/>
      </w:r>
      <w:r w:rsidRPr="00125512">
        <w:rPr>
          <w:noProof/>
          <w:lang w:val="en-CA"/>
        </w:rPr>
        <w:t xml:space="preserve"> </w:t>
      </w:r>
      <w:r w:rsidRPr="00125512">
        <w:rPr>
          <w:lang w:val="en-CA" w:eastAsia="x-none"/>
        </w:rPr>
        <w:t xml:space="preserve">with variable k set equal to 1, </w:t>
      </w:r>
      <w:del w:id="35" w:author="Jonathan Gan (Canon)" w:date="2020-04-02T01:12:00Z">
        <w:r w:rsidRPr="008E6DA5" w:rsidDel="008E3587">
          <w:rPr>
            <w:lang w:val="en-CA"/>
          </w:rPr>
          <w:delText>variable riceParam set equal to 1</w:delText>
        </w:r>
        <w:r w:rsidRPr="008E6DA5" w:rsidDel="008E3587">
          <w:rPr>
            <w:lang w:val="en-CA" w:eastAsia="zh-CN"/>
          </w:rPr>
          <w:delText>, variable</w:delText>
        </w:r>
        <w:r w:rsidRPr="008E6DA5" w:rsidDel="008E3587">
          <w:rPr>
            <w:lang w:val="en-CA"/>
          </w:rPr>
          <w:delText xml:space="preserve"> log2TransformRange set equal to 17 and </w:delText>
        </w:r>
      </w:del>
      <w:r w:rsidRPr="008E6DA5">
        <w:rPr>
          <w:lang w:val="en-CA"/>
        </w:rPr>
        <w:t xml:space="preserve">variable </w:t>
      </w:r>
      <w:proofErr w:type="spellStart"/>
      <w:r w:rsidRPr="008E6DA5">
        <w:rPr>
          <w:lang w:val="en-CA"/>
        </w:rPr>
        <w:t>maxPreExtLen</w:t>
      </w:r>
      <w:proofErr w:type="spellEnd"/>
      <w:r w:rsidRPr="008E6DA5">
        <w:rPr>
          <w:lang w:val="en-CA"/>
        </w:rPr>
        <w:t xml:space="preserve"> set equal to </w:t>
      </w:r>
      <w:r w:rsidRPr="00125512">
        <w:rPr>
          <w:noProof/>
          <w:lang w:val="en-CA"/>
        </w:rPr>
        <w:t xml:space="preserve">15 </w:t>
      </w:r>
      <w:ins w:id="36" w:author="Jonathan Gan (Canon)" w:date="2020-04-02T01:12:00Z">
        <w:r w:rsidR="008E3587">
          <w:rPr>
            <w:noProof/>
            <w:lang w:val="en-CA"/>
          </w:rPr>
          <w:t>and variable truncSuffi</w:t>
        </w:r>
      </w:ins>
      <w:ins w:id="37" w:author="Jonathan Gan (Canon)" w:date="2020-04-02T01:14:00Z">
        <w:r w:rsidR="008E3587">
          <w:rPr>
            <w:noProof/>
            <w:lang w:val="en-CA"/>
          </w:rPr>
          <w:t>x</w:t>
        </w:r>
      </w:ins>
      <w:ins w:id="38" w:author="Jonathan Gan (Canon)" w:date="2020-04-02T01:12:00Z">
        <w:r w:rsidR="008E3587">
          <w:rPr>
            <w:noProof/>
            <w:lang w:val="en-CA"/>
          </w:rPr>
          <w:t xml:space="preserve">Len set equal to 17 </w:t>
        </w:r>
      </w:ins>
      <w:r w:rsidRPr="00125512">
        <w:rPr>
          <w:noProof/>
          <w:lang w:val="en-CA"/>
        </w:rPr>
        <w:t>as inputs.</w:t>
      </w:r>
    </w:p>
    <w:p w14:paraId="267A434A" w14:textId="77777777" w:rsidR="00387F2C" w:rsidRPr="00125512" w:rsidRDefault="00387F2C" w:rsidP="00387F2C">
      <w:pPr>
        <w:rPr>
          <w:noProof/>
          <w:lang w:val="en-CA"/>
        </w:rPr>
      </w:pPr>
      <w:r w:rsidRPr="00125512">
        <w:rPr>
          <w:noProof/>
          <w:sz w:val="18"/>
          <w:szCs w:val="18"/>
          <w:lang w:val="en-CA"/>
        </w:rPr>
        <w:t xml:space="preserve">NOTE – Binarization scheme is equivalent to representing abs_mvd_minus2 value less than equal to </w:t>
      </w:r>
      <w:r w:rsidRPr="00125512">
        <w:rPr>
          <w:noProof/>
          <w:sz w:val="18"/>
          <w:szCs w:val="18"/>
          <w:lang w:val="en-CA" w:eastAsia="ko-KR"/>
        </w:rPr>
        <w:t>2</w:t>
      </w:r>
      <w:r w:rsidRPr="00125512">
        <w:rPr>
          <w:noProof/>
          <w:sz w:val="18"/>
          <w:szCs w:val="18"/>
          <w:vertAlign w:val="superscript"/>
          <w:lang w:val="en-CA" w:eastAsia="ko-KR"/>
        </w:rPr>
        <w:t>17</w:t>
      </w:r>
      <w:r w:rsidRPr="00125512">
        <w:rPr>
          <w:noProof/>
          <w:sz w:val="18"/>
          <w:szCs w:val="18"/>
          <w:lang w:val="en-CA" w:eastAsia="ko-KR"/>
        </w:rPr>
        <w:t> </w:t>
      </w:r>
      <w:r>
        <w:rPr>
          <w:noProof/>
          <w:sz w:val="18"/>
          <w:szCs w:val="18"/>
          <w:lang w:val="en-CA" w:eastAsia="ko-KR"/>
        </w:rPr>
        <w:t>−</w:t>
      </w:r>
      <w:r w:rsidRPr="00125512">
        <w:rPr>
          <w:noProof/>
          <w:sz w:val="18"/>
          <w:szCs w:val="18"/>
          <w:lang w:val="en-CA" w:eastAsia="ko-KR"/>
        </w:rPr>
        <w:t> 3 is represented by EG1 binarization. The largest value 2</w:t>
      </w:r>
      <w:r w:rsidRPr="00125512">
        <w:rPr>
          <w:noProof/>
          <w:sz w:val="18"/>
          <w:szCs w:val="18"/>
          <w:vertAlign w:val="superscript"/>
          <w:lang w:val="en-CA" w:eastAsia="ko-KR"/>
        </w:rPr>
        <w:t>17</w:t>
      </w:r>
      <w:r w:rsidRPr="00125512">
        <w:rPr>
          <w:noProof/>
          <w:sz w:val="18"/>
          <w:szCs w:val="18"/>
          <w:lang w:val="en-CA" w:eastAsia="ko-KR"/>
        </w:rPr>
        <w:t> </w:t>
      </w:r>
      <w:r>
        <w:rPr>
          <w:noProof/>
          <w:sz w:val="18"/>
          <w:szCs w:val="18"/>
          <w:lang w:val="en-CA" w:eastAsia="ko-KR"/>
        </w:rPr>
        <w:t>−</w:t>
      </w:r>
      <w:r w:rsidRPr="00125512">
        <w:rPr>
          <w:noProof/>
          <w:sz w:val="18"/>
          <w:szCs w:val="18"/>
          <w:lang w:val="en-CA" w:eastAsia="ko-KR"/>
        </w:rPr>
        <w:t> 2 is represented as 0xffff0000.</w:t>
      </w:r>
    </w:p>
    <w:p w14:paraId="4D892B80" w14:textId="77777777" w:rsidR="00387F2C" w:rsidRDefault="00387F2C"/>
    <w:sectPr w:rsidR="00387F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4761C8"/>
    <w:multiLevelType w:val="multilevel"/>
    <w:tmpl w:val="B5341224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DB27884"/>
    <w:multiLevelType w:val="multilevel"/>
    <w:tmpl w:val="B5341224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54230073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52F27EA"/>
    <w:multiLevelType w:val="multilevel"/>
    <w:tmpl w:val="DF9049C0"/>
    <w:lvl w:ilvl="0">
      <w:start w:val="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64D92B7F"/>
    <w:multiLevelType w:val="multilevel"/>
    <w:tmpl w:val="D2C693E4"/>
    <w:lvl w:ilvl="0">
      <w:start w:val="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5827E63"/>
    <w:multiLevelType w:val="hybridMultilevel"/>
    <w:tmpl w:val="BB7ABC5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2C66EA"/>
    <w:multiLevelType w:val="multilevel"/>
    <w:tmpl w:val="B5341224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nathan Gan (Canon)">
    <w15:presenceInfo w15:providerId="AD" w15:userId="S-1-5-21-1833432947-1194699598-2219139318-552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C91"/>
    <w:rsid w:val="000D6C91"/>
    <w:rsid w:val="000F4050"/>
    <w:rsid w:val="00106ECD"/>
    <w:rsid w:val="0029722F"/>
    <w:rsid w:val="00387F2C"/>
    <w:rsid w:val="0083572E"/>
    <w:rsid w:val="008B5D91"/>
    <w:rsid w:val="008E3587"/>
    <w:rsid w:val="00CF2342"/>
    <w:rsid w:val="00F2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AD241"/>
  <w15:chartTrackingRefBased/>
  <w15:docId w15:val="{4DA4BAFF-53AC-48AA-921C-771A699A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7F2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SimSun" w:hAnsi="Times New Roman" w:cs="Times New Roman"/>
      <w:sz w:val="20"/>
      <w:szCs w:val="20"/>
      <w:lang w:val="en-GB"/>
    </w:rPr>
  </w:style>
  <w:style w:type="paragraph" w:styleId="Heading1">
    <w:name w:val="heading 1"/>
    <w:aliases w:val="Heading U,H1,H11,Œ©o‚µ 1,뙥,?co??E 1,h1,?c,?co?ƒÊ 1,?,Œ,Œ©,Œ...,Œ©oâµ 1,?co?ÄÊ 1,Î,Î©,Î..."/>
    <w:basedOn w:val="Normal"/>
    <w:next w:val="Normal"/>
    <w:link w:val="Heading1Char"/>
    <w:qFormat/>
    <w:rsid w:val="00387F2C"/>
    <w:pPr>
      <w:keepNext/>
      <w:keepLines/>
      <w:numPr>
        <w:numId w:val="1"/>
      </w:numPr>
      <w:spacing w:before="360"/>
      <w:jc w:val="left"/>
      <w:outlineLvl w:val="0"/>
    </w:pPr>
    <w:rPr>
      <w:b/>
      <w:sz w:val="24"/>
    </w:rPr>
  </w:style>
  <w:style w:type="paragraph" w:styleId="Heading2">
    <w:name w:val="heading 2"/>
    <w:aliases w:val="H2,H21,Œ©o‚µ 2,뙥2,?co??E 2,h2,?c1,?co?ƒÊ 2,?2,Œ1,Œ2,Œ©2,...,Œ©_o‚µ 2,Œ©1,Œ©oâµ 2,?co?ÄÊ 2,Î1,Î2,Î©2,Î©_oâµ 2,Î©1"/>
    <w:basedOn w:val="Normal"/>
    <w:next w:val="Normal"/>
    <w:link w:val="Heading2Char"/>
    <w:qFormat/>
    <w:rsid w:val="00387F2C"/>
    <w:pPr>
      <w:keepNext/>
      <w:keepLines/>
      <w:numPr>
        <w:ilvl w:val="1"/>
        <w:numId w:val="1"/>
      </w:numPr>
      <w:spacing w:before="360"/>
      <w:outlineLvl w:val="1"/>
    </w:pPr>
    <w:rPr>
      <w:b/>
      <w:sz w:val="22"/>
    </w:rPr>
  </w:style>
  <w:style w:type="paragraph" w:styleId="Heading3">
    <w:name w:val="heading 3"/>
    <w:aliases w:val="H3,H31,h3"/>
    <w:basedOn w:val="Normal"/>
    <w:next w:val="Normal"/>
    <w:link w:val="Heading3Char"/>
    <w:qFormat/>
    <w:rsid w:val="00387F2C"/>
    <w:pPr>
      <w:keepNext/>
      <w:keepLines/>
      <w:numPr>
        <w:ilvl w:val="2"/>
        <w:numId w:val="1"/>
      </w:numPr>
      <w:spacing w:before="181"/>
      <w:outlineLvl w:val="2"/>
    </w:pPr>
    <w:rPr>
      <w:b/>
    </w:rPr>
  </w:style>
  <w:style w:type="paragraph" w:styleId="Heading4">
    <w:name w:val="heading 4"/>
    <w:aliases w:val="Heading 4 Char1,Heading 4 Char Char,H4,H41,h4,0.1.1.1 Titre 4 + Left:  0&quot;,First line:  0&quot;,0.1.1...,0.1.1.1 Titre 4"/>
    <w:basedOn w:val="Heading3"/>
    <w:next w:val="Normal"/>
    <w:link w:val="Heading4Char"/>
    <w:qFormat/>
    <w:rsid w:val="00387F2C"/>
    <w:pPr>
      <w:numPr>
        <w:ilvl w:val="3"/>
      </w:numPr>
      <w:outlineLvl w:val="3"/>
    </w:pPr>
  </w:style>
  <w:style w:type="paragraph" w:styleId="Heading5">
    <w:name w:val="heading 5"/>
    <w:aliases w:val="H5,H51,h5"/>
    <w:basedOn w:val="Heading3"/>
    <w:next w:val="Normal"/>
    <w:link w:val="Heading5Char"/>
    <w:qFormat/>
    <w:rsid w:val="00387F2C"/>
    <w:pPr>
      <w:numPr>
        <w:ilvl w:val="4"/>
      </w:numPr>
      <w:tabs>
        <w:tab w:val="clear" w:pos="794"/>
        <w:tab w:val="left" w:pos="907"/>
      </w:tabs>
      <w:outlineLvl w:val="4"/>
    </w:pPr>
  </w:style>
  <w:style w:type="paragraph" w:styleId="Heading6">
    <w:name w:val="heading 6"/>
    <w:aliases w:val="H6,H61,h6"/>
    <w:basedOn w:val="Heading3"/>
    <w:next w:val="Normal"/>
    <w:link w:val="Heading6Char"/>
    <w:qFormat/>
    <w:rsid w:val="00387F2C"/>
    <w:pPr>
      <w:numPr>
        <w:ilvl w:val="5"/>
      </w:numPr>
      <w:outlineLvl w:val="5"/>
    </w:pPr>
  </w:style>
  <w:style w:type="paragraph" w:styleId="Heading7">
    <w:name w:val="heading 7"/>
    <w:basedOn w:val="Heading3"/>
    <w:next w:val="Normal"/>
    <w:link w:val="Heading7Char"/>
    <w:qFormat/>
    <w:rsid w:val="00387F2C"/>
    <w:pPr>
      <w:numPr>
        <w:ilvl w:val="6"/>
      </w:numPr>
      <w:outlineLvl w:val="6"/>
    </w:pPr>
  </w:style>
  <w:style w:type="paragraph" w:styleId="Heading8">
    <w:name w:val="heading 8"/>
    <w:basedOn w:val="Heading9"/>
    <w:next w:val="Normal"/>
    <w:link w:val="Heading8Char"/>
    <w:qFormat/>
    <w:rsid w:val="00387F2C"/>
    <w:pPr>
      <w:numPr>
        <w:ilvl w:val="7"/>
        <w:numId w:val="1"/>
      </w:numPr>
      <w:tabs>
        <w:tab w:val="clear" w:pos="794"/>
        <w:tab w:val="clear" w:pos="1191"/>
        <w:tab w:val="clear" w:pos="1588"/>
        <w:tab w:val="clear" w:pos="1985"/>
      </w:tabs>
      <w:spacing w:before="360"/>
      <w:jc w:val="center"/>
      <w:outlineLvl w:val="7"/>
    </w:pPr>
    <w:rPr>
      <w:rFonts w:ascii="Times New Roman" w:eastAsia="SimSun" w:hAnsi="Times New Roman" w:cs="Times New Roman"/>
      <w:b/>
      <w:i w:val="0"/>
      <w:iCs w:val="0"/>
      <w:color w:val="auto"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F2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7F2C"/>
    <w:rPr>
      <w:rFonts w:ascii="Times New Roman" w:eastAsia="SimSu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387F2C"/>
    <w:rPr>
      <w:rFonts w:ascii="Times New Roman" w:eastAsia="SimSun" w:hAnsi="Times New Roman" w:cs="Times New Roman"/>
      <w:b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387F2C"/>
    <w:rPr>
      <w:rFonts w:ascii="Times New Roman" w:eastAsia="SimSun" w:hAnsi="Times New Roman" w:cs="Times New Roman"/>
      <w:b/>
      <w:sz w:val="20"/>
      <w:szCs w:val="20"/>
      <w:lang w:val="en-GB"/>
    </w:rPr>
  </w:style>
  <w:style w:type="character" w:customStyle="1" w:styleId="Heading4Char">
    <w:name w:val="Heading 4 Char"/>
    <w:aliases w:val="Heading 4 Char1 Char,Heading 4 Char Char Char,H4 Char,H41 Char,h4 Char,0.1.1.1 Titre 4 + Left:  0&quot; Char,First line:  0&quot; Char,0.1.1... Char,0.1.1.1 Titre 4 Char"/>
    <w:basedOn w:val="DefaultParagraphFont"/>
    <w:link w:val="Heading4"/>
    <w:rsid w:val="00387F2C"/>
    <w:rPr>
      <w:rFonts w:ascii="Times New Roman" w:eastAsia="SimSun" w:hAnsi="Times New Roman" w:cs="Times New Roman"/>
      <w:b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387F2C"/>
    <w:rPr>
      <w:rFonts w:ascii="Times New Roman" w:eastAsia="SimSun" w:hAnsi="Times New Roman" w:cs="Times New Roman"/>
      <w:b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387F2C"/>
    <w:rPr>
      <w:rFonts w:ascii="Times New Roman" w:eastAsia="SimSun" w:hAnsi="Times New Roman" w:cs="Times New Roman"/>
      <w:b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387F2C"/>
    <w:rPr>
      <w:rFonts w:ascii="Times New Roman" w:eastAsia="SimSun" w:hAnsi="Times New Roman" w:cs="Times New Roman"/>
      <w:b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387F2C"/>
    <w:rPr>
      <w:rFonts w:ascii="Times New Roman" w:eastAsia="SimSun" w:hAnsi="Times New Roman" w:cs="Times New Roman"/>
      <w:b/>
      <w:sz w:val="24"/>
      <w:szCs w:val="20"/>
      <w:lang w:val="en-GB"/>
    </w:rPr>
  </w:style>
  <w:style w:type="paragraph" w:customStyle="1" w:styleId="Equation">
    <w:name w:val="Equation"/>
    <w:basedOn w:val="Normal"/>
    <w:qFormat/>
    <w:rsid w:val="00387F2C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387F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Canon Group Oceania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Gan (Canon)</dc:creator>
  <cp:keywords/>
  <dc:description/>
  <cp:lastModifiedBy>Jonathan Gan (Canon)</cp:lastModifiedBy>
  <cp:revision>3</cp:revision>
  <dcterms:created xsi:type="dcterms:W3CDTF">2020-04-01T13:24:00Z</dcterms:created>
  <dcterms:modified xsi:type="dcterms:W3CDTF">2020-04-01T14:15:00Z</dcterms:modified>
</cp:coreProperties>
</file>